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4.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5.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6.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7.xml" ContentType="application/vnd.openxmlformats-officedocument.drawingml.chart+xml"/>
  <Override PartName="/word/charts/chart18.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9.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1" w:name="_Hlk48656257" w:displacedByCustomXml="next"/>
    <w:bookmarkEnd w:id="1" w:displacedByCustomXml="next"/>
    <w:customXmlInsRangeStart w:id="2" w:author="Yael Armon" w:date="2022-07-20T13:38:00Z"/>
    <w:sdt>
      <w:sdtPr>
        <w:rPr>
          <w:rFonts w:asciiTheme="minorBidi" w:eastAsiaTheme="majorEastAsia" w:hAnsiTheme="minorBidi"/>
          <w:sz w:val="52"/>
          <w:szCs w:val="52"/>
          <w:rtl/>
        </w:rPr>
        <w:id w:val="-2116585372"/>
        <w:docPartObj>
          <w:docPartGallery w:val="Cover Pages"/>
          <w:docPartUnique/>
        </w:docPartObj>
      </w:sdtPr>
      <w:sdtEndPr>
        <w:rPr>
          <w:iCs/>
          <w:spacing w:val="5"/>
          <w:kern w:val="28"/>
          <w:szCs w:val="48"/>
          <w:lang w:val="he-IL"/>
        </w:rPr>
      </w:sdtEndPr>
      <w:sdtContent>
        <w:customXmlInsRangeEnd w:id="2"/>
        <w:p w14:paraId="20CD740E" w14:textId="77777777" w:rsidR="00F312D4" w:rsidRDefault="00F312D4" w:rsidP="00F312D4">
          <w:pPr>
            <w:pStyle w:val="NoSpacing"/>
            <w:spacing w:line="276" w:lineRule="auto"/>
            <w:ind w:left="8640"/>
            <w:rPr>
              <w:ins w:id="3" w:author="Yael Armon" w:date="2022-07-20T13:38:00Z"/>
              <w:rFonts w:asciiTheme="minorBidi" w:eastAsiaTheme="majorEastAsia" w:hAnsiTheme="minorBidi"/>
              <w:sz w:val="52"/>
              <w:szCs w:val="52"/>
              <w:rtl/>
            </w:rPr>
          </w:pPr>
          <w:ins w:id="4" w:author="Yael Armon" w:date="2022-07-20T13:38:00Z">
            <w:r w:rsidRPr="00CB56B4">
              <w:rPr>
                <w:rFonts w:asciiTheme="minorBidi" w:eastAsiaTheme="majorEastAsia" w:hAnsiTheme="minorBidi"/>
                <w:noProof/>
                <w:sz w:val="52"/>
                <w:szCs w:val="52"/>
              </w:rPr>
              <mc:AlternateContent>
                <mc:Choice Requires="wps">
                  <w:drawing>
                    <wp:inline distT="0" distB="0" distL="0" distR="0" wp14:anchorId="16068AFD" wp14:editId="140ED292">
                      <wp:extent cx="307975" cy="307975"/>
                      <wp:effectExtent l="0" t="0" r="0" b="0"/>
                      <wp:docPr id="14" name="Rectangle 14"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382ED7" id="Rectangle 14"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sidRPr="008C7DE6">
              <w:rPr>
                <w:rFonts w:ascii="Arial" w:hAnsi="Arial" w:cs="David"/>
                <w:b/>
                <w:bCs/>
                <w:i/>
                <w:noProof/>
                <w:color w:val="000000" w:themeColor="text1"/>
                <w:sz w:val="52"/>
                <w:szCs w:val="52"/>
              </w:rPr>
              <mc:AlternateContent>
                <mc:Choice Requires="wps">
                  <w:drawing>
                    <wp:anchor distT="0" distB="0" distL="114300" distR="114300" simplePos="0" relativeHeight="251726336" behindDoc="0" locked="0" layoutInCell="1" allowOverlap="1" wp14:anchorId="17B0E988" wp14:editId="78FBCC9C">
                      <wp:simplePos x="0" y="0"/>
                      <wp:positionH relativeFrom="margin">
                        <wp:posOffset>5539740</wp:posOffset>
                      </wp:positionH>
                      <wp:positionV relativeFrom="paragraph">
                        <wp:posOffset>-993302</wp:posOffset>
                      </wp:positionV>
                      <wp:extent cx="191770" cy="1668145"/>
                      <wp:effectExtent l="0" t="0" r="0" b="8255"/>
                      <wp:wrapNone/>
                      <wp:docPr id="15" name="Freeform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gray">
                              <a:xfrm>
                                <a:off x="0" y="0"/>
                                <a:ext cx="191770" cy="1668145"/>
                              </a:xfrm>
                              <a:custGeom>
                                <a:avLst/>
                                <a:gdLst/>
                                <a:ahLst/>
                                <a:cxnLst>
                                  <a:cxn ang="0">
                                    <a:pos x="120" y="581"/>
                                  </a:cxn>
                                  <a:cxn ang="0">
                                    <a:pos x="120" y="0"/>
                                  </a:cxn>
                                  <a:cxn ang="0">
                                    <a:pos x="0" y="0"/>
                                  </a:cxn>
                                  <a:cxn ang="0">
                                    <a:pos x="0" y="666"/>
                                  </a:cxn>
                                  <a:cxn ang="0">
                                    <a:pos x="120" y="581"/>
                                  </a:cxn>
                                </a:cxnLst>
                                <a:rect l="0" t="0" r="r" b="b"/>
                                <a:pathLst>
                                  <a:path w="120" h="666">
                                    <a:moveTo>
                                      <a:pt x="120" y="581"/>
                                    </a:moveTo>
                                    <a:lnTo>
                                      <a:pt x="120" y="0"/>
                                    </a:lnTo>
                                    <a:lnTo>
                                      <a:pt x="0" y="0"/>
                                    </a:lnTo>
                                    <a:lnTo>
                                      <a:pt x="0" y="666"/>
                                    </a:lnTo>
                                    <a:lnTo>
                                      <a:pt x="120" y="581"/>
                                    </a:lnTo>
                                    <a:close/>
                                  </a:path>
                                </a:pathLst>
                              </a:custGeom>
                              <a:solidFill>
                                <a:srgbClr val="EC1C3C"/>
                              </a:solidFill>
                              <a:ln w="9525">
                                <a:noFill/>
                                <a:round/>
                                <a:headEnd/>
                                <a:tailEnd/>
                              </a:ln>
                            </wps:spPr>
                            <wps:bodyPr lIns="108776" tIns="54389" rIns="108776" bIns="54389"/>
                          </wps:wsp>
                        </a:graphicData>
                      </a:graphic>
                      <wp14:sizeRelH relativeFrom="margin">
                        <wp14:pctWidth>0</wp14:pctWidth>
                      </wp14:sizeRelH>
                      <wp14:sizeRelV relativeFrom="margin">
                        <wp14:pctHeight>0</wp14:pctHeight>
                      </wp14:sizeRelV>
                    </wp:anchor>
                  </w:drawing>
                </mc:Choice>
                <mc:Fallback>
                  <w:pict>
                    <v:shape w14:anchorId="1218230E" id="Freeform 30" o:spid="_x0000_s1026" style="position:absolute;left:0;text-align:left;margin-left:436.2pt;margin-top:-78.2pt;width:15.1pt;height:131.35pt;z-index:251726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20,666"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" path="m120,581l120,,,,,666,120,581xe" fillcolor="#ec1c3c" stroked="f">
                      <v:path arrowok="t" o:connecttype="custom" o:connectlocs="120,581;120,0;0,0;0,666;120,581" o:connectangles="0,0,0,0,0"/>
                      <o:lock v:ext="edit" aspectratio="t"/>
                      <w10:wrap anchorx="margin"/>
                    </v:shape>
                  </w:pict>
                </mc:Fallback>
              </mc:AlternateContent>
            </w:r>
          </w:ins>
        </w:p>
        <w:p w14:paraId="04EA00AD" w14:textId="77777777" w:rsidR="00F312D4" w:rsidRDefault="00F312D4" w:rsidP="00F312D4">
          <w:pPr>
            <w:pStyle w:val="NoSpacing"/>
            <w:spacing w:line="276" w:lineRule="auto"/>
            <w:jc w:val="center"/>
            <w:rPr>
              <w:ins w:id="5" w:author="Yael Armon" w:date="2022-07-20T13:38:00Z"/>
              <w:rFonts w:asciiTheme="minorBidi" w:eastAsiaTheme="majorEastAsia" w:hAnsiTheme="minorBidi"/>
              <w:sz w:val="52"/>
              <w:szCs w:val="52"/>
              <w:rtl/>
            </w:rPr>
          </w:pPr>
          <w:ins w:id="6" w:author="Yael Armon" w:date="2022-07-20T13:38:00Z">
            <w:r w:rsidRPr="005E70AC">
              <w:rPr>
                <w:rFonts w:asciiTheme="minorBidi" w:hAnsiTheme="minorBidi" w:cs="Arial"/>
                <w:b/>
                <w:bCs/>
                <w:i/>
                <w:noProof/>
                <w:color w:val="FFFFFF" w:themeColor="background1"/>
                <w:sz w:val="54"/>
                <w:szCs w:val="54"/>
                <w:rtl/>
              </w:rPr>
              <mc:AlternateContent>
                <mc:Choice Requires="wps">
                  <w:drawing>
                    <wp:anchor distT="0" distB="0" distL="114300" distR="114300" simplePos="0" relativeHeight="251727360" behindDoc="1" locked="0" layoutInCell="1" allowOverlap="1" wp14:anchorId="6EE58470" wp14:editId="7616C1FB">
                      <wp:simplePos x="0" y="0"/>
                      <wp:positionH relativeFrom="margin">
                        <wp:posOffset>-489098</wp:posOffset>
                      </wp:positionH>
                      <wp:positionV relativeFrom="paragraph">
                        <wp:posOffset>432273</wp:posOffset>
                      </wp:positionV>
                      <wp:extent cx="6645275" cy="7113181"/>
                      <wp:effectExtent l="0" t="0" r="3175" b="0"/>
                      <wp:wrapNone/>
                      <wp:docPr id="16" name="מלבן 5"/>
                      <wp:cNvGraphicFramePr/>
                      <a:graphic xmlns:a="http://schemas.openxmlformats.org/drawingml/2006/main">
                        <a:graphicData uri="http://schemas.microsoft.com/office/word/2010/wordprocessingShape">
                          <wps:wsp>
                            <wps:cNvSpPr/>
                            <wps:spPr>
                              <a:xfrm>
                                <a:off x="0" y="0"/>
                                <a:ext cx="6645275" cy="7113181"/>
                              </a:xfrm>
                              <a:prstGeom prst="rect">
                                <a:avLst/>
                              </a:prstGeom>
                              <a:solidFill>
                                <a:srgbClr val="62CA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74EC5" id="מלבן 5" o:spid="_x0000_s1026" style="position:absolute;left:0;text-align:left;margin-left:-38.5pt;margin-top:34.05pt;width:523.25pt;height:560.1pt;z-index:-25158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" fillcolor="#62cae3" stroked="f" strokeweight="2pt">
                      <w10:wrap anchorx="margin"/>
                    </v:rect>
                  </w:pict>
                </mc:Fallback>
              </mc:AlternateContent>
            </w:r>
          </w:ins>
        </w:p>
        <w:p w14:paraId="20289A2E" w14:textId="77777777" w:rsidR="00F312D4" w:rsidRDefault="00F312D4" w:rsidP="00F312D4">
          <w:pPr>
            <w:pStyle w:val="NoSpacing"/>
            <w:spacing w:line="276" w:lineRule="auto"/>
            <w:jc w:val="center"/>
            <w:rPr>
              <w:ins w:id="7" w:author="Yael Armon" w:date="2022-07-20T13:38:00Z"/>
              <w:rFonts w:asciiTheme="minorBidi" w:hAnsiTheme="minorBidi"/>
              <w:b/>
              <w:bCs/>
              <w:i/>
              <w:color w:val="FFFFFF" w:themeColor="background1"/>
              <w:sz w:val="54"/>
              <w:szCs w:val="54"/>
              <w:rtl/>
            </w:rPr>
          </w:pPr>
          <w:ins w:id="8" w:author="Yael Armon" w:date="2022-07-20T13:38:00Z">
            <w:r>
              <w:rPr>
                <w:rFonts w:asciiTheme="minorBidi" w:hAnsiTheme="minorBidi" w:cs="Arial" w:hint="cs"/>
                <w:b/>
                <w:bCs/>
                <w:i/>
                <w:color w:val="FFFFFF" w:themeColor="background1"/>
                <w:sz w:val="54"/>
                <w:szCs w:val="54"/>
                <w:rtl/>
              </w:rPr>
              <w:t>אובדן מזון והצלת מזון בישראל 2021</w:t>
            </w:r>
          </w:ins>
        </w:p>
        <w:p w14:paraId="50AFAC6E" w14:textId="77777777" w:rsidR="00F312D4" w:rsidRPr="00022972" w:rsidRDefault="00F312D4" w:rsidP="00F312D4">
          <w:pPr>
            <w:pStyle w:val="NoSpacing"/>
            <w:spacing w:line="276" w:lineRule="auto"/>
            <w:jc w:val="center"/>
            <w:rPr>
              <w:ins w:id="9" w:author="Yael Armon" w:date="2022-07-20T13:38:00Z"/>
              <w:rFonts w:asciiTheme="minorBidi" w:hAnsiTheme="minorBidi" w:cs="Arial"/>
              <w:b/>
              <w:bCs/>
              <w:i/>
              <w:color w:val="FFFFFF" w:themeColor="background1"/>
              <w:sz w:val="44"/>
              <w:szCs w:val="44"/>
              <w:rtl/>
              <w:cs/>
            </w:rPr>
          </w:pPr>
          <w:ins w:id="10" w:author="Yael Armon" w:date="2022-07-20T13:38:00Z">
            <w:r w:rsidRPr="00022972">
              <w:rPr>
                <w:rFonts w:asciiTheme="minorBidi" w:hAnsiTheme="minorBidi" w:hint="eastAsia"/>
                <w:b/>
                <w:bCs/>
                <w:i/>
                <w:color w:val="FFFFFF" w:themeColor="background1"/>
                <w:sz w:val="44"/>
                <w:szCs w:val="44"/>
                <w:rtl/>
              </w:rPr>
              <w:t>עבור</w:t>
            </w:r>
            <w:r w:rsidRPr="00022972">
              <w:rPr>
                <w:rFonts w:asciiTheme="minorBidi" w:hAnsiTheme="minorBidi"/>
                <w:b/>
                <w:bCs/>
                <w:i/>
                <w:color w:val="FFFFFF" w:themeColor="background1"/>
                <w:sz w:val="44"/>
                <w:szCs w:val="44"/>
                <w:rtl/>
              </w:rPr>
              <w:t xml:space="preserve"> </w:t>
            </w:r>
            <w:r>
              <w:rPr>
                <w:rFonts w:asciiTheme="minorBidi" w:hAnsiTheme="minorBidi" w:hint="cs"/>
                <w:b/>
                <w:bCs/>
                <w:i/>
                <w:color w:val="FFFFFF" w:themeColor="background1"/>
                <w:sz w:val="44"/>
                <w:szCs w:val="44"/>
                <w:rtl/>
              </w:rPr>
              <w:t>לקט ישראל</w:t>
            </w:r>
          </w:ins>
        </w:p>
        <w:p w14:paraId="7E76CA01" w14:textId="77777777" w:rsidR="00F312D4" w:rsidRPr="00AA430F" w:rsidRDefault="00F312D4" w:rsidP="00F312D4">
          <w:pPr>
            <w:spacing w:after="0" w:line="360" w:lineRule="auto"/>
            <w:jc w:val="both"/>
            <w:rPr>
              <w:ins w:id="11" w:author="Yael Armon" w:date="2022-07-20T13:38:00Z"/>
              <w:rFonts w:asciiTheme="minorBidi" w:hAnsiTheme="minorBidi"/>
              <w:sz w:val="16"/>
              <w:szCs w:val="26"/>
              <w:rtl/>
              <w:cs/>
            </w:rPr>
          </w:pPr>
          <w:ins w:id="12" w:author="Yael Armon" w:date="2022-07-20T13:38:00Z">
            <w:r w:rsidRPr="00AA430F">
              <w:rPr>
                <w:rFonts w:asciiTheme="minorBidi" w:eastAsiaTheme="majorEastAsia" w:hAnsiTheme="minorBidi"/>
                <w:b/>
                <w:bCs/>
                <w:noProof/>
                <w:color w:val="FFFFFF" w:themeColor="background1"/>
                <w:sz w:val="72"/>
                <w:szCs w:val="72"/>
              </w:rPr>
              <w:drawing>
                <wp:anchor distT="0" distB="0" distL="114300" distR="114300" simplePos="0" relativeHeight="251728384" behindDoc="1" locked="0" layoutInCell="1" allowOverlap="1" wp14:anchorId="621CBFC7" wp14:editId="03F63067">
                  <wp:simplePos x="0" y="0"/>
                  <wp:positionH relativeFrom="column">
                    <wp:posOffset>-489098</wp:posOffset>
                  </wp:positionH>
                  <wp:positionV relativeFrom="paragraph">
                    <wp:posOffset>111028</wp:posOffset>
                  </wp:positionV>
                  <wp:extent cx="6645592" cy="4403269"/>
                  <wp:effectExtent l="0" t="0" r="3175" b="0"/>
                  <wp:wrapNone/>
                  <wp:docPr id="18"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645592" cy="4403269"/>
                          </a:xfrm>
                          <a:prstGeom prst="rect">
                            <a:avLst/>
                          </a:prstGeom>
                          <a:noFill/>
                          <a:ln>
                            <a:noFill/>
                          </a:ln>
                        </pic:spPr>
                      </pic:pic>
                    </a:graphicData>
                  </a:graphic>
                  <wp14:sizeRelV relativeFrom="margin">
                    <wp14:pctHeight>0</wp14:pctHeight>
                  </wp14:sizeRelV>
                </wp:anchor>
              </w:drawing>
            </w:r>
          </w:ins>
        </w:p>
        <w:customXmlInsRangeStart w:id="13" w:author="Yael Armon" w:date="2022-07-20T13:38:00Z"/>
      </w:sdtContent>
    </w:sdt>
    <w:customXmlInsRangeEnd w:id="13"/>
    <w:p w14:paraId="2E308499" w14:textId="77777777" w:rsidR="00F312D4" w:rsidRDefault="00F312D4" w:rsidP="00F312D4">
      <w:pPr>
        <w:spacing w:after="0" w:line="360" w:lineRule="auto"/>
        <w:jc w:val="both"/>
        <w:rPr>
          <w:ins w:id="14" w:author="Yael Armon" w:date="2022-07-20T13:38:00Z"/>
          <w:rFonts w:asciiTheme="minorBidi" w:hAnsiTheme="minorBidi"/>
          <w:b/>
          <w:bCs/>
          <w:i/>
          <w:sz w:val="56"/>
          <w:szCs w:val="56"/>
          <w:rtl/>
        </w:rPr>
      </w:pPr>
    </w:p>
    <w:p w14:paraId="165B9B5B" w14:textId="77777777" w:rsidR="00F312D4" w:rsidRDefault="00F312D4" w:rsidP="00F312D4">
      <w:pPr>
        <w:spacing w:after="0" w:line="360" w:lineRule="auto"/>
        <w:jc w:val="both"/>
        <w:rPr>
          <w:ins w:id="15" w:author="Yael Armon" w:date="2022-07-20T13:38:00Z"/>
          <w:rFonts w:asciiTheme="minorBidi" w:hAnsiTheme="minorBidi"/>
          <w:b/>
          <w:bCs/>
          <w:i/>
          <w:sz w:val="56"/>
          <w:szCs w:val="56"/>
          <w:rtl/>
        </w:rPr>
      </w:pPr>
    </w:p>
    <w:p w14:paraId="5363A742" w14:textId="77777777" w:rsidR="00F312D4" w:rsidRDefault="00F312D4" w:rsidP="00F312D4">
      <w:pPr>
        <w:spacing w:after="0" w:line="360" w:lineRule="auto"/>
        <w:jc w:val="both"/>
        <w:rPr>
          <w:ins w:id="16" w:author="Yael Armon" w:date="2022-07-20T13:38:00Z"/>
          <w:rFonts w:asciiTheme="minorBidi" w:hAnsiTheme="minorBidi"/>
          <w:b/>
          <w:bCs/>
          <w:i/>
          <w:sz w:val="56"/>
          <w:szCs w:val="56"/>
          <w:rtl/>
        </w:rPr>
      </w:pPr>
    </w:p>
    <w:p w14:paraId="31146778" w14:textId="77777777" w:rsidR="00F312D4" w:rsidRPr="00134AF1" w:rsidRDefault="00F312D4" w:rsidP="00F312D4">
      <w:pPr>
        <w:spacing w:after="0" w:line="360" w:lineRule="auto"/>
        <w:jc w:val="both"/>
        <w:rPr>
          <w:ins w:id="17" w:author="Yael Armon" w:date="2022-07-20T13:38:00Z"/>
          <w:rFonts w:asciiTheme="minorBidi" w:hAnsiTheme="minorBidi"/>
          <w:b/>
          <w:bCs/>
          <w:i/>
          <w:sz w:val="56"/>
          <w:szCs w:val="56"/>
          <w:rtl/>
        </w:rPr>
      </w:pPr>
    </w:p>
    <w:p w14:paraId="76D22DEC" w14:textId="77777777" w:rsidR="00F312D4" w:rsidRPr="00134AF1" w:rsidRDefault="00F312D4" w:rsidP="00F312D4">
      <w:pPr>
        <w:spacing w:after="0" w:line="240" w:lineRule="auto"/>
        <w:jc w:val="both"/>
        <w:rPr>
          <w:ins w:id="18" w:author="Yael Armon" w:date="2022-07-20T13:38:00Z"/>
          <w:rFonts w:asciiTheme="minorBidi" w:hAnsiTheme="minorBidi"/>
          <w:b/>
          <w:bCs/>
          <w:i/>
          <w:sz w:val="56"/>
          <w:szCs w:val="56"/>
          <w:rtl/>
        </w:rPr>
      </w:pPr>
    </w:p>
    <w:p w14:paraId="7838B3F0" w14:textId="77777777" w:rsidR="00F312D4" w:rsidRDefault="00F312D4" w:rsidP="00F312D4">
      <w:pPr>
        <w:spacing w:after="0" w:line="360" w:lineRule="auto"/>
        <w:ind w:left="-46"/>
        <w:jc w:val="both"/>
        <w:rPr>
          <w:ins w:id="19" w:author="Yael Armon" w:date="2022-07-20T13:38:00Z"/>
          <w:rFonts w:asciiTheme="minorBidi" w:hAnsiTheme="minorBidi"/>
          <w:b/>
          <w:bCs/>
          <w:i/>
          <w:sz w:val="56"/>
          <w:szCs w:val="56"/>
          <w:rtl/>
        </w:rPr>
      </w:pPr>
    </w:p>
    <w:p w14:paraId="325BEC1C" w14:textId="77777777" w:rsidR="00F312D4" w:rsidRDefault="00F312D4" w:rsidP="00F312D4">
      <w:pPr>
        <w:spacing w:after="0" w:line="360" w:lineRule="auto"/>
        <w:ind w:left="-46"/>
        <w:jc w:val="both"/>
        <w:rPr>
          <w:ins w:id="20" w:author="Yael Armon" w:date="2022-07-20T13:38:00Z"/>
          <w:rFonts w:asciiTheme="minorBidi" w:hAnsiTheme="minorBidi"/>
          <w:b/>
          <w:bCs/>
          <w:i/>
          <w:sz w:val="56"/>
          <w:szCs w:val="56"/>
          <w:rtl/>
        </w:rPr>
      </w:pPr>
    </w:p>
    <w:p w14:paraId="0B7DB3A2" w14:textId="77777777" w:rsidR="00F312D4" w:rsidRPr="00F95229" w:rsidRDefault="00F312D4" w:rsidP="00F312D4">
      <w:pPr>
        <w:spacing w:after="0" w:line="360" w:lineRule="auto"/>
        <w:ind w:left="-46"/>
        <w:jc w:val="both"/>
        <w:rPr>
          <w:ins w:id="21" w:author="Yael Armon" w:date="2022-07-20T13:38:00Z"/>
          <w:rFonts w:asciiTheme="minorBidi" w:hAnsiTheme="minorBidi"/>
          <w:b/>
          <w:bCs/>
          <w:i/>
          <w:rtl/>
        </w:rPr>
      </w:pPr>
    </w:p>
    <w:p w14:paraId="70610FF0" w14:textId="77777777" w:rsidR="00F312D4" w:rsidRPr="00F95229" w:rsidRDefault="00F312D4" w:rsidP="00F312D4">
      <w:pPr>
        <w:spacing w:after="0" w:line="360" w:lineRule="auto"/>
        <w:ind w:left="-46" w:firstLine="766"/>
        <w:jc w:val="both"/>
        <w:rPr>
          <w:ins w:id="22" w:author="Yael Armon" w:date="2022-07-20T13:38:00Z"/>
          <w:rFonts w:asciiTheme="minorBidi" w:hAnsiTheme="minorBidi"/>
          <w:i/>
          <w:color w:val="FFFFFF" w:themeColor="background1"/>
          <w:sz w:val="48"/>
          <w:szCs w:val="48"/>
          <w:rtl/>
        </w:rPr>
      </w:pPr>
      <w:ins w:id="23" w:author="Yael Armon" w:date="2022-07-20T13:38:00Z">
        <w:r w:rsidRPr="00F95229">
          <w:rPr>
            <w:rFonts w:asciiTheme="minorBidi" w:hAnsiTheme="minorBidi" w:hint="cs"/>
            <w:i/>
            <w:color w:val="FFFFFF" w:themeColor="background1"/>
            <w:sz w:val="48"/>
            <w:szCs w:val="48"/>
            <w:rtl/>
          </w:rPr>
          <w:t>הוכן</w:t>
        </w:r>
        <w:r w:rsidRPr="00F95229">
          <w:rPr>
            <w:rFonts w:asciiTheme="minorBidi" w:hAnsiTheme="minorBidi"/>
            <w:i/>
            <w:color w:val="FFFFFF" w:themeColor="background1"/>
            <w:sz w:val="48"/>
            <w:szCs w:val="48"/>
            <w:rtl/>
          </w:rPr>
          <w:t xml:space="preserve"> </w:t>
        </w:r>
        <w:r w:rsidRPr="00F95229">
          <w:rPr>
            <w:rFonts w:asciiTheme="minorBidi" w:hAnsiTheme="minorBidi" w:hint="cs"/>
            <w:i/>
            <w:color w:val="FFFFFF" w:themeColor="background1"/>
            <w:sz w:val="48"/>
            <w:szCs w:val="48"/>
            <w:rtl/>
          </w:rPr>
          <w:t>על</w:t>
        </w:r>
        <w:r w:rsidRPr="00F95229">
          <w:rPr>
            <w:rFonts w:asciiTheme="minorBidi" w:hAnsiTheme="minorBidi"/>
            <w:i/>
            <w:color w:val="FFFFFF" w:themeColor="background1"/>
            <w:sz w:val="48"/>
            <w:szCs w:val="48"/>
            <w:rtl/>
          </w:rPr>
          <w:t xml:space="preserve"> </w:t>
        </w:r>
        <w:r w:rsidRPr="00F95229">
          <w:rPr>
            <w:rFonts w:asciiTheme="minorBidi" w:hAnsiTheme="minorBidi" w:hint="cs"/>
            <w:i/>
            <w:color w:val="FFFFFF" w:themeColor="background1"/>
            <w:sz w:val="48"/>
            <w:szCs w:val="48"/>
            <w:rtl/>
          </w:rPr>
          <w:t>יד</w:t>
        </w:r>
        <w:r w:rsidRPr="00F95229">
          <w:rPr>
            <w:rFonts w:asciiTheme="minorBidi" w:hAnsiTheme="minorBidi"/>
            <w:i/>
            <w:color w:val="FFFFFF" w:themeColor="background1"/>
            <w:sz w:val="48"/>
            <w:szCs w:val="48"/>
            <w:rtl/>
          </w:rPr>
          <w:t xml:space="preserve">י </w:t>
        </w:r>
        <w:r w:rsidRPr="00890E5F">
          <w:rPr>
            <w:rFonts w:asciiTheme="minorBidi" w:hAnsiTheme="minorBidi"/>
            <w:iCs/>
            <w:color w:val="FFFFFF" w:themeColor="background1"/>
            <w:sz w:val="48"/>
            <w:szCs w:val="48"/>
          </w:rPr>
          <w:t>BDO</w:t>
        </w:r>
        <w:r w:rsidRPr="00F95229">
          <w:rPr>
            <w:rFonts w:asciiTheme="minorBidi" w:hAnsiTheme="minorBidi"/>
            <w:i/>
            <w:color w:val="FFFFFF" w:themeColor="background1"/>
            <w:sz w:val="48"/>
            <w:szCs w:val="48"/>
            <w:rtl/>
          </w:rPr>
          <w:t xml:space="preserve"> </w:t>
        </w:r>
      </w:ins>
    </w:p>
    <w:p w14:paraId="56AD4BF8" w14:textId="77777777" w:rsidR="00F312D4" w:rsidRPr="00F95229" w:rsidRDefault="00F312D4" w:rsidP="00F312D4">
      <w:pPr>
        <w:spacing w:after="0" w:line="360" w:lineRule="auto"/>
        <w:ind w:left="-46" w:firstLine="766"/>
        <w:jc w:val="both"/>
        <w:rPr>
          <w:ins w:id="24" w:author="Yael Armon" w:date="2022-07-20T13:38:00Z"/>
          <w:rFonts w:asciiTheme="minorBidi" w:hAnsiTheme="minorBidi"/>
          <w:i/>
          <w:color w:val="FFFFFF" w:themeColor="background1"/>
          <w:sz w:val="48"/>
          <w:szCs w:val="48"/>
          <w:rtl/>
        </w:rPr>
      </w:pPr>
      <w:ins w:id="25" w:author="Yael Armon" w:date="2022-07-20T13:38:00Z">
        <w:r>
          <w:rPr>
            <w:rFonts w:asciiTheme="minorBidi" w:hAnsiTheme="minorBidi" w:hint="cs"/>
            <w:i/>
            <w:color w:val="FFFFFF" w:themeColor="background1"/>
            <w:sz w:val="48"/>
            <w:szCs w:val="48"/>
            <w:rtl/>
          </w:rPr>
          <w:t>יוני 2022</w:t>
        </w:r>
      </w:ins>
    </w:p>
    <w:p w14:paraId="51484495" w14:textId="77777777" w:rsidR="00F312D4" w:rsidRPr="00AA430F" w:rsidRDefault="00F312D4" w:rsidP="00F312D4">
      <w:pPr>
        <w:spacing w:after="0" w:line="360" w:lineRule="auto"/>
        <w:jc w:val="both"/>
        <w:rPr>
          <w:ins w:id="26" w:author="Yael Armon" w:date="2022-07-20T13:38:00Z"/>
          <w:rFonts w:asciiTheme="minorBidi" w:hAnsiTheme="minorBidi"/>
          <w:b/>
          <w:bCs/>
          <w:i/>
          <w:color w:val="FFFFFF" w:themeColor="background1"/>
          <w:sz w:val="44"/>
          <w:szCs w:val="44"/>
          <w:rtl/>
        </w:rPr>
      </w:pPr>
      <w:ins w:id="27" w:author="Yael Armon" w:date="2022-07-20T13:38:00Z">
        <w:r w:rsidRPr="008C7DE6">
          <w:rPr>
            <w:rFonts w:ascii="Arial" w:hAnsi="Arial" w:cs="David"/>
            <w:i/>
            <w:noProof/>
            <w:color w:val="000000" w:themeColor="text1"/>
            <w:sz w:val="52"/>
            <w:szCs w:val="52"/>
          </w:rPr>
          <mc:AlternateContent>
            <mc:Choice Requires="wps">
              <w:drawing>
                <wp:anchor distT="0" distB="0" distL="114300" distR="114300" simplePos="0" relativeHeight="251729408" behindDoc="0" locked="0" layoutInCell="1" allowOverlap="1" wp14:anchorId="16ABA39B" wp14:editId="51B03006">
                  <wp:simplePos x="0" y="0"/>
                  <wp:positionH relativeFrom="margin">
                    <wp:align>right</wp:align>
                  </wp:positionH>
                  <wp:positionV relativeFrom="paragraph">
                    <wp:posOffset>321990</wp:posOffset>
                  </wp:positionV>
                  <wp:extent cx="190800" cy="2160000"/>
                  <wp:effectExtent l="0" t="0" r="0" b="0"/>
                  <wp:wrapNone/>
                  <wp:docPr id="1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gray">
                          <a:xfrm>
                            <a:off x="0" y="0"/>
                            <a:ext cx="190800" cy="2160000"/>
                          </a:xfrm>
                          <a:custGeom>
                            <a:avLst/>
                            <a:gdLst/>
                            <a:ahLst/>
                            <a:cxnLst>
                              <a:cxn ang="0">
                                <a:pos x="120" y="0"/>
                              </a:cxn>
                              <a:cxn ang="0">
                                <a:pos x="120" y="1354"/>
                              </a:cxn>
                              <a:cxn ang="0">
                                <a:pos x="0" y="1354"/>
                              </a:cxn>
                              <a:cxn ang="0">
                                <a:pos x="0" y="85"/>
                              </a:cxn>
                              <a:cxn ang="0">
                                <a:pos x="120" y="0"/>
                              </a:cxn>
                            </a:cxnLst>
                            <a:rect l="0" t="0" r="r" b="b"/>
                            <a:pathLst>
                              <a:path w="120" h="1354">
                                <a:moveTo>
                                  <a:pt x="120" y="0"/>
                                </a:moveTo>
                                <a:lnTo>
                                  <a:pt x="120" y="1354"/>
                                </a:lnTo>
                                <a:lnTo>
                                  <a:pt x="0" y="1354"/>
                                </a:lnTo>
                                <a:lnTo>
                                  <a:pt x="0" y="85"/>
                                </a:lnTo>
                                <a:lnTo>
                                  <a:pt x="120" y="0"/>
                                </a:lnTo>
                                <a:close/>
                              </a:path>
                            </a:pathLst>
                          </a:custGeom>
                          <a:solidFill>
                            <a:srgbClr val="EC1C3C"/>
                          </a:solidFill>
                          <a:ln w="9525">
                            <a:noFill/>
                            <a:round/>
                            <a:headEnd/>
                            <a:tailEnd/>
                          </a:ln>
                        </wps:spPr>
                        <wps:bodyPr lIns="108776" tIns="54389" rIns="108776" bIns="54389"/>
                      </wps:wsp>
                    </a:graphicData>
                  </a:graphic>
                  <wp14:sizeRelH relativeFrom="page">
                    <wp14:pctWidth>0</wp14:pctWidth>
                  </wp14:sizeRelH>
                  <wp14:sizeRelV relativeFrom="page">
                    <wp14:pctHeight>0</wp14:pctHeight>
                  </wp14:sizeRelV>
                </wp:anchor>
              </w:drawing>
            </mc:Choice>
            <mc:Fallback>
              <w:pict>
                <v:shape w14:anchorId="1395A9E1" id="Freeform 25" o:spid="_x0000_s1026" style="position:absolute;left:0;text-align:left;margin-left:-36.2pt;margin-top:25.35pt;width:15pt;height:170.1pt;z-index:251729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20,1354"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" path="m120,r,1354l,1354,,85,120,xe" fillcolor="#ec1c3c" stroked="f">
                  <v:path arrowok="t" o:connecttype="custom" o:connectlocs="120,0;120,1354;0,1354;0,85;120,0" o:connectangles="0,0,0,0,0"/>
                  <w10:wrap anchorx="margin"/>
                </v:shape>
              </w:pict>
            </mc:Fallback>
          </mc:AlternateContent>
        </w:r>
      </w:ins>
    </w:p>
    <w:p w14:paraId="5C7BD9A6" w14:textId="77777777" w:rsidR="00F312D4" w:rsidRDefault="00F312D4" w:rsidP="00F312D4">
      <w:pPr>
        <w:bidi w:val="0"/>
        <w:rPr>
          <w:ins w:id="28" w:author="Yael Armon" w:date="2022-07-20T13:38:00Z"/>
          <w:rFonts w:asciiTheme="minorBidi" w:hAnsiTheme="minorBidi"/>
          <w:rtl/>
        </w:rPr>
      </w:pPr>
    </w:p>
    <w:p w14:paraId="1659A720" w14:textId="77777777" w:rsidR="00F312D4" w:rsidRDefault="00F312D4" w:rsidP="00F312D4">
      <w:pPr>
        <w:spacing w:line="240" w:lineRule="auto"/>
        <w:rPr>
          <w:ins w:id="29" w:author="Yael Armon" w:date="2022-07-20T13:38:00Z"/>
          <w:rFonts w:asciiTheme="minorBidi" w:hAnsiTheme="minorBidi"/>
          <w:rtl/>
        </w:rPr>
      </w:pPr>
    </w:p>
    <w:p w14:paraId="086D26BC" w14:textId="77777777" w:rsidR="00F312D4" w:rsidRDefault="00F312D4" w:rsidP="00F312D4">
      <w:pPr>
        <w:spacing w:line="240" w:lineRule="auto"/>
        <w:rPr>
          <w:ins w:id="30" w:author="Yael Armon" w:date="2022-07-20T13:38:00Z"/>
          <w:rFonts w:asciiTheme="minorBidi" w:hAnsiTheme="minorBidi"/>
          <w:rtl/>
        </w:rPr>
      </w:pPr>
    </w:p>
    <w:customXmlInsRangeStart w:id="31" w:author="Yael Armon" w:date="2022-07-20T13:38:00Z"/>
    <w:commentRangeStart w:id="32" w:displacedByCustomXml="next"/>
    <w:sdt>
      <w:sdtPr>
        <w:rPr>
          <w:rFonts w:asciiTheme="minorHAnsi" w:eastAsiaTheme="minorHAnsi" w:hAnsiTheme="minorHAnsi" w:cs="David"/>
          <w:b w:val="0"/>
          <w:bCs w:val="0"/>
          <w:spacing w:val="0"/>
          <w:kern w:val="0"/>
          <w:sz w:val="22"/>
          <w:szCs w:val="22"/>
          <w:cs w:val="0"/>
          <w:lang w:val="he-IL"/>
        </w:rPr>
        <w:id w:val="-300308995"/>
        <w:docPartObj>
          <w:docPartGallery w:val="Table of Contents"/>
          <w:docPartUnique/>
        </w:docPartObj>
      </w:sdtPr>
      <w:sdtEndPr>
        <w:rPr>
          <w:sz w:val="40"/>
          <w:szCs w:val="40"/>
        </w:rPr>
      </w:sdtEndPr>
      <w:sdtContent>
        <w:customXmlInsRangeEnd w:id="31"/>
        <w:p w14:paraId="5E739EEF" w14:textId="77777777" w:rsidR="00F312D4" w:rsidRPr="007A0836" w:rsidRDefault="00F312D4" w:rsidP="00F312D4">
          <w:pPr>
            <w:pStyle w:val="TOCHeading"/>
            <w:numPr>
              <w:ilvl w:val="0"/>
              <w:numId w:val="0"/>
            </w:numPr>
            <w:ind w:left="1080" w:hanging="360"/>
            <w:rPr>
              <w:ins w:id="33" w:author="Yael Armon" w:date="2022-07-20T13:38:00Z"/>
              <w:rFonts w:cs="David"/>
              <w:cs w:val="0"/>
            </w:rPr>
          </w:pPr>
          <w:ins w:id="34" w:author="Yael Armon" w:date="2022-07-20T13:38:00Z">
            <w:r w:rsidRPr="00486163">
              <w:rPr>
                <w:rFonts w:cs="David"/>
                <w:highlight w:val="yellow"/>
                <w:cs w:val="0"/>
                <w:lang w:val="he-IL"/>
              </w:rPr>
              <w:t>תוכן</w:t>
            </w:r>
            <w:r w:rsidRPr="00486163">
              <w:rPr>
                <w:rFonts w:cs="David" w:hint="cs"/>
                <w:highlight w:val="yellow"/>
                <w:cs w:val="0"/>
              </w:rPr>
              <w:t xml:space="preserve"> עניינים</w:t>
            </w:r>
            <w:commentRangeEnd w:id="32"/>
            <w:r>
              <w:rPr>
                <w:rStyle w:val="CommentReference"/>
                <w:rFonts w:asciiTheme="minorHAnsi" w:eastAsiaTheme="minorHAnsi" w:hAnsiTheme="minorHAnsi" w:cstheme="minorBidi"/>
                <w:b w:val="0"/>
                <w:bCs w:val="0"/>
                <w:spacing w:val="0"/>
                <w:kern w:val="0"/>
                <w:cs w:val="0"/>
              </w:rPr>
              <w:commentReference w:id="32"/>
            </w:r>
          </w:ins>
        </w:p>
        <w:p w14:paraId="14A53036" w14:textId="77777777" w:rsidR="00F312D4" w:rsidRPr="00637796" w:rsidRDefault="00F312D4" w:rsidP="00C63489">
          <w:pPr>
            <w:pStyle w:val="TOC1"/>
            <w:rPr>
              <w:ins w:id="35" w:author="Yael Armon" w:date="2022-07-20T13:38:00Z"/>
              <w:rFonts w:eastAsiaTheme="minorEastAsia"/>
              <w:noProof/>
              <w:sz w:val="24"/>
              <w:szCs w:val="24"/>
              <w:rtl/>
            </w:rPr>
          </w:pPr>
          <w:ins w:id="36" w:author="Yael Armon" w:date="2022-07-20T13:38:00Z">
            <w:r w:rsidRPr="007A0836">
              <w:rPr>
                <w:sz w:val="36"/>
                <w:szCs w:val="36"/>
                <w:lang w:val="he-IL"/>
              </w:rPr>
              <w:fldChar w:fldCharType="begin"/>
            </w:r>
            <w:r w:rsidRPr="007A0836">
              <w:rPr>
                <w:sz w:val="36"/>
                <w:szCs w:val="36"/>
                <w:rtl/>
                <w:lang w:val="he-IL"/>
              </w:rPr>
              <w:instrText xml:space="preserve"> </w:instrText>
            </w:r>
            <w:r w:rsidRPr="007A0836">
              <w:rPr>
                <w:rFonts w:cs="Calibri"/>
                <w:sz w:val="36"/>
                <w:szCs w:val="36"/>
                <w:rtl/>
                <w:lang w:val="he-IL"/>
              </w:rPr>
              <w:instrText>TOC</w:instrText>
            </w:r>
            <w:r w:rsidRPr="007A0836">
              <w:rPr>
                <w:sz w:val="36"/>
                <w:szCs w:val="36"/>
                <w:rtl/>
                <w:lang w:val="he-IL"/>
              </w:rPr>
              <w:instrText xml:space="preserve"> \</w:instrText>
            </w:r>
            <w:r w:rsidRPr="007A0836">
              <w:rPr>
                <w:rFonts w:cs="Calibri"/>
                <w:sz w:val="36"/>
                <w:szCs w:val="36"/>
                <w:rtl/>
                <w:lang w:val="he-IL"/>
              </w:rPr>
              <w:instrText>o</w:instrText>
            </w:r>
            <w:r w:rsidRPr="007A0836">
              <w:rPr>
                <w:sz w:val="36"/>
                <w:szCs w:val="36"/>
                <w:rtl/>
                <w:lang w:val="he-IL"/>
              </w:rPr>
              <w:instrText xml:space="preserve"> "1-3" \</w:instrText>
            </w:r>
            <w:r w:rsidRPr="007A0836">
              <w:rPr>
                <w:rFonts w:cs="Calibri"/>
                <w:sz w:val="36"/>
                <w:szCs w:val="36"/>
                <w:rtl/>
                <w:lang w:val="he-IL"/>
              </w:rPr>
              <w:instrText>h</w:instrText>
            </w:r>
            <w:r w:rsidRPr="007A0836">
              <w:rPr>
                <w:sz w:val="36"/>
                <w:szCs w:val="36"/>
                <w:rtl/>
                <w:lang w:val="he-IL"/>
              </w:rPr>
              <w:instrText xml:space="preserve"> \</w:instrText>
            </w:r>
            <w:r w:rsidRPr="007A0836">
              <w:rPr>
                <w:rFonts w:cs="Calibri"/>
                <w:sz w:val="36"/>
                <w:szCs w:val="36"/>
                <w:rtl/>
                <w:lang w:val="he-IL"/>
              </w:rPr>
              <w:instrText>z</w:instrText>
            </w:r>
            <w:r w:rsidRPr="007A0836">
              <w:rPr>
                <w:sz w:val="36"/>
                <w:szCs w:val="36"/>
                <w:rtl/>
                <w:lang w:val="he-IL"/>
              </w:rPr>
              <w:instrText xml:space="preserve"> \</w:instrText>
            </w:r>
            <w:r w:rsidRPr="007A0836">
              <w:rPr>
                <w:rFonts w:cs="Calibri"/>
                <w:sz w:val="36"/>
                <w:szCs w:val="36"/>
                <w:rtl/>
                <w:lang w:val="he-IL"/>
              </w:rPr>
              <w:instrText>u</w:instrText>
            </w:r>
            <w:r w:rsidRPr="007A0836">
              <w:rPr>
                <w:sz w:val="36"/>
                <w:szCs w:val="36"/>
                <w:rtl/>
                <w:lang w:val="he-IL"/>
              </w:rPr>
              <w:instrText xml:space="preserve"> </w:instrText>
            </w:r>
            <w:r w:rsidRPr="007A0836">
              <w:rPr>
                <w:sz w:val="36"/>
                <w:szCs w:val="36"/>
                <w:lang w:val="he-IL"/>
              </w:rPr>
              <w:fldChar w:fldCharType="separate"/>
            </w:r>
            <w:r>
              <w:fldChar w:fldCharType="begin"/>
            </w:r>
            <w:r>
              <w:instrText xml:space="preserve"> HYPERLINK \l "_Toc85649461" </w:instrText>
            </w:r>
            <w:r>
              <w:fldChar w:fldCharType="separate"/>
            </w:r>
            <w:r w:rsidRPr="00637796">
              <w:rPr>
                <w:rStyle w:val="Hyperlink"/>
                <w:rFonts w:asciiTheme="minorBidi" w:hAnsiTheme="minorBidi" w:cstheme="minorBidi"/>
                <w:noProof/>
                <w:sz w:val="22"/>
                <w:szCs w:val="22"/>
                <w:rtl/>
              </w:rPr>
              <w:t>1.</w:t>
            </w:r>
            <w:r w:rsidRPr="00637796">
              <w:rPr>
                <w:rFonts w:eastAsiaTheme="minorEastAsia"/>
                <w:noProof/>
                <w:sz w:val="24"/>
                <w:szCs w:val="24"/>
                <w:rtl/>
              </w:rPr>
              <w:tab/>
            </w:r>
            <w:r w:rsidRPr="00637796">
              <w:rPr>
                <w:rStyle w:val="Hyperlink"/>
                <w:rFonts w:asciiTheme="minorBidi" w:hAnsiTheme="minorBidi" w:cstheme="minorBidi"/>
                <w:noProof/>
                <w:sz w:val="22"/>
                <w:szCs w:val="22"/>
                <w:rtl/>
              </w:rPr>
              <w:t>ייחודיות ייצור וצריכת המזון בישראל</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Toc85649461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37"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3</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203744FC" w14:textId="77777777" w:rsidR="00F312D4" w:rsidRPr="00637796" w:rsidRDefault="00F312D4" w:rsidP="00C63489">
          <w:pPr>
            <w:pStyle w:val="TOC1"/>
            <w:rPr>
              <w:ins w:id="38" w:author="Yael Armon" w:date="2022-07-20T13:38:00Z"/>
              <w:rFonts w:eastAsiaTheme="minorEastAsia"/>
              <w:noProof/>
              <w:sz w:val="24"/>
              <w:szCs w:val="24"/>
              <w:rtl/>
            </w:rPr>
          </w:pPr>
          <w:ins w:id="39" w:author="Yael Armon" w:date="2022-07-20T13:38:00Z">
            <w:r>
              <w:fldChar w:fldCharType="begin"/>
            </w:r>
            <w:r>
              <w:instrText xml:space="preserve"> HYPERLINK \l "_Toc85649462" </w:instrText>
            </w:r>
            <w:r>
              <w:fldChar w:fldCharType="separate"/>
            </w:r>
            <w:r w:rsidRPr="00637796">
              <w:rPr>
                <w:rStyle w:val="Hyperlink"/>
                <w:rFonts w:asciiTheme="minorBidi" w:hAnsiTheme="minorBidi" w:cstheme="minorBidi"/>
                <w:noProof/>
                <w:sz w:val="22"/>
                <w:szCs w:val="22"/>
                <w:rtl/>
              </w:rPr>
              <w:t>2.</w:t>
            </w:r>
            <w:r w:rsidRPr="00637796">
              <w:rPr>
                <w:rFonts w:eastAsiaTheme="minorEastAsia"/>
                <w:noProof/>
                <w:sz w:val="24"/>
                <w:szCs w:val="24"/>
                <w:rtl/>
              </w:rPr>
              <w:tab/>
            </w:r>
            <w:r w:rsidRPr="00637796">
              <w:rPr>
                <w:rStyle w:val="Hyperlink"/>
                <w:rFonts w:asciiTheme="minorBidi" w:hAnsiTheme="minorBidi" w:cstheme="minorBidi"/>
                <w:noProof/>
                <w:sz w:val="22"/>
                <w:szCs w:val="22"/>
                <w:rtl/>
              </w:rPr>
              <w:t>אובדן המזון: כמה מזון הולך לאיבוד בישראל?</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Toc85649462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40"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5</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035E4853" w14:textId="77777777" w:rsidR="00F312D4" w:rsidRPr="00637796" w:rsidRDefault="00F312D4" w:rsidP="00C63489">
          <w:pPr>
            <w:pStyle w:val="TOC1"/>
            <w:rPr>
              <w:ins w:id="41" w:author="Yael Armon" w:date="2022-07-20T13:38:00Z"/>
              <w:rFonts w:eastAsiaTheme="minorEastAsia"/>
              <w:noProof/>
              <w:sz w:val="24"/>
              <w:szCs w:val="24"/>
              <w:rtl/>
            </w:rPr>
          </w:pPr>
          <w:ins w:id="42" w:author="Yael Armon" w:date="2022-07-20T13:38:00Z">
            <w:r>
              <w:fldChar w:fldCharType="begin"/>
            </w:r>
            <w:r>
              <w:instrText xml:space="preserve"> HYPERLINK \l "_Toc85649463" </w:instrText>
            </w:r>
            <w:r>
              <w:fldChar w:fldCharType="separate"/>
            </w:r>
            <w:r w:rsidRPr="00637796">
              <w:rPr>
                <w:rStyle w:val="Hyperlink"/>
                <w:rFonts w:asciiTheme="minorBidi" w:hAnsiTheme="minorBidi" w:cstheme="minorBidi"/>
                <w:noProof/>
                <w:sz w:val="22"/>
                <w:szCs w:val="22"/>
                <w:rtl/>
              </w:rPr>
              <w:t>3.</w:t>
            </w:r>
            <w:r w:rsidRPr="00637796">
              <w:rPr>
                <w:rFonts w:eastAsiaTheme="minorEastAsia"/>
                <w:noProof/>
                <w:sz w:val="24"/>
                <w:szCs w:val="24"/>
                <w:rtl/>
              </w:rPr>
              <w:tab/>
            </w:r>
            <w:r w:rsidRPr="00637796">
              <w:rPr>
                <w:rStyle w:val="Hyperlink"/>
                <w:rFonts w:asciiTheme="minorBidi" w:hAnsiTheme="minorBidi" w:cstheme="minorBidi"/>
                <w:noProof/>
                <w:sz w:val="22"/>
                <w:szCs w:val="22"/>
                <w:rtl/>
              </w:rPr>
              <w:t>השפעת משבר הקורונה על אובדן מזון בישראל</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Toc85649463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43"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10</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53094449" w14:textId="77777777" w:rsidR="00F312D4" w:rsidRPr="00637796" w:rsidRDefault="00F312D4" w:rsidP="00C63489">
          <w:pPr>
            <w:pStyle w:val="TOC1"/>
            <w:rPr>
              <w:ins w:id="44" w:author="Yael Armon" w:date="2022-07-20T13:38:00Z"/>
              <w:rFonts w:eastAsiaTheme="minorEastAsia"/>
              <w:noProof/>
              <w:sz w:val="24"/>
              <w:szCs w:val="24"/>
              <w:rtl/>
            </w:rPr>
          </w:pPr>
          <w:ins w:id="45" w:author="Yael Armon" w:date="2022-07-20T13:38:00Z">
            <w:r>
              <w:fldChar w:fldCharType="begin"/>
            </w:r>
            <w:r>
              <w:instrText xml:space="preserve"> HYPERLINK \l "_Toc85649464" </w:instrText>
            </w:r>
            <w:r>
              <w:fldChar w:fldCharType="separate"/>
            </w:r>
            <w:r w:rsidRPr="00637796">
              <w:rPr>
                <w:rStyle w:val="Hyperlink"/>
                <w:rFonts w:asciiTheme="minorBidi" w:hAnsiTheme="minorBidi" w:cstheme="minorBidi"/>
                <w:noProof/>
                <w:sz w:val="22"/>
                <w:szCs w:val="22"/>
              </w:rPr>
              <w:t>4.</w:t>
            </w:r>
            <w:r w:rsidRPr="00637796">
              <w:rPr>
                <w:rFonts w:eastAsiaTheme="minorEastAsia"/>
                <w:noProof/>
                <w:sz w:val="24"/>
                <w:szCs w:val="24"/>
                <w:rtl/>
              </w:rPr>
              <w:tab/>
            </w:r>
            <w:r w:rsidRPr="00637796">
              <w:rPr>
                <w:rStyle w:val="Hyperlink"/>
                <w:rFonts w:asciiTheme="minorBidi" w:hAnsiTheme="minorBidi" w:cstheme="minorBidi"/>
                <w:noProof/>
                <w:sz w:val="22"/>
                <w:szCs w:val="22"/>
                <w:rtl/>
              </w:rPr>
              <w:t>אובדן מזון והצלת מזון במקטע קמעונאות והפצה</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Toc85649464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46"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20</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258D7DD6" w14:textId="77777777" w:rsidR="00F312D4" w:rsidRPr="00637796" w:rsidRDefault="00F312D4" w:rsidP="00C63489">
          <w:pPr>
            <w:pStyle w:val="TOC1"/>
            <w:rPr>
              <w:ins w:id="47" w:author="Yael Armon" w:date="2022-07-20T13:38:00Z"/>
              <w:rFonts w:eastAsiaTheme="minorEastAsia"/>
              <w:noProof/>
              <w:sz w:val="24"/>
              <w:szCs w:val="24"/>
              <w:rtl/>
            </w:rPr>
          </w:pPr>
          <w:ins w:id="48" w:author="Yael Armon" w:date="2022-07-20T13:38:00Z">
            <w:r>
              <w:fldChar w:fldCharType="begin"/>
            </w:r>
            <w:r>
              <w:instrText xml:space="preserve"> HYPERLINK \l "_Toc85649465" </w:instrText>
            </w:r>
            <w:r>
              <w:fldChar w:fldCharType="separate"/>
            </w:r>
            <w:r w:rsidRPr="00637796">
              <w:rPr>
                <w:rStyle w:val="Hyperlink"/>
                <w:rFonts w:asciiTheme="minorBidi" w:hAnsiTheme="minorBidi" w:cstheme="minorBidi"/>
                <w:noProof/>
                <w:sz w:val="22"/>
                <w:szCs w:val="22"/>
              </w:rPr>
              <w:t>5.</w:t>
            </w:r>
            <w:r w:rsidRPr="00637796">
              <w:rPr>
                <w:rFonts w:eastAsiaTheme="minorEastAsia"/>
                <w:noProof/>
                <w:sz w:val="24"/>
                <w:szCs w:val="24"/>
                <w:rtl/>
              </w:rPr>
              <w:tab/>
            </w:r>
            <w:r w:rsidRPr="00637796">
              <w:rPr>
                <w:rStyle w:val="Hyperlink"/>
                <w:rFonts w:asciiTheme="minorBidi" w:hAnsiTheme="minorBidi" w:cstheme="minorBidi"/>
                <w:noProof/>
                <w:sz w:val="22"/>
                <w:szCs w:val="22"/>
                <w:rtl/>
              </w:rPr>
              <w:t>אובדן מזון והצלת מזון בצריכה המוסדית</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Toc85649465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49"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26</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40214200" w14:textId="77777777" w:rsidR="00F312D4" w:rsidRPr="00637796" w:rsidRDefault="00F312D4" w:rsidP="00C63489">
          <w:pPr>
            <w:pStyle w:val="TOC1"/>
            <w:rPr>
              <w:ins w:id="50" w:author="Yael Armon" w:date="2022-07-20T13:38:00Z"/>
              <w:rFonts w:eastAsiaTheme="minorEastAsia"/>
              <w:noProof/>
              <w:sz w:val="24"/>
              <w:szCs w:val="24"/>
              <w:rtl/>
            </w:rPr>
          </w:pPr>
          <w:ins w:id="51" w:author="Yael Armon" w:date="2022-07-20T13:38:00Z">
            <w:r>
              <w:fldChar w:fldCharType="begin"/>
            </w:r>
            <w:r>
              <w:instrText xml:space="preserve"> HYPERLINK \l "_Toc85649466" </w:instrText>
            </w:r>
            <w:r>
              <w:fldChar w:fldCharType="separate"/>
            </w:r>
            <w:r w:rsidRPr="00637796">
              <w:rPr>
                <w:rStyle w:val="Hyperlink"/>
                <w:rFonts w:asciiTheme="minorBidi" w:hAnsiTheme="minorBidi" w:cstheme="minorBidi"/>
                <w:noProof/>
                <w:sz w:val="22"/>
                <w:szCs w:val="22"/>
                <w:rtl/>
              </w:rPr>
              <w:t>6.</w:t>
            </w:r>
            <w:r w:rsidRPr="00637796">
              <w:rPr>
                <w:rFonts w:eastAsiaTheme="minorEastAsia"/>
                <w:noProof/>
                <w:sz w:val="24"/>
                <w:szCs w:val="24"/>
                <w:rtl/>
              </w:rPr>
              <w:tab/>
            </w:r>
            <w:r w:rsidRPr="00637796">
              <w:rPr>
                <w:rStyle w:val="Hyperlink"/>
                <w:rFonts w:asciiTheme="minorBidi" w:hAnsiTheme="minorBidi" w:cstheme="minorBidi"/>
                <w:noProof/>
                <w:sz w:val="22"/>
                <w:szCs w:val="22"/>
                <w:rtl/>
              </w:rPr>
              <w:t>אובדן והצלת מזון בצריכה הביתית</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Toc85649466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52"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30</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56EDC9DF" w14:textId="77777777" w:rsidR="00F312D4" w:rsidRPr="00637796" w:rsidRDefault="00F312D4" w:rsidP="00C63489">
          <w:pPr>
            <w:pStyle w:val="TOC1"/>
            <w:rPr>
              <w:ins w:id="53" w:author="Yael Armon" w:date="2022-07-20T13:38:00Z"/>
              <w:rFonts w:eastAsiaTheme="minorEastAsia"/>
              <w:noProof/>
              <w:sz w:val="24"/>
              <w:szCs w:val="24"/>
              <w:rtl/>
            </w:rPr>
          </w:pPr>
          <w:ins w:id="54" w:author="Yael Armon" w:date="2022-07-20T13:38:00Z">
            <w:r>
              <w:fldChar w:fldCharType="begin"/>
            </w:r>
            <w:r>
              <w:instrText xml:space="preserve"> HYPERLINK \l "_Toc85649467" </w:instrText>
            </w:r>
            <w:r>
              <w:fldChar w:fldCharType="separate"/>
            </w:r>
            <w:r w:rsidRPr="00637796">
              <w:rPr>
                <w:rStyle w:val="Hyperlink"/>
                <w:rFonts w:asciiTheme="minorBidi" w:hAnsiTheme="minorBidi" w:cstheme="minorBidi"/>
                <w:noProof/>
                <w:sz w:val="22"/>
                <w:szCs w:val="22"/>
              </w:rPr>
              <w:t>7.</w:t>
            </w:r>
            <w:r w:rsidRPr="00637796">
              <w:rPr>
                <w:rFonts w:eastAsiaTheme="minorEastAsia"/>
                <w:noProof/>
                <w:sz w:val="24"/>
                <w:szCs w:val="24"/>
                <w:rtl/>
              </w:rPr>
              <w:tab/>
            </w:r>
            <w:r w:rsidRPr="00637796">
              <w:rPr>
                <w:rStyle w:val="Hyperlink"/>
                <w:rFonts w:asciiTheme="minorBidi" w:hAnsiTheme="minorBidi" w:cstheme="minorBidi"/>
                <w:noProof/>
                <w:sz w:val="22"/>
                <w:szCs w:val="22"/>
                <w:rtl/>
              </w:rPr>
              <w:t>אובדן מזון: כמה מזון אפשר להציל?</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Toc85649467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55"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37</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7B6661F9" w14:textId="77777777" w:rsidR="00F312D4" w:rsidRPr="00637796" w:rsidRDefault="00F312D4" w:rsidP="00C63489">
          <w:pPr>
            <w:pStyle w:val="TOC1"/>
            <w:rPr>
              <w:ins w:id="56" w:author="Yael Armon" w:date="2022-07-20T13:38:00Z"/>
              <w:rFonts w:eastAsiaTheme="minorEastAsia"/>
              <w:noProof/>
              <w:sz w:val="24"/>
              <w:szCs w:val="24"/>
              <w:rtl/>
            </w:rPr>
          </w:pPr>
          <w:ins w:id="57" w:author="Yael Armon" w:date="2022-07-20T13:38:00Z">
            <w:r>
              <w:fldChar w:fldCharType="begin"/>
            </w:r>
            <w:r>
              <w:instrText xml:space="preserve"> HYPERLINK \l "_Toc85649762" </w:instrText>
            </w:r>
            <w:r>
              <w:fldChar w:fldCharType="separate"/>
            </w:r>
            <w:r w:rsidRPr="00637796">
              <w:rPr>
                <w:rStyle w:val="Hyperlink"/>
                <w:rFonts w:asciiTheme="minorBidi" w:hAnsiTheme="minorBidi" w:cstheme="minorBidi"/>
                <w:noProof/>
                <w:sz w:val="22"/>
                <w:szCs w:val="22"/>
                <w:rtl/>
              </w:rPr>
              <w:t>8.</w:t>
            </w:r>
            <w:r w:rsidRPr="00637796">
              <w:rPr>
                <w:rFonts w:eastAsiaTheme="minorEastAsia"/>
                <w:noProof/>
                <w:sz w:val="24"/>
                <w:szCs w:val="24"/>
                <w:rtl/>
              </w:rPr>
              <w:tab/>
            </w:r>
            <w:r w:rsidRPr="00637796">
              <w:rPr>
                <w:rStyle w:val="Hyperlink"/>
                <w:rFonts w:asciiTheme="minorBidi" w:hAnsiTheme="minorBidi" w:cstheme="minorBidi"/>
                <w:noProof/>
                <w:sz w:val="22"/>
                <w:szCs w:val="22"/>
                <w:rtl/>
              </w:rPr>
              <w:t>ביטחון תזונתי: כמה מזון נדרש להשלמת פער צריכת המזון בישראל?</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Toc85649762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58"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40</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21C9983A" w14:textId="77777777" w:rsidR="00F312D4" w:rsidRPr="00637796" w:rsidRDefault="00F312D4" w:rsidP="00C63489">
          <w:pPr>
            <w:pStyle w:val="TOC1"/>
            <w:rPr>
              <w:ins w:id="59" w:author="Yael Armon" w:date="2022-07-20T13:38:00Z"/>
              <w:rFonts w:eastAsiaTheme="minorEastAsia"/>
              <w:noProof/>
              <w:sz w:val="24"/>
              <w:szCs w:val="24"/>
              <w:rtl/>
            </w:rPr>
          </w:pPr>
          <w:ins w:id="60" w:author="Yael Armon" w:date="2022-07-20T13:38:00Z">
            <w:r>
              <w:fldChar w:fldCharType="begin"/>
            </w:r>
            <w:r>
              <w:instrText xml:space="preserve"> HYPERLINK \l "_Toc85649763" </w:instrText>
            </w:r>
            <w:r>
              <w:fldChar w:fldCharType="separate"/>
            </w:r>
            <w:r w:rsidRPr="00637796">
              <w:rPr>
                <w:rStyle w:val="Hyperlink"/>
                <w:rFonts w:asciiTheme="minorBidi" w:hAnsiTheme="minorBidi" w:cstheme="minorBidi"/>
                <w:noProof/>
                <w:sz w:val="22"/>
                <w:szCs w:val="22"/>
                <w:rtl/>
              </w:rPr>
              <w:t>9.</w:t>
            </w:r>
            <w:r w:rsidRPr="00637796">
              <w:rPr>
                <w:rFonts w:eastAsiaTheme="minorEastAsia"/>
                <w:noProof/>
                <w:sz w:val="24"/>
                <w:szCs w:val="24"/>
                <w:rtl/>
              </w:rPr>
              <w:tab/>
            </w:r>
            <w:r w:rsidRPr="00637796">
              <w:rPr>
                <w:rStyle w:val="Hyperlink"/>
                <w:rFonts w:asciiTheme="minorBidi" w:hAnsiTheme="minorBidi" w:cstheme="minorBidi"/>
                <w:noProof/>
                <w:sz w:val="22"/>
                <w:szCs w:val="22"/>
                <w:rtl/>
              </w:rPr>
              <w:t>הצלת מזון: פוטנציאל החיסכון למשק הלאומי</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Toc85649763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61"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47</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4DE1ABD5" w14:textId="77777777" w:rsidR="00F312D4" w:rsidRPr="00637796" w:rsidRDefault="00F312D4">
          <w:pPr>
            <w:pStyle w:val="TOC1"/>
            <w:rPr>
              <w:ins w:id="62" w:author="Yael Armon" w:date="2022-07-20T13:38:00Z"/>
              <w:rFonts w:eastAsiaTheme="minorEastAsia"/>
              <w:noProof/>
              <w:sz w:val="24"/>
              <w:szCs w:val="24"/>
              <w:rtl/>
            </w:rPr>
            <w:pPrChange w:id="63" w:author="Ravit Dinmez Yehezkel" w:date="2022-07-21T10:44:00Z">
              <w:pPr>
                <w:pStyle w:val="TOC1"/>
                <w:tabs>
                  <w:tab w:val="left" w:pos="2738"/>
                </w:tabs>
              </w:pPr>
            </w:pPrChange>
          </w:pPr>
          <w:ins w:id="64" w:author="Yael Armon" w:date="2022-07-20T13:38:00Z">
            <w:r>
              <w:fldChar w:fldCharType="begin"/>
            </w:r>
            <w:r>
              <w:instrText xml:space="preserve"> HYPERLINK \l "_Toc85649764" </w:instrText>
            </w:r>
            <w:r>
              <w:fldChar w:fldCharType="separate"/>
            </w:r>
            <w:r w:rsidRPr="00637796">
              <w:rPr>
                <w:rStyle w:val="Hyperlink"/>
                <w:rFonts w:asciiTheme="minorBidi" w:hAnsiTheme="minorBidi" w:cstheme="minorBidi"/>
                <w:iCs/>
                <w:noProof/>
                <w:sz w:val="22"/>
                <w:szCs w:val="22"/>
                <w:rtl/>
              </w:rPr>
              <w:t>10.</w:t>
            </w:r>
            <w:r w:rsidRPr="00637796">
              <w:rPr>
                <w:rFonts w:eastAsiaTheme="minorEastAsia"/>
                <w:noProof/>
                <w:sz w:val="24"/>
                <w:szCs w:val="24"/>
                <w:rtl/>
              </w:rPr>
              <w:tab/>
            </w:r>
            <w:r w:rsidRPr="00637796">
              <w:rPr>
                <w:rStyle w:val="Hyperlink"/>
                <w:rFonts w:asciiTheme="minorBidi" w:hAnsiTheme="minorBidi" w:cstheme="minorBidi"/>
                <w:noProof/>
                <w:sz w:val="22"/>
                <w:szCs w:val="22"/>
                <w:rtl/>
              </w:rPr>
              <w:t>השפעות ועלויות סביבתיות של אובדן ובזבוז מזון</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Toc85649764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65"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50</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6589DE26" w14:textId="77777777" w:rsidR="00F312D4" w:rsidRPr="00637796" w:rsidRDefault="00F312D4">
          <w:pPr>
            <w:pStyle w:val="TOC1"/>
            <w:rPr>
              <w:ins w:id="66" w:author="Yael Armon" w:date="2022-07-20T13:38:00Z"/>
              <w:rFonts w:eastAsiaTheme="minorEastAsia"/>
              <w:noProof/>
              <w:sz w:val="24"/>
              <w:szCs w:val="24"/>
              <w:rtl/>
            </w:rPr>
            <w:pPrChange w:id="67" w:author="Ravit Dinmez Yehezkel" w:date="2022-07-21T10:44:00Z">
              <w:pPr>
                <w:pStyle w:val="TOC1"/>
                <w:tabs>
                  <w:tab w:val="left" w:pos="2738"/>
                </w:tabs>
              </w:pPr>
            </w:pPrChange>
          </w:pPr>
          <w:ins w:id="68" w:author="Yael Armon" w:date="2022-07-20T13:38:00Z">
            <w:r>
              <w:fldChar w:fldCharType="begin"/>
            </w:r>
            <w:r>
              <w:instrText xml:space="preserve"> HYPERLINK \l "_Toc85649765" </w:instrText>
            </w:r>
            <w:r>
              <w:fldChar w:fldCharType="separate"/>
            </w:r>
            <w:r w:rsidRPr="00637796">
              <w:rPr>
                <w:rStyle w:val="Hyperlink"/>
                <w:rFonts w:asciiTheme="minorBidi" w:hAnsiTheme="minorBidi" w:cstheme="minorBidi"/>
                <w:noProof/>
                <w:sz w:val="22"/>
                <w:szCs w:val="22"/>
                <w:rtl/>
              </w:rPr>
              <w:t>11.</w:t>
            </w:r>
            <w:r w:rsidRPr="00637796">
              <w:rPr>
                <w:rFonts w:eastAsiaTheme="minorEastAsia"/>
                <w:noProof/>
                <w:sz w:val="24"/>
                <w:szCs w:val="24"/>
                <w:rtl/>
              </w:rPr>
              <w:tab/>
            </w:r>
            <w:r w:rsidRPr="00637796">
              <w:rPr>
                <w:rStyle w:val="Hyperlink"/>
                <w:rFonts w:asciiTheme="minorBidi" w:hAnsiTheme="minorBidi" w:cstheme="minorBidi"/>
                <w:noProof/>
                <w:sz w:val="22"/>
                <w:szCs w:val="22"/>
                <w:rtl/>
              </w:rPr>
              <w:t>הצלת מזון: שילוב של תרומה כלכלית, סביבתית, וחברתית</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Toc85649765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69"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59</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751C347D" w14:textId="77777777" w:rsidR="00F312D4" w:rsidRPr="00637796" w:rsidRDefault="00F312D4">
          <w:pPr>
            <w:pStyle w:val="TOC1"/>
            <w:rPr>
              <w:ins w:id="70" w:author="Yael Armon" w:date="2022-07-20T13:38:00Z"/>
              <w:rFonts w:eastAsiaTheme="minorEastAsia"/>
              <w:noProof/>
              <w:sz w:val="24"/>
              <w:szCs w:val="24"/>
              <w:rtl/>
            </w:rPr>
            <w:pPrChange w:id="71" w:author="Ravit Dinmez Yehezkel" w:date="2022-07-21T10:44:00Z">
              <w:pPr>
                <w:pStyle w:val="TOC1"/>
                <w:tabs>
                  <w:tab w:val="left" w:pos="2738"/>
                </w:tabs>
              </w:pPr>
            </w:pPrChange>
          </w:pPr>
          <w:ins w:id="72" w:author="Yael Armon" w:date="2022-07-20T13:38:00Z">
            <w:r>
              <w:fldChar w:fldCharType="begin"/>
            </w:r>
            <w:r>
              <w:instrText xml:space="preserve"> HYPERLINK \l "_Toc85649766" </w:instrText>
            </w:r>
            <w:r>
              <w:fldChar w:fldCharType="separate"/>
            </w:r>
            <w:r w:rsidRPr="00637796">
              <w:rPr>
                <w:rStyle w:val="Hyperlink"/>
                <w:rFonts w:asciiTheme="minorBidi" w:hAnsiTheme="minorBidi" w:cstheme="minorBidi"/>
                <w:noProof/>
                <w:sz w:val="22"/>
                <w:szCs w:val="22"/>
                <w:rtl/>
              </w:rPr>
              <w:t>12.</w:t>
            </w:r>
            <w:r w:rsidRPr="00637796">
              <w:rPr>
                <w:rFonts w:eastAsiaTheme="minorEastAsia"/>
                <w:noProof/>
                <w:sz w:val="24"/>
                <w:szCs w:val="24"/>
                <w:rtl/>
              </w:rPr>
              <w:tab/>
            </w:r>
            <w:r w:rsidRPr="00637796">
              <w:rPr>
                <w:rStyle w:val="Hyperlink"/>
                <w:rFonts w:asciiTheme="minorBidi" w:hAnsiTheme="minorBidi" w:cstheme="minorBidi"/>
                <w:noProof/>
                <w:sz w:val="22"/>
                <w:szCs w:val="22"/>
                <w:rtl/>
              </w:rPr>
              <w:t>כלי מדיניות לצמצום אובדן ובזבוז מזון בעולם ובישראל</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Toc85649766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73"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63</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561693B3" w14:textId="77777777" w:rsidR="00F312D4" w:rsidRDefault="00F312D4">
          <w:pPr>
            <w:pStyle w:val="TOC1"/>
            <w:rPr>
              <w:ins w:id="74" w:author="Yael Armon" w:date="2022-07-20T13:38:00Z"/>
              <w:rFonts w:eastAsiaTheme="minorEastAsia"/>
              <w:noProof/>
              <w:rtl/>
            </w:rPr>
            <w:pPrChange w:id="75" w:author="Ravit Dinmez Yehezkel" w:date="2022-07-21T10:44:00Z">
              <w:pPr>
                <w:pStyle w:val="TOC1"/>
                <w:tabs>
                  <w:tab w:val="left" w:pos="2738"/>
                </w:tabs>
              </w:pPr>
            </w:pPrChange>
          </w:pPr>
          <w:ins w:id="76" w:author="Yael Armon" w:date="2022-07-20T13:38:00Z">
            <w:r>
              <w:fldChar w:fldCharType="begin"/>
            </w:r>
            <w:r>
              <w:instrText xml:space="preserve"> HYPERLINK \l "_Toc85649767" </w:instrText>
            </w:r>
            <w:r>
              <w:fldChar w:fldCharType="separate"/>
            </w:r>
            <w:r w:rsidRPr="00637796">
              <w:rPr>
                <w:rStyle w:val="Hyperlink"/>
                <w:rFonts w:asciiTheme="minorBidi" w:hAnsiTheme="minorBidi" w:cstheme="minorBidi"/>
                <w:noProof/>
                <w:sz w:val="22"/>
                <w:szCs w:val="22"/>
                <w:rtl/>
              </w:rPr>
              <w:t>13.</w:t>
            </w:r>
            <w:r w:rsidRPr="00637796">
              <w:rPr>
                <w:rFonts w:eastAsiaTheme="minorEastAsia"/>
                <w:noProof/>
                <w:sz w:val="24"/>
                <w:szCs w:val="24"/>
                <w:rtl/>
              </w:rPr>
              <w:tab/>
            </w:r>
            <w:r w:rsidRPr="00637796">
              <w:rPr>
                <w:rStyle w:val="Hyperlink"/>
                <w:rFonts w:asciiTheme="minorBidi" w:hAnsiTheme="minorBidi" w:cstheme="minorBidi"/>
                <w:noProof/>
                <w:sz w:val="22"/>
                <w:szCs w:val="22"/>
                <w:rtl/>
              </w:rPr>
              <w:t>המלצות מדיניות לעידוד הפחתת אובדן מזון והצלת מזון</w:t>
            </w:r>
            <w:r w:rsidRPr="00637796">
              <w:rPr>
                <w:noProof/>
                <w:webHidden/>
                <w:rtl/>
              </w:rPr>
              <w:tab/>
            </w:r>
            <w:r w:rsidRPr="00637796">
              <w:rPr>
                <w:rStyle w:val="Hyperlink"/>
                <w:rFonts w:asciiTheme="minorBidi" w:hAnsiTheme="minorBidi" w:cstheme="minorBidi"/>
                <w:noProof/>
                <w:sz w:val="22"/>
                <w:szCs w:val="22"/>
                <w:rtl/>
              </w:rPr>
              <w:fldChar w:fldCharType="begin"/>
            </w:r>
            <w:r w:rsidRPr="00637796">
              <w:rPr>
                <w:noProof/>
                <w:webHidden/>
                <w:rtl/>
              </w:rPr>
              <w:instrText xml:space="preserve"> </w:instrText>
            </w:r>
            <w:r w:rsidRPr="00637796">
              <w:rPr>
                <w:noProof/>
                <w:webHidden/>
              </w:rPr>
              <w:instrText>PAGEREF</w:instrText>
            </w:r>
            <w:r w:rsidRPr="00637796">
              <w:rPr>
                <w:noProof/>
                <w:webHidden/>
                <w:rtl/>
              </w:rPr>
              <w:instrText xml:space="preserve"> _</w:instrText>
            </w:r>
            <w:r w:rsidRPr="00637796">
              <w:rPr>
                <w:noProof/>
                <w:webHidden/>
              </w:rPr>
              <w:instrText>Toc85649767 \h</w:instrText>
            </w:r>
            <w:r w:rsidRPr="00637796">
              <w:rPr>
                <w:noProof/>
                <w:webHidden/>
                <w:rtl/>
              </w:rPr>
              <w:instrText xml:space="preserve"> </w:instrText>
            </w:r>
          </w:ins>
          <w:r w:rsidRPr="00637796">
            <w:rPr>
              <w:rStyle w:val="Hyperlink"/>
              <w:rFonts w:asciiTheme="minorBidi" w:hAnsiTheme="minorBidi" w:cstheme="minorBidi"/>
              <w:noProof/>
              <w:sz w:val="22"/>
              <w:szCs w:val="22"/>
              <w:rtl/>
            </w:rPr>
          </w:r>
          <w:ins w:id="77" w:author="Yael Armon" w:date="2022-07-20T13:38:00Z">
            <w:r w:rsidRPr="00637796">
              <w:rPr>
                <w:rStyle w:val="Hyperlink"/>
                <w:rFonts w:asciiTheme="minorBidi" w:hAnsiTheme="minorBidi" w:cstheme="minorBidi"/>
                <w:noProof/>
                <w:sz w:val="22"/>
                <w:szCs w:val="22"/>
                <w:rtl/>
              </w:rPr>
              <w:fldChar w:fldCharType="separate"/>
            </w:r>
            <w:r w:rsidRPr="00637796">
              <w:rPr>
                <w:noProof/>
                <w:webHidden/>
                <w:rtl/>
              </w:rPr>
              <w:t>79</w:t>
            </w:r>
            <w:r w:rsidRPr="00637796">
              <w:rPr>
                <w:rStyle w:val="Hyperlink"/>
                <w:rFonts w:asciiTheme="minorBidi" w:hAnsiTheme="minorBidi" w:cstheme="minorBidi"/>
                <w:noProof/>
                <w:sz w:val="22"/>
                <w:szCs w:val="22"/>
                <w:rtl/>
              </w:rPr>
              <w:fldChar w:fldCharType="end"/>
            </w:r>
            <w:r>
              <w:rPr>
                <w:rStyle w:val="Hyperlink"/>
                <w:rFonts w:asciiTheme="minorBidi" w:hAnsiTheme="minorBidi" w:cstheme="minorBidi"/>
                <w:noProof/>
                <w:sz w:val="22"/>
                <w:szCs w:val="22"/>
              </w:rPr>
              <w:fldChar w:fldCharType="end"/>
            </w:r>
          </w:ins>
        </w:p>
        <w:p w14:paraId="3B2D1045" w14:textId="77777777" w:rsidR="00F312D4" w:rsidRPr="00614BFC" w:rsidRDefault="00F312D4" w:rsidP="00F312D4">
          <w:pPr>
            <w:ind w:left="720"/>
            <w:jc w:val="both"/>
            <w:rPr>
              <w:ins w:id="78" w:author="Yael Armon" w:date="2022-07-20T13:38:00Z"/>
              <w:rFonts w:cs="David"/>
              <w:sz w:val="40"/>
              <w:szCs w:val="40"/>
              <w:rtl/>
            </w:rPr>
          </w:pPr>
          <w:ins w:id="79" w:author="Yael Armon" w:date="2022-07-20T13:38:00Z">
            <w:r w:rsidRPr="007A0836">
              <w:rPr>
                <w:rFonts w:cs="David"/>
                <w:b/>
                <w:bCs/>
                <w:sz w:val="40"/>
                <w:szCs w:val="40"/>
                <w:lang w:val="he-IL"/>
              </w:rPr>
              <w:fldChar w:fldCharType="end"/>
            </w:r>
          </w:ins>
        </w:p>
        <w:customXmlInsRangeStart w:id="80" w:author="Yael Armon" w:date="2022-07-20T13:38:00Z"/>
      </w:sdtContent>
    </w:sdt>
    <w:customXmlInsRangeEnd w:id="80"/>
    <w:p w14:paraId="4AD60387" w14:textId="77777777" w:rsidR="00F312D4" w:rsidRPr="004042D2" w:rsidRDefault="00F312D4" w:rsidP="00F312D4">
      <w:pPr>
        <w:rPr>
          <w:ins w:id="81" w:author="Yael Armon" w:date="2022-07-20T13:38:00Z"/>
          <w:sz w:val="28"/>
          <w:szCs w:val="28"/>
          <w:rtl/>
        </w:rPr>
      </w:pPr>
    </w:p>
    <w:p w14:paraId="0F52316E" w14:textId="77777777" w:rsidR="00F312D4" w:rsidRDefault="00F312D4" w:rsidP="00F312D4">
      <w:pPr>
        <w:tabs>
          <w:tab w:val="left" w:pos="1989"/>
          <w:tab w:val="left" w:pos="7363"/>
        </w:tabs>
        <w:spacing w:line="360" w:lineRule="auto"/>
        <w:jc w:val="both"/>
        <w:rPr>
          <w:ins w:id="82" w:author="Yael Armon" w:date="2022-07-20T13:38:00Z"/>
          <w:rtl/>
        </w:rPr>
      </w:pPr>
      <w:ins w:id="83" w:author="Yael Armon" w:date="2022-07-20T13:38:00Z">
        <w:r>
          <w:rPr>
            <w:rtl/>
          </w:rPr>
          <w:tab/>
        </w:r>
        <w:r>
          <w:rPr>
            <w:rtl/>
          </w:rPr>
          <w:tab/>
        </w:r>
      </w:ins>
    </w:p>
    <w:p w14:paraId="5F3F0534" w14:textId="77777777" w:rsidR="00F312D4" w:rsidRDefault="00F312D4" w:rsidP="00F312D4">
      <w:pPr>
        <w:spacing w:line="360" w:lineRule="auto"/>
        <w:jc w:val="both"/>
        <w:rPr>
          <w:ins w:id="84" w:author="Yael Armon" w:date="2022-07-20T13:38:00Z"/>
          <w:rtl/>
        </w:rPr>
      </w:pPr>
    </w:p>
    <w:p w14:paraId="0FB7773B" w14:textId="77777777" w:rsidR="00F312D4" w:rsidRDefault="00F312D4" w:rsidP="00F312D4">
      <w:pPr>
        <w:spacing w:line="360" w:lineRule="auto"/>
        <w:jc w:val="both"/>
        <w:rPr>
          <w:ins w:id="85" w:author="Yael Armon" w:date="2022-07-20T13:38:00Z"/>
          <w:rtl/>
        </w:rPr>
      </w:pPr>
    </w:p>
    <w:p w14:paraId="0C65D606" w14:textId="77777777" w:rsidR="00F312D4" w:rsidRDefault="00F312D4" w:rsidP="00F312D4">
      <w:pPr>
        <w:rPr>
          <w:ins w:id="86" w:author="Yael Armon" w:date="2022-07-20T13:38:00Z"/>
          <w:sz w:val="28"/>
          <w:szCs w:val="28"/>
          <w:rtl/>
        </w:rPr>
      </w:pPr>
    </w:p>
    <w:p w14:paraId="39D05183" w14:textId="77777777" w:rsidR="00F312D4" w:rsidRDefault="00F312D4" w:rsidP="00F312D4">
      <w:pPr>
        <w:rPr>
          <w:ins w:id="87" w:author="Yael Armon" w:date="2022-07-20T13:38:00Z"/>
          <w:sz w:val="28"/>
          <w:szCs w:val="28"/>
        </w:rPr>
      </w:pPr>
    </w:p>
    <w:p w14:paraId="07D3E450" w14:textId="77777777" w:rsidR="00F312D4" w:rsidRDefault="00F312D4" w:rsidP="00F312D4">
      <w:pPr>
        <w:rPr>
          <w:ins w:id="88" w:author="Yael Armon" w:date="2022-07-20T13:38:00Z"/>
          <w:sz w:val="28"/>
          <w:szCs w:val="28"/>
        </w:rPr>
      </w:pPr>
    </w:p>
    <w:p w14:paraId="66EA7CBE" w14:textId="77777777" w:rsidR="00F312D4" w:rsidRPr="004042D2" w:rsidRDefault="00F312D4" w:rsidP="00F312D4">
      <w:pPr>
        <w:rPr>
          <w:ins w:id="89" w:author="Yael Armon" w:date="2022-07-20T13:38:00Z"/>
          <w:sz w:val="28"/>
          <w:szCs w:val="28"/>
          <w:rtl/>
        </w:rPr>
      </w:pPr>
    </w:p>
    <w:p w14:paraId="4CC08141" w14:textId="77777777" w:rsidR="00F312D4" w:rsidRDefault="00F312D4" w:rsidP="00F312D4">
      <w:pPr>
        <w:rPr>
          <w:ins w:id="90" w:author="Yael Armon" w:date="2022-07-20T13:38:00Z"/>
          <w:sz w:val="28"/>
          <w:szCs w:val="28"/>
          <w:rtl/>
        </w:rPr>
      </w:pPr>
      <w:ins w:id="91" w:author="Yael Armon" w:date="2022-07-20T13:38:00Z">
        <w:r w:rsidRPr="004042D2">
          <w:rPr>
            <w:rFonts w:hint="cs"/>
            <w:sz w:val="28"/>
            <w:szCs w:val="28"/>
            <w:rtl/>
          </w:rPr>
          <w:t xml:space="preserve">הוכן ע"י חן הרצוג, </w:t>
        </w:r>
        <w:r>
          <w:rPr>
            <w:rFonts w:hint="cs"/>
            <w:sz w:val="28"/>
            <w:szCs w:val="28"/>
            <w:rtl/>
          </w:rPr>
          <w:t xml:space="preserve">יעל ערמון וניסן אברהם, יוני 2022 </w:t>
        </w:r>
      </w:ins>
    </w:p>
    <w:p w14:paraId="102B7A9A" w14:textId="77777777" w:rsidR="00F312D4" w:rsidRDefault="00F312D4" w:rsidP="00F312D4">
      <w:pPr>
        <w:rPr>
          <w:ins w:id="92" w:author="Yael Armon" w:date="2022-07-20T13:38:00Z"/>
          <w:sz w:val="28"/>
          <w:szCs w:val="28"/>
        </w:rPr>
      </w:pPr>
    </w:p>
    <w:p w14:paraId="6F0B0D35" w14:textId="77777777" w:rsidR="00F312D4" w:rsidRDefault="00F312D4" w:rsidP="00F312D4">
      <w:pPr>
        <w:bidi w:val="0"/>
        <w:rPr>
          <w:ins w:id="93" w:author="Yael Armon" w:date="2022-07-20T13:38:00Z"/>
          <w:rFonts w:asciiTheme="majorHAnsi" w:eastAsiaTheme="majorEastAsia" w:hAnsiTheme="majorHAnsi" w:cs="Arial"/>
          <w:b/>
          <w:bCs/>
          <w:color w:val="FF0000"/>
          <w:spacing w:val="5"/>
          <w:kern w:val="28"/>
          <w:sz w:val="32"/>
          <w:szCs w:val="32"/>
        </w:rPr>
      </w:pPr>
      <w:ins w:id="94" w:author="Yael Armon" w:date="2022-07-20T13:38:00Z">
        <w:r>
          <w:rPr>
            <w:color w:val="FF0000"/>
            <w:rtl/>
          </w:rPr>
          <w:br w:type="page"/>
        </w:r>
      </w:ins>
    </w:p>
    <w:customXmlDelRangeStart w:id="95" w:author="Yael Armon" w:date="2022-07-03T15:19:00Z"/>
    <w:sdt>
      <w:sdtPr>
        <w:rPr>
          <w:rFonts w:asciiTheme="minorBidi" w:eastAsiaTheme="majorEastAsia" w:hAnsiTheme="minorBidi"/>
          <w:sz w:val="52"/>
          <w:szCs w:val="52"/>
          <w:rtl/>
        </w:rPr>
        <w:id w:val="-787271572"/>
        <w:docPartObj>
          <w:docPartGallery w:val="Cover Pages"/>
          <w:docPartUnique/>
        </w:docPartObj>
      </w:sdtPr>
      <w:sdtEndPr>
        <w:rPr>
          <w:iCs/>
          <w:spacing w:val="5"/>
          <w:kern w:val="28"/>
          <w:szCs w:val="48"/>
          <w:lang w:val="he-IL"/>
        </w:rPr>
      </w:sdtEndPr>
      <w:sdtContent>
        <w:customXmlDelRangeEnd w:id="95"/>
        <w:p w14:paraId="2CAA6152" w14:textId="2992C205" w:rsidR="00890E5F" w:rsidDel="00631267" w:rsidRDefault="00CB56B4" w:rsidP="00C852E6">
          <w:pPr>
            <w:pStyle w:val="NoSpacing"/>
            <w:spacing w:line="276" w:lineRule="auto"/>
            <w:ind w:left="8640"/>
            <w:rPr>
              <w:del w:id="96" w:author="Yael Armon" w:date="2022-07-03T15:19:00Z"/>
              <w:rFonts w:asciiTheme="minorBidi" w:eastAsiaTheme="majorEastAsia" w:hAnsiTheme="minorBidi"/>
              <w:sz w:val="52"/>
              <w:szCs w:val="52"/>
              <w:rtl/>
            </w:rPr>
          </w:pPr>
          <w:del w:id="97" w:author="Yael Armon" w:date="2022-07-03T15:19:00Z">
            <w:r w:rsidRPr="00CB56B4" w:rsidDel="00631267">
              <w:rPr>
                <w:rFonts w:asciiTheme="minorBidi" w:eastAsiaTheme="majorEastAsia" w:hAnsiTheme="minorBidi"/>
                <w:noProof/>
                <w:sz w:val="52"/>
                <w:szCs w:val="52"/>
              </w:rPr>
              <mc:AlternateContent>
                <mc:Choice Requires="wps">
                  <w:drawing>
                    <wp:inline distT="0" distB="0" distL="0" distR="0" wp14:anchorId="496382D6" wp14:editId="099F2D14">
                      <wp:extent cx="307975" cy="307975"/>
                      <wp:effectExtent l="0" t="0" r="0" b="0"/>
                      <wp:docPr id="20" name="Rectangle 20"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57F940" id="Rectangle 20"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sidR="00890E5F" w:rsidRPr="008C7DE6" w:rsidDel="00631267">
              <w:rPr>
                <w:rFonts w:ascii="Arial" w:hAnsi="Arial" w:cs="David"/>
                <w:b/>
                <w:bCs/>
                <w:i/>
                <w:noProof/>
                <w:color w:val="000000" w:themeColor="text1"/>
                <w:sz w:val="52"/>
                <w:szCs w:val="52"/>
              </w:rPr>
              <mc:AlternateContent>
                <mc:Choice Requires="wps">
                  <w:drawing>
                    <wp:anchor distT="0" distB="0" distL="114300" distR="114300" simplePos="0" relativeHeight="251649536" behindDoc="0" locked="0" layoutInCell="1" allowOverlap="1" wp14:anchorId="3A9109DE" wp14:editId="69346CED">
                      <wp:simplePos x="0" y="0"/>
                      <wp:positionH relativeFrom="margin">
                        <wp:posOffset>5539740</wp:posOffset>
                      </wp:positionH>
                      <wp:positionV relativeFrom="paragraph">
                        <wp:posOffset>-993302</wp:posOffset>
                      </wp:positionV>
                      <wp:extent cx="191770" cy="1668145"/>
                      <wp:effectExtent l="0" t="0" r="0" b="8255"/>
                      <wp:wrapNone/>
                      <wp:docPr id="287447" name="Freeform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gray">
                              <a:xfrm>
                                <a:off x="0" y="0"/>
                                <a:ext cx="191770" cy="1668145"/>
                              </a:xfrm>
                              <a:custGeom>
                                <a:avLst/>
                                <a:gdLst/>
                                <a:ahLst/>
                                <a:cxnLst>
                                  <a:cxn ang="0">
                                    <a:pos x="120" y="581"/>
                                  </a:cxn>
                                  <a:cxn ang="0">
                                    <a:pos x="120" y="0"/>
                                  </a:cxn>
                                  <a:cxn ang="0">
                                    <a:pos x="0" y="0"/>
                                  </a:cxn>
                                  <a:cxn ang="0">
                                    <a:pos x="0" y="666"/>
                                  </a:cxn>
                                  <a:cxn ang="0">
                                    <a:pos x="120" y="581"/>
                                  </a:cxn>
                                </a:cxnLst>
                                <a:rect l="0" t="0" r="r" b="b"/>
                                <a:pathLst>
                                  <a:path w="120" h="666">
                                    <a:moveTo>
                                      <a:pt x="120" y="581"/>
                                    </a:moveTo>
                                    <a:lnTo>
                                      <a:pt x="120" y="0"/>
                                    </a:lnTo>
                                    <a:lnTo>
                                      <a:pt x="0" y="0"/>
                                    </a:lnTo>
                                    <a:lnTo>
                                      <a:pt x="0" y="666"/>
                                    </a:lnTo>
                                    <a:lnTo>
                                      <a:pt x="120" y="581"/>
                                    </a:lnTo>
                                    <a:close/>
                                  </a:path>
                                </a:pathLst>
                              </a:custGeom>
                              <a:solidFill>
                                <a:srgbClr val="EC1C3C"/>
                              </a:solidFill>
                              <a:ln w="9525">
                                <a:noFill/>
                                <a:round/>
                                <a:headEnd/>
                                <a:tailEnd/>
                              </a:ln>
                            </wps:spPr>
                            <wps:bodyPr lIns="108776" tIns="54389" rIns="108776" bIns="54389"/>
                          </wps:wsp>
                        </a:graphicData>
                      </a:graphic>
                      <wp14:sizeRelH relativeFrom="margin">
                        <wp14:pctWidth>0</wp14:pctWidth>
                      </wp14:sizeRelH>
                      <wp14:sizeRelV relativeFrom="margin">
                        <wp14:pctHeight>0</wp14:pctHeight>
                      </wp14:sizeRelV>
                    </wp:anchor>
                  </w:drawing>
                </mc:Choice>
                <mc:Fallback>
                  <w:pict>
                    <v:shape w14:anchorId="5E6660EF" id="Freeform 30" o:spid="_x0000_s1026" style="position:absolute;left:0;text-align:left;margin-left:436.2pt;margin-top:-78.2pt;width:15.1pt;height:131.3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20,666"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" path="m120,581l120,,,,,666,120,581xe" fillcolor="#ec1c3c" stroked="f">
                      <v:path arrowok="t" o:connecttype="custom" o:connectlocs="120,581;120,0;0,0;0,666;120,581" o:connectangles="0,0,0,0,0"/>
                      <o:lock v:ext="edit" aspectratio="t"/>
                      <w10:wrap anchorx="margin"/>
                    </v:shape>
                  </w:pict>
                </mc:Fallback>
              </mc:AlternateContent>
            </w:r>
          </w:del>
        </w:p>
        <w:p w14:paraId="1F645CBC" w14:textId="0E933EA5" w:rsidR="00890E5F" w:rsidDel="00631267" w:rsidRDefault="00BB3E77">
          <w:pPr>
            <w:pStyle w:val="NoSpacing"/>
            <w:spacing w:line="276" w:lineRule="auto"/>
            <w:ind w:left="8640"/>
            <w:rPr>
              <w:del w:id="98" w:author="Yael Armon" w:date="2022-07-03T15:19:00Z"/>
              <w:rFonts w:asciiTheme="minorBidi" w:eastAsiaTheme="majorEastAsia" w:hAnsiTheme="minorBidi"/>
              <w:sz w:val="52"/>
              <w:szCs w:val="52"/>
              <w:rtl/>
            </w:rPr>
            <w:pPrChange w:id="99" w:author="Yael Armon" w:date="2022-07-03T15:19:00Z">
              <w:pPr>
                <w:pStyle w:val="NoSpacing"/>
                <w:spacing w:line="276" w:lineRule="auto"/>
                <w:jc w:val="center"/>
              </w:pPr>
            </w:pPrChange>
          </w:pPr>
          <w:del w:id="100" w:author="Yael Armon" w:date="2022-07-03T15:19:00Z">
            <w:r w:rsidRPr="005E70AC" w:rsidDel="00631267">
              <w:rPr>
                <w:rFonts w:asciiTheme="minorBidi" w:hAnsiTheme="minorBidi" w:cs="Arial"/>
                <w:b/>
                <w:bCs/>
                <w:i/>
                <w:noProof/>
                <w:color w:val="FFFFFF" w:themeColor="background1"/>
                <w:sz w:val="54"/>
                <w:szCs w:val="54"/>
                <w:rtl/>
              </w:rPr>
              <mc:AlternateContent>
                <mc:Choice Requires="wps">
                  <w:drawing>
                    <wp:anchor distT="0" distB="0" distL="114300" distR="114300" simplePos="0" relativeHeight="251653632" behindDoc="1" locked="0" layoutInCell="1" allowOverlap="1" wp14:anchorId="1B43B3CA" wp14:editId="0F55113F">
                      <wp:simplePos x="0" y="0"/>
                      <wp:positionH relativeFrom="margin">
                        <wp:posOffset>-489098</wp:posOffset>
                      </wp:positionH>
                      <wp:positionV relativeFrom="paragraph">
                        <wp:posOffset>432273</wp:posOffset>
                      </wp:positionV>
                      <wp:extent cx="6645275" cy="7113181"/>
                      <wp:effectExtent l="0" t="0" r="3175" b="0"/>
                      <wp:wrapNone/>
                      <wp:docPr id="5" name="מלבן 5"/>
                      <wp:cNvGraphicFramePr/>
                      <a:graphic xmlns:a="http://schemas.openxmlformats.org/drawingml/2006/main">
                        <a:graphicData uri="http://schemas.microsoft.com/office/word/2010/wordprocessingShape">
                          <wps:wsp>
                            <wps:cNvSpPr/>
                            <wps:spPr>
                              <a:xfrm>
                                <a:off x="0" y="0"/>
                                <a:ext cx="6645275" cy="7113181"/>
                              </a:xfrm>
                              <a:prstGeom prst="rect">
                                <a:avLst/>
                              </a:prstGeom>
                              <a:solidFill>
                                <a:srgbClr val="62CA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58AB4" id="מלבן 5" o:spid="_x0000_s1026" style="position:absolute;left:0;text-align:left;margin-left:-38.5pt;margin-top:34.05pt;width:523.25pt;height:560.1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" fillcolor="#62cae3" stroked="f" strokeweight="2pt">
                      <w10:wrap anchorx="margin"/>
                    </v:rect>
                  </w:pict>
                </mc:Fallback>
              </mc:AlternateContent>
            </w:r>
          </w:del>
        </w:p>
        <w:p w14:paraId="684658E2" w14:textId="4B982731" w:rsidR="009B4CC8" w:rsidDel="00631267" w:rsidRDefault="00D86CB8">
          <w:pPr>
            <w:pStyle w:val="NoSpacing"/>
            <w:spacing w:line="276" w:lineRule="auto"/>
            <w:ind w:left="8640"/>
            <w:rPr>
              <w:del w:id="101" w:author="Yael Armon" w:date="2022-07-03T15:19:00Z"/>
              <w:rFonts w:asciiTheme="minorBidi" w:hAnsiTheme="minorBidi"/>
              <w:b/>
              <w:bCs/>
              <w:i/>
              <w:color w:val="FFFFFF" w:themeColor="background1"/>
              <w:sz w:val="54"/>
              <w:szCs w:val="54"/>
              <w:rtl/>
            </w:rPr>
            <w:pPrChange w:id="102" w:author="Yael Armon" w:date="2022-07-03T15:19:00Z">
              <w:pPr>
                <w:pStyle w:val="NoSpacing"/>
                <w:spacing w:line="276" w:lineRule="auto"/>
                <w:jc w:val="center"/>
              </w:pPr>
            </w:pPrChange>
          </w:pPr>
          <w:del w:id="103" w:author="Yael Armon" w:date="2022-07-03T15:19:00Z">
            <w:r w:rsidDel="00631267">
              <w:rPr>
                <w:rFonts w:asciiTheme="minorBidi" w:hAnsiTheme="minorBidi" w:cs="Arial" w:hint="cs"/>
                <w:b/>
                <w:bCs/>
                <w:i/>
                <w:color w:val="FFFFFF" w:themeColor="background1"/>
                <w:sz w:val="54"/>
                <w:szCs w:val="54"/>
                <w:rtl/>
              </w:rPr>
              <w:delText xml:space="preserve">אובדן מזון והצלת מזון בישראל </w:delText>
            </w:r>
            <w:r w:rsidR="00C62595" w:rsidDel="00631267">
              <w:rPr>
                <w:rFonts w:asciiTheme="minorBidi" w:hAnsiTheme="minorBidi" w:cs="Arial" w:hint="cs"/>
                <w:b/>
                <w:bCs/>
                <w:i/>
                <w:color w:val="FFFFFF" w:themeColor="background1"/>
                <w:sz w:val="54"/>
                <w:szCs w:val="54"/>
                <w:rtl/>
              </w:rPr>
              <w:delText>2020</w:delText>
            </w:r>
          </w:del>
          <w:ins w:id="104" w:author="Nisan Avraham" w:date="2022-06-14T10:46:00Z">
            <w:del w:id="105" w:author="Yael Armon" w:date="2022-07-03T15:19:00Z">
              <w:r w:rsidR="00E0623E" w:rsidDel="00631267">
                <w:rPr>
                  <w:rFonts w:asciiTheme="minorBidi" w:hAnsiTheme="minorBidi" w:cs="Arial" w:hint="cs"/>
                  <w:b/>
                  <w:bCs/>
                  <w:i/>
                  <w:color w:val="FFFFFF" w:themeColor="background1"/>
                  <w:sz w:val="54"/>
                  <w:szCs w:val="54"/>
                  <w:rtl/>
                </w:rPr>
                <w:delText>2021</w:delText>
              </w:r>
            </w:del>
          </w:ins>
        </w:p>
        <w:p w14:paraId="6DCCC5F8" w14:textId="21D943EE" w:rsidR="001A68DD" w:rsidRPr="00022972" w:rsidDel="00631267" w:rsidRDefault="005E70AC">
          <w:pPr>
            <w:pStyle w:val="NoSpacing"/>
            <w:spacing w:line="276" w:lineRule="auto"/>
            <w:ind w:left="8640"/>
            <w:rPr>
              <w:del w:id="106" w:author="Yael Armon" w:date="2022-07-03T15:19:00Z"/>
              <w:rFonts w:asciiTheme="minorBidi" w:hAnsiTheme="minorBidi" w:cs="Arial"/>
              <w:b/>
              <w:bCs/>
              <w:i/>
              <w:color w:val="FFFFFF" w:themeColor="background1"/>
              <w:sz w:val="44"/>
              <w:szCs w:val="44"/>
              <w:rtl/>
              <w:cs/>
            </w:rPr>
            <w:pPrChange w:id="107" w:author="Yael Armon" w:date="2022-07-03T15:19:00Z">
              <w:pPr>
                <w:pStyle w:val="NoSpacing"/>
                <w:spacing w:line="276" w:lineRule="auto"/>
                <w:jc w:val="center"/>
              </w:pPr>
            </w:pPrChange>
          </w:pPr>
          <w:del w:id="108" w:author="Yael Armon" w:date="2022-07-03T15:19:00Z">
            <w:r w:rsidRPr="00022972" w:rsidDel="00631267">
              <w:rPr>
                <w:rFonts w:asciiTheme="minorBidi" w:hAnsiTheme="minorBidi" w:hint="eastAsia"/>
                <w:b/>
                <w:bCs/>
                <w:i/>
                <w:color w:val="FFFFFF" w:themeColor="background1"/>
                <w:sz w:val="44"/>
                <w:szCs w:val="44"/>
                <w:rtl/>
              </w:rPr>
              <w:delText>עבור</w:delText>
            </w:r>
            <w:r w:rsidRPr="00022972" w:rsidDel="00631267">
              <w:rPr>
                <w:rFonts w:asciiTheme="minorBidi" w:hAnsiTheme="minorBidi"/>
                <w:b/>
                <w:bCs/>
                <w:i/>
                <w:color w:val="FFFFFF" w:themeColor="background1"/>
                <w:sz w:val="44"/>
                <w:szCs w:val="44"/>
                <w:rtl/>
              </w:rPr>
              <w:delText xml:space="preserve"> </w:delText>
            </w:r>
            <w:r w:rsidR="0049653E" w:rsidDel="00631267">
              <w:rPr>
                <w:rFonts w:asciiTheme="minorBidi" w:hAnsiTheme="minorBidi" w:hint="cs"/>
                <w:b/>
                <w:bCs/>
                <w:i/>
                <w:color w:val="FFFFFF" w:themeColor="background1"/>
                <w:sz w:val="44"/>
                <w:szCs w:val="44"/>
                <w:rtl/>
              </w:rPr>
              <w:delText>לקט ישראל</w:delText>
            </w:r>
          </w:del>
        </w:p>
        <w:p w14:paraId="63D39C33" w14:textId="2D18FE89" w:rsidR="001A68DD" w:rsidRPr="00AA430F" w:rsidDel="00631267" w:rsidRDefault="00134AF1">
          <w:pPr>
            <w:pStyle w:val="NoSpacing"/>
            <w:spacing w:line="276" w:lineRule="auto"/>
            <w:ind w:left="8640"/>
            <w:rPr>
              <w:del w:id="109" w:author="Yael Armon" w:date="2022-07-03T15:19:00Z"/>
              <w:rFonts w:asciiTheme="minorBidi" w:hAnsiTheme="minorBidi"/>
              <w:sz w:val="16"/>
              <w:szCs w:val="26"/>
              <w:rtl/>
              <w:cs/>
            </w:rPr>
            <w:pPrChange w:id="110" w:author="Yael Armon" w:date="2022-07-03T15:19:00Z">
              <w:pPr>
                <w:spacing w:after="0" w:line="360" w:lineRule="auto"/>
                <w:jc w:val="both"/>
              </w:pPr>
            </w:pPrChange>
          </w:pPr>
          <w:del w:id="111" w:author="Yael Armon" w:date="2022-07-03T15:19:00Z">
            <w:r w:rsidRPr="00AA430F" w:rsidDel="00631267">
              <w:rPr>
                <w:rFonts w:asciiTheme="minorBidi" w:eastAsiaTheme="majorEastAsia" w:hAnsiTheme="minorBidi"/>
                <w:b/>
                <w:bCs/>
                <w:noProof/>
                <w:color w:val="FFFFFF" w:themeColor="background1"/>
                <w:sz w:val="72"/>
                <w:szCs w:val="72"/>
              </w:rPr>
              <w:drawing>
                <wp:anchor distT="0" distB="0" distL="114300" distR="114300" simplePos="0" relativeHeight="251654656" behindDoc="1" locked="0" layoutInCell="1" allowOverlap="1" wp14:anchorId="4D834E97" wp14:editId="416AD33E">
                  <wp:simplePos x="0" y="0"/>
                  <wp:positionH relativeFrom="column">
                    <wp:posOffset>-489098</wp:posOffset>
                  </wp:positionH>
                  <wp:positionV relativeFrom="paragraph">
                    <wp:posOffset>111028</wp:posOffset>
                  </wp:positionV>
                  <wp:extent cx="6645592" cy="4403269"/>
                  <wp:effectExtent l="0" t="0" r="3175" b="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645592" cy="4403269"/>
                          </a:xfrm>
                          <a:prstGeom prst="rect">
                            <a:avLst/>
                          </a:prstGeom>
                          <a:noFill/>
                          <a:ln>
                            <a:noFill/>
                          </a:ln>
                        </pic:spPr>
                      </pic:pic>
                    </a:graphicData>
                  </a:graphic>
                  <wp14:sizeRelV relativeFrom="margin">
                    <wp14:pctHeight>0</wp14:pctHeight>
                  </wp14:sizeRelV>
                </wp:anchor>
              </w:drawing>
            </w:r>
          </w:del>
        </w:p>
        <w:customXmlDelRangeStart w:id="112" w:author="Yael Armon" w:date="2022-07-03T15:19:00Z"/>
      </w:sdtContent>
    </w:sdt>
    <w:customXmlDelRangeEnd w:id="112"/>
    <w:p w14:paraId="481C39F4" w14:textId="01E104BD" w:rsidR="006B4B36" w:rsidDel="00631267" w:rsidRDefault="006B4B36">
      <w:pPr>
        <w:pStyle w:val="NoSpacing"/>
        <w:spacing w:line="276" w:lineRule="auto"/>
        <w:ind w:left="8640"/>
        <w:rPr>
          <w:del w:id="113" w:author="Yael Armon" w:date="2022-07-03T15:19:00Z"/>
          <w:rFonts w:asciiTheme="minorBidi" w:hAnsiTheme="minorBidi"/>
          <w:b/>
          <w:bCs/>
          <w:i/>
          <w:sz w:val="56"/>
          <w:szCs w:val="56"/>
          <w:rtl/>
        </w:rPr>
        <w:pPrChange w:id="114" w:author="Yael Armon" w:date="2022-07-03T15:19:00Z">
          <w:pPr>
            <w:spacing w:after="0" w:line="360" w:lineRule="auto"/>
            <w:jc w:val="both"/>
          </w:pPr>
        </w:pPrChange>
      </w:pPr>
    </w:p>
    <w:p w14:paraId="7DE80EEB" w14:textId="307F76C4" w:rsidR="00134AF1" w:rsidDel="00631267" w:rsidRDefault="00134AF1">
      <w:pPr>
        <w:pStyle w:val="NoSpacing"/>
        <w:spacing w:line="276" w:lineRule="auto"/>
        <w:ind w:left="8640"/>
        <w:rPr>
          <w:del w:id="115" w:author="Yael Armon" w:date="2022-07-03T15:19:00Z"/>
          <w:rFonts w:asciiTheme="minorBidi" w:hAnsiTheme="minorBidi"/>
          <w:b/>
          <w:bCs/>
          <w:i/>
          <w:sz w:val="56"/>
          <w:szCs w:val="56"/>
          <w:rtl/>
        </w:rPr>
        <w:pPrChange w:id="116" w:author="Yael Armon" w:date="2022-07-03T15:19:00Z">
          <w:pPr>
            <w:spacing w:after="0" w:line="360" w:lineRule="auto"/>
            <w:jc w:val="both"/>
          </w:pPr>
        </w:pPrChange>
      </w:pPr>
    </w:p>
    <w:p w14:paraId="4A913FF0" w14:textId="24FC0836" w:rsidR="00134AF1" w:rsidDel="00631267" w:rsidRDefault="00134AF1">
      <w:pPr>
        <w:pStyle w:val="NoSpacing"/>
        <w:spacing w:line="276" w:lineRule="auto"/>
        <w:ind w:left="8640"/>
        <w:rPr>
          <w:del w:id="117" w:author="Yael Armon" w:date="2022-07-03T15:19:00Z"/>
          <w:rFonts w:asciiTheme="minorBidi" w:hAnsiTheme="minorBidi"/>
          <w:b/>
          <w:bCs/>
          <w:i/>
          <w:sz w:val="56"/>
          <w:szCs w:val="56"/>
          <w:rtl/>
        </w:rPr>
        <w:pPrChange w:id="118" w:author="Yael Armon" w:date="2022-07-03T15:19:00Z">
          <w:pPr>
            <w:spacing w:after="0" w:line="360" w:lineRule="auto"/>
            <w:jc w:val="both"/>
          </w:pPr>
        </w:pPrChange>
      </w:pPr>
    </w:p>
    <w:p w14:paraId="414EA9B0" w14:textId="73D3C346" w:rsidR="00134AF1" w:rsidRPr="00134AF1" w:rsidDel="00631267" w:rsidRDefault="00134AF1">
      <w:pPr>
        <w:pStyle w:val="NoSpacing"/>
        <w:spacing w:line="276" w:lineRule="auto"/>
        <w:ind w:left="8640"/>
        <w:rPr>
          <w:del w:id="119" w:author="Yael Armon" w:date="2022-07-03T15:19:00Z"/>
          <w:rFonts w:asciiTheme="minorBidi" w:hAnsiTheme="minorBidi"/>
          <w:b/>
          <w:bCs/>
          <w:i/>
          <w:sz w:val="56"/>
          <w:szCs w:val="56"/>
          <w:rtl/>
        </w:rPr>
        <w:pPrChange w:id="120" w:author="Yael Armon" w:date="2022-07-03T15:19:00Z">
          <w:pPr>
            <w:spacing w:after="0" w:line="360" w:lineRule="auto"/>
            <w:jc w:val="both"/>
          </w:pPr>
        </w:pPrChange>
      </w:pPr>
    </w:p>
    <w:p w14:paraId="01D09411" w14:textId="1DF75575" w:rsidR="00FB7BAD" w:rsidRPr="00134AF1" w:rsidDel="00631267" w:rsidRDefault="00FB7BAD">
      <w:pPr>
        <w:pStyle w:val="NoSpacing"/>
        <w:spacing w:line="276" w:lineRule="auto"/>
        <w:ind w:left="8640"/>
        <w:rPr>
          <w:del w:id="121" w:author="Yael Armon" w:date="2022-07-03T15:19:00Z"/>
          <w:rFonts w:asciiTheme="minorBidi" w:hAnsiTheme="minorBidi"/>
          <w:b/>
          <w:bCs/>
          <w:i/>
          <w:sz w:val="56"/>
          <w:szCs w:val="56"/>
          <w:rtl/>
        </w:rPr>
        <w:pPrChange w:id="122" w:author="Yael Armon" w:date="2022-07-03T15:19:00Z">
          <w:pPr>
            <w:spacing w:after="0" w:line="240" w:lineRule="auto"/>
            <w:jc w:val="both"/>
          </w:pPr>
        </w:pPrChange>
      </w:pPr>
    </w:p>
    <w:p w14:paraId="39CCFC76" w14:textId="34963B40" w:rsidR="00134AF1" w:rsidDel="00631267" w:rsidRDefault="00134AF1">
      <w:pPr>
        <w:pStyle w:val="NoSpacing"/>
        <w:spacing w:line="276" w:lineRule="auto"/>
        <w:ind w:left="8640"/>
        <w:rPr>
          <w:del w:id="123" w:author="Yael Armon" w:date="2022-07-03T15:19:00Z"/>
          <w:rFonts w:asciiTheme="minorBidi" w:hAnsiTheme="minorBidi"/>
          <w:b/>
          <w:bCs/>
          <w:i/>
          <w:sz w:val="56"/>
          <w:szCs w:val="56"/>
          <w:rtl/>
        </w:rPr>
        <w:pPrChange w:id="124" w:author="Yael Armon" w:date="2022-07-03T15:19:00Z">
          <w:pPr>
            <w:spacing w:after="0" w:line="360" w:lineRule="auto"/>
            <w:ind w:left="-46"/>
            <w:jc w:val="both"/>
          </w:pPr>
        </w:pPrChange>
      </w:pPr>
    </w:p>
    <w:p w14:paraId="07FDFBC3" w14:textId="026BE69D" w:rsidR="00134AF1" w:rsidDel="00631267" w:rsidRDefault="00134AF1">
      <w:pPr>
        <w:pStyle w:val="NoSpacing"/>
        <w:spacing w:line="276" w:lineRule="auto"/>
        <w:ind w:left="8640"/>
        <w:rPr>
          <w:del w:id="125" w:author="Yael Armon" w:date="2022-07-03T15:19:00Z"/>
          <w:rFonts w:asciiTheme="minorBidi" w:hAnsiTheme="minorBidi"/>
          <w:b/>
          <w:bCs/>
          <w:i/>
          <w:sz w:val="56"/>
          <w:szCs w:val="56"/>
          <w:rtl/>
        </w:rPr>
        <w:pPrChange w:id="126" w:author="Yael Armon" w:date="2022-07-03T15:19:00Z">
          <w:pPr>
            <w:spacing w:after="0" w:line="360" w:lineRule="auto"/>
            <w:ind w:left="-46"/>
            <w:jc w:val="both"/>
          </w:pPr>
        </w:pPrChange>
      </w:pPr>
    </w:p>
    <w:p w14:paraId="35B0177F" w14:textId="007AB8C8" w:rsidR="00134AF1" w:rsidRPr="00F95229" w:rsidDel="00631267" w:rsidRDefault="00134AF1">
      <w:pPr>
        <w:pStyle w:val="NoSpacing"/>
        <w:spacing w:line="276" w:lineRule="auto"/>
        <w:ind w:left="8640"/>
        <w:rPr>
          <w:del w:id="127" w:author="Yael Armon" w:date="2022-07-03T15:19:00Z"/>
          <w:rFonts w:asciiTheme="minorBidi" w:hAnsiTheme="minorBidi"/>
          <w:b/>
          <w:bCs/>
          <w:i/>
          <w:rtl/>
        </w:rPr>
        <w:pPrChange w:id="128" w:author="Yael Armon" w:date="2022-07-03T15:19:00Z">
          <w:pPr>
            <w:spacing w:after="0" w:line="360" w:lineRule="auto"/>
            <w:ind w:left="-46"/>
            <w:jc w:val="both"/>
          </w:pPr>
        </w:pPrChange>
      </w:pPr>
    </w:p>
    <w:p w14:paraId="3F822AB2" w14:textId="5AAA609F" w:rsidR="00C44D08" w:rsidRPr="00F95229" w:rsidDel="00631267" w:rsidRDefault="00361BF7">
      <w:pPr>
        <w:pStyle w:val="NoSpacing"/>
        <w:spacing w:line="276" w:lineRule="auto"/>
        <w:ind w:left="8640"/>
        <w:rPr>
          <w:del w:id="129" w:author="Yael Armon" w:date="2022-07-03T15:19:00Z"/>
          <w:rFonts w:asciiTheme="minorBidi" w:hAnsiTheme="minorBidi"/>
          <w:i/>
          <w:color w:val="FFFFFF" w:themeColor="background1"/>
          <w:sz w:val="48"/>
          <w:szCs w:val="48"/>
          <w:rtl/>
        </w:rPr>
        <w:pPrChange w:id="130" w:author="Yael Armon" w:date="2022-07-03T15:19:00Z">
          <w:pPr>
            <w:spacing w:after="0" w:line="360" w:lineRule="auto"/>
            <w:ind w:left="-46" w:firstLine="766"/>
            <w:jc w:val="both"/>
          </w:pPr>
        </w:pPrChange>
      </w:pPr>
      <w:del w:id="131" w:author="Yael Armon" w:date="2022-07-03T15:19:00Z">
        <w:r w:rsidRPr="00F95229" w:rsidDel="00631267">
          <w:rPr>
            <w:rFonts w:asciiTheme="minorBidi" w:hAnsiTheme="minorBidi" w:hint="cs"/>
            <w:i/>
            <w:color w:val="FFFFFF" w:themeColor="background1"/>
            <w:sz w:val="48"/>
            <w:szCs w:val="48"/>
            <w:rtl/>
          </w:rPr>
          <w:delText>הוכן</w:delText>
        </w:r>
        <w:r w:rsidRPr="00F95229" w:rsidDel="00631267">
          <w:rPr>
            <w:rFonts w:asciiTheme="minorBidi" w:hAnsiTheme="minorBidi"/>
            <w:i/>
            <w:color w:val="FFFFFF" w:themeColor="background1"/>
            <w:sz w:val="48"/>
            <w:szCs w:val="48"/>
            <w:rtl/>
          </w:rPr>
          <w:delText xml:space="preserve"> </w:delText>
        </w:r>
        <w:r w:rsidRPr="00F95229" w:rsidDel="00631267">
          <w:rPr>
            <w:rFonts w:asciiTheme="minorBidi" w:hAnsiTheme="minorBidi" w:hint="cs"/>
            <w:i/>
            <w:color w:val="FFFFFF" w:themeColor="background1"/>
            <w:sz w:val="48"/>
            <w:szCs w:val="48"/>
            <w:rtl/>
          </w:rPr>
          <w:delText>על</w:delText>
        </w:r>
        <w:r w:rsidRPr="00F95229" w:rsidDel="00631267">
          <w:rPr>
            <w:rFonts w:asciiTheme="minorBidi" w:hAnsiTheme="minorBidi"/>
            <w:i/>
            <w:color w:val="FFFFFF" w:themeColor="background1"/>
            <w:sz w:val="48"/>
            <w:szCs w:val="48"/>
            <w:rtl/>
          </w:rPr>
          <w:delText xml:space="preserve"> </w:delText>
        </w:r>
        <w:r w:rsidRPr="00F95229" w:rsidDel="00631267">
          <w:rPr>
            <w:rFonts w:asciiTheme="minorBidi" w:hAnsiTheme="minorBidi" w:hint="cs"/>
            <w:i/>
            <w:color w:val="FFFFFF" w:themeColor="background1"/>
            <w:sz w:val="48"/>
            <w:szCs w:val="48"/>
            <w:rtl/>
          </w:rPr>
          <w:delText>יד</w:delText>
        </w:r>
        <w:r w:rsidR="00C44D08" w:rsidRPr="00F95229" w:rsidDel="00631267">
          <w:rPr>
            <w:rFonts w:asciiTheme="minorBidi" w:hAnsiTheme="minorBidi"/>
            <w:i/>
            <w:color w:val="FFFFFF" w:themeColor="background1"/>
            <w:sz w:val="48"/>
            <w:szCs w:val="48"/>
            <w:rtl/>
          </w:rPr>
          <w:delText xml:space="preserve">י </w:delText>
        </w:r>
        <w:r w:rsidR="00C44D08" w:rsidRPr="00890E5F" w:rsidDel="00631267">
          <w:rPr>
            <w:rFonts w:asciiTheme="minorBidi" w:hAnsiTheme="minorBidi"/>
            <w:iCs/>
            <w:color w:val="FFFFFF" w:themeColor="background1"/>
            <w:sz w:val="48"/>
            <w:szCs w:val="48"/>
          </w:rPr>
          <w:delText>BDO</w:delText>
        </w:r>
        <w:r w:rsidR="00C44D08" w:rsidRPr="00F95229" w:rsidDel="00631267">
          <w:rPr>
            <w:rFonts w:asciiTheme="minorBidi" w:hAnsiTheme="minorBidi"/>
            <w:i/>
            <w:color w:val="FFFFFF" w:themeColor="background1"/>
            <w:sz w:val="48"/>
            <w:szCs w:val="48"/>
            <w:rtl/>
          </w:rPr>
          <w:delText xml:space="preserve"> </w:delText>
        </w:r>
      </w:del>
    </w:p>
    <w:p w14:paraId="7FACB40B" w14:textId="76C73753" w:rsidR="001A68DD" w:rsidRPr="00F95229" w:rsidDel="00631267" w:rsidRDefault="00637796">
      <w:pPr>
        <w:pStyle w:val="NoSpacing"/>
        <w:spacing w:line="276" w:lineRule="auto"/>
        <w:ind w:left="8640"/>
        <w:rPr>
          <w:del w:id="132" w:author="Yael Armon" w:date="2022-07-03T15:19:00Z"/>
          <w:rFonts w:asciiTheme="minorBidi" w:hAnsiTheme="minorBidi"/>
          <w:i/>
          <w:color w:val="FFFFFF" w:themeColor="background1"/>
          <w:sz w:val="48"/>
          <w:szCs w:val="48"/>
          <w:rtl/>
        </w:rPr>
        <w:pPrChange w:id="133" w:author="Yael Armon" w:date="2022-07-03T15:19:00Z">
          <w:pPr>
            <w:spacing w:after="0" w:line="360" w:lineRule="auto"/>
            <w:ind w:left="-46" w:firstLine="766"/>
            <w:jc w:val="both"/>
          </w:pPr>
        </w:pPrChange>
      </w:pPr>
      <w:del w:id="134" w:author="Yael Armon" w:date="2022-07-03T15:19:00Z">
        <w:r w:rsidDel="00631267">
          <w:rPr>
            <w:rFonts w:asciiTheme="minorBidi" w:hAnsiTheme="minorBidi" w:hint="cs"/>
            <w:i/>
            <w:color w:val="FFFFFF" w:themeColor="background1"/>
            <w:sz w:val="48"/>
            <w:szCs w:val="48"/>
            <w:rtl/>
          </w:rPr>
          <w:delText>נובמבר</w:delText>
        </w:r>
        <w:r w:rsidR="003A60E6" w:rsidDel="00631267">
          <w:rPr>
            <w:rFonts w:asciiTheme="minorBidi" w:hAnsiTheme="minorBidi" w:hint="cs"/>
            <w:i/>
            <w:color w:val="FFFFFF" w:themeColor="background1"/>
            <w:sz w:val="48"/>
            <w:szCs w:val="48"/>
            <w:rtl/>
          </w:rPr>
          <w:delText xml:space="preserve"> </w:delText>
        </w:r>
      </w:del>
      <w:ins w:id="135" w:author="Nisan Avraham" w:date="2022-06-14T10:46:00Z">
        <w:del w:id="136" w:author="Yael Armon" w:date="2022-07-03T15:19:00Z">
          <w:r w:rsidR="00E0623E" w:rsidDel="00631267">
            <w:rPr>
              <w:rFonts w:asciiTheme="minorBidi" w:hAnsiTheme="minorBidi" w:hint="cs"/>
              <w:i/>
              <w:color w:val="FFFFFF" w:themeColor="background1"/>
              <w:sz w:val="48"/>
              <w:szCs w:val="48"/>
              <w:rtl/>
            </w:rPr>
            <w:delText xml:space="preserve">יוני </w:delText>
          </w:r>
        </w:del>
      </w:ins>
      <w:del w:id="137" w:author="Yael Armon" w:date="2022-07-03T15:19:00Z">
        <w:r w:rsidR="00C62595" w:rsidDel="00631267">
          <w:rPr>
            <w:rFonts w:asciiTheme="minorBidi" w:hAnsiTheme="minorBidi" w:hint="cs"/>
            <w:i/>
            <w:color w:val="FFFFFF" w:themeColor="background1"/>
            <w:sz w:val="48"/>
            <w:szCs w:val="48"/>
            <w:rtl/>
          </w:rPr>
          <w:delText>202</w:delText>
        </w:r>
        <w:r w:rsidR="007F21CA" w:rsidDel="00631267">
          <w:rPr>
            <w:rFonts w:asciiTheme="minorBidi" w:hAnsiTheme="minorBidi" w:hint="cs"/>
            <w:i/>
            <w:color w:val="FFFFFF" w:themeColor="background1"/>
            <w:sz w:val="48"/>
            <w:szCs w:val="48"/>
            <w:rtl/>
          </w:rPr>
          <w:delText>1</w:delText>
        </w:r>
      </w:del>
      <w:ins w:id="138" w:author="Nisan Avraham" w:date="2022-06-14T10:46:00Z">
        <w:del w:id="139" w:author="Yael Armon" w:date="2022-07-03T15:19:00Z">
          <w:r w:rsidR="00E0623E" w:rsidDel="00631267">
            <w:rPr>
              <w:rFonts w:asciiTheme="minorBidi" w:hAnsiTheme="minorBidi" w:hint="cs"/>
              <w:i/>
              <w:color w:val="FFFFFF" w:themeColor="background1"/>
              <w:sz w:val="48"/>
              <w:szCs w:val="48"/>
              <w:rtl/>
            </w:rPr>
            <w:delText>2022</w:delText>
          </w:r>
        </w:del>
      </w:ins>
    </w:p>
    <w:p w14:paraId="1F8411D8" w14:textId="18EEF488" w:rsidR="00EB289F" w:rsidRPr="00AA430F" w:rsidDel="00631267" w:rsidRDefault="00890E5F">
      <w:pPr>
        <w:pStyle w:val="NoSpacing"/>
        <w:spacing w:line="276" w:lineRule="auto"/>
        <w:ind w:left="8640"/>
        <w:rPr>
          <w:del w:id="140" w:author="Yael Armon" w:date="2022-07-03T15:19:00Z"/>
          <w:rFonts w:asciiTheme="minorBidi" w:hAnsiTheme="minorBidi"/>
          <w:b/>
          <w:bCs/>
          <w:i/>
          <w:color w:val="FFFFFF" w:themeColor="background1"/>
          <w:sz w:val="44"/>
          <w:szCs w:val="44"/>
          <w:rtl/>
        </w:rPr>
        <w:pPrChange w:id="141" w:author="Yael Armon" w:date="2022-07-03T15:19:00Z">
          <w:pPr>
            <w:spacing w:after="0" w:line="360" w:lineRule="auto"/>
            <w:jc w:val="both"/>
          </w:pPr>
        </w:pPrChange>
      </w:pPr>
      <w:del w:id="142" w:author="Yael Armon" w:date="2022-07-03T15:19:00Z">
        <w:r w:rsidRPr="008C7DE6" w:rsidDel="00631267">
          <w:rPr>
            <w:rFonts w:ascii="Arial" w:hAnsi="Arial" w:cs="David"/>
            <w:i/>
            <w:noProof/>
            <w:color w:val="000000" w:themeColor="text1"/>
            <w:sz w:val="52"/>
            <w:szCs w:val="52"/>
          </w:rPr>
          <mc:AlternateContent>
            <mc:Choice Requires="wps">
              <w:drawing>
                <wp:anchor distT="0" distB="0" distL="114300" distR="114300" simplePos="0" relativeHeight="251665920" behindDoc="0" locked="0" layoutInCell="1" allowOverlap="1" wp14:anchorId="3A36C9F1" wp14:editId="62EDE2EA">
                  <wp:simplePos x="0" y="0"/>
                  <wp:positionH relativeFrom="margin">
                    <wp:align>right</wp:align>
                  </wp:positionH>
                  <wp:positionV relativeFrom="paragraph">
                    <wp:posOffset>321990</wp:posOffset>
                  </wp:positionV>
                  <wp:extent cx="190800" cy="2160000"/>
                  <wp:effectExtent l="0" t="0" r="0" b="0"/>
                  <wp:wrapNone/>
                  <wp:docPr id="12"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gray">
                          <a:xfrm>
                            <a:off x="0" y="0"/>
                            <a:ext cx="190800" cy="2160000"/>
                          </a:xfrm>
                          <a:custGeom>
                            <a:avLst/>
                            <a:gdLst/>
                            <a:ahLst/>
                            <a:cxnLst>
                              <a:cxn ang="0">
                                <a:pos x="120" y="0"/>
                              </a:cxn>
                              <a:cxn ang="0">
                                <a:pos x="120" y="1354"/>
                              </a:cxn>
                              <a:cxn ang="0">
                                <a:pos x="0" y="1354"/>
                              </a:cxn>
                              <a:cxn ang="0">
                                <a:pos x="0" y="85"/>
                              </a:cxn>
                              <a:cxn ang="0">
                                <a:pos x="120" y="0"/>
                              </a:cxn>
                            </a:cxnLst>
                            <a:rect l="0" t="0" r="r" b="b"/>
                            <a:pathLst>
                              <a:path w="120" h="1354">
                                <a:moveTo>
                                  <a:pt x="120" y="0"/>
                                </a:moveTo>
                                <a:lnTo>
                                  <a:pt x="120" y="1354"/>
                                </a:lnTo>
                                <a:lnTo>
                                  <a:pt x="0" y="1354"/>
                                </a:lnTo>
                                <a:lnTo>
                                  <a:pt x="0" y="85"/>
                                </a:lnTo>
                                <a:lnTo>
                                  <a:pt x="120" y="0"/>
                                </a:lnTo>
                                <a:close/>
                              </a:path>
                            </a:pathLst>
                          </a:custGeom>
                          <a:solidFill>
                            <a:srgbClr val="EC1C3C"/>
                          </a:solidFill>
                          <a:ln w="9525">
                            <a:noFill/>
                            <a:round/>
                            <a:headEnd/>
                            <a:tailEnd/>
                          </a:ln>
                        </wps:spPr>
                        <wps:bodyPr lIns="108776" tIns="54389" rIns="108776" bIns="54389"/>
                      </wps:wsp>
                    </a:graphicData>
                  </a:graphic>
                  <wp14:sizeRelH relativeFrom="page">
                    <wp14:pctWidth>0</wp14:pctWidth>
                  </wp14:sizeRelH>
                  <wp14:sizeRelV relativeFrom="page">
                    <wp14:pctHeight>0</wp14:pctHeight>
                  </wp14:sizeRelV>
                </wp:anchor>
              </w:drawing>
            </mc:Choice>
            <mc:Fallback>
              <w:pict>
                <v:shape w14:anchorId="037E13A2" id="Freeform 25" o:spid="_x0000_s1026" style="position:absolute;left:0;text-align:left;margin-left:-36.2pt;margin-top:25.35pt;width:15pt;height:170.1pt;z-index:251665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coordsize="120,1354"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" path="m120,r,1354l,1354,,85,120,xe" fillcolor="#ec1c3c" stroked="f">
                  <v:path arrowok="t" o:connecttype="custom" o:connectlocs="120,0;120,1354;0,1354;0,85;120,0" o:connectangles="0,0,0,0,0"/>
                  <w10:wrap anchorx="margin"/>
                </v:shape>
              </w:pict>
            </mc:Fallback>
          </mc:AlternateContent>
        </w:r>
      </w:del>
    </w:p>
    <w:p w14:paraId="28AD4B16" w14:textId="4195392C" w:rsidR="00165C77" w:rsidDel="00631267" w:rsidRDefault="00165C77">
      <w:pPr>
        <w:pStyle w:val="NoSpacing"/>
        <w:spacing w:line="276" w:lineRule="auto"/>
        <w:ind w:left="8640"/>
        <w:rPr>
          <w:del w:id="143" w:author="Yael Armon" w:date="2022-07-03T15:19:00Z"/>
          <w:rFonts w:asciiTheme="minorBidi" w:hAnsiTheme="minorBidi"/>
          <w:rtl/>
        </w:rPr>
        <w:pPrChange w:id="144" w:author="Yael Armon" w:date="2022-07-03T15:19:00Z">
          <w:pPr>
            <w:bidi w:val="0"/>
          </w:pPr>
        </w:pPrChange>
      </w:pPr>
    </w:p>
    <w:p w14:paraId="1B2646A3" w14:textId="14BF3091" w:rsidR="00F25EBA" w:rsidDel="00631267" w:rsidRDefault="00F25EBA">
      <w:pPr>
        <w:pStyle w:val="NoSpacing"/>
        <w:spacing w:line="276" w:lineRule="auto"/>
        <w:ind w:left="8640"/>
        <w:rPr>
          <w:del w:id="145" w:author="Yael Armon" w:date="2022-07-03T15:19:00Z"/>
          <w:rFonts w:asciiTheme="minorBidi" w:hAnsiTheme="minorBidi"/>
          <w:rtl/>
        </w:rPr>
        <w:pPrChange w:id="146" w:author="Yael Armon" w:date="2022-07-03T15:19:00Z">
          <w:pPr>
            <w:spacing w:line="240" w:lineRule="auto"/>
          </w:pPr>
        </w:pPrChange>
      </w:pPr>
    </w:p>
    <w:p w14:paraId="2670A52C" w14:textId="05B6ED84" w:rsidR="00D86CB8" w:rsidDel="00631267" w:rsidRDefault="00D86CB8">
      <w:pPr>
        <w:pStyle w:val="NoSpacing"/>
        <w:spacing w:line="276" w:lineRule="auto"/>
        <w:ind w:left="8640"/>
        <w:rPr>
          <w:del w:id="147" w:author="Yael Armon" w:date="2022-07-03T15:19:00Z"/>
          <w:rFonts w:asciiTheme="minorBidi" w:hAnsiTheme="minorBidi"/>
          <w:rtl/>
        </w:rPr>
        <w:pPrChange w:id="148" w:author="Yael Armon" w:date="2022-07-03T15:19:00Z">
          <w:pPr>
            <w:spacing w:line="240" w:lineRule="auto"/>
          </w:pPr>
        </w:pPrChange>
      </w:pPr>
    </w:p>
    <w:customXmlDelRangeStart w:id="149" w:author="Yael Armon" w:date="2022-07-03T15:19:00Z"/>
    <w:bookmarkStart w:id="150" w:name="_Toc534810884" w:displacedByCustomXml="next"/>
    <w:sdt>
      <w:sdtPr>
        <w:rPr>
          <w:rFonts w:cs="David"/>
          <w:b/>
          <w:bCs/>
          <w:rtl/>
          <w:cs/>
          <w:lang w:val="he-IL"/>
        </w:rPr>
        <w:id w:val="914369366"/>
        <w:docPartObj>
          <w:docPartGallery w:val="Table of Contents"/>
          <w:docPartUnique/>
        </w:docPartObj>
      </w:sdtPr>
      <w:sdtEndPr>
        <w:rPr>
          <w:b w:val="0"/>
          <w:bCs w:val="0"/>
          <w:sz w:val="40"/>
          <w:szCs w:val="40"/>
          <w:cs w:val="0"/>
        </w:rPr>
      </w:sdtEndPr>
      <w:sdtContent>
        <w:customXmlDelRangeEnd w:id="149"/>
        <w:p w14:paraId="4A7D472D" w14:textId="0616CE43" w:rsidR="00D86CB8" w:rsidRPr="007A0836" w:rsidDel="00631267" w:rsidRDefault="00D86CB8">
          <w:pPr>
            <w:pStyle w:val="NoSpacing"/>
            <w:spacing w:line="276" w:lineRule="auto"/>
            <w:ind w:left="8640"/>
            <w:rPr>
              <w:del w:id="151" w:author="Yael Armon" w:date="2022-07-03T15:19:00Z"/>
              <w:rFonts w:cs="David"/>
            </w:rPr>
            <w:pPrChange w:id="152" w:author="Yael Armon" w:date="2022-07-03T15:19:00Z">
              <w:pPr>
                <w:pStyle w:val="TOCHeading"/>
                <w:numPr>
                  <w:numId w:val="0"/>
                </w:numPr>
                <w:ind w:left="1080" w:firstLine="0"/>
              </w:pPr>
            </w:pPrChange>
          </w:pPr>
          <w:del w:id="153" w:author="Yael Armon" w:date="2022-07-03T15:19:00Z">
            <w:r w:rsidRPr="00593D89" w:rsidDel="00631267">
              <w:rPr>
                <w:rFonts w:cs="Times New Roman"/>
                <w:rtl/>
                <w:lang w:val="he-IL"/>
              </w:rPr>
              <w:delText>תוכן</w:delText>
            </w:r>
            <w:r w:rsidR="00A04EEB" w:rsidDel="00631267">
              <w:rPr>
                <w:rFonts w:cs="David" w:hint="cs"/>
              </w:rPr>
              <w:delText xml:space="preserve"> </w:delText>
            </w:r>
            <w:r w:rsidR="00A04EEB" w:rsidDel="00631267">
              <w:rPr>
                <w:rFonts w:cs="Times New Roman" w:hint="cs"/>
                <w:rtl/>
              </w:rPr>
              <w:delText>עני</w:delText>
            </w:r>
            <w:r w:rsidR="00B26581" w:rsidRPr="00593D89" w:rsidDel="00631267">
              <w:rPr>
                <w:rFonts w:cs="Times New Roman" w:hint="cs"/>
                <w:rtl/>
              </w:rPr>
              <w:delText>ינים</w:delText>
            </w:r>
          </w:del>
        </w:p>
        <w:p w14:paraId="43205A0C" w14:textId="38558059" w:rsidR="00F033C9" w:rsidRPr="00637796" w:rsidDel="00631267" w:rsidRDefault="00D86CB8">
          <w:pPr>
            <w:pStyle w:val="NoSpacing"/>
            <w:spacing w:line="276" w:lineRule="auto"/>
            <w:ind w:left="8640"/>
            <w:rPr>
              <w:del w:id="154" w:author="Yael Armon" w:date="2022-07-03T15:19:00Z"/>
              <w:rFonts w:asciiTheme="minorBidi" w:hAnsiTheme="minorBidi"/>
              <w:noProof/>
              <w:sz w:val="24"/>
              <w:szCs w:val="24"/>
              <w:rtl/>
            </w:rPr>
            <w:pPrChange w:id="155" w:author="Yael Armon" w:date="2022-07-03T15:19:00Z">
              <w:pPr>
                <w:pStyle w:val="TOC1"/>
              </w:pPr>
            </w:pPrChange>
          </w:pPr>
          <w:del w:id="156" w:author="Yael Armon" w:date="2022-07-03T15:19:00Z">
            <w:r w:rsidRPr="007A0836" w:rsidDel="00631267">
              <w:rPr>
                <w:rFonts w:cs="Times New Roman"/>
                <w:caps/>
                <w:sz w:val="36"/>
                <w:szCs w:val="36"/>
                <w:lang w:val="he-IL"/>
              </w:rPr>
              <w:fldChar w:fldCharType="begin"/>
            </w:r>
            <w:r w:rsidRPr="007A0836" w:rsidDel="00631267">
              <w:rPr>
                <w:sz w:val="36"/>
                <w:szCs w:val="36"/>
                <w:rtl/>
                <w:lang w:val="he-IL"/>
              </w:rPr>
              <w:delInstrText xml:space="preserve"> </w:delInstrText>
            </w:r>
            <w:r w:rsidRPr="007A0836" w:rsidDel="00631267">
              <w:rPr>
                <w:rFonts w:cs="Calibri"/>
                <w:sz w:val="36"/>
                <w:szCs w:val="36"/>
                <w:rtl/>
                <w:lang w:val="he-IL"/>
              </w:rPr>
              <w:delInstrText>TOC</w:delInstrText>
            </w:r>
            <w:r w:rsidRPr="007A0836" w:rsidDel="00631267">
              <w:rPr>
                <w:sz w:val="36"/>
                <w:szCs w:val="36"/>
                <w:rtl/>
                <w:lang w:val="he-IL"/>
              </w:rPr>
              <w:delInstrText xml:space="preserve"> \</w:delInstrText>
            </w:r>
            <w:r w:rsidRPr="007A0836" w:rsidDel="00631267">
              <w:rPr>
                <w:rFonts w:cs="Calibri"/>
                <w:sz w:val="36"/>
                <w:szCs w:val="36"/>
                <w:rtl/>
                <w:lang w:val="he-IL"/>
              </w:rPr>
              <w:delInstrText>o</w:delInstrText>
            </w:r>
            <w:r w:rsidRPr="007A0836" w:rsidDel="00631267">
              <w:rPr>
                <w:sz w:val="36"/>
                <w:szCs w:val="36"/>
                <w:rtl/>
                <w:lang w:val="he-IL"/>
              </w:rPr>
              <w:delInstrText xml:space="preserve"> "1-3" \</w:delInstrText>
            </w:r>
            <w:r w:rsidRPr="007A0836" w:rsidDel="00631267">
              <w:rPr>
                <w:rFonts w:cs="Calibri"/>
                <w:sz w:val="36"/>
                <w:szCs w:val="36"/>
                <w:rtl/>
                <w:lang w:val="he-IL"/>
              </w:rPr>
              <w:delInstrText>h</w:delInstrText>
            </w:r>
            <w:r w:rsidRPr="007A0836" w:rsidDel="00631267">
              <w:rPr>
                <w:sz w:val="36"/>
                <w:szCs w:val="36"/>
                <w:rtl/>
                <w:lang w:val="he-IL"/>
              </w:rPr>
              <w:delInstrText xml:space="preserve"> \</w:delInstrText>
            </w:r>
            <w:r w:rsidRPr="007A0836" w:rsidDel="00631267">
              <w:rPr>
                <w:rFonts w:cs="Calibri"/>
                <w:sz w:val="36"/>
                <w:szCs w:val="36"/>
                <w:rtl/>
                <w:lang w:val="he-IL"/>
              </w:rPr>
              <w:delInstrText>z</w:delInstrText>
            </w:r>
            <w:r w:rsidRPr="007A0836" w:rsidDel="00631267">
              <w:rPr>
                <w:sz w:val="36"/>
                <w:szCs w:val="36"/>
                <w:rtl/>
                <w:lang w:val="he-IL"/>
              </w:rPr>
              <w:delInstrText xml:space="preserve"> \</w:delInstrText>
            </w:r>
            <w:r w:rsidRPr="007A0836" w:rsidDel="00631267">
              <w:rPr>
                <w:rFonts w:cs="Calibri"/>
                <w:sz w:val="36"/>
                <w:szCs w:val="36"/>
                <w:rtl/>
                <w:lang w:val="he-IL"/>
              </w:rPr>
              <w:delInstrText>u</w:delInstrText>
            </w:r>
            <w:r w:rsidRPr="007A0836" w:rsidDel="00631267">
              <w:rPr>
                <w:sz w:val="36"/>
                <w:szCs w:val="36"/>
                <w:rtl/>
                <w:lang w:val="he-IL"/>
              </w:rPr>
              <w:delInstrText xml:space="preserve"> </w:delInstrText>
            </w:r>
            <w:r w:rsidRPr="007A0836" w:rsidDel="00631267">
              <w:rPr>
                <w:rFonts w:cs="Times New Roman"/>
                <w:caps/>
                <w:sz w:val="36"/>
                <w:szCs w:val="36"/>
                <w:lang w:val="he-IL"/>
              </w:rPr>
              <w:fldChar w:fldCharType="separate"/>
            </w:r>
            <w:r w:rsidR="00631267" w:rsidDel="00631267">
              <w:fldChar w:fldCharType="begin"/>
            </w:r>
            <w:r w:rsidR="00631267" w:rsidDel="00631267">
              <w:delInstrText xml:space="preserve"> HYPERLINK \l "_Toc85649461" </w:delInstrText>
            </w:r>
            <w:r w:rsidR="00631267" w:rsidDel="00631267">
              <w:fldChar w:fldCharType="separate"/>
            </w:r>
          </w:del>
          <w:r>
            <w:rPr>
              <w:b/>
              <w:bCs/>
            </w:rPr>
            <w:t>Error! Hyperlink reference not valid.</w:t>
          </w:r>
          <w:del w:id="157" w:author="Yael Armon" w:date="2022-07-03T15:19:00Z">
            <w:r w:rsidR="00631267" w:rsidDel="00631267">
              <w:rPr>
                <w:rStyle w:val="Hyperlink"/>
                <w:rFonts w:asciiTheme="minorBidi" w:hAnsiTheme="minorBidi"/>
                <w:noProof/>
              </w:rPr>
              <w:fldChar w:fldCharType="end"/>
            </w:r>
          </w:del>
        </w:p>
        <w:p w14:paraId="4B2B49E3" w14:textId="5E501ADC" w:rsidR="00F033C9" w:rsidRPr="00637796" w:rsidDel="00631267" w:rsidRDefault="00631267">
          <w:pPr>
            <w:pStyle w:val="NoSpacing"/>
            <w:spacing w:line="276" w:lineRule="auto"/>
            <w:ind w:left="8640"/>
            <w:rPr>
              <w:del w:id="158" w:author="Yael Armon" w:date="2022-07-03T15:19:00Z"/>
              <w:rFonts w:asciiTheme="minorBidi" w:hAnsiTheme="minorBidi"/>
              <w:noProof/>
              <w:sz w:val="24"/>
              <w:szCs w:val="24"/>
              <w:rtl/>
            </w:rPr>
            <w:pPrChange w:id="159" w:author="Yael Armon" w:date="2022-07-03T15:19:00Z">
              <w:pPr>
                <w:pStyle w:val="TOC1"/>
              </w:pPr>
            </w:pPrChange>
          </w:pPr>
          <w:del w:id="160" w:author="Yael Armon" w:date="2022-07-03T15:19:00Z">
            <w:r w:rsidDel="00631267">
              <w:fldChar w:fldCharType="begin"/>
            </w:r>
            <w:r w:rsidDel="00631267">
              <w:delInstrText xml:space="preserve"> HYPERLINK \l "_Toc85649462" </w:delInstrText>
            </w:r>
            <w:r w:rsidDel="00631267">
              <w:fldChar w:fldCharType="separate"/>
            </w:r>
          </w:del>
          <w:r>
            <w:rPr>
              <w:b/>
              <w:bCs/>
            </w:rPr>
            <w:t>Error! Hyperlink reference not valid.</w:t>
          </w:r>
          <w:del w:id="161" w:author="Yael Armon" w:date="2022-07-03T15:19:00Z">
            <w:r w:rsidDel="00631267">
              <w:rPr>
                <w:rStyle w:val="Hyperlink"/>
                <w:rFonts w:asciiTheme="minorBidi" w:hAnsiTheme="minorBidi"/>
                <w:noProof/>
              </w:rPr>
              <w:fldChar w:fldCharType="end"/>
            </w:r>
          </w:del>
        </w:p>
        <w:p w14:paraId="56BE66E6" w14:textId="3AC53C82" w:rsidR="00F033C9" w:rsidRPr="00637796" w:rsidDel="00631267" w:rsidRDefault="00631267">
          <w:pPr>
            <w:pStyle w:val="NoSpacing"/>
            <w:spacing w:line="276" w:lineRule="auto"/>
            <w:ind w:left="8640"/>
            <w:rPr>
              <w:del w:id="162" w:author="Yael Armon" w:date="2022-07-03T15:19:00Z"/>
              <w:rFonts w:asciiTheme="minorBidi" w:hAnsiTheme="minorBidi"/>
              <w:noProof/>
              <w:sz w:val="24"/>
              <w:szCs w:val="24"/>
              <w:rtl/>
            </w:rPr>
            <w:pPrChange w:id="163" w:author="Yael Armon" w:date="2022-07-03T15:19:00Z">
              <w:pPr>
                <w:pStyle w:val="TOC1"/>
              </w:pPr>
            </w:pPrChange>
          </w:pPr>
          <w:del w:id="164" w:author="Yael Armon" w:date="2022-07-03T15:19:00Z">
            <w:r w:rsidDel="00631267">
              <w:fldChar w:fldCharType="begin"/>
            </w:r>
            <w:r w:rsidDel="00631267">
              <w:delInstrText xml:space="preserve"> HYPERLINK \l "_Toc85649463" </w:delInstrText>
            </w:r>
            <w:r w:rsidDel="00631267">
              <w:fldChar w:fldCharType="separate"/>
            </w:r>
          </w:del>
          <w:r>
            <w:rPr>
              <w:b/>
              <w:bCs/>
            </w:rPr>
            <w:t>Error! Hyperlink reference not valid.</w:t>
          </w:r>
          <w:del w:id="165" w:author="Yael Armon" w:date="2022-07-03T15:19:00Z">
            <w:r w:rsidDel="00631267">
              <w:rPr>
                <w:rStyle w:val="Hyperlink"/>
                <w:rFonts w:asciiTheme="minorBidi" w:hAnsiTheme="minorBidi"/>
                <w:noProof/>
              </w:rPr>
              <w:fldChar w:fldCharType="end"/>
            </w:r>
          </w:del>
        </w:p>
        <w:p w14:paraId="617E72CC" w14:textId="363E962E" w:rsidR="00F033C9" w:rsidRPr="00637796" w:rsidDel="00631267" w:rsidRDefault="00631267">
          <w:pPr>
            <w:pStyle w:val="NoSpacing"/>
            <w:spacing w:line="276" w:lineRule="auto"/>
            <w:ind w:left="8640"/>
            <w:rPr>
              <w:del w:id="166" w:author="Yael Armon" w:date="2022-07-03T15:19:00Z"/>
              <w:rFonts w:asciiTheme="minorBidi" w:hAnsiTheme="minorBidi"/>
              <w:noProof/>
              <w:sz w:val="24"/>
              <w:szCs w:val="24"/>
              <w:rtl/>
            </w:rPr>
            <w:pPrChange w:id="167" w:author="Yael Armon" w:date="2022-07-03T15:19:00Z">
              <w:pPr>
                <w:pStyle w:val="TOC1"/>
              </w:pPr>
            </w:pPrChange>
          </w:pPr>
          <w:del w:id="168" w:author="Yael Armon" w:date="2022-07-03T15:19:00Z">
            <w:r w:rsidDel="00631267">
              <w:fldChar w:fldCharType="begin"/>
            </w:r>
            <w:r w:rsidDel="00631267">
              <w:delInstrText xml:space="preserve"> HYPERLINK \l "_Toc85649464" </w:delInstrText>
            </w:r>
            <w:r w:rsidDel="00631267">
              <w:fldChar w:fldCharType="separate"/>
            </w:r>
          </w:del>
          <w:r>
            <w:rPr>
              <w:b/>
              <w:bCs/>
            </w:rPr>
            <w:t>Error! Hyperlink reference not valid.</w:t>
          </w:r>
          <w:del w:id="169" w:author="Yael Armon" w:date="2022-07-03T15:19:00Z">
            <w:r w:rsidDel="00631267">
              <w:rPr>
                <w:rStyle w:val="Hyperlink"/>
                <w:rFonts w:asciiTheme="minorBidi" w:hAnsiTheme="minorBidi"/>
                <w:noProof/>
              </w:rPr>
              <w:fldChar w:fldCharType="end"/>
            </w:r>
          </w:del>
        </w:p>
        <w:p w14:paraId="4B06F5DE" w14:textId="59F3D4CA" w:rsidR="00F033C9" w:rsidRPr="00637796" w:rsidDel="00631267" w:rsidRDefault="00631267">
          <w:pPr>
            <w:pStyle w:val="NoSpacing"/>
            <w:spacing w:line="276" w:lineRule="auto"/>
            <w:ind w:left="8640"/>
            <w:rPr>
              <w:del w:id="170" w:author="Yael Armon" w:date="2022-07-03T15:19:00Z"/>
              <w:rFonts w:asciiTheme="minorBidi" w:hAnsiTheme="minorBidi"/>
              <w:noProof/>
              <w:sz w:val="24"/>
              <w:szCs w:val="24"/>
              <w:rtl/>
            </w:rPr>
            <w:pPrChange w:id="171" w:author="Yael Armon" w:date="2022-07-03T15:19:00Z">
              <w:pPr>
                <w:pStyle w:val="TOC1"/>
              </w:pPr>
            </w:pPrChange>
          </w:pPr>
          <w:del w:id="172" w:author="Yael Armon" w:date="2022-07-03T15:19:00Z">
            <w:r w:rsidDel="00631267">
              <w:fldChar w:fldCharType="begin"/>
            </w:r>
            <w:r w:rsidDel="00631267">
              <w:delInstrText xml:space="preserve"> HYPERLINK \l "_Toc85649465" </w:delInstrText>
            </w:r>
            <w:r w:rsidDel="00631267">
              <w:fldChar w:fldCharType="separate"/>
            </w:r>
          </w:del>
          <w:r>
            <w:rPr>
              <w:b/>
              <w:bCs/>
            </w:rPr>
            <w:t>Error! Hyperlink reference not valid.</w:t>
          </w:r>
          <w:del w:id="173" w:author="Yael Armon" w:date="2022-07-03T15:19:00Z">
            <w:r w:rsidDel="00631267">
              <w:rPr>
                <w:rStyle w:val="Hyperlink"/>
                <w:rFonts w:asciiTheme="minorBidi" w:hAnsiTheme="minorBidi"/>
                <w:noProof/>
              </w:rPr>
              <w:fldChar w:fldCharType="end"/>
            </w:r>
          </w:del>
        </w:p>
        <w:p w14:paraId="651325DB" w14:textId="4D8CB0B8" w:rsidR="00F033C9" w:rsidRPr="00637796" w:rsidDel="00631267" w:rsidRDefault="00631267">
          <w:pPr>
            <w:pStyle w:val="NoSpacing"/>
            <w:spacing w:line="276" w:lineRule="auto"/>
            <w:ind w:left="8640"/>
            <w:rPr>
              <w:del w:id="174" w:author="Yael Armon" w:date="2022-07-03T15:19:00Z"/>
              <w:rFonts w:asciiTheme="minorBidi" w:hAnsiTheme="minorBidi"/>
              <w:noProof/>
              <w:sz w:val="24"/>
              <w:szCs w:val="24"/>
              <w:rtl/>
            </w:rPr>
            <w:pPrChange w:id="175" w:author="Yael Armon" w:date="2022-07-03T15:19:00Z">
              <w:pPr>
                <w:pStyle w:val="TOC1"/>
              </w:pPr>
            </w:pPrChange>
          </w:pPr>
          <w:del w:id="176" w:author="Yael Armon" w:date="2022-07-03T15:19:00Z">
            <w:r w:rsidDel="00631267">
              <w:fldChar w:fldCharType="begin"/>
            </w:r>
            <w:r w:rsidDel="00631267">
              <w:delInstrText xml:space="preserve"> HYPERLINK \l "_Toc85649466" </w:delInstrText>
            </w:r>
            <w:r w:rsidDel="00631267">
              <w:fldChar w:fldCharType="separate"/>
            </w:r>
          </w:del>
          <w:r>
            <w:rPr>
              <w:b/>
              <w:bCs/>
            </w:rPr>
            <w:t>Error! Hyperlink reference not valid.</w:t>
          </w:r>
          <w:del w:id="177" w:author="Yael Armon" w:date="2022-07-03T15:19:00Z">
            <w:r w:rsidDel="00631267">
              <w:rPr>
                <w:rStyle w:val="Hyperlink"/>
                <w:rFonts w:asciiTheme="minorBidi" w:hAnsiTheme="minorBidi"/>
                <w:noProof/>
              </w:rPr>
              <w:fldChar w:fldCharType="end"/>
            </w:r>
          </w:del>
        </w:p>
        <w:p w14:paraId="2AA02517" w14:textId="73B23A7A" w:rsidR="00F033C9" w:rsidRPr="00637796" w:rsidDel="00631267" w:rsidRDefault="00631267">
          <w:pPr>
            <w:pStyle w:val="NoSpacing"/>
            <w:spacing w:line="276" w:lineRule="auto"/>
            <w:ind w:left="8640"/>
            <w:rPr>
              <w:del w:id="178" w:author="Yael Armon" w:date="2022-07-03T15:19:00Z"/>
              <w:rFonts w:asciiTheme="minorBidi" w:hAnsiTheme="minorBidi"/>
              <w:noProof/>
              <w:sz w:val="24"/>
              <w:szCs w:val="24"/>
              <w:rtl/>
            </w:rPr>
            <w:pPrChange w:id="179" w:author="Yael Armon" w:date="2022-07-03T15:19:00Z">
              <w:pPr>
                <w:pStyle w:val="TOC1"/>
              </w:pPr>
            </w:pPrChange>
          </w:pPr>
          <w:del w:id="180" w:author="Yael Armon" w:date="2022-07-03T15:19:00Z">
            <w:r w:rsidDel="00631267">
              <w:fldChar w:fldCharType="begin"/>
            </w:r>
            <w:r w:rsidDel="00631267">
              <w:delInstrText xml:space="preserve"> HYPERLINK \l "_Toc85649467" </w:delInstrText>
            </w:r>
            <w:r w:rsidDel="00631267">
              <w:fldChar w:fldCharType="separate"/>
            </w:r>
          </w:del>
          <w:r>
            <w:rPr>
              <w:b/>
              <w:bCs/>
            </w:rPr>
            <w:t>Error! Hyperlink reference not valid.</w:t>
          </w:r>
          <w:del w:id="181" w:author="Yael Armon" w:date="2022-07-03T15:19:00Z">
            <w:r w:rsidDel="00631267">
              <w:rPr>
                <w:rStyle w:val="Hyperlink"/>
                <w:rFonts w:asciiTheme="minorBidi" w:hAnsiTheme="minorBidi"/>
                <w:noProof/>
              </w:rPr>
              <w:fldChar w:fldCharType="end"/>
            </w:r>
          </w:del>
        </w:p>
        <w:p w14:paraId="5CBBB7B9" w14:textId="2B157B04" w:rsidR="00F033C9" w:rsidRPr="00637796" w:rsidDel="00631267" w:rsidRDefault="00631267">
          <w:pPr>
            <w:pStyle w:val="NoSpacing"/>
            <w:spacing w:line="276" w:lineRule="auto"/>
            <w:ind w:left="8640"/>
            <w:rPr>
              <w:del w:id="182" w:author="Yael Armon" w:date="2022-07-03T15:19:00Z"/>
              <w:rFonts w:asciiTheme="minorBidi" w:hAnsiTheme="minorBidi"/>
              <w:noProof/>
              <w:sz w:val="24"/>
              <w:szCs w:val="24"/>
              <w:rtl/>
            </w:rPr>
            <w:pPrChange w:id="183" w:author="Yael Armon" w:date="2022-07-03T15:19:00Z">
              <w:pPr>
                <w:pStyle w:val="TOC1"/>
              </w:pPr>
            </w:pPrChange>
          </w:pPr>
          <w:del w:id="184" w:author="Yael Armon" w:date="2022-07-03T15:19:00Z">
            <w:r w:rsidDel="00631267">
              <w:fldChar w:fldCharType="begin"/>
            </w:r>
            <w:r w:rsidDel="00631267">
              <w:delInstrText xml:space="preserve"> HYPERLINK \l "_Toc85649762" </w:delInstrText>
            </w:r>
            <w:r w:rsidDel="00631267">
              <w:fldChar w:fldCharType="separate"/>
            </w:r>
          </w:del>
          <w:r>
            <w:rPr>
              <w:b/>
              <w:bCs/>
            </w:rPr>
            <w:t>Error! Hyperlink reference not valid.</w:t>
          </w:r>
          <w:del w:id="185" w:author="Yael Armon" w:date="2022-07-03T15:19:00Z">
            <w:r w:rsidDel="00631267">
              <w:rPr>
                <w:rStyle w:val="Hyperlink"/>
                <w:rFonts w:asciiTheme="minorBidi" w:hAnsiTheme="minorBidi"/>
                <w:noProof/>
              </w:rPr>
              <w:fldChar w:fldCharType="end"/>
            </w:r>
          </w:del>
        </w:p>
        <w:p w14:paraId="28842247" w14:textId="69AA271E" w:rsidR="00F033C9" w:rsidRPr="00637796" w:rsidDel="00631267" w:rsidRDefault="00631267">
          <w:pPr>
            <w:pStyle w:val="NoSpacing"/>
            <w:spacing w:line="276" w:lineRule="auto"/>
            <w:ind w:left="8640"/>
            <w:rPr>
              <w:del w:id="186" w:author="Yael Armon" w:date="2022-07-03T15:19:00Z"/>
              <w:rFonts w:asciiTheme="minorBidi" w:hAnsiTheme="minorBidi"/>
              <w:noProof/>
              <w:sz w:val="24"/>
              <w:szCs w:val="24"/>
              <w:rtl/>
            </w:rPr>
            <w:pPrChange w:id="187" w:author="Yael Armon" w:date="2022-07-03T15:19:00Z">
              <w:pPr>
                <w:pStyle w:val="TOC1"/>
              </w:pPr>
            </w:pPrChange>
          </w:pPr>
          <w:del w:id="188" w:author="Yael Armon" w:date="2022-07-03T15:19:00Z">
            <w:r w:rsidDel="00631267">
              <w:fldChar w:fldCharType="begin"/>
            </w:r>
            <w:r w:rsidDel="00631267">
              <w:delInstrText xml:space="preserve"> HYPERLINK \l "_Toc85649763" </w:delInstrText>
            </w:r>
            <w:r w:rsidDel="00631267">
              <w:fldChar w:fldCharType="separate"/>
            </w:r>
          </w:del>
          <w:r>
            <w:rPr>
              <w:b/>
              <w:bCs/>
            </w:rPr>
            <w:t>Error! Hyperlink reference not valid.</w:t>
          </w:r>
          <w:del w:id="189" w:author="Yael Armon" w:date="2022-07-03T15:19:00Z">
            <w:r w:rsidDel="00631267">
              <w:rPr>
                <w:rStyle w:val="Hyperlink"/>
                <w:rFonts w:asciiTheme="minorBidi" w:hAnsiTheme="minorBidi"/>
                <w:noProof/>
              </w:rPr>
              <w:fldChar w:fldCharType="end"/>
            </w:r>
          </w:del>
        </w:p>
        <w:p w14:paraId="7023D11C" w14:textId="3E3EA238" w:rsidR="00F033C9" w:rsidRPr="00637796" w:rsidDel="00631267" w:rsidRDefault="00631267">
          <w:pPr>
            <w:pStyle w:val="NoSpacing"/>
            <w:spacing w:line="276" w:lineRule="auto"/>
            <w:ind w:left="8640"/>
            <w:rPr>
              <w:del w:id="190" w:author="Yael Armon" w:date="2022-07-03T15:19:00Z"/>
              <w:rFonts w:asciiTheme="minorBidi" w:hAnsiTheme="minorBidi"/>
              <w:noProof/>
              <w:sz w:val="24"/>
              <w:szCs w:val="24"/>
              <w:rtl/>
            </w:rPr>
            <w:pPrChange w:id="191" w:author="Yael Armon" w:date="2022-07-03T15:19:00Z">
              <w:pPr>
                <w:pStyle w:val="TOC1"/>
                <w:tabs>
                  <w:tab w:val="left" w:pos="2738"/>
                </w:tabs>
              </w:pPr>
            </w:pPrChange>
          </w:pPr>
          <w:del w:id="192" w:author="Yael Armon" w:date="2022-07-03T15:19:00Z">
            <w:r w:rsidDel="00631267">
              <w:fldChar w:fldCharType="begin"/>
            </w:r>
            <w:r w:rsidDel="00631267">
              <w:delInstrText xml:space="preserve"> HYPERLINK \l "_Toc85649764" </w:delInstrText>
            </w:r>
            <w:r w:rsidDel="00631267">
              <w:fldChar w:fldCharType="separate"/>
            </w:r>
          </w:del>
          <w:r>
            <w:rPr>
              <w:b/>
              <w:bCs/>
            </w:rPr>
            <w:t>Error! Hyperlink reference not valid.</w:t>
          </w:r>
          <w:del w:id="193" w:author="Yael Armon" w:date="2022-07-03T15:19:00Z">
            <w:r w:rsidDel="00631267">
              <w:rPr>
                <w:rStyle w:val="Hyperlink"/>
                <w:rFonts w:asciiTheme="minorBidi" w:hAnsiTheme="minorBidi"/>
                <w:noProof/>
              </w:rPr>
              <w:fldChar w:fldCharType="end"/>
            </w:r>
          </w:del>
        </w:p>
        <w:p w14:paraId="291A1EC7" w14:textId="28F4597F" w:rsidR="00F033C9" w:rsidRPr="00637796" w:rsidDel="00631267" w:rsidRDefault="00631267">
          <w:pPr>
            <w:pStyle w:val="NoSpacing"/>
            <w:spacing w:line="276" w:lineRule="auto"/>
            <w:ind w:left="8640"/>
            <w:rPr>
              <w:del w:id="194" w:author="Yael Armon" w:date="2022-07-03T15:19:00Z"/>
              <w:rFonts w:asciiTheme="minorBidi" w:hAnsiTheme="minorBidi"/>
              <w:noProof/>
              <w:sz w:val="24"/>
              <w:szCs w:val="24"/>
              <w:rtl/>
            </w:rPr>
            <w:pPrChange w:id="195" w:author="Yael Armon" w:date="2022-07-03T15:19:00Z">
              <w:pPr>
                <w:pStyle w:val="TOC1"/>
                <w:tabs>
                  <w:tab w:val="left" w:pos="2738"/>
                </w:tabs>
              </w:pPr>
            </w:pPrChange>
          </w:pPr>
          <w:del w:id="196" w:author="Yael Armon" w:date="2022-07-03T15:19:00Z">
            <w:r w:rsidDel="00631267">
              <w:fldChar w:fldCharType="begin"/>
            </w:r>
            <w:r w:rsidDel="00631267">
              <w:delInstrText xml:space="preserve"> HYPERLINK \l "_Toc85649765" </w:delInstrText>
            </w:r>
            <w:r w:rsidDel="00631267">
              <w:fldChar w:fldCharType="separate"/>
            </w:r>
          </w:del>
          <w:r>
            <w:rPr>
              <w:b/>
              <w:bCs/>
            </w:rPr>
            <w:t>Error! Hyperlink reference not valid.</w:t>
          </w:r>
          <w:del w:id="197" w:author="Yael Armon" w:date="2022-07-03T15:19:00Z">
            <w:r w:rsidDel="00631267">
              <w:rPr>
                <w:rStyle w:val="Hyperlink"/>
                <w:rFonts w:asciiTheme="minorBidi" w:hAnsiTheme="minorBidi"/>
                <w:noProof/>
              </w:rPr>
              <w:fldChar w:fldCharType="end"/>
            </w:r>
          </w:del>
        </w:p>
        <w:p w14:paraId="6A1B78A7" w14:textId="22C31AC1" w:rsidR="00F033C9" w:rsidRPr="00637796" w:rsidDel="00631267" w:rsidRDefault="00631267">
          <w:pPr>
            <w:pStyle w:val="NoSpacing"/>
            <w:spacing w:line="276" w:lineRule="auto"/>
            <w:ind w:left="8640"/>
            <w:rPr>
              <w:del w:id="198" w:author="Yael Armon" w:date="2022-07-03T15:19:00Z"/>
              <w:rFonts w:asciiTheme="minorBidi" w:hAnsiTheme="minorBidi"/>
              <w:noProof/>
              <w:sz w:val="24"/>
              <w:szCs w:val="24"/>
              <w:rtl/>
            </w:rPr>
            <w:pPrChange w:id="199" w:author="Yael Armon" w:date="2022-07-03T15:19:00Z">
              <w:pPr>
                <w:pStyle w:val="TOC1"/>
                <w:tabs>
                  <w:tab w:val="left" w:pos="2738"/>
                </w:tabs>
              </w:pPr>
            </w:pPrChange>
          </w:pPr>
          <w:del w:id="200" w:author="Yael Armon" w:date="2022-07-03T15:19:00Z">
            <w:r w:rsidDel="00631267">
              <w:fldChar w:fldCharType="begin"/>
            </w:r>
            <w:r w:rsidDel="00631267">
              <w:delInstrText xml:space="preserve"> HYPERLINK \l "_Toc85649766" </w:delInstrText>
            </w:r>
            <w:r w:rsidDel="00631267">
              <w:fldChar w:fldCharType="separate"/>
            </w:r>
          </w:del>
          <w:r>
            <w:rPr>
              <w:b/>
              <w:bCs/>
            </w:rPr>
            <w:t>Error! Hyperlink reference not valid.</w:t>
          </w:r>
          <w:del w:id="201" w:author="Yael Armon" w:date="2022-07-03T15:19:00Z">
            <w:r w:rsidDel="00631267">
              <w:rPr>
                <w:rStyle w:val="Hyperlink"/>
                <w:rFonts w:asciiTheme="minorBidi" w:hAnsiTheme="minorBidi"/>
                <w:noProof/>
              </w:rPr>
              <w:fldChar w:fldCharType="end"/>
            </w:r>
          </w:del>
        </w:p>
        <w:p w14:paraId="3AF09FFF" w14:textId="7F9A1EA8" w:rsidR="00F033C9" w:rsidDel="00631267" w:rsidRDefault="00631267">
          <w:pPr>
            <w:pStyle w:val="NoSpacing"/>
            <w:spacing w:line="276" w:lineRule="auto"/>
            <w:ind w:left="8640"/>
            <w:rPr>
              <w:del w:id="202" w:author="Yael Armon" w:date="2022-07-03T15:19:00Z"/>
              <w:noProof/>
              <w:rtl/>
            </w:rPr>
            <w:pPrChange w:id="203" w:author="Yael Armon" w:date="2022-07-03T15:19:00Z">
              <w:pPr>
                <w:pStyle w:val="TOC1"/>
                <w:tabs>
                  <w:tab w:val="left" w:pos="2738"/>
                </w:tabs>
              </w:pPr>
            </w:pPrChange>
          </w:pPr>
          <w:del w:id="204" w:author="Yael Armon" w:date="2022-07-03T15:19:00Z">
            <w:r w:rsidDel="00631267">
              <w:fldChar w:fldCharType="begin"/>
            </w:r>
            <w:r w:rsidDel="00631267">
              <w:delInstrText xml:space="preserve"> HYPERLINK \l "_Toc85649767" </w:delInstrText>
            </w:r>
            <w:r w:rsidDel="00631267">
              <w:fldChar w:fldCharType="separate"/>
            </w:r>
          </w:del>
          <w:r>
            <w:rPr>
              <w:b/>
              <w:bCs/>
            </w:rPr>
            <w:t>Error! Hyperlink reference not valid.</w:t>
          </w:r>
          <w:del w:id="205" w:author="Yael Armon" w:date="2022-07-03T15:19:00Z">
            <w:r w:rsidDel="00631267">
              <w:rPr>
                <w:rStyle w:val="Hyperlink"/>
                <w:rFonts w:asciiTheme="minorBidi" w:hAnsiTheme="minorBidi"/>
                <w:noProof/>
              </w:rPr>
              <w:fldChar w:fldCharType="end"/>
            </w:r>
          </w:del>
        </w:p>
        <w:p w14:paraId="3C36C0BF" w14:textId="5F85EECA" w:rsidR="00D86CB8" w:rsidRPr="00614BFC" w:rsidDel="00631267" w:rsidRDefault="00D86CB8">
          <w:pPr>
            <w:pStyle w:val="NoSpacing"/>
            <w:spacing w:line="276" w:lineRule="auto"/>
            <w:ind w:left="8640"/>
            <w:rPr>
              <w:del w:id="206" w:author="Yael Armon" w:date="2022-07-03T15:19:00Z"/>
              <w:rFonts w:cs="David"/>
              <w:sz w:val="40"/>
              <w:szCs w:val="40"/>
              <w:rtl/>
            </w:rPr>
            <w:pPrChange w:id="207" w:author="Yael Armon" w:date="2022-07-03T15:19:00Z">
              <w:pPr>
                <w:ind w:left="720"/>
                <w:jc w:val="both"/>
              </w:pPr>
            </w:pPrChange>
          </w:pPr>
          <w:del w:id="208" w:author="Yael Armon" w:date="2022-07-03T15:19:00Z">
            <w:r w:rsidRPr="007A0836" w:rsidDel="00631267">
              <w:rPr>
                <w:rFonts w:cs="David"/>
                <w:b/>
                <w:bCs/>
                <w:sz w:val="40"/>
                <w:szCs w:val="40"/>
                <w:lang w:val="he-IL"/>
              </w:rPr>
              <w:fldChar w:fldCharType="end"/>
            </w:r>
          </w:del>
        </w:p>
        <w:customXmlDelRangeStart w:id="209" w:author="Yael Armon" w:date="2022-07-03T15:19:00Z"/>
      </w:sdtContent>
    </w:sdt>
    <w:customXmlDelRangeEnd w:id="209"/>
    <w:p w14:paraId="1B8D2153" w14:textId="30269E84" w:rsidR="00D86CB8" w:rsidRPr="004042D2" w:rsidDel="00631267" w:rsidRDefault="00D86CB8">
      <w:pPr>
        <w:pStyle w:val="NoSpacing"/>
        <w:spacing w:line="276" w:lineRule="auto"/>
        <w:ind w:left="8640"/>
        <w:rPr>
          <w:del w:id="210" w:author="Yael Armon" w:date="2022-07-03T15:19:00Z"/>
          <w:sz w:val="28"/>
          <w:szCs w:val="28"/>
          <w:rtl/>
        </w:rPr>
        <w:pPrChange w:id="211" w:author="Yael Armon" w:date="2022-07-03T15:19:00Z">
          <w:pPr/>
        </w:pPrChange>
      </w:pPr>
    </w:p>
    <w:p w14:paraId="10444100" w14:textId="2E7486DC" w:rsidR="00927B4D" w:rsidDel="00631267" w:rsidRDefault="00FC1598">
      <w:pPr>
        <w:pStyle w:val="NoSpacing"/>
        <w:spacing w:line="276" w:lineRule="auto"/>
        <w:ind w:left="8640"/>
        <w:rPr>
          <w:del w:id="212" w:author="Yael Armon" w:date="2022-07-03T15:19:00Z"/>
          <w:rtl/>
        </w:rPr>
        <w:pPrChange w:id="213" w:author="Yael Armon" w:date="2022-07-03T15:19:00Z">
          <w:pPr>
            <w:tabs>
              <w:tab w:val="left" w:pos="1989"/>
              <w:tab w:val="left" w:pos="7363"/>
            </w:tabs>
            <w:spacing w:line="360" w:lineRule="auto"/>
            <w:jc w:val="both"/>
          </w:pPr>
        </w:pPrChange>
      </w:pPr>
      <w:del w:id="214" w:author="Yael Armon" w:date="2022-07-03T15:19:00Z">
        <w:r w:rsidDel="00631267">
          <w:rPr>
            <w:rtl/>
          </w:rPr>
          <w:tab/>
        </w:r>
        <w:r w:rsidR="001F00C1" w:rsidDel="00631267">
          <w:rPr>
            <w:rtl/>
          </w:rPr>
          <w:tab/>
        </w:r>
      </w:del>
    </w:p>
    <w:p w14:paraId="257E5A4B" w14:textId="476662FD" w:rsidR="00B21386" w:rsidDel="00631267" w:rsidRDefault="00B21386">
      <w:pPr>
        <w:pStyle w:val="NoSpacing"/>
        <w:spacing w:line="276" w:lineRule="auto"/>
        <w:ind w:left="8640"/>
        <w:rPr>
          <w:del w:id="215" w:author="Yael Armon" w:date="2022-07-03T15:19:00Z"/>
          <w:rtl/>
        </w:rPr>
        <w:pPrChange w:id="216" w:author="Yael Armon" w:date="2022-07-03T15:19:00Z">
          <w:pPr>
            <w:spacing w:line="360" w:lineRule="auto"/>
            <w:jc w:val="both"/>
          </w:pPr>
        </w:pPrChange>
      </w:pPr>
    </w:p>
    <w:p w14:paraId="7B5AB90C" w14:textId="3DF05F2C" w:rsidR="00B21386" w:rsidDel="00631267" w:rsidRDefault="00B21386">
      <w:pPr>
        <w:pStyle w:val="NoSpacing"/>
        <w:spacing w:line="276" w:lineRule="auto"/>
        <w:ind w:left="8640"/>
        <w:rPr>
          <w:del w:id="217" w:author="Yael Armon" w:date="2022-07-03T15:19:00Z"/>
          <w:rtl/>
        </w:rPr>
        <w:pPrChange w:id="218" w:author="Yael Armon" w:date="2022-07-03T15:19:00Z">
          <w:pPr>
            <w:spacing w:line="360" w:lineRule="auto"/>
            <w:jc w:val="both"/>
          </w:pPr>
        </w:pPrChange>
      </w:pPr>
    </w:p>
    <w:p w14:paraId="6279FE57" w14:textId="497FFDF7" w:rsidR="00927B4D" w:rsidDel="00631267" w:rsidRDefault="00927B4D">
      <w:pPr>
        <w:pStyle w:val="NoSpacing"/>
        <w:spacing w:line="276" w:lineRule="auto"/>
        <w:ind w:left="8640"/>
        <w:rPr>
          <w:del w:id="219" w:author="Yael Armon" w:date="2022-07-03T15:19:00Z"/>
          <w:sz w:val="28"/>
          <w:szCs w:val="28"/>
          <w:rtl/>
        </w:rPr>
        <w:pPrChange w:id="220" w:author="Yael Armon" w:date="2022-07-03T15:19:00Z">
          <w:pPr/>
        </w:pPrChange>
      </w:pPr>
    </w:p>
    <w:p w14:paraId="7D1F288B" w14:textId="4E3EC48C" w:rsidR="001F00C1" w:rsidDel="00631267" w:rsidRDefault="001F00C1">
      <w:pPr>
        <w:pStyle w:val="NoSpacing"/>
        <w:spacing w:line="276" w:lineRule="auto"/>
        <w:ind w:left="8640"/>
        <w:rPr>
          <w:del w:id="221" w:author="Yael Armon" w:date="2022-07-03T15:19:00Z"/>
          <w:sz w:val="28"/>
          <w:szCs w:val="28"/>
        </w:rPr>
        <w:pPrChange w:id="222" w:author="Yael Armon" w:date="2022-07-03T15:19:00Z">
          <w:pPr/>
        </w:pPrChange>
      </w:pPr>
    </w:p>
    <w:p w14:paraId="2F634DA4" w14:textId="59070434" w:rsidR="001F00C1" w:rsidDel="00631267" w:rsidRDefault="001F00C1">
      <w:pPr>
        <w:pStyle w:val="NoSpacing"/>
        <w:spacing w:line="276" w:lineRule="auto"/>
        <w:ind w:left="8640"/>
        <w:rPr>
          <w:del w:id="223" w:author="Yael Armon" w:date="2022-07-03T15:19:00Z"/>
          <w:sz w:val="28"/>
          <w:szCs w:val="28"/>
        </w:rPr>
        <w:pPrChange w:id="224" w:author="Yael Armon" w:date="2022-07-03T15:19:00Z">
          <w:pPr/>
        </w:pPrChange>
      </w:pPr>
    </w:p>
    <w:p w14:paraId="0FA64AD9" w14:textId="7D391475" w:rsidR="001F00C1" w:rsidRPr="004042D2" w:rsidDel="00631267" w:rsidRDefault="001F00C1">
      <w:pPr>
        <w:pStyle w:val="NoSpacing"/>
        <w:spacing w:line="276" w:lineRule="auto"/>
        <w:ind w:left="8640"/>
        <w:rPr>
          <w:del w:id="225" w:author="Yael Armon" w:date="2022-07-03T15:19:00Z"/>
          <w:sz w:val="28"/>
          <w:szCs w:val="28"/>
          <w:rtl/>
        </w:rPr>
        <w:pPrChange w:id="226" w:author="Yael Armon" w:date="2022-07-03T15:19:00Z">
          <w:pPr/>
        </w:pPrChange>
      </w:pPr>
    </w:p>
    <w:p w14:paraId="79921822" w14:textId="6A33DA00" w:rsidR="00927B4D" w:rsidDel="00631267" w:rsidRDefault="00927B4D">
      <w:pPr>
        <w:pStyle w:val="NoSpacing"/>
        <w:spacing w:line="276" w:lineRule="auto"/>
        <w:ind w:left="8640"/>
        <w:rPr>
          <w:del w:id="227" w:author="Yael Armon" w:date="2022-07-03T15:19:00Z"/>
          <w:sz w:val="28"/>
          <w:szCs w:val="28"/>
          <w:rtl/>
        </w:rPr>
        <w:pPrChange w:id="228" w:author="Yael Armon" w:date="2022-07-03T15:19:00Z">
          <w:pPr/>
        </w:pPrChange>
      </w:pPr>
      <w:del w:id="229" w:author="Yael Armon" w:date="2022-07-03T15:19:00Z">
        <w:r w:rsidRPr="004042D2" w:rsidDel="00631267">
          <w:rPr>
            <w:rFonts w:hint="cs"/>
            <w:sz w:val="28"/>
            <w:szCs w:val="28"/>
            <w:rtl/>
          </w:rPr>
          <w:delText>הוכן ע"י חן הרצוג, מתן נחייסי</w:delText>
        </w:r>
      </w:del>
      <w:ins w:id="230" w:author="Nisan Avraham" w:date="2022-06-14T10:46:00Z">
        <w:del w:id="231" w:author="Yael Armon" w:date="2022-07-03T15:19:00Z">
          <w:r w:rsidR="00E0623E" w:rsidDel="00631267">
            <w:rPr>
              <w:rFonts w:hint="cs"/>
              <w:sz w:val="28"/>
              <w:szCs w:val="28"/>
              <w:rtl/>
            </w:rPr>
            <w:delText>ניסן אברהם</w:delText>
          </w:r>
        </w:del>
      </w:ins>
      <w:del w:id="232" w:author="Yael Armon" w:date="2022-07-03T15:19:00Z">
        <w:r w:rsidDel="00631267">
          <w:rPr>
            <w:rFonts w:hint="cs"/>
            <w:sz w:val="28"/>
            <w:szCs w:val="28"/>
            <w:rtl/>
          </w:rPr>
          <w:delText>,</w:delText>
        </w:r>
        <w:r w:rsidRPr="004042D2" w:rsidDel="00631267">
          <w:rPr>
            <w:rFonts w:hint="cs"/>
            <w:sz w:val="28"/>
            <w:szCs w:val="28"/>
            <w:rtl/>
          </w:rPr>
          <w:delText xml:space="preserve"> אסתר אזולאי</w:delText>
        </w:r>
      </w:del>
      <w:del w:id="233" w:author="Yael Armon" w:date="2022-07-03T15:17:00Z">
        <w:r w:rsidR="00F974F6" w:rsidDel="00270150">
          <w:rPr>
            <w:rFonts w:hint="cs"/>
            <w:sz w:val="28"/>
            <w:szCs w:val="28"/>
            <w:rtl/>
          </w:rPr>
          <w:delText>,</w:delText>
        </w:r>
      </w:del>
      <w:del w:id="234" w:author="Yael Armon" w:date="2022-07-03T15:19:00Z">
        <w:r w:rsidR="00F974F6" w:rsidDel="00631267">
          <w:rPr>
            <w:rFonts w:hint="cs"/>
            <w:sz w:val="28"/>
            <w:szCs w:val="28"/>
            <w:rtl/>
          </w:rPr>
          <w:delText xml:space="preserve"> </w:delText>
        </w:r>
        <w:r w:rsidR="00941582" w:rsidDel="00631267">
          <w:rPr>
            <w:rFonts w:hint="cs"/>
            <w:sz w:val="28"/>
            <w:szCs w:val="28"/>
            <w:rtl/>
          </w:rPr>
          <w:delText>ו</w:delText>
        </w:r>
        <w:r w:rsidR="00F80CAD" w:rsidDel="00631267">
          <w:rPr>
            <w:rFonts w:hint="cs"/>
            <w:sz w:val="28"/>
            <w:szCs w:val="28"/>
            <w:rtl/>
          </w:rPr>
          <w:delText>יעל ערמון,</w:delText>
        </w:r>
      </w:del>
      <w:del w:id="235" w:author="Yael Armon" w:date="2022-07-03T15:17:00Z">
        <w:r w:rsidR="00F80CAD" w:rsidDel="00270150">
          <w:rPr>
            <w:rFonts w:hint="cs"/>
            <w:sz w:val="28"/>
            <w:szCs w:val="28"/>
            <w:rtl/>
          </w:rPr>
          <w:delText xml:space="preserve"> </w:delText>
        </w:r>
      </w:del>
      <w:del w:id="236" w:author="Yael Armon" w:date="2022-07-03T15:19:00Z">
        <w:r w:rsidRPr="004042D2" w:rsidDel="00631267">
          <w:rPr>
            <w:rFonts w:hint="cs"/>
            <w:sz w:val="28"/>
            <w:szCs w:val="28"/>
            <w:rtl/>
          </w:rPr>
          <w:delText xml:space="preserve"> </w:delText>
        </w:r>
        <w:r w:rsidR="003A60E6" w:rsidDel="00631267">
          <w:rPr>
            <w:rFonts w:hint="cs"/>
            <w:sz w:val="28"/>
            <w:szCs w:val="28"/>
            <w:rtl/>
          </w:rPr>
          <w:delText xml:space="preserve">אוקטובר </w:delText>
        </w:r>
      </w:del>
      <w:ins w:id="237" w:author="Nisan Avraham" w:date="2022-06-14T10:46:00Z">
        <w:del w:id="238" w:author="Yael Armon" w:date="2022-07-03T15:19:00Z">
          <w:r w:rsidR="00E0623E" w:rsidDel="00631267">
            <w:rPr>
              <w:rFonts w:hint="cs"/>
              <w:sz w:val="28"/>
              <w:szCs w:val="28"/>
              <w:rtl/>
            </w:rPr>
            <w:delText xml:space="preserve">יוני </w:delText>
          </w:r>
        </w:del>
      </w:ins>
      <w:del w:id="239" w:author="Yael Armon" w:date="2022-07-03T15:19:00Z">
        <w:r w:rsidR="00C62595" w:rsidDel="00631267">
          <w:rPr>
            <w:rFonts w:hint="cs"/>
            <w:sz w:val="28"/>
            <w:szCs w:val="28"/>
            <w:rtl/>
          </w:rPr>
          <w:delText>2021</w:delText>
        </w:r>
        <w:r w:rsidR="009747B0" w:rsidDel="00631267">
          <w:rPr>
            <w:rFonts w:hint="cs"/>
            <w:sz w:val="28"/>
            <w:szCs w:val="28"/>
            <w:rtl/>
          </w:rPr>
          <w:delText xml:space="preserve"> </w:delText>
        </w:r>
      </w:del>
      <w:ins w:id="240" w:author="Nisan Avraham" w:date="2022-06-14T10:46:00Z">
        <w:del w:id="241" w:author="Yael Armon" w:date="2022-07-03T15:19:00Z">
          <w:r w:rsidR="00E0623E" w:rsidDel="00631267">
            <w:rPr>
              <w:rFonts w:hint="cs"/>
              <w:sz w:val="28"/>
              <w:szCs w:val="28"/>
              <w:rtl/>
            </w:rPr>
            <w:delText xml:space="preserve">2022 </w:delText>
          </w:r>
        </w:del>
      </w:ins>
    </w:p>
    <w:p w14:paraId="74B4BE1E" w14:textId="623F33C6" w:rsidR="00CD4282" w:rsidDel="00631267" w:rsidRDefault="00CD4282" w:rsidP="0001705A">
      <w:pPr>
        <w:rPr>
          <w:del w:id="242" w:author="Yael Armon" w:date="2022-07-03T15:19:00Z"/>
          <w:sz w:val="28"/>
          <w:szCs w:val="28"/>
        </w:rPr>
      </w:pPr>
    </w:p>
    <w:p w14:paraId="54EE8925" w14:textId="2DB223D9" w:rsidR="00CD4282" w:rsidDel="00631267" w:rsidRDefault="00CD4282" w:rsidP="0001705A">
      <w:pPr>
        <w:rPr>
          <w:del w:id="243" w:author="Yael Armon" w:date="2022-07-03T15:19:00Z"/>
          <w:sz w:val="28"/>
          <w:szCs w:val="28"/>
        </w:rPr>
      </w:pPr>
    </w:p>
    <w:p w14:paraId="5E104135" w14:textId="26160B68" w:rsidR="00CD4282" w:rsidDel="00631267" w:rsidRDefault="00CD4282" w:rsidP="0001705A">
      <w:pPr>
        <w:rPr>
          <w:del w:id="244" w:author="Yael Armon" w:date="2022-07-03T15:19:00Z"/>
          <w:sz w:val="28"/>
          <w:szCs w:val="28"/>
          <w:rtl/>
        </w:rPr>
      </w:pPr>
    </w:p>
    <w:p w14:paraId="30A27641" w14:textId="755B4F88" w:rsidR="006E1F83" w:rsidDel="00631267" w:rsidRDefault="006E1F83" w:rsidP="006E1F83">
      <w:pPr>
        <w:rPr>
          <w:del w:id="245" w:author="Yael Armon" w:date="2022-07-03T15:19:00Z"/>
          <w:sz w:val="28"/>
          <w:szCs w:val="28"/>
          <w:rtl/>
        </w:rPr>
      </w:pPr>
    </w:p>
    <w:p w14:paraId="639F79F2" w14:textId="77777777" w:rsidR="006E1F83" w:rsidRPr="00D86CB8" w:rsidRDefault="006E1F83" w:rsidP="006E1F83">
      <w:pPr>
        <w:pStyle w:val="Heading1"/>
        <w:numPr>
          <w:ilvl w:val="0"/>
          <w:numId w:val="24"/>
        </w:numPr>
        <w:rPr>
          <w:rFonts w:asciiTheme="minorBidi" w:hAnsiTheme="minorBidi" w:cstheme="minorBidi"/>
          <w:color w:val="FF0000"/>
          <w:rtl/>
        </w:rPr>
      </w:pPr>
      <w:bookmarkStart w:id="246" w:name="_Toc80513995"/>
      <w:r w:rsidRPr="00D86CB8">
        <w:rPr>
          <w:rFonts w:hint="cs"/>
          <w:color w:val="FF0000"/>
          <w:rtl/>
        </w:rPr>
        <w:t>ייחודיו</w:t>
      </w:r>
      <w:r w:rsidRPr="00D86CB8">
        <w:rPr>
          <w:rFonts w:hint="eastAsia"/>
          <w:color w:val="FF0000"/>
          <w:rtl/>
        </w:rPr>
        <w:t>ת</w:t>
      </w:r>
      <w:r w:rsidRPr="00D86CB8">
        <w:rPr>
          <w:rFonts w:hint="cs"/>
          <w:color w:val="FF0000"/>
          <w:rtl/>
        </w:rPr>
        <w:t xml:space="preserve"> </w:t>
      </w:r>
      <w:r>
        <w:rPr>
          <w:rFonts w:asciiTheme="minorBidi" w:hAnsiTheme="minorBidi" w:cstheme="minorBidi" w:hint="cs"/>
          <w:color w:val="FF0000"/>
          <w:rtl/>
        </w:rPr>
        <w:t>ייצור וצריכת</w:t>
      </w:r>
      <w:r w:rsidRPr="00D86CB8">
        <w:rPr>
          <w:rFonts w:asciiTheme="minorBidi" w:hAnsiTheme="minorBidi" w:cstheme="minorBidi"/>
          <w:color w:val="FF0000"/>
          <w:rtl/>
        </w:rPr>
        <w:t xml:space="preserve"> </w:t>
      </w:r>
      <w:r w:rsidRPr="00D86CB8">
        <w:rPr>
          <w:rFonts w:asciiTheme="minorBidi" w:hAnsiTheme="minorBidi" w:cstheme="minorBidi" w:hint="cs"/>
          <w:color w:val="FF0000"/>
          <w:rtl/>
        </w:rPr>
        <w:t>ה</w:t>
      </w:r>
      <w:r w:rsidRPr="00D86CB8">
        <w:rPr>
          <w:rFonts w:asciiTheme="minorBidi" w:hAnsiTheme="minorBidi" w:cstheme="minorBidi"/>
          <w:color w:val="FF0000"/>
          <w:rtl/>
        </w:rPr>
        <w:t>מזון</w:t>
      </w:r>
      <w:r w:rsidRPr="00D86CB8">
        <w:rPr>
          <w:rFonts w:asciiTheme="minorBidi" w:hAnsiTheme="minorBidi" w:cstheme="minorBidi" w:hint="cs"/>
          <w:color w:val="FF0000"/>
          <w:rtl/>
        </w:rPr>
        <w:t xml:space="preserve"> בישראל</w:t>
      </w:r>
      <w:bookmarkEnd w:id="246"/>
      <w:r w:rsidRPr="00D86CB8">
        <w:rPr>
          <w:rFonts w:asciiTheme="minorBidi" w:hAnsiTheme="minorBidi" w:cstheme="minorBidi"/>
          <w:color w:val="FF0000"/>
          <w:rtl/>
        </w:rPr>
        <w:t xml:space="preserve"> </w:t>
      </w:r>
    </w:p>
    <w:p w14:paraId="78162D0D" w14:textId="67EB0240" w:rsidR="006E1F83" w:rsidRDefault="006E1F83" w:rsidP="006E1F83">
      <w:pPr>
        <w:jc w:val="both"/>
        <w:rPr>
          <w:rFonts w:asciiTheme="majorHAnsi" w:eastAsiaTheme="majorEastAsia" w:hAnsiTheme="majorHAnsi" w:cs="Arial"/>
          <w:b/>
          <w:bCs/>
          <w:sz w:val="28"/>
          <w:szCs w:val="28"/>
          <w:rtl/>
        </w:rPr>
      </w:pPr>
      <w:r w:rsidRPr="00875485">
        <w:rPr>
          <w:rFonts w:asciiTheme="minorBidi" w:eastAsiaTheme="majorEastAsia" w:hAnsiTheme="minorBidi" w:hint="cs"/>
          <w:b/>
          <w:bCs/>
          <w:rtl/>
        </w:rPr>
        <w:t>כותרת מודגשת בראש הפרק:</w:t>
      </w:r>
      <w:r>
        <w:rPr>
          <w:rFonts w:asciiTheme="minorBidi" w:eastAsiaTheme="majorEastAsia" w:hAnsiTheme="minorBidi" w:hint="cs"/>
          <w:b/>
          <w:bCs/>
          <w:rtl/>
        </w:rPr>
        <w:t xml:space="preserve"> </w:t>
      </w:r>
      <w:r w:rsidRPr="00E44C9B">
        <w:rPr>
          <w:rFonts w:asciiTheme="majorHAnsi" w:eastAsiaTheme="majorEastAsia" w:hAnsiTheme="majorHAnsi" w:cs="Arial"/>
          <w:b/>
          <w:bCs/>
          <w:sz w:val="28"/>
          <w:szCs w:val="28"/>
          <w:rtl/>
        </w:rPr>
        <w:t xml:space="preserve">בישראל חיים </w:t>
      </w:r>
      <w:del w:id="247" w:author="Nisan Avraham" w:date="2022-06-14T11:00:00Z">
        <w:r w:rsidRPr="00E44C9B" w:rsidDel="00083277">
          <w:rPr>
            <w:rFonts w:asciiTheme="majorHAnsi" w:eastAsiaTheme="majorEastAsia" w:hAnsiTheme="majorHAnsi" w:cs="Arial"/>
            <w:b/>
            <w:bCs/>
            <w:sz w:val="28"/>
            <w:szCs w:val="28"/>
            <w:rtl/>
          </w:rPr>
          <w:delText>כ</w:delText>
        </w:r>
        <w:r w:rsidRPr="00647709" w:rsidDel="00083277">
          <w:rPr>
            <w:rFonts w:asciiTheme="majorHAnsi" w:eastAsiaTheme="majorEastAsia" w:hAnsiTheme="majorHAnsi" w:cs="Arial" w:hint="eastAsia"/>
            <w:b/>
            <w:bCs/>
            <w:sz w:val="28"/>
            <w:szCs w:val="28"/>
            <w:u w:val="single"/>
            <w:rtl/>
          </w:rPr>
          <w:delText>חצי</w:delText>
        </w:r>
        <w:r w:rsidRPr="00647709" w:rsidDel="00083277">
          <w:rPr>
            <w:rFonts w:asciiTheme="majorHAnsi" w:eastAsiaTheme="majorEastAsia" w:hAnsiTheme="majorHAnsi" w:cs="Arial"/>
            <w:b/>
            <w:bCs/>
            <w:sz w:val="28"/>
            <w:szCs w:val="28"/>
            <w:u w:val="single"/>
            <w:rtl/>
          </w:rPr>
          <w:delText xml:space="preserve"> </w:delText>
        </w:r>
        <w:r w:rsidRPr="00647709" w:rsidDel="00083277">
          <w:rPr>
            <w:rFonts w:asciiTheme="majorHAnsi" w:eastAsiaTheme="majorEastAsia" w:hAnsiTheme="majorHAnsi" w:cs="Arial" w:hint="eastAsia"/>
            <w:b/>
            <w:bCs/>
            <w:sz w:val="28"/>
            <w:szCs w:val="28"/>
            <w:u w:val="single"/>
            <w:rtl/>
          </w:rPr>
          <w:delText>מיליון</w:delText>
        </w:r>
      </w:del>
      <w:ins w:id="248" w:author="Nisan Avraham" w:date="2022-06-14T11:00:00Z">
        <w:r w:rsidR="00083277">
          <w:rPr>
            <w:rFonts w:asciiTheme="majorHAnsi" w:eastAsiaTheme="majorEastAsia" w:hAnsiTheme="majorHAnsi" w:cs="Arial" w:hint="cs"/>
            <w:b/>
            <w:bCs/>
            <w:sz w:val="28"/>
            <w:szCs w:val="28"/>
            <w:rtl/>
          </w:rPr>
          <w:t>כ-</w:t>
        </w:r>
      </w:ins>
      <w:ins w:id="249" w:author="Nisan Avraham" w:date="2022-06-14T11:07:00Z">
        <w:r w:rsidR="00A528DE">
          <w:rPr>
            <w:rFonts w:asciiTheme="majorHAnsi" w:eastAsiaTheme="majorEastAsia" w:hAnsiTheme="majorHAnsi" w:cs="Arial" w:hint="cs"/>
            <w:b/>
            <w:bCs/>
            <w:sz w:val="28"/>
            <w:szCs w:val="28"/>
            <w:rtl/>
          </w:rPr>
          <w:t>450</w:t>
        </w:r>
      </w:ins>
      <w:ins w:id="250" w:author="Nisan Avraham" w:date="2022-06-14T11:01:00Z">
        <w:r w:rsidR="00083277">
          <w:rPr>
            <w:rFonts w:asciiTheme="majorHAnsi" w:eastAsiaTheme="majorEastAsia" w:hAnsiTheme="majorHAnsi" w:cs="Arial" w:hint="cs"/>
            <w:b/>
            <w:bCs/>
            <w:sz w:val="28"/>
            <w:szCs w:val="28"/>
            <w:rtl/>
          </w:rPr>
          <w:t xml:space="preserve"> אלף</w:t>
        </w:r>
      </w:ins>
      <w:r w:rsidRPr="00E44C9B">
        <w:rPr>
          <w:rFonts w:asciiTheme="majorHAnsi" w:eastAsiaTheme="majorEastAsia" w:hAnsiTheme="majorHAnsi" w:cs="Arial"/>
          <w:b/>
          <w:bCs/>
          <w:sz w:val="28"/>
          <w:szCs w:val="28"/>
          <w:rtl/>
        </w:rPr>
        <w:t xml:space="preserve"> משקי בית בתנאי אי-ביטחון תזונתי</w:t>
      </w:r>
    </w:p>
    <w:p w14:paraId="05CB3A65" w14:textId="3DC22FCF" w:rsidR="006E1F83" w:rsidRDefault="006E1F83" w:rsidP="006E1F83">
      <w:pPr>
        <w:spacing w:line="360" w:lineRule="auto"/>
        <w:jc w:val="both"/>
        <w:rPr>
          <w:rFonts w:asciiTheme="minorBidi" w:hAnsiTheme="minorBidi"/>
          <w:sz w:val="24"/>
          <w:szCs w:val="24"/>
          <w:rtl/>
        </w:rPr>
      </w:pPr>
      <w:r>
        <w:rPr>
          <w:rFonts w:asciiTheme="minorBidi" w:hAnsiTheme="minorBidi" w:hint="cs"/>
          <w:sz w:val="24"/>
          <w:szCs w:val="24"/>
          <w:rtl/>
        </w:rPr>
        <w:t xml:space="preserve">ההוצאה על צריכת מזון </w:t>
      </w:r>
      <w:r w:rsidR="006E34AA">
        <w:rPr>
          <w:rFonts w:asciiTheme="minorBidi" w:hAnsiTheme="minorBidi" w:hint="cs"/>
          <w:sz w:val="24"/>
          <w:szCs w:val="24"/>
          <w:rtl/>
        </w:rPr>
        <w:t xml:space="preserve">בישראל עומדת </w:t>
      </w:r>
      <w:r w:rsidRPr="00647709">
        <w:rPr>
          <w:rFonts w:asciiTheme="minorBidi" w:hAnsiTheme="minorBidi"/>
          <w:sz w:val="24"/>
          <w:szCs w:val="24"/>
          <w:rtl/>
        </w:rPr>
        <w:t xml:space="preserve">על </w:t>
      </w:r>
      <w:r w:rsidRPr="004604BC">
        <w:rPr>
          <w:rFonts w:asciiTheme="minorBidi" w:hAnsiTheme="minorBidi" w:hint="eastAsia"/>
          <w:sz w:val="24"/>
          <w:szCs w:val="24"/>
          <w:rtl/>
        </w:rPr>
        <w:t>כ</w:t>
      </w:r>
      <w:r w:rsidRPr="004604BC">
        <w:rPr>
          <w:rFonts w:asciiTheme="minorBidi" w:hAnsiTheme="minorBidi"/>
          <w:sz w:val="24"/>
          <w:szCs w:val="24"/>
          <w:rtl/>
        </w:rPr>
        <w:t>-17%</w:t>
      </w:r>
      <w:r>
        <w:rPr>
          <w:rFonts w:asciiTheme="minorBidi" w:hAnsiTheme="minorBidi" w:hint="cs"/>
          <w:sz w:val="24"/>
          <w:szCs w:val="24"/>
          <w:rtl/>
        </w:rPr>
        <w:t xml:space="preserve"> מסל הצריכה הממוצע של משקי הבית </w:t>
      </w:r>
      <w:r w:rsidRPr="004604BC">
        <w:rPr>
          <w:rFonts w:asciiTheme="minorBidi" w:hAnsiTheme="minorBidi" w:hint="eastAsia"/>
          <w:sz w:val="24"/>
          <w:szCs w:val="24"/>
          <w:rtl/>
        </w:rPr>
        <w:t>בישראל</w:t>
      </w:r>
      <w:r w:rsidRPr="004604BC">
        <w:rPr>
          <w:rFonts w:asciiTheme="minorBidi" w:hAnsiTheme="minorBidi"/>
          <w:sz w:val="24"/>
          <w:szCs w:val="24"/>
          <w:rtl/>
        </w:rPr>
        <w:t xml:space="preserve">, </w:t>
      </w:r>
      <w:r w:rsidRPr="004604BC">
        <w:rPr>
          <w:rFonts w:asciiTheme="minorBidi" w:hAnsiTheme="minorBidi" w:hint="eastAsia"/>
          <w:sz w:val="24"/>
          <w:szCs w:val="24"/>
          <w:rtl/>
        </w:rPr>
        <w:t>ו</w:t>
      </w:r>
      <w:r w:rsidRPr="004604BC">
        <w:rPr>
          <w:rFonts w:asciiTheme="minorBidi" w:hAnsiTheme="minorBidi"/>
          <w:sz w:val="24"/>
          <w:szCs w:val="24"/>
          <w:rtl/>
        </w:rPr>
        <w:t>-2</w:t>
      </w:r>
      <w:ins w:id="251" w:author="Nisan Avraham" w:date="2022-06-14T11:09:00Z">
        <w:r w:rsidR="00A528DE">
          <w:rPr>
            <w:rFonts w:asciiTheme="minorBidi" w:hAnsiTheme="minorBidi" w:hint="cs"/>
            <w:sz w:val="24"/>
            <w:szCs w:val="24"/>
            <w:rtl/>
          </w:rPr>
          <w:t>2</w:t>
        </w:r>
      </w:ins>
      <w:del w:id="252" w:author="Nisan Avraham" w:date="2022-06-14T11:09:00Z">
        <w:r w:rsidRPr="004604BC" w:rsidDel="00A528DE">
          <w:rPr>
            <w:rFonts w:asciiTheme="minorBidi" w:hAnsiTheme="minorBidi"/>
            <w:sz w:val="24"/>
            <w:szCs w:val="24"/>
            <w:rtl/>
          </w:rPr>
          <w:delText>0</w:delText>
        </w:r>
      </w:del>
      <w:r w:rsidRPr="004604BC">
        <w:rPr>
          <w:rFonts w:asciiTheme="minorBidi" w:hAnsiTheme="minorBidi"/>
          <w:sz w:val="24"/>
          <w:szCs w:val="24"/>
          <w:rtl/>
        </w:rPr>
        <w:t>%</w:t>
      </w:r>
      <w:r>
        <w:rPr>
          <w:rFonts w:asciiTheme="minorBidi" w:hAnsiTheme="minorBidi" w:hint="cs"/>
          <w:sz w:val="24"/>
          <w:szCs w:val="24"/>
          <w:rtl/>
        </w:rPr>
        <w:t xml:space="preserve"> מסל הצריכה של משקי הבית בשני העשירונים התחתונים. המזון הינו הרבה מעבר למרכיב מהותי בסל הצריכה של משק הבית. צריכת מזון הינה צורך בסיסי קיומי, וצריכה של מזון בהרכב מאוזן הינה חיונית להבטחת בריאות האוכלוסייה ככלל ולהתפתחות תינוקות וילדים בפרט. לכן, מחסור במזון או צריכת חסר של מרכיבים בסיסיים בסל המזון, גורמים לפגיעה פוטנציאלית שערכה גבוה ממחיר השוק של המזון, המייצג את עלות הייצור שלו בכל שלבי שרשרת הערך.</w:t>
      </w:r>
    </w:p>
    <w:p w14:paraId="608BF31B" w14:textId="53E36897" w:rsidR="006E1F83" w:rsidRDefault="006E1F83" w:rsidP="006E1F83">
      <w:pPr>
        <w:spacing w:line="360" w:lineRule="auto"/>
        <w:jc w:val="both"/>
        <w:rPr>
          <w:rFonts w:asciiTheme="minorBidi" w:hAnsiTheme="minorBidi"/>
          <w:sz w:val="24"/>
          <w:szCs w:val="24"/>
          <w:rtl/>
        </w:rPr>
      </w:pPr>
      <w:r>
        <w:rPr>
          <w:rFonts w:asciiTheme="minorBidi" w:hAnsiTheme="minorBidi" w:hint="cs"/>
          <w:sz w:val="24"/>
          <w:szCs w:val="24"/>
          <w:rtl/>
        </w:rPr>
        <w:t xml:space="preserve">ישראל מאופיינת בשיעור הוצאה על מזון שהינו מהגבוהים במדינות המפותחות, יחד עם תוחלת העוני </w:t>
      </w:r>
      <w:ins w:id="253" w:author="Nisan Avraham" w:date="2022-06-14T11:23:00Z">
        <w:r w:rsidR="001B419A">
          <w:rPr>
            <w:rFonts w:asciiTheme="minorBidi" w:hAnsiTheme="minorBidi" w:hint="cs"/>
            <w:sz w:val="24"/>
            <w:szCs w:val="24"/>
            <w:rtl/>
          </w:rPr>
          <w:t>מ</w:t>
        </w:r>
      </w:ins>
      <w:r>
        <w:rPr>
          <w:rFonts w:asciiTheme="minorBidi" w:hAnsiTheme="minorBidi" w:hint="cs"/>
          <w:sz w:val="24"/>
          <w:szCs w:val="24"/>
          <w:rtl/>
        </w:rPr>
        <w:t>הגבוהה ביותר מבין מדינות ה-</w:t>
      </w:r>
      <w:r>
        <w:rPr>
          <w:rFonts w:asciiTheme="minorBidi" w:hAnsiTheme="minorBidi" w:hint="cs"/>
          <w:sz w:val="24"/>
          <w:szCs w:val="24"/>
        </w:rPr>
        <w:t>OECD</w:t>
      </w:r>
      <w:r>
        <w:rPr>
          <w:rStyle w:val="FootnoteReference"/>
          <w:rFonts w:asciiTheme="minorBidi" w:hAnsiTheme="minorBidi"/>
          <w:sz w:val="24"/>
          <w:szCs w:val="24"/>
          <w:rtl/>
        </w:rPr>
        <w:footnoteReference w:id="2"/>
      </w:r>
      <w:r>
        <w:rPr>
          <w:rFonts w:asciiTheme="minorBidi" w:hAnsiTheme="minorBidi" w:hint="cs"/>
          <w:sz w:val="24"/>
          <w:szCs w:val="24"/>
          <w:rtl/>
        </w:rPr>
        <w:t xml:space="preserve">. כתוצאה מכך, אי-הביטחון התזונתי בישראל מהווה בעיה חמורה במיוחד. על פי עיבודי </w:t>
      </w:r>
      <w:r>
        <w:rPr>
          <w:rFonts w:asciiTheme="minorBidi" w:hAnsiTheme="minorBidi" w:hint="cs"/>
          <w:sz w:val="24"/>
          <w:szCs w:val="24"/>
        </w:rPr>
        <w:t>BDO</w:t>
      </w:r>
      <w:r>
        <w:rPr>
          <w:rFonts w:asciiTheme="minorBidi" w:hAnsiTheme="minorBidi" w:hint="cs"/>
          <w:sz w:val="24"/>
          <w:szCs w:val="24"/>
          <w:rtl/>
        </w:rPr>
        <w:t xml:space="preserve"> </w:t>
      </w:r>
      <w:proofErr w:type="spellStart"/>
      <w:r>
        <w:rPr>
          <w:rFonts w:asciiTheme="minorBidi" w:hAnsiTheme="minorBidi" w:hint="cs"/>
          <w:sz w:val="24"/>
          <w:szCs w:val="24"/>
          <w:rtl/>
        </w:rPr>
        <w:t>לאומדני</w:t>
      </w:r>
      <w:proofErr w:type="spellEnd"/>
      <w:r>
        <w:rPr>
          <w:rFonts w:asciiTheme="minorBidi" w:hAnsiTheme="minorBidi" w:hint="cs"/>
          <w:sz w:val="24"/>
          <w:szCs w:val="24"/>
          <w:rtl/>
        </w:rPr>
        <w:t xml:space="preserve"> דו"ח הביטוח הלאומי</w:t>
      </w:r>
      <w:r>
        <w:rPr>
          <w:rStyle w:val="FootnoteReference"/>
          <w:rFonts w:asciiTheme="minorBidi" w:hAnsiTheme="minorBidi"/>
          <w:sz w:val="24"/>
          <w:szCs w:val="24"/>
          <w:rtl/>
        </w:rPr>
        <w:footnoteReference w:id="3"/>
      </w:r>
      <w:r>
        <w:rPr>
          <w:rFonts w:asciiTheme="minorBidi" w:hAnsiTheme="minorBidi" w:hint="cs"/>
          <w:sz w:val="24"/>
          <w:szCs w:val="24"/>
          <w:rtl/>
        </w:rPr>
        <w:t xml:space="preserve"> שפורסם </w:t>
      </w:r>
      <w:del w:id="256" w:author="Nisan Avraham" w:date="2022-06-14T11:23:00Z">
        <w:r w:rsidDel="001B419A">
          <w:rPr>
            <w:rFonts w:asciiTheme="minorBidi" w:hAnsiTheme="minorBidi" w:hint="cs"/>
            <w:sz w:val="24"/>
            <w:szCs w:val="24"/>
            <w:rtl/>
          </w:rPr>
          <w:delText>בינואר</w:delText>
        </w:r>
        <w:r w:rsidR="00A003DA" w:rsidDel="001B419A">
          <w:rPr>
            <w:rFonts w:asciiTheme="minorBidi" w:hAnsiTheme="minorBidi" w:hint="cs"/>
            <w:sz w:val="24"/>
            <w:szCs w:val="24"/>
            <w:rtl/>
          </w:rPr>
          <w:delText xml:space="preserve"> </w:delText>
        </w:r>
      </w:del>
      <w:ins w:id="257" w:author="Nisan Avraham" w:date="2022-06-14T11:23:00Z">
        <w:r w:rsidR="001B419A">
          <w:rPr>
            <w:rFonts w:asciiTheme="minorBidi" w:hAnsiTheme="minorBidi" w:hint="cs"/>
            <w:sz w:val="24"/>
            <w:szCs w:val="24"/>
            <w:rtl/>
          </w:rPr>
          <w:t xml:space="preserve">בדצמבר </w:t>
        </w:r>
      </w:ins>
      <w:r>
        <w:rPr>
          <w:rFonts w:asciiTheme="minorBidi" w:hAnsiTheme="minorBidi" w:hint="cs"/>
          <w:sz w:val="24"/>
          <w:szCs w:val="24"/>
          <w:rtl/>
        </w:rPr>
        <w:t xml:space="preserve">2021 שיעור משקי הבית החיים באי-ביטחון תזונתי הוא </w:t>
      </w:r>
      <w:ins w:id="258" w:author="Nisan Avraham" w:date="2022-06-14T11:24:00Z">
        <w:r w:rsidR="001B419A">
          <w:rPr>
            <w:rFonts w:asciiTheme="minorBidi" w:hAnsiTheme="minorBidi" w:hint="cs"/>
            <w:sz w:val="24"/>
            <w:szCs w:val="24"/>
            <w:rtl/>
          </w:rPr>
          <w:t>16.2</w:t>
        </w:r>
      </w:ins>
      <w:del w:id="259" w:author="Nisan Avraham" w:date="2022-06-14T11:23:00Z">
        <w:r w:rsidDel="001B419A">
          <w:rPr>
            <w:rFonts w:asciiTheme="minorBidi" w:hAnsiTheme="minorBidi" w:hint="cs"/>
            <w:sz w:val="24"/>
            <w:szCs w:val="24"/>
            <w:rtl/>
          </w:rPr>
          <w:delText>18.7</w:delText>
        </w:r>
      </w:del>
      <w:r w:rsidRPr="005F7742">
        <w:rPr>
          <w:rFonts w:asciiTheme="minorBidi" w:hAnsiTheme="minorBidi" w:hint="cs"/>
          <w:sz w:val="24"/>
          <w:szCs w:val="24"/>
          <w:rtl/>
        </w:rPr>
        <w:t>%, כלומר</w:t>
      </w:r>
      <w:r>
        <w:rPr>
          <w:rFonts w:asciiTheme="minorBidi" w:hAnsiTheme="minorBidi" w:hint="cs"/>
          <w:sz w:val="24"/>
          <w:szCs w:val="24"/>
          <w:rtl/>
        </w:rPr>
        <w:t xml:space="preserve"> בישראל חיים </w:t>
      </w:r>
      <w:r w:rsidRPr="00C3473A">
        <w:rPr>
          <w:rFonts w:asciiTheme="minorBidi" w:hAnsiTheme="minorBidi" w:hint="cs"/>
          <w:sz w:val="24"/>
          <w:szCs w:val="24"/>
          <w:rtl/>
        </w:rPr>
        <w:t>כ-</w:t>
      </w:r>
      <w:ins w:id="260" w:author="Nisan Avraham" w:date="2022-06-14T11:24:00Z">
        <w:r w:rsidR="001B419A">
          <w:rPr>
            <w:rFonts w:asciiTheme="minorBidi" w:hAnsiTheme="minorBidi" w:hint="cs"/>
            <w:sz w:val="24"/>
            <w:szCs w:val="24"/>
            <w:rtl/>
          </w:rPr>
          <w:t>450</w:t>
        </w:r>
      </w:ins>
      <w:del w:id="261" w:author="Nisan Avraham" w:date="2022-06-14T11:24:00Z">
        <w:r w:rsidDel="001B419A">
          <w:rPr>
            <w:rFonts w:asciiTheme="minorBidi" w:hAnsiTheme="minorBidi" w:hint="cs"/>
            <w:sz w:val="24"/>
            <w:szCs w:val="24"/>
            <w:rtl/>
          </w:rPr>
          <w:delText>500</w:delText>
        </w:r>
      </w:del>
      <w:r w:rsidRPr="00C3473A">
        <w:rPr>
          <w:rFonts w:asciiTheme="minorBidi" w:hAnsiTheme="minorBidi" w:hint="cs"/>
          <w:sz w:val="24"/>
          <w:szCs w:val="24"/>
          <w:rtl/>
        </w:rPr>
        <w:t xml:space="preserve"> אלף משקי</w:t>
      </w:r>
      <w:r>
        <w:rPr>
          <w:rFonts w:asciiTheme="minorBidi" w:hAnsiTheme="minorBidi" w:hint="cs"/>
          <w:sz w:val="24"/>
          <w:szCs w:val="24"/>
          <w:rtl/>
        </w:rPr>
        <w:t xml:space="preserve"> בית בתנאי אי-ביטחון ת</w:t>
      </w:r>
      <w:r w:rsidRPr="00FE2C48">
        <w:rPr>
          <w:rFonts w:asciiTheme="minorBidi" w:hAnsiTheme="minorBidi" w:hint="eastAsia"/>
          <w:sz w:val="24"/>
          <w:szCs w:val="24"/>
          <w:rtl/>
        </w:rPr>
        <w:t>זונתי</w:t>
      </w:r>
      <w:r w:rsidRPr="00FE2C48">
        <w:rPr>
          <w:rFonts w:asciiTheme="minorBidi" w:hAnsiTheme="minorBidi"/>
          <w:sz w:val="24"/>
          <w:szCs w:val="24"/>
          <w:rtl/>
        </w:rPr>
        <w:t xml:space="preserve">. </w:t>
      </w:r>
      <w:r w:rsidRPr="00FE2C48">
        <w:rPr>
          <w:rFonts w:asciiTheme="minorBidi" w:hAnsiTheme="minorBidi" w:hint="eastAsia"/>
          <w:sz w:val="24"/>
          <w:szCs w:val="24"/>
          <w:rtl/>
        </w:rPr>
        <w:t>מבחינה</w:t>
      </w:r>
      <w:r w:rsidRPr="00653D9E">
        <w:rPr>
          <w:rFonts w:asciiTheme="minorBidi" w:hAnsiTheme="minorBidi"/>
          <w:sz w:val="24"/>
          <w:szCs w:val="24"/>
          <w:rtl/>
        </w:rPr>
        <w:t xml:space="preserve"> כלכלית, אי-הביטחון התזונתי מתבטא בכך שההוצאה על מזון </w:t>
      </w:r>
      <w:r w:rsidRPr="004404EF">
        <w:rPr>
          <w:rFonts w:asciiTheme="minorBidi" w:hAnsiTheme="minorBidi" w:hint="eastAsia"/>
          <w:sz w:val="24"/>
          <w:szCs w:val="24"/>
          <w:rtl/>
        </w:rPr>
        <w:t>של</w:t>
      </w:r>
      <w:r w:rsidRPr="004404EF">
        <w:rPr>
          <w:rFonts w:asciiTheme="minorBidi" w:hAnsiTheme="minorBidi"/>
          <w:sz w:val="24"/>
          <w:szCs w:val="24"/>
          <w:rtl/>
        </w:rPr>
        <w:t xml:space="preserve"> משקי הבית הנמצאים בתנאי </w:t>
      </w:r>
      <w:r w:rsidRPr="00447F12">
        <w:rPr>
          <w:rFonts w:asciiTheme="minorBidi" w:hAnsiTheme="minorBidi" w:hint="eastAsia"/>
          <w:sz w:val="24"/>
          <w:szCs w:val="24"/>
          <w:rtl/>
        </w:rPr>
        <w:t>אי</w:t>
      </w:r>
      <w:r>
        <w:rPr>
          <w:rFonts w:asciiTheme="minorBidi" w:hAnsiTheme="minorBidi" w:hint="cs"/>
          <w:sz w:val="24"/>
          <w:szCs w:val="24"/>
          <w:rtl/>
        </w:rPr>
        <w:t>-</w:t>
      </w:r>
      <w:r w:rsidRPr="00FE2C48">
        <w:rPr>
          <w:rFonts w:asciiTheme="minorBidi" w:hAnsiTheme="minorBidi"/>
          <w:sz w:val="24"/>
          <w:szCs w:val="24"/>
          <w:rtl/>
        </w:rPr>
        <w:t xml:space="preserve">ביטחון תזונתי </w:t>
      </w:r>
      <w:r w:rsidRPr="00FE2C48">
        <w:rPr>
          <w:rFonts w:asciiTheme="minorBidi" w:hAnsiTheme="minorBidi" w:hint="eastAsia"/>
          <w:sz w:val="24"/>
          <w:szCs w:val="24"/>
          <w:rtl/>
        </w:rPr>
        <w:t>נמוכה</w:t>
      </w:r>
      <w:r w:rsidRPr="00FE2C48">
        <w:rPr>
          <w:rFonts w:asciiTheme="minorBidi" w:hAnsiTheme="minorBidi"/>
          <w:sz w:val="24"/>
          <w:szCs w:val="24"/>
          <w:rtl/>
        </w:rPr>
        <w:t xml:space="preserve"> </w:t>
      </w:r>
      <w:r w:rsidRPr="00653D9E">
        <w:rPr>
          <w:rFonts w:asciiTheme="minorBidi" w:hAnsiTheme="minorBidi" w:hint="eastAsia"/>
          <w:sz w:val="24"/>
          <w:szCs w:val="24"/>
          <w:rtl/>
        </w:rPr>
        <w:t>בכ</w:t>
      </w:r>
      <w:r w:rsidRPr="004404EF">
        <w:rPr>
          <w:rFonts w:asciiTheme="minorBidi" w:hAnsiTheme="minorBidi"/>
          <w:sz w:val="24"/>
          <w:szCs w:val="24"/>
          <w:rtl/>
        </w:rPr>
        <w:t xml:space="preserve">-30% </w:t>
      </w:r>
      <w:r w:rsidRPr="004404EF">
        <w:rPr>
          <w:rFonts w:asciiTheme="minorBidi" w:hAnsiTheme="minorBidi" w:hint="eastAsia"/>
          <w:sz w:val="24"/>
          <w:szCs w:val="24"/>
          <w:rtl/>
        </w:rPr>
        <w:t>ביחס</w:t>
      </w:r>
      <w:r w:rsidRPr="003939DF">
        <w:rPr>
          <w:rFonts w:asciiTheme="minorBidi" w:hAnsiTheme="minorBidi"/>
          <w:sz w:val="24"/>
          <w:szCs w:val="24"/>
          <w:rtl/>
        </w:rPr>
        <w:t xml:space="preserve"> </w:t>
      </w:r>
      <w:r w:rsidRPr="003939DF">
        <w:rPr>
          <w:rFonts w:asciiTheme="minorBidi" w:hAnsiTheme="minorBidi" w:hint="eastAsia"/>
          <w:sz w:val="24"/>
          <w:szCs w:val="24"/>
          <w:rtl/>
        </w:rPr>
        <w:t>לרמת</w:t>
      </w:r>
      <w:r w:rsidRPr="00FE2C48">
        <w:rPr>
          <w:rFonts w:asciiTheme="minorBidi" w:hAnsiTheme="minorBidi"/>
          <w:sz w:val="24"/>
          <w:szCs w:val="24"/>
          <w:rtl/>
        </w:rPr>
        <w:t xml:space="preserve"> </w:t>
      </w:r>
      <w:r w:rsidRPr="00FE2C48">
        <w:rPr>
          <w:rFonts w:asciiTheme="minorBidi" w:hAnsiTheme="minorBidi" w:hint="eastAsia"/>
          <w:sz w:val="24"/>
          <w:szCs w:val="24"/>
          <w:rtl/>
        </w:rPr>
        <w:t>ההוצאה</w:t>
      </w:r>
      <w:r w:rsidRPr="00FE2C48">
        <w:rPr>
          <w:rFonts w:asciiTheme="minorBidi" w:hAnsiTheme="minorBidi"/>
          <w:sz w:val="24"/>
          <w:szCs w:val="24"/>
          <w:rtl/>
        </w:rPr>
        <w:t xml:space="preserve"> </w:t>
      </w:r>
      <w:r w:rsidRPr="00FE2C48">
        <w:rPr>
          <w:rFonts w:asciiTheme="minorBidi" w:hAnsiTheme="minorBidi" w:hint="eastAsia"/>
          <w:sz w:val="24"/>
          <w:szCs w:val="24"/>
          <w:rtl/>
        </w:rPr>
        <w:t>הנורמטיבית</w:t>
      </w:r>
      <w:r w:rsidRPr="00FE2C48">
        <w:rPr>
          <w:rFonts w:asciiTheme="minorBidi" w:hAnsiTheme="minorBidi"/>
          <w:sz w:val="24"/>
          <w:szCs w:val="24"/>
          <w:rtl/>
        </w:rPr>
        <w:t>.</w:t>
      </w:r>
      <w:r w:rsidRPr="00447F12">
        <w:rPr>
          <w:rFonts w:asciiTheme="minorBidi" w:hAnsiTheme="minorBidi"/>
          <w:sz w:val="24"/>
          <w:szCs w:val="24"/>
          <w:rtl/>
        </w:rPr>
        <w:t xml:space="preserve"> </w:t>
      </w:r>
    </w:p>
    <w:p w14:paraId="73FA3869" w14:textId="770E2753" w:rsidR="006E1F83" w:rsidDel="001B419A" w:rsidRDefault="006E1F83" w:rsidP="006E1F83">
      <w:pPr>
        <w:spacing w:line="360" w:lineRule="auto"/>
        <w:jc w:val="both"/>
        <w:rPr>
          <w:del w:id="262" w:author="Nisan Avraham" w:date="2022-06-14T11:27:00Z"/>
          <w:rFonts w:asciiTheme="minorBidi" w:hAnsiTheme="minorBidi"/>
          <w:sz w:val="24"/>
          <w:szCs w:val="24"/>
          <w:rtl/>
        </w:rPr>
      </w:pPr>
      <w:del w:id="263" w:author="Nisan Avraham" w:date="2022-06-14T11:27:00Z">
        <w:r w:rsidRPr="004604BC" w:rsidDel="001B419A">
          <w:rPr>
            <w:rFonts w:asciiTheme="minorBidi" w:hAnsiTheme="minorBidi"/>
            <w:sz w:val="24"/>
            <w:szCs w:val="24"/>
            <w:rtl/>
          </w:rPr>
          <w:delText>בעיית אי</w:delText>
        </w:r>
        <w:r w:rsidDel="001B419A">
          <w:rPr>
            <w:rFonts w:asciiTheme="minorBidi" w:hAnsiTheme="minorBidi" w:hint="cs"/>
            <w:sz w:val="24"/>
            <w:szCs w:val="24"/>
            <w:rtl/>
          </w:rPr>
          <w:delText>-</w:delText>
        </w:r>
        <w:r w:rsidRPr="004604BC" w:rsidDel="001B419A">
          <w:rPr>
            <w:rFonts w:asciiTheme="minorBidi" w:hAnsiTheme="minorBidi"/>
            <w:sz w:val="24"/>
            <w:szCs w:val="24"/>
            <w:rtl/>
          </w:rPr>
          <w:delText xml:space="preserve">הביטחון התזונתי אשר קיימת בשגרה במדינת ישראל, </w:delText>
        </w:r>
        <w:r w:rsidRPr="004604BC" w:rsidDel="001B419A">
          <w:rPr>
            <w:rFonts w:asciiTheme="minorBidi" w:hAnsiTheme="minorBidi" w:hint="eastAsia"/>
            <w:sz w:val="24"/>
            <w:szCs w:val="24"/>
            <w:rtl/>
          </w:rPr>
          <w:delText>החמירה</w:delText>
        </w:r>
        <w:r w:rsidRPr="004604BC" w:rsidDel="001B419A">
          <w:rPr>
            <w:rFonts w:asciiTheme="minorBidi" w:hAnsiTheme="minorBidi"/>
            <w:sz w:val="24"/>
            <w:szCs w:val="24"/>
            <w:rtl/>
          </w:rPr>
          <w:delText xml:space="preserve"> עקב משבר הקורונה והשפעותיו הכלכליות. </w:delText>
        </w:r>
        <w:r w:rsidR="006E34AA" w:rsidDel="001B419A">
          <w:rPr>
            <w:rFonts w:asciiTheme="minorBidi" w:hAnsiTheme="minorBidi" w:hint="cs"/>
            <w:sz w:val="24"/>
            <w:szCs w:val="24"/>
            <w:rtl/>
          </w:rPr>
          <w:delText>כתוצאה מהגורמים הבאים</w:delText>
        </w:r>
        <w:r w:rsidDel="001B419A">
          <w:rPr>
            <w:rFonts w:asciiTheme="minorBidi" w:hAnsiTheme="minorBidi" w:hint="cs"/>
            <w:sz w:val="24"/>
            <w:szCs w:val="24"/>
            <w:rtl/>
          </w:rPr>
          <w:delText>:</w:delText>
        </w:r>
      </w:del>
    </w:p>
    <w:p w14:paraId="6152F9AC" w14:textId="2193FC0A" w:rsidR="006E1F83" w:rsidDel="001B419A" w:rsidRDefault="006E34AA" w:rsidP="006E1F83">
      <w:pPr>
        <w:pStyle w:val="ListParagraph"/>
        <w:numPr>
          <w:ilvl w:val="0"/>
          <w:numId w:val="62"/>
        </w:numPr>
        <w:spacing w:line="360" w:lineRule="auto"/>
        <w:jc w:val="both"/>
        <w:rPr>
          <w:del w:id="264" w:author="Nisan Avraham" w:date="2022-06-14T11:27:00Z"/>
          <w:rFonts w:asciiTheme="minorBidi" w:hAnsiTheme="minorBidi"/>
          <w:sz w:val="24"/>
          <w:szCs w:val="24"/>
        </w:rPr>
      </w:pPr>
      <w:del w:id="265" w:author="Nisan Avraham" w:date="2022-06-14T11:27:00Z">
        <w:r w:rsidDel="001B419A">
          <w:rPr>
            <w:rFonts w:asciiTheme="minorBidi" w:hAnsiTheme="minorBidi" w:hint="cs"/>
            <w:sz w:val="24"/>
            <w:szCs w:val="24"/>
            <w:rtl/>
          </w:rPr>
          <w:delText xml:space="preserve">פגיעה בהכנסות של משקי הבית </w:delText>
        </w:r>
        <w:r w:rsidR="006E1F83" w:rsidRPr="009774BD" w:rsidDel="001B419A">
          <w:rPr>
            <w:rFonts w:asciiTheme="minorBidi" w:hAnsiTheme="minorBidi" w:hint="eastAsia"/>
            <w:sz w:val="24"/>
            <w:szCs w:val="24"/>
            <w:rtl/>
          </w:rPr>
          <w:delText>עקב</w:delText>
        </w:r>
        <w:r w:rsidR="006E1F83" w:rsidRPr="009774BD" w:rsidDel="001B419A">
          <w:rPr>
            <w:rFonts w:asciiTheme="minorBidi" w:hAnsiTheme="minorBidi"/>
            <w:sz w:val="24"/>
            <w:szCs w:val="24"/>
            <w:rtl/>
          </w:rPr>
          <w:delText xml:space="preserve"> </w:delText>
        </w:r>
        <w:r w:rsidR="006E1F83" w:rsidRPr="009774BD" w:rsidDel="001B419A">
          <w:rPr>
            <w:rFonts w:asciiTheme="minorBidi" w:hAnsiTheme="minorBidi" w:hint="eastAsia"/>
            <w:sz w:val="24"/>
            <w:szCs w:val="24"/>
            <w:rtl/>
          </w:rPr>
          <w:delText>פיטורים</w:delText>
        </w:r>
        <w:r w:rsidR="006E1F83" w:rsidDel="001B419A">
          <w:rPr>
            <w:rFonts w:asciiTheme="minorBidi" w:hAnsiTheme="minorBidi" w:hint="cs"/>
            <w:sz w:val="24"/>
            <w:szCs w:val="24"/>
            <w:rtl/>
          </w:rPr>
          <w:delText>,</w:delText>
        </w:r>
        <w:r w:rsidR="006E1F83" w:rsidRPr="009774BD" w:rsidDel="001B419A">
          <w:rPr>
            <w:rFonts w:asciiTheme="minorBidi" w:hAnsiTheme="minorBidi"/>
            <w:sz w:val="24"/>
            <w:szCs w:val="24"/>
            <w:rtl/>
          </w:rPr>
          <w:delText xml:space="preserve"> </w:delText>
        </w:r>
        <w:r w:rsidR="006E1F83" w:rsidRPr="009774BD" w:rsidDel="001B419A">
          <w:rPr>
            <w:rFonts w:asciiTheme="minorBidi" w:hAnsiTheme="minorBidi" w:hint="eastAsia"/>
            <w:sz w:val="24"/>
            <w:szCs w:val="24"/>
            <w:rtl/>
          </w:rPr>
          <w:delText>הוצאה</w:delText>
        </w:r>
        <w:r w:rsidR="006E1F83" w:rsidRPr="009774BD" w:rsidDel="001B419A">
          <w:rPr>
            <w:rFonts w:asciiTheme="minorBidi" w:hAnsiTheme="minorBidi"/>
            <w:sz w:val="24"/>
            <w:szCs w:val="24"/>
            <w:rtl/>
          </w:rPr>
          <w:delText xml:space="preserve"> </w:delText>
        </w:r>
        <w:r w:rsidR="006E1F83" w:rsidRPr="009774BD" w:rsidDel="001B419A">
          <w:rPr>
            <w:rFonts w:asciiTheme="minorBidi" w:hAnsiTheme="minorBidi" w:hint="eastAsia"/>
            <w:sz w:val="24"/>
            <w:szCs w:val="24"/>
            <w:rtl/>
          </w:rPr>
          <w:delText>לחל</w:delText>
        </w:r>
        <w:r w:rsidR="006E1F83" w:rsidRPr="009774BD" w:rsidDel="001B419A">
          <w:rPr>
            <w:rFonts w:asciiTheme="minorBidi" w:hAnsiTheme="minorBidi"/>
            <w:sz w:val="24"/>
            <w:szCs w:val="24"/>
            <w:rtl/>
          </w:rPr>
          <w:delText>"</w:delText>
        </w:r>
        <w:r w:rsidR="006E1F83" w:rsidRPr="009774BD" w:rsidDel="001B419A">
          <w:rPr>
            <w:rFonts w:asciiTheme="minorBidi" w:hAnsiTheme="minorBidi" w:hint="eastAsia"/>
            <w:sz w:val="24"/>
            <w:szCs w:val="24"/>
            <w:rtl/>
          </w:rPr>
          <w:delText>ת</w:delText>
        </w:r>
        <w:r w:rsidR="006E1F83" w:rsidDel="001B419A">
          <w:rPr>
            <w:rFonts w:asciiTheme="minorBidi" w:hAnsiTheme="minorBidi" w:hint="cs"/>
            <w:sz w:val="24"/>
            <w:szCs w:val="24"/>
            <w:rtl/>
          </w:rPr>
          <w:delText xml:space="preserve"> או הפסקת פעילות וסגירת עסקים של עצמאים</w:delText>
        </w:r>
        <w:r w:rsidR="006E1F83" w:rsidRPr="009774BD" w:rsidDel="001B419A">
          <w:rPr>
            <w:rFonts w:asciiTheme="minorBidi" w:hAnsiTheme="minorBidi"/>
            <w:sz w:val="24"/>
            <w:szCs w:val="24"/>
            <w:rtl/>
          </w:rPr>
          <w:delText xml:space="preserve">. </w:delText>
        </w:r>
      </w:del>
    </w:p>
    <w:p w14:paraId="47411A1E" w14:textId="2223FB99" w:rsidR="006E1F83" w:rsidDel="001B419A" w:rsidRDefault="006E1F83" w:rsidP="006E1F83">
      <w:pPr>
        <w:pStyle w:val="ListParagraph"/>
        <w:numPr>
          <w:ilvl w:val="0"/>
          <w:numId w:val="62"/>
        </w:numPr>
        <w:spacing w:line="360" w:lineRule="auto"/>
        <w:jc w:val="both"/>
        <w:rPr>
          <w:del w:id="266" w:author="Nisan Avraham" w:date="2022-06-14T11:27:00Z"/>
          <w:rFonts w:asciiTheme="minorBidi" w:hAnsiTheme="minorBidi"/>
          <w:sz w:val="24"/>
          <w:szCs w:val="24"/>
        </w:rPr>
      </w:pPr>
      <w:del w:id="267" w:author="Nisan Avraham" w:date="2022-06-14T11:27:00Z">
        <w:r w:rsidRPr="009774BD" w:rsidDel="001B419A">
          <w:rPr>
            <w:rFonts w:asciiTheme="minorBidi" w:hAnsiTheme="minorBidi" w:hint="eastAsia"/>
            <w:sz w:val="24"/>
            <w:szCs w:val="24"/>
            <w:rtl/>
          </w:rPr>
          <w:delText>משבר</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הקורונה</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אילץ</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את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סגירתן</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של</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מסגרות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משלימות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במערכת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החינוך</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המספקות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ארוחה</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לתלמידים</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בגנים</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ובבתי</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הספר</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והביא</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לכך</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שמשקי</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הבית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נדרשו</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להגדיל</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את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הוצאותיהם</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על</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מזון</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עבור</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ילדיהם</w:delText>
        </w:r>
        <w:r w:rsidDel="001B419A">
          <w:rPr>
            <w:rFonts w:asciiTheme="minorBidi" w:hAnsiTheme="minorBidi" w:hint="cs"/>
            <w:sz w:val="24"/>
            <w:szCs w:val="24"/>
            <w:rtl/>
          </w:rPr>
          <w:delText>.</w:delText>
        </w:r>
        <w:r w:rsidRPr="009774BD" w:rsidDel="001B419A">
          <w:rPr>
            <w:rFonts w:asciiTheme="minorBidi" w:hAnsiTheme="minorBidi"/>
            <w:sz w:val="24"/>
            <w:szCs w:val="24"/>
            <w:rtl/>
          </w:rPr>
          <w:delText xml:space="preserve"> </w:delText>
        </w:r>
      </w:del>
    </w:p>
    <w:p w14:paraId="2793DA8D" w14:textId="14392215" w:rsidR="006E1F83" w:rsidDel="001B419A" w:rsidRDefault="006E1F83" w:rsidP="006E1F83">
      <w:pPr>
        <w:pStyle w:val="ListParagraph"/>
        <w:numPr>
          <w:ilvl w:val="0"/>
          <w:numId w:val="62"/>
        </w:numPr>
        <w:spacing w:line="360" w:lineRule="auto"/>
        <w:jc w:val="both"/>
        <w:rPr>
          <w:del w:id="268" w:author="Nisan Avraham" w:date="2022-06-14T11:27:00Z"/>
          <w:rFonts w:asciiTheme="minorBidi" w:hAnsiTheme="minorBidi"/>
          <w:sz w:val="24"/>
          <w:szCs w:val="24"/>
        </w:rPr>
      </w:pPr>
      <w:del w:id="269" w:author="Nisan Avraham" w:date="2022-06-14T11:27:00Z">
        <w:r w:rsidRPr="009774BD" w:rsidDel="001B419A">
          <w:rPr>
            <w:rFonts w:asciiTheme="minorBidi" w:hAnsiTheme="minorBidi" w:hint="eastAsia"/>
            <w:sz w:val="24"/>
            <w:szCs w:val="24"/>
            <w:rtl/>
          </w:rPr>
          <w:delText>עקב</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האיסור</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על</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התקהלות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נסגרו</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בתי</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תמחוי</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דבר</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שהקשה</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את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זמינות</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המזון</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לאוכלוסייה</w:delText>
        </w:r>
        <w:r w:rsidRPr="009774BD" w:rsidDel="001B419A">
          <w:rPr>
            <w:rFonts w:asciiTheme="minorBidi" w:hAnsiTheme="minorBidi"/>
            <w:sz w:val="24"/>
            <w:szCs w:val="24"/>
            <w:rtl/>
          </w:rPr>
          <w:delText xml:space="preserve"> </w:delText>
        </w:r>
        <w:r w:rsidDel="001B419A">
          <w:rPr>
            <w:rFonts w:asciiTheme="minorBidi" w:hAnsiTheme="minorBidi" w:hint="cs"/>
            <w:sz w:val="24"/>
            <w:szCs w:val="24"/>
            <w:rtl/>
          </w:rPr>
          <w:delText xml:space="preserve">הנמצאת </w:delText>
        </w:r>
        <w:r w:rsidRPr="009774BD" w:rsidDel="001B419A">
          <w:rPr>
            <w:rFonts w:asciiTheme="minorBidi" w:hAnsiTheme="minorBidi" w:hint="eastAsia"/>
            <w:sz w:val="24"/>
            <w:szCs w:val="24"/>
            <w:rtl/>
          </w:rPr>
          <w:delText>ב</w:delText>
        </w:r>
        <w:r w:rsidDel="001B419A">
          <w:rPr>
            <w:rFonts w:asciiTheme="minorBidi" w:hAnsiTheme="minorBidi" w:hint="cs"/>
            <w:sz w:val="24"/>
            <w:szCs w:val="24"/>
            <w:rtl/>
          </w:rPr>
          <w:delText xml:space="preserve">תנאי </w:delText>
        </w:r>
        <w:r w:rsidRPr="009774BD" w:rsidDel="001B419A">
          <w:rPr>
            <w:rFonts w:asciiTheme="minorBidi" w:hAnsiTheme="minorBidi" w:hint="eastAsia"/>
            <w:sz w:val="24"/>
            <w:szCs w:val="24"/>
            <w:rtl/>
          </w:rPr>
          <w:delText>אי</w:delText>
        </w:r>
        <w:r w:rsidDel="001B419A">
          <w:rPr>
            <w:rFonts w:asciiTheme="minorBidi" w:hAnsiTheme="minorBidi" w:hint="cs"/>
            <w:sz w:val="24"/>
            <w:szCs w:val="24"/>
            <w:rtl/>
          </w:rPr>
          <w:delText>-</w:delText>
        </w:r>
        <w:r w:rsidRPr="009774BD" w:rsidDel="001B419A">
          <w:rPr>
            <w:rFonts w:asciiTheme="minorBidi" w:hAnsiTheme="minorBidi" w:hint="eastAsia"/>
            <w:sz w:val="24"/>
            <w:szCs w:val="24"/>
            <w:rtl/>
          </w:rPr>
          <w:delText>ב</w:delText>
        </w:r>
        <w:r w:rsidDel="001B419A">
          <w:rPr>
            <w:rFonts w:asciiTheme="minorBidi" w:hAnsiTheme="minorBidi" w:hint="cs"/>
            <w:sz w:val="24"/>
            <w:szCs w:val="24"/>
            <w:rtl/>
          </w:rPr>
          <w:delText>י</w:delText>
        </w:r>
        <w:r w:rsidRPr="009774BD" w:rsidDel="001B419A">
          <w:rPr>
            <w:rFonts w:asciiTheme="minorBidi" w:hAnsiTheme="minorBidi" w:hint="eastAsia"/>
            <w:sz w:val="24"/>
            <w:szCs w:val="24"/>
            <w:rtl/>
          </w:rPr>
          <w:delText>טחון</w:delText>
        </w:r>
        <w:r w:rsidRPr="009774BD" w:rsidDel="001B419A">
          <w:rPr>
            <w:rFonts w:asciiTheme="minorBidi" w:hAnsiTheme="minorBidi"/>
            <w:sz w:val="24"/>
            <w:szCs w:val="24"/>
            <w:rtl/>
          </w:rPr>
          <w:delText xml:space="preserve"> </w:delText>
        </w:r>
        <w:r w:rsidRPr="009774BD" w:rsidDel="001B419A">
          <w:rPr>
            <w:rFonts w:asciiTheme="minorBidi" w:hAnsiTheme="minorBidi" w:hint="eastAsia"/>
            <w:sz w:val="24"/>
            <w:szCs w:val="24"/>
            <w:rtl/>
          </w:rPr>
          <w:delText>תזונתי</w:delText>
        </w:r>
        <w:r w:rsidRPr="009774BD" w:rsidDel="001B419A">
          <w:rPr>
            <w:rFonts w:asciiTheme="minorBidi" w:hAnsiTheme="minorBidi"/>
            <w:sz w:val="24"/>
            <w:szCs w:val="24"/>
            <w:rtl/>
          </w:rPr>
          <w:delText xml:space="preserve">. </w:delText>
        </w:r>
      </w:del>
    </w:p>
    <w:p w14:paraId="6E340B0B" w14:textId="69BDDADC" w:rsidR="006E34AA" w:rsidRPr="009774BD" w:rsidDel="001B419A" w:rsidRDefault="006E34AA" w:rsidP="006E1F83">
      <w:pPr>
        <w:pStyle w:val="ListParagraph"/>
        <w:numPr>
          <w:ilvl w:val="0"/>
          <w:numId w:val="62"/>
        </w:numPr>
        <w:spacing w:line="360" w:lineRule="auto"/>
        <w:jc w:val="both"/>
        <w:rPr>
          <w:del w:id="270" w:author="Nisan Avraham" w:date="2022-06-14T11:27:00Z"/>
          <w:rFonts w:asciiTheme="minorBidi" w:hAnsiTheme="minorBidi"/>
          <w:sz w:val="24"/>
          <w:szCs w:val="24"/>
          <w:rtl/>
        </w:rPr>
      </w:pPr>
      <w:del w:id="271" w:author="Nisan Avraham" w:date="2022-06-14T11:27:00Z">
        <w:r w:rsidDel="001B419A">
          <w:rPr>
            <w:rFonts w:asciiTheme="minorBidi" w:hAnsiTheme="minorBidi" w:hint="cs"/>
            <w:sz w:val="24"/>
            <w:szCs w:val="24"/>
            <w:rtl/>
          </w:rPr>
          <w:delText>מגמות אלו קוזזו בחלקן בשל הגדלת התמיכות ומענקי הקורונה.</w:delText>
        </w:r>
      </w:del>
    </w:p>
    <w:p w14:paraId="5D988B32" w14:textId="77777777" w:rsidR="006E1F83" w:rsidRDefault="006E1F83" w:rsidP="006E1F83">
      <w:pPr>
        <w:spacing w:line="360" w:lineRule="auto"/>
        <w:jc w:val="both"/>
        <w:rPr>
          <w:rFonts w:asciiTheme="minorBidi" w:hAnsiTheme="minorBidi" w:cs="Arial"/>
          <w:sz w:val="24"/>
          <w:szCs w:val="24"/>
          <w:rtl/>
        </w:rPr>
      </w:pPr>
      <w:r w:rsidRPr="00AA430F">
        <w:rPr>
          <w:rFonts w:asciiTheme="minorBidi" w:hAnsiTheme="minorBidi" w:hint="cs"/>
          <w:sz w:val="24"/>
          <w:szCs w:val="24"/>
          <w:rtl/>
        </w:rPr>
        <w:t>המזון</w:t>
      </w:r>
      <w:r w:rsidRPr="00AA430F">
        <w:rPr>
          <w:rFonts w:asciiTheme="minorBidi" w:hAnsiTheme="minorBidi"/>
          <w:sz w:val="24"/>
          <w:szCs w:val="24"/>
          <w:rtl/>
        </w:rPr>
        <w:t xml:space="preserve"> </w:t>
      </w:r>
      <w:r w:rsidRPr="00AA430F">
        <w:rPr>
          <w:rFonts w:asciiTheme="minorBidi" w:hAnsiTheme="minorBidi" w:hint="cs"/>
          <w:sz w:val="24"/>
          <w:szCs w:val="24"/>
          <w:rtl/>
        </w:rPr>
        <w:t>מהווה</w:t>
      </w:r>
      <w:r w:rsidRPr="00AA430F">
        <w:rPr>
          <w:rFonts w:asciiTheme="minorBidi" w:hAnsiTheme="minorBidi"/>
          <w:sz w:val="24"/>
          <w:szCs w:val="24"/>
          <w:rtl/>
        </w:rPr>
        <w:t xml:space="preserve"> </w:t>
      </w:r>
      <w:r w:rsidRPr="00AA430F">
        <w:rPr>
          <w:rFonts w:asciiTheme="minorBidi" w:hAnsiTheme="minorBidi" w:hint="cs"/>
          <w:sz w:val="24"/>
          <w:szCs w:val="24"/>
          <w:rtl/>
        </w:rPr>
        <w:t>מוצר</w:t>
      </w:r>
      <w:r w:rsidRPr="00AA430F">
        <w:rPr>
          <w:rFonts w:asciiTheme="minorBidi" w:hAnsiTheme="minorBidi"/>
          <w:sz w:val="24"/>
          <w:szCs w:val="24"/>
          <w:rtl/>
        </w:rPr>
        <w:t xml:space="preserve"> </w:t>
      </w:r>
      <w:r w:rsidRPr="00AA430F">
        <w:rPr>
          <w:rFonts w:asciiTheme="minorBidi" w:hAnsiTheme="minorBidi" w:hint="cs"/>
          <w:sz w:val="24"/>
          <w:szCs w:val="24"/>
          <w:rtl/>
        </w:rPr>
        <w:t>ייחודי</w:t>
      </w:r>
      <w:r w:rsidRPr="00AA430F">
        <w:rPr>
          <w:rFonts w:asciiTheme="minorBidi" w:hAnsiTheme="minorBidi"/>
          <w:sz w:val="24"/>
          <w:szCs w:val="24"/>
          <w:rtl/>
        </w:rPr>
        <w:t xml:space="preserve"> </w:t>
      </w:r>
      <w:r w:rsidRPr="00AA430F">
        <w:rPr>
          <w:rFonts w:asciiTheme="minorBidi" w:hAnsiTheme="minorBidi" w:hint="cs"/>
          <w:sz w:val="24"/>
          <w:szCs w:val="24"/>
          <w:rtl/>
        </w:rPr>
        <w:t>לא</w:t>
      </w:r>
      <w:r w:rsidRPr="00AA430F">
        <w:rPr>
          <w:rFonts w:asciiTheme="minorBidi" w:hAnsiTheme="minorBidi"/>
          <w:sz w:val="24"/>
          <w:szCs w:val="24"/>
          <w:rtl/>
        </w:rPr>
        <w:t xml:space="preserve"> </w:t>
      </w:r>
      <w:r w:rsidRPr="00AA430F">
        <w:rPr>
          <w:rFonts w:asciiTheme="minorBidi" w:hAnsiTheme="minorBidi" w:hint="cs"/>
          <w:sz w:val="24"/>
          <w:szCs w:val="24"/>
          <w:rtl/>
        </w:rPr>
        <w:t>רק</w:t>
      </w:r>
      <w:r w:rsidRPr="00AA430F">
        <w:rPr>
          <w:rFonts w:asciiTheme="minorBidi" w:hAnsiTheme="minorBidi"/>
          <w:sz w:val="24"/>
          <w:szCs w:val="24"/>
          <w:rtl/>
        </w:rPr>
        <w:t xml:space="preserve"> </w:t>
      </w:r>
      <w:r w:rsidRPr="00AA430F">
        <w:rPr>
          <w:rFonts w:asciiTheme="minorBidi" w:hAnsiTheme="minorBidi" w:hint="cs"/>
          <w:sz w:val="24"/>
          <w:szCs w:val="24"/>
          <w:rtl/>
        </w:rPr>
        <w:t>מבחינת</w:t>
      </w:r>
      <w:r w:rsidRPr="00AA430F">
        <w:rPr>
          <w:rFonts w:asciiTheme="minorBidi" w:hAnsiTheme="minorBidi"/>
          <w:sz w:val="24"/>
          <w:szCs w:val="24"/>
          <w:rtl/>
        </w:rPr>
        <w:t xml:space="preserve"> </w:t>
      </w:r>
      <w:r w:rsidRPr="00AA430F">
        <w:rPr>
          <w:rFonts w:asciiTheme="minorBidi" w:hAnsiTheme="minorBidi" w:hint="cs"/>
          <w:sz w:val="24"/>
          <w:szCs w:val="24"/>
          <w:rtl/>
        </w:rPr>
        <w:t>מאפייני</w:t>
      </w:r>
      <w:r w:rsidRPr="00AA430F">
        <w:rPr>
          <w:rFonts w:asciiTheme="minorBidi" w:hAnsiTheme="minorBidi"/>
          <w:sz w:val="24"/>
          <w:szCs w:val="24"/>
          <w:rtl/>
        </w:rPr>
        <w:t xml:space="preserve"> </w:t>
      </w:r>
      <w:r w:rsidRPr="00AA430F">
        <w:rPr>
          <w:rFonts w:asciiTheme="minorBidi" w:hAnsiTheme="minorBidi" w:hint="cs"/>
          <w:sz w:val="24"/>
          <w:szCs w:val="24"/>
          <w:rtl/>
        </w:rPr>
        <w:t>ה</w:t>
      </w:r>
      <w:r>
        <w:rPr>
          <w:rFonts w:asciiTheme="minorBidi" w:hAnsiTheme="minorBidi" w:hint="cs"/>
          <w:sz w:val="24"/>
          <w:szCs w:val="24"/>
          <w:rtl/>
        </w:rPr>
        <w:t xml:space="preserve">צריכה שלו, אלא גם </w:t>
      </w:r>
      <w:r w:rsidRPr="00AA430F">
        <w:rPr>
          <w:rFonts w:asciiTheme="minorBidi" w:hAnsiTheme="minorBidi" w:hint="cs"/>
          <w:sz w:val="24"/>
          <w:szCs w:val="24"/>
          <w:rtl/>
        </w:rPr>
        <w:t>מבחינת</w:t>
      </w:r>
      <w:r>
        <w:rPr>
          <w:rFonts w:asciiTheme="minorBidi" w:hAnsiTheme="minorBidi" w:hint="cs"/>
          <w:sz w:val="24"/>
          <w:szCs w:val="24"/>
          <w:rtl/>
        </w:rPr>
        <w:t xml:space="preserve"> מאפייני הייצור שלו</w:t>
      </w:r>
      <w:r w:rsidRPr="00AA430F">
        <w:rPr>
          <w:rFonts w:asciiTheme="minorBidi" w:hAnsiTheme="minorBidi"/>
          <w:sz w:val="24"/>
          <w:szCs w:val="24"/>
          <w:rtl/>
        </w:rPr>
        <w:t xml:space="preserve">. </w:t>
      </w:r>
      <w:r>
        <w:rPr>
          <w:rFonts w:asciiTheme="minorBidi" w:hAnsiTheme="minorBidi" w:hint="cs"/>
          <w:sz w:val="24"/>
          <w:szCs w:val="24"/>
          <w:rtl/>
        </w:rPr>
        <w:t>ג</w:t>
      </w:r>
      <w:r w:rsidRPr="00AA430F">
        <w:rPr>
          <w:rFonts w:asciiTheme="minorBidi" w:hAnsiTheme="minorBidi"/>
          <w:sz w:val="24"/>
          <w:szCs w:val="24"/>
          <w:rtl/>
        </w:rPr>
        <w:t>ידול וייצור מזון כרוכים מטבעם בשימוש במשאבי טבע הנמצאים במחסור יחסי</w:t>
      </w:r>
      <w:r>
        <w:rPr>
          <w:rFonts w:asciiTheme="minorBidi" w:hAnsiTheme="minorBidi" w:hint="cs"/>
          <w:sz w:val="24"/>
          <w:szCs w:val="24"/>
          <w:rtl/>
        </w:rPr>
        <w:t>,</w:t>
      </w:r>
      <w:r w:rsidRPr="00AA430F">
        <w:rPr>
          <w:rFonts w:asciiTheme="minorBidi" w:hAnsiTheme="minorBidi"/>
          <w:sz w:val="24"/>
          <w:szCs w:val="24"/>
          <w:rtl/>
        </w:rPr>
        <w:t xml:space="preserve"> או שהם בעלי עלות כלכלית </w:t>
      </w:r>
      <w:r>
        <w:rPr>
          <w:rFonts w:asciiTheme="minorBidi" w:hAnsiTheme="minorBidi" w:hint="cs"/>
          <w:sz w:val="24"/>
          <w:szCs w:val="24"/>
          <w:rtl/>
        </w:rPr>
        <w:t>משמעותית</w:t>
      </w:r>
      <w:r w:rsidRPr="00AA430F">
        <w:rPr>
          <w:rFonts w:asciiTheme="minorBidi" w:hAnsiTheme="minorBidi"/>
          <w:sz w:val="24"/>
          <w:szCs w:val="24"/>
          <w:rtl/>
        </w:rPr>
        <w:t xml:space="preserve">: </w:t>
      </w:r>
      <w:r>
        <w:rPr>
          <w:rFonts w:asciiTheme="minorBidi" w:hAnsiTheme="minorBidi" w:hint="cs"/>
          <w:sz w:val="24"/>
          <w:szCs w:val="24"/>
          <w:rtl/>
        </w:rPr>
        <w:t>אנרגיה, מים וקרקע</w:t>
      </w:r>
      <w:r w:rsidRPr="00AA430F">
        <w:rPr>
          <w:rFonts w:asciiTheme="minorBidi" w:hAnsiTheme="minorBidi"/>
          <w:sz w:val="24"/>
          <w:szCs w:val="24"/>
          <w:rtl/>
        </w:rPr>
        <w:t xml:space="preserve">. </w:t>
      </w:r>
      <w:r w:rsidRPr="00027B35">
        <w:rPr>
          <w:rFonts w:ascii="Arial" w:hAnsi="Arial" w:cs="Arial"/>
          <w:sz w:val="24"/>
          <w:szCs w:val="24"/>
          <w:rtl/>
        </w:rPr>
        <w:t xml:space="preserve">רבים מהמשאבים </w:t>
      </w:r>
      <w:r>
        <w:rPr>
          <w:rFonts w:ascii="Arial" w:hAnsi="Arial" w:cs="Arial" w:hint="cs"/>
          <w:sz w:val="24"/>
          <w:szCs w:val="24"/>
          <w:rtl/>
        </w:rPr>
        <w:t xml:space="preserve">הנדרשים </w:t>
      </w:r>
      <w:r>
        <w:rPr>
          <w:rFonts w:ascii="Arial" w:hAnsi="Arial" w:cs="Arial"/>
          <w:sz w:val="24"/>
          <w:szCs w:val="24"/>
          <w:rtl/>
        </w:rPr>
        <w:t>אינם מתחדשים</w:t>
      </w:r>
      <w:r w:rsidRPr="00027B35">
        <w:rPr>
          <w:rStyle w:val="FootnoteReference"/>
          <w:rFonts w:ascii="Arial" w:hAnsi="Arial" w:cs="Arial"/>
          <w:sz w:val="24"/>
          <w:szCs w:val="24"/>
          <w:rtl/>
        </w:rPr>
        <w:footnoteReference w:id="4"/>
      </w:r>
      <w:r w:rsidRPr="00027B35">
        <w:rPr>
          <w:rFonts w:ascii="Arial" w:hAnsi="Arial" w:cs="Arial"/>
          <w:sz w:val="24"/>
          <w:szCs w:val="24"/>
          <w:rtl/>
        </w:rPr>
        <w:t xml:space="preserve"> </w:t>
      </w:r>
      <w:r>
        <w:rPr>
          <w:rFonts w:ascii="Arial" w:hAnsi="Arial" w:cs="Arial" w:hint="cs"/>
          <w:sz w:val="24"/>
          <w:szCs w:val="24"/>
          <w:rtl/>
        </w:rPr>
        <w:t>ו</w:t>
      </w:r>
      <w:r w:rsidRPr="00027B35">
        <w:rPr>
          <w:rFonts w:ascii="Arial" w:hAnsi="Arial" w:cs="Arial"/>
          <w:sz w:val="24"/>
          <w:szCs w:val="24"/>
          <w:rtl/>
        </w:rPr>
        <w:t>השימוש ב</w:t>
      </w:r>
      <w:r>
        <w:rPr>
          <w:rFonts w:ascii="Arial" w:hAnsi="Arial" w:cs="Arial" w:hint="cs"/>
          <w:sz w:val="24"/>
          <w:szCs w:val="24"/>
          <w:rtl/>
        </w:rPr>
        <w:t>הם</w:t>
      </w:r>
      <w:r w:rsidRPr="00027B35">
        <w:rPr>
          <w:rFonts w:ascii="Arial" w:hAnsi="Arial" w:cs="Arial"/>
          <w:sz w:val="24"/>
          <w:szCs w:val="24"/>
          <w:rtl/>
        </w:rPr>
        <w:t xml:space="preserve"> </w:t>
      </w:r>
      <w:r>
        <w:rPr>
          <w:rFonts w:ascii="Arial" w:hAnsi="Arial" w:cs="Arial" w:hint="cs"/>
          <w:sz w:val="24"/>
          <w:szCs w:val="24"/>
          <w:rtl/>
        </w:rPr>
        <w:t>טומן בחובו</w:t>
      </w:r>
      <w:r w:rsidRPr="00027B35">
        <w:rPr>
          <w:rFonts w:ascii="Arial" w:hAnsi="Arial" w:cs="Arial"/>
          <w:sz w:val="24"/>
          <w:szCs w:val="24"/>
          <w:rtl/>
        </w:rPr>
        <w:t xml:space="preserve"> </w:t>
      </w:r>
      <w:r>
        <w:rPr>
          <w:rFonts w:ascii="Arial" w:hAnsi="Arial" w:cs="Arial" w:hint="cs"/>
          <w:sz w:val="24"/>
          <w:szCs w:val="24"/>
          <w:rtl/>
        </w:rPr>
        <w:t>סיכון לפגיעה ב</w:t>
      </w:r>
      <w:r w:rsidRPr="00027B35">
        <w:rPr>
          <w:rFonts w:ascii="Arial" w:hAnsi="Arial" w:cs="Arial"/>
          <w:sz w:val="24"/>
          <w:szCs w:val="24"/>
          <w:rtl/>
        </w:rPr>
        <w:t xml:space="preserve">מים, </w:t>
      </w:r>
      <w:r>
        <w:rPr>
          <w:rFonts w:ascii="Arial" w:hAnsi="Arial" w:cs="Arial" w:hint="cs"/>
          <w:sz w:val="24"/>
          <w:szCs w:val="24"/>
          <w:rtl/>
        </w:rPr>
        <w:t>ב</w:t>
      </w:r>
      <w:r w:rsidRPr="00027B35">
        <w:rPr>
          <w:rFonts w:ascii="Arial" w:hAnsi="Arial" w:cs="Arial"/>
          <w:sz w:val="24"/>
          <w:szCs w:val="24"/>
          <w:rtl/>
        </w:rPr>
        <w:t xml:space="preserve">קרקע, </w:t>
      </w:r>
      <w:r>
        <w:rPr>
          <w:rFonts w:ascii="Arial" w:hAnsi="Arial" w:cs="Arial" w:hint="cs"/>
          <w:sz w:val="24"/>
          <w:szCs w:val="24"/>
          <w:rtl/>
        </w:rPr>
        <w:t>ב</w:t>
      </w:r>
      <w:r w:rsidRPr="00027B35">
        <w:rPr>
          <w:rFonts w:ascii="Arial" w:hAnsi="Arial" w:cs="Arial"/>
          <w:sz w:val="24"/>
          <w:szCs w:val="24"/>
          <w:rtl/>
        </w:rPr>
        <w:t>אוויר ו</w:t>
      </w:r>
      <w:r>
        <w:rPr>
          <w:rFonts w:ascii="Arial" w:hAnsi="Arial" w:cs="Arial" w:hint="cs"/>
          <w:sz w:val="24"/>
          <w:szCs w:val="24"/>
          <w:rtl/>
        </w:rPr>
        <w:t>ב</w:t>
      </w:r>
      <w:r w:rsidRPr="00027B35">
        <w:rPr>
          <w:rFonts w:ascii="Arial" w:hAnsi="Arial" w:cs="Arial"/>
          <w:sz w:val="24"/>
          <w:szCs w:val="24"/>
          <w:rtl/>
        </w:rPr>
        <w:t>מגוון הביולוגי</w:t>
      </w:r>
      <w:r>
        <w:rPr>
          <w:rFonts w:ascii="Arial" w:hAnsi="Arial" w:cs="Arial" w:hint="cs"/>
          <w:sz w:val="24"/>
          <w:szCs w:val="24"/>
          <w:rtl/>
        </w:rPr>
        <w:t>, זאת לצד פליטת גזי חממה אשר גורמים לתופעות שינוי אקלים</w:t>
      </w:r>
      <w:r w:rsidRPr="00027B35">
        <w:rPr>
          <w:rFonts w:ascii="Arial" w:hAnsi="Arial" w:cs="Arial"/>
          <w:sz w:val="24"/>
          <w:szCs w:val="24"/>
          <w:rtl/>
        </w:rPr>
        <w:t>.</w:t>
      </w:r>
      <w:r>
        <w:rPr>
          <w:rFonts w:ascii="Arial" w:hAnsi="Arial" w:cs="Arial" w:hint="cs"/>
          <w:sz w:val="24"/>
          <w:szCs w:val="24"/>
          <w:rtl/>
        </w:rPr>
        <w:t xml:space="preserve"> </w:t>
      </w:r>
      <w:r>
        <w:rPr>
          <w:rFonts w:asciiTheme="minorBidi" w:hAnsiTheme="minorBidi" w:hint="cs"/>
          <w:sz w:val="24"/>
          <w:szCs w:val="24"/>
          <w:rtl/>
        </w:rPr>
        <w:t>נוסף על כך, היווצרותם של עודפי מזון, מצריכה את פינויים והטמנתם וכרוכה גם היא בשימוש נוסף במשאבים אשר בצידם עלויות סביבתיות.</w:t>
      </w:r>
    </w:p>
    <w:p w14:paraId="4020F413" w14:textId="77777777" w:rsidR="006E1F83" w:rsidRDefault="006E1F83" w:rsidP="006E1F83">
      <w:pPr>
        <w:spacing w:line="360" w:lineRule="auto"/>
        <w:jc w:val="both"/>
        <w:rPr>
          <w:rFonts w:asciiTheme="minorBidi" w:hAnsiTheme="minorBidi"/>
          <w:sz w:val="24"/>
          <w:szCs w:val="24"/>
          <w:rtl/>
        </w:rPr>
      </w:pPr>
      <w:r>
        <w:rPr>
          <w:rFonts w:asciiTheme="minorBidi" w:hAnsiTheme="minorBidi" w:hint="cs"/>
          <w:sz w:val="24"/>
          <w:szCs w:val="24"/>
          <w:rtl/>
        </w:rPr>
        <w:t>במדינה קטנה וצחיחה כישראל, המים והקרקע הם משאבים יקרים ומוגבלים.</w:t>
      </w:r>
      <w:r w:rsidRPr="00AA430F">
        <w:rPr>
          <w:rFonts w:asciiTheme="minorBidi" w:hAnsiTheme="minorBidi"/>
          <w:sz w:val="24"/>
          <w:szCs w:val="24"/>
          <w:rtl/>
        </w:rPr>
        <w:t xml:space="preserve"> הצורך בשימוש במשאבי קרקע </w:t>
      </w:r>
      <w:r>
        <w:rPr>
          <w:rFonts w:asciiTheme="minorBidi" w:hAnsiTheme="minorBidi" w:hint="cs"/>
          <w:sz w:val="24"/>
          <w:szCs w:val="24"/>
          <w:rtl/>
        </w:rPr>
        <w:t xml:space="preserve">ומים </w:t>
      </w:r>
      <w:r w:rsidRPr="00AA430F">
        <w:rPr>
          <w:rFonts w:asciiTheme="minorBidi" w:hAnsiTheme="minorBidi"/>
          <w:sz w:val="24"/>
          <w:szCs w:val="24"/>
          <w:rtl/>
        </w:rPr>
        <w:t xml:space="preserve">לשם גידול מוצרים חקלאיים עודפים ההופכים לאובדן או פסולת, טומן בחובו, בנוסף לעלות הכלכלית הישירה, גם עלויות </w:t>
      </w:r>
      <w:r>
        <w:rPr>
          <w:rFonts w:asciiTheme="minorBidi" w:hAnsiTheme="minorBidi" w:hint="cs"/>
          <w:sz w:val="24"/>
          <w:szCs w:val="24"/>
          <w:rtl/>
        </w:rPr>
        <w:t>סביבתיות ו</w:t>
      </w:r>
      <w:r w:rsidRPr="00AA430F">
        <w:rPr>
          <w:rFonts w:asciiTheme="minorBidi" w:hAnsiTheme="minorBidi"/>
          <w:sz w:val="24"/>
          <w:szCs w:val="24"/>
          <w:rtl/>
        </w:rPr>
        <w:t>חברתיות נוספות.</w:t>
      </w:r>
    </w:p>
    <w:p w14:paraId="4B4060DB" w14:textId="77777777" w:rsidR="006E1F83" w:rsidRDefault="006E1F83" w:rsidP="006E1F83">
      <w:pPr>
        <w:spacing w:line="360" w:lineRule="auto"/>
        <w:jc w:val="both"/>
        <w:rPr>
          <w:rFonts w:asciiTheme="minorBidi" w:hAnsiTheme="minorBidi"/>
          <w:sz w:val="24"/>
          <w:szCs w:val="24"/>
          <w:rtl/>
        </w:rPr>
      </w:pPr>
      <w:r>
        <w:rPr>
          <w:rFonts w:asciiTheme="minorBidi" w:hAnsiTheme="minorBidi" w:hint="cs"/>
          <w:sz w:val="24"/>
          <w:szCs w:val="24"/>
          <w:rtl/>
        </w:rPr>
        <w:lastRenderedPageBreak/>
        <w:t xml:space="preserve">רכיבי </w:t>
      </w:r>
      <w:r w:rsidRPr="00AA430F">
        <w:rPr>
          <w:rFonts w:asciiTheme="minorBidi" w:hAnsiTheme="minorBidi" w:hint="cs"/>
          <w:sz w:val="24"/>
          <w:szCs w:val="24"/>
          <w:rtl/>
        </w:rPr>
        <w:t>המזון</w:t>
      </w:r>
      <w:r w:rsidRPr="00AA430F">
        <w:rPr>
          <w:rFonts w:asciiTheme="minorBidi" w:hAnsiTheme="minorBidi"/>
          <w:sz w:val="24"/>
          <w:szCs w:val="24"/>
          <w:rtl/>
        </w:rPr>
        <w:t xml:space="preserve"> </w:t>
      </w:r>
      <w:r w:rsidRPr="00AA430F">
        <w:rPr>
          <w:rFonts w:asciiTheme="minorBidi" w:hAnsiTheme="minorBidi" w:hint="cs"/>
          <w:sz w:val="24"/>
          <w:szCs w:val="24"/>
          <w:rtl/>
        </w:rPr>
        <w:t>מתבסס</w:t>
      </w:r>
      <w:r>
        <w:rPr>
          <w:rFonts w:asciiTheme="minorBidi" w:hAnsiTheme="minorBidi" w:hint="cs"/>
          <w:sz w:val="24"/>
          <w:szCs w:val="24"/>
          <w:rtl/>
        </w:rPr>
        <w:t>ים</w:t>
      </w:r>
      <w:r w:rsidRPr="00AA430F">
        <w:rPr>
          <w:rFonts w:asciiTheme="minorBidi" w:hAnsiTheme="minorBidi"/>
          <w:sz w:val="24"/>
          <w:szCs w:val="24"/>
          <w:rtl/>
        </w:rPr>
        <w:t xml:space="preserve"> </w:t>
      </w:r>
      <w:r w:rsidRPr="00AA430F">
        <w:rPr>
          <w:rFonts w:asciiTheme="minorBidi" w:hAnsiTheme="minorBidi" w:hint="cs"/>
          <w:sz w:val="24"/>
          <w:szCs w:val="24"/>
          <w:rtl/>
        </w:rPr>
        <w:t>רוב</w:t>
      </w:r>
      <w:r>
        <w:rPr>
          <w:rFonts w:asciiTheme="minorBidi" w:hAnsiTheme="minorBidi" w:hint="cs"/>
          <w:sz w:val="24"/>
          <w:szCs w:val="24"/>
          <w:rtl/>
        </w:rPr>
        <w:t>ם</w:t>
      </w:r>
      <w:r w:rsidRPr="00AA430F">
        <w:rPr>
          <w:rFonts w:asciiTheme="minorBidi" w:hAnsiTheme="minorBidi"/>
          <w:sz w:val="24"/>
          <w:szCs w:val="24"/>
          <w:rtl/>
        </w:rPr>
        <w:t xml:space="preserve"> </w:t>
      </w:r>
      <w:r w:rsidRPr="00AA430F">
        <w:rPr>
          <w:rFonts w:asciiTheme="minorBidi" w:hAnsiTheme="minorBidi" w:hint="cs"/>
          <w:sz w:val="24"/>
          <w:szCs w:val="24"/>
          <w:rtl/>
        </w:rPr>
        <w:t>ככול</w:t>
      </w:r>
      <w:r>
        <w:rPr>
          <w:rFonts w:asciiTheme="minorBidi" w:hAnsiTheme="minorBidi" w:hint="cs"/>
          <w:sz w:val="24"/>
          <w:szCs w:val="24"/>
          <w:rtl/>
        </w:rPr>
        <w:t>ם</w:t>
      </w:r>
      <w:r w:rsidRPr="00AA430F">
        <w:rPr>
          <w:rFonts w:asciiTheme="minorBidi" w:hAnsiTheme="minorBidi"/>
          <w:sz w:val="24"/>
          <w:szCs w:val="24"/>
          <w:rtl/>
        </w:rPr>
        <w:t xml:space="preserve"> </w:t>
      </w:r>
      <w:r w:rsidRPr="00AA430F">
        <w:rPr>
          <w:rFonts w:asciiTheme="minorBidi" w:hAnsiTheme="minorBidi" w:hint="cs"/>
          <w:sz w:val="24"/>
          <w:szCs w:val="24"/>
          <w:rtl/>
        </w:rPr>
        <w:t>על</w:t>
      </w:r>
      <w:r w:rsidRPr="00AA430F">
        <w:rPr>
          <w:rFonts w:asciiTheme="minorBidi" w:hAnsiTheme="minorBidi"/>
          <w:sz w:val="24"/>
          <w:szCs w:val="24"/>
          <w:rtl/>
        </w:rPr>
        <w:t xml:space="preserve"> </w:t>
      </w:r>
      <w:r w:rsidRPr="00AA430F">
        <w:rPr>
          <w:rFonts w:asciiTheme="minorBidi" w:hAnsiTheme="minorBidi" w:hint="cs"/>
          <w:sz w:val="24"/>
          <w:szCs w:val="24"/>
          <w:rtl/>
        </w:rPr>
        <w:t>תוצרת</w:t>
      </w:r>
      <w:r w:rsidRPr="00AA430F">
        <w:rPr>
          <w:rFonts w:asciiTheme="minorBidi" w:hAnsiTheme="minorBidi"/>
          <w:sz w:val="24"/>
          <w:szCs w:val="24"/>
          <w:rtl/>
        </w:rPr>
        <w:t xml:space="preserve"> </w:t>
      </w:r>
      <w:r w:rsidRPr="00AA430F">
        <w:rPr>
          <w:rFonts w:asciiTheme="minorBidi" w:hAnsiTheme="minorBidi" w:hint="cs"/>
          <w:sz w:val="24"/>
          <w:szCs w:val="24"/>
          <w:rtl/>
        </w:rPr>
        <w:t>חקלאית</w:t>
      </w:r>
      <w:r w:rsidRPr="00AA430F">
        <w:rPr>
          <w:rFonts w:asciiTheme="minorBidi" w:hAnsiTheme="minorBidi"/>
          <w:sz w:val="24"/>
          <w:szCs w:val="24"/>
          <w:rtl/>
        </w:rPr>
        <w:t xml:space="preserve">: </w:t>
      </w:r>
      <w:r w:rsidRPr="00AA430F">
        <w:rPr>
          <w:rFonts w:asciiTheme="minorBidi" w:hAnsiTheme="minorBidi" w:hint="cs"/>
          <w:sz w:val="24"/>
          <w:szCs w:val="24"/>
          <w:rtl/>
        </w:rPr>
        <w:t>ירקות</w:t>
      </w:r>
      <w:r w:rsidRPr="00AA430F">
        <w:rPr>
          <w:rFonts w:asciiTheme="minorBidi" w:hAnsiTheme="minorBidi"/>
          <w:sz w:val="24"/>
          <w:szCs w:val="24"/>
          <w:rtl/>
        </w:rPr>
        <w:t xml:space="preserve">, </w:t>
      </w:r>
      <w:r w:rsidRPr="00AA430F">
        <w:rPr>
          <w:rFonts w:asciiTheme="minorBidi" w:hAnsiTheme="minorBidi" w:hint="cs"/>
          <w:sz w:val="24"/>
          <w:szCs w:val="24"/>
          <w:rtl/>
        </w:rPr>
        <w:t>פירות</w:t>
      </w:r>
      <w:r w:rsidRPr="00AA430F">
        <w:rPr>
          <w:rFonts w:asciiTheme="minorBidi" w:hAnsiTheme="minorBidi"/>
          <w:sz w:val="24"/>
          <w:szCs w:val="24"/>
          <w:rtl/>
        </w:rPr>
        <w:t xml:space="preserve">, </w:t>
      </w:r>
      <w:r w:rsidRPr="00AA430F">
        <w:rPr>
          <w:rFonts w:asciiTheme="minorBidi" w:hAnsiTheme="minorBidi" w:hint="cs"/>
          <w:sz w:val="24"/>
          <w:szCs w:val="24"/>
          <w:rtl/>
        </w:rPr>
        <w:t>קטניות</w:t>
      </w:r>
      <w:r w:rsidRPr="00AA430F">
        <w:rPr>
          <w:rFonts w:asciiTheme="minorBidi" w:hAnsiTheme="minorBidi"/>
          <w:sz w:val="24"/>
          <w:szCs w:val="24"/>
          <w:rtl/>
        </w:rPr>
        <w:t xml:space="preserve">, </w:t>
      </w:r>
      <w:r w:rsidRPr="00AA430F">
        <w:rPr>
          <w:rFonts w:asciiTheme="minorBidi" w:hAnsiTheme="minorBidi" w:hint="cs"/>
          <w:sz w:val="24"/>
          <w:szCs w:val="24"/>
          <w:rtl/>
        </w:rPr>
        <w:t>מוצרי</w:t>
      </w:r>
      <w:r w:rsidRPr="00AA430F">
        <w:rPr>
          <w:rFonts w:asciiTheme="minorBidi" w:hAnsiTheme="minorBidi"/>
          <w:sz w:val="24"/>
          <w:szCs w:val="24"/>
          <w:rtl/>
        </w:rPr>
        <w:t xml:space="preserve"> </w:t>
      </w:r>
      <w:r w:rsidRPr="00AA430F">
        <w:rPr>
          <w:rFonts w:asciiTheme="minorBidi" w:hAnsiTheme="minorBidi" w:hint="cs"/>
          <w:sz w:val="24"/>
          <w:szCs w:val="24"/>
          <w:rtl/>
        </w:rPr>
        <w:t>חלב</w:t>
      </w:r>
      <w:r w:rsidRPr="00AA430F">
        <w:rPr>
          <w:rFonts w:asciiTheme="minorBidi" w:hAnsiTheme="minorBidi"/>
          <w:sz w:val="24"/>
          <w:szCs w:val="24"/>
          <w:rtl/>
        </w:rPr>
        <w:t xml:space="preserve">, </w:t>
      </w:r>
      <w:r w:rsidRPr="00AA430F">
        <w:rPr>
          <w:rFonts w:asciiTheme="minorBidi" w:hAnsiTheme="minorBidi" w:hint="cs"/>
          <w:sz w:val="24"/>
          <w:szCs w:val="24"/>
          <w:rtl/>
        </w:rPr>
        <w:t>ביצים</w:t>
      </w:r>
      <w:r w:rsidRPr="00AA430F">
        <w:rPr>
          <w:rFonts w:asciiTheme="minorBidi" w:hAnsiTheme="minorBidi"/>
          <w:sz w:val="24"/>
          <w:szCs w:val="24"/>
          <w:rtl/>
        </w:rPr>
        <w:t xml:space="preserve">, </w:t>
      </w:r>
      <w:r w:rsidRPr="00AA430F">
        <w:rPr>
          <w:rFonts w:asciiTheme="minorBidi" w:hAnsiTheme="minorBidi" w:hint="cs"/>
          <w:sz w:val="24"/>
          <w:szCs w:val="24"/>
          <w:rtl/>
        </w:rPr>
        <w:t>בשר</w:t>
      </w:r>
      <w:r w:rsidRPr="00AA430F">
        <w:rPr>
          <w:rFonts w:asciiTheme="minorBidi" w:hAnsiTheme="minorBidi"/>
          <w:sz w:val="24"/>
          <w:szCs w:val="24"/>
          <w:rtl/>
        </w:rPr>
        <w:t xml:space="preserve">, </w:t>
      </w:r>
      <w:r w:rsidRPr="00AA430F">
        <w:rPr>
          <w:rFonts w:asciiTheme="minorBidi" w:hAnsiTheme="minorBidi" w:hint="cs"/>
          <w:sz w:val="24"/>
          <w:szCs w:val="24"/>
          <w:rtl/>
        </w:rPr>
        <w:t>דגים</w:t>
      </w:r>
      <w:r w:rsidRPr="00AA430F">
        <w:rPr>
          <w:rFonts w:asciiTheme="minorBidi" w:hAnsiTheme="minorBidi"/>
          <w:sz w:val="24"/>
          <w:szCs w:val="24"/>
          <w:rtl/>
        </w:rPr>
        <w:t xml:space="preserve">, </w:t>
      </w:r>
      <w:r w:rsidRPr="00AA430F">
        <w:rPr>
          <w:rFonts w:asciiTheme="minorBidi" w:hAnsiTheme="minorBidi" w:hint="cs"/>
          <w:sz w:val="24"/>
          <w:szCs w:val="24"/>
          <w:rtl/>
        </w:rPr>
        <w:t>שמנים</w:t>
      </w:r>
      <w:r w:rsidRPr="00AA430F">
        <w:rPr>
          <w:rFonts w:asciiTheme="minorBidi" w:hAnsiTheme="minorBidi"/>
          <w:sz w:val="24"/>
          <w:szCs w:val="24"/>
          <w:rtl/>
        </w:rPr>
        <w:t xml:space="preserve"> </w:t>
      </w:r>
      <w:r w:rsidRPr="00AA430F">
        <w:rPr>
          <w:rFonts w:asciiTheme="minorBidi" w:hAnsiTheme="minorBidi" w:hint="cs"/>
          <w:sz w:val="24"/>
          <w:szCs w:val="24"/>
          <w:rtl/>
        </w:rPr>
        <w:t>וכד</w:t>
      </w:r>
      <w:r w:rsidRPr="00AA430F">
        <w:rPr>
          <w:rFonts w:asciiTheme="minorBidi" w:hAnsiTheme="minorBidi"/>
          <w:sz w:val="24"/>
          <w:szCs w:val="24"/>
          <w:rtl/>
        </w:rPr>
        <w:t>'.</w:t>
      </w:r>
      <w:r>
        <w:rPr>
          <w:rFonts w:asciiTheme="minorBidi" w:hAnsiTheme="minorBidi" w:hint="cs"/>
          <w:sz w:val="24"/>
          <w:szCs w:val="24"/>
          <w:rtl/>
        </w:rPr>
        <w:t xml:space="preserve"> בה בעת, בענף החקלאות קיימת אי ודאות רבה לגבי היקף הכמויות המיוצרות בשל גורמים חיצוניים כגון מזיקים, מזג אויר, מחלות וכו'.</w:t>
      </w:r>
    </w:p>
    <w:p w14:paraId="7FD0973C" w14:textId="408CF45C" w:rsidR="006E1F83" w:rsidRDefault="006E1F83" w:rsidP="00DA7543">
      <w:pPr>
        <w:spacing w:line="360" w:lineRule="auto"/>
        <w:jc w:val="both"/>
        <w:rPr>
          <w:rFonts w:asciiTheme="minorBidi" w:hAnsiTheme="minorBidi"/>
          <w:sz w:val="24"/>
          <w:szCs w:val="24"/>
          <w:rtl/>
        </w:rPr>
      </w:pPr>
      <w:r w:rsidRPr="00AA430F">
        <w:rPr>
          <w:rFonts w:asciiTheme="minorBidi" w:hAnsiTheme="minorBidi"/>
          <w:sz w:val="24"/>
          <w:szCs w:val="24"/>
          <w:rtl/>
        </w:rPr>
        <w:t>דו"ח זה בוחן את נושא אובדן המזון וכדאיות הצלת המזון</w:t>
      </w:r>
      <w:r>
        <w:rPr>
          <w:rFonts w:asciiTheme="minorBidi" w:hAnsiTheme="minorBidi" w:hint="cs"/>
          <w:sz w:val="24"/>
          <w:szCs w:val="24"/>
          <w:rtl/>
        </w:rPr>
        <w:t xml:space="preserve"> </w:t>
      </w:r>
      <w:r w:rsidRPr="00AA430F">
        <w:rPr>
          <w:rFonts w:asciiTheme="minorBidi" w:hAnsiTheme="minorBidi"/>
          <w:sz w:val="24"/>
          <w:szCs w:val="24"/>
          <w:rtl/>
        </w:rPr>
        <w:t>מהזווית הכלכלית</w:t>
      </w:r>
      <w:r>
        <w:rPr>
          <w:rFonts w:asciiTheme="minorBidi" w:hAnsiTheme="minorBidi" w:hint="cs"/>
          <w:sz w:val="24"/>
          <w:szCs w:val="24"/>
          <w:rtl/>
        </w:rPr>
        <w:t>, החברתית והסביבתית</w:t>
      </w:r>
      <w:r w:rsidRPr="00AA430F">
        <w:rPr>
          <w:rFonts w:asciiTheme="minorBidi" w:hAnsiTheme="minorBidi"/>
          <w:sz w:val="24"/>
          <w:szCs w:val="24"/>
          <w:rtl/>
        </w:rPr>
        <w:t xml:space="preserve">, על בסיס הערכות ואומדנים הניתנים לכימות, </w:t>
      </w:r>
      <w:r w:rsidRPr="00AA430F">
        <w:rPr>
          <w:rFonts w:asciiTheme="minorBidi" w:hAnsiTheme="minorBidi" w:hint="cs"/>
          <w:sz w:val="24"/>
          <w:szCs w:val="24"/>
          <w:rtl/>
        </w:rPr>
        <w:t>וכולל</w:t>
      </w:r>
      <w:r w:rsidRPr="00AA430F">
        <w:rPr>
          <w:rFonts w:asciiTheme="minorBidi" w:hAnsiTheme="minorBidi"/>
          <w:sz w:val="24"/>
          <w:szCs w:val="24"/>
          <w:rtl/>
        </w:rPr>
        <w:t xml:space="preserve"> </w:t>
      </w:r>
      <w:r w:rsidRPr="00AA430F">
        <w:rPr>
          <w:rFonts w:asciiTheme="minorBidi" w:hAnsiTheme="minorBidi" w:hint="cs"/>
          <w:sz w:val="24"/>
          <w:szCs w:val="24"/>
          <w:rtl/>
        </w:rPr>
        <w:t>עדכון</w:t>
      </w:r>
      <w:r w:rsidRPr="00AA430F">
        <w:rPr>
          <w:rFonts w:asciiTheme="minorBidi" w:hAnsiTheme="minorBidi"/>
          <w:sz w:val="24"/>
          <w:szCs w:val="24"/>
          <w:rtl/>
        </w:rPr>
        <w:t xml:space="preserve"> </w:t>
      </w:r>
      <w:r w:rsidRPr="00AA430F">
        <w:rPr>
          <w:rFonts w:asciiTheme="minorBidi" w:hAnsiTheme="minorBidi" w:hint="cs"/>
          <w:sz w:val="24"/>
          <w:szCs w:val="24"/>
          <w:rtl/>
        </w:rPr>
        <w:t>נתונים</w:t>
      </w:r>
      <w:r w:rsidRPr="00AA430F">
        <w:rPr>
          <w:rFonts w:asciiTheme="minorBidi" w:hAnsiTheme="minorBidi"/>
          <w:sz w:val="24"/>
          <w:szCs w:val="24"/>
          <w:rtl/>
        </w:rPr>
        <w:t xml:space="preserve"> </w:t>
      </w:r>
      <w:r w:rsidRPr="00AA430F">
        <w:rPr>
          <w:rFonts w:asciiTheme="minorBidi" w:hAnsiTheme="minorBidi" w:hint="cs"/>
          <w:sz w:val="24"/>
          <w:szCs w:val="24"/>
          <w:rtl/>
        </w:rPr>
        <w:t>ושיפור</w:t>
      </w:r>
      <w:r w:rsidRPr="00AA430F">
        <w:rPr>
          <w:rFonts w:asciiTheme="minorBidi" w:hAnsiTheme="minorBidi"/>
          <w:sz w:val="24"/>
          <w:szCs w:val="24"/>
          <w:rtl/>
        </w:rPr>
        <w:t xml:space="preserve"> </w:t>
      </w:r>
      <w:r w:rsidRPr="00AA430F">
        <w:rPr>
          <w:rFonts w:asciiTheme="minorBidi" w:hAnsiTheme="minorBidi" w:hint="cs"/>
          <w:sz w:val="24"/>
          <w:szCs w:val="24"/>
          <w:rtl/>
        </w:rPr>
        <w:t>מתודולוגיה</w:t>
      </w:r>
      <w:r w:rsidRPr="00AA430F">
        <w:rPr>
          <w:rFonts w:asciiTheme="minorBidi" w:hAnsiTheme="minorBidi"/>
          <w:sz w:val="24"/>
          <w:szCs w:val="24"/>
          <w:rtl/>
        </w:rPr>
        <w:t xml:space="preserve"> </w:t>
      </w:r>
      <w:r w:rsidRPr="00AA430F">
        <w:rPr>
          <w:rFonts w:asciiTheme="minorBidi" w:hAnsiTheme="minorBidi" w:hint="cs"/>
          <w:sz w:val="24"/>
          <w:szCs w:val="24"/>
          <w:rtl/>
        </w:rPr>
        <w:t>על</w:t>
      </w:r>
      <w:r w:rsidRPr="00AA430F">
        <w:rPr>
          <w:rFonts w:asciiTheme="minorBidi" w:hAnsiTheme="minorBidi"/>
          <w:sz w:val="24"/>
          <w:szCs w:val="24"/>
          <w:rtl/>
        </w:rPr>
        <w:t xml:space="preserve"> </w:t>
      </w:r>
      <w:r w:rsidRPr="00AA430F">
        <w:rPr>
          <w:rFonts w:asciiTheme="minorBidi" w:hAnsiTheme="minorBidi" w:hint="cs"/>
          <w:sz w:val="24"/>
          <w:szCs w:val="24"/>
          <w:rtl/>
        </w:rPr>
        <w:t>בסיס</w:t>
      </w:r>
      <w:r w:rsidRPr="00AA430F">
        <w:rPr>
          <w:rFonts w:asciiTheme="minorBidi" w:hAnsiTheme="minorBidi"/>
          <w:sz w:val="24"/>
          <w:szCs w:val="24"/>
          <w:rtl/>
        </w:rPr>
        <w:t xml:space="preserve"> </w:t>
      </w:r>
      <w:r w:rsidRPr="00AA430F">
        <w:rPr>
          <w:rFonts w:asciiTheme="minorBidi" w:hAnsiTheme="minorBidi" w:hint="cs"/>
          <w:sz w:val="24"/>
          <w:szCs w:val="24"/>
          <w:rtl/>
        </w:rPr>
        <w:t>הניסיון</w:t>
      </w:r>
      <w:r w:rsidRPr="00AA430F">
        <w:rPr>
          <w:rFonts w:asciiTheme="minorBidi" w:hAnsiTheme="minorBidi"/>
          <w:sz w:val="24"/>
          <w:szCs w:val="24"/>
          <w:rtl/>
        </w:rPr>
        <w:t xml:space="preserve"> </w:t>
      </w:r>
      <w:r w:rsidRPr="00AA430F">
        <w:rPr>
          <w:rFonts w:asciiTheme="minorBidi" w:hAnsiTheme="minorBidi" w:hint="cs"/>
          <w:sz w:val="24"/>
          <w:szCs w:val="24"/>
          <w:rtl/>
        </w:rPr>
        <w:t>שנצבר</w:t>
      </w:r>
      <w:r w:rsidRPr="00AA430F">
        <w:rPr>
          <w:rFonts w:asciiTheme="minorBidi" w:hAnsiTheme="minorBidi"/>
          <w:sz w:val="24"/>
          <w:szCs w:val="24"/>
          <w:rtl/>
        </w:rPr>
        <w:t xml:space="preserve"> </w:t>
      </w:r>
      <w:r>
        <w:rPr>
          <w:rFonts w:asciiTheme="minorBidi" w:hAnsiTheme="minorBidi" w:hint="cs"/>
          <w:sz w:val="24"/>
          <w:szCs w:val="24"/>
          <w:rtl/>
        </w:rPr>
        <w:t xml:space="preserve">מהכנתם ופרסומם של </w:t>
      </w:r>
      <w:del w:id="272" w:author="Nisan Avraham" w:date="2022-06-14T11:29:00Z">
        <w:r w:rsidDel="008B0EE5">
          <w:rPr>
            <w:rFonts w:asciiTheme="minorBidi" w:hAnsiTheme="minorBidi" w:hint="cs"/>
            <w:sz w:val="24"/>
            <w:szCs w:val="24"/>
            <w:rtl/>
          </w:rPr>
          <w:delText xml:space="preserve">חמשת </w:delText>
        </w:r>
      </w:del>
      <w:ins w:id="273" w:author="Nisan Avraham" w:date="2022-06-14T11:29:00Z">
        <w:r w:rsidR="008B0EE5">
          <w:rPr>
            <w:rFonts w:asciiTheme="minorBidi" w:hAnsiTheme="minorBidi" w:hint="cs"/>
            <w:sz w:val="24"/>
            <w:szCs w:val="24"/>
            <w:rtl/>
          </w:rPr>
          <w:t>שש</w:t>
        </w:r>
      </w:ins>
      <w:ins w:id="274" w:author="Nisan Avraham" w:date="2022-06-14T11:31:00Z">
        <w:r w:rsidR="008B0EE5">
          <w:rPr>
            <w:rFonts w:asciiTheme="minorBidi" w:hAnsiTheme="minorBidi" w:hint="cs"/>
            <w:sz w:val="24"/>
            <w:szCs w:val="24"/>
            <w:rtl/>
          </w:rPr>
          <w:t>ת</w:t>
        </w:r>
      </w:ins>
      <w:ins w:id="275" w:author="Nisan Avraham" w:date="2022-06-14T11:29:00Z">
        <w:r w:rsidR="008B0EE5">
          <w:rPr>
            <w:rFonts w:asciiTheme="minorBidi" w:hAnsiTheme="minorBidi" w:hint="cs"/>
            <w:sz w:val="24"/>
            <w:szCs w:val="24"/>
            <w:rtl/>
          </w:rPr>
          <w:t xml:space="preserve"> </w:t>
        </w:r>
      </w:ins>
      <w:r>
        <w:rPr>
          <w:rFonts w:asciiTheme="minorBidi" w:hAnsiTheme="minorBidi" w:hint="cs"/>
          <w:sz w:val="24"/>
          <w:szCs w:val="24"/>
          <w:rtl/>
        </w:rPr>
        <w:t xml:space="preserve">הדו"חות </w:t>
      </w:r>
      <w:r w:rsidRPr="00AA430F">
        <w:rPr>
          <w:rFonts w:asciiTheme="minorBidi" w:hAnsiTheme="minorBidi" w:hint="cs"/>
          <w:sz w:val="24"/>
          <w:szCs w:val="24"/>
          <w:rtl/>
        </w:rPr>
        <w:t>האחרונ</w:t>
      </w:r>
      <w:r>
        <w:rPr>
          <w:rFonts w:asciiTheme="minorBidi" w:hAnsiTheme="minorBidi" w:hint="cs"/>
          <w:sz w:val="24"/>
          <w:szCs w:val="24"/>
          <w:rtl/>
        </w:rPr>
        <w:t>ים</w:t>
      </w:r>
      <w:r w:rsidRPr="00AA430F">
        <w:rPr>
          <w:rFonts w:asciiTheme="minorBidi" w:hAnsiTheme="minorBidi"/>
          <w:sz w:val="24"/>
          <w:szCs w:val="24"/>
          <w:rtl/>
        </w:rPr>
        <w:t>.</w:t>
      </w:r>
      <w:r>
        <w:rPr>
          <w:rFonts w:asciiTheme="minorBidi" w:hAnsiTheme="minorBidi" w:hint="cs"/>
          <w:sz w:val="24"/>
          <w:szCs w:val="24"/>
          <w:rtl/>
        </w:rPr>
        <w:t xml:space="preserve"> </w:t>
      </w:r>
      <w:r w:rsidRPr="007C055E">
        <w:rPr>
          <w:rFonts w:asciiTheme="minorBidi" w:hAnsiTheme="minorBidi"/>
          <w:sz w:val="24"/>
          <w:szCs w:val="24"/>
          <w:rtl/>
        </w:rPr>
        <w:t>כמו כן,</w:t>
      </w:r>
      <w:r>
        <w:rPr>
          <w:rFonts w:asciiTheme="minorBidi" w:hAnsiTheme="minorBidi" w:hint="cs"/>
          <w:sz w:val="24"/>
          <w:szCs w:val="24"/>
          <w:rtl/>
        </w:rPr>
        <w:t xml:space="preserve"> </w:t>
      </w:r>
      <w:r w:rsidRPr="007C055E">
        <w:rPr>
          <w:rFonts w:asciiTheme="minorBidi" w:hAnsiTheme="minorBidi"/>
          <w:sz w:val="24"/>
          <w:szCs w:val="24"/>
          <w:rtl/>
        </w:rPr>
        <w:t xml:space="preserve">הדו"ח </w:t>
      </w:r>
      <w:r w:rsidRPr="007C055E">
        <w:rPr>
          <w:rFonts w:asciiTheme="minorBidi" w:hAnsiTheme="minorBidi" w:hint="eastAsia"/>
          <w:sz w:val="24"/>
          <w:szCs w:val="24"/>
          <w:rtl/>
        </w:rPr>
        <w:t>כולל</w:t>
      </w:r>
      <w:r w:rsidRPr="007C055E">
        <w:rPr>
          <w:rFonts w:asciiTheme="minorBidi" w:hAnsiTheme="minorBidi"/>
          <w:sz w:val="24"/>
          <w:szCs w:val="24"/>
          <w:rtl/>
        </w:rPr>
        <w:t xml:space="preserve"> </w:t>
      </w:r>
      <w:r w:rsidRPr="007C055E">
        <w:rPr>
          <w:rFonts w:asciiTheme="minorBidi" w:hAnsiTheme="minorBidi" w:hint="eastAsia"/>
          <w:sz w:val="24"/>
          <w:szCs w:val="24"/>
          <w:rtl/>
        </w:rPr>
        <w:t>השנה</w:t>
      </w:r>
      <w:r w:rsidRPr="007C055E">
        <w:rPr>
          <w:rFonts w:asciiTheme="minorBidi" w:hAnsiTheme="minorBidi"/>
          <w:sz w:val="24"/>
          <w:szCs w:val="24"/>
          <w:rtl/>
        </w:rPr>
        <w:t xml:space="preserve"> </w:t>
      </w:r>
      <w:ins w:id="276" w:author="ענת פרידמן-קולס" w:date="2022-07-04T10:23:00Z">
        <w:r w:rsidR="00572299">
          <w:rPr>
            <w:rFonts w:asciiTheme="minorBidi" w:hAnsiTheme="minorBidi" w:hint="cs"/>
            <w:sz w:val="24"/>
            <w:szCs w:val="24"/>
            <w:rtl/>
          </w:rPr>
          <w:t>פרק מיוחד ומורחב</w:t>
        </w:r>
      </w:ins>
      <w:del w:id="277" w:author="ענת פרידמן-קולס" w:date="2022-07-04T10:23:00Z">
        <w:r w:rsidRPr="007C055E" w:rsidDel="00572299">
          <w:rPr>
            <w:rFonts w:asciiTheme="minorBidi" w:hAnsiTheme="minorBidi" w:hint="eastAsia"/>
            <w:sz w:val="24"/>
            <w:szCs w:val="24"/>
            <w:rtl/>
          </w:rPr>
          <w:delText>הרחבה</w:delText>
        </w:r>
      </w:del>
      <w:r w:rsidRPr="007C055E">
        <w:rPr>
          <w:rFonts w:asciiTheme="minorBidi" w:hAnsiTheme="minorBidi"/>
          <w:sz w:val="24"/>
          <w:szCs w:val="24"/>
          <w:rtl/>
        </w:rPr>
        <w:t xml:space="preserve"> </w:t>
      </w:r>
      <w:r w:rsidRPr="007C055E">
        <w:rPr>
          <w:rFonts w:asciiTheme="minorBidi" w:hAnsiTheme="minorBidi" w:hint="eastAsia"/>
          <w:sz w:val="24"/>
          <w:szCs w:val="24"/>
          <w:rtl/>
        </w:rPr>
        <w:t>בנושא</w:t>
      </w:r>
      <w:r w:rsidRPr="007C055E">
        <w:rPr>
          <w:rFonts w:asciiTheme="minorBidi" w:hAnsiTheme="minorBidi"/>
          <w:sz w:val="24"/>
          <w:szCs w:val="24"/>
          <w:rtl/>
        </w:rPr>
        <w:t xml:space="preserve"> </w:t>
      </w:r>
      <w:del w:id="278" w:author="Nisan Avraham" w:date="2022-06-14T11:31:00Z">
        <w:r w:rsidDel="008B0EE5">
          <w:rPr>
            <w:rFonts w:asciiTheme="minorBidi" w:hAnsiTheme="minorBidi" w:hint="cs"/>
            <w:sz w:val="24"/>
            <w:szCs w:val="24"/>
            <w:rtl/>
          </w:rPr>
          <w:delText xml:space="preserve">השפעת משבר הקורונה </w:delText>
        </w:r>
      </w:del>
      <w:ins w:id="279" w:author="Nisan Avraham" w:date="2022-06-14T11:31:00Z">
        <w:r w:rsidR="008B0EE5">
          <w:rPr>
            <w:rFonts w:asciiTheme="minorBidi" w:hAnsiTheme="minorBidi" w:hint="cs"/>
            <w:sz w:val="24"/>
            <w:szCs w:val="24"/>
            <w:rtl/>
          </w:rPr>
          <w:t>השווא</w:t>
        </w:r>
        <w:del w:id="280" w:author="Yael Armon" w:date="2022-07-03T13:48:00Z">
          <w:r w:rsidR="008B0EE5" w:rsidDel="00A55BC9">
            <w:rPr>
              <w:rFonts w:asciiTheme="minorBidi" w:hAnsiTheme="minorBidi" w:hint="cs"/>
              <w:sz w:val="24"/>
              <w:szCs w:val="24"/>
              <w:rtl/>
            </w:rPr>
            <w:delText>ות</w:delText>
          </w:r>
        </w:del>
      </w:ins>
      <w:ins w:id="281" w:author="Yael Armon" w:date="2022-07-03T13:48:00Z">
        <w:r w:rsidR="00A55BC9">
          <w:rPr>
            <w:rFonts w:asciiTheme="minorBidi" w:hAnsiTheme="minorBidi" w:hint="cs"/>
            <w:sz w:val="24"/>
            <w:szCs w:val="24"/>
            <w:rtl/>
          </w:rPr>
          <w:t>ה</w:t>
        </w:r>
      </w:ins>
      <w:ins w:id="282" w:author="Nisan Avraham" w:date="2022-06-14T11:31:00Z">
        <w:r w:rsidR="008B0EE5">
          <w:rPr>
            <w:rFonts w:asciiTheme="minorBidi" w:hAnsiTheme="minorBidi" w:hint="cs"/>
            <w:sz w:val="24"/>
            <w:szCs w:val="24"/>
            <w:rtl/>
          </w:rPr>
          <w:t xml:space="preserve"> בי</w:t>
        </w:r>
        <w:del w:id="283" w:author="Yael Armon" w:date="2022-07-03T13:49:00Z">
          <w:r w:rsidR="008B0EE5" w:rsidDel="00A55BC9">
            <w:rPr>
              <w:rFonts w:asciiTheme="minorBidi" w:hAnsiTheme="minorBidi" w:hint="cs"/>
              <w:sz w:val="24"/>
              <w:szCs w:val="24"/>
              <w:rtl/>
            </w:rPr>
            <w:delText>נלאומיות</w:delText>
          </w:r>
        </w:del>
      </w:ins>
      <w:ins w:id="284" w:author="Yael Armon" w:date="2022-07-03T13:49:00Z">
        <w:r w:rsidR="00A55BC9">
          <w:rPr>
            <w:rFonts w:asciiTheme="minorBidi" w:hAnsiTheme="minorBidi" w:hint="cs"/>
            <w:sz w:val="24"/>
            <w:szCs w:val="24"/>
            <w:rtl/>
          </w:rPr>
          <w:t>ן-לאומית</w:t>
        </w:r>
      </w:ins>
      <w:ins w:id="285" w:author="Nisan Avraham" w:date="2022-06-14T11:31:00Z">
        <w:r w:rsidR="008B0EE5">
          <w:rPr>
            <w:rFonts w:asciiTheme="minorBidi" w:hAnsiTheme="minorBidi" w:hint="cs"/>
            <w:sz w:val="24"/>
            <w:szCs w:val="24"/>
            <w:rtl/>
          </w:rPr>
          <w:t xml:space="preserve"> </w:t>
        </w:r>
      </w:ins>
      <w:del w:id="286" w:author="Yael Armon" w:date="2022-07-03T13:49:00Z">
        <w:r w:rsidDel="00A55BC9">
          <w:rPr>
            <w:rFonts w:asciiTheme="minorBidi" w:hAnsiTheme="minorBidi" w:hint="cs"/>
            <w:sz w:val="24"/>
            <w:szCs w:val="24"/>
            <w:rtl/>
          </w:rPr>
          <w:delText xml:space="preserve">על </w:delText>
        </w:r>
      </w:del>
      <w:ins w:id="287" w:author="Yael Armon" w:date="2022-07-03T13:49:00Z">
        <w:r w:rsidR="00A55BC9">
          <w:rPr>
            <w:rFonts w:asciiTheme="minorBidi" w:hAnsiTheme="minorBidi" w:hint="cs"/>
            <w:sz w:val="24"/>
            <w:szCs w:val="24"/>
            <w:rtl/>
          </w:rPr>
          <w:t xml:space="preserve">של </w:t>
        </w:r>
      </w:ins>
      <w:r>
        <w:rPr>
          <w:rFonts w:asciiTheme="minorBidi" w:hAnsiTheme="minorBidi" w:hint="cs"/>
          <w:sz w:val="24"/>
          <w:szCs w:val="24"/>
          <w:rtl/>
        </w:rPr>
        <w:t>אובדן מזון ו</w:t>
      </w:r>
      <w:ins w:id="288" w:author="Yael Armon" w:date="2022-07-03T13:49:00Z">
        <w:r w:rsidR="00A55BC9">
          <w:rPr>
            <w:rFonts w:asciiTheme="minorBidi" w:hAnsiTheme="minorBidi" w:hint="cs"/>
            <w:sz w:val="24"/>
            <w:szCs w:val="24"/>
            <w:rtl/>
          </w:rPr>
          <w:t>מדיניות ל</w:t>
        </w:r>
      </w:ins>
      <w:r>
        <w:rPr>
          <w:rFonts w:asciiTheme="minorBidi" w:hAnsiTheme="minorBidi" w:hint="cs"/>
          <w:sz w:val="24"/>
          <w:szCs w:val="24"/>
          <w:rtl/>
        </w:rPr>
        <w:t>הצלת</w:t>
      </w:r>
      <w:ins w:id="289" w:author="Yael Armon" w:date="2022-07-03T13:49:00Z">
        <w:r w:rsidR="00A55BC9">
          <w:rPr>
            <w:rFonts w:asciiTheme="minorBidi" w:hAnsiTheme="minorBidi" w:hint="cs"/>
            <w:sz w:val="24"/>
            <w:szCs w:val="24"/>
            <w:rtl/>
          </w:rPr>
          <w:t>ו</w:t>
        </w:r>
      </w:ins>
      <w:del w:id="290" w:author="Yael Armon" w:date="2022-07-03T13:49:00Z">
        <w:r w:rsidDel="00A55BC9">
          <w:rPr>
            <w:rFonts w:asciiTheme="minorBidi" w:hAnsiTheme="minorBidi" w:hint="cs"/>
            <w:sz w:val="24"/>
            <w:szCs w:val="24"/>
            <w:rtl/>
          </w:rPr>
          <w:delText xml:space="preserve"> מזון</w:delText>
        </w:r>
      </w:del>
      <w:del w:id="291" w:author="Yael Armon" w:date="2022-07-06T16:09:00Z">
        <w:r w:rsidDel="00FC47E4">
          <w:rPr>
            <w:rFonts w:asciiTheme="minorBidi" w:hAnsiTheme="minorBidi" w:hint="cs"/>
            <w:sz w:val="24"/>
            <w:szCs w:val="24"/>
            <w:rtl/>
          </w:rPr>
          <w:delText xml:space="preserve">. </w:delText>
        </w:r>
      </w:del>
      <w:ins w:id="292" w:author="ענת פרידמן-קולס" w:date="2022-07-04T10:23:00Z">
        <w:del w:id="293" w:author="Yael Armon" w:date="2022-07-06T16:09:00Z">
          <w:r w:rsidR="002C3BD6" w:rsidDel="00FC47E4">
            <w:rPr>
              <w:rFonts w:asciiTheme="minorBidi" w:hAnsiTheme="minorBidi" w:hint="cs"/>
              <w:sz w:val="24"/>
              <w:szCs w:val="24"/>
              <w:rtl/>
            </w:rPr>
            <w:delText>א</w:delText>
          </w:r>
        </w:del>
      </w:ins>
      <w:ins w:id="294" w:author="Yael Armon" w:date="2022-07-06T16:09:00Z">
        <w:r w:rsidR="00FC47E4">
          <w:rPr>
            <w:rFonts w:asciiTheme="minorBidi" w:hAnsiTheme="minorBidi" w:hint="cs"/>
            <w:sz w:val="24"/>
            <w:szCs w:val="24"/>
            <w:rtl/>
          </w:rPr>
          <w:t xml:space="preserve"> והוא נכתב בש</w:t>
        </w:r>
      </w:ins>
      <w:ins w:id="295" w:author="Yael Armon" w:date="2022-07-06T16:10:00Z">
        <w:r w:rsidR="00FC47E4">
          <w:rPr>
            <w:rFonts w:asciiTheme="minorBidi" w:hAnsiTheme="minorBidi" w:hint="cs"/>
            <w:sz w:val="24"/>
            <w:szCs w:val="24"/>
            <w:rtl/>
          </w:rPr>
          <w:t>י</w:t>
        </w:r>
      </w:ins>
      <w:ins w:id="296" w:author="Yael Armon" w:date="2022-07-06T16:09:00Z">
        <w:r w:rsidR="00FC47E4">
          <w:rPr>
            <w:rFonts w:asciiTheme="minorBidi" w:hAnsiTheme="minorBidi" w:hint="cs"/>
            <w:sz w:val="24"/>
            <w:szCs w:val="24"/>
            <w:rtl/>
          </w:rPr>
          <w:t xml:space="preserve">תוף עם </w:t>
        </w:r>
      </w:ins>
      <w:ins w:id="297" w:author="Yael Armon" w:date="2022-07-06T16:10:00Z">
        <w:r w:rsidR="00FC47E4">
          <w:rPr>
            <w:rFonts w:asciiTheme="minorBidi" w:hAnsiTheme="minorBidi" w:cs="Arial" w:hint="cs"/>
            <w:sz w:val="24"/>
            <w:szCs w:val="24"/>
            <w:rtl/>
          </w:rPr>
          <w:t>הקליניקה למדיניות ומשפט מזון מ</w:t>
        </w:r>
        <w:r w:rsidR="00FC47E4" w:rsidRPr="00E357E4">
          <w:rPr>
            <w:rFonts w:asciiTheme="minorBidi" w:hAnsiTheme="minorBidi" w:cs="Arial"/>
            <w:sz w:val="24"/>
            <w:szCs w:val="24"/>
            <w:rtl/>
          </w:rPr>
          <w:t>בית הספר למשפטים באוניברסיטת הרווארד</w:t>
        </w:r>
        <w:r w:rsidR="00FC47E4">
          <w:rPr>
            <w:rFonts w:asciiTheme="minorBidi" w:hAnsiTheme="minorBidi" w:cs="Arial" w:hint="cs"/>
            <w:sz w:val="24"/>
            <w:szCs w:val="24"/>
            <w:rtl/>
          </w:rPr>
          <w:t xml:space="preserve"> </w:t>
        </w:r>
        <w:r w:rsidR="00FC47E4" w:rsidRPr="00E357E4">
          <w:rPr>
            <w:rFonts w:asciiTheme="minorBidi" w:hAnsiTheme="minorBidi" w:cs="Arial"/>
            <w:sz w:val="24"/>
            <w:szCs w:val="24"/>
            <w:rtl/>
          </w:rPr>
          <w:t>(</w:t>
        </w:r>
        <w:r w:rsidR="00FC47E4" w:rsidRPr="00E357E4">
          <w:rPr>
            <w:rFonts w:asciiTheme="minorBidi" w:hAnsiTheme="minorBidi"/>
            <w:sz w:val="24"/>
            <w:szCs w:val="24"/>
          </w:rPr>
          <w:t>FLPC</w:t>
        </w:r>
        <w:r w:rsidR="00FC47E4">
          <w:rPr>
            <w:rFonts w:asciiTheme="minorBidi" w:hAnsiTheme="minorBidi" w:cs="Arial"/>
            <w:sz w:val="24"/>
            <w:szCs w:val="24"/>
            <w:rtl/>
          </w:rPr>
          <w:t>)</w:t>
        </w:r>
        <w:r w:rsidR="00FC47E4">
          <w:rPr>
            <w:rStyle w:val="FootnoteReference"/>
            <w:rFonts w:asciiTheme="minorBidi" w:hAnsiTheme="minorBidi" w:cs="Arial"/>
            <w:sz w:val="24"/>
            <w:szCs w:val="24"/>
            <w:rtl/>
          </w:rPr>
          <w:footnoteReference w:id="5"/>
        </w:r>
        <w:r w:rsidR="00FC47E4" w:rsidRPr="00E357E4">
          <w:rPr>
            <w:rFonts w:asciiTheme="minorBidi" w:hAnsiTheme="minorBidi" w:cs="Arial"/>
            <w:sz w:val="24"/>
            <w:szCs w:val="24"/>
            <w:rtl/>
          </w:rPr>
          <w:t xml:space="preserve"> ו</w:t>
        </w:r>
        <w:r w:rsidR="00FC47E4">
          <w:rPr>
            <w:rFonts w:asciiTheme="minorBidi" w:hAnsiTheme="minorBidi" w:cs="Arial" w:hint="cs"/>
            <w:sz w:val="24"/>
            <w:szCs w:val="24"/>
            <w:rtl/>
          </w:rPr>
          <w:t xml:space="preserve">רשת בנקי המזון העולמית </w:t>
        </w:r>
        <w:r w:rsidR="00FC47E4" w:rsidRPr="00E357E4">
          <w:rPr>
            <w:rFonts w:asciiTheme="minorBidi" w:hAnsiTheme="minorBidi"/>
            <w:sz w:val="24"/>
            <w:szCs w:val="24"/>
          </w:rPr>
          <w:t>(GFN</w:t>
        </w:r>
        <w:r w:rsidR="00FC47E4">
          <w:rPr>
            <w:rFonts w:asciiTheme="minorBidi" w:hAnsiTheme="minorBidi"/>
            <w:sz w:val="24"/>
            <w:szCs w:val="24"/>
          </w:rPr>
          <w:t>)</w:t>
        </w:r>
        <w:r w:rsidR="00FC47E4">
          <w:rPr>
            <w:rStyle w:val="FootnoteReference"/>
            <w:rFonts w:asciiTheme="minorBidi" w:hAnsiTheme="minorBidi" w:cs="Arial"/>
            <w:sz w:val="24"/>
            <w:szCs w:val="24"/>
            <w:rtl/>
          </w:rPr>
          <w:t xml:space="preserve"> </w:t>
        </w:r>
        <w:r w:rsidR="00FC47E4">
          <w:rPr>
            <w:rStyle w:val="FootnoteReference"/>
            <w:rFonts w:asciiTheme="minorBidi" w:hAnsiTheme="minorBidi" w:cs="Arial"/>
            <w:sz w:val="24"/>
            <w:szCs w:val="24"/>
            <w:rtl/>
          </w:rPr>
          <w:footnoteReference w:id="6"/>
        </w:r>
        <w:r w:rsidR="00FC47E4">
          <w:rPr>
            <w:rFonts w:asciiTheme="minorBidi" w:hAnsiTheme="minorBidi"/>
            <w:sz w:val="24"/>
            <w:szCs w:val="24"/>
          </w:rPr>
          <w:t xml:space="preserve"> </w:t>
        </w:r>
        <w:r w:rsidR="00FC47E4">
          <w:rPr>
            <w:rFonts w:asciiTheme="minorBidi" w:hAnsiTheme="minorBidi" w:cs="Arial" w:hint="cs"/>
            <w:sz w:val="24"/>
            <w:szCs w:val="24"/>
            <w:rtl/>
          </w:rPr>
          <w:t xml:space="preserve">אשר </w:t>
        </w:r>
        <w:r w:rsidR="00FC47E4">
          <w:rPr>
            <w:rFonts w:asciiTheme="minorBidi" w:hAnsiTheme="minorBidi" w:cs="Arial"/>
            <w:sz w:val="24"/>
            <w:szCs w:val="24"/>
            <w:rtl/>
          </w:rPr>
          <w:t xml:space="preserve">השיקו </w:t>
        </w:r>
      </w:ins>
      <w:ins w:id="302" w:author="Yael Armon" w:date="2022-07-06T16:11:00Z">
        <w:r w:rsidR="00FC47E4">
          <w:rPr>
            <w:rFonts w:asciiTheme="minorBidi" w:hAnsiTheme="minorBidi" w:cs="Arial" w:hint="cs"/>
            <w:sz w:val="24"/>
            <w:szCs w:val="24"/>
            <w:rtl/>
          </w:rPr>
          <w:t xml:space="preserve">יחדיו </w:t>
        </w:r>
      </w:ins>
      <w:ins w:id="303" w:author="Yael Armon" w:date="2022-07-06T16:10:00Z">
        <w:r w:rsidR="00FC47E4">
          <w:rPr>
            <w:rFonts w:asciiTheme="minorBidi" w:hAnsiTheme="minorBidi" w:cs="Arial"/>
            <w:sz w:val="24"/>
            <w:szCs w:val="24"/>
            <w:rtl/>
          </w:rPr>
          <w:t xml:space="preserve">את </w:t>
        </w:r>
        <w:r w:rsidR="00FC47E4">
          <w:rPr>
            <w:rFonts w:asciiTheme="minorBidi" w:hAnsiTheme="minorBidi" w:cs="Arial" w:hint="cs"/>
            <w:sz w:val="24"/>
            <w:szCs w:val="24"/>
            <w:rtl/>
          </w:rPr>
          <w:t xml:space="preserve">אטלס מדיניות תרומות המזון העולמי </w:t>
        </w:r>
        <w:r w:rsidR="00FC47E4" w:rsidRPr="00E357E4">
          <w:rPr>
            <w:rFonts w:asciiTheme="minorBidi" w:hAnsiTheme="minorBidi" w:cs="Arial"/>
            <w:sz w:val="24"/>
            <w:szCs w:val="24"/>
            <w:rtl/>
          </w:rPr>
          <w:t>-</w:t>
        </w:r>
        <w:r w:rsidR="00FC47E4" w:rsidRPr="00E357E4">
          <w:rPr>
            <w:rFonts w:asciiTheme="minorBidi" w:hAnsiTheme="minorBidi"/>
            <w:sz w:val="24"/>
            <w:szCs w:val="24"/>
          </w:rPr>
          <w:t>Global Donation Policy Atlas</w:t>
        </w:r>
      </w:ins>
      <w:ins w:id="304" w:author="Yael Armon" w:date="2022-07-06T16:11:00Z">
        <w:r w:rsidR="00FC47E4">
          <w:rPr>
            <w:rStyle w:val="FootnoteReference"/>
            <w:rFonts w:asciiTheme="minorBidi" w:hAnsiTheme="minorBidi"/>
            <w:sz w:val="24"/>
            <w:szCs w:val="24"/>
            <w:rtl/>
          </w:rPr>
          <w:footnoteReference w:id="7"/>
        </w:r>
      </w:ins>
      <w:ins w:id="306" w:author="Yael Armon" w:date="2022-07-06T16:10:00Z">
        <w:r w:rsidR="00FC47E4">
          <w:rPr>
            <w:rFonts w:asciiTheme="minorBidi" w:hAnsiTheme="minorBidi" w:hint="cs"/>
            <w:sz w:val="24"/>
            <w:szCs w:val="24"/>
            <w:rtl/>
          </w:rPr>
          <w:t>.</w:t>
        </w:r>
      </w:ins>
    </w:p>
    <w:p w14:paraId="0046C54C" w14:textId="77777777" w:rsidR="006E1F83" w:rsidRDefault="006E1F83" w:rsidP="006E1F83">
      <w:pPr>
        <w:bidi w:val="0"/>
        <w:rPr>
          <w:rFonts w:asciiTheme="minorBidi" w:hAnsiTheme="minorBidi"/>
          <w:sz w:val="24"/>
          <w:szCs w:val="24"/>
        </w:rPr>
      </w:pPr>
      <w:r>
        <w:rPr>
          <w:rFonts w:asciiTheme="minorBidi" w:hAnsiTheme="minorBidi"/>
          <w:sz w:val="24"/>
          <w:szCs w:val="24"/>
          <w:rtl/>
        </w:rPr>
        <w:br w:type="page"/>
      </w:r>
    </w:p>
    <w:p w14:paraId="360BA8AF" w14:textId="77777777" w:rsidR="006E1F83" w:rsidRPr="001D5B52" w:rsidRDefault="006E1F83" w:rsidP="006E1F83">
      <w:pPr>
        <w:pStyle w:val="Heading1"/>
        <w:numPr>
          <w:ilvl w:val="0"/>
          <w:numId w:val="24"/>
        </w:numPr>
        <w:rPr>
          <w:rFonts w:asciiTheme="minorBidi" w:hAnsiTheme="minorBidi" w:cstheme="minorBidi"/>
          <w:color w:val="FF0000"/>
          <w:rtl/>
        </w:rPr>
      </w:pPr>
      <w:bookmarkStart w:id="307" w:name="_Toc80513996"/>
      <w:r w:rsidRPr="001D5B52">
        <w:rPr>
          <w:rFonts w:asciiTheme="minorBidi" w:hAnsiTheme="minorBidi" w:cstheme="minorBidi" w:hint="cs"/>
          <w:color w:val="FF0000"/>
          <w:rtl/>
        </w:rPr>
        <w:lastRenderedPageBreak/>
        <w:t>אובדן</w:t>
      </w:r>
      <w:r w:rsidRPr="001D5B52">
        <w:rPr>
          <w:rFonts w:asciiTheme="minorBidi" w:hAnsiTheme="minorBidi" w:cstheme="minorBidi"/>
          <w:color w:val="FF0000"/>
          <w:rtl/>
        </w:rPr>
        <w:t xml:space="preserve"> </w:t>
      </w:r>
      <w:r w:rsidRPr="001D5B52">
        <w:rPr>
          <w:rFonts w:asciiTheme="minorBidi" w:hAnsiTheme="minorBidi" w:cstheme="minorBidi" w:hint="cs"/>
          <w:color w:val="FF0000"/>
          <w:rtl/>
        </w:rPr>
        <w:t>המזון:</w:t>
      </w:r>
      <w:r w:rsidRPr="001D5B52">
        <w:rPr>
          <w:rFonts w:asciiTheme="minorBidi" w:hAnsiTheme="minorBidi" w:cstheme="minorBidi"/>
          <w:color w:val="FF0000"/>
          <w:rtl/>
        </w:rPr>
        <w:t xml:space="preserve"> </w:t>
      </w:r>
      <w:r w:rsidRPr="001D5B52">
        <w:rPr>
          <w:rFonts w:asciiTheme="minorBidi" w:hAnsiTheme="minorBidi" w:cstheme="minorBidi" w:hint="cs"/>
          <w:color w:val="FF0000"/>
          <w:rtl/>
        </w:rPr>
        <w:t>כמה</w:t>
      </w:r>
      <w:r w:rsidRPr="001D5B52">
        <w:rPr>
          <w:rFonts w:asciiTheme="minorBidi" w:hAnsiTheme="minorBidi" w:cstheme="minorBidi"/>
          <w:color w:val="FF0000"/>
          <w:rtl/>
        </w:rPr>
        <w:t xml:space="preserve"> </w:t>
      </w:r>
      <w:r w:rsidRPr="001D5B52">
        <w:rPr>
          <w:rFonts w:asciiTheme="minorBidi" w:hAnsiTheme="minorBidi" w:cstheme="minorBidi" w:hint="cs"/>
          <w:color w:val="FF0000"/>
          <w:rtl/>
        </w:rPr>
        <w:t>מזון</w:t>
      </w:r>
      <w:r w:rsidRPr="001D5B52">
        <w:rPr>
          <w:rFonts w:asciiTheme="minorBidi" w:hAnsiTheme="minorBidi" w:cstheme="minorBidi"/>
          <w:color w:val="FF0000"/>
          <w:rtl/>
        </w:rPr>
        <w:t xml:space="preserve"> </w:t>
      </w:r>
      <w:r w:rsidRPr="001D5B52">
        <w:rPr>
          <w:rFonts w:asciiTheme="minorBidi" w:hAnsiTheme="minorBidi" w:cstheme="minorBidi" w:hint="cs"/>
          <w:color w:val="FF0000"/>
          <w:rtl/>
        </w:rPr>
        <w:t>הולך</w:t>
      </w:r>
      <w:r w:rsidRPr="001D5B52">
        <w:rPr>
          <w:rFonts w:asciiTheme="minorBidi" w:hAnsiTheme="minorBidi" w:cstheme="minorBidi"/>
          <w:color w:val="FF0000"/>
          <w:rtl/>
        </w:rPr>
        <w:t xml:space="preserve"> </w:t>
      </w:r>
      <w:r w:rsidRPr="001D5B52">
        <w:rPr>
          <w:rFonts w:asciiTheme="minorBidi" w:hAnsiTheme="minorBidi" w:cstheme="minorBidi" w:hint="cs"/>
          <w:color w:val="FF0000"/>
          <w:rtl/>
        </w:rPr>
        <w:t>לאיבוד</w:t>
      </w:r>
      <w:r w:rsidRPr="001D5B52">
        <w:rPr>
          <w:rFonts w:asciiTheme="minorBidi" w:hAnsiTheme="minorBidi" w:cstheme="minorBidi"/>
          <w:color w:val="FF0000"/>
          <w:rtl/>
        </w:rPr>
        <w:t xml:space="preserve"> </w:t>
      </w:r>
      <w:r w:rsidRPr="001D5B52">
        <w:rPr>
          <w:rFonts w:asciiTheme="minorBidi" w:hAnsiTheme="minorBidi" w:cstheme="minorBidi" w:hint="cs"/>
          <w:color w:val="FF0000"/>
          <w:rtl/>
        </w:rPr>
        <w:t>בישראל</w:t>
      </w:r>
      <w:r w:rsidRPr="001D5B52">
        <w:rPr>
          <w:rFonts w:asciiTheme="minorBidi" w:hAnsiTheme="minorBidi" w:cstheme="minorBidi"/>
          <w:color w:val="FF0000"/>
          <w:rtl/>
        </w:rPr>
        <w:t>?</w:t>
      </w:r>
      <w:bookmarkEnd w:id="307"/>
    </w:p>
    <w:p w14:paraId="785324A1" w14:textId="6A72EA06" w:rsidR="006E1F83" w:rsidRPr="00BC7DF8" w:rsidRDefault="006E1F83" w:rsidP="006E1F83">
      <w:pPr>
        <w:jc w:val="both"/>
        <w:rPr>
          <w:b/>
          <w:bCs/>
          <w:sz w:val="28"/>
          <w:szCs w:val="28"/>
          <w:rtl/>
        </w:rPr>
      </w:pPr>
      <w:r w:rsidRPr="00875485">
        <w:rPr>
          <w:rFonts w:asciiTheme="minorBidi" w:eastAsiaTheme="majorEastAsia" w:hAnsiTheme="minorBidi" w:hint="cs"/>
          <w:b/>
          <w:bCs/>
          <w:rtl/>
        </w:rPr>
        <w:t>כותרת מודגשת בראש הפרק:</w:t>
      </w:r>
      <w:r>
        <w:rPr>
          <w:rFonts w:hint="cs"/>
          <w:b/>
          <w:bCs/>
          <w:sz w:val="28"/>
          <w:szCs w:val="28"/>
          <w:rtl/>
        </w:rPr>
        <w:t xml:space="preserve"> 2.</w:t>
      </w:r>
      <w:del w:id="308" w:author="Nisan Avraham" w:date="2022-06-14T14:33:00Z">
        <w:r w:rsidDel="00870E1E">
          <w:rPr>
            <w:rFonts w:hint="cs"/>
            <w:b/>
            <w:bCs/>
            <w:sz w:val="28"/>
            <w:szCs w:val="28"/>
            <w:rtl/>
          </w:rPr>
          <w:delText xml:space="preserve">5 </w:delText>
        </w:r>
      </w:del>
      <w:ins w:id="309" w:author="Nisan Avraham" w:date="2022-06-14T14:33:00Z">
        <w:r w:rsidR="00870E1E">
          <w:rPr>
            <w:rFonts w:hint="cs"/>
            <w:b/>
            <w:bCs/>
            <w:sz w:val="28"/>
            <w:szCs w:val="28"/>
            <w:rtl/>
          </w:rPr>
          <w:t xml:space="preserve">6 </w:t>
        </w:r>
      </w:ins>
      <w:r>
        <w:rPr>
          <w:rFonts w:hint="cs"/>
          <w:b/>
          <w:bCs/>
          <w:sz w:val="28"/>
          <w:szCs w:val="28"/>
          <w:rtl/>
        </w:rPr>
        <w:t xml:space="preserve">מיליון טונות אובדן מזון בישראל בשנת </w:t>
      </w:r>
      <w:del w:id="310" w:author="Nisan Avraham" w:date="2022-06-14T10:47:00Z">
        <w:r w:rsidDel="00E0623E">
          <w:rPr>
            <w:rFonts w:hint="cs"/>
            <w:b/>
            <w:bCs/>
            <w:sz w:val="28"/>
            <w:szCs w:val="28"/>
            <w:rtl/>
          </w:rPr>
          <w:delText>2020</w:delText>
        </w:r>
      </w:del>
      <w:ins w:id="311" w:author="Nisan Avraham" w:date="2022-06-14T10:47:00Z">
        <w:r w:rsidR="00E0623E">
          <w:rPr>
            <w:rFonts w:hint="cs"/>
            <w:b/>
            <w:bCs/>
            <w:sz w:val="28"/>
            <w:szCs w:val="28"/>
            <w:rtl/>
          </w:rPr>
          <w:t>2021</w:t>
        </w:r>
      </w:ins>
      <w:del w:id="312" w:author="Yael Armon" w:date="2022-08-22T13:06:00Z">
        <w:r w:rsidDel="00D7770F">
          <w:rPr>
            <w:rFonts w:hint="cs"/>
            <w:b/>
            <w:bCs/>
            <w:sz w:val="28"/>
            <w:szCs w:val="28"/>
            <w:rtl/>
          </w:rPr>
          <w:delText>.</w:delText>
        </w:r>
        <w:r w:rsidRPr="00BC7DF8" w:rsidDel="00D7770F">
          <w:rPr>
            <w:rFonts w:hint="cs"/>
            <w:b/>
            <w:bCs/>
            <w:sz w:val="28"/>
            <w:szCs w:val="28"/>
            <w:rtl/>
          </w:rPr>
          <w:delText xml:space="preserve"> </w:delText>
        </w:r>
      </w:del>
    </w:p>
    <w:p w14:paraId="28B121A9" w14:textId="5333D172" w:rsidR="006E34AA" w:rsidRDefault="006E1F83" w:rsidP="00FE48C7">
      <w:pPr>
        <w:spacing w:line="360" w:lineRule="auto"/>
        <w:jc w:val="both"/>
        <w:rPr>
          <w:rFonts w:asciiTheme="minorBidi" w:hAnsiTheme="minorBidi"/>
          <w:sz w:val="24"/>
          <w:szCs w:val="24"/>
          <w:rtl/>
        </w:rPr>
      </w:pPr>
      <w:r w:rsidRPr="0031758B">
        <w:rPr>
          <w:rFonts w:asciiTheme="minorBidi" w:hAnsiTheme="minorBidi" w:hint="cs"/>
          <w:sz w:val="24"/>
          <w:szCs w:val="24"/>
          <w:rtl/>
        </w:rPr>
        <w:t xml:space="preserve">ממצאי דו"ח אובדן המזון </w:t>
      </w:r>
      <w:del w:id="313" w:author="Nisan Avraham" w:date="2022-06-14T10:47:00Z">
        <w:r w:rsidDel="00E0623E">
          <w:rPr>
            <w:rFonts w:asciiTheme="minorBidi" w:hAnsiTheme="minorBidi" w:hint="cs"/>
            <w:sz w:val="24"/>
            <w:szCs w:val="24"/>
            <w:rtl/>
          </w:rPr>
          <w:delText>2020</w:delText>
        </w:r>
        <w:r w:rsidRPr="0031758B" w:rsidDel="00E0623E">
          <w:rPr>
            <w:rFonts w:asciiTheme="minorBidi" w:hAnsiTheme="minorBidi" w:hint="cs"/>
            <w:sz w:val="24"/>
            <w:szCs w:val="24"/>
            <w:rtl/>
          </w:rPr>
          <w:delText xml:space="preserve"> </w:delText>
        </w:r>
      </w:del>
      <w:ins w:id="314" w:author="Nisan Avraham" w:date="2022-06-14T10:47:00Z">
        <w:r w:rsidR="00E0623E">
          <w:rPr>
            <w:rFonts w:asciiTheme="minorBidi" w:hAnsiTheme="minorBidi" w:hint="cs"/>
            <w:sz w:val="24"/>
            <w:szCs w:val="24"/>
            <w:rtl/>
          </w:rPr>
          <w:t>2021</w:t>
        </w:r>
        <w:r w:rsidR="00E0623E" w:rsidRPr="0031758B">
          <w:rPr>
            <w:rFonts w:asciiTheme="minorBidi" w:hAnsiTheme="minorBidi" w:hint="cs"/>
            <w:sz w:val="24"/>
            <w:szCs w:val="24"/>
            <w:rtl/>
          </w:rPr>
          <w:t xml:space="preserve"> </w:t>
        </w:r>
      </w:ins>
      <w:r w:rsidRPr="0031758B">
        <w:rPr>
          <w:rFonts w:asciiTheme="minorBidi" w:hAnsiTheme="minorBidi" w:hint="cs"/>
          <w:sz w:val="24"/>
          <w:szCs w:val="24"/>
          <w:rtl/>
        </w:rPr>
        <w:t xml:space="preserve">מצביעים </w:t>
      </w:r>
      <w:ins w:id="315" w:author="Nisan Avraham" w:date="2022-06-14T15:04:00Z">
        <w:r w:rsidR="000A7C58">
          <w:rPr>
            <w:rFonts w:asciiTheme="minorBidi" w:hAnsiTheme="minorBidi" w:hint="cs"/>
            <w:sz w:val="24"/>
            <w:szCs w:val="24"/>
            <w:rtl/>
          </w:rPr>
          <w:t xml:space="preserve">על </w:t>
        </w:r>
      </w:ins>
      <w:ins w:id="316" w:author="Nisan Avraham" w:date="2022-06-14T15:02:00Z">
        <w:r w:rsidR="005B15CD">
          <w:rPr>
            <w:rFonts w:asciiTheme="minorBidi" w:hAnsiTheme="minorBidi" w:hint="cs"/>
            <w:sz w:val="24"/>
            <w:szCs w:val="24"/>
            <w:rtl/>
          </w:rPr>
          <w:t xml:space="preserve">אובדן </w:t>
        </w:r>
      </w:ins>
      <w:ins w:id="317" w:author="Nisan Avraham" w:date="2022-06-14T15:03:00Z">
        <w:r w:rsidR="005B15CD">
          <w:rPr>
            <w:rFonts w:asciiTheme="minorBidi" w:hAnsiTheme="minorBidi" w:hint="cs"/>
            <w:sz w:val="24"/>
            <w:szCs w:val="24"/>
            <w:rtl/>
          </w:rPr>
          <w:t xml:space="preserve">מזון </w:t>
        </w:r>
      </w:ins>
      <w:ins w:id="318" w:author="Nisan Avraham" w:date="2022-06-14T15:05:00Z">
        <w:r w:rsidR="000A7C58">
          <w:rPr>
            <w:rFonts w:asciiTheme="minorBidi" w:hAnsiTheme="minorBidi" w:hint="cs"/>
            <w:sz w:val="24"/>
            <w:szCs w:val="24"/>
            <w:rtl/>
          </w:rPr>
          <w:t xml:space="preserve">בהיקף </w:t>
        </w:r>
      </w:ins>
      <w:ins w:id="319" w:author="Nisan Avraham" w:date="2022-06-14T15:03:00Z">
        <w:r w:rsidR="005B15CD">
          <w:rPr>
            <w:rFonts w:asciiTheme="minorBidi" w:hAnsiTheme="minorBidi" w:hint="cs"/>
            <w:sz w:val="24"/>
            <w:szCs w:val="24"/>
            <w:rtl/>
          </w:rPr>
          <w:t>של 2.6 מיליון טון</w:t>
        </w:r>
        <w:r w:rsidR="000A7C58">
          <w:rPr>
            <w:rFonts w:asciiTheme="minorBidi" w:hAnsiTheme="minorBidi" w:hint="cs"/>
            <w:sz w:val="24"/>
            <w:szCs w:val="24"/>
            <w:rtl/>
          </w:rPr>
          <w:t xml:space="preserve">. </w:t>
        </w:r>
      </w:ins>
      <w:ins w:id="320" w:author="Nisan Avraham" w:date="2022-06-14T15:04:00Z">
        <w:r w:rsidR="000A7C58">
          <w:rPr>
            <w:rFonts w:asciiTheme="minorBidi" w:hAnsiTheme="minorBidi" w:hint="cs"/>
            <w:sz w:val="24"/>
            <w:szCs w:val="24"/>
            <w:rtl/>
          </w:rPr>
          <w:t xml:space="preserve">זהו </w:t>
        </w:r>
      </w:ins>
      <w:del w:id="321" w:author="Nisan Avraham" w:date="2022-06-14T15:03:00Z">
        <w:r w:rsidRPr="0031758B" w:rsidDel="005B15CD">
          <w:rPr>
            <w:rFonts w:asciiTheme="minorBidi" w:hAnsiTheme="minorBidi" w:hint="cs"/>
            <w:sz w:val="24"/>
            <w:szCs w:val="24"/>
            <w:rtl/>
          </w:rPr>
          <w:delText xml:space="preserve">על </w:delText>
        </w:r>
      </w:del>
      <w:ins w:id="322" w:author="Nisan Avraham" w:date="2022-06-14T15:02:00Z">
        <w:r w:rsidR="005B15CD">
          <w:rPr>
            <w:rFonts w:asciiTheme="minorBidi" w:hAnsiTheme="minorBidi" w:hint="cs"/>
            <w:sz w:val="24"/>
            <w:szCs w:val="24"/>
            <w:rtl/>
          </w:rPr>
          <w:t xml:space="preserve">גידול </w:t>
        </w:r>
      </w:ins>
      <w:ins w:id="323" w:author="Nisan Avraham" w:date="2022-06-14T15:05:00Z">
        <w:r w:rsidR="000A7C58">
          <w:rPr>
            <w:rFonts w:asciiTheme="minorBidi" w:hAnsiTheme="minorBidi" w:hint="cs"/>
            <w:sz w:val="24"/>
            <w:szCs w:val="24"/>
            <w:rtl/>
          </w:rPr>
          <w:t xml:space="preserve">של כמעט 5% </w:t>
        </w:r>
      </w:ins>
      <w:ins w:id="324" w:author="Nisan Avraham" w:date="2022-06-14T15:02:00Z">
        <w:r w:rsidR="005B15CD">
          <w:rPr>
            <w:rFonts w:asciiTheme="minorBidi" w:hAnsiTheme="minorBidi" w:hint="cs"/>
            <w:sz w:val="24"/>
            <w:szCs w:val="24"/>
            <w:rtl/>
          </w:rPr>
          <w:t>ב</w:t>
        </w:r>
      </w:ins>
      <w:r>
        <w:rPr>
          <w:rFonts w:asciiTheme="minorBidi" w:hAnsiTheme="minorBidi" w:hint="cs"/>
          <w:sz w:val="24"/>
          <w:szCs w:val="24"/>
          <w:rtl/>
        </w:rPr>
        <w:t xml:space="preserve">אובדן מזון </w:t>
      </w:r>
      <w:del w:id="325" w:author="Nisan Avraham" w:date="2022-06-14T15:02:00Z">
        <w:r w:rsidDel="005B15CD">
          <w:rPr>
            <w:rFonts w:asciiTheme="minorBidi" w:hAnsiTheme="minorBidi" w:hint="cs"/>
            <w:sz w:val="24"/>
            <w:szCs w:val="24"/>
            <w:rtl/>
          </w:rPr>
          <w:delText>בהיקף דומה</w:delText>
        </w:r>
        <w:r w:rsidRPr="0031758B" w:rsidDel="005B15CD">
          <w:rPr>
            <w:rFonts w:asciiTheme="minorBidi" w:hAnsiTheme="minorBidi" w:hint="cs"/>
            <w:sz w:val="24"/>
            <w:szCs w:val="24"/>
            <w:rtl/>
          </w:rPr>
          <w:delText xml:space="preserve"> </w:delText>
        </w:r>
      </w:del>
      <w:ins w:id="326" w:author="Nisan Avraham" w:date="2022-06-14T15:02:00Z">
        <w:r w:rsidR="005B15CD">
          <w:rPr>
            <w:rFonts w:asciiTheme="minorBidi" w:hAnsiTheme="minorBidi" w:hint="cs"/>
            <w:sz w:val="24"/>
            <w:szCs w:val="24"/>
            <w:rtl/>
          </w:rPr>
          <w:t xml:space="preserve">בהשוואה </w:t>
        </w:r>
      </w:ins>
      <w:r w:rsidRPr="0031758B">
        <w:rPr>
          <w:rFonts w:asciiTheme="minorBidi" w:hAnsiTheme="minorBidi" w:hint="cs"/>
          <w:sz w:val="24"/>
          <w:szCs w:val="24"/>
          <w:rtl/>
        </w:rPr>
        <w:t>לממצאי הדו"ח הקודם</w:t>
      </w:r>
      <w:r>
        <w:rPr>
          <w:rFonts w:asciiTheme="minorBidi" w:hAnsiTheme="minorBidi" w:hint="cs"/>
          <w:sz w:val="24"/>
          <w:szCs w:val="24"/>
          <w:rtl/>
        </w:rPr>
        <w:t xml:space="preserve"> (דו"ח אובדן המזון </w:t>
      </w:r>
      <w:del w:id="327" w:author="Nisan Avraham" w:date="2022-06-14T14:35:00Z">
        <w:r w:rsidDel="00870E1E">
          <w:rPr>
            <w:rFonts w:asciiTheme="minorBidi" w:hAnsiTheme="minorBidi" w:hint="cs"/>
            <w:sz w:val="24"/>
            <w:szCs w:val="24"/>
            <w:rtl/>
          </w:rPr>
          <w:delText>2019</w:delText>
        </w:r>
      </w:del>
      <w:ins w:id="328" w:author="Nisan Avraham" w:date="2022-06-14T14:35:00Z">
        <w:r w:rsidR="00870E1E">
          <w:rPr>
            <w:rFonts w:asciiTheme="minorBidi" w:hAnsiTheme="minorBidi" w:hint="cs"/>
            <w:sz w:val="24"/>
            <w:szCs w:val="24"/>
            <w:rtl/>
          </w:rPr>
          <w:t>2020</w:t>
        </w:r>
      </w:ins>
      <w:r>
        <w:rPr>
          <w:rFonts w:asciiTheme="minorBidi" w:hAnsiTheme="minorBidi" w:hint="cs"/>
          <w:sz w:val="24"/>
          <w:szCs w:val="24"/>
          <w:rtl/>
        </w:rPr>
        <w:t>)</w:t>
      </w:r>
      <w:del w:id="329" w:author="Nisan Avraham" w:date="2022-06-14T15:04:00Z">
        <w:r w:rsidDel="000A7C58">
          <w:rPr>
            <w:rFonts w:asciiTheme="minorBidi" w:hAnsiTheme="minorBidi" w:hint="cs"/>
            <w:sz w:val="24"/>
            <w:szCs w:val="24"/>
            <w:rtl/>
          </w:rPr>
          <w:delText xml:space="preserve"> </w:delText>
        </w:r>
        <w:r w:rsidDel="000A7C58">
          <w:rPr>
            <w:rFonts w:asciiTheme="minorBidi" w:hAnsiTheme="minorBidi"/>
            <w:sz w:val="24"/>
            <w:szCs w:val="24"/>
            <w:rtl/>
          </w:rPr>
          <w:delText>–</w:delText>
        </w:r>
        <w:r w:rsidDel="000A7C58">
          <w:rPr>
            <w:rFonts w:asciiTheme="minorBidi" w:hAnsiTheme="minorBidi" w:hint="cs"/>
            <w:sz w:val="24"/>
            <w:szCs w:val="24"/>
            <w:rtl/>
          </w:rPr>
          <w:delText xml:space="preserve"> כ- 2.</w:delText>
        </w:r>
      </w:del>
      <w:del w:id="330" w:author="Nisan Avraham" w:date="2022-06-14T14:41:00Z">
        <w:r w:rsidDel="003F737B">
          <w:rPr>
            <w:rFonts w:asciiTheme="minorBidi" w:hAnsiTheme="minorBidi" w:hint="cs"/>
            <w:sz w:val="24"/>
            <w:szCs w:val="24"/>
            <w:rtl/>
          </w:rPr>
          <w:delText xml:space="preserve">5 </w:delText>
        </w:r>
      </w:del>
      <w:del w:id="331" w:author="Nisan Avraham" w:date="2022-06-14T15:04:00Z">
        <w:r w:rsidDel="000A7C58">
          <w:rPr>
            <w:rFonts w:asciiTheme="minorBidi" w:hAnsiTheme="minorBidi" w:hint="cs"/>
            <w:sz w:val="24"/>
            <w:szCs w:val="24"/>
            <w:rtl/>
          </w:rPr>
          <w:delText>מיליון טונות מזון אבוד</w:delText>
        </w:r>
      </w:del>
      <w:r w:rsidRPr="0031758B">
        <w:rPr>
          <w:rFonts w:asciiTheme="minorBidi" w:hAnsiTheme="minorBidi" w:hint="cs"/>
          <w:sz w:val="24"/>
          <w:szCs w:val="24"/>
          <w:rtl/>
        </w:rPr>
        <w:t>.</w:t>
      </w:r>
      <w:ins w:id="332" w:author="Nisan Avraham" w:date="2022-06-14T14:40:00Z">
        <w:r w:rsidR="003F737B">
          <w:rPr>
            <w:rFonts w:asciiTheme="minorBidi" w:hAnsiTheme="minorBidi" w:hint="cs"/>
            <w:sz w:val="24"/>
            <w:szCs w:val="24"/>
            <w:rtl/>
          </w:rPr>
          <w:t xml:space="preserve"> </w:t>
        </w:r>
      </w:ins>
    </w:p>
    <w:p w14:paraId="7CA779BA" w14:textId="029E368C" w:rsidR="00ED79E0" w:rsidRDefault="006E1F83" w:rsidP="0050765F">
      <w:pPr>
        <w:spacing w:line="360" w:lineRule="auto"/>
        <w:jc w:val="both"/>
        <w:rPr>
          <w:ins w:id="333" w:author="Nisan Avraham" w:date="2022-06-14T15:09:00Z"/>
          <w:rFonts w:asciiTheme="minorBidi" w:hAnsiTheme="minorBidi"/>
          <w:sz w:val="24"/>
          <w:szCs w:val="24"/>
          <w:rtl/>
        </w:rPr>
      </w:pPr>
      <w:del w:id="334" w:author="Nisan Avraham" w:date="2022-06-14T15:02:00Z">
        <w:r w:rsidRPr="00647709" w:rsidDel="005B15CD">
          <w:rPr>
            <w:rFonts w:asciiTheme="minorBidi" w:hAnsiTheme="minorBidi" w:hint="eastAsia"/>
            <w:sz w:val="24"/>
            <w:szCs w:val="24"/>
            <w:rtl/>
          </w:rPr>
          <w:delText>הקיפאון</w:delText>
        </w:r>
        <w:r w:rsidRPr="00647709" w:rsidDel="005B15CD">
          <w:rPr>
            <w:rFonts w:asciiTheme="minorBidi" w:hAnsiTheme="minorBidi"/>
            <w:sz w:val="24"/>
            <w:szCs w:val="24"/>
            <w:rtl/>
          </w:rPr>
          <w:delText xml:space="preserve"> </w:delText>
        </w:r>
      </w:del>
      <w:ins w:id="335" w:author="Nisan Avraham" w:date="2022-06-14T15:02:00Z">
        <w:del w:id="336" w:author="Yael Armon" w:date="2022-07-03T13:53:00Z">
          <w:r w:rsidR="005B15CD" w:rsidDel="00DD44A7">
            <w:rPr>
              <w:rFonts w:asciiTheme="minorBidi" w:hAnsiTheme="minorBidi" w:hint="cs"/>
              <w:sz w:val="24"/>
              <w:szCs w:val="24"/>
              <w:rtl/>
            </w:rPr>
            <w:delText>ה</w:delText>
          </w:r>
        </w:del>
        <w:del w:id="337" w:author="Yael Armon" w:date="2022-07-03T13:57:00Z">
          <w:r w:rsidR="005B15CD" w:rsidDel="00DD44A7">
            <w:rPr>
              <w:rFonts w:asciiTheme="minorBidi" w:hAnsiTheme="minorBidi" w:hint="cs"/>
              <w:sz w:val="24"/>
              <w:szCs w:val="24"/>
              <w:rtl/>
            </w:rPr>
            <w:delText>גידול</w:delText>
          </w:r>
          <w:r w:rsidR="005B15CD" w:rsidRPr="00647709" w:rsidDel="00DD44A7">
            <w:rPr>
              <w:rFonts w:asciiTheme="minorBidi" w:hAnsiTheme="minorBidi"/>
              <w:sz w:val="24"/>
              <w:szCs w:val="24"/>
              <w:rtl/>
            </w:rPr>
            <w:delText xml:space="preserve"> </w:delText>
          </w:r>
        </w:del>
      </w:ins>
      <w:del w:id="338" w:author="Yael Armon" w:date="2022-07-03T13:57:00Z">
        <w:r w:rsidRPr="00647709" w:rsidDel="00DD44A7">
          <w:rPr>
            <w:rFonts w:asciiTheme="minorBidi" w:hAnsiTheme="minorBidi" w:hint="eastAsia"/>
            <w:sz w:val="24"/>
            <w:szCs w:val="24"/>
            <w:rtl/>
          </w:rPr>
          <w:delText>בהיקפי</w:delText>
        </w:r>
        <w:r w:rsidRPr="00647709" w:rsidDel="00DD44A7">
          <w:rPr>
            <w:rFonts w:asciiTheme="minorBidi" w:hAnsiTheme="minorBidi"/>
            <w:sz w:val="24"/>
            <w:szCs w:val="24"/>
            <w:rtl/>
          </w:rPr>
          <w:delText xml:space="preserve"> </w:delText>
        </w:r>
        <w:r w:rsidRPr="00647709" w:rsidDel="00DD44A7">
          <w:rPr>
            <w:rFonts w:asciiTheme="minorBidi" w:hAnsiTheme="minorBidi" w:hint="eastAsia"/>
            <w:sz w:val="24"/>
            <w:szCs w:val="24"/>
            <w:rtl/>
          </w:rPr>
          <w:delText>אובדן</w:delText>
        </w:r>
        <w:r w:rsidRPr="00647709" w:rsidDel="00DD44A7">
          <w:rPr>
            <w:rFonts w:asciiTheme="minorBidi" w:hAnsiTheme="minorBidi"/>
            <w:sz w:val="24"/>
            <w:szCs w:val="24"/>
            <w:rtl/>
          </w:rPr>
          <w:delText xml:space="preserve"> </w:delText>
        </w:r>
        <w:r w:rsidRPr="00647709" w:rsidDel="00DD44A7">
          <w:rPr>
            <w:rFonts w:asciiTheme="minorBidi" w:hAnsiTheme="minorBidi" w:hint="eastAsia"/>
            <w:sz w:val="24"/>
            <w:szCs w:val="24"/>
            <w:rtl/>
          </w:rPr>
          <w:delText>המזון</w:delText>
        </w:r>
        <w:r w:rsidRPr="00647709" w:rsidDel="00DD44A7">
          <w:rPr>
            <w:rFonts w:asciiTheme="minorBidi" w:hAnsiTheme="minorBidi"/>
            <w:sz w:val="24"/>
            <w:szCs w:val="24"/>
            <w:rtl/>
          </w:rPr>
          <w:delText xml:space="preserve"> </w:delText>
        </w:r>
      </w:del>
      <w:ins w:id="339" w:author="Nisan Avraham" w:date="2022-06-14T15:12:00Z">
        <w:del w:id="340" w:author="Yael Armon" w:date="2022-07-03T13:57:00Z">
          <w:r w:rsidR="0041130F" w:rsidDel="00DD44A7">
            <w:rPr>
              <w:rFonts w:asciiTheme="minorBidi" w:hAnsiTheme="minorBidi" w:hint="cs"/>
              <w:sz w:val="24"/>
              <w:szCs w:val="24"/>
              <w:rtl/>
            </w:rPr>
            <w:delText xml:space="preserve">ב-2021 </w:delText>
          </w:r>
        </w:del>
      </w:ins>
      <w:ins w:id="341" w:author="Nisan Avraham" w:date="2022-06-14T15:09:00Z">
        <w:del w:id="342" w:author="Yael Armon" w:date="2022-07-03T13:57:00Z">
          <w:r w:rsidR="0041130F" w:rsidDel="00DD44A7">
            <w:rPr>
              <w:rFonts w:asciiTheme="minorBidi" w:hAnsiTheme="minorBidi" w:hint="cs"/>
              <w:sz w:val="24"/>
              <w:szCs w:val="24"/>
              <w:rtl/>
            </w:rPr>
            <w:delText xml:space="preserve">נובע </w:delText>
          </w:r>
        </w:del>
        <w:del w:id="343" w:author="Yael Armon" w:date="2022-07-03T13:50:00Z">
          <w:r w:rsidR="0041130F" w:rsidDel="00DD44A7">
            <w:rPr>
              <w:rFonts w:asciiTheme="minorBidi" w:hAnsiTheme="minorBidi" w:hint="cs"/>
              <w:sz w:val="24"/>
              <w:szCs w:val="24"/>
              <w:rtl/>
            </w:rPr>
            <w:delText xml:space="preserve">מכך שבשנת הקורונה </w:delText>
          </w:r>
        </w:del>
      </w:ins>
      <w:ins w:id="344" w:author="Nisan Avraham" w:date="2022-06-14T15:10:00Z">
        <w:del w:id="345" w:author="Yael Armon" w:date="2022-07-03T13:50:00Z">
          <w:r w:rsidR="0041130F" w:rsidDel="00DD44A7">
            <w:rPr>
              <w:rFonts w:asciiTheme="minorBidi" w:hAnsiTheme="minorBidi" w:hint="cs"/>
              <w:sz w:val="24"/>
              <w:szCs w:val="24"/>
              <w:rtl/>
            </w:rPr>
            <w:delText xml:space="preserve">היה </w:delText>
          </w:r>
        </w:del>
        <w:del w:id="346" w:author="Yael Armon" w:date="2022-07-03T13:51:00Z">
          <w:r w:rsidR="0041130F" w:rsidDel="00DD44A7">
            <w:rPr>
              <w:rFonts w:asciiTheme="minorBidi" w:hAnsiTheme="minorBidi" w:hint="cs"/>
              <w:sz w:val="24"/>
              <w:szCs w:val="24"/>
              <w:rtl/>
            </w:rPr>
            <w:delText xml:space="preserve">קיפאון באובדן מזון </w:delText>
          </w:r>
        </w:del>
      </w:ins>
      <w:ins w:id="347" w:author="Nisan Avraham" w:date="2022-06-14T15:12:00Z">
        <w:del w:id="348" w:author="Yael Armon" w:date="2022-07-03T13:51:00Z">
          <w:r w:rsidR="0041130F" w:rsidDel="00DD44A7">
            <w:rPr>
              <w:rFonts w:asciiTheme="minorBidi" w:hAnsiTheme="minorBidi" w:hint="cs"/>
              <w:sz w:val="24"/>
              <w:szCs w:val="24"/>
              <w:rtl/>
            </w:rPr>
            <w:delText xml:space="preserve">על רקע </w:delText>
          </w:r>
        </w:del>
      </w:ins>
      <w:ins w:id="349" w:author="Nisan Avraham" w:date="2022-06-14T15:30:00Z">
        <w:del w:id="350" w:author="Yael Armon" w:date="2022-07-03T13:51:00Z">
          <w:r w:rsidR="0012513A" w:rsidDel="00DD44A7">
            <w:rPr>
              <w:rFonts w:asciiTheme="minorBidi" w:hAnsiTheme="minorBidi" w:hint="cs"/>
              <w:sz w:val="24"/>
              <w:szCs w:val="24"/>
              <w:rtl/>
            </w:rPr>
            <w:delText>ה</w:delText>
          </w:r>
        </w:del>
      </w:ins>
      <w:ins w:id="351" w:author="Nisan Avraham" w:date="2022-06-14T15:13:00Z">
        <w:del w:id="352" w:author="Yael Armon" w:date="2022-07-03T13:51:00Z">
          <w:r w:rsidR="0041130F" w:rsidDel="00DD44A7">
            <w:rPr>
              <w:rFonts w:asciiTheme="minorBidi" w:hAnsiTheme="minorBidi" w:hint="cs"/>
              <w:sz w:val="24"/>
              <w:szCs w:val="24"/>
              <w:rtl/>
            </w:rPr>
            <w:delText>צניחה</w:delText>
          </w:r>
        </w:del>
      </w:ins>
      <w:ins w:id="353" w:author="Nisan Avraham" w:date="2022-06-14T15:12:00Z">
        <w:del w:id="354" w:author="Yael Armon" w:date="2022-07-03T13:51:00Z">
          <w:r w:rsidR="0041130F" w:rsidDel="00DD44A7">
            <w:rPr>
              <w:rFonts w:asciiTheme="minorBidi" w:hAnsiTheme="minorBidi" w:hint="cs"/>
              <w:sz w:val="24"/>
              <w:szCs w:val="24"/>
              <w:rtl/>
            </w:rPr>
            <w:delText xml:space="preserve"> בצריכה המוסדית</w:delText>
          </w:r>
        </w:del>
      </w:ins>
      <w:ins w:id="355" w:author="Nisan Avraham" w:date="2022-06-14T15:17:00Z">
        <w:del w:id="356" w:author="Yael Armon" w:date="2022-07-03T13:51:00Z">
          <w:r w:rsidR="00B32B87" w:rsidDel="00DD44A7">
            <w:rPr>
              <w:rFonts w:asciiTheme="minorBidi" w:hAnsiTheme="minorBidi" w:hint="cs"/>
              <w:sz w:val="24"/>
              <w:szCs w:val="24"/>
              <w:rtl/>
            </w:rPr>
            <w:delText xml:space="preserve"> המאופיינת בשיעורי אובדן גבוהים</w:delText>
          </w:r>
        </w:del>
      </w:ins>
      <w:ins w:id="357" w:author="Nisan Avraham" w:date="2022-06-14T15:12:00Z">
        <w:del w:id="358" w:author="Yael Armon" w:date="2022-07-03T13:51:00Z">
          <w:r w:rsidR="0041130F" w:rsidDel="00DD44A7">
            <w:rPr>
              <w:rFonts w:asciiTheme="minorBidi" w:hAnsiTheme="minorBidi" w:hint="cs"/>
              <w:sz w:val="24"/>
              <w:szCs w:val="24"/>
              <w:rtl/>
            </w:rPr>
            <w:delText xml:space="preserve">. </w:delText>
          </w:r>
        </w:del>
      </w:ins>
      <w:ins w:id="359" w:author="Nisan Avraham" w:date="2022-06-14T15:24:00Z">
        <w:del w:id="360" w:author="Yael Armon" w:date="2022-07-03T13:51:00Z">
          <w:r w:rsidR="00ED79E0" w:rsidDel="00DD44A7">
            <w:rPr>
              <w:rFonts w:asciiTheme="minorBidi" w:hAnsiTheme="minorBidi" w:hint="cs"/>
              <w:sz w:val="24"/>
              <w:szCs w:val="24"/>
              <w:rtl/>
            </w:rPr>
            <w:delText xml:space="preserve">כמו כן, </w:delText>
          </w:r>
        </w:del>
      </w:ins>
      <w:ins w:id="361" w:author="Nisan Avraham" w:date="2022-06-14T15:25:00Z">
        <w:r w:rsidR="00ED79E0">
          <w:rPr>
            <w:rFonts w:asciiTheme="minorBidi" w:hAnsiTheme="minorBidi" w:hint="cs"/>
            <w:sz w:val="24"/>
            <w:szCs w:val="24"/>
            <w:rtl/>
          </w:rPr>
          <w:t xml:space="preserve">משקי הבית </w:t>
        </w:r>
      </w:ins>
      <w:ins w:id="362" w:author="Yael Armon" w:date="2022-07-03T13:52:00Z">
        <w:del w:id="363" w:author="ענת פרידמן-קולס" w:date="2022-07-04T10:47:00Z">
          <w:r w:rsidR="00DD44A7" w:rsidDel="00364781">
            <w:rPr>
              <w:rFonts w:asciiTheme="minorBidi" w:hAnsiTheme="minorBidi" w:hint="cs"/>
              <w:sz w:val="24"/>
              <w:szCs w:val="24"/>
              <w:rtl/>
            </w:rPr>
            <w:delText xml:space="preserve">אשר </w:delText>
          </w:r>
        </w:del>
        <w:r w:rsidR="00DD44A7">
          <w:rPr>
            <w:rFonts w:asciiTheme="minorBidi" w:hAnsiTheme="minorBidi" w:hint="cs"/>
            <w:sz w:val="24"/>
            <w:szCs w:val="24"/>
            <w:rtl/>
          </w:rPr>
          <w:t>שבו</w:t>
        </w:r>
      </w:ins>
      <w:ins w:id="364" w:author="Nisan Avraham" w:date="2022-06-14T15:25:00Z">
        <w:del w:id="365" w:author="Yael Armon" w:date="2022-07-03T13:52:00Z">
          <w:r w:rsidR="00ED79E0" w:rsidDel="00DD44A7">
            <w:rPr>
              <w:rFonts w:asciiTheme="minorBidi" w:hAnsiTheme="minorBidi" w:hint="cs"/>
              <w:sz w:val="24"/>
              <w:szCs w:val="24"/>
              <w:rtl/>
            </w:rPr>
            <w:delText xml:space="preserve">חזרו </w:delText>
          </w:r>
        </w:del>
      </w:ins>
      <w:ins w:id="366" w:author="Yael Armon" w:date="2022-07-03T13:52:00Z">
        <w:r w:rsidR="00DD44A7">
          <w:rPr>
            <w:rFonts w:asciiTheme="minorBidi" w:hAnsiTheme="minorBidi" w:hint="cs"/>
            <w:sz w:val="24"/>
            <w:szCs w:val="24"/>
            <w:rtl/>
          </w:rPr>
          <w:t xml:space="preserve"> </w:t>
        </w:r>
      </w:ins>
      <w:ins w:id="367" w:author="Nisan Avraham" w:date="2022-06-14T15:25:00Z">
        <w:r w:rsidR="00ED79E0">
          <w:rPr>
            <w:rFonts w:asciiTheme="minorBidi" w:hAnsiTheme="minorBidi" w:hint="cs"/>
            <w:sz w:val="24"/>
            <w:szCs w:val="24"/>
            <w:rtl/>
          </w:rPr>
          <w:t>ל</w:t>
        </w:r>
      </w:ins>
      <w:ins w:id="368" w:author="Nisan Avraham" w:date="2022-06-14T15:26:00Z">
        <w:r w:rsidR="00ED79E0">
          <w:rPr>
            <w:rFonts w:asciiTheme="minorBidi" w:hAnsiTheme="minorBidi" w:hint="cs"/>
            <w:sz w:val="24"/>
            <w:szCs w:val="24"/>
            <w:rtl/>
          </w:rPr>
          <w:t xml:space="preserve">צרוך </w:t>
        </w:r>
      </w:ins>
      <w:ins w:id="369" w:author="ענת פרידמן-קולס" w:date="2022-07-04T10:48:00Z">
        <w:r w:rsidR="008E79D3">
          <w:rPr>
            <w:rFonts w:asciiTheme="minorBidi" w:hAnsiTheme="minorBidi" w:hint="cs"/>
            <w:sz w:val="24"/>
            <w:szCs w:val="24"/>
            <w:rtl/>
          </w:rPr>
          <w:t xml:space="preserve">יותר </w:t>
        </w:r>
      </w:ins>
      <w:ins w:id="370" w:author="Nisan Avraham" w:date="2022-06-14T15:26:00Z">
        <w:r w:rsidR="00ED79E0">
          <w:rPr>
            <w:rFonts w:asciiTheme="minorBidi" w:hAnsiTheme="minorBidi" w:hint="cs"/>
            <w:sz w:val="24"/>
            <w:szCs w:val="24"/>
            <w:rtl/>
          </w:rPr>
          <w:t xml:space="preserve">מזון </w:t>
        </w:r>
      </w:ins>
      <w:ins w:id="371" w:author="ענת פרידמן-קולס" w:date="2022-07-04T10:48:00Z">
        <w:r w:rsidR="008E79D3">
          <w:rPr>
            <w:rFonts w:asciiTheme="minorBidi" w:hAnsiTheme="minorBidi" w:hint="cs"/>
            <w:sz w:val="24"/>
            <w:szCs w:val="24"/>
            <w:rtl/>
          </w:rPr>
          <w:t xml:space="preserve">מחוץ לבית </w:t>
        </w:r>
      </w:ins>
      <w:ins w:id="372" w:author="ענת פרידמן-קולס" w:date="2022-07-04T11:41:00Z">
        <w:r w:rsidR="00331828">
          <w:rPr>
            <w:rFonts w:asciiTheme="minorBidi" w:hAnsiTheme="minorBidi"/>
            <w:sz w:val="24"/>
            <w:szCs w:val="24"/>
            <w:rtl/>
          </w:rPr>
          <w:t>–</w:t>
        </w:r>
      </w:ins>
      <w:ins w:id="373" w:author="ענת פרידמן-קולס" w:date="2022-07-04T10:48:00Z">
        <w:r w:rsidR="008E79D3">
          <w:rPr>
            <w:rFonts w:asciiTheme="minorBidi" w:hAnsiTheme="minorBidi" w:hint="cs"/>
            <w:sz w:val="24"/>
            <w:szCs w:val="24"/>
            <w:rtl/>
          </w:rPr>
          <w:t xml:space="preserve"> </w:t>
        </w:r>
      </w:ins>
      <w:ins w:id="374" w:author="ענת פרידמן-קולס" w:date="2022-07-04T11:41:00Z">
        <w:r w:rsidR="00331828">
          <w:rPr>
            <w:rFonts w:asciiTheme="minorBidi" w:hAnsiTheme="minorBidi" w:hint="cs"/>
            <w:sz w:val="24"/>
            <w:szCs w:val="24"/>
            <w:rtl/>
          </w:rPr>
          <w:t>כלומר ב</w:t>
        </w:r>
      </w:ins>
      <w:ins w:id="375" w:author="Nisan Avraham" w:date="2022-06-14T15:26:00Z">
        <w:del w:id="376" w:author="ענת פרידמן-קולס" w:date="2022-07-04T10:48:00Z">
          <w:r w:rsidR="00ED79E0" w:rsidDel="008E79D3">
            <w:rPr>
              <w:rFonts w:asciiTheme="minorBidi" w:hAnsiTheme="minorBidi" w:hint="cs"/>
              <w:sz w:val="24"/>
              <w:szCs w:val="24"/>
              <w:rtl/>
            </w:rPr>
            <w:delText>ב</w:delText>
          </w:r>
        </w:del>
        <w:r w:rsidR="00ED79E0">
          <w:rPr>
            <w:rFonts w:asciiTheme="minorBidi" w:hAnsiTheme="minorBidi" w:hint="cs"/>
            <w:sz w:val="24"/>
            <w:szCs w:val="24"/>
            <w:rtl/>
          </w:rPr>
          <w:t>מקטע המוסדי</w:t>
        </w:r>
      </w:ins>
      <w:ins w:id="377" w:author="Yael Armon" w:date="2022-07-03T13:55:00Z">
        <w:r w:rsidR="00DD44A7">
          <w:rPr>
            <w:rFonts w:asciiTheme="minorBidi" w:hAnsiTheme="minorBidi" w:hint="cs"/>
            <w:sz w:val="24"/>
            <w:szCs w:val="24"/>
            <w:rtl/>
          </w:rPr>
          <w:t xml:space="preserve">, המאופיין בשיעורי אובדן </w:t>
        </w:r>
      </w:ins>
      <w:ins w:id="378" w:author="ענת פרידמן-קולס" w:date="2022-07-04T11:41:00Z">
        <w:r w:rsidR="00967D3A">
          <w:rPr>
            <w:rFonts w:asciiTheme="minorBidi" w:hAnsiTheme="minorBidi" w:hint="cs"/>
            <w:sz w:val="24"/>
            <w:szCs w:val="24"/>
            <w:rtl/>
          </w:rPr>
          <w:t>ג</w:t>
        </w:r>
      </w:ins>
      <w:ins w:id="379" w:author="Yael Armon" w:date="2022-07-03T13:55:00Z">
        <w:del w:id="380" w:author="ענת פרידמן-קולס" w:date="2022-07-04T10:54:00Z">
          <w:r w:rsidR="00DD44A7" w:rsidDel="003C5E04">
            <w:rPr>
              <w:rFonts w:asciiTheme="minorBidi" w:hAnsiTheme="minorBidi" w:hint="cs"/>
              <w:sz w:val="24"/>
              <w:szCs w:val="24"/>
              <w:rtl/>
            </w:rPr>
            <w:delText>ג</w:delText>
          </w:r>
        </w:del>
        <w:r w:rsidR="00DD44A7">
          <w:rPr>
            <w:rFonts w:asciiTheme="minorBidi" w:hAnsiTheme="minorBidi" w:hint="cs"/>
            <w:sz w:val="24"/>
            <w:szCs w:val="24"/>
            <w:rtl/>
          </w:rPr>
          <w:t>בוהים,</w:t>
        </w:r>
      </w:ins>
      <w:ins w:id="381" w:author="Nisan Avraham" w:date="2022-06-14T15:26:00Z">
        <w:r w:rsidR="00ED79E0">
          <w:rPr>
            <w:rFonts w:asciiTheme="minorBidi" w:hAnsiTheme="minorBidi" w:hint="cs"/>
            <w:sz w:val="24"/>
            <w:szCs w:val="24"/>
            <w:rtl/>
          </w:rPr>
          <w:t xml:space="preserve"> </w:t>
        </w:r>
      </w:ins>
      <w:ins w:id="382" w:author="Nisan Avraham" w:date="2022-06-14T15:27:00Z">
        <w:r w:rsidR="00ED79E0">
          <w:rPr>
            <w:rFonts w:asciiTheme="minorBidi" w:hAnsiTheme="minorBidi" w:hint="cs"/>
            <w:sz w:val="24"/>
            <w:szCs w:val="24"/>
            <w:rtl/>
          </w:rPr>
          <w:t xml:space="preserve">על חשבון </w:t>
        </w:r>
        <w:commentRangeStart w:id="383"/>
        <w:commentRangeStart w:id="384"/>
        <w:commentRangeStart w:id="385"/>
        <w:commentRangeStart w:id="386"/>
        <w:commentRangeStart w:id="387"/>
        <w:commentRangeStart w:id="388"/>
        <w:r w:rsidR="00ED79E0">
          <w:rPr>
            <w:rFonts w:asciiTheme="minorBidi" w:hAnsiTheme="minorBidi" w:hint="cs"/>
            <w:sz w:val="24"/>
            <w:szCs w:val="24"/>
            <w:rtl/>
          </w:rPr>
          <w:t xml:space="preserve">צריכת מזון בבית </w:t>
        </w:r>
        <w:del w:id="389" w:author="Yael Armon" w:date="2022-07-03T13:52:00Z">
          <w:r w:rsidR="00ED79E0" w:rsidDel="00DD44A7">
            <w:rPr>
              <w:rFonts w:asciiTheme="minorBidi" w:hAnsiTheme="minorBidi" w:hint="cs"/>
              <w:sz w:val="24"/>
              <w:szCs w:val="24"/>
              <w:rtl/>
            </w:rPr>
            <w:delText>שהינה</w:delText>
          </w:r>
        </w:del>
      </w:ins>
      <w:ins w:id="390" w:author="Yael Armon" w:date="2022-07-03T13:52:00Z">
        <w:r w:rsidR="00DD44A7">
          <w:rPr>
            <w:rFonts w:asciiTheme="minorBidi" w:hAnsiTheme="minorBidi" w:hint="cs"/>
            <w:sz w:val="24"/>
            <w:szCs w:val="24"/>
            <w:rtl/>
          </w:rPr>
          <w:t>אשר מאופיינת</w:t>
        </w:r>
      </w:ins>
      <w:ins w:id="391" w:author="Nisan Avraham" w:date="2022-06-14T15:27:00Z">
        <w:del w:id="392" w:author="Yael Armon" w:date="2022-07-03T13:52:00Z">
          <w:r w:rsidR="00ED79E0" w:rsidDel="00DD44A7">
            <w:rPr>
              <w:rFonts w:asciiTheme="minorBidi" w:hAnsiTheme="minorBidi" w:hint="cs"/>
              <w:sz w:val="24"/>
              <w:szCs w:val="24"/>
              <w:rtl/>
            </w:rPr>
            <w:delText xml:space="preserve"> בעלת </w:delText>
          </w:r>
        </w:del>
      </w:ins>
      <w:ins w:id="393" w:author="Yael Armon" w:date="2022-07-03T13:52:00Z">
        <w:r w:rsidR="00DD44A7">
          <w:rPr>
            <w:rFonts w:asciiTheme="minorBidi" w:hAnsiTheme="minorBidi" w:hint="cs"/>
            <w:sz w:val="24"/>
            <w:szCs w:val="24"/>
            <w:rtl/>
          </w:rPr>
          <w:t xml:space="preserve"> ב</w:t>
        </w:r>
      </w:ins>
      <w:ins w:id="394" w:author="Nisan Avraham" w:date="2022-06-14T15:27:00Z">
        <w:r w:rsidR="00ED79E0">
          <w:rPr>
            <w:rFonts w:asciiTheme="minorBidi" w:hAnsiTheme="minorBidi" w:hint="cs"/>
            <w:sz w:val="24"/>
            <w:szCs w:val="24"/>
            <w:rtl/>
          </w:rPr>
          <w:t>שיעורי אובדן נמוכים יותר</w:t>
        </w:r>
      </w:ins>
      <w:ins w:id="395" w:author="ענת פרידמן-קולס" w:date="2022-07-04T11:42:00Z">
        <w:r w:rsidR="002B3563">
          <w:rPr>
            <w:rFonts w:asciiTheme="minorBidi" w:hAnsiTheme="minorBidi" w:hint="cs"/>
            <w:sz w:val="24"/>
            <w:szCs w:val="24"/>
            <w:rtl/>
          </w:rPr>
          <w:t xml:space="preserve">. </w:t>
        </w:r>
      </w:ins>
      <w:commentRangeEnd w:id="383"/>
      <w:r w:rsidR="003029E2">
        <w:rPr>
          <w:rStyle w:val="CommentReference"/>
          <w:rtl/>
        </w:rPr>
        <w:commentReference w:id="383"/>
      </w:r>
      <w:commentRangeEnd w:id="384"/>
      <w:r w:rsidR="006F28A2">
        <w:rPr>
          <w:rStyle w:val="CommentReference"/>
        </w:rPr>
        <w:commentReference w:id="384"/>
      </w:r>
      <w:commentRangeEnd w:id="385"/>
      <w:r w:rsidR="007B4C20">
        <w:rPr>
          <w:rStyle w:val="CommentReference"/>
          <w:rtl/>
        </w:rPr>
        <w:commentReference w:id="385"/>
      </w:r>
      <w:commentRangeEnd w:id="386"/>
      <w:r w:rsidR="00861BA0">
        <w:rPr>
          <w:rStyle w:val="CommentReference"/>
          <w:rtl/>
        </w:rPr>
        <w:commentReference w:id="386"/>
      </w:r>
      <w:commentRangeEnd w:id="387"/>
      <w:r w:rsidR="008F3B47">
        <w:rPr>
          <w:rStyle w:val="CommentReference"/>
          <w:rtl/>
        </w:rPr>
        <w:commentReference w:id="387"/>
      </w:r>
      <w:commentRangeEnd w:id="388"/>
      <w:r w:rsidR="00515D8C">
        <w:rPr>
          <w:rStyle w:val="CommentReference"/>
          <w:rtl/>
        </w:rPr>
        <w:commentReference w:id="388"/>
      </w:r>
      <w:ins w:id="396" w:author="ענת פרידמן-קולס" w:date="2022-07-04T11:42:00Z">
        <w:r w:rsidR="002B3563">
          <w:rPr>
            <w:rFonts w:asciiTheme="minorBidi" w:hAnsiTheme="minorBidi" w:hint="cs"/>
            <w:sz w:val="24"/>
            <w:szCs w:val="24"/>
            <w:rtl/>
          </w:rPr>
          <w:t xml:space="preserve">מעבר זה </w:t>
        </w:r>
      </w:ins>
      <w:ins w:id="397" w:author="Yael Armon" w:date="2022-07-03T13:57:00Z">
        <w:del w:id="398" w:author="ענת פרידמן-קולס" w:date="2022-07-13T19:25:00Z">
          <w:r w:rsidR="00DD44A7" w:rsidDel="008A08CA">
            <w:rPr>
              <w:rFonts w:asciiTheme="minorBidi" w:hAnsiTheme="minorBidi" w:hint="cs"/>
              <w:sz w:val="24"/>
              <w:szCs w:val="24"/>
              <w:rtl/>
            </w:rPr>
            <w:delText xml:space="preserve"> </w:delText>
          </w:r>
        </w:del>
        <w:r w:rsidR="00DD44A7">
          <w:rPr>
            <w:rFonts w:asciiTheme="minorBidi" w:hAnsiTheme="minorBidi" w:hint="cs"/>
            <w:sz w:val="24"/>
            <w:szCs w:val="24"/>
            <w:rtl/>
          </w:rPr>
          <w:t>תר</w:t>
        </w:r>
      </w:ins>
      <w:ins w:id="399" w:author="ענת פרידמן-קולס" w:date="2022-07-04T11:42:00Z">
        <w:r w:rsidR="002B3563">
          <w:rPr>
            <w:rFonts w:asciiTheme="minorBidi" w:hAnsiTheme="minorBidi" w:hint="cs"/>
            <w:sz w:val="24"/>
            <w:szCs w:val="24"/>
            <w:rtl/>
          </w:rPr>
          <w:t>ם,</w:t>
        </w:r>
      </w:ins>
      <w:ins w:id="400" w:author="Yael Armon" w:date="2022-07-03T13:57:00Z">
        <w:del w:id="401" w:author="ענת פרידמן-קולס" w:date="2022-07-04T11:42:00Z">
          <w:r w:rsidR="00DD44A7" w:rsidDel="002B3563">
            <w:rPr>
              <w:rFonts w:asciiTheme="minorBidi" w:hAnsiTheme="minorBidi" w:hint="cs"/>
              <w:sz w:val="24"/>
              <w:szCs w:val="24"/>
              <w:rtl/>
            </w:rPr>
            <w:delText>מו</w:delText>
          </w:r>
        </w:del>
        <w:r w:rsidR="00DD44A7">
          <w:rPr>
            <w:rFonts w:asciiTheme="minorBidi" w:hAnsiTheme="minorBidi" w:hint="cs"/>
            <w:sz w:val="24"/>
            <w:szCs w:val="24"/>
            <w:rtl/>
          </w:rPr>
          <w:t xml:space="preserve"> באופן ניכר</w:t>
        </w:r>
      </w:ins>
      <w:ins w:id="402" w:author="ענת פרידמן-קולס" w:date="2022-07-04T11:42:00Z">
        <w:r w:rsidR="002B3563">
          <w:rPr>
            <w:rFonts w:asciiTheme="minorBidi" w:hAnsiTheme="minorBidi" w:hint="cs"/>
            <w:sz w:val="24"/>
            <w:szCs w:val="24"/>
            <w:rtl/>
          </w:rPr>
          <w:t>,</w:t>
        </w:r>
      </w:ins>
      <w:ins w:id="403" w:author="Yael Armon" w:date="2022-07-03T13:57:00Z">
        <w:r w:rsidR="00DD44A7">
          <w:rPr>
            <w:rFonts w:asciiTheme="minorBidi" w:hAnsiTheme="minorBidi" w:hint="cs"/>
            <w:sz w:val="24"/>
            <w:szCs w:val="24"/>
            <w:rtl/>
          </w:rPr>
          <w:t xml:space="preserve"> </w:t>
        </w:r>
      </w:ins>
      <w:ins w:id="404" w:author="Yael Armon" w:date="2022-07-03T13:58:00Z">
        <w:r w:rsidR="00DD44A7">
          <w:rPr>
            <w:rFonts w:asciiTheme="minorBidi" w:hAnsiTheme="minorBidi" w:hint="cs"/>
            <w:sz w:val="24"/>
            <w:szCs w:val="24"/>
            <w:rtl/>
          </w:rPr>
          <w:t>לגידול</w:t>
        </w:r>
        <w:r w:rsidR="00DD44A7" w:rsidRPr="00647709">
          <w:rPr>
            <w:rFonts w:asciiTheme="minorBidi" w:hAnsiTheme="minorBidi"/>
            <w:sz w:val="24"/>
            <w:szCs w:val="24"/>
            <w:rtl/>
          </w:rPr>
          <w:t xml:space="preserve"> </w:t>
        </w:r>
        <w:r w:rsidR="00DD44A7" w:rsidRPr="00647709">
          <w:rPr>
            <w:rFonts w:asciiTheme="minorBidi" w:hAnsiTheme="minorBidi" w:hint="eastAsia"/>
            <w:sz w:val="24"/>
            <w:szCs w:val="24"/>
            <w:rtl/>
          </w:rPr>
          <w:t>בהיקפי</w:t>
        </w:r>
        <w:r w:rsidR="00DD44A7" w:rsidRPr="00647709">
          <w:rPr>
            <w:rFonts w:asciiTheme="minorBidi" w:hAnsiTheme="minorBidi"/>
            <w:sz w:val="24"/>
            <w:szCs w:val="24"/>
            <w:rtl/>
          </w:rPr>
          <w:t xml:space="preserve"> </w:t>
        </w:r>
        <w:r w:rsidR="00DD44A7" w:rsidRPr="00647709">
          <w:rPr>
            <w:rFonts w:asciiTheme="minorBidi" w:hAnsiTheme="minorBidi" w:hint="eastAsia"/>
            <w:sz w:val="24"/>
            <w:szCs w:val="24"/>
            <w:rtl/>
          </w:rPr>
          <w:t>אובדן</w:t>
        </w:r>
        <w:r w:rsidR="00DD44A7" w:rsidRPr="00647709">
          <w:rPr>
            <w:rFonts w:asciiTheme="minorBidi" w:hAnsiTheme="minorBidi"/>
            <w:sz w:val="24"/>
            <w:szCs w:val="24"/>
            <w:rtl/>
          </w:rPr>
          <w:t xml:space="preserve"> </w:t>
        </w:r>
        <w:r w:rsidR="00DD44A7" w:rsidRPr="00647709">
          <w:rPr>
            <w:rFonts w:asciiTheme="minorBidi" w:hAnsiTheme="minorBidi" w:hint="eastAsia"/>
            <w:sz w:val="24"/>
            <w:szCs w:val="24"/>
            <w:rtl/>
          </w:rPr>
          <w:t>המזון</w:t>
        </w:r>
        <w:r w:rsidR="00DD44A7" w:rsidRPr="00647709">
          <w:rPr>
            <w:rFonts w:asciiTheme="minorBidi" w:hAnsiTheme="minorBidi"/>
            <w:sz w:val="24"/>
            <w:szCs w:val="24"/>
            <w:rtl/>
          </w:rPr>
          <w:t xml:space="preserve"> </w:t>
        </w:r>
        <w:r w:rsidR="00DD44A7">
          <w:rPr>
            <w:rFonts w:asciiTheme="minorBidi" w:hAnsiTheme="minorBidi" w:hint="cs"/>
            <w:sz w:val="24"/>
            <w:szCs w:val="24"/>
            <w:rtl/>
          </w:rPr>
          <w:t>ב-2021</w:t>
        </w:r>
      </w:ins>
      <w:ins w:id="405" w:author="Nisan Avraham" w:date="2022-06-14T15:28:00Z">
        <w:r w:rsidR="00ED79E0">
          <w:rPr>
            <w:rFonts w:asciiTheme="minorBidi" w:hAnsiTheme="minorBidi" w:hint="cs"/>
            <w:sz w:val="24"/>
            <w:szCs w:val="24"/>
            <w:rtl/>
          </w:rPr>
          <w:t xml:space="preserve">. </w:t>
        </w:r>
      </w:ins>
      <w:ins w:id="406" w:author="Yael Armon" w:date="2022-07-03T13:54:00Z">
        <w:r w:rsidR="00DD44A7">
          <w:rPr>
            <w:rFonts w:asciiTheme="minorBidi" w:hAnsiTheme="minorBidi" w:hint="cs"/>
            <w:sz w:val="24"/>
            <w:szCs w:val="24"/>
            <w:rtl/>
          </w:rPr>
          <w:t xml:space="preserve">זאת </w:t>
        </w:r>
        <w:del w:id="407" w:author="ענת פרידמן-קולס" w:date="2022-07-13T19:26:00Z">
          <w:r w:rsidR="00DD44A7" w:rsidDel="008A08CA">
            <w:rPr>
              <w:rFonts w:asciiTheme="minorBidi" w:hAnsiTheme="minorBidi" w:hint="cs"/>
              <w:sz w:val="24"/>
              <w:szCs w:val="24"/>
              <w:rtl/>
            </w:rPr>
            <w:delText>אל מו</w:delText>
          </w:r>
        </w:del>
      </w:ins>
      <w:ins w:id="408" w:author="ענת פרידמן-קולס" w:date="2022-07-13T19:26:00Z">
        <w:r w:rsidR="008A08CA">
          <w:rPr>
            <w:rFonts w:asciiTheme="minorBidi" w:hAnsiTheme="minorBidi" w:hint="cs"/>
            <w:sz w:val="24"/>
            <w:szCs w:val="24"/>
            <w:rtl/>
          </w:rPr>
          <w:t xml:space="preserve">בהשוואה </w:t>
        </w:r>
      </w:ins>
      <w:ins w:id="409" w:author="Yael Armon" w:date="2022-07-03T13:54:00Z">
        <w:r w:rsidR="00DD44A7">
          <w:rPr>
            <w:rFonts w:asciiTheme="minorBidi" w:hAnsiTheme="minorBidi" w:hint="cs"/>
            <w:sz w:val="24"/>
            <w:szCs w:val="24"/>
            <w:rtl/>
          </w:rPr>
          <w:t>ל</w:t>
        </w:r>
        <w:del w:id="410" w:author="ענת פרידמן-קולס" w:date="2022-07-13T19:26:00Z">
          <w:r w:rsidR="00DD44A7" w:rsidDel="008A08CA">
            <w:rPr>
              <w:rFonts w:asciiTheme="minorBidi" w:hAnsiTheme="minorBidi" w:hint="cs"/>
              <w:sz w:val="24"/>
              <w:szCs w:val="24"/>
              <w:rtl/>
            </w:rPr>
            <w:delText xml:space="preserve"> </w:delText>
          </w:r>
        </w:del>
        <w:r w:rsidR="00DD44A7">
          <w:rPr>
            <w:rFonts w:asciiTheme="minorBidi" w:hAnsiTheme="minorBidi" w:hint="cs"/>
            <w:sz w:val="24"/>
            <w:szCs w:val="24"/>
            <w:rtl/>
          </w:rPr>
          <w:t>שנת הקורונה אשר אופיינה ב</w:t>
        </w:r>
      </w:ins>
      <w:ins w:id="411" w:author="Yael Armon" w:date="2022-07-03T13:52:00Z">
        <w:r w:rsidR="00DD44A7">
          <w:rPr>
            <w:rFonts w:asciiTheme="minorBidi" w:hAnsiTheme="minorBidi" w:hint="cs"/>
            <w:sz w:val="24"/>
            <w:szCs w:val="24"/>
            <w:rtl/>
          </w:rPr>
          <w:t>קיפאון אובדן מזון על רקע הצניחה בצריכה המוסדית</w:t>
        </w:r>
      </w:ins>
      <w:moveToRangeStart w:id="412" w:author="Nisan Avraham" w:date="2022-06-14T15:28:00Z" w:name="move106112929"/>
      <w:moveTo w:id="413" w:author="Nisan Avraham" w:date="2022-06-14T15:28:00Z">
        <w:del w:id="414" w:author="Yael Armon" w:date="2022-07-03T13:57:00Z">
          <w:r w:rsidR="00ED79E0" w:rsidDel="00DD44A7">
            <w:rPr>
              <w:rFonts w:asciiTheme="minorBidi" w:hAnsiTheme="minorBidi" w:cs="Arial" w:hint="cs"/>
              <w:sz w:val="24"/>
              <w:szCs w:val="24"/>
              <w:rtl/>
            </w:rPr>
            <w:delText>אלו הובילו לירידה בהיקף האובדן במקטע הצריכה והקמעונאות</w:delText>
          </w:r>
        </w:del>
      </w:moveTo>
      <w:ins w:id="415" w:author="Nisan Avraham" w:date="2022-06-14T15:29:00Z">
        <w:del w:id="416" w:author="Yael Armon" w:date="2022-07-03T13:57:00Z">
          <w:r w:rsidR="0012513A" w:rsidDel="00DD44A7">
            <w:rPr>
              <w:rFonts w:asciiTheme="minorBidi" w:hAnsiTheme="minorBidi" w:cs="Arial" w:hint="cs"/>
              <w:sz w:val="24"/>
              <w:szCs w:val="24"/>
              <w:rtl/>
            </w:rPr>
            <w:delText>הצרכנות</w:delText>
          </w:r>
        </w:del>
      </w:ins>
      <w:moveTo w:id="417" w:author="Nisan Avraham" w:date="2022-06-14T15:28:00Z">
        <w:r w:rsidR="00ED79E0">
          <w:rPr>
            <w:rFonts w:asciiTheme="minorBidi" w:hAnsiTheme="minorBidi" w:hint="cs"/>
            <w:sz w:val="24"/>
            <w:szCs w:val="24"/>
            <w:rtl/>
          </w:rPr>
          <w:t xml:space="preserve"> [הרחבה בפרקי הדו"ח]</w:t>
        </w:r>
      </w:moveTo>
      <w:ins w:id="418" w:author="Nisan Avraham" w:date="2022-06-14T15:29:00Z">
        <w:r w:rsidR="0012513A">
          <w:rPr>
            <w:rFonts w:asciiTheme="minorBidi" w:hAnsiTheme="minorBidi" w:hint="cs"/>
            <w:sz w:val="24"/>
            <w:szCs w:val="24"/>
            <w:rtl/>
          </w:rPr>
          <w:t xml:space="preserve">. </w:t>
        </w:r>
      </w:ins>
      <w:moveTo w:id="419" w:author="Nisan Avraham" w:date="2022-06-14T15:28:00Z">
        <w:del w:id="420" w:author="Nisan Avraham" w:date="2022-06-14T15:29:00Z">
          <w:r w:rsidR="00ED79E0" w:rsidDel="0012513A">
            <w:rPr>
              <w:rFonts w:asciiTheme="minorBidi" w:hAnsiTheme="minorBidi" w:hint="cs"/>
              <w:sz w:val="24"/>
              <w:szCs w:val="24"/>
              <w:rtl/>
            </w:rPr>
            <w:delText>.</w:delText>
          </w:r>
        </w:del>
      </w:moveTo>
      <w:moveToRangeEnd w:id="412"/>
      <w:ins w:id="421" w:author="Nisan Avraham" w:date="2022-06-14T15:29:00Z">
        <w:r w:rsidR="0012513A">
          <w:rPr>
            <w:rFonts w:asciiTheme="minorBidi" w:hAnsiTheme="minorBidi" w:hint="cs"/>
            <w:sz w:val="24"/>
            <w:szCs w:val="24"/>
            <w:rtl/>
          </w:rPr>
          <w:t xml:space="preserve">להתאוששות </w:t>
        </w:r>
      </w:ins>
      <w:ins w:id="422" w:author="Nisan Avraham" w:date="2022-06-14T15:31:00Z">
        <w:r w:rsidR="0040725D">
          <w:rPr>
            <w:rFonts w:asciiTheme="minorBidi" w:hAnsiTheme="minorBidi" w:hint="cs"/>
            <w:sz w:val="24"/>
            <w:szCs w:val="24"/>
            <w:rtl/>
          </w:rPr>
          <w:t xml:space="preserve">הכמעט מלאה </w:t>
        </w:r>
      </w:ins>
      <w:ins w:id="423" w:author="Nisan Avraham" w:date="2022-06-14T15:29:00Z">
        <w:r w:rsidR="0012513A">
          <w:rPr>
            <w:rFonts w:asciiTheme="minorBidi" w:hAnsiTheme="minorBidi" w:hint="cs"/>
            <w:sz w:val="24"/>
            <w:szCs w:val="24"/>
            <w:rtl/>
          </w:rPr>
          <w:t>של</w:t>
        </w:r>
      </w:ins>
      <w:ins w:id="424" w:author="Nisan Avraham" w:date="2022-06-14T15:26:00Z">
        <w:r w:rsidR="00ED79E0">
          <w:rPr>
            <w:rFonts w:asciiTheme="minorBidi" w:hAnsiTheme="minorBidi" w:hint="cs"/>
            <w:sz w:val="24"/>
            <w:szCs w:val="24"/>
            <w:rtl/>
          </w:rPr>
          <w:t xml:space="preserve"> </w:t>
        </w:r>
        <w:del w:id="425" w:author="ענת פרידמן-קולס" w:date="2022-07-04T11:43:00Z">
          <w:r w:rsidR="00ED79E0" w:rsidDel="00534C1F">
            <w:rPr>
              <w:rFonts w:asciiTheme="minorBidi" w:hAnsiTheme="minorBidi" w:hint="cs"/>
              <w:sz w:val="24"/>
              <w:szCs w:val="24"/>
              <w:rtl/>
            </w:rPr>
            <w:delText>הצריכה</w:delText>
          </w:r>
        </w:del>
      </w:ins>
      <w:ins w:id="426" w:author="ענת פרידמן-קולס" w:date="2022-07-04T11:43:00Z">
        <w:r w:rsidR="00534C1F">
          <w:rPr>
            <w:rFonts w:asciiTheme="minorBidi" w:hAnsiTheme="minorBidi" w:hint="cs"/>
            <w:sz w:val="24"/>
            <w:szCs w:val="24"/>
            <w:rtl/>
          </w:rPr>
          <w:t>המגזר</w:t>
        </w:r>
      </w:ins>
      <w:ins w:id="427" w:author="Nisan Avraham" w:date="2022-06-14T15:26:00Z">
        <w:r w:rsidR="00ED79E0">
          <w:rPr>
            <w:rFonts w:asciiTheme="minorBidi" w:hAnsiTheme="minorBidi" w:hint="cs"/>
            <w:sz w:val="24"/>
            <w:szCs w:val="24"/>
            <w:rtl/>
          </w:rPr>
          <w:t xml:space="preserve"> המוסדי</w:t>
        </w:r>
        <w:del w:id="428" w:author="ענת פרידמן-קולס" w:date="2022-07-04T11:43:00Z">
          <w:r w:rsidR="00ED79E0" w:rsidDel="00534C1F">
            <w:rPr>
              <w:rFonts w:asciiTheme="minorBidi" w:hAnsiTheme="minorBidi" w:hint="cs"/>
              <w:sz w:val="24"/>
              <w:szCs w:val="24"/>
              <w:rtl/>
            </w:rPr>
            <w:delText>ת</w:delText>
          </w:r>
        </w:del>
        <w:r w:rsidR="00ED79E0">
          <w:rPr>
            <w:rFonts w:asciiTheme="minorBidi" w:hAnsiTheme="minorBidi" w:hint="cs"/>
            <w:sz w:val="24"/>
            <w:szCs w:val="24"/>
            <w:rtl/>
          </w:rPr>
          <w:t xml:space="preserve"> </w:t>
        </w:r>
      </w:ins>
      <w:ins w:id="429" w:author="Nisan Avraham" w:date="2022-06-14T15:31:00Z">
        <w:r w:rsidR="0040725D">
          <w:rPr>
            <w:rFonts w:asciiTheme="minorBidi" w:hAnsiTheme="minorBidi" w:hint="cs"/>
            <w:sz w:val="24"/>
            <w:szCs w:val="24"/>
            <w:rtl/>
          </w:rPr>
          <w:t xml:space="preserve">(למעט ענף האירועים) </w:t>
        </w:r>
      </w:ins>
      <w:ins w:id="430" w:author="Nisan Avraham" w:date="2022-06-14T15:29:00Z">
        <w:r w:rsidR="0012513A">
          <w:rPr>
            <w:rFonts w:asciiTheme="minorBidi" w:hAnsiTheme="minorBidi" w:hint="cs"/>
            <w:sz w:val="24"/>
            <w:szCs w:val="24"/>
            <w:rtl/>
          </w:rPr>
          <w:t>יש</w:t>
        </w:r>
      </w:ins>
      <w:ins w:id="431" w:author="Nisan Avraham" w:date="2022-06-14T15:26:00Z">
        <w:r w:rsidR="00ED79E0">
          <w:rPr>
            <w:rFonts w:asciiTheme="minorBidi" w:hAnsiTheme="minorBidi" w:hint="cs"/>
            <w:sz w:val="24"/>
            <w:szCs w:val="24"/>
            <w:rtl/>
          </w:rPr>
          <w:t xml:space="preserve"> </w:t>
        </w:r>
      </w:ins>
      <w:ins w:id="432" w:author="Nisan Avraham" w:date="2022-06-14T15:29:00Z">
        <w:r w:rsidR="0012513A">
          <w:rPr>
            <w:rFonts w:asciiTheme="minorBidi" w:hAnsiTheme="minorBidi" w:hint="cs"/>
            <w:sz w:val="24"/>
            <w:szCs w:val="24"/>
            <w:rtl/>
          </w:rPr>
          <w:t>תרומה משמעותית</w:t>
        </w:r>
      </w:ins>
      <w:ins w:id="433" w:author="Yael Armon" w:date="2022-07-03T13:58:00Z">
        <w:r w:rsidR="00DD44A7">
          <w:rPr>
            <w:rFonts w:asciiTheme="minorBidi" w:hAnsiTheme="minorBidi" w:hint="cs"/>
            <w:sz w:val="24"/>
            <w:szCs w:val="24"/>
            <w:rtl/>
          </w:rPr>
          <w:t xml:space="preserve"> הן</w:t>
        </w:r>
      </w:ins>
      <w:ins w:id="434" w:author="Nisan Avraham" w:date="2022-06-14T15:29:00Z">
        <w:r w:rsidR="0012513A">
          <w:rPr>
            <w:rFonts w:asciiTheme="minorBidi" w:hAnsiTheme="minorBidi" w:hint="cs"/>
            <w:sz w:val="24"/>
            <w:szCs w:val="24"/>
            <w:rtl/>
          </w:rPr>
          <w:t xml:space="preserve"> </w:t>
        </w:r>
      </w:ins>
      <w:ins w:id="435" w:author="Nisan Avraham" w:date="2022-06-14T15:26:00Z">
        <w:r w:rsidR="00ED79E0">
          <w:rPr>
            <w:rFonts w:asciiTheme="minorBidi" w:hAnsiTheme="minorBidi" w:hint="cs"/>
            <w:sz w:val="24"/>
            <w:szCs w:val="24"/>
            <w:rtl/>
          </w:rPr>
          <w:t>לגידול בצריכה ו</w:t>
        </w:r>
      </w:ins>
      <w:ins w:id="436" w:author="Yael Armon" w:date="2022-07-03T13:59:00Z">
        <w:r w:rsidR="00DD44A7">
          <w:rPr>
            <w:rFonts w:asciiTheme="minorBidi" w:hAnsiTheme="minorBidi" w:hint="cs"/>
            <w:sz w:val="24"/>
            <w:szCs w:val="24"/>
            <w:rtl/>
          </w:rPr>
          <w:t xml:space="preserve">הן לגידול </w:t>
        </w:r>
      </w:ins>
      <w:ins w:id="437" w:author="Nisan Avraham" w:date="2022-06-14T15:26:00Z">
        <w:r w:rsidR="00ED79E0">
          <w:rPr>
            <w:rFonts w:asciiTheme="minorBidi" w:hAnsiTheme="minorBidi" w:hint="cs"/>
            <w:sz w:val="24"/>
            <w:szCs w:val="24"/>
            <w:rtl/>
          </w:rPr>
          <w:t>ב</w:t>
        </w:r>
      </w:ins>
      <w:ins w:id="438" w:author="Nisan Avraham" w:date="2022-06-14T15:30:00Z">
        <w:r w:rsidR="0012513A">
          <w:rPr>
            <w:rFonts w:asciiTheme="minorBidi" w:hAnsiTheme="minorBidi" w:hint="cs"/>
            <w:sz w:val="24"/>
            <w:szCs w:val="24"/>
            <w:rtl/>
          </w:rPr>
          <w:t xml:space="preserve">סך </w:t>
        </w:r>
      </w:ins>
      <w:ins w:id="439" w:author="Nisan Avraham" w:date="2022-06-14T15:26:00Z">
        <w:r w:rsidR="00ED79E0">
          <w:rPr>
            <w:rFonts w:asciiTheme="minorBidi" w:hAnsiTheme="minorBidi" w:hint="cs"/>
            <w:sz w:val="24"/>
            <w:szCs w:val="24"/>
            <w:rtl/>
          </w:rPr>
          <w:t>אובדן המזון.</w:t>
        </w:r>
      </w:ins>
    </w:p>
    <w:p w14:paraId="2E651CE6" w14:textId="1D29C5A2" w:rsidR="006E34AA" w:rsidDel="00B32B87" w:rsidRDefault="006E1F83" w:rsidP="006E34AA">
      <w:pPr>
        <w:spacing w:line="360" w:lineRule="auto"/>
        <w:jc w:val="both"/>
        <w:rPr>
          <w:del w:id="440" w:author="Nisan Avraham" w:date="2022-06-14T15:15:00Z"/>
          <w:rFonts w:asciiTheme="minorBidi" w:hAnsiTheme="minorBidi"/>
          <w:sz w:val="24"/>
          <w:szCs w:val="24"/>
          <w:rtl/>
        </w:rPr>
      </w:pPr>
      <w:del w:id="441" w:author="Nisan Avraham" w:date="2022-06-14T15:15:00Z">
        <w:r w:rsidRPr="00647709" w:rsidDel="00B32B87">
          <w:rPr>
            <w:rFonts w:asciiTheme="minorBidi" w:hAnsiTheme="minorBidi" w:hint="eastAsia"/>
            <w:sz w:val="24"/>
            <w:szCs w:val="24"/>
            <w:rtl/>
          </w:rPr>
          <w:delText>אינו</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נובע</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מייעול</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ושינוי</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מבני</w:delText>
        </w:r>
        <w:r w:rsidRPr="00647709" w:rsidDel="00B32B87">
          <w:rPr>
            <w:rFonts w:asciiTheme="minorBidi" w:hAnsiTheme="minorBidi"/>
            <w:sz w:val="24"/>
            <w:szCs w:val="24"/>
            <w:rtl/>
          </w:rPr>
          <w:delText xml:space="preserve"> </w:delText>
        </w:r>
        <w:r w:rsidDel="00B32B87">
          <w:rPr>
            <w:rFonts w:asciiTheme="minorBidi" w:hAnsiTheme="minorBidi" w:hint="cs"/>
            <w:sz w:val="24"/>
            <w:szCs w:val="24"/>
            <w:rtl/>
          </w:rPr>
          <w:delText>של</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שרשרת</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המזון</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במשק</w:delText>
        </w:r>
        <w:r w:rsidRPr="00647709" w:rsidDel="00B32B87">
          <w:rPr>
            <w:rFonts w:asciiTheme="minorBidi" w:hAnsiTheme="minorBidi"/>
            <w:sz w:val="24"/>
            <w:szCs w:val="24"/>
            <w:rtl/>
          </w:rPr>
          <w:delText xml:space="preserve">, אלא מהשפעות </w:delText>
        </w:r>
        <w:r w:rsidR="006E34AA" w:rsidDel="00B32B87">
          <w:rPr>
            <w:rFonts w:asciiTheme="minorBidi" w:hAnsiTheme="minorBidi" w:hint="cs"/>
            <w:sz w:val="24"/>
            <w:szCs w:val="24"/>
            <w:rtl/>
          </w:rPr>
          <w:delText xml:space="preserve">מנוגדות של </w:delText>
        </w:r>
        <w:r w:rsidRPr="00647709" w:rsidDel="00B32B87">
          <w:rPr>
            <w:rFonts w:asciiTheme="minorBidi" w:hAnsiTheme="minorBidi" w:hint="eastAsia"/>
            <w:sz w:val="24"/>
            <w:szCs w:val="24"/>
            <w:rtl/>
          </w:rPr>
          <w:delText>משבר</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הקורונה</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על</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המשק</w:delText>
        </w:r>
        <w:r w:rsidRPr="00647709" w:rsidDel="00B32B87">
          <w:rPr>
            <w:rFonts w:asciiTheme="minorBidi" w:hAnsiTheme="minorBidi"/>
            <w:sz w:val="24"/>
            <w:szCs w:val="24"/>
            <w:rtl/>
          </w:rPr>
          <w:delText xml:space="preserve"> </w:delText>
        </w:r>
        <w:r w:rsidRPr="00647709" w:rsidDel="00B32B87">
          <w:rPr>
            <w:rFonts w:asciiTheme="minorBidi" w:hAnsiTheme="minorBidi" w:hint="eastAsia"/>
            <w:sz w:val="24"/>
            <w:szCs w:val="24"/>
            <w:rtl/>
          </w:rPr>
          <w:delText>הישראלי</w:delText>
        </w:r>
        <w:r w:rsidRPr="00647709" w:rsidDel="00B32B87">
          <w:rPr>
            <w:rFonts w:asciiTheme="minorBidi" w:hAnsiTheme="minorBidi"/>
            <w:sz w:val="24"/>
            <w:szCs w:val="24"/>
            <w:rtl/>
          </w:rPr>
          <w:delText>.</w:delText>
        </w:r>
        <w:r w:rsidDel="00B32B87">
          <w:rPr>
            <w:rFonts w:asciiTheme="minorBidi" w:hAnsiTheme="minorBidi" w:hint="cs"/>
            <w:sz w:val="24"/>
            <w:szCs w:val="24"/>
            <w:rtl/>
          </w:rPr>
          <w:delText xml:space="preserve">  </w:delText>
        </w:r>
        <w:r w:rsidR="006E34AA" w:rsidDel="00B32B87">
          <w:rPr>
            <w:rFonts w:asciiTheme="minorBidi" w:hAnsiTheme="minorBidi" w:hint="cs"/>
            <w:sz w:val="24"/>
            <w:szCs w:val="24"/>
            <w:rtl/>
          </w:rPr>
          <w:delText>הנובעות מ</w:delText>
        </w:r>
        <w:r w:rsidRPr="008E61C1" w:rsidDel="00B32B87">
          <w:rPr>
            <w:rFonts w:asciiTheme="minorBidi" w:hAnsiTheme="minorBidi"/>
            <w:sz w:val="24"/>
            <w:szCs w:val="24"/>
            <w:rtl/>
          </w:rPr>
          <w:delText xml:space="preserve">שילוב של </w:delText>
        </w:r>
        <w:r w:rsidRPr="00F601AE" w:rsidDel="00B32B87">
          <w:rPr>
            <w:rFonts w:asciiTheme="minorBidi" w:hAnsiTheme="minorBidi" w:hint="eastAsia"/>
            <w:sz w:val="24"/>
            <w:szCs w:val="24"/>
            <w:rtl/>
          </w:rPr>
          <w:delText>גידול</w:delText>
        </w:r>
        <w:r w:rsidRPr="00F601AE" w:rsidDel="00B32B87">
          <w:rPr>
            <w:rFonts w:asciiTheme="minorBidi" w:hAnsiTheme="minorBidi"/>
            <w:sz w:val="24"/>
            <w:szCs w:val="24"/>
            <w:rtl/>
          </w:rPr>
          <w:delText xml:space="preserve"> באובדן במקטע החקלאי</w:delText>
        </w:r>
        <w:r w:rsidDel="00B32B87">
          <w:rPr>
            <w:rFonts w:asciiTheme="minorBidi" w:hAnsiTheme="minorBidi" w:hint="cs"/>
            <w:sz w:val="24"/>
            <w:szCs w:val="24"/>
            <w:rtl/>
          </w:rPr>
          <w:delText xml:space="preserve"> ובמקטע הצריכה הביתית לעומת קיטון באובדן המזון במקטע הצריכה המוסדית ובמקטע הקמעונאות.</w:delText>
        </w:r>
      </w:del>
    </w:p>
    <w:p w14:paraId="7812687C" w14:textId="2C9E8F7D" w:rsidR="006E1F83" w:rsidDel="0040725D" w:rsidRDefault="006E1F83" w:rsidP="00D9095E">
      <w:pPr>
        <w:spacing w:line="360" w:lineRule="auto"/>
        <w:jc w:val="both"/>
        <w:rPr>
          <w:del w:id="442" w:author="Nisan Avraham" w:date="2022-06-14T15:31:00Z"/>
          <w:rFonts w:asciiTheme="minorBidi" w:hAnsiTheme="minorBidi"/>
          <w:sz w:val="24"/>
          <w:szCs w:val="24"/>
          <w:rtl/>
        </w:rPr>
      </w:pPr>
      <w:del w:id="443" w:author="Nisan Avraham" w:date="2022-06-14T15:31:00Z">
        <w:r w:rsidDel="0040725D">
          <w:rPr>
            <w:rFonts w:asciiTheme="minorBidi" w:hAnsiTheme="minorBidi" w:hint="cs"/>
            <w:sz w:val="24"/>
            <w:szCs w:val="24"/>
            <w:rtl/>
          </w:rPr>
          <w:delText xml:space="preserve">הגידול באובדן במקטע החקלאי </w:delText>
        </w:r>
        <w:r w:rsidR="006E34AA" w:rsidDel="0040725D">
          <w:rPr>
            <w:rFonts w:asciiTheme="minorBidi" w:hAnsiTheme="minorBidi" w:hint="cs"/>
            <w:sz w:val="24"/>
            <w:szCs w:val="24"/>
            <w:rtl/>
          </w:rPr>
          <w:delText>בשנת הקורונה נובע מ</w:delText>
        </w:r>
        <w:r w:rsidDel="0040725D">
          <w:rPr>
            <w:rFonts w:asciiTheme="minorBidi" w:hAnsiTheme="minorBidi" w:hint="cs"/>
            <w:sz w:val="24"/>
            <w:szCs w:val="24"/>
            <w:rtl/>
          </w:rPr>
          <w:delText>מחסור בכוח אדם ב</w:delText>
        </w:r>
        <w:r w:rsidR="006E34AA" w:rsidDel="0040725D">
          <w:rPr>
            <w:rFonts w:asciiTheme="minorBidi" w:hAnsiTheme="minorBidi" w:hint="cs"/>
            <w:sz w:val="24"/>
            <w:szCs w:val="24"/>
            <w:rtl/>
          </w:rPr>
          <w:delText xml:space="preserve">תקופת </w:delText>
        </w:r>
        <w:r w:rsidDel="0040725D">
          <w:rPr>
            <w:rFonts w:asciiTheme="minorBidi" w:hAnsiTheme="minorBidi" w:hint="cs"/>
            <w:sz w:val="24"/>
            <w:szCs w:val="24"/>
            <w:rtl/>
          </w:rPr>
          <w:delText>הסגר</w:delText>
        </w:r>
        <w:r w:rsidR="006E34AA" w:rsidDel="0040725D">
          <w:rPr>
            <w:rFonts w:asciiTheme="minorBidi" w:hAnsiTheme="minorBidi" w:hint="cs"/>
            <w:sz w:val="24"/>
            <w:szCs w:val="24"/>
            <w:rtl/>
          </w:rPr>
          <w:delText xml:space="preserve"> הראשון</w:delText>
        </w:r>
        <w:r w:rsidDel="0040725D">
          <w:rPr>
            <w:rFonts w:asciiTheme="minorBidi" w:hAnsiTheme="minorBidi" w:hint="cs"/>
            <w:sz w:val="24"/>
            <w:szCs w:val="24"/>
            <w:rtl/>
          </w:rPr>
          <w:delText xml:space="preserve">, </w:delText>
        </w:r>
        <w:r w:rsidR="006E34AA" w:rsidDel="0040725D">
          <w:rPr>
            <w:rFonts w:asciiTheme="minorBidi" w:hAnsiTheme="minorBidi" w:hint="cs"/>
            <w:sz w:val="24"/>
            <w:szCs w:val="24"/>
            <w:rtl/>
          </w:rPr>
          <w:delText xml:space="preserve">צמצום ערוצי </w:delText>
        </w:r>
        <w:r w:rsidDel="0040725D">
          <w:rPr>
            <w:rFonts w:asciiTheme="minorBidi" w:hAnsiTheme="minorBidi" w:hint="cs"/>
            <w:sz w:val="24"/>
            <w:szCs w:val="24"/>
            <w:rtl/>
          </w:rPr>
          <w:delText xml:space="preserve">ייצוא וסגירת </w:delText>
        </w:r>
        <w:r w:rsidR="006E34AA" w:rsidDel="0040725D">
          <w:rPr>
            <w:rFonts w:asciiTheme="minorBidi" w:hAnsiTheme="minorBidi" w:hint="cs"/>
            <w:sz w:val="24"/>
            <w:szCs w:val="24"/>
            <w:rtl/>
          </w:rPr>
          <w:delText>הפעילות העסקית ב</w:delText>
        </w:r>
        <w:r w:rsidDel="0040725D">
          <w:rPr>
            <w:rFonts w:asciiTheme="minorBidi" w:hAnsiTheme="minorBidi" w:hint="cs"/>
            <w:sz w:val="24"/>
            <w:szCs w:val="24"/>
            <w:rtl/>
          </w:rPr>
          <w:delText>מקטע המוסדי</w:delText>
        </w:r>
        <w:r w:rsidR="005D1ABE" w:rsidDel="0040725D">
          <w:rPr>
            <w:rFonts w:asciiTheme="minorBidi" w:hAnsiTheme="minorBidi" w:hint="cs"/>
            <w:sz w:val="24"/>
            <w:szCs w:val="24"/>
            <w:rtl/>
          </w:rPr>
          <w:delText xml:space="preserve"> (מלונות, מסעדות וכד')</w:delText>
        </w:r>
        <w:r w:rsidDel="0040725D">
          <w:rPr>
            <w:rFonts w:asciiTheme="minorBidi" w:hAnsiTheme="minorBidi" w:hint="cs"/>
            <w:sz w:val="24"/>
            <w:szCs w:val="24"/>
            <w:rtl/>
          </w:rPr>
          <w:delText xml:space="preserve">. בנוסף, </w:delText>
        </w:r>
        <w:r w:rsidRPr="00DF0149" w:rsidDel="0040725D">
          <w:rPr>
            <w:rFonts w:asciiTheme="minorBidi" w:hAnsiTheme="minorBidi" w:cs="Arial"/>
            <w:sz w:val="24"/>
            <w:szCs w:val="24"/>
            <w:rtl/>
          </w:rPr>
          <w:delText>המגבלות על התנועה וההתקהלות ו</w:delText>
        </w:r>
        <w:r w:rsidDel="0040725D">
          <w:rPr>
            <w:rFonts w:asciiTheme="minorBidi" w:hAnsiTheme="minorBidi" w:cs="Arial" w:hint="cs"/>
            <w:sz w:val="24"/>
            <w:szCs w:val="24"/>
            <w:rtl/>
          </w:rPr>
          <w:delText>ה</w:delText>
        </w:r>
        <w:r w:rsidRPr="00DF0149" w:rsidDel="0040725D">
          <w:rPr>
            <w:rFonts w:asciiTheme="minorBidi" w:hAnsiTheme="minorBidi" w:cs="Arial"/>
            <w:sz w:val="24"/>
            <w:szCs w:val="24"/>
            <w:rtl/>
          </w:rPr>
          <w:delText xml:space="preserve">פגיעה הכלכלית בהכנסות משקי הבית הובילו לשינויים בדפוסי </w:delText>
        </w:r>
        <w:r w:rsidDel="0040725D">
          <w:rPr>
            <w:rFonts w:asciiTheme="minorBidi" w:hAnsiTheme="minorBidi" w:cs="Arial" w:hint="cs"/>
            <w:sz w:val="24"/>
            <w:szCs w:val="24"/>
            <w:rtl/>
          </w:rPr>
          <w:delText>הצריכה</w:delText>
        </w:r>
        <w:r w:rsidRPr="00DF0149" w:rsidDel="0040725D">
          <w:rPr>
            <w:rFonts w:asciiTheme="minorBidi" w:hAnsiTheme="minorBidi" w:cs="Arial"/>
            <w:sz w:val="24"/>
            <w:szCs w:val="24"/>
            <w:rtl/>
          </w:rPr>
          <w:delText>. מכור</w:delText>
        </w:r>
        <w:r w:rsidDel="0040725D">
          <w:rPr>
            <w:rFonts w:asciiTheme="minorBidi" w:hAnsiTheme="minorBidi" w:cs="Arial" w:hint="cs"/>
            <w:sz w:val="24"/>
            <w:szCs w:val="24"/>
            <w:rtl/>
          </w:rPr>
          <w:delText>ח</w:delText>
        </w:r>
        <w:r w:rsidRPr="00DF0149" w:rsidDel="0040725D">
          <w:rPr>
            <w:rFonts w:asciiTheme="minorBidi" w:hAnsiTheme="minorBidi" w:cs="Arial"/>
            <w:sz w:val="24"/>
            <w:szCs w:val="24"/>
            <w:rtl/>
          </w:rPr>
          <w:delText xml:space="preserve"> </w:delText>
        </w:r>
        <w:r w:rsidDel="0040725D">
          <w:rPr>
            <w:rFonts w:asciiTheme="minorBidi" w:hAnsiTheme="minorBidi" w:cs="Arial" w:hint="cs"/>
            <w:sz w:val="24"/>
            <w:szCs w:val="24"/>
            <w:rtl/>
          </w:rPr>
          <w:delText xml:space="preserve">משבר </w:delText>
        </w:r>
        <w:r w:rsidRPr="00DF0149" w:rsidDel="0040725D">
          <w:rPr>
            <w:rFonts w:asciiTheme="minorBidi" w:hAnsiTheme="minorBidi" w:cs="Arial"/>
            <w:sz w:val="24"/>
            <w:szCs w:val="24"/>
            <w:rtl/>
          </w:rPr>
          <w:delText>הקורונה, נעשה מעבר לרכישת מזון בערוצים בעלי שיעור אובדן מזון נמוך יותר – עליה בהיקף הרכישה המקוונת</w:delText>
        </w:r>
        <w:r w:rsidDel="0040725D">
          <w:rPr>
            <w:rFonts w:asciiTheme="minorBidi" w:hAnsiTheme="minorBidi" w:cs="Arial" w:hint="cs"/>
            <w:sz w:val="24"/>
            <w:szCs w:val="24"/>
            <w:rtl/>
          </w:rPr>
          <w:delText xml:space="preserve"> המאופיינת בשיעורי אובדן נמוכים</w:delText>
        </w:r>
        <w:r w:rsidRPr="00DF0149" w:rsidDel="0040725D">
          <w:rPr>
            <w:rFonts w:asciiTheme="minorBidi" w:hAnsiTheme="minorBidi" w:cs="Arial"/>
            <w:sz w:val="24"/>
            <w:szCs w:val="24"/>
            <w:rtl/>
          </w:rPr>
          <w:delText xml:space="preserve">, </w:delText>
        </w:r>
        <w:r w:rsidDel="0040725D">
          <w:rPr>
            <w:rFonts w:asciiTheme="minorBidi" w:hAnsiTheme="minorBidi" w:cs="Arial" w:hint="cs"/>
            <w:sz w:val="24"/>
            <w:szCs w:val="24"/>
            <w:rtl/>
          </w:rPr>
          <w:delText>לעומת ה</w:delText>
        </w:r>
        <w:r w:rsidRPr="00DF0149" w:rsidDel="0040725D">
          <w:rPr>
            <w:rFonts w:asciiTheme="minorBidi" w:hAnsiTheme="minorBidi" w:cs="Arial"/>
            <w:sz w:val="24"/>
            <w:szCs w:val="24"/>
            <w:rtl/>
          </w:rPr>
          <w:delText>ירידה בהיקף הרכישה בשווקים פתוחים</w:delText>
        </w:r>
        <w:r w:rsidDel="0040725D">
          <w:rPr>
            <w:rFonts w:asciiTheme="minorBidi" w:hAnsiTheme="minorBidi" w:cs="Arial" w:hint="cs"/>
            <w:sz w:val="24"/>
            <w:szCs w:val="24"/>
            <w:rtl/>
          </w:rPr>
          <w:delText xml:space="preserve"> המאופיינת בשיעורי אובדן גבוהים. בנוסף, חל</w:delText>
        </w:r>
        <w:r w:rsidDel="0040725D">
          <w:rPr>
            <w:rFonts w:asciiTheme="minorBidi" w:hAnsiTheme="minorBidi" w:cs="Arial"/>
            <w:sz w:val="24"/>
            <w:szCs w:val="24"/>
            <w:rtl/>
          </w:rPr>
          <w:delText xml:space="preserve"> </w:delText>
        </w:r>
        <w:r w:rsidRPr="00DF0149" w:rsidDel="0040725D">
          <w:rPr>
            <w:rFonts w:asciiTheme="minorBidi" w:hAnsiTheme="minorBidi" w:cs="Arial"/>
            <w:sz w:val="24"/>
            <w:szCs w:val="24"/>
            <w:rtl/>
          </w:rPr>
          <w:delText>מעבר מצריכת מזון במקטע המוסדי המאופיין בשיעורי אובדן גבוהים יחסית,  לצריכת מזון בבית ש</w:delText>
        </w:r>
        <w:r w:rsidDel="0040725D">
          <w:rPr>
            <w:rFonts w:asciiTheme="minorBidi" w:hAnsiTheme="minorBidi" w:cs="Arial"/>
            <w:sz w:val="24"/>
            <w:szCs w:val="24"/>
            <w:rtl/>
          </w:rPr>
          <w:delText>הינה בעלת שיעור</w:delText>
        </w:r>
        <w:r w:rsidDel="0040725D">
          <w:rPr>
            <w:rFonts w:asciiTheme="minorBidi" w:hAnsiTheme="minorBidi" w:cs="Arial" w:hint="cs"/>
            <w:sz w:val="24"/>
            <w:szCs w:val="24"/>
            <w:rtl/>
          </w:rPr>
          <w:delText>י</w:delText>
        </w:r>
        <w:r w:rsidDel="0040725D">
          <w:rPr>
            <w:rFonts w:asciiTheme="minorBidi" w:hAnsiTheme="minorBidi" w:cs="Arial"/>
            <w:sz w:val="24"/>
            <w:szCs w:val="24"/>
            <w:rtl/>
          </w:rPr>
          <w:delText xml:space="preserve"> אובדן נמו</w:delText>
        </w:r>
        <w:r w:rsidDel="0040725D">
          <w:rPr>
            <w:rFonts w:asciiTheme="minorBidi" w:hAnsiTheme="minorBidi" w:cs="Arial" w:hint="cs"/>
            <w:sz w:val="24"/>
            <w:szCs w:val="24"/>
            <w:rtl/>
          </w:rPr>
          <w:delText>כים</w:delText>
        </w:r>
        <w:r w:rsidDel="0040725D">
          <w:rPr>
            <w:rFonts w:asciiTheme="minorBidi" w:hAnsiTheme="minorBidi" w:cs="Arial"/>
            <w:sz w:val="24"/>
            <w:szCs w:val="24"/>
            <w:rtl/>
          </w:rPr>
          <w:delText xml:space="preserve"> יותר</w:delText>
        </w:r>
        <w:r w:rsidDel="0040725D">
          <w:rPr>
            <w:rFonts w:asciiTheme="minorBidi" w:hAnsiTheme="minorBidi" w:cs="Arial" w:hint="cs"/>
            <w:sz w:val="24"/>
            <w:szCs w:val="24"/>
            <w:rtl/>
          </w:rPr>
          <w:delText xml:space="preserve">. </w:delText>
        </w:r>
      </w:del>
      <w:moveFromRangeStart w:id="444" w:author="Nisan Avraham" w:date="2022-06-14T15:28:00Z" w:name="move106112929"/>
      <w:moveFrom w:id="445" w:author="Nisan Avraham" w:date="2022-06-14T15:28:00Z">
        <w:del w:id="446" w:author="Nisan Avraham" w:date="2022-06-14T15:31:00Z">
          <w:r w:rsidDel="0040725D">
            <w:rPr>
              <w:rFonts w:asciiTheme="minorBidi" w:hAnsiTheme="minorBidi" w:cs="Arial" w:hint="cs"/>
              <w:sz w:val="24"/>
              <w:szCs w:val="24"/>
              <w:rtl/>
            </w:rPr>
            <w:delText>אלו הובילו לירידה בהיקף האובדן במקטע הצריכה והקמעונאות</w:delText>
          </w:r>
          <w:r w:rsidDel="0040725D">
            <w:rPr>
              <w:rFonts w:asciiTheme="minorBidi" w:hAnsiTheme="minorBidi" w:hint="cs"/>
              <w:sz w:val="24"/>
              <w:szCs w:val="24"/>
              <w:rtl/>
            </w:rPr>
            <w:delText xml:space="preserve"> [הרחבה בפרקי הדו"ח].</w:delText>
          </w:r>
        </w:del>
      </w:moveFrom>
      <w:moveFromRangeEnd w:id="444"/>
    </w:p>
    <w:p w14:paraId="3924BDFE" w14:textId="163D8B3F" w:rsidR="00DB78E3" w:rsidRDefault="006E1F83" w:rsidP="006E1F83">
      <w:pPr>
        <w:spacing w:line="360" w:lineRule="auto"/>
        <w:jc w:val="both"/>
        <w:rPr>
          <w:ins w:id="447" w:author="Nisan Avraham" w:date="2022-06-14T15:38:00Z"/>
          <w:rFonts w:asciiTheme="minorBidi" w:hAnsiTheme="minorBidi"/>
          <w:sz w:val="24"/>
          <w:szCs w:val="24"/>
          <w:rtl/>
        </w:rPr>
      </w:pPr>
      <w:r w:rsidRPr="00C65B47">
        <w:rPr>
          <w:rFonts w:asciiTheme="minorBidi" w:hAnsiTheme="minorBidi"/>
          <w:sz w:val="24"/>
          <w:szCs w:val="24"/>
          <w:rtl/>
        </w:rPr>
        <w:t>אומדן אובדן</w:t>
      </w:r>
      <w:r w:rsidRPr="00AA430F">
        <w:rPr>
          <w:rFonts w:asciiTheme="minorBidi" w:hAnsiTheme="minorBidi"/>
          <w:sz w:val="24"/>
          <w:szCs w:val="24"/>
          <w:rtl/>
        </w:rPr>
        <w:t xml:space="preserve"> המזון בישראל מתבסס על מודל ייחודי של שרשרת הערך ב</w:t>
      </w:r>
      <w:r w:rsidRPr="008E61C1">
        <w:rPr>
          <w:rFonts w:asciiTheme="minorBidi" w:hAnsiTheme="minorBidi"/>
          <w:sz w:val="24"/>
          <w:szCs w:val="24"/>
          <w:rtl/>
        </w:rPr>
        <w:t>ייצור המזון בישראל</w:t>
      </w:r>
      <w:r w:rsidRPr="008E61C1">
        <w:rPr>
          <w:rStyle w:val="FootnoteReference"/>
          <w:rFonts w:asciiTheme="minorBidi" w:hAnsiTheme="minorBidi"/>
          <w:sz w:val="24"/>
          <w:szCs w:val="24"/>
          <w:rtl/>
        </w:rPr>
        <w:footnoteReference w:id="8"/>
      </w:r>
      <w:r w:rsidRPr="008E61C1">
        <w:rPr>
          <w:rFonts w:asciiTheme="minorBidi" w:hAnsiTheme="minorBidi"/>
          <w:sz w:val="24"/>
          <w:szCs w:val="24"/>
          <w:rtl/>
        </w:rPr>
        <w:t>. אובדן המזון בישראל</w:t>
      </w:r>
      <w:r>
        <w:rPr>
          <w:rFonts w:asciiTheme="minorBidi" w:hAnsiTheme="minorBidi" w:hint="cs"/>
          <w:sz w:val="24"/>
          <w:szCs w:val="24"/>
          <w:rtl/>
        </w:rPr>
        <w:t xml:space="preserve"> בשנת </w:t>
      </w:r>
      <w:del w:id="448" w:author="Nisan Avraham" w:date="2022-06-14T10:47:00Z">
        <w:r w:rsidDel="00E0623E">
          <w:rPr>
            <w:rFonts w:asciiTheme="minorBidi" w:hAnsiTheme="minorBidi" w:hint="cs"/>
            <w:sz w:val="24"/>
            <w:szCs w:val="24"/>
            <w:rtl/>
          </w:rPr>
          <w:delText>2020</w:delText>
        </w:r>
        <w:r w:rsidRPr="008E61C1" w:rsidDel="00E0623E">
          <w:rPr>
            <w:rFonts w:asciiTheme="minorBidi" w:hAnsiTheme="minorBidi"/>
            <w:sz w:val="24"/>
            <w:szCs w:val="24"/>
            <w:rtl/>
          </w:rPr>
          <w:delText xml:space="preserve"> </w:delText>
        </w:r>
      </w:del>
      <w:ins w:id="449" w:author="Nisan Avraham" w:date="2022-06-14T10:47:00Z">
        <w:r w:rsidR="00E0623E">
          <w:rPr>
            <w:rFonts w:asciiTheme="minorBidi" w:hAnsiTheme="minorBidi" w:hint="cs"/>
            <w:sz w:val="24"/>
            <w:szCs w:val="24"/>
            <w:rtl/>
          </w:rPr>
          <w:t>2021</w:t>
        </w:r>
        <w:r w:rsidR="00E0623E" w:rsidRPr="008E61C1">
          <w:rPr>
            <w:rFonts w:asciiTheme="minorBidi" w:hAnsiTheme="minorBidi"/>
            <w:sz w:val="24"/>
            <w:szCs w:val="24"/>
            <w:rtl/>
          </w:rPr>
          <w:t xml:space="preserve"> </w:t>
        </w:r>
      </w:ins>
      <w:r w:rsidRPr="008E61C1">
        <w:rPr>
          <w:rFonts w:asciiTheme="minorBidi" w:hAnsiTheme="minorBidi"/>
          <w:sz w:val="24"/>
          <w:szCs w:val="24"/>
          <w:rtl/>
        </w:rPr>
        <w:t>נאמד בכ-2.</w:t>
      </w:r>
      <w:del w:id="450" w:author="Nisan Avraham" w:date="2022-06-14T15:37:00Z">
        <w:r w:rsidRPr="008E61C1" w:rsidDel="00DB78E3">
          <w:rPr>
            <w:rFonts w:asciiTheme="minorBidi" w:hAnsiTheme="minorBidi"/>
            <w:sz w:val="24"/>
            <w:szCs w:val="24"/>
            <w:rtl/>
          </w:rPr>
          <w:delText xml:space="preserve">5 </w:delText>
        </w:r>
      </w:del>
      <w:ins w:id="451" w:author="Nisan Avraham" w:date="2022-06-14T15:37:00Z">
        <w:r w:rsidR="00DB78E3">
          <w:rPr>
            <w:rFonts w:asciiTheme="minorBidi" w:hAnsiTheme="minorBidi" w:hint="cs"/>
            <w:sz w:val="24"/>
            <w:szCs w:val="24"/>
            <w:rtl/>
          </w:rPr>
          <w:t>6</w:t>
        </w:r>
        <w:r w:rsidR="00DB78E3" w:rsidRPr="008E61C1">
          <w:rPr>
            <w:rFonts w:asciiTheme="minorBidi" w:hAnsiTheme="minorBidi"/>
            <w:sz w:val="24"/>
            <w:szCs w:val="24"/>
            <w:rtl/>
          </w:rPr>
          <w:t xml:space="preserve"> </w:t>
        </w:r>
      </w:ins>
      <w:r w:rsidRPr="008E61C1">
        <w:rPr>
          <w:rFonts w:asciiTheme="minorBidi" w:hAnsiTheme="minorBidi"/>
          <w:sz w:val="24"/>
          <w:szCs w:val="24"/>
          <w:rtl/>
        </w:rPr>
        <w:t xml:space="preserve">מיליון </w:t>
      </w:r>
      <w:r>
        <w:rPr>
          <w:rFonts w:asciiTheme="minorBidi" w:hAnsiTheme="minorBidi"/>
          <w:sz w:val="24"/>
          <w:szCs w:val="24"/>
          <w:rtl/>
        </w:rPr>
        <w:t>טונות</w:t>
      </w:r>
      <w:r w:rsidRPr="008E61C1">
        <w:rPr>
          <w:rFonts w:asciiTheme="minorBidi" w:hAnsiTheme="minorBidi"/>
          <w:sz w:val="24"/>
          <w:szCs w:val="24"/>
          <w:rtl/>
        </w:rPr>
        <w:t>, המהווים כ-</w:t>
      </w:r>
      <w:del w:id="452" w:author="Nisan Avraham" w:date="2022-06-14T15:37:00Z">
        <w:r w:rsidRPr="008E61C1" w:rsidDel="00DB78E3">
          <w:rPr>
            <w:rFonts w:asciiTheme="minorBidi" w:hAnsiTheme="minorBidi"/>
            <w:sz w:val="24"/>
            <w:szCs w:val="24"/>
            <w:rtl/>
          </w:rPr>
          <w:delText>35</w:delText>
        </w:r>
      </w:del>
      <w:ins w:id="453" w:author="Nisan Avraham" w:date="2022-06-14T15:37:00Z">
        <w:r w:rsidR="00DB78E3" w:rsidRPr="008E61C1">
          <w:rPr>
            <w:rFonts w:asciiTheme="minorBidi" w:hAnsiTheme="minorBidi"/>
            <w:sz w:val="24"/>
            <w:szCs w:val="24"/>
            <w:rtl/>
          </w:rPr>
          <w:t>3</w:t>
        </w:r>
        <w:r w:rsidR="00DB78E3">
          <w:rPr>
            <w:rFonts w:asciiTheme="minorBidi" w:hAnsiTheme="minorBidi" w:hint="cs"/>
            <w:sz w:val="24"/>
            <w:szCs w:val="24"/>
            <w:rtl/>
          </w:rPr>
          <w:t>7</w:t>
        </w:r>
      </w:ins>
      <w:r w:rsidRPr="008E61C1">
        <w:rPr>
          <w:rFonts w:asciiTheme="minorBidi" w:hAnsiTheme="minorBidi"/>
          <w:sz w:val="24"/>
          <w:szCs w:val="24"/>
          <w:rtl/>
        </w:rPr>
        <w:t xml:space="preserve">% מהיקף ייצור המזון המקומי בישראל. </w:t>
      </w:r>
      <w:r w:rsidRPr="008E61C1">
        <w:rPr>
          <w:rFonts w:asciiTheme="minorBidi" w:hAnsiTheme="minorBidi" w:hint="eastAsia"/>
          <w:sz w:val="24"/>
          <w:szCs w:val="24"/>
          <w:rtl/>
        </w:rPr>
        <w:t>בענף</w:t>
      </w:r>
      <w:r w:rsidRPr="008E61C1">
        <w:rPr>
          <w:rFonts w:asciiTheme="minorBidi" w:hAnsiTheme="minorBidi"/>
          <w:sz w:val="24"/>
          <w:szCs w:val="24"/>
          <w:rtl/>
        </w:rPr>
        <w:t xml:space="preserve"> החקלאות </w:t>
      </w:r>
      <w:r w:rsidRPr="00647709">
        <w:rPr>
          <w:rFonts w:asciiTheme="minorBidi" w:hAnsiTheme="minorBidi" w:hint="eastAsia"/>
          <w:sz w:val="24"/>
          <w:szCs w:val="24"/>
          <w:rtl/>
        </w:rPr>
        <w:t>הכמות</w:t>
      </w:r>
      <w:r w:rsidRPr="00647709">
        <w:rPr>
          <w:rFonts w:asciiTheme="minorBidi" w:hAnsiTheme="minorBidi"/>
          <w:sz w:val="24"/>
          <w:szCs w:val="24"/>
          <w:rtl/>
        </w:rPr>
        <w:t xml:space="preserve"> </w:t>
      </w:r>
      <w:r w:rsidRPr="00647709">
        <w:rPr>
          <w:rFonts w:asciiTheme="minorBidi" w:hAnsiTheme="minorBidi" w:hint="eastAsia"/>
          <w:sz w:val="24"/>
          <w:szCs w:val="24"/>
          <w:rtl/>
        </w:rPr>
        <w:t>המיוצרת</w:t>
      </w:r>
      <w:r w:rsidRPr="00647709">
        <w:rPr>
          <w:rFonts w:asciiTheme="minorBidi" w:hAnsiTheme="minorBidi"/>
          <w:sz w:val="24"/>
          <w:szCs w:val="24"/>
          <w:rtl/>
        </w:rPr>
        <w:t xml:space="preserve"> </w:t>
      </w:r>
      <w:del w:id="454" w:author="Nisan Avraham" w:date="2022-06-14T15:38:00Z">
        <w:r w:rsidRPr="00647709" w:rsidDel="00DB78E3">
          <w:rPr>
            <w:rFonts w:asciiTheme="minorBidi" w:hAnsiTheme="minorBidi" w:hint="eastAsia"/>
            <w:sz w:val="24"/>
            <w:szCs w:val="24"/>
            <w:rtl/>
          </w:rPr>
          <w:delText>היתה</w:delText>
        </w:r>
        <w:r w:rsidRPr="00647709" w:rsidDel="00DB78E3">
          <w:rPr>
            <w:rFonts w:asciiTheme="minorBidi" w:hAnsiTheme="minorBidi"/>
            <w:sz w:val="24"/>
            <w:szCs w:val="24"/>
            <w:rtl/>
          </w:rPr>
          <w:delText xml:space="preserve"> </w:delText>
        </w:r>
        <w:r w:rsidRPr="00647709" w:rsidDel="00DB78E3">
          <w:rPr>
            <w:rFonts w:asciiTheme="minorBidi" w:hAnsiTheme="minorBidi" w:hint="eastAsia"/>
            <w:sz w:val="24"/>
            <w:szCs w:val="24"/>
            <w:rtl/>
          </w:rPr>
          <w:delText>כמעט</w:delText>
        </w:r>
        <w:r w:rsidRPr="00647709" w:rsidDel="00DB78E3">
          <w:rPr>
            <w:rFonts w:asciiTheme="minorBidi" w:hAnsiTheme="minorBidi"/>
            <w:sz w:val="24"/>
            <w:szCs w:val="24"/>
            <w:rtl/>
          </w:rPr>
          <w:delText xml:space="preserve"> </w:delText>
        </w:r>
        <w:r w:rsidRPr="00647709" w:rsidDel="00DB78E3">
          <w:rPr>
            <w:rFonts w:asciiTheme="minorBidi" w:hAnsiTheme="minorBidi" w:hint="eastAsia"/>
            <w:sz w:val="24"/>
            <w:szCs w:val="24"/>
            <w:rtl/>
          </w:rPr>
          <w:delText>זהה</w:delText>
        </w:r>
      </w:del>
      <w:ins w:id="455" w:author="Nisan Avraham" w:date="2022-06-14T15:38:00Z">
        <w:r w:rsidR="00DB78E3">
          <w:rPr>
            <w:rFonts w:asciiTheme="minorBidi" w:hAnsiTheme="minorBidi" w:hint="cs"/>
            <w:sz w:val="24"/>
            <w:szCs w:val="24"/>
            <w:rtl/>
          </w:rPr>
          <w:t>דומה</w:t>
        </w:r>
      </w:ins>
      <w:r w:rsidRPr="00647709">
        <w:rPr>
          <w:rFonts w:asciiTheme="minorBidi" w:hAnsiTheme="minorBidi"/>
          <w:sz w:val="24"/>
          <w:szCs w:val="24"/>
          <w:rtl/>
        </w:rPr>
        <w:t xml:space="preserve"> </w:t>
      </w:r>
      <w:r w:rsidRPr="00647709">
        <w:rPr>
          <w:rFonts w:asciiTheme="minorBidi" w:hAnsiTheme="minorBidi" w:hint="eastAsia"/>
          <w:sz w:val="24"/>
          <w:szCs w:val="24"/>
          <w:rtl/>
        </w:rPr>
        <w:t>לכמות</w:t>
      </w:r>
      <w:r w:rsidRPr="00647709">
        <w:rPr>
          <w:rFonts w:asciiTheme="minorBidi" w:hAnsiTheme="minorBidi"/>
          <w:sz w:val="24"/>
          <w:szCs w:val="24"/>
          <w:rtl/>
        </w:rPr>
        <w:t xml:space="preserve"> </w:t>
      </w:r>
      <w:ins w:id="456" w:author="Nisan Avraham" w:date="2022-06-14T15:38:00Z">
        <w:r w:rsidR="00DB78E3">
          <w:rPr>
            <w:rFonts w:asciiTheme="minorBidi" w:hAnsiTheme="minorBidi" w:hint="cs"/>
            <w:sz w:val="24"/>
            <w:szCs w:val="24"/>
            <w:rtl/>
          </w:rPr>
          <w:t>של השנים האחרונות</w:t>
        </w:r>
      </w:ins>
      <w:ins w:id="457" w:author="Nisan Avraham" w:date="2022-06-14T15:39:00Z">
        <w:r w:rsidR="00DB78E3">
          <w:rPr>
            <w:rFonts w:asciiTheme="minorBidi" w:hAnsiTheme="minorBidi" w:hint="cs"/>
            <w:sz w:val="24"/>
            <w:szCs w:val="24"/>
            <w:rtl/>
          </w:rPr>
          <w:t xml:space="preserve"> -כ</w:t>
        </w:r>
      </w:ins>
      <w:ins w:id="458" w:author="Nisan Avraham" w:date="2022-06-14T15:40:00Z">
        <w:r w:rsidR="00DB78E3">
          <w:rPr>
            <w:rFonts w:asciiTheme="minorBidi" w:hAnsiTheme="minorBidi" w:hint="cs"/>
            <w:sz w:val="24"/>
            <w:szCs w:val="24"/>
            <w:rtl/>
          </w:rPr>
          <w:t xml:space="preserve">-6.9 מיליון טון. גידול של 0.4% לעומת 2020. </w:t>
        </w:r>
      </w:ins>
    </w:p>
    <w:p w14:paraId="753F6171" w14:textId="1D97D245" w:rsidR="006E1F83" w:rsidDel="00DB78E3" w:rsidRDefault="006E1F83" w:rsidP="006E1F83">
      <w:pPr>
        <w:spacing w:line="360" w:lineRule="auto"/>
        <w:jc w:val="both"/>
        <w:rPr>
          <w:del w:id="459" w:author="Nisan Avraham" w:date="2022-06-14T15:40:00Z"/>
          <w:rFonts w:asciiTheme="minorBidi" w:hAnsiTheme="minorBidi"/>
          <w:sz w:val="24"/>
          <w:szCs w:val="24"/>
          <w:rtl/>
        </w:rPr>
      </w:pPr>
      <w:del w:id="460" w:author="Nisan Avraham" w:date="2022-06-14T15:40:00Z">
        <w:r w:rsidRPr="00647709" w:rsidDel="00DB78E3">
          <w:rPr>
            <w:rFonts w:asciiTheme="minorBidi" w:hAnsiTheme="minorBidi" w:hint="eastAsia"/>
            <w:sz w:val="24"/>
            <w:szCs w:val="24"/>
            <w:rtl/>
          </w:rPr>
          <w:delText>בשנ</w:delText>
        </w:r>
        <w:r w:rsidDel="00DB78E3">
          <w:rPr>
            <w:rFonts w:asciiTheme="minorBidi" w:hAnsiTheme="minorBidi" w:hint="cs"/>
            <w:sz w:val="24"/>
            <w:szCs w:val="24"/>
            <w:rtl/>
          </w:rPr>
          <w:delText>ת 2019, כ-7 מיליון טון</w:delText>
        </w:r>
        <w:r w:rsidRPr="00647709" w:rsidDel="00DB78E3">
          <w:rPr>
            <w:rFonts w:asciiTheme="minorBidi" w:hAnsiTheme="minorBidi"/>
            <w:sz w:val="24"/>
            <w:szCs w:val="24"/>
            <w:rtl/>
          </w:rPr>
          <w:delText>.</w:delText>
        </w:r>
        <w:r w:rsidRPr="008E61C1" w:rsidDel="00DB78E3">
          <w:rPr>
            <w:rFonts w:asciiTheme="minorBidi" w:hAnsiTheme="minorBidi"/>
            <w:sz w:val="24"/>
            <w:szCs w:val="24"/>
            <w:rtl/>
          </w:rPr>
          <w:delText xml:space="preserve"> </w:delText>
        </w:r>
        <w:r w:rsidRPr="00647709" w:rsidDel="00DB78E3">
          <w:rPr>
            <w:rFonts w:asciiTheme="minorBidi" w:hAnsiTheme="minorBidi" w:hint="eastAsia"/>
            <w:sz w:val="24"/>
            <w:szCs w:val="24"/>
            <w:rtl/>
          </w:rPr>
          <w:delText>לעומת</w:delText>
        </w:r>
        <w:r w:rsidRPr="00647709" w:rsidDel="00DB78E3">
          <w:rPr>
            <w:rFonts w:asciiTheme="minorBidi" w:hAnsiTheme="minorBidi"/>
            <w:sz w:val="24"/>
            <w:szCs w:val="24"/>
            <w:rtl/>
          </w:rPr>
          <w:delText xml:space="preserve"> </w:delText>
        </w:r>
        <w:r w:rsidDel="00DB78E3">
          <w:rPr>
            <w:rFonts w:asciiTheme="minorBidi" w:hAnsiTheme="minorBidi" w:hint="cs"/>
            <w:sz w:val="24"/>
            <w:szCs w:val="24"/>
            <w:rtl/>
          </w:rPr>
          <w:delText>שנת 2018</w:delText>
        </w:r>
        <w:r w:rsidRPr="008E61C1" w:rsidDel="00DB78E3">
          <w:rPr>
            <w:rFonts w:asciiTheme="minorBidi" w:hAnsiTheme="minorBidi"/>
            <w:sz w:val="24"/>
            <w:szCs w:val="24"/>
            <w:rtl/>
          </w:rPr>
          <w:delText xml:space="preserve">, בה </w:delText>
        </w:r>
        <w:r w:rsidRPr="008E61C1" w:rsidDel="00DB78E3">
          <w:rPr>
            <w:rFonts w:asciiTheme="minorBidi" w:hAnsiTheme="minorBidi" w:hint="eastAsia"/>
            <w:sz w:val="24"/>
            <w:szCs w:val="24"/>
            <w:rtl/>
          </w:rPr>
          <w:delText>חלה</w:delText>
        </w:r>
        <w:r w:rsidRPr="008E61C1" w:rsidDel="00DB78E3">
          <w:rPr>
            <w:rFonts w:asciiTheme="minorBidi" w:hAnsiTheme="minorBidi"/>
            <w:sz w:val="24"/>
            <w:szCs w:val="24"/>
            <w:rtl/>
          </w:rPr>
          <w:delText xml:space="preserve"> </w:delText>
        </w:r>
        <w:r w:rsidRPr="008E61C1" w:rsidDel="00DB78E3">
          <w:rPr>
            <w:rFonts w:asciiTheme="minorBidi" w:hAnsiTheme="minorBidi" w:hint="eastAsia"/>
            <w:sz w:val="24"/>
            <w:szCs w:val="24"/>
            <w:rtl/>
          </w:rPr>
          <w:delText>ירידה</w:delText>
        </w:r>
        <w:r w:rsidRPr="008E61C1" w:rsidDel="00DB78E3">
          <w:rPr>
            <w:rFonts w:asciiTheme="minorBidi" w:hAnsiTheme="minorBidi"/>
            <w:sz w:val="24"/>
            <w:szCs w:val="24"/>
            <w:rtl/>
          </w:rPr>
          <w:delText xml:space="preserve"> </w:delText>
        </w:r>
        <w:r w:rsidRPr="008E61C1" w:rsidDel="00DB78E3">
          <w:rPr>
            <w:rFonts w:asciiTheme="minorBidi" w:hAnsiTheme="minorBidi" w:hint="eastAsia"/>
            <w:sz w:val="24"/>
            <w:szCs w:val="24"/>
            <w:rtl/>
          </w:rPr>
          <w:delText>בכמות</w:delText>
        </w:r>
        <w:r w:rsidRPr="008E61C1" w:rsidDel="00DB78E3">
          <w:rPr>
            <w:rFonts w:asciiTheme="minorBidi" w:hAnsiTheme="minorBidi"/>
            <w:sz w:val="24"/>
            <w:szCs w:val="24"/>
            <w:rtl/>
          </w:rPr>
          <w:delText xml:space="preserve"> </w:delText>
        </w:r>
        <w:r w:rsidRPr="008E61C1" w:rsidDel="00DB78E3">
          <w:rPr>
            <w:rFonts w:asciiTheme="minorBidi" w:hAnsiTheme="minorBidi" w:hint="eastAsia"/>
            <w:sz w:val="24"/>
            <w:szCs w:val="24"/>
            <w:rtl/>
          </w:rPr>
          <w:delText>המזון</w:delText>
        </w:r>
        <w:r w:rsidRPr="008E61C1" w:rsidDel="00DB78E3">
          <w:rPr>
            <w:rFonts w:asciiTheme="minorBidi" w:hAnsiTheme="minorBidi"/>
            <w:sz w:val="24"/>
            <w:szCs w:val="24"/>
            <w:rtl/>
          </w:rPr>
          <w:delText xml:space="preserve"> </w:delText>
        </w:r>
        <w:r w:rsidRPr="008E61C1" w:rsidDel="00DB78E3">
          <w:rPr>
            <w:rFonts w:asciiTheme="minorBidi" w:hAnsiTheme="minorBidi" w:hint="eastAsia"/>
            <w:sz w:val="24"/>
            <w:szCs w:val="24"/>
            <w:rtl/>
          </w:rPr>
          <w:delText>המיוצרת</w:delText>
        </w:r>
        <w:r w:rsidRPr="008E61C1" w:rsidDel="00DB78E3">
          <w:rPr>
            <w:rFonts w:asciiTheme="minorBidi" w:hAnsiTheme="minorBidi"/>
            <w:sz w:val="24"/>
            <w:szCs w:val="24"/>
            <w:rtl/>
          </w:rPr>
          <w:delText xml:space="preserve"> </w:delText>
        </w:r>
        <w:r w:rsidRPr="008E61C1" w:rsidDel="00DB78E3">
          <w:rPr>
            <w:rFonts w:asciiTheme="minorBidi" w:hAnsiTheme="minorBidi" w:hint="eastAsia"/>
            <w:sz w:val="24"/>
            <w:szCs w:val="24"/>
            <w:rtl/>
          </w:rPr>
          <w:delText>של</w:delText>
        </w:r>
        <w:r w:rsidRPr="008E61C1" w:rsidDel="00DB78E3">
          <w:rPr>
            <w:rFonts w:asciiTheme="minorBidi" w:hAnsiTheme="minorBidi"/>
            <w:sz w:val="24"/>
            <w:szCs w:val="24"/>
            <w:rtl/>
          </w:rPr>
          <w:delText xml:space="preserve"> </w:delText>
        </w:r>
        <w:r w:rsidRPr="008E61C1" w:rsidDel="00DB78E3">
          <w:rPr>
            <w:rFonts w:asciiTheme="minorBidi" w:hAnsiTheme="minorBidi" w:hint="eastAsia"/>
            <w:sz w:val="24"/>
            <w:szCs w:val="24"/>
            <w:rtl/>
          </w:rPr>
          <w:delText>כ</w:delText>
        </w:r>
        <w:r w:rsidRPr="008E61C1" w:rsidDel="00DB78E3">
          <w:rPr>
            <w:rFonts w:asciiTheme="minorBidi" w:hAnsiTheme="minorBidi"/>
            <w:sz w:val="24"/>
            <w:szCs w:val="24"/>
            <w:rtl/>
          </w:rPr>
          <w:delText>-</w:delText>
        </w:r>
        <w:r w:rsidRPr="00647709" w:rsidDel="00DB78E3">
          <w:rPr>
            <w:rFonts w:asciiTheme="minorBidi" w:hAnsiTheme="minorBidi"/>
            <w:sz w:val="24"/>
            <w:szCs w:val="24"/>
            <w:rtl/>
          </w:rPr>
          <w:delText>1.5</w:delText>
        </w:r>
        <w:r w:rsidRPr="008E61C1" w:rsidDel="00DB78E3">
          <w:rPr>
            <w:rFonts w:asciiTheme="minorBidi" w:hAnsiTheme="minorBidi"/>
            <w:sz w:val="24"/>
            <w:szCs w:val="24"/>
            <w:rtl/>
          </w:rPr>
          <w:delText>%.</w:delText>
        </w:r>
        <w:r w:rsidDel="00DB78E3">
          <w:rPr>
            <w:rFonts w:asciiTheme="minorBidi" w:hAnsiTheme="minorBidi" w:hint="cs"/>
            <w:sz w:val="24"/>
            <w:szCs w:val="24"/>
            <w:rtl/>
          </w:rPr>
          <w:delText xml:space="preserve"> </w:delText>
        </w:r>
      </w:del>
    </w:p>
    <w:p w14:paraId="1B8A2AC2" w14:textId="337EF162" w:rsidR="006E1F83" w:rsidRDefault="006E1F83" w:rsidP="008A08CA">
      <w:pPr>
        <w:spacing w:line="360" w:lineRule="auto"/>
        <w:jc w:val="both"/>
        <w:rPr>
          <w:rFonts w:asciiTheme="minorBidi" w:hAnsiTheme="minorBidi" w:cs="Arial"/>
          <w:sz w:val="12"/>
          <w:rtl/>
        </w:rPr>
      </w:pPr>
      <w:r w:rsidRPr="00AA430F">
        <w:rPr>
          <w:rFonts w:asciiTheme="minorBidi" w:hAnsiTheme="minorBidi"/>
          <w:sz w:val="24"/>
          <w:szCs w:val="24"/>
          <w:rtl/>
        </w:rPr>
        <w:t xml:space="preserve">סך אובדן המזון בכל שלבי שרשרת הערך, מהווה אובדן </w:t>
      </w:r>
      <w:r w:rsidRPr="00CF0190">
        <w:rPr>
          <w:rFonts w:asciiTheme="minorBidi" w:hAnsiTheme="minorBidi"/>
          <w:b/>
          <w:bCs/>
          <w:sz w:val="24"/>
          <w:szCs w:val="24"/>
          <w:rtl/>
        </w:rPr>
        <w:t>שווה</w:t>
      </w:r>
      <w:r w:rsidRPr="00AA430F">
        <w:rPr>
          <w:rFonts w:asciiTheme="minorBidi" w:hAnsiTheme="minorBidi"/>
          <w:sz w:val="24"/>
          <w:szCs w:val="24"/>
          <w:rtl/>
        </w:rPr>
        <w:t xml:space="preserve"> </w:t>
      </w:r>
      <w:r w:rsidRPr="0043783E">
        <w:rPr>
          <w:rFonts w:asciiTheme="minorBidi" w:hAnsiTheme="minorBidi"/>
          <w:b/>
          <w:bCs/>
          <w:sz w:val="24"/>
          <w:szCs w:val="24"/>
          <w:rtl/>
        </w:rPr>
        <w:t>ערך לכ-</w:t>
      </w:r>
      <w:del w:id="461" w:author="Nisan Avraham" w:date="2022-06-14T15:40:00Z">
        <w:r w:rsidRPr="00455731" w:rsidDel="00DB78E3">
          <w:rPr>
            <w:rFonts w:asciiTheme="minorBidi" w:hAnsiTheme="minorBidi"/>
            <w:b/>
            <w:bCs/>
            <w:sz w:val="24"/>
            <w:szCs w:val="24"/>
            <w:rtl/>
          </w:rPr>
          <w:delText>6</w:delText>
        </w:r>
        <w:r w:rsidDel="00DB78E3">
          <w:rPr>
            <w:rFonts w:asciiTheme="minorBidi" w:hAnsiTheme="minorBidi" w:hint="cs"/>
            <w:b/>
            <w:bCs/>
            <w:sz w:val="24"/>
            <w:szCs w:val="24"/>
            <w:rtl/>
          </w:rPr>
          <w:delText>15</w:delText>
        </w:r>
        <w:r w:rsidRPr="0043783E" w:rsidDel="00DB78E3">
          <w:rPr>
            <w:rFonts w:asciiTheme="minorBidi" w:hAnsiTheme="minorBidi"/>
            <w:b/>
            <w:bCs/>
            <w:sz w:val="24"/>
            <w:szCs w:val="24"/>
            <w:rtl/>
          </w:rPr>
          <w:delText xml:space="preserve"> </w:delText>
        </w:r>
      </w:del>
      <w:ins w:id="462" w:author="Nisan Avraham" w:date="2022-06-14T15:40:00Z">
        <w:del w:id="463" w:author="Yael Armon" w:date="2022-07-11T13:02:00Z">
          <w:r w:rsidR="00DB78E3" w:rsidRPr="00455731" w:rsidDel="0058261C">
            <w:rPr>
              <w:rFonts w:asciiTheme="minorBidi" w:hAnsiTheme="minorBidi"/>
              <w:b/>
              <w:bCs/>
              <w:sz w:val="24"/>
              <w:szCs w:val="24"/>
              <w:rtl/>
            </w:rPr>
            <w:delText>6</w:delText>
          </w:r>
          <w:r w:rsidR="00DB78E3" w:rsidDel="0058261C">
            <w:rPr>
              <w:rFonts w:asciiTheme="minorBidi" w:hAnsiTheme="minorBidi" w:hint="cs"/>
              <w:b/>
              <w:bCs/>
              <w:sz w:val="24"/>
              <w:szCs w:val="24"/>
              <w:rtl/>
            </w:rPr>
            <w:delText>65</w:delText>
          </w:r>
        </w:del>
      </w:ins>
      <w:ins w:id="464" w:author="Yael Armon" w:date="2022-07-11T13:02:00Z">
        <w:r w:rsidR="0058261C">
          <w:rPr>
            <w:rFonts w:asciiTheme="minorBidi" w:hAnsiTheme="minorBidi" w:hint="cs"/>
            <w:b/>
            <w:bCs/>
            <w:sz w:val="24"/>
            <w:szCs w:val="24"/>
            <w:rtl/>
          </w:rPr>
          <w:t>675</w:t>
        </w:r>
      </w:ins>
      <w:ins w:id="465" w:author="Nisan Avraham" w:date="2022-06-14T15:40:00Z">
        <w:r w:rsidR="00DB78E3" w:rsidRPr="0043783E">
          <w:rPr>
            <w:rFonts w:asciiTheme="minorBidi" w:hAnsiTheme="minorBidi"/>
            <w:b/>
            <w:bCs/>
            <w:sz w:val="24"/>
            <w:szCs w:val="24"/>
            <w:rtl/>
          </w:rPr>
          <w:t xml:space="preserve"> </w:t>
        </w:r>
      </w:ins>
      <w:r w:rsidRPr="0043783E">
        <w:rPr>
          <w:rFonts w:asciiTheme="minorBidi" w:hAnsiTheme="minorBidi"/>
          <w:b/>
          <w:bCs/>
          <w:sz w:val="24"/>
          <w:szCs w:val="24"/>
          <w:rtl/>
        </w:rPr>
        <w:t>₪</w:t>
      </w:r>
      <w:r w:rsidRPr="00AA430F">
        <w:rPr>
          <w:rFonts w:asciiTheme="minorBidi" w:hAnsiTheme="minorBidi"/>
          <w:sz w:val="24"/>
          <w:szCs w:val="24"/>
          <w:rtl/>
        </w:rPr>
        <w:t xml:space="preserve"> לחודש למשק בית בישראל</w:t>
      </w:r>
      <w:r>
        <w:rPr>
          <w:rFonts w:asciiTheme="minorBidi" w:hAnsiTheme="minorBidi" w:hint="cs"/>
          <w:sz w:val="24"/>
          <w:szCs w:val="24"/>
          <w:rtl/>
        </w:rPr>
        <w:t>:</w:t>
      </w:r>
    </w:p>
    <w:p w14:paraId="1E970DF3" w14:textId="07539A3D" w:rsidR="006E1F83" w:rsidRDefault="006E1F83" w:rsidP="006E1F83">
      <w:pPr>
        <w:spacing w:line="240" w:lineRule="auto"/>
        <w:jc w:val="center"/>
        <w:rPr>
          <w:rFonts w:asciiTheme="minorBidi" w:hAnsiTheme="minorBidi"/>
          <w:sz w:val="18"/>
          <w:szCs w:val="18"/>
          <w:rtl/>
        </w:rPr>
      </w:pPr>
      <w:r>
        <w:rPr>
          <w:rFonts w:asciiTheme="minorBidi" w:hAnsiTheme="minorBidi" w:hint="cs"/>
          <w:b/>
          <w:bCs/>
          <w:sz w:val="16"/>
          <w:szCs w:val="26"/>
          <w:rtl/>
        </w:rPr>
        <w:t xml:space="preserve">אומדן אובדן מזון בישראל* בשנת </w:t>
      </w:r>
      <w:del w:id="466" w:author="Nisan Avraham" w:date="2022-06-14T10:47:00Z">
        <w:r w:rsidDel="00E0623E">
          <w:rPr>
            <w:rFonts w:asciiTheme="minorBidi" w:hAnsiTheme="minorBidi" w:hint="cs"/>
            <w:b/>
            <w:bCs/>
            <w:sz w:val="16"/>
            <w:szCs w:val="26"/>
            <w:rtl/>
          </w:rPr>
          <w:delText>2020</w:delText>
        </w:r>
      </w:del>
      <w:ins w:id="467" w:author="Nisan Avraham" w:date="2022-06-14T10:47:00Z">
        <w:r w:rsidR="00E0623E">
          <w:rPr>
            <w:rFonts w:asciiTheme="minorBidi" w:hAnsiTheme="minorBidi" w:hint="cs"/>
            <w:b/>
            <w:bCs/>
            <w:sz w:val="16"/>
            <w:szCs w:val="26"/>
            <w:rtl/>
          </w:rPr>
          <w:t>2021</w:t>
        </w:r>
      </w:ins>
    </w:p>
    <w:tbl>
      <w:tblPr>
        <w:bidiVisual/>
        <w:tblW w:w="4972" w:type="pct"/>
        <w:tblInd w:w="245" w:type="dxa"/>
        <w:tblLayout w:type="fixed"/>
        <w:tblLook w:val="04A0" w:firstRow="1" w:lastRow="0" w:firstColumn="1" w:lastColumn="0" w:noHBand="0" w:noVBand="1"/>
      </w:tblPr>
      <w:tblGrid>
        <w:gridCol w:w="1557"/>
        <w:gridCol w:w="1065"/>
        <w:gridCol w:w="1062"/>
        <w:gridCol w:w="1062"/>
        <w:gridCol w:w="1062"/>
        <w:gridCol w:w="1058"/>
        <w:gridCol w:w="1058"/>
        <w:gridCol w:w="1042"/>
      </w:tblGrid>
      <w:tr w:rsidR="006E1F83" w:rsidRPr="000A5AF7" w14:paraId="2862D438" w14:textId="77777777" w:rsidTr="0058261C">
        <w:trPr>
          <w:trHeight w:val="255"/>
        </w:trPr>
        <w:tc>
          <w:tcPr>
            <w:tcW w:w="869" w:type="pct"/>
            <w:tcBorders>
              <w:top w:val="single" w:sz="4" w:space="0" w:color="4F81BD"/>
              <w:left w:val="single" w:sz="4" w:space="0" w:color="4F81BD"/>
              <w:bottom w:val="nil"/>
              <w:right w:val="nil"/>
            </w:tcBorders>
            <w:shd w:val="clear" w:color="4F81BD" w:fill="4F81BD"/>
            <w:noWrap/>
            <w:vAlign w:val="center"/>
            <w:hideMark/>
          </w:tcPr>
          <w:p w14:paraId="23FEE2F8" w14:textId="77777777" w:rsidR="006E1F83" w:rsidRPr="00AA430F" w:rsidRDefault="006E1F83" w:rsidP="006E1F83">
            <w:pPr>
              <w:spacing w:after="0" w:line="240" w:lineRule="auto"/>
              <w:jc w:val="center"/>
              <w:rPr>
                <w:rFonts w:asciiTheme="minorBidi" w:eastAsia="Times New Roman" w:hAnsiTheme="minorBidi"/>
                <w:b/>
                <w:bCs/>
                <w:color w:val="FFFFFF"/>
                <w:sz w:val="20"/>
                <w:szCs w:val="20"/>
              </w:rPr>
            </w:pPr>
            <w:r w:rsidRPr="00AA430F">
              <w:rPr>
                <w:rFonts w:asciiTheme="minorBidi" w:eastAsia="Times New Roman" w:hAnsiTheme="minorBidi"/>
                <w:b/>
                <w:bCs/>
                <w:color w:val="FFFFFF"/>
                <w:sz w:val="20"/>
                <w:szCs w:val="20"/>
                <w:rtl/>
              </w:rPr>
              <w:t>אובדן למשק בית בש"ח בחודש</w:t>
            </w:r>
          </w:p>
        </w:tc>
        <w:tc>
          <w:tcPr>
            <w:tcW w:w="594" w:type="pct"/>
            <w:tcBorders>
              <w:top w:val="single" w:sz="4" w:space="0" w:color="4F81BD"/>
              <w:left w:val="nil"/>
              <w:bottom w:val="nil"/>
              <w:right w:val="nil"/>
            </w:tcBorders>
            <w:shd w:val="clear" w:color="4F81BD" w:fill="4F81BD"/>
            <w:noWrap/>
            <w:vAlign w:val="center"/>
            <w:hideMark/>
          </w:tcPr>
          <w:p w14:paraId="045606B5" w14:textId="77777777" w:rsidR="006E1F83" w:rsidRPr="00AA430F" w:rsidRDefault="006E1F83" w:rsidP="006E1F83">
            <w:pPr>
              <w:spacing w:after="0" w:line="240" w:lineRule="auto"/>
              <w:jc w:val="center"/>
              <w:rPr>
                <w:rFonts w:asciiTheme="minorBidi" w:eastAsia="Times New Roman" w:hAnsiTheme="minorBidi"/>
                <w:b/>
                <w:bCs/>
                <w:color w:val="FFFFFF"/>
                <w:sz w:val="20"/>
                <w:szCs w:val="20"/>
              </w:rPr>
            </w:pPr>
            <w:r w:rsidRPr="00AA430F">
              <w:rPr>
                <w:rFonts w:asciiTheme="minorBidi" w:eastAsia="Times New Roman" w:hAnsiTheme="minorBidi"/>
                <w:b/>
                <w:bCs/>
                <w:color w:val="FFFFFF"/>
                <w:sz w:val="20"/>
                <w:szCs w:val="20"/>
                <w:rtl/>
              </w:rPr>
              <w:t>חקלאות</w:t>
            </w:r>
          </w:p>
        </w:tc>
        <w:tc>
          <w:tcPr>
            <w:tcW w:w="592" w:type="pct"/>
            <w:tcBorders>
              <w:top w:val="single" w:sz="4" w:space="0" w:color="4F81BD"/>
              <w:left w:val="nil"/>
              <w:bottom w:val="nil"/>
              <w:right w:val="nil"/>
            </w:tcBorders>
            <w:shd w:val="clear" w:color="4F81BD" w:fill="4F81BD"/>
            <w:noWrap/>
            <w:vAlign w:val="center"/>
            <w:hideMark/>
          </w:tcPr>
          <w:p w14:paraId="734C1396" w14:textId="77777777" w:rsidR="006E1F83" w:rsidRPr="00AA430F" w:rsidRDefault="006E1F83" w:rsidP="006E1F83">
            <w:pPr>
              <w:spacing w:after="0" w:line="240" w:lineRule="auto"/>
              <w:jc w:val="center"/>
              <w:rPr>
                <w:rFonts w:asciiTheme="minorBidi" w:eastAsia="Times New Roman" w:hAnsiTheme="minorBidi"/>
                <w:b/>
                <w:bCs/>
                <w:color w:val="FFFFFF"/>
                <w:sz w:val="20"/>
                <w:szCs w:val="20"/>
              </w:rPr>
            </w:pPr>
            <w:r w:rsidRPr="00AA430F">
              <w:rPr>
                <w:rFonts w:asciiTheme="minorBidi" w:eastAsia="Times New Roman" w:hAnsiTheme="minorBidi"/>
                <w:b/>
                <w:bCs/>
                <w:color w:val="FFFFFF"/>
                <w:sz w:val="20"/>
                <w:szCs w:val="20"/>
                <w:rtl/>
              </w:rPr>
              <w:t>טיפול ואריזה</w:t>
            </w:r>
          </w:p>
        </w:tc>
        <w:tc>
          <w:tcPr>
            <w:tcW w:w="592" w:type="pct"/>
            <w:tcBorders>
              <w:top w:val="single" w:sz="4" w:space="0" w:color="4F81BD"/>
              <w:left w:val="nil"/>
              <w:bottom w:val="nil"/>
              <w:right w:val="nil"/>
            </w:tcBorders>
            <w:shd w:val="clear" w:color="4F81BD" w:fill="4F81BD"/>
            <w:noWrap/>
            <w:vAlign w:val="center"/>
            <w:hideMark/>
          </w:tcPr>
          <w:p w14:paraId="4898466C" w14:textId="77777777" w:rsidR="006E1F83" w:rsidRPr="00AA430F" w:rsidRDefault="006E1F83" w:rsidP="006E1F83">
            <w:pPr>
              <w:spacing w:after="0" w:line="240" w:lineRule="auto"/>
              <w:jc w:val="center"/>
              <w:rPr>
                <w:rFonts w:asciiTheme="minorBidi" w:eastAsia="Times New Roman" w:hAnsiTheme="minorBidi"/>
                <w:b/>
                <w:bCs/>
                <w:color w:val="FFFFFF"/>
                <w:sz w:val="20"/>
                <w:szCs w:val="20"/>
              </w:rPr>
            </w:pPr>
            <w:r w:rsidRPr="00AA430F">
              <w:rPr>
                <w:rFonts w:asciiTheme="minorBidi" w:eastAsia="Times New Roman" w:hAnsiTheme="minorBidi"/>
                <w:b/>
                <w:bCs/>
                <w:color w:val="FFFFFF"/>
                <w:sz w:val="20"/>
                <w:szCs w:val="20"/>
                <w:rtl/>
              </w:rPr>
              <w:t>תעשיה</w:t>
            </w:r>
          </w:p>
        </w:tc>
        <w:tc>
          <w:tcPr>
            <w:tcW w:w="592" w:type="pct"/>
            <w:tcBorders>
              <w:top w:val="single" w:sz="4" w:space="0" w:color="4F81BD"/>
              <w:left w:val="nil"/>
              <w:bottom w:val="nil"/>
              <w:right w:val="nil"/>
            </w:tcBorders>
            <w:shd w:val="clear" w:color="4F81BD" w:fill="4F81BD"/>
            <w:noWrap/>
            <w:vAlign w:val="center"/>
            <w:hideMark/>
          </w:tcPr>
          <w:p w14:paraId="14D26A7D" w14:textId="77777777" w:rsidR="006E1F83" w:rsidRPr="00AA430F" w:rsidRDefault="006E1F83" w:rsidP="006E1F83">
            <w:pPr>
              <w:spacing w:after="0" w:line="240" w:lineRule="auto"/>
              <w:jc w:val="center"/>
              <w:rPr>
                <w:rFonts w:asciiTheme="minorBidi" w:eastAsia="Times New Roman" w:hAnsiTheme="minorBidi"/>
                <w:b/>
                <w:bCs/>
                <w:color w:val="FFFFFF"/>
                <w:sz w:val="20"/>
                <w:szCs w:val="20"/>
              </w:rPr>
            </w:pPr>
            <w:r>
              <w:rPr>
                <w:rFonts w:asciiTheme="minorBidi" w:eastAsia="Times New Roman" w:hAnsiTheme="minorBidi" w:hint="cs"/>
                <w:b/>
                <w:bCs/>
                <w:color w:val="FFFFFF"/>
                <w:sz w:val="20"/>
                <w:szCs w:val="20"/>
                <w:rtl/>
              </w:rPr>
              <w:t>קמעונאות והפצה</w:t>
            </w:r>
          </w:p>
        </w:tc>
        <w:tc>
          <w:tcPr>
            <w:tcW w:w="590" w:type="pct"/>
            <w:tcBorders>
              <w:top w:val="single" w:sz="4" w:space="0" w:color="4F81BD"/>
              <w:left w:val="nil"/>
              <w:bottom w:val="nil"/>
              <w:right w:val="nil"/>
            </w:tcBorders>
            <w:shd w:val="clear" w:color="4F81BD" w:fill="4F81BD"/>
            <w:vAlign w:val="center"/>
          </w:tcPr>
          <w:p w14:paraId="674BFB4D" w14:textId="77777777" w:rsidR="006E1F83" w:rsidRPr="00AA430F" w:rsidRDefault="006E1F83" w:rsidP="006E1F83">
            <w:pPr>
              <w:spacing w:after="0" w:line="240" w:lineRule="auto"/>
              <w:jc w:val="center"/>
              <w:rPr>
                <w:rFonts w:asciiTheme="minorBidi" w:eastAsia="Times New Roman" w:hAnsiTheme="minorBidi"/>
                <w:b/>
                <w:bCs/>
                <w:color w:val="FFFFFF"/>
                <w:sz w:val="20"/>
                <w:szCs w:val="20"/>
                <w:rtl/>
              </w:rPr>
            </w:pPr>
            <w:r w:rsidRPr="00AA430F">
              <w:rPr>
                <w:rFonts w:asciiTheme="minorBidi" w:eastAsia="Times New Roman" w:hAnsiTheme="minorBidi"/>
                <w:b/>
                <w:bCs/>
                <w:color w:val="FFFFFF"/>
                <w:sz w:val="20"/>
                <w:szCs w:val="20"/>
                <w:rtl/>
              </w:rPr>
              <w:t>צרכנות</w:t>
            </w:r>
            <w:r>
              <w:rPr>
                <w:rFonts w:asciiTheme="minorBidi" w:eastAsia="Times New Roman" w:hAnsiTheme="minorBidi" w:hint="cs"/>
                <w:b/>
                <w:bCs/>
                <w:color w:val="FFFFFF"/>
                <w:sz w:val="20"/>
                <w:szCs w:val="20"/>
                <w:rtl/>
              </w:rPr>
              <w:t xml:space="preserve"> מוסדית</w:t>
            </w:r>
          </w:p>
        </w:tc>
        <w:tc>
          <w:tcPr>
            <w:tcW w:w="590" w:type="pct"/>
            <w:tcBorders>
              <w:top w:val="single" w:sz="4" w:space="0" w:color="4F81BD"/>
              <w:left w:val="nil"/>
              <w:bottom w:val="nil"/>
              <w:right w:val="nil"/>
            </w:tcBorders>
            <w:shd w:val="clear" w:color="4F81BD" w:fill="4F81BD"/>
            <w:vAlign w:val="center"/>
          </w:tcPr>
          <w:p w14:paraId="68F49429" w14:textId="77777777" w:rsidR="006E1F83" w:rsidRPr="00AA430F" w:rsidRDefault="006E1F83" w:rsidP="006E1F83">
            <w:pPr>
              <w:spacing w:after="0" w:line="240" w:lineRule="auto"/>
              <w:jc w:val="center"/>
              <w:rPr>
                <w:rFonts w:asciiTheme="minorBidi" w:eastAsia="Times New Roman" w:hAnsiTheme="minorBidi"/>
                <w:b/>
                <w:bCs/>
                <w:color w:val="FFFFFF"/>
                <w:sz w:val="20"/>
                <w:szCs w:val="20"/>
                <w:rtl/>
              </w:rPr>
            </w:pPr>
            <w:r>
              <w:rPr>
                <w:rFonts w:asciiTheme="minorBidi" w:eastAsia="Times New Roman" w:hAnsiTheme="minorBidi" w:hint="cs"/>
                <w:b/>
                <w:bCs/>
                <w:color w:val="FFFFFF"/>
                <w:sz w:val="20"/>
                <w:szCs w:val="20"/>
                <w:rtl/>
              </w:rPr>
              <w:t>צרכנות ביתית</w:t>
            </w:r>
          </w:p>
        </w:tc>
        <w:tc>
          <w:tcPr>
            <w:tcW w:w="581" w:type="pct"/>
            <w:tcBorders>
              <w:top w:val="single" w:sz="4" w:space="0" w:color="4F81BD"/>
              <w:left w:val="nil"/>
              <w:bottom w:val="nil"/>
              <w:right w:val="single" w:sz="4" w:space="0" w:color="4F81BD"/>
            </w:tcBorders>
            <w:shd w:val="clear" w:color="4F81BD" w:fill="4F81BD"/>
            <w:noWrap/>
            <w:vAlign w:val="center"/>
            <w:hideMark/>
          </w:tcPr>
          <w:p w14:paraId="09E4C4E9" w14:textId="77777777" w:rsidR="006E1F83" w:rsidRPr="00AA430F" w:rsidRDefault="006E1F83" w:rsidP="006E1F83">
            <w:pPr>
              <w:spacing w:after="0" w:line="240" w:lineRule="auto"/>
              <w:jc w:val="center"/>
              <w:rPr>
                <w:rFonts w:asciiTheme="minorBidi" w:eastAsia="Times New Roman" w:hAnsiTheme="minorBidi"/>
                <w:b/>
                <w:bCs/>
                <w:color w:val="FFFFFF"/>
                <w:sz w:val="20"/>
                <w:szCs w:val="20"/>
              </w:rPr>
            </w:pPr>
            <w:r w:rsidRPr="00AA430F">
              <w:rPr>
                <w:rFonts w:asciiTheme="minorBidi" w:eastAsia="Times New Roman" w:hAnsiTheme="minorBidi"/>
                <w:b/>
                <w:bCs/>
                <w:color w:val="FFFFFF"/>
                <w:sz w:val="20"/>
                <w:szCs w:val="20"/>
                <w:rtl/>
              </w:rPr>
              <w:t>סה"כ</w:t>
            </w:r>
          </w:p>
        </w:tc>
      </w:tr>
      <w:tr w:rsidR="0058261C" w:rsidRPr="000A5AF7" w14:paraId="483BB642" w14:textId="77777777" w:rsidTr="0058261C">
        <w:trPr>
          <w:trHeight w:val="255"/>
        </w:trPr>
        <w:tc>
          <w:tcPr>
            <w:tcW w:w="869" w:type="pct"/>
            <w:tcBorders>
              <w:top w:val="single" w:sz="4" w:space="0" w:color="4F81BD"/>
              <w:left w:val="single" w:sz="4" w:space="0" w:color="4F81BD"/>
              <w:bottom w:val="nil"/>
              <w:right w:val="nil"/>
            </w:tcBorders>
            <w:shd w:val="clear" w:color="auto" w:fill="auto"/>
            <w:noWrap/>
            <w:vAlign w:val="bottom"/>
            <w:hideMark/>
          </w:tcPr>
          <w:p w14:paraId="72743D4F" w14:textId="77777777" w:rsidR="0058261C" w:rsidRPr="00DB5E84" w:rsidRDefault="0058261C" w:rsidP="0058261C">
            <w:pPr>
              <w:spacing w:after="0" w:line="240" w:lineRule="auto"/>
              <w:rPr>
                <w:rFonts w:asciiTheme="minorBidi" w:eastAsia="Times New Roman" w:hAnsiTheme="minorBidi"/>
                <w:color w:val="000000"/>
              </w:rPr>
            </w:pPr>
            <w:r w:rsidRPr="00DB5E84">
              <w:rPr>
                <w:rFonts w:asciiTheme="minorBidi" w:eastAsia="Times New Roman" w:hAnsiTheme="minorBidi"/>
                <w:color w:val="000000"/>
                <w:rtl/>
              </w:rPr>
              <w:t>פירות וירקות</w:t>
            </w:r>
          </w:p>
        </w:tc>
        <w:tc>
          <w:tcPr>
            <w:tcW w:w="594" w:type="pct"/>
            <w:tcBorders>
              <w:top w:val="single" w:sz="4" w:space="0" w:color="4F81BD"/>
              <w:left w:val="nil"/>
              <w:bottom w:val="nil"/>
              <w:right w:val="nil"/>
            </w:tcBorders>
            <w:shd w:val="clear" w:color="auto" w:fill="auto"/>
            <w:noWrap/>
            <w:vAlign w:val="bottom"/>
            <w:hideMark/>
          </w:tcPr>
          <w:p w14:paraId="7060FF26" w14:textId="7D90290F" w:rsidR="0058261C" w:rsidRPr="00190685" w:rsidRDefault="0058261C" w:rsidP="0058261C">
            <w:pPr>
              <w:bidi w:val="0"/>
              <w:spacing w:after="0"/>
              <w:jc w:val="center"/>
              <w:rPr>
                <w:rFonts w:ascii="Arial" w:hAnsi="Arial" w:cs="Arial"/>
                <w:color w:val="000000"/>
                <w:sz w:val="20"/>
                <w:szCs w:val="20"/>
              </w:rPr>
            </w:pPr>
            <w:del w:id="468" w:author="Nisan Avraham" w:date="2022-06-14T12:04:00Z">
              <w:r w:rsidDel="007D50FB">
                <w:rPr>
                  <w:rFonts w:ascii="Arial" w:hAnsi="Arial" w:cs="Arial"/>
                  <w:sz w:val="20"/>
                  <w:szCs w:val="20"/>
                </w:rPr>
                <w:delText>65</w:delText>
              </w:r>
            </w:del>
            <w:ins w:id="469" w:author="Nisan Avraham" w:date="2022-06-14T12:04:00Z">
              <w:r>
                <w:rPr>
                  <w:rFonts w:ascii="Arial" w:hAnsi="Arial" w:cs="Arial"/>
                  <w:sz w:val="20"/>
                  <w:szCs w:val="20"/>
                </w:rPr>
                <w:t>64</w:t>
              </w:r>
            </w:ins>
          </w:p>
        </w:tc>
        <w:tc>
          <w:tcPr>
            <w:tcW w:w="592" w:type="pct"/>
            <w:tcBorders>
              <w:top w:val="single" w:sz="4" w:space="0" w:color="4F81BD"/>
              <w:left w:val="nil"/>
              <w:bottom w:val="nil"/>
              <w:right w:val="nil"/>
            </w:tcBorders>
            <w:shd w:val="clear" w:color="auto" w:fill="auto"/>
            <w:noWrap/>
            <w:vAlign w:val="bottom"/>
            <w:hideMark/>
          </w:tcPr>
          <w:p w14:paraId="542953F5" w14:textId="080821B7" w:rsidR="0058261C" w:rsidRPr="00190685" w:rsidRDefault="0058261C" w:rsidP="0058261C">
            <w:pPr>
              <w:bidi w:val="0"/>
              <w:spacing w:after="0"/>
              <w:jc w:val="center"/>
              <w:rPr>
                <w:rFonts w:ascii="Arial" w:hAnsi="Arial" w:cs="Arial"/>
                <w:color w:val="000000"/>
                <w:sz w:val="20"/>
                <w:szCs w:val="20"/>
              </w:rPr>
            </w:pPr>
            <w:del w:id="470" w:author="Nisan Avraham" w:date="2022-06-14T12:04:00Z">
              <w:r w:rsidDel="007D50FB">
                <w:rPr>
                  <w:rFonts w:ascii="Arial" w:hAnsi="Arial" w:cs="Arial"/>
                  <w:sz w:val="20"/>
                  <w:szCs w:val="20"/>
                </w:rPr>
                <w:delText>23</w:delText>
              </w:r>
            </w:del>
            <w:ins w:id="471" w:author="Nisan Avraham" w:date="2022-06-14T12:04:00Z">
              <w:r>
                <w:rPr>
                  <w:rFonts w:ascii="Arial" w:hAnsi="Arial" w:cs="Arial"/>
                  <w:sz w:val="20"/>
                  <w:szCs w:val="20"/>
                </w:rPr>
                <w:t>22</w:t>
              </w:r>
            </w:ins>
          </w:p>
        </w:tc>
        <w:tc>
          <w:tcPr>
            <w:tcW w:w="592" w:type="pct"/>
            <w:tcBorders>
              <w:top w:val="single" w:sz="4" w:space="0" w:color="4F81BD"/>
              <w:left w:val="nil"/>
              <w:bottom w:val="nil"/>
              <w:right w:val="nil"/>
            </w:tcBorders>
            <w:shd w:val="clear" w:color="auto" w:fill="auto"/>
            <w:noWrap/>
            <w:vAlign w:val="bottom"/>
            <w:hideMark/>
          </w:tcPr>
          <w:p w14:paraId="5086C149" w14:textId="62554358" w:rsidR="0058261C" w:rsidRPr="00190685" w:rsidRDefault="0058261C" w:rsidP="0058261C">
            <w:pPr>
              <w:bidi w:val="0"/>
              <w:spacing w:after="0"/>
              <w:jc w:val="center"/>
              <w:rPr>
                <w:rFonts w:ascii="Arial" w:hAnsi="Arial" w:cs="Arial"/>
                <w:color w:val="000000"/>
                <w:sz w:val="20"/>
                <w:szCs w:val="20"/>
              </w:rPr>
            </w:pPr>
            <w:del w:id="472" w:author="Nisan Avraham" w:date="2022-06-14T12:04:00Z">
              <w:r w:rsidDel="007D50FB">
                <w:rPr>
                  <w:rFonts w:ascii="Arial" w:hAnsi="Arial" w:cs="Arial"/>
                  <w:sz w:val="20"/>
                  <w:szCs w:val="20"/>
                </w:rPr>
                <w:delText>1</w:delText>
              </w:r>
            </w:del>
            <w:ins w:id="473" w:author="Nisan Avraham" w:date="2022-06-14T12:04:00Z">
              <w:r>
                <w:rPr>
                  <w:rFonts w:ascii="Arial" w:hAnsi="Arial" w:cs="Arial"/>
                  <w:sz w:val="20"/>
                  <w:szCs w:val="20"/>
                </w:rPr>
                <w:t>2</w:t>
              </w:r>
            </w:ins>
          </w:p>
        </w:tc>
        <w:tc>
          <w:tcPr>
            <w:tcW w:w="592" w:type="pct"/>
            <w:tcBorders>
              <w:top w:val="single" w:sz="4" w:space="0" w:color="4F81BD"/>
              <w:left w:val="nil"/>
              <w:bottom w:val="nil"/>
              <w:right w:val="nil"/>
            </w:tcBorders>
            <w:shd w:val="clear" w:color="auto" w:fill="auto"/>
            <w:noWrap/>
            <w:vAlign w:val="bottom"/>
            <w:hideMark/>
          </w:tcPr>
          <w:p w14:paraId="5CB1DAD8" w14:textId="55039DDE" w:rsidR="0058261C" w:rsidRPr="00190685" w:rsidRDefault="0058261C" w:rsidP="0058261C">
            <w:pPr>
              <w:bidi w:val="0"/>
              <w:spacing w:after="0"/>
              <w:jc w:val="center"/>
              <w:rPr>
                <w:rFonts w:ascii="Arial" w:hAnsi="Arial" w:cs="Arial"/>
                <w:color w:val="000000"/>
                <w:sz w:val="20"/>
                <w:szCs w:val="20"/>
              </w:rPr>
            </w:pPr>
            <w:del w:id="474" w:author="Nisan Avraham" w:date="2022-06-14T12:05:00Z">
              <w:r w:rsidDel="007D50FB">
                <w:rPr>
                  <w:rFonts w:ascii="Arial" w:hAnsi="Arial" w:cs="Arial"/>
                  <w:sz w:val="20"/>
                  <w:szCs w:val="20"/>
                </w:rPr>
                <w:delText>67</w:delText>
              </w:r>
            </w:del>
            <w:ins w:id="475" w:author="Nisan Avraham" w:date="2022-06-14T12:05:00Z">
              <w:r>
                <w:rPr>
                  <w:rFonts w:ascii="Arial" w:hAnsi="Arial" w:cs="Arial"/>
                  <w:sz w:val="20"/>
                  <w:szCs w:val="20"/>
                </w:rPr>
                <w:t>74</w:t>
              </w:r>
            </w:ins>
          </w:p>
        </w:tc>
        <w:tc>
          <w:tcPr>
            <w:tcW w:w="590" w:type="pct"/>
            <w:tcBorders>
              <w:top w:val="single" w:sz="4" w:space="0" w:color="4F81BD"/>
              <w:left w:val="nil"/>
              <w:bottom w:val="nil"/>
              <w:right w:val="nil"/>
            </w:tcBorders>
            <w:vAlign w:val="bottom"/>
          </w:tcPr>
          <w:p w14:paraId="2E257BB1" w14:textId="6788FCBC" w:rsidR="0058261C" w:rsidRDefault="0058261C" w:rsidP="0058261C">
            <w:pPr>
              <w:bidi w:val="0"/>
              <w:spacing w:after="0"/>
              <w:jc w:val="center"/>
              <w:rPr>
                <w:rFonts w:ascii="Arial" w:hAnsi="Arial" w:cs="Arial"/>
                <w:color w:val="000000"/>
                <w:sz w:val="20"/>
                <w:szCs w:val="20"/>
                <w:rtl/>
              </w:rPr>
            </w:pPr>
            <w:del w:id="476" w:author="Nisan Avraham" w:date="2022-06-14T12:05:00Z">
              <w:r w:rsidDel="007D50FB">
                <w:rPr>
                  <w:rFonts w:ascii="Arial" w:hAnsi="Arial" w:cs="Arial"/>
                  <w:sz w:val="20"/>
                  <w:szCs w:val="20"/>
                </w:rPr>
                <w:delText>25</w:delText>
              </w:r>
            </w:del>
            <w:ins w:id="477" w:author="Nisan Avraham" w:date="2022-06-14T12:05:00Z">
              <w:r>
                <w:rPr>
                  <w:rFonts w:ascii="Arial" w:hAnsi="Arial" w:cs="Arial"/>
                  <w:sz w:val="20"/>
                  <w:szCs w:val="20"/>
                </w:rPr>
                <w:t>37</w:t>
              </w:r>
            </w:ins>
          </w:p>
        </w:tc>
        <w:tc>
          <w:tcPr>
            <w:tcW w:w="590" w:type="pct"/>
            <w:tcBorders>
              <w:top w:val="single" w:sz="4" w:space="0" w:color="4F81BD"/>
              <w:left w:val="nil"/>
              <w:bottom w:val="nil"/>
              <w:right w:val="nil"/>
            </w:tcBorders>
            <w:vAlign w:val="bottom"/>
          </w:tcPr>
          <w:p w14:paraId="6F070C5D" w14:textId="1E1147CD" w:rsidR="0058261C" w:rsidRDefault="0058261C" w:rsidP="0058261C">
            <w:pPr>
              <w:bidi w:val="0"/>
              <w:spacing w:after="0"/>
              <w:jc w:val="center"/>
              <w:rPr>
                <w:rFonts w:ascii="Arial" w:hAnsi="Arial" w:cs="Arial"/>
                <w:color w:val="000000"/>
                <w:sz w:val="20"/>
                <w:szCs w:val="20"/>
                <w:rtl/>
              </w:rPr>
            </w:pPr>
            <w:ins w:id="478" w:author="Yael Armon" w:date="2022-07-11T13:02:00Z">
              <w:r>
                <w:rPr>
                  <w:rFonts w:ascii="Arial" w:hAnsi="Arial" w:cs="Arial"/>
                  <w:sz w:val="20"/>
                  <w:szCs w:val="20"/>
                </w:rPr>
                <w:t>134</w:t>
              </w:r>
            </w:ins>
            <w:del w:id="479" w:author="Yael Armon" w:date="2022-07-10T16:46:00Z">
              <w:r w:rsidDel="00884350">
                <w:rPr>
                  <w:rFonts w:ascii="Arial" w:hAnsi="Arial" w:cs="Arial"/>
                  <w:sz w:val="20"/>
                  <w:szCs w:val="20"/>
                </w:rPr>
                <w:delText>138</w:delText>
              </w:r>
            </w:del>
            <w:ins w:id="480" w:author="Nisan Avraham" w:date="2022-06-14T12:05:00Z">
              <w:del w:id="481" w:author="Yael Armon" w:date="2022-07-10T16:46:00Z">
                <w:r w:rsidDel="00884350">
                  <w:rPr>
                    <w:rFonts w:ascii="Arial" w:hAnsi="Arial" w:cs="Arial"/>
                    <w:sz w:val="20"/>
                    <w:szCs w:val="20"/>
                  </w:rPr>
                  <w:delText>127</w:delText>
                </w:r>
              </w:del>
            </w:ins>
          </w:p>
        </w:tc>
        <w:tc>
          <w:tcPr>
            <w:tcW w:w="581" w:type="pct"/>
            <w:tcBorders>
              <w:top w:val="single" w:sz="4" w:space="0" w:color="4F81BD"/>
              <w:left w:val="nil"/>
              <w:bottom w:val="nil"/>
              <w:right w:val="single" w:sz="4" w:space="0" w:color="4F81BD"/>
            </w:tcBorders>
            <w:shd w:val="clear" w:color="auto" w:fill="auto"/>
            <w:noWrap/>
            <w:vAlign w:val="bottom"/>
            <w:hideMark/>
          </w:tcPr>
          <w:p w14:paraId="7C724E88" w14:textId="5F9CEA1A" w:rsidR="0058261C" w:rsidRPr="00190685" w:rsidRDefault="0058261C" w:rsidP="0058261C">
            <w:pPr>
              <w:bidi w:val="0"/>
              <w:spacing w:after="0"/>
              <w:jc w:val="center"/>
              <w:rPr>
                <w:rFonts w:ascii="Arial" w:hAnsi="Arial" w:cs="Arial"/>
                <w:color w:val="000000"/>
                <w:sz w:val="20"/>
                <w:szCs w:val="20"/>
              </w:rPr>
            </w:pPr>
            <w:ins w:id="482" w:author="Yael Armon" w:date="2022-07-11T13:02:00Z">
              <w:r>
                <w:rPr>
                  <w:rFonts w:ascii="Arial" w:hAnsi="Arial" w:cs="Arial"/>
                  <w:sz w:val="20"/>
                  <w:szCs w:val="20"/>
                </w:rPr>
                <w:t>334</w:t>
              </w:r>
            </w:ins>
            <w:del w:id="483" w:author="Yael Armon" w:date="2022-07-11T13:02:00Z">
              <w:r w:rsidDel="005E5265">
                <w:rPr>
                  <w:rFonts w:ascii="Arial" w:hAnsi="Arial" w:cs="Arial"/>
                  <w:sz w:val="20"/>
                  <w:szCs w:val="20"/>
                </w:rPr>
                <w:delText>319</w:delText>
              </w:r>
            </w:del>
            <w:ins w:id="484" w:author="Nisan Avraham" w:date="2022-06-14T12:05:00Z">
              <w:del w:id="485" w:author="Yael Armon" w:date="2022-07-11T13:02:00Z">
                <w:r w:rsidDel="005E5265">
                  <w:rPr>
                    <w:rFonts w:ascii="Arial" w:hAnsi="Arial" w:cs="Arial"/>
                    <w:sz w:val="20"/>
                    <w:szCs w:val="20"/>
                  </w:rPr>
                  <w:delText>326</w:delText>
                </w:r>
              </w:del>
            </w:ins>
          </w:p>
        </w:tc>
      </w:tr>
      <w:tr w:rsidR="0058261C" w:rsidRPr="000A5AF7" w14:paraId="0694E4E4" w14:textId="77777777" w:rsidTr="0058261C">
        <w:trPr>
          <w:trHeight w:val="255"/>
        </w:trPr>
        <w:tc>
          <w:tcPr>
            <w:tcW w:w="869" w:type="pct"/>
            <w:tcBorders>
              <w:top w:val="single" w:sz="4" w:space="0" w:color="4F81BD"/>
              <w:left w:val="single" w:sz="4" w:space="0" w:color="4F81BD"/>
              <w:bottom w:val="nil"/>
              <w:right w:val="nil"/>
            </w:tcBorders>
            <w:shd w:val="clear" w:color="auto" w:fill="auto"/>
            <w:noWrap/>
            <w:vAlign w:val="bottom"/>
            <w:hideMark/>
          </w:tcPr>
          <w:p w14:paraId="35CBEFBF" w14:textId="77777777" w:rsidR="0058261C" w:rsidRPr="00DB5E84" w:rsidRDefault="0058261C" w:rsidP="0058261C">
            <w:pPr>
              <w:spacing w:after="0" w:line="240" w:lineRule="auto"/>
              <w:rPr>
                <w:rFonts w:asciiTheme="minorBidi" w:eastAsia="Times New Roman" w:hAnsiTheme="minorBidi"/>
                <w:color w:val="000000"/>
              </w:rPr>
            </w:pPr>
            <w:r w:rsidRPr="00DB5E84">
              <w:rPr>
                <w:rFonts w:asciiTheme="minorBidi" w:eastAsia="Times New Roman" w:hAnsiTheme="minorBidi"/>
                <w:color w:val="000000"/>
                <w:rtl/>
              </w:rPr>
              <w:t>דגנים וקטניות</w:t>
            </w:r>
          </w:p>
        </w:tc>
        <w:tc>
          <w:tcPr>
            <w:tcW w:w="594" w:type="pct"/>
            <w:tcBorders>
              <w:top w:val="single" w:sz="4" w:space="0" w:color="4F81BD"/>
              <w:left w:val="nil"/>
              <w:bottom w:val="nil"/>
              <w:right w:val="nil"/>
            </w:tcBorders>
            <w:shd w:val="clear" w:color="auto" w:fill="auto"/>
            <w:noWrap/>
            <w:vAlign w:val="bottom"/>
            <w:hideMark/>
          </w:tcPr>
          <w:p w14:paraId="6BB95032" w14:textId="7863C847" w:rsidR="0058261C" w:rsidRPr="00190685" w:rsidRDefault="0058261C" w:rsidP="0058261C">
            <w:pPr>
              <w:bidi w:val="0"/>
              <w:spacing w:after="0"/>
              <w:jc w:val="center"/>
              <w:rPr>
                <w:rFonts w:ascii="Arial" w:hAnsi="Arial" w:cs="Arial"/>
                <w:color w:val="000000"/>
                <w:sz w:val="20"/>
                <w:szCs w:val="20"/>
              </w:rPr>
            </w:pPr>
            <w:del w:id="486" w:author="Nisan Avraham" w:date="2022-06-14T12:06:00Z">
              <w:r w:rsidDel="007D50FB">
                <w:rPr>
                  <w:rFonts w:ascii="Arial" w:hAnsi="Arial" w:cs="Arial"/>
                  <w:sz w:val="20"/>
                  <w:szCs w:val="20"/>
                </w:rPr>
                <w:delText>3</w:delText>
              </w:r>
            </w:del>
            <w:ins w:id="487" w:author="Nisan Avraham" w:date="2022-06-14T12:06:00Z">
              <w:r>
                <w:rPr>
                  <w:rFonts w:ascii="Arial" w:hAnsi="Arial" w:cs="Arial"/>
                  <w:sz w:val="20"/>
                  <w:szCs w:val="20"/>
                </w:rPr>
                <w:t>2</w:t>
              </w:r>
            </w:ins>
          </w:p>
        </w:tc>
        <w:tc>
          <w:tcPr>
            <w:tcW w:w="592" w:type="pct"/>
            <w:tcBorders>
              <w:top w:val="single" w:sz="4" w:space="0" w:color="4F81BD"/>
              <w:left w:val="nil"/>
              <w:bottom w:val="nil"/>
              <w:right w:val="nil"/>
            </w:tcBorders>
            <w:shd w:val="clear" w:color="auto" w:fill="auto"/>
            <w:noWrap/>
            <w:vAlign w:val="bottom"/>
            <w:hideMark/>
          </w:tcPr>
          <w:p w14:paraId="3F4677E3" w14:textId="77777777" w:rsidR="0058261C" w:rsidRPr="00190685" w:rsidRDefault="0058261C" w:rsidP="0058261C">
            <w:pPr>
              <w:bidi w:val="0"/>
              <w:spacing w:after="0"/>
              <w:jc w:val="center"/>
              <w:rPr>
                <w:rFonts w:ascii="Arial" w:hAnsi="Arial" w:cs="Arial"/>
                <w:color w:val="000000"/>
                <w:sz w:val="20"/>
                <w:szCs w:val="20"/>
              </w:rPr>
            </w:pPr>
            <w:r>
              <w:rPr>
                <w:rFonts w:ascii="Arial" w:hAnsi="Arial" w:cs="Arial"/>
                <w:sz w:val="20"/>
                <w:szCs w:val="20"/>
              </w:rPr>
              <w:t>1</w:t>
            </w:r>
          </w:p>
        </w:tc>
        <w:tc>
          <w:tcPr>
            <w:tcW w:w="592" w:type="pct"/>
            <w:tcBorders>
              <w:top w:val="single" w:sz="4" w:space="0" w:color="4F81BD"/>
              <w:left w:val="nil"/>
              <w:bottom w:val="nil"/>
              <w:right w:val="nil"/>
            </w:tcBorders>
            <w:shd w:val="clear" w:color="auto" w:fill="auto"/>
            <w:noWrap/>
            <w:vAlign w:val="bottom"/>
            <w:hideMark/>
          </w:tcPr>
          <w:p w14:paraId="0D7224B2" w14:textId="346B5485" w:rsidR="0058261C" w:rsidRPr="00190685" w:rsidRDefault="0058261C" w:rsidP="0058261C">
            <w:pPr>
              <w:bidi w:val="0"/>
              <w:spacing w:after="0"/>
              <w:jc w:val="center"/>
              <w:rPr>
                <w:rFonts w:ascii="Arial" w:hAnsi="Arial" w:cs="Arial"/>
                <w:color w:val="000000"/>
                <w:sz w:val="20"/>
                <w:szCs w:val="20"/>
              </w:rPr>
            </w:pPr>
            <w:del w:id="488" w:author="Nisan Avraham" w:date="2022-06-14T12:07:00Z">
              <w:r w:rsidDel="007D50FB">
                <w:rPr>
                  <w:rFonts w:ascii="Arial" w:hAnsi="Arial" w:cs="Arial"/>
                  <w:sz w:val="20"/>
                  <w:szCs w:val="20"/>
                </w:rPr>
                <w:delText>2</w:delText>
              </w:r>
            </w:del>
            <w:ins w:id="489" w:author="Nisan Avraham" w:date="2022-06-14T12:07:00Z">
              <w:r>
                <w:rPr>
                  <w:rFonts w:ascii="Arial" w:hAnsi="Arial" w:cs="Arial"/>
                  <w:sz w:val="20"/>
                  <w:szCs w:val="20"/>
                </w:rPr>
                <w:t>1</w:t>
              </w:r>
            </w:ins>
          </w:p>
        </w:tc>
        <w:tc>
          <w:tcPr>
            <w:tcW w:w="592" w:type="pct"/>
            <w:tcBorders>
              <w:top w:val="single" w:sz="4" w:space="0" w:color="4F81BD"/>
              <w:left w:val="nil"/>
              <w:bottom w:val="nil"/>
              <w:right w:val="nil"/>
            </w:tcBorders>
            <w:shd w:val="clear" w:color="auto" w:fill="auto"/>
            <w:noWrap/>
            <w:vAlign w:val="bottom"/>
            <w:hideMark/>
          </w:tcPr>
          <w:p w14:paraId="6EF68359" w14:textId="513BFB0F" w:rsidR="0058261C" w:rsidRPr="00190685" w:rsidRDefault="0058261C" w:rsidP="0058261C">
            <w:pPr>
              <w:bidi w:val="0"/>
              <w:spacing w:after="0"/>
              <w:jc w:val="center"/>
              <w:rPr>
                <w:rFonts w:ascii="Arial" w:hAnsi="Arial" w:cs="Arial"/>
                <w:color w:val="000000"/>
                <w:sz w:val="20"/>
                <w:szCs w:val="20"/>
              </w:rPr>
            </w:pPr>
            <w:del w:id="490" w:author="Nisan Avraham" w:date="2022-06-14T12:07:00Z">
              <w:r w:rsidDel="007D50FB">
                <w:rPr>
                  <w:rFonts w:ascii="Arial" w:hAnsi="Arial" w:cs="Arial"/>
                  <w:sz w:val="20"/>
                  <w:szCs w:val="20"/>
                </w:rPr>
                <w:delText>18</w:delText>
              </w:r>
            </w:del>
            <w:ins w:id="491" w:author="Nisan Avraham" w:date="2022-06-14T12:07:00Z">
              <w:r>
                <w:rPr>
                  <w:rFonts w:ascii="Arial" w:hAnsi="Arial" w:cs="Arial"/>
                  <w:sz w:val="20"/>
                  <w:szCs w:val="20"/>
                </w:rPr>
                <w:t>21</w:t>
              </w:r>
            </w:ins>
          </w:p>
        </w:tc>
        <w:tc>
          <w:tcPr>
            <w:tcW w:w="590" w:type="pct"/>
            <w:tcBorders>
              <w:top w:val="single" w:sz="4" w:space="0" w:color="4F81BD"/>
              <w:left w:val="nil"/>
              <w:bottom w:val="nil"/>
              <w:right w:val="nil"/>
            </w:tcBorders>
            <w:vAlign w:val="bottom"/>
          </w:tcPr>
          <w:p w14:paraId="0219E080" w14:textId="621F5E7F" w:rsidR="0058261C" w:rsidRDefault="0058261C" w:rsidP="0058261C">
            <w:pPr>
              <w:bidi w:val="0"/>
              <w:spacing w:after="0"/>
              <w:jc w:val="center"/>
              <w:rPr>
                <w:rFonts w:ascii="Arial" w:hAnsi="Arial" w:cs="Arial"/>
                <w:color w:val="000000"/>
                <w:sz w:val="20"/>
                <w:szCs w:val="20"/>
                <w:rtl/>
              </w:rPr>
            </w:pPr>
            <w:del w:id="492" w:author="Nisan Avraham" w:date="2022-06-14T12:07:00Z">
              <w:r w:rsidDel="007D50FB">
                <w:rPr>
                  <w:rFonts w:ascii="Arial" w:hAnsi="Arial" w:cs="Arial"/>
                  <w:sz w:val="20"/>
                  <w:szCs w:val="20"/>
                </w:rPr>
                <w:delText>17</w:delText>
              </w:r>
            </w:del>
            <w:ins w:id="493" w:author="Nisan Avraham" w:date="2022-06-14T12:07:00Z">
              <w:r>
                <w:rPr>
                  <w:rFonts w:ascii="Arial" w:hAnsi="Arial" w:cs="Arial"/>
                  <w:sz w:val="20"/>
                  <w:szCs w:val="20"/>
                </w:rPr>
                <w:t>35</w:t>
              </w:r>
            </w:ins>
          </w:p>
        </w:tc>
        <w:tc>
          <w:tcPr>
            <w:tcW w:w="590" w:type="pct"/>
            <w:tcBorders>
              <w:top w:val="single" w:sz="4" w:space="0" w:color="4F81BD"/>
              <w:left w:val="nil"/>
              <w:bottom w:val="nil"/>
              <w:right w:val="nil"/>
            </w:tcBorders>
            <w:vAlign w:val="bottom"/>
          </w:tcPr>
          <w:p w14:paraId="35C64905" w14:textId="44A3799E" w:rsidR="0058261C" w:rsidRDefault="0058261C" w:rsidP="0058261C">
            <w:pPr>
              <w:bidi w:val="0"/>
              <w:spacing w:after="0"/>
              <w:jc w:val="center"/>
              <w:rPr>
                <w:rFonts w:ascii="Arial" w:hAnsi="Arial" w:cs="Arial"/>
                <w:color w:val="000000"/>
                <w:sz w:val="20"/>
                <w:szCs w:val="20"/>
                <w:rtl/>
              </w:rPr>
            </w:pPr>
            <w:ins w:id="494" w:author="Yael Armon" w:date="2022-07-11T13:02:00Z">
              <w:r>
                <w:rPr>
                  <w:rFonts w:ascii="Arial" w:hAnsi="Arial" w:cs="Arial"/>
                  <w:sz w:val="20"/>
                  <w:szCs w:val="20"/>
                </w:rPr>
                <w:t>92</w:t>
              </w:r>
            </w:ins>
            <w:del w:id="495" w:author="Yael Armon" w:date="2022-07-10T16:46:00Z">
              <w:r w:rsidDel="00884350">
                <w:rPr>
                  <w:rFonts w:ascii="Arial" w:hAnsi="Arial" w:cs="Arial"/>
                  <w:sz w:val="20"/>
                  <w:szCs w:val="20"/>
                </w:rPr>
                <w:delText>94</w:delText>
              </w:r>
            </w:del>
            <w:ins w:id="496" w:author="Nisan Avraham" w:date="2022-06-14T12:07:00Z">
              <w:del w:id="497" w:author="Yael Armon" w:date="2022-07-10T16:46:00Z">
                <w:r w:rsidDel="00884350">
                  <w:rPr>
                    <w:rFonts w:ascii="Arial" w:hAnsi="Arial" w:cs="Arial"/>
                    <w:sz w:val="20"/>
                    <w:szCs w:val="20"/>
                  </w:rPr>
                  <w:delText>93</w:delText>
                </w:r>
              </w:del>
            </w:ins>
          </w:p>
        </w:tc>
        <w:tc>
          <w:tcPr>
            <w:tcW w:w="581" w:type="pct"/>
            <w:tcBorders>
              <w:top w:val="single" w:sz="4" w:space="0" w:color="4F81BD"/>
              <w:left w:val="nil"/>
              <w:bottom w:val="nil"/>
              <w:right w:val="single" w:sz="4" w:space="0" w:color="4F81BD"/>
            </w:tcBorders>
            <w:shd w:val="clear" w:color="auto" w:fill="auto"/>
            <w:noWrap/>
            <w:vAlign w:val="bottom"/>
            <w:hideMark/>
          </w:tcPr>
          <w:p w14:paraId="12EC1957" w14:textId="1EDE2AC6" w:rsidR="0058261C" w:rsidRPr="00190685" w:rsidRDefault="0058261C" w:rsidP="0058261C">
            <w:pPr>
              <w:bidi w:val="0"/>
              <w:spacing w:after="0"/>
              <w:jc w:val="center"/>
              <w:rPr>
                <w:rFonts w:ascii="Arial" w:hAnsi="Arial" w:cs="Arial"/>
                <w:color w:val="000000"/>
                <w:sz w:val="20"/>
                <w:szCs w:val="20"/>
              </w:rPr>
            </w:pPr>
            <w:ins w:id="498" w:author="Yael Armon" w:date="2022-07-11T13:02:00Z">
              <w:r>
                <w:rPr>
                  <w:rFonts w:ascii="Arial" w:hAnsi="Arial" w:cs="Arial"/>
                  <w:sz w:val="20"/>
                  <w:szCs w:val="20"/>
                </w:rPr>
                <w:t>152</w:t>
              </w:r>
            </w:ins>
            <w:del w:id="499" w:author="Yael Armon" w:date="2022-07-11T13:02:00Z">
              <w:r w:rsidDel="005E5265">
                <w:rPr>
                  <w:rFonts w:ascii="Arial" w:hAnsi="Arial" w:cs="Arial"/>
                  <w:sz w:val="20"/>
                  <w:szCs w:val="20"/>
                </w:rPr>
                <w:delText>135</w:delText>
              </w:r>
            </w:del>
            <w:ins w:id="500" w:author="Nisan Avraham" w:date="2022-06-14T12:07:00Z">
              <w:del w:id="501" w:author="Yael Armon" w:date="2022-07-11T13:02:00Z">
                <w:r w:rsidDel="005E5265">
                  <w:rPr>
                    <w:rFonts w:ascii="Arial" w:hAnsi="Arial" w:cs="Arial"/>
                    <w:sz w:val="20"/>
                    <w:szCs w:val="20"/>
                  </w:rPr>
                  <w:delText>154</w:delText>
                </w:r>
              </w:del>
            </w:ins>
          </w:p>
        </w:tc>
      </w:tr>
      <w:tr w:rsidR="0058261C" w:rsidRPr="000A5AF7" w14:paraId="2DADDC42" w14:textId="77777777" w:rsidTr="0058261C">
        <w:trPr>
          <w:trHeight w:val="255"/>
        </w:trPr>
        <w:tc>
          <w:tcPr>
            <w:tcW w:w="869" w:type="pct"/>
            <w:tcBorders>
              <w:top w:val="single" w:sz="4" w:space="0" w:color="4F81BD"/>
              <w:left w:val="single" w:sz="4" w:space="0" w:color="4F81BD"/>
              <w:bottom w:val="nil"/>
              <w:right w:val="nil"/>
            </w:tcBorders>
            <w:shd w:val="clear" w:color="auto" w:fill="auto"/>
            <w:noWrap/>
            <w:vAlign w:val="bottom"/>
            <w:hideMark/>
          </w:tcPr>
          <w:p w14:paraId="191DC0D8" w14:textId="77777777" w:rsidR="0058261C" w:rsidRPr="00DB5E84" w:rsidRDefault="0058261C" w:rsidP="0058261C">
            <w:pPr>
              <w:spacing w:after="0" w:line="240" w:lineRule="auto"/>
              <w:rPr>
                <w:rFonts w:asciiTheme="minorBidi" w:eastAsia="Times New Roman" w:hAnsiTheme="minorBidi"/>
                <w:color w:val="000000"/>
              </w:rPr>
            </w:pPr>
            <w:r w:rsidRPr="00DB5E84">
              <w:rPr>
                <w:rFonts w:asciiTheme="minorBidi" w:eastAsia="Times New Roman" w:hAnsiTheme="minorBidi"/>
                <w:color w:val="000000"/>
                <w:rtl/>
              </w:rPr>
              <w:t>בשר ביצים דגים</w:t>
            </w:r>
          </w:p>
        </w:tc>
        <w:tc>
          <w:tcPr>
            <w:tcW w:w="594" w:type="pct"/>
            <w:tcBorders>
              <w:top w:val="single" w:sz="4" w:space="0" w:color="4F81BD"/>
              <w:left w:val="nil"/>
              <w:bottom w:val="nil"/>
              <w:right w:val="nil"/>
            </w:tcBorders>
            <w:shd w:val="clear" w:color="auto" w:fill="auto"/>
            <w:noWrap/>
            <w:vAlign w:val="bottom"/>
            <w:hideMark/>
          </w:tcPr>
          <w:p w14:paraId="257BD2EC" w14:textId="45CF8940" w:rsidR="0058261C" w:rsidRPr="00190685" w:rsidRDefault="0058261C" w:rsidP="0058261C">
            <w:pPr>
              <w:bidi w:val="0"/>
              <w:spacing w:after="0"/>
              <w:jc w:val="center"/>
              <w:rPr>
                <w:rFonts w:ascii="Arial" w:hAnsi="Arial" w:cs="Arial"/>
                <w:color w:val="000000"/>
                <w:sz w:val="20"/>
                <w:szCs w:val="20"/>
              </w:rPr>
            </w:pPr>
            <w:del w:id="502" w:author="Nisan Avraham" w:date="2022-06-14T12:09:00Z">
              <w:r w:rsidDel="007D50FB">
                <w:rPr>
                  <w:rFonts w:ascii="Arial" w:hAnsi="Arial" w:cs="Arial"/>
                  <w:sz w:val="20"/>
                  <w:szCs w:val="20"/>
                </w:rPr>
                <w:delText>10</w:delText>
              </w:r>
            </w:del>
            <w:ins w:id="503" w:author="Nisan Avraham" w:date="2022-06-14T12:09:00Z">
              <w:r>
                <w:rPr>
                  <w:rFonts w:ascii="Arial" w:hAnsi="Arial" w:cs="Arial"/>
                  <w:sz w:val="20"/>
                  <w:szCs w:val="20"/>
                </w:rPr>
                <w:t>11</w:t>
              </w:r>
            </w:ins>
          </w:p>
        </w:tc>
        <w:tc>
          <w:tcPr>
            <w:tcW w:w="592" w:type="pct"/>
            <w:tcBorders>
              <w:top w:val="single" w:sz="4" w:space="0" w:color="4F81BD"/>
              <w:left w:val="nil"/>
              <w:bottom w:val="nil"/>
              <w:right w:val="nil"/>
            </w:tcBorders>
            <w:shd w:val="clear" w:color="auto" w:fill="auto"/>
            <w:noWrap/>
            <w:vAlign w:val="bottom"/>
            <w:hideMark/>
          </w:tcPr>
          <w:p w14:paraId="1A5760E8" w14:textId="77777777" w:rsidR="0058261C" w:rsidRPr="00190685" w:rsidRDefault="0058261C" w:rsidP="0058261C">
            <w:pPr>
              <w:bidi w:val="0"/>
              <w:spacing w:after="0"/>
              <w:jc w:val="center"/>
              <w:rPr>
                <w:rFonts w:ascii="Arial" w:hAnsi="Arial" w:cs="Arial"/>
                <w:color w:val="000000"/>
                <w:sz w:val="20"/>
                <w:szCs w:val="20"/>
              </w:rPr>
            </w:pPr>
            <w:r>
              <w:rPr>
                <w:rFonts w:ascii="Arial" w:hAnsi="Arial" w:cs="Arial"/>
                <w:sz w:val="20"/>
                <w:szCs w:val="20"/>
              </w:rPr>
              <w:t>2</w:t>
            </w:r>
          </w:p>
        </w:tc>
        <w:tc>
          <w:tcPr>
            <w:tcW w:w="592" w:type="pct"/>
            <w:tcBorders>
              <w:top w:val="single" w:sz="4" w:space="0" w:color="4F81BD"/>
              <w:left w:val="nil"/>
              <w:bottom w:val="nil"/>
              <w:right w:val="nil"/>
            </w:tcBorders>
            <w:shd w:val="clear" w:color="auto" w:fill="auto"/>
            <w:noWrap/>
            <w:vAlign w:val="bottom"/>
            <w:hideMark/>
          </w:tcPr>
          <w:p w14:paraId="252D6E76" w14:textId="44F12EF1" w:rsidR="0058261C" w:rsidRPr="00190685" w:rsidRDefault="0058261C" w:rsidP="0058261C">
            <w:pPr>
              <w:bidi w:val="0"/>
              <w:spacing w:after="0"/>
              <w:jc w:val="center"/>
              <w:rPr>
                <w:rFonts w:ascii="Arial" w:hAnsi="Arial" w:cs="Arial"/>
                <w:color w:val="000000"/>
                <w:sz w:val="20"/>
                <w:szCs w:val="20"/>
              </w:rPr>
            </w:pPr>
            <w:del w:id="504" w:author="Nisan Avraham" w:date="2022-06-14T12:09:00Z">
              <w:r w:rsidDel="007D50FB">
                <w:rPr>
                  <w:rFonts w:ascii="Arial" w:hAnsi="Arial" w:cs="Arial"/>
                  <w:sz w:val="20"/>
                  <w:szCs w:val="20"/>
                </w:rPr>
                <w:delText>12</w:delText>
              </w:r>
            </w:del>
            <w:ins w:id="505" w:author="Nisan Avraham" w:date="2022-06-14T12:09:00Z">
              <w:r>
                <w:rPr>
                  <w:rFonts w:ascii="Arial" w:hAnsi="Arial" w:cs="Arial"/>
                  <w:sz w:val="20"/>
                  <w:szCs w:val="20"/>
                </w:rPr>
                <w:t>13</w:t>
              </w:r>
            </w:ins>
          </w:p>
        </w:tc>
        <w:tc>
          <w:tcPr>
            <w:tcW w:w="592" w:type="pct"/>
            <w:tcBorders>
              <w:top w:val="single" w:sz="4" w:space="0" w:color="4F81BD"/>
              <w:left w:val="nil"/>
              <w:bottom w:val="nil"/>
              <w:right w:val="nil"/>
            </w:tcBorders>
            <w:shd w:val="clear" w:color="auto" w:fill="auto"/>
            <w:noWrap/>
            <w:vAlign w:val="bottom"/>
            <w:hideMark/>
          </w:tcPr>
          <w:p w14:paraId="5AF377F6" w14:textId="2FB2753A" w:rsidR="0058261C" w:rsidRPr="00190685" w:rsidRDefault="0058261C" w:rsidP="0058261C">
            <w:pPr>
              <w:bidi w:val="0"/>
              <w:spacing w:after="0"/>
              <w:jc w:val="center"/>
              <w:rPr>
                <w:rFonts w:ascii="Arial" w:hAnsi="Arial" w:cs="Arial"/>
                <w:color w:val="000000"/>
                <w:sz w:val="20"/>
                <w:szCs w:val="20"/>
              </w:rPr>
            </w:pPr>
            <w:del w:id="506" w:author="Nisan Avraham" w:date="2022-06-14T12:09:00Z">
              <w:r w:rsidDel="007D50FB">
                <w:rPr>
                  <w:rFonts w:ascii="Arial" w:hAnsi="Arial" w:cs="Arial"/>
                  <w:sz w:val="20"/>
                  <w:szCs w:val="20"/>
                </w:rPr>
                <w:delText>43</w:delText>
              </w:r>
            </w:del>
            <w:ins w:id="507" w:author="Nisan Avraham" w:date="2022-06-14T12:09:00Z">
              <w:r>
                <w:rPr>
                  <w:rFonts w:ascii="Arial" w:hAnsi="Arial" w:cs="Arial"/>
                  <w:sz w:val="20"/>
                  <w:szCs w:val="20"/>
                </w:rPr>
                <w:t>50</w:t>
              </w:r>
            </w:ins>
          </w:p>
        </w:tc>
        <w:tc>
          <w:tcPr>
            <w:tcW w:w="590" w:type="pct"/>
            <w:tcBorders>
              <w:top w:val="single" w:sz="4" w:space="0" w:color="4F81BD"/>
              <w:left w:val="nil"/>
              <w:bottom w:val="nil"/>
              <w:right w:val="nil"/>
            </w:tcBorders>
            <w:vAlign w:val="bottom"/>
          </w:tcPr>
          <w:p w14:paraId="494E0311" w14:textId="6C6E7EEE" w:rsidR="0058261C" w:rsidRDefault="0058261C" w:rsidP="0058261C">
            <w:pPr>
              <w:bidi w:val="0"/>
              <w:spacing w:after="0"/>
              <w:jc w:val="center"/>
              <w:rPr>
                <w:rFonts w:ascii="Arial" w:hAnsi="Arial" w:cs="Arial"/>
                <w:color w:val="000000"/>
                <w:sz w:val="20"/>
                <w:szCs w:val="20"/>
                <w:rtl/>
              </w:rPr>
            </w:pPr>
            <w:del w:id="508" w:author="Nisan Avraham" w:date="2022-06-14T12:09:00Z">
              <w:r w:rsidDel="005A0E0C">
                <w:rPr>
                  <w:rFonts w:ascii="Arial" w:hAnsi="Arial" w:cs="Arial"/>
                  <w:sz w:val="20"/>
                  <w:szCs w:val="20"/>
                </w:rPr>
                <w:delText>9</w:delText>
              </w:r>
            </w:del>
            <w:ins w:id="509" w:author="Nisan Avraham" w:date="2022-06-14T12:09:00Z">
              <w:r>
                <w:rPr>
                  <w:rFonts w:ascii="Arial" w:hAnsi="Arial" w:cs="Arial"/>
                  <w:sz w:val="20"/>
                  <w:szCs w:val="20"/>
                </w:rPr>
                <w:t>29</w:t>
              </w:r>
            </w:ins>
          </w:p>
        </w:tc>
        <w:tc>
          <w:tcPr>
            <w:tcW w:w="590" w:type="pct"/>
            <w:tcBorders>
              <w:top w:val="single" w:sz="4" w:space="0" w:color="4F81BD"/>
              <w:left w:val="nil"/>
              <w:bottom w:val="nil"/>
              <w:right w:val="nil"/>
            </w:tcBorders>
            <w:vAlign w:val="bottom"/>
          </w:tcPr>
          <w:p w14:paraId="50D86FD4" w14:textId="3FD7790A" w:rsidR="0058261C" w:rsidRDefault="0058261C" w:rsidP="0058261C">
            <w:pPr>
              <w:bidi w:val="0"/>
              <w:spacing w:after="0"/>
              <w:jc w:val="center"/>
              <w:rPr>
                <w:rFonts w:ascii="Arial" w:hAnsi="Arial" w:cs="Arial"/>
                <w:color w:val="000000"/>
                <w:sz w:val="20"/>
                <w:szCs w:val="20"/>
                <w:rtl/>
              </w:rPr>
            </w:pPr>
            <w:ins w:id="510" w:author="Yael Armon" w:date="2022-07-11T13:02:00Z">
              <w:r>
                <w:rPr>
                  <w:rFonts w:ascii="Arial" w:hAnsi="Arial" w:cs="Arial"/>
                  <w:sz w:val="20"/>
                  <w:szCs w:val="20"/>
                </w:rPr>
                <w:t>46</w:t>
              </w:r>
            </w:ins>
            <w:del w:id="511" w:author="Yael Armon" w:date="2022-07-10T16:46:00Z">
              <w:r w:rsidDel="00884350">
                <w:rPr>
                  <w:rFonts w:ascii="Arial" w:hAnsi="Arial" w:cs="Arial"/>
                  <w:sz w:val="20"/>
                  <w:szCs w:val="20"/>
                </w:rPr>
                <w:delText>47</w:delText>
              </w:r>
            </w:del>
            <w:ins w:id="512" w:author="Nisan Avraham" w:date="2022-06-14T12:09:00Z">
              <w:del w:id="513" w:author="Yael Armon" w:date="2022-07-10T16:46:00Z">
                <w:r w:rsidDel="00884350">
                  <w:rPr>
                    <w:rFonts w:ascii="Arial" w:hAnsi="Arial" w:cs="Arial"/>
                    <w:sz w:val="20"/>
                    <w:szCs w:val="20"/>
                  </w:rPr>
                  <w:delText>46</w:delText>
                </w:r>
              </w:del>
            </w:ins>
          </w:p>
        </w:tc>
        <w:tc>
          <w:tcPr>
            <w:tcW w:w="581" w:type="pct"/>
            <w:tcBorders>
              <w:top w:val="single" w:sz="4" w:space="0" w:color="4F81BD"/>
              <w:left w:val="nil"/>
              <w:bottom w:val="nil"/>
              <w:right w:val="single" w:sz="4" w:space="0" w:color="4F81BD"/>
            </w:tcBorders>
            <w:shd w:val="clear" w:color="auto" w:fill="auto"/>
            <w:noWrap/>
            <w:vAlign w:val="bottom"/>
            <w:hideMark/>
          </w:tcPr>
          <w:p w14:paraId="1A46EAE4" w14:textId="6E3C0D30" w:rsidR="0058261C" w:rsidRPr="00190685" w:rsidRDefault="0058261C" w:rsidP="0058261C">
            <w:pPr>
              <w:bidi w:val="0"/>
              <w:spacing w:after="0"/>
              <w:jc w:val="center"/>
              <w:rPr>
                <w:rFonts w:ascii="Arial" w:hAnsi="Arial" w:cs="Arial"/>
                <w:color w:val="000000"/>
                <w:sz w:val="20"/>
                <w:szCs w:val="20"/>
              </w:rPr>
            </w:pPr>
            <w:ins w:id="514" w:author="Yael Armon" w:date="2022-07-11T13:02:00Z">
              <w:r>
                <w:rPr>
                  <w:rFonts w:ascii="Arial" w:hAnsi="Arial" w:cs="Arial"/>
                  <w:sz w:val="20"/>
                  <w:szCs w:val="20"/>
                </w:rPr>
                <w:t>151</w:t>
              </w:r>
            </w:ins>
            <w:del w:id="515" w:author="Yael Armon" w:date="2022-07-11T13:02:00Z">
              <w:r w:rsidDel="005E5265">
                <w:rPr>
                  <w:rFonts w:ascii="Arial" w:hAnsi="Arial" w:cs="Arial"/>
                  <w:sz w:val="20"/>
                  <w:szCs w:val="20"/>
                </w:rPr>
                <w:delText>123</w:delText>
              </w:r>
            </w:del>
            <w:ins w:id="516" w:author="Nisan Avraham" w:date="2022-06-14T12:10:00Z">
              <w:del w:id="517" w:author="Yael Armon" w:date="2022-07-11T13:02:00Z">
                <w:r w:rsidDel="005E5265">
                  <w:rPr>
                    <w:rFonts w:ascii="Arial" w:hAnsi="Arial" w:cs="Arial"/>
                    <w:sz w:val="20"/>
                    <w:szCs w:val="20"/>
                  </w:rPr>
                  <w:delText>150</w:delText>
                </w:r>
              </w:del>
            </w:ins>
          </w:p>
        </w:tc>
      </w:tr>
      <w:tr w:rsidR="0058261C" w:rsidRPr="000A5AF7" w14:paraId="3A9E9592" w14:textId="77777777" w:rsidTr="0058261C">
        <w:trPr>
          <w:trHeight w:val="255"/>
        </w:trPr>
        <w:tc>
          <w:tcPr>
            <w:tcW w:w="869" w:type="pct"/>
            <w:tcBorders>
              <w:top w:val="single" w:sz="4" w:space="0" w:color="4F81BD"/>
              <w:left w:val="single" w:sz="4" w:space="0" w:color="4F81BD"/>
              <w:bottom w:val="nil"/>
              <w:right w:val="nil"/>
            </w:tcBorders>
            <w:shd w:val="clear" w:color="auto" w:fill="auto"/>
            <w:noWrap/>
            <w:vAlign w:val="bottom"/>
            <w:hideMark/>
          </w:tcPr>
          <w:p w14:paraId="01E7A8FF" w14:textId="77777777" w:rsidR="0058261C" w:rsidRPr="00DB5E84" w:rsidRDefault="0058261C" w:rsidP="0058261C">
            <w:pPr>
              <w:spacing w:after="0" w:line="240" w:lineRule="auto"/>
              <w:rPr>
                <w:rFonts w:asciiTheme="minorBidi" w:eastAsia="Times New Roman" w:hAnsiTheme="minorBidi"/>
                <w:color w:val="000000"/>
              </w:rPr>
            </w:pPr>
            <w:r w:rsidRPr="00DB5E84">
              <w:rPr>
                <w:rFonts w:asciiTheme="minorBidi" w:eastAsia="Times New Roman" w:hAnsiTheme="minorBidi"/>
                <w:color w:val="000000"/>
                <w:rtl/>
              </w:rPr>
              <w:t>חלב ומוצריו</w:t>
            </w:r>
          </w:p>
        </w:tc>
        <w:tc>
          <w:tcPr>
            <w:tcW w:w="594" w:type="pct"/>
            <w:tcBorders>
              <w:top w:val="single" w:sz="4" w:space="0" w:color="4F81BD"/>
              <w:left w:val="nil"/>
              <w:bottom w:val="nil"/>
              <w:right w:val="nil"/>
            </w:tcBorders>
            <w:shd w:val="clear" w:color="auto" w:fill="auto"/>
            <w:noWrap/>
            <w:vAlign w:val="bottom"/>
            <w:hideMark/>
          </w:tcPr>
          <w:p w14:paraId="2F4AEA06" w14:textId="77777777" w:rsidR="0058261C" w:rsidRPr="00190685" w:rsidRDefault="0058261C" w:rsidP="0058261C">
            <w:pPr>
              <w:bidi w:val="0"/>
              <w:spacing w:after="0"/>
              <w:jc w:val="center"/>
              <w:rPr>
                <w:rFonts w:ascii="Arial" w:hAnsi="Arial" w:cs="Arial"/>
                <w:color w:val="000000"/>
                <w:sz w:val="20"/>
                <w:szCs w:val="20"/>
              </w:rPr>
            </w:pPr>
            <w:r>
              <w:rPr>
                <w:rFonts w:ascii="Arial" w:hAnsi="Arial" w:cs="Arial"/>
                <w:sz w:val="20"/>
                <w:szCs w:val="20"/>
              </w:rPr>
              <w:t>4</w:t>
            </w:r>
          </w:p>
        </w:tc>
        <w:tc>
          <w:tcPr>
            <w:tcW w:w="592" w:type="pct"/>
            <w:tcBorders>
              <w:top w:val="single" w:sz="4" w:space="0" w:color="4F81BD"/>
              <w:left w:val="nil"/>
              <w:bottom w:val="nil"/>
              <w:right w:val="nil"/>
            </w:tcBorders>
            <w:shd w:val="clear" w:color="auto" w:fill="auto"/>
            <w:noWrap/>
            <w:vAlign w:val="bottom"/>
            <w:hideMark/>
          </w:tcPr>
          <w:p w14:paraId="6800A22D" w14:textId="77777777" w:rsidR="0058261C" w:rsidRPr="00190685" w:rsidRDefault="0058261C" w:rsidP="0058261C">
            <w:pPr>
              <w:bidi w:val="0"/>
              <w:spacing w:after="0"/>
              <w:jc w:val="center"/>
              <w:rPr>
                <w:rFonts w:ascii="Arial" w:hAnsi="Arial" w:cs="Arial"/>
                <w:color w:val="000000"/>
                <w:sz w:val="20"/>
                <w:szCs w:val="20"/>
              </w:rPr>
            </w:pPr>
            <w:r>
              <w:rPr>
                <w:rFonts w:ascii="Arial" w:hAnsi="Arial" w:cs="Arial"/>
                <w:sz w:val="20"/>
                <w:szCs w:val="20"/>
              </w:rPr>
              <w:t>1</w:t>
            </w:r>
          </w:p>
        </w:tc>
        <w:tc>
          <w:tcPr>
            <w:tcW w:w="592" w:type="pct"/>
            <w:tcBorders>
              <w:top w:val="single" w:sz="4" w:space="0" w:color="4F81BD"/>
              <w:left w:val="nil"/>
              <w:bottom w:val="nil"/>
              <w:right w:val="nil"/>
            </w:tcBorders>
            <w:shd w:val="clear" w:color="auto" w:fill="auto"/>
            <w:noWrap/>
            <w:vAlign w:val="bottom"/>
            <w:hideMark/>
          </w:tcPr>
          <w:p w14:paraId="7B5A7974" w14:textId="77777777" w:rsidR="0058261C" w:rsidRPr="00190685" w:rsidRDefault="0058261C" w:rsidP="0058261C">
            <w:pPr>
              <w:bidi w:val="0"/>
              <w:spacing w:after="0"/>
              <w:jc w:val="center"/>
              <w:rPr>
                <w:rFonts w:ascii="Arial" w:hAnsi="Arial" w:cs="Arial"/>
                <w:color w:val="000000"/>
                <w:sz w:val="20"/>
                <w:szCs w:val="20"/>
              </w:rPr>
            </w:pPr>
            <w:r>
              <w:rPr>
                <w:rFonts w:ascii="Arial" w:hAnsi="Arial" w:cs="Arial"/>
                <w:sz w:val="20"/>
                <w:szCs w:val="20"/>
              </w:rPr>
              <w:t>1</w:t>
            </w:r>
          </w:p>
        </w:tc>
        <w:tc>
          <w:tcPr>
            <w:tcW w:w="592" w:type="pct"/>
            <w:tcBorders>
              <w:top w:val="single" w:sz="4" w:space="0" w:color="4F81BD"/>
              <w:left w:val="nil"/>
              <w:bottom w:val="nil"/>
              <w:right w:val="nil"/>
            </w:tcBorders>
            <w:shd w:val="clear" w:color="auto" w:fill="auto"/>
            <w:noWrap/>
            <w:vAlign w:val="bottom"/>
            <w:hideMark/>
          </w:tcPr>
          <w:p w14:paraId="58F24090" w14:textId="77777777" w:rsidR="0058261C" w:rsidRPr="00190685" w:rsidRDefault="0058261C" w:rsidP="0058261C">
            <w:pPr>
              <w:bidi w:val="0"/>
              <w:spacing w:after="0"/>
              <w:jc w:val="center"/>
              <w:rPr>
                <w:rFonts w:ascii="Arial" w:hAnsi="Arial" w:cs="Arial"/>
                <w:color w:val="000000"/>
                <w:sz w:val="20"/>
                <w:szCs w:val="20"/>
              </w:rPr>
            </w:pPr>
            <w:r>
              <w:rPr>
                <w:rFonts w:ascii="Arial" w:hAnsi="Arial" w:cs="Arial"/>
                <w:sz w:val="20"/>
                <w:szCs w:val="20"/>
              </w:rPr>
              <w:t>5</w:t>
            </w:r>
          </w:p>
        </w:tc>
        <w:tc>
          <w:tcPr>
            <w:tcW w:w="590" w:type="pct"/>
            <w:tcBorders>
              <w:top w:val="single" w:sz="4" w:space="0" w:color="4F81BD"/>
              <w:left w:val="nil"/>
              <w:bottom w:val="nil"/>
              <w:right w:val="nil"/>
            </w:tcBorders>
            <w:vAlign w:val="bottom"/>
          </w:tcPr>
          <w:p w14:paraId="60A3C407" w14:textId="77777777" w:rsidR="0058261C" w:rsidRDefault="0058261C" w:rsidP="0058261C">
            <w:pPr>
              <w:bidi w:val="0"/>
              <w:spacing w:after="0"/>
              <w:jc w:val="center"/>
              <w:rPr>
                <w:rFonts w:ascii="Arial" w:hAnsi="Arial" w:cs="Arial"/>
                <w:color w:val="000000"/>
                <w:sz w:val="20"/>
                <w:szCs w:val="20"/>
                <w:rtl/>
              </w:rPr>
            </w:pPr>
            <w:r>
              <w:rPr>
                <w:rFonts w:ascii="Arial" w:hAnsi="Arial" w:cs="Arial"/>
                <w:sz w:val="20"/>
                <w:szCs w:val="20"/>
              </w:rPr>
              <w:t>4</w:t>
            </w:r>
          </w:p>
        </w:tc>
        <w:tc>
          <w:tcPr>
            <w:tcW w:w="590" w:type="pct"/>
            <w:tcBorders>
              <w:top w:val="single" w:sz="4" w:space="0" w:color="4F81BD"/>
              <w:left w:val="nil"/>
              <w:bottom w:val="nil"/>
              <w:right w:val="nil"/>
            </w:tcBorders>
            <w:vAlign w:val="bottom"/>
          </w:tcPr>
          <w:p w14:paraId="05A43A15" w14:textId="0A3C9E95" w:rsidR="0058261C" w:rsidRDefault="0058261C" w:rsidP="0058261C">
            <w:pPr>
              <w:bidi w:val="0"/>
              <w:spacing w:after="0"/>
              <w:jc w:val="center"/>
              <w:rPr>
                <w:rFonts w:ascii="Arial" w:hAnsi="Arial" w:cs="Arial"/>
                <w:color w:val="000000"/>
                <w:sz w:val="20"/>
                <w:szCs w:val="20"/>
                <w:rtl/>
              </w:rPr>
            </w:pPr>
            <w:ins w:id="518" w:author="Yael Armon" w:date="2022-07-11T13:02:00Z">
              <w:r>
                <w:rPr>
                  <w:rFonts w:ascii="Arial" w:hAnsi="Arial" w:cs="Arial"/>
                  <w:sz w:val="20"/>
                  <w:szCs w:val="20"/>
                </w:rPr>
                <w:t>23</w:t>
              </w:r>
            </w:ins>
            <w:del w:id="519" w:author="Yael Armon" w:date="2022-07-10T16:46:00Z">
              <w:r w:rsidDel="00884350">
                <w:rPr>
                  <w:rFonts w:ascii="Arial" w:hAnsi="Arial" w:cs="Arial"/>
                  <w:sz w:val="20"/>
                  <w:szCs w:val="20"/>
                </w:rPr>
                <w:delText>23</w:delText>
              </w:r>
            </w:del>
            <w:ins w:id="520" w:author="Nisan Avraham" w:date="2022-06-14T12:11:00Z">
              <w:del w:id="521" w:author="Yael Armon" w:date="2022-07-10T16:46:00Z">
                <w:r w:rsidDel="00884350">
                  <w:rPr>
                    <w:rFonts w:ascii="Arial" w:hAnsi="Arial" w:cs="Arial"/>
                    <w:sz w:val="20"/>
                    <w:szCs w:val="20"/>
                  </w:rPr>
                  <w:delText>19</w:delText>
                </w:r>
              </w:del>
            </w:ins>
          </w:p>
        </w:tc>
        <w:tc>
          <w:tcPr>
            <w:tcW w:w="581" w:type="pct"/>
            <w:tcBorders>
              <w:top w:val="single" w:sz="4" w:space="0" w:color="4F81BD"/>
              <w:left w:val="nil"/>
              <w:bottom w:val="nil"/>
              <w:right w:val="single" w:sz="4" w:space="0" w:color="4F81BD"/>
            </w:tcBorders>
            <w:shd w:val="clear" w:color="auto" w:fill="auto"/>
            <w:noWrap/>
            <w:vAlign w:val="bottom"/>
            <w:hideMark/>
          </w:tcPr>
          <w:p w14:paraId="0854DC93" w14:textId="2159AA9A" w:rsidR="0058261C" w:rsidRPr="00190685" w:rsidRDefault="0058261C" w:rsidP="0058261C">
            <w:pPr>
              <w:bidi w:val="0"/>
              <w:spacing w:after="0"/>
              <w:jc w:val="center"/>
              <w:rPr>
                <w:rFonts w:ascii="Arial" w:hAnsi="Arial" w:cs="Arial"/>
                <w:color w:val="000000"/>
                <w:sz w:val="20"/>
                <w:szCs w:val="20"/>
              </w:rPr>
            </w:pPr>
            <w:ins w:id="522" w:author="Yael Armon" w:date="2022-07-11T13:02:00Z">
              <w:r>
                <w:rPr>
                  <w:rFonts w:ascii="Arial" w:hAnsi="Arial" w:cs="Arial"/>
                  <w:sz w:val="20"/>
                  <w:szCs w:val="20"/>
                </w:rPr>
                <w:t>38</w:t>
              </w:r>
            </w:ins>
            <w:del w:id="523" w:author="Yael Armon" w:date="2022-07-11T13:02:00Z">
              <w:r w:rsidDel="005E5265">
                <w:rPr>
                  <w:rFonts w:ascii="Arial" w:hAnsi="Arial" w:cs="Arial"/>
                  <w:sz w:val="20"/>
                  <w:szCs w:val="20"/>
                </w:rPr>
                <w:delText>38</w:delText>
              </w:r>
            </w:del>
            <w:ins w:id="524" w:author="Nisan Avraham" w:date="2022-06-14T12:12:00Z">
              <w:del w:id="525" w:author="Yael Armon" w:date="2022-07-11T13:02:00Z">
                <w:r w:rsidDel="005E5265">
                  <w:rPr>
                    <w:rFonts w:ascii="Arial" w:hAnsi="Arial" w:cs="Arial"/>
                    <w:sz w:val="20"/>
                    <w:szCs w:val="20"/>
                  </w:rPr>
                  <w:delText>34</w:delText>
                </w:r>
              </w:del>
            </w:ins>
          </w:p>
        </w:tc>
      </w:tr>
      <w:tr w:rsidR="006E1F83" w:rsidRPr="000A5AF7" w14:paraId="08EA6708" w14:textId="77777777" w:rsidTr="0058261C">
        <w:trPr>
          <w:trHeight w:val="255"/>
        </w:trPr>
        <w:tc>
          <w:tcPr>
            <w:tcW w:w="869" w:type="pct"/>
            <w:tcBorders>
              <w:top w:val="single" w:sz="4" w:space="0" w:color="4F81BD"/>
              <w:left w:val="single" w:sz="4" w:space="0" w:color="4F81BD"/>
              <w:bottom w:val="single" w:sz="4" w:space="0" w:color="4F81BD"/>
              <w:right w:val="nil"/>
            </w:tcBorders>
            <w:shd w:val="clear" w:color="auto" w:fill="auto"/>
            <w:noWrap/>
            <w:vAlign w:val="bottom"/>
            <w:hideMark/>
          </w:tcPr>
          <w:p w14:paraId="70DCD548" w14:textId="77777777" w:rsidR="006E1F83" w:rsidRPr="00E1750B" w:rsidRDefault="006E1F83" w:rsidP="006E1F83">
            <w:pPr>
              <w:spacing w:after="0" w:line="240" w:lineRule="auto"/>
              <w:rPr>
                <w:rFonts w:asciiTheme="minorBidi" w:eastAsia="Times New Roman" w:hAnsiTheme="minorBidi"/>
                <w:b/>
                <w:bCs/>
                <w:color w:val="000000"/>
              </w:rPr>
            </w:pPr>
            <w:r w:rsidRPr="00E1750B">
              <w:rPr>
                <w:rFonts w:asciiTheme="minorBidi" w:eastAsia="Times New Roman" w:hAnsiTheme="minorBidi"/>
                <w:b/>
                <w:bCs/>
                <w:color w:val="000000"/>
                <w:rtl/>
              </w:rPr>
              <w:t>סה"כ</w:t>
            </w:r>
          </w:p>
        </w:tc>
        <w:tc>
          <w:tcPr>
            <w:tcW w:w="594" w:type="pct"/>
            <w:tcBorders>
              <w:top w:val="single" w:sz="4" w:space="0" w:color="4F81BD"/>
              <w:left w:val="nil"/>
              <w:bottom w:val="single" w:sz="4" w:space="0" w:color="4F81BD"/>
              <w:right w:val="nil"/>
            </w:tcBorders>
            <w:shd w:val="clear" w:color="auto" w:fill="auto"/>
            <w:noWrap/>
            <w:vAlign w:val="bottom"/>
            <w:hideMark/>
          </w:tcPr>
          <w:p w14:paraId="62EF23CA" w14:textId="77777777" w:rsidR="006E1F83" w:rsidRPr="00C3473A" w:rsidRDefault="006E1F83" w:rsidP="006E1F83">
            <w:pPr>
              <w:bidi w:val="0"/>
              <w:spacing w:after="0"/>
              <w:jc w:val="center"/>
              <w:rPr>
                <w:rFonts w:ascii="Arial" w:hAnsi="Arial" w:cs="Arial"/>
                <w:b/>
                <w:bCs/>
                <w:sz w:val="20"/>
                <w:szCs w:val="20"/>
              </w:rPr>
            </w:pPr>
            <w:r>
              <w:rPr>
                <w:rFonts w:ascii="Arial" w:hAnsi="Arial" w:cs="Arial" w:hint="cs"/>
                <w:b/>
                <w:bCs/>
                <w:sz w:val="20"/>
                <w:szCs w:val="20"/>
                <w:rtl/>
              </w:rPr>
              <w:t>81</w:t>
            </w:r>
          </w:p>
        </w:tc>
        <w:tc>
          <w:tcPr>
            <w:tcW w:w="592" w:type="pct"/>
            <w:tcBorders>
              <w:top w:val="single" w:sz="4" w:space="0" w:color="4F81BD"/>
              <w:left w:val="nil"/>
              <w:bottom w:val="single" w:sz="4" w:space="0" w:color="4F81BD"/>
              <w:right w:val="nil"/>
            </w:tcBorders>
            <w:shd w:val="clear" w:color="auto" w:fill="auto"/>
            <w:noWrap/>
            <w:vAlign w:val="bottom"/>
            <w:hideMark/>
          </w:tcPr>
          <w:p w14:paraId="0B3CE74F" w14:textId="1BABB42C" w:rsidR="006E1F83" w:rsidRPr="006D1E09" w:rsidRDefault="006E1F83" w:rsidP="006E1F83">
            <w:pPr>
              <w:bidi w:val="0"/>
              <w:spacing w:after="0"/>
              <w:jc w:val="center"/>
              <w:rPr>
                <w:rFonts w:ascii="Arial" w:hAnsi="Arial" w:cs="Arial"/>
                <w:b/>
                <w:bCs/>
                <w:color w:val="000000"/>
              </w:rPr>
            </w:pPr>
            <w:del w:id="526" w:author="Nisan Avraham" w:date="2022-06-14T12:12:00Z">
              <w:r w:rsidRPr="006D1E09" w:rsidDel="005A0E0C">
                <w:rPr>
                  <w:rFonts w:ascii="Arial" w:hAnsi="Arial" w:cs="Arial"/>
                  <w:b/>
                  <w:bCs/>
                  <w:color w:val="000000"/>
                  <w:sz w:val="20"/>
                  <w:szCs w:val="20"/>
                </w:rPr>
                <w:delText>26</w:delText>
              </w:r>
            </w:del>
            <w:ins w:id="527" w:author="Nisan Avraham" w:date="2022-06-14T12:12:00Z">
              <w:r w:rsidR="005A0E0C">
                <w:rPr>
                  <w:rFonts w:ascii="Arial" w:hAnsi="Arial" w:cs="Arial"/>
                  <w:b/>
                  <w:bCs/>
                  <w:color w:val="000000"/>
                  <w:sz w:val="20"/>
                  <w:szCs w:val="20"/>
                </w:rPr>
                <w:t>25</w:t>
              </w:r>
            </w:ins>
          </w:p>
        </w:tc>
        <w:tc>
          <w:tcPr>
            <w:tcW w:w="592" w:type="pct"/>
            <w:tcBorders>
              <w:top w:val="single" w:sz="4" w:space="0" w:color="4F81BD"/>
              <w:left w:val="nil"/>
              <w:bottom w:val="single" w:sz="4" w:space="0" w:color="4F81BD"/>
              <w:right w:val="nil"/>
            </w:tcBorders>
            <w:shd w:val="clear" w:color="auto" w:fill="auto"/>
            <w:noWrap/>
            <w:vAlign w:val="bottom"/>
            <w:hideMark/>
          </w:tcPr>
          <w:p w14:paraId="3A827CE5" w14:textId="5AB88913" w:rsidR="006E1F83" w:rsidRPr="006D1E09" w:rsidRDefault="006E1F83" w:rsidP="006E1F83">
            <w:pPr>
              <w:bidi w:val="0"/>
              <w:spacing w:after="0"/>
              <w:jc w:val="center"/>
              <w:rPr>
                <w:rFonts w:ascii="Arial" w:hAnsi="Arial" w:cs="Arial"/>
                <w:b/>
                <w:bCs/>
                <w:color w:val="000000"/>
                <w:sz w:val="20"/>
                <w:szCs w:val="20"/>
              </w:rPr>
            </w:pPr>
            <w:del w:id="528" w:author="Nisan Avraham" w:date="2022-06-14T12:12:00Z">
              <w:r w:rsidDel="005A0E0C">
                <w:rPr>
                  <w:rFonts w:ascii="Arial" w:hAnsi="Arial" w:cs="Arial"/>
                  <w:b/>
                  <w:bCs/>
                  <w:color w:val="000000"/>
                  <w:sz w:val="20"/>
                  <w:szCs w:val="20"/>
                </w:rPr>
                <w:delText>17</w:delText>
              </w:r>
            </w:del>
            <w:ins w:id="529" w:author="Nisan Avraham" w:date="2022-06-14T12:12:00Z">
              <w:r w:rsidR="005A0E0C">
                <w:rPr>
                  <w:rFonts w:ascii="Arial" w:hAnsi="Arial" w:cs="Arial"/>
                  <w:b/>
                  <w:bCs/>
                  <w:color w:val="000000"/>
                  <w:sz w:val="20"/>
                  <w:szCs w:val="20"/>
                </w:rPr>
                <w:t>18</w:t>
              </w:r>
            </w:ins>
          </w:p>
        </w:tc>
        <w:tc>
          <w:tcPr>
            <w:tcW w:w="592" w:type="pct"/>
            <w:tcBorders>
              <w:top w:val="single" w:sz="4" w:space="0" w:color="4F81BD"/>
              <w:left w:val="nil"/>
              <w:bottom w:val="single" w:sz="4" w:space="0" w:color="4F81BD"/>
              <w:right w:val="nil"/>
            </w:tcBorders>
            <w:shd w:val="clear" w:color="auto" w:fill="auto"/>
            <w:noWrap/>
            <w:vAlign w:val="bottom"/>
            <w:hideMark/>
          </w:tcPr>
          <w:p w14:paraId="3AFE23B3" w14:textId="64D245DB" w:rsidR="006E1F83" w:rsidRPr="00C3473A" w:rsidRDefault="006E1F83" w:rsidP="006E1F83">
            <w:pPr>
              <w:bidi w:val="0"/>
              <w:spacing w:after="0"/>
              <w:jc w:val="center"/>
              <w:rPr>
                <w:rFonts w:ascii="Arial" w:hAnsi="Arial" w:cs="Arial"/>
                <w:b/>
                <w:bCs/>
                <w:sz w:val="20"/>
                <w:szCs w:val="20"/>
              </w:rPr>
            </w:pPr>
            <w:del w:id="530" w:author="Nisan Avraham" w:date="2022-06-14T12:12:00Z">
              <w:r w:rsidDel="005A0E0C">
                <w:rPr>
                  <w:rFonts w:ascii="Arial" w:hAnsi="Arial" w:cs="Arial"/>
                  <w:b/>
                  <w:bCs/>
                  <w:sz w:val="20"/>
                  <w:szCs w:val="20"/>
                </w:rPr>
                <w:delText>133</w:delText>
              </w:r>
            </w:del>
            <w:ins w:id="531" w:author="Nisan Avraham" w:date="2022-06-14T12:12:00Z">
              <w:r w:rsidR="005A0E0C">
                <w:rPr>
                  <w:rFonts w:ascii="Arial" w:hAnsi="Arial" w:cs="Arial"/>
                  <w:b/>
                  <w:bCs/>
                  <w:sz w:val="20"/>
                  <w:szCs w:val="20"/>
                </w:rPr>
                <w:t>150</w:t>
              </w:r>
            </w:ins>
          </w:p>
        </w:tc>
        <w:tc>
          <w:tcPr>
            <w:tcW w:w="590" w:type="pct"/>
            <w:tcBorders>
              <w:top w:val="single" w:sz="4" w:space="0" w:color="4F81BD"/>
              <w:left w:val="nil"/>
              <w:bottom w:val="single" w:sz="4" w:space="0" w:color="4F81BD"/>
              <w:right w:val="nil"/>
            </w:tcBorders>
            <w:vAlign w:val="bottom"/>
          </w:tcPr>
          <w:p w14:paraId="42AC60F2" w14:textId="4C0271D2" w:rsidR="006E1F83" w:rsidRDefault="006E1F83" w:rsidP="006E1F83">
            <w:pPr>
              <w:bidi w:val="0"/>
              <w:spacing w:after="0"/>
              <w:jc w:val="center"/>
              <w:rPr>
                <w:rFonts w:ascii="Arial" w:hAnsi="Arial" w:cs="Arial"/>
                <w:b/>
                <w:bCs/>
                <w:color w:val="000000"/>
                <w:sz w:val="20"/>
                <w:szCs w:val="20"/>
                <w:rtl/>
              </w:rPr>
            </w:pPr>
            <w:del w:id="532" w:author="Nisan Avraham" w:date="2022-06-14T12:12:00Z">
              <w:r w:rsidDel="005A0E0C">
                <w:rPr>
                  <w:rFonts w:ascii="Arial" w:hAnsi="Arial" w:cs="Arial" w:hint="cs"/>
                  <w:b/>
                  <w:bCs/>
                  <w:color w:val="000000"/>
                  <w:sz w:val="20"/>
                  <w:szCs w:val="20"/>
                  <w:rtl/>
                </w:rPr>
                <w:delText>56</w:delText>
              </w:r>
            </w:del>
            <w:ins w:id="533" w:author="Nisan Avraham" w:date="2022-06-14T12:12:00Z">
              <w:r w:rsidR="005A0E0C">
                <w:rPr>
                  <w:rFonts w:ascii="Arial" w:hAnsi="Arial" w:cs="Arial" w:hint="cs"/>
                  <w:b/>
                  <w:bCs/>
                  <w:color w:val="000000"/>
                  <w:sz w:val="20"/>
                  <w:szCs w:val="20"/>
                  <w:rtl/>
                </w:rPr>
                <w:t>106</w:t>
              </w:r>
            </w:ins>
          </w:p>
        </w:tc>
        <w:tc>
          <w:tcPr>
            <w:tcW w:w="590" w:type="pct"/>
            <w:tcBorders>
              <w:top w:val="single" w:sz="4" w:space="0" w:color="4F81BD"/>
              <w:left w:val="nil"/>
              <w:bottom w:val="single" w:sz="4" w:space="0" w:color="4F81BD"/>
              <w:right w:val="nil"/>
            </w:tcBorders>
            <w:vAlign w:val="bottom"/>
          </w:tcPr>
          <w:p w14:paraId="6A0FF25D" w14:textId="67FBC243" w:rsidR="006E1F83" w:rsidRDefault="006E1F83">
            <w:pPr>
              <w:bidi w:val="0"/>
              <w:spacing w:after="0"/>
              <w:jc w:val="center"/>
              <w:rPr>
                <w:rFonts w:ascii="Arial" w:hAnsi="Arial" w:cs="Arial"/>
                <w:b/>
                <w:bCs/>
                <w:color w:val="000000"/>
                <w:sz w:val="20"/>
                <w:szCs w:val="20"/>
              </w:rPr>
            </w:pPr>
            <w:del w:id="534" w:author="Nisan Avraham" w:date="2022-06-14T12:12:00Z">
              <w:r w:rsidDel="005A0E0C">
                <w:rPr>
                  <w:rFonts w:ascii="Arial" w:hAnsi="Arial" w:cs="Arial"/>
                  <w:b/>
                  <w:bCs/>
                  <w:color w:val="000000"/>
                  <w:sz w:val="20"/>
                  <w:szCs w:val="20"/>
                </w:rPr>
                <w:delText>302</w:delText>
              </w:r>
            </w:del>
            <w:ins w:id="535" w:author="Nisan Avraham" w:date="2022-06-14T12:12:00Z">
              <w:del w:id="536" w:author="Yael Armon" w:date="2022-07-10T16:46:00Z">
                <w:r w:rsidR="005A0E0C" w:rsidDel="00EE1ED9">
                  <w:rPr>
                    <w:rFonts w:ascii="Arial" w:hAnsi="Arial" w:cs="Arial"/>
                    <w:b/>
                    <w:bCs/>
                    <w:color w:val="000000"/>
                    <w:sz w:val="20"/>
                    <w:szCs w:val="20"/>
                  </w:rPr>
                  <w:delText>285</w:delText>
                </w:r>
              </w:del>
            </w:ins>
            <w:ins w:id="537" w:author="Yael Armon" w:date="2022-07-11T13:02:00Z">
              <w:r w:rsidR="0058261C">
                <w:rPr>
                  <w:rFonts w:ascii="Arial" w:hAnsi="Arial" w:cs="Arial"/>
                  <w:b/>
                  <w:bCs/>
                  <w:color w:val="000000"/>
                  <w:sz w:val="20"/>
                  <w:szCs w:val="20"/>
                </w:rPr>
                <w:t>295</w:t>
              </w:r>
            </w:ins>
          </w:p>
        </w:tc>
        <w:tc>
          <w:tcPr>
            <w:tcW w:w="581" w:type="pct"/>
            <w:tcBorders>
              <w:top w:val="single" w:sz="4" w:space="0" w:color="4F81BD"/>
              <w:left w:val="nil"/>
              <w:bottom w:val="single" w:sz="4" w:space="0" w:color="4F81BD"/>
              <w:right w:val="single" w:sz="4" w:space="0" w:color="4F81BD"/>
            </w:tcBorders>
            <w:shd w:val="clear" w:color="auto" w:fill="auto"/>
            <w:noWrap/>
            <w:vAlign w:val="bottom"/>
            <w:hideMark/>
          </w:tcPr>
          <w:p w14:paraId="00D1BA72" w14:textId="5AE67A48" w:rsidR="006E1F83" w:rsidRPr="00C3473A" w:rsidRDefault="006E1F83">
            <w:pPr>
              <w:bidi w:val="0"/>
              <w:spacing w:after="0"/>
              <w:jc w:val="center"/>
              <w:rPr>
                <w:rFonts w:ascii="Arial" w:hAnsi="Arial" w:cs="Arial"/>
                <w:b/>
                <w:bCs/>
                <w:sz w:val="20"/>
                <w:szCs w:val="20"/>
              </w:rPr>
            </w:pPr>
            <w:del w:id="538" w:author="Nisan Avraham" w:date="2022-06-14T12:12:00Z">
              <w:r w:rsidDel="005A0E0C">
                <w:rPr>
                  <w:rFonts w:ascii="Arial" w:hAnsi="Arial" w:cs="Arial" w:hint="cs"/>
                  <w:b/>
                  <w:bCs/>
                  <w:sz w:val="20"/>
                  <w:szCs w:val="20"/>
                  <w:rtl/>
                </w:rPr>
                <w:delText>615</w:delText>
              </w:r>
            </w:del>
            <w:ins w:id="539" w:author="Nisan Avraham" w:date="2022-06-14T12:13:00Z">
              <w:r w:rsidR="005A0E0C">
                <w:rPr>
                  <w:rFonts w:ascii="Arial" w:hAnsi="Arial" w:cs="Arial" w:hint="cs"/>
                  <w:b/>
                  <w:bCs/>
                  <w:sz w:val="20"/>
                  <w:szCs w:val="20"/>
                  <w:rtl/>
                </w:rPr>
                <w:t>6</w:t>
              </w:r>
              <w:del w:id="540" w:author="Yael Armon" w:date="2022-07-11T13:02:00Z">
                <w:r w:rsidR="005A0E0C" w:rsidDel="0058261C">
                  <w:rPr>
                    <w:rFonts w:ascii="Arial" w:hAnsi="Arial" w:cs="Arial" w:hint="cs"/>
                    <w:b/>
                    <w:bCs/>
                    <w:sz w:val="20"/>
                    <w:szCs w:val="20"/>
                    <w:rtl/>
                  </w:rPr>
                  <w:delText>6</w:delText>
                </w:r>
              </w:del>
            </w:ins>
            <w:ins w:id="541" w:author="Yael Armon" w:date="2022-07-11T13:02:00Z">
              <w:r w:rsidR="0058261C">
                <w:rPr>
                  <w:rFonts w:ascii="Arial" w:hAnsi="Arial" w:cs="Arial"/>
                  <w:b/>
                  <w:bCs/>
                  <w:sz w:val="20"/>
                  <w:szCs w:val="20"/>
                </w:rPr>
                <w:t>7</w:t>
              </w:r>
            </w:ins>
            <w:ins w:id="542" w:author="Nisan Avraham" w:date="2022-06-14T12:13:00Z">
              <w:r w:rsidR="005A0E0C">
                <w:rPr>
                  <w:rFonts w:ascii="Arial" w:hAnsi="Arial" w:cs="Arial" w:hint="cs"/>
                  <w:b/>
                  <w:bCs/>
                  <w:sz w:val="20"/>
                  <w:szCs w:val="20"/>
                  <w:rtl/>
                </w:rPr>
                <w:t>5</w:t>
              </w:r>
            </w:ins>
          </w:p>
        </w:tc>
      </w:tr>
    </w:tbl>
    <w:p w14:paraId="237F598D" w14:textId="3FA3AAEE" w:rsidR="006E1F83" w:rsidRDefault="006E1F83" w:rsidP="008A08CA">
      <w:pPr>
        <w:spacing w:before="240" w:line="240" w:lineRule="auto"/>
        <w:jc w:val="both"/>
        <w:rPr>
          <w:rFonts w:asciiTheme="minorBidi" w:hAnsiTheme="minorBidi"/>
          <w:sz w:val="18"/>
          <w:szCs w:val="18"/>
          <w:rtl/>
        </w:rPr>
      </w:pPr>
      <w:r>
        <w:rPr>
          <w:rFonts w:asciiTheme="minorBidi" w:hAnsiTheme="minorBidi" w:hint="cs"/>
          <w:sz w:val="18"/>
          <w:szCs w:val="18"/>
          <w:rtl/>
        </w:rPr>
        <w:t>*</w:t>
      </w:r>
      <w:r w:rsidRPr="00647709">
        <w:rPr>
          <w:rFonts w:asciiTheme="minorBidi" w:hAnsiTheme="minorBidi"/>
          <w:sz w:val="18"/>
          <w:szCs w:val="18"/>
          <w:rtl/>
        </w:rPr>
        <w:t xml:space="preserve">אובדן של </w:t>
      </w:r>
      <w:del w:id="543" w:author="Nisan Avraham" w:date="2022-06-22T11:35:00Z">
        <w:r w:rsidRPr="00647709" w:rsidDel="00FE48C7">
          <w:rPr>
            <w:rFonts w:asciiTheme="minorBidi" w:hAnsiTheme="minorBidi"/>
            <w:sz w:val="18"/>
            <w:szCs w:val="18"/>
            <w:rtl/>
          </w:rPr>
          <w:delText>6</w:delText>
        </w:r>
        <w:r w:rsidDel="00FE48C7">
          <w:rPr>
            <w:rFonts w:asciiTheme="minorBidi" w:hAnsiTheme="minorBidi" w:hint="cs"/>
            <w:sz w:val="18"/>
            <w:szCs w:val="18"/>
            <w:rtl/>
          </w:rPr>
          <w:delText>15</w:delText>
        </w:r>
        <w:r w:rsidRPr="00647709" w:rsidDel="00FE48C7">
          <w:rPr>
            <w:rFonts w:asciiTheme="minorBidi" w:hAnsiTheme="minorBidi"/>
            <w:sz w:val="18"/>
            <w:szCs w:val="18"/>
            <w:rtl/>
          </w:rPr>
          <w:delText xml:space="preserve"> </w:delText>
        </w:r>
      </w:del>
      <w:ins w:id="544" w:author="Nisan Avraham" w:date="2022-06-22T11:35:00Z">
        <w:r w:rsidR="00FE48C7">
          <w:rPr>
            <w:rFonts w:asciiTheme="minorBidi" w:hAnsiTheme="minorBidi" w:hint="cs"/>
            <w:sz w:val="18"/>
            <w:szCs w:val="18"/>
            <w:rtl/>
          </w:rPr>
          <w:t>6</w:t>
        </w:r>
        <w:del w:id="545" w:author="Yael Armon" w:date="2022-07-11T13:03:00Z">
          <w:r w:rsidR="00FE48C7" w:rsidDel="0058261C">
            <w:rPr>
              <w:rFonts w:asciiTheme="minorBidi" w:hAnsiTheme="minorBidi" w:hint="cs"/>
              <w:sz w:val="18"/>
              <w:szCs w:val="18"/>
              <w:rtl/>
            </w:rPr>
            <w:delText>6</w:delText>
          </w:r>
        </w:del>
      </w:ins>
      <w:ins w:id="546" w:author="Yael Armon" w:date="2022-07-11T13:03:00Z">
        <w:r w:rsidR="0058261C">
          <w:rPr>
            <w:rFonts w:asciiTheme="minorBidi" w:hAnsiTheme="minorBidi" w:hint="cs"/>
            <w:sz w:val="18"/>
            <w:szCs w:val="18"/>
            <w:rtl/>
          </w:rPr>
          <w:t>7</w:t>
        </w:r>
      </w:ins>
      <w:ins w:id="547" w:author="Nisan Avraham" w:date="2022-06-22T11:35:00Z">
        <w:r w:rsidR="00FE48C7">
          <w:rPr>
            <w:rFonts w:asciiTheme="minorBidi" w:hAnsiTheme="minorBidi" w:hint="cs"/>
            <w:sz w:val="18"/>
            <w:szCs w:val="18"/>
            <w:rtl/>
          </w:rPr>
          <w:t>5</w:t>
        </w:r>
        <w:r w:rsidR="00FE48C7" w:rsidRPr="00647709">
          <w:rPr>
            <w:rFonts w:asciiTheme="minorBidi" w:hAnsiTheme="minorBidi"/>
            <w:sz w:val="18"/>
            <w:szCs w:val="18"/>
            <w:rtl/>
          </w:rPr>
          <w:t xml:space="preserve"> </w:t>
        </w:r>
      </w:ins>
      <w:r w:rsidRPr="00647709">
        <w:rPr>
          <w:rFonts w:asciiTheme="minorBidi" w:hAnsiTheme="minorBidi"/>
          <w:sz w:val="18"/>
          <w:szCs w:val="18"/>
          <w:rtl/>
        </w:rPr>
        <w:t>₪ למשק בית לחודש משקף את האובדן לאורך כל שרשרת הערך, הכוללת בין היתר את ההוצאה הישירה של משקי הבית.</w:t>
      </w:r>
      <w:r>
        <w:rPr>
          <w:rFonts w:asciiTheme="minorBidi" w:hAnsiTheme="minorBidi" w:hint="cs"/>
          <w:sz w:val="18"/>
          <w:szCs w:val="18"/>
          <w:rtl/>
        </w:rPr>
        <w:t xml:space="preserve"> </w:t>
      </w:r>
    </w:p>
    <w:p w14:paraId="679B4BAD" w14:textId="77777777" w:rsidR="006E1F83" w:rsidRPr="00C3473A" w:rsidRDefault="006E1F83" w:rsidP="006E1F83">
      <w:pPr>
        <w:spacing w:before="240" w:line="240" w:lineRule="auto"/>
        <w:jc w:val="both"/>
        <w:rPr>
          <w:rFonts w:asciiTheme="minorBidi" w:hAnsiTheme="minorBidi"/>
          <w:sz w:val="18"/>
          <w:szCs w:val="18"/>
          <w:rtl/>
        </w:rPr>
      </w:pPr>
      <w:r w:rsidRPr="00B036A7">
        <w:rPr>
          <w:rFonts w:asciiTheme="minorBidi" w:hAnsiTheme="minorBidi"/>
          <w:sz w:val="18"/>
          <w:szCs w:val="18"/>
          <w:rtl/>
        </w:rPr>
        <w:t xml:space="preserve">מקור: </w:t>
      </w:r>
      <w:proofErr w:type="spellStart"/>
      <w:r w:rsidRPr="00B036A7">
        <w:rPr>
          <w:rFonts w:asciiTheme="minorBidi" w:hAnsiTheme="minorBidi"/>
          <w:sz w:val="18"/>
          <w:szCs w:val="18"/>
          <w:rtl/>
        </w:rPr>
        <w:t>אומדני</w:t>
      </w:r>
      <w:proofErr w:type="spellEnd"/>
      <w:r w:rsidRPr="00B036A7">
        <w:rPr>
          <w:rFonts w:asciiTheme="minorBidi" w:hAnsiTheme="minorBidi"/>
          <w:sz w:val="18"/>
          <w:szCs w:val="18"/>
          <w:rtl/>
        </w:rPr>
        <w:t xml:space="preserve"> </w:t>
      </w:r>
      <w:r w:rsidRPr="00B036A7">
        <w:rPr>
          <w:rFonts w:asciiTheme="minorBidi" w:hAnsiTheme="minorBidi"/>
          <w:sz w:val="18"/>
          <w:szCs w:val="18"/>
        </w:rPr>
        <w:t>BDO</w:t>
      </w:r>
    </w:p>
    <w:p w14:paraId="4BB31F0D" w14:textId="609410C1" w:rsidR="006E1F83" w:rsidRDefault="006E1F83" w:rsidP="006E1F83">
      <w:pPr>
        <w:spacing w:line="360" w:lineRule="auto"/>
        <w:jc w:val="both"/>
        <w:rPr>
          <w:rFonts w:asciiTheme="minorBidi" w:hAnsiTheme="minorBidi"/>
          <w:sz w:val="24"/>
          <w:szCs w:val="24"/>
          <w:rtl/>
        </w:rPr>
      </w:pPr>
      <w:r w:rsidRPr="007F6E78">
        <w:rPr>
          <w:rFonts w:asciiTheme="minorBidi" w:hAnsiTheme="minorBidi" w:hint="cs"/>
          <w:sz w:val="24"/>
          <w:szCs w:val="24"/>
          <w:rtl/>
        </w:rPr>
        <w:lastRenderedPageBreak/>
        <w:t>בערכים</w:t>
      </w:r>
      <w:r w:rsidRPr="007F6E78">
        <w:rPr>
          <w:rFonts w:asciiTheme="minorBidi" w:hAnsiTheme="minorBidi"/>
          <w:sz w:val="24"/>
          <w:szCs w:val="24"/>
          <w:rtl/>
        </w:rPr>
        <w:t xml:space="preserve"> כספיים</w:t>
      </w:r>
      <w:r w:rsidRPr="004604BC">
        <w:rPr>
          <w:rFonts w:asciiTheme="minorBidi" w:hAnsiTheme="minorBidi"/>
          <w:sz w:val="24"/>
          <w:szCs w:val="24"/>
          <w:rtl/>
        </w:rPr>
        <w:t xml:space="preserve">, </w:t>
      </w:r>
      <w:r w:rsidRPr="004604BC">
        <w:rPr>
          <w:rFonts w:asciiTheme="minorBidi" w:hAnsiTheme="minorBidi" w:hint="cs"/>
          <w:sz w:val="24"/>
          <w:szCs w:val="24"/>
          <w:rtl/>
        </w:rPr>
        <w:t>כ</w:t>
      </w:r>
      <w:r w:rsidRPr="004604BC">
        <w:rPr>
          <w:rFonts w:asciiTheme="minorBidi" w:hAnsiTheme="minorBidi"/>
          <w:sz w:val="24"/>
          <w:szCs w:val="24"/>
          <w:rtl/>
        </w:rPr>
        <w:t>-</w:t>
      </w:r>
      <w:del w:id="548" w:author="Nisan Avraham" w:date="2022-06-14T15:43:00Z">
        <w:r w:rsidRPr="00647709" w:rsidDel="00812A28">
          <w:rPr>
            <w:rFonts w:asciiTheme="minorBidi" w:hAnsiTheme="minorBidi"/>
            <w:sz w:val="24"/>
            <w:szCs w:val="24"/>
            <w:rtl/>
          </w:rPr>
          <w:delText>21</w:delText>
        </w:r>
      </w:del>
      <w:ins w:id="549" w:author="Nisan Avraham" w:date="2022-06-14T15:43:00Z">
        <w:r w:rsidR="00812A28" w:rsidRPr="00647709">
          <w:rPr>
            <w:rFonts w:asciiTheme="minorBidi" w:hAnsiTheme="minorBidi"/>
            <w:sz w:val="24"/>
            <w:szCs w:val="24"/>
            <w:rtl/>
          </w:rPr>
          <w:t>2</w:t>
        </w:r>
        <w:r w:rsidR="00812A28">
          <w:rPr>
            <w:rFonts w:asciiTheme="minorBidi" w:hAnsiTheme="minorBidi" w:hint="cs"/>
            <w:sz w:val="24"/>
            <w:szCs w:val="24"/>
            <w:rtl/>
          </w:rPr>
          <w:t>0</w:t>
        </w:r>
      </w:ins>
      <w:r w:rsidRPr="004604BC">
        <w:rPr>
          <w:rFonts w:asciiTheme="minorBidi" w:hAnsiTheme="minorBidi"/>
          <w:sz w:val="24"/>
          <w:szCs w:val="24"/>
          <w:rtl/>
        </w:rPr>
        <w:t>% מערך האובדן, כ-</w:t>
      </w:r>
      <w:r w:rsidRPr="004604BC">
        <w:rPr>
          <w:rFonts w:asciiTheme="minorBidi" w:hAnsiTheme="minorBidi" w:hint="cs"/>
          <w:sz w:val="24"/>
          <w:szCs w:val="24"/>
          <w:rtl/>
        </w:rPr>
        <w:t>4</w:t>
      </w:r>
      <w:r w:rsidRPr="004604BC">
        <w:rPr>
          <w:rFonts w:asciiTheme="minorBidi" w:hAnsiTheme="minorBidi"/>
          <w:sz w:val="24"/>
          <w:szCs w:val="24"/>
          <w:rtl/>
        </w:rPr>
        <w:t xml:space="preserve"> מיליארד ש"ח הינם בשלב</w:t>
      </w:r>
      <w:r w:rsidRPr="004604BC">
        <w:rPr>
          <w:rFonts w:asciiTheme="minorBidi" w:hAnsiTheme="minorBidi" w:hint="cs"/>
          <w:sz w:val="24"/>
          <w:szCs w:val="24"/>
          <w:rtl/>
        </w:rPr>
        <w:t>י</w:t>
      </w:r>
      <w:r w:rsidRPr="004604BC">
        <w:rPr>
          <w:rFonts w:asciiTheme="minorBidi" w:hAnsiTheme="minorBidi"/>
          <w:sz w:val="24"/>
          <w:szCs w:val="24"/>
          <w:rtl/>
        </w:rPr>
        <w:t xml:space="preserve"> הייצור</w:t>
      </w:r>
      <w:r w:rsidRPr="004604BC">
        <w:rPr>
          <w:rFonts w:asciiTheme="minorBidi" w:hAnsiTheme="minorBidi" w:hint="cs"/>
          <w:sz w:val="24"/>
          <w:szCs w:val="24"/>
          <w:rtl/>
        </w:rPr>
        <w:t>. אובדן של 4 מיליארד ₪ בשלבי הייצור</w:t>
      </w:r>
      <w:r w:rsidRPr="004604BC">
        <w:rPr>
          <w:rFonts w:asciiTheme="minorBidi" w:hAnsiTheme="minorBidi"/>
          <w:sz w:val="24"/>
          <w:szCs w:val="24"/>
          <w:rtl/>
        </w:rPr>
        <w:t xml:space="preserve"> </w:t>
      </w:r>
      <w:r w:rsidRPr="004604BC">
        <w:rPr>
          <w:rFonts w:asciiTheme="minorBidi" w:hAnsiTheme="minorBidi" w:hint="cs"/>
          <w:sz w:val="24"/>
          <w:szCs w:val="24"/>
          <w:rtl/>
        </w:rPr>
        <w:t>מהווה</w:t>
      </w:r>
      <w:r w:rsidRPr="004604BC">
        <w:rPr>
          <w:rFonts w:asciiTheme="minorBidi" w:hAnsiTheme="minorBidi"/>
          <w:sz w:val="24"/>
          <w:szCs w:val="24"/>
          <w:rtl/>
        </w:rPr>
        <w:t xml:space="preserve"> כ-13% מ</w:t>
      </w:r>
      <w:r w:rsidRPr="004604BC">
        <w:rPr>
          <w:rFonts w:asciiTheme="minorBidi" w:hAnsiTheme="minorBidi" w:hint="cs"/>
          <w:sz w:val="24"/>
          <w:szCs w:val="24"/>
          <w:rtl/>
        </w:rPr>
        <w:t xml:space="preserve">סך </w:t>
      </w:r>
      <w:r w:rsidRPr="004604BC">
        <w:rPr>
          <w:rFonts w:asciiTheme="minorBidi" w:hAnsiTheme="minorBidi"/>
          <w:sz w:val="24"/>
          <w:szCs w:val="24"/>
          <w:rtl/>
        </w:rPr>
        <w:t xml:space="preserve">ערך התפוקה החקלאית בישראל. </w:t>
      </w:r>
      <w:r w:rsidRPr="004604BC">
        <w:rPr>
          <w:rFonts w:asciiTheme="minorBidi" w:hAnsiTheme="minorBidi" w:hint="cs"/>
          <w:sz w:val="24"/>
          <w:szCs w:val="24"/>
          <w:rtl/>
        </w:rPr>
        <w:t>כ</w:t>
      </w:r>
      <w:r w:rsidRPr="004604BC">
        <w:rPr>
          <w:rFonts w:asciiTheme="minorBidi" w:hAnsiTheme="minorBidi"/>
          <w:sz w:val="24"/>
          <w:szCs w:val="24"/>
          <w:rtl/>
        </w:rPr>
        <w:t>-</w:t>
      </w:r>
      <w:del w:id="550" w:author="Nisan Avraham" w:date="2022-06-14T15:43:00Z">
        <w:r w:rsidRPr="004604BC" w:rsidDel="00812A28">
          <w:rPr>
            <w:rFonts w:asciiTheme="minorBidi" w:hAnsiTheme="minorBidi"/>
            <w:sz w:val="24"/>
            <w:szCs w:val="24"/>
            <w:rtl/>
          </w:rPr>
          <w:delText>79</w:delText>
        </w:r>
      </w:del>
      <w:ins w:id="551" w:author="Nisan Avraham" w:date="2022-06-14T15:43:00Z">
        <w:r w:rsidR="00812A28">
          <w:rPr>
            <w:rFonts w:asciiTheme="minorBidi" w:hAnsiTheme="minorBidi" w:hint="cs"/>
            <w:sz w:val="24"/>
            <w:szCs w:val="24"/>
            <w:rtl/>
          </w:rPr>
          <w:t>80</w:t>
        </w:r>
      </w:ins>
      <w:r w:rsidRPr="004604BC">
        <w:rPr>
          <w:rFonts w:asciiTheme="minorBidi" w:hAnsiTheme="minorBidi"/>
          <w:sz w:val="24"/>
          <w:szCs w:val="24"/>
          <w:rtl/>
        </w:rPr>
        <w:t>% מערך האובדן</w:t>
      </w:r>
      <w:r w:rsidRPr="004604BC">
        <w:rPr>
          <w:rFonts w:asciiTheme="minorBidi" w:hAnsiTheme="minorBidi" w:hint="cs"/>
          <w:sz w:val="24"/>
          <w:szCs w:val="24"/>
          <w:rtl/>
        </w:rPr>
        <w:t>, כ-</w:t>
      </w:r>
      <w:del w:id="552" w:author="Nisan Avraham" w:date="2022-06-14T15:43:00Z">
        <w:r w:rsidRPr="004604BC" w:rsidDel="00812A28">
          <w:rPr>
            <w:rFonts w:asciiTheme="minorBidi" w:hAnsiTheme="minorBidi" w:hint="cs"/>
            <w:sz w:val="24"/>
            <w:szCs w:val="24"/>
            <w:rtl/>
          </w:rPr>
          <w:delText>15</w:delText>
        </w:r>
        <w:r w:rsidRPr="004604BC" w:rsidDel="00812A28">
          <w:rPr>
            <w:rFonts w:asciiTheme="minorBidi" w:hAnsiTheme="minorBidi"/>
            <w:sz w:val="24"/>
            <w:szCs w:val="24"/>
            <w:rtl/>
          </w:rPr>
          <w:delText xml:space="preserve"> </w:delText>
        </w:r>
      </w:del>
      <w:ins w:id="553" w:author="Nisan Avraham" w:date="2022-06-14T15:43:00Z">
        <w:r w:rsidR="00812A28">
          <w:rPr>
            <w:rFonts w:asciiTheme="minorBidi" w:hAnsiTheme="minorBidi" w:hint="cs"/>
            <w:sz w:val="24"/>
            <w:szCs w:val="24"/>
            <w:rtl/>
          </w:rPr>
          <w:t>16.5</w:t>
        </w:r>
        <w:r w:rsidR="00812A28" w:rsidRPr="004604BC">
          <w:rPr>
            <w:rFonts w:asciiTheme="minorBidi" w:hAnsiTheme="minorBidi"/>
            <w:sz w:val="24"/>
            <w:szCs w:val="24"/>
            <w:rtl/>
          </w:rPr>
          <w:t xml:space="preserve"> </w:t>
        </w:r>
      </w:ins>
      <w:r w:rsidRPr="004604BC">
        <w:rPr>
          <w:rFonts w:asciiTheme="minorBidi" w:hAnsiTheme="minorBidi"/>
          <w:sz w:val="24"/>
          <w:szCs w:val="24"/>
          <w:rtl/>
        </w:rPr>
        <w:t>מיליארד ₪</w:t>
      </w:r>
      <w:r w:rsidRPr="004604BC">
        <w:rPr>
          <w:rFonts w:asciiTheme="minorBidi" w:hAnsiTheme="minorBidi" w:hint="cs"/>
          <w:sz w:val="24"/>
          <w:szCs w:val="24"/>
          <w:rtl/>
        </w:rPr>
        <w:t>,</w:t>
      </w:r>
      <w:r w:rsidRPr="004604BC">
        <w:rPr>
          <w:rFonts w:asciiTheme="minorBidi" w:hAnsiTheme="minorBidi"/>
          <w:sz w:val="24"/>
          <w:szCs w:val="24"/>
          <w:rtl/>
        </w:rPr>
        <w:t xml:space="preserve"> הינם בשלבי ה</w:t>
      </w:r>
      <w:r w:rsidRPr="004604BC">
        <w:rPr>
          <w:rFonts w:asciiTheme="minorBidi" w:hAnsiTheme="minorBidi" w:hint="cs"/>
          <w:sz w:val="24"/>
          <w:szCs w:val="24"/>
          <w:rtl/>
        </w:rPr>
        <w:t>קמעונאות ההפצה והצריכה</w:t>
      </w:r>
      <w:r w:rsidRPr="004604BC">
        <w:rPr>
          <w:rFonts w:asciiTheme="minorBidi" w:hAnsiTheme="minorBidi"/>
          <w:sz w:val="24"/>
          <w:szCs w:val="24"/>
          <w:rtl/>
        </w:rPr>
        <w:t>.</w:t>
      </w:r>
    </w:p>
    <w:p w14:paraId="31BB06CC" w14:textId="3EBA3274" w:rsidR="006E1F83" w:rsidRDefault="006E34AA" w:rsidP="006E1F83">
      <w:pPr>
        <w:spacing w:line="360" w:lineRule="auto"/>
        <w:jc w:val="both"/>
        <w:rPr>
          <w:rFonts w:asciiTheme="minorBidi" w:hAnsiTheme="minorBidi"/>
          <w:sz w:val="24"/>
          <w:szCs w:val="24"/>
          <w:rtl/>
        </w:rPr>
      </w:pPr>
      <w:r>
        <w:rPr>
          <w:rFonts w:asciiTheme="minorBidi" w:hAnsiTheme="minorBidi" w:hint="cs"/>
          <w:sz w:val="24"/>
          <w:szCs w:val="24"/>
          <w:rtl/>
        </w:rPr>
        <w:t xml:space="preserve">כלכלית, </w:t>
      </w:r>
      <w:r w:rsidR="00A003DA">
        <w:rPr>
          <w:rFonts w:asciiTheme="minorBidi" w:hAnsiTheme="minorBidi" w:hint="cs"/>
          <w:sz w:val="24"/>
          <w:szCs w:val="24"/>
          <w:rtl/>
        </w:rPr>
        <w:t>ה</w:t>
      </w:r>
      <w:r w:rsidR="006E1F83" w:rsidRPr="00AA430F">
        <w:rPr>
          <w:rFonts w:asciiTheme="minorBidi" w:hAnsiTheme="minorBidi"/>
          <w:sz w:val="24"/>
          <w:szCs w:val="24"/>
          <w:rtl/>
        </w:rPr>
        <w:t>ערך לטו</w:t>
      </w:r>
      <w:ins w:id="554" w:author="ענת פרידמן-קולס" w:date="2022-07-04T11:44:00Z">
        <w:r w:rsidR="001415D0">
          <w:rPr>
            <w:rFonts w:asciiTheme="minorBidi" w:hAnsiTheme="minorBidi" w:hint="cs"/>
            <w:sz w:val="24"/>
            <w:szCs w:val="24"/>
            <w:rtl/>
          </w:rPr>
          <w:t>נה</w:t>
        </w:r>
      </w:ins>
      <w:del w:id="555" w:author="ענת פרידמן-קולס" w:date="2022-07-04T11:44:00Z">
        <w:r w:rsidR="006E1F83" w:rsidRPr="00AA430F" w:rsidDel="001415D0">
          <w:rPr>
            <w:rFonts w:asciiTheme="minorBidi" w:hAnsiTheme="minorBidi"/>
            <w:sz w:val="24"/>
            <w:szCs w:val="24"/>
            <w:rtl/>
          </w:rPr>
          <w:delText>ן</w:delText>
        </w:r>
      </w:del>
      <w:r w:rsidR="006E1F83" w:rsidRPr="00AA430F">
        <w:rPr>
          <w:rFonts w:asciiTheme="minorBidi" w:hAnsiTheme="minorBidi"/>
          <w:sz w:val="24"/>
          <w:szCs w:val="24"/>
          <w:rtl/>
        </w:rPr>
        <w:t xml:space="preserve"> גדל ככל שמתקדמים בשרשרת הערך של הייצור, ובמזון מושקעות עלויות נוספות הכרוכות בתהליכים של מיון, עיבוד, הובלה</w:t>
      </w:r>
      <w:r w:rsidR="006E1F83">
        <w:rPr>
          <w:rFonts w:asciiTheme="minorBidi" w:hAnsiTheme="minorBidi" w:hint="cs"/>
          <w:sz w:val="24"/>
          <w:szCs w:val="24"/>
          <w:rtl/>
        </w:rPr>
        <w:t>,</w:t>
      </w:r>
      <w:r w:rsidR="006E1F83" w:rsidRPr="00AA430F">
        <w:rPr>
          <w:rFonts w:asciiTheme="minorBidi" w:hAnsiTheme="minorBidi"/>
          <w:sz w:val="24"/>
          <w:szCs w:val="24"/>
          <w:rtl/>
        </w:rPr>
        <w:t xml:space="preserve"> הפצה</w:t>
      </w:r>
      <w:r w:rsidR="006E1F83">
        <w:rPr>
          <w:rFonts w:asciiTheme="minorBidi" w:hAnsiTheme="minorBidi" w:hint="cs"/>
          <w:sz w:val="24"/>
          <w:szCs w:val="24"/>
          <w:rtl/>
        </w:rPr>
        <w:t xml:space="preserve"> וקמעונאות</w:t>
      </w:r>
      <w:r w:rsidR="006E1F83" w:rsidRPr="00AA430F">
        <w:rPr>
          <w:rFonts w:asciiTheme="minorBidi" w:hAnsiTheme="minorBidi"/>
          <w:sz w:val="24"/>
          <w:szCs w:val="24"/>
          <w:rtl/>
        </w:rPr>
        <w:t>. ערך האובדן בשלבים הראשוניים של הייצור</w:t>
      </w:r>
      <w:r w:rsidR="006E1F83">
        <w:rPr>
          <w:rFonts w:asciiTheme="minorBidi" w:hAnsiTheme="minorBidi" w:hint="cs"/>
          <w:sz w:val="24"/>
          <w:szCs w:val="24"/>
          <w:rtl/>
        </w:rPr>
        <w:t>:</w:t>
      </w:r>
      <w:r w:rsidR="006E1F83" w:rsidRPr="00AA430F">
        <w:rPr>
          <w:rFonts w:asciiTheme="minorBidi" w:hAnsiTheme="minorBidi"/>
          <w:sz w:val="24"/>
          <w:szCs w:val="24"/>
          <w:rtl/>
        </w:rPr>
        <w:t xml:space="preserve"> שלב הגידול החקלאי, האריזה והתעשייה</w:t>
      </w:r>
      <w:r w:rsidR="006E1F83">
        <w:rPr>
          <w:rFonts w:asciiTheme="minorBidi" w:hAnsiTheme="minorBidi" w:hint="cs"/>
          <w:sz w:val="24"/>
          <w:szCs w:val="24"/>
          <w:rtl/>
        </w:rPr>
        <w:t>,</w:t>
      </w:r>
      <w:r w:rsidR="006E1F83" w:rsidRPr="00AA430F">
        <w:rPr>
          <w:rFonts w:asciiTheme="minorBidi" w:hAnsiTheme="minorBidi"/>
          <w:sz w:val="24"/>
          <w:szCs w:val="24"/>
          <w:rtl/>
        </w:rPr>
        <w:t xml:space="preserve"> נאמד על ידנו על פי המחיר הסיטונאי לחקלאי. האובדן בשלבים מאוחרים יותר של שרשרת הערך נאמד על פי המחיר הקמעונאי של המזון.</w:t>
      </w:r>
    </w:p>
    <w:p w14:paraId="6F00881D" w14:textId="77777777" w:rsidR="006E1F83" w:rsidRDefault="006E1F83" w:rsidP="006E1F83">
      <w:pPr>
        <w:spacing w:line="360" w:lineRule="auto"/>
        <w:jc w:val="both"/>
        <w:rPr>
          <w:rFonts w:asciiTheme="minorBidi" w:hAnsiTheme="minorBidi"/>
          <w:sz w:val="24"/>
          <w:szCs w:val="24"/>
          <w:rtl/>
        </w:rPr>
      </w:pPr>
      <w:r w:rsidRPr="00AA430F">
        <w:rPr>
          <w:rFonts w:asciiTheme="minorBidi" w:hAnsiTheme="minorBidi"/>
          <w:sz w:val="24"/>
          <w:szCs w:val="24"/>
          <w:rtl/>
        </w:rPr>
        <w:t xml:space="preserve">לצורך בחינת אומדן אובדן המזון ופוטנציאל הצלת המזון, נבנה מודל מקיף של שרשרת הערך בייצור וצריכת מזון לסוגיו בישראל. המודל נבנה בשיטת </w:t>
      </w:r>
      <w:r w:rsidRPr="00AA430F">
        <w:rPr>
          <w:rFonts w:asciiTheme="minorBidi" w:hAnsiTheme="minorBidi"/>
          <w:sz w:val="24"/>
          <w:szCs w:val="24"/>
        </w:rPr>
        <w:t>BOTTOM-UP</w:t>
      </w:r>
      <w:r w:rsidRPr="00AA430F">
        <w:rPr>
          <w:rFonts w:asciiTheme="minorBidi" w:hAnsiTheme="minorBidi"/>
          <w:sz w:val="24"/>
          <w:szCs w:val="24"/>
          <w:rtl/>
        </w:rPr>
        <w:t xml:space="preserve">, בהתבסס על ניתוח נתוני ייצור חקלאי, </w:t>
      </w:r>
      <w:r>
        <w:rPr>
          <w:rFonts w:asciiTheme="minorBidi" w:hAnsiTheme="minorBidi" w:hint="cs"/>
          <w:sz w:val="24"/>
          <w:szCs w:val="24"/>
          <w:rtl/>
        </w:rPr>
        <w:t>אחסנה</w:t>
      </w:r>
      <w:r w:rsidRPr="00AA430F">
        <w:rPr>
          <w:rFonts w:asciiTheme="minorBidi" w:hAnsiTheme="minorBidi"/>
          <w:sz w:val="24"/>
          <w:szCs w:val="24"/>
          <w:rtl/>
        </w:rPr>
        <w:t xml:space="preserve">, יבוא, יצוא, תעשייה, </w:t>
      </w:r>
      <w:r>
        <w:rPr>
          <w:rFonts w:asciiTheme="minorBidi" w:hAnsiTheme="minorBidi" w:hint="cs"/>
          <w:sz w:val="24"/>
          <w:szCs w:val="24"/>
          <w:rtl/>
        </w:rPr>
        <w:t xml:space="preserve">הפצה </w:t>
      </w:r>
      <w:r w:rsidRPr="00AA430F">
        <w:rPr>
          <w:rFonts w:asciiTheme="minorBidi" w:hAnsiTheme="minorBidi"/>
          <w:sz w:val="24"/>
          <w:szCs w:val="24"/>
          <w:rtl/>
        </w:rPr>
        <w:t>וצריכה של מדגם של כ-50 סוגי מזון שונים.</w:t>
      </w:r>
      <w:r w:rsidRPr="00AA430F">
        <w:rPr>
          <w:rFonts w:asciiTheme="minorBidi" w:hAnsiTheme="minorBidi"/>
          <w:sz w:val="24"/>
          <w:szCs w:val="24"/>
          <w:vertAlign w:val="superscript"/>
          <w:rtl/>
        </w:rPr>
        <w:footnoteReference w:id="9"/>
      </w:r>
      <w:r>
        <w:rPr>
          <w:rFonts w:asciiTheme="minorBidi" w:hAnsiTheme="minorBidi"/>
          <w:sz w:val="24"/>
          <w:szCs w:val="24"/>
          <w:rtl/>
        </w:rPr>
        <w:t xml:space="preserve"> הנתונים </w:t>
      </w:r>
      <w:r w:rsidRPr="00C35735">
        <w:rPr>
          <w:rFonts w:asciiTheme="minorBidi" w:hAnsiTheme="minorBidi"/>
          <w:sz w:val="24"/>
          <w:szCs w:val="24"/>
          <w:rtl/>
        </w:rPr>
        <w:t>כוללים גם תוצרת מעובדת בתרגום למונחי תוצרת טרייה.</w:t>
      </w:r>
    </w:p>
    <w:p w14:paraId="0272AFBC" w14:textId="77777777" w:rsidR="006E1F83" w:rsidRPr="00874CFA" w:rsidRDefault="006E1F83" w:rsidP="006E1F83">
      <w:pPr>
        <w:spacing w:line="240" w:lineRule="auto"/>
        <w:jc w:val="center"/>
        <w:rPr>
          <w:rFonts w:asciiTheme="minorBidi" w:hAnsiTheme="minorBidi"/>
          <w:b/>
          <w:bCs/>
          <w:sz w:val="16"/>
          <w:szCs w:val="26"/>
          <w:rtl/>
        </w:rPr>
      </w:pPr>
      <w:r>
        <w:rPr>
          <w:rFonts w:asciiTheme="minorBidi" w:hAnsiTheme="minorBidi" w:hint="cs"/>
          <w:b/>
          <w:bCs/>
          <w:sz w:val="16"/>
          <w:szCs w:val="26"/>
          <w:rtl/>
        </w:rPr>
        <w:t>שיעור אובדן המזון בכל שלב בשרשרת הערך (באלפי טונות)</w:t>
      </w:r>
    </w:p>
    <w:tbl>
      <w:tblPr>
        <w:bidiVisual/>
        <w:tblW w:w="9826" w:type="dxa"/>
        <w:tblInd w:w="30" w:type="dxa"/>
        <w:tblLayout w:type="fixed"/>
        <w:tblLook w:val="04A0" w:firstRow="1" w:lastRow="0" w:firstColumn="1" w:lastColumn="0" w:noHBand="0" w:noVBand="1"/>
      </w:tblPr>
      <w:tblGrid>
        <w:gridCol w:w="2231"/>
        <w:gridCol w:w="1519"/>
        <w:gridCol w:w="1519"/>
        <w:gridCol w:w="1519"/>
        <w:gridCol w:w="1519"/>
        <w:gridCol w:w="1519"/>
      </w:tblGrid>
      <w:tr w:rsidR="006E1F83" w:rsidRPr="006756A4" w14:paraId="36C27ACF" w14:textId="77777777" w:rsidTr="006E1F83">
        <w:trPr>
          <w:trHeight w:val="204"/>
        </w:trPr>
        <w:tc>
          <w:tcPr>
            <w:tcW w:w="2231" w:type="dxa"/>
            <w:tcBorders>
              <w:top w:val="single" w:sz="4" w:space="0" w:color="4F81BD"/>
              <w:left w:val="single" w:sz="4" w:space="0" w:color="4F81BD"/>
              <w:bottom w:val="nil"/>
              <w:right w:val="single" w:sz="4" w:space="0" w:color="auto"/>
            </w:tcBorders>
            <w:shd w:val="clear" w:color="4F81BD" w:fill="4F81BD"/>
            <w:noWrap/>
            <w:vAlign w:val="bottom"/>
            <w:hideMark/>
          </w:tcPr>
          <w:p w14:paraId="04CC61B1" w14:textId="77777777" w:rsidR="006E1F83" w:rsidRPr="006756A4" w:rsidRDefault="006E1F83" w:rsidP="006E1F83">
            <w:pPr>
              <w:bidi w:val="0"/>
              <w:spacing w:after="0" w:line="240" w:lineRule="auto"/>
              <w:rPr>
                <w:rFonts w:ascii="Arial" w:eastAsia="Times New Roman" w:hAnsi="Arial" w:cs="Arial"/>
                <w:b/>
                <w:bCs/>
                <w:color w:val="FF0000"/>
                <w:sz w:val="20"/>
                <w:szCs w:val="20"/>
              </w:rPr>
            </w:pPr>
            <w:r w:rsidRPr="006756A4">
              <w:rPr>
                <w:rFonts w:ascii="Arial" w:eastAsia="Times New Roman" w:hAnsi="Arial" w:cs="Arial"/>
                <w:b/>
                <w:bCs/>
                <w:color w:val="FF0000"/>
                <w:sz w:val="20"/>
                <w:szCs w:val="20"/>
              </w:rPr>
              <w:t> </w:t>
            </w:r>
          </w:p>
        </w:tc>
        <w:tc>
          <w:tcPr>
            <w:tcW w:w="151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2FCC8517" w14:textId="77777777" w:rsidR="006E1F83" w:rsidRPr="006756A4" w:rsidRDefault="006E1F83" w:rsidP="006E1F83">
            <w:pPr>
              <w:spacing w:after="0" w:line="240" w:lineRule="auto"/>
              <w:jc w:val="center"/>
              <w:rPr>
                <w:rFonts w:ascii="Arial" w:eastAsia="Times New Roman" w:hAnsi="Arial" w:cs="Arial"/>
                <w:b/>
                <w:bCs/>
                <w:sz w:val="20"/>
                <w:szCs w:val="20"/>
              </w:rPr>
            </w:pPr>
            <w:r w:rsidRPr="006756A4">
              <w:rPr>
                <w:rFonts w:ascii="Arial" w:eastAsia="Times New Roman" w:hAnsi="Arial" w:cs="Arial"/>
                <w:b/>
                <w:bCs/>
                <w:sz w:val="20"/>
                <w:szCs w:val="20"/>
                <w:rtl/>
              </w:rPr>
              <w:t>פירות וירקות</w:t>
            </w:r>
          </w:p>
        </w:tc>
        <w:tc>
          <w:tcPr>
            <w:tcW w:w="151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541AA042" w14:textId="77777777" w:rsidR="006E1F83" w:rsidRPr="006756A4" w:rsidRDefault="006E1F83" w:rsidP="006E1F83">
            <w:pPr>
              <w:spacing w:after="0" w:line="240" w:lineRule="auto"/>
              <w:jc w:val="center"/>
              <w:rPr>
                <w:rFonts w:ascii="Arial" w:eastAsia="Times New Roman" w:hAnsi="Arial" w:cs="Arial"/>
                <w:b/>
                <w:bCs/>
                <w:sz w:val="20"/>
                <w:szCs w:val="20"/>
                <w:rtl/>
              </w:rPr>
            </w:pPr>
            <w:r w:rsidRPr="006756A4">
              <w:rPr>
                <w:rFonts w:ascii="Arial" w:eastAsia="Times New Roman" w:hAnsi="Arial" w:cs="Arial"/>
                <w:b/>
                <w:bCs/>
                <w:sz w:val="20"/>
                <w:szCs w:val="20"/>
                <w:rtl/>
              </w:rPr>
              <w:t>דגנים וקטניות</w:t>
            </w:r>
          </w:p>
        </w:tc>
        <w:tc>
          <w:tcPr>
            <w:tcW w:w="151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1C82D790" w14:textId="77777777" w:rsidR="006E1F83" w:rsidRPr="006756A4" w:rsidRDefault="006E1F83" w:rsidP="006E1F83">
            <w:pPr>
              <w:spacing w:after="0" w:line="240" w:lineRule="auto"/>
              <w:jc w:val="center"/>
              <w:rPr>
                <w:rFonts w:ascii="Arial" w:eastAsia="Times New Roman" w:hAnsi="Arial" w:cs="Arial"/>
                <w:b/>
                <w:bCs/>
                <w:sz w:val="20"/>
                <w:szCs w:val="20"/>
                <w:rtl/>
              </w:rPr>
            </w:pPr>
            <w:r w:rsidRPr="006756A4">
              <w:rPr>
                <w:rFonts w:ascii="Arial" w:eastAsia="Times New Roman" w:hAnsi="Arial" w:cs="Arial"/>
                <w:b/>
                <w:bCs/>
                <w:sz w:val="20"/>
                <w:szCs w:val="20"/>
                <w:rtl/>
              </w:rPr>
              <w:t>בשר ביצים דגים</w:t>
            </w:r>
          </w:p>
        </w:tc>
        <w:tc>
          <w:tcPr>
            <w:tcW w:w="151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6294675B" w14:textId="77777777" w:rsidR="006E1F83" w:rsidRPr="006756A4" w:rsidRDefault="006E1F83" w:rsidP="006E1F83">
            <w:pPr>
              <w:spacing w:after="0" w:line="240" w:lineRule="auto"/>
              <w:jc w:val="center"/>
              <w:rPr>
                <w:rFonts w:ascii="Arial" w:eastAsia="Times New Roman" w:hAnsi="Arial" w:cs="Arial"/>
                <w:b/>
                <w:bCs/>
                <w:sz w:val="20"/>
                <w:szCs w:val="20"/>
                <w:rtl/>
              </w:rPr>
            </w:pPr>
            <w:r w:rsidRPr="006756A4">
              <w:rPr>
                <w:rFonts w:ascii="Arial" w:eastAsia="Times New Roman" w:hAnsi="Arial" w:cs="Arial"/>
                <w:b/>
                <w:bCs/>
                <w:sz w:val="20"/>
                <w:szCs w:val="20"/>
                <w:rtl/>
              </w:rPr>
              <w:t>חלב ומוצריו</w:t>
            </w:r>
          </w:p>
        </w:tc>
        <w:tc>
          <w:tcPr>
            <w:tcW w:w="151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724E092A" w14:textId="77777777" w:rsidR="006E1F83" w:rsidRPr="006756A4" w:rsidRDefault="006E1F83" w:rsidP="006E1F83">
            <w:pPr>
              <w:spacing w:after="0" w:line="240" w:lineRule="auto"/>
              <w:jc w:val="center"/>
              <w:rPr>
                <w:rFonts w:ascii="Arial" w:eastAsia="Times New Roman" w:hAnsi="Arial" w:cs="Arial"/>
                <w:b/>
                <w:bCs/>
                <w:sz w:val="20"/>
                <w:szCs w:val="20"/>
                <w:rtl/>
              </w:rPr>
            </w:pPr>
            <w:r w:rsidRPr="006756A4">
              <w:rPr>
                <w:rFonts w:ascii="Arial" w:eastAsia="Times New Roman" w:hAnsi="Arial" w:cs="Arial"/>
                <w:b/>
                <w:bCs/>
                <w:sz w:val="20"/>
                <w:szCs w:val="20"/>
                <w:rtl/>
              </w:rPr>
              <w:t>סה"כ</w:t>
            </w:r>
          </w:p>
        </w:tc>
      </w:tr>
      <w:tr w:rsidR="006E1F83" w:rsidRPr="006756A4" w14:paraId="3CF1D19F"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5DEE1610" w14:textId="77777777" w:rsidR="006E1F83" w:rsidRPr="006756A4" w:rsidRDefault="006E1F83" w:rsidP="006E1F83">
            <w:pPr>
              <w:spacing w:after="0" w:line="240" w:lineRule="auto"/>
              <w:rPr>
                <w:rFonts w:ascii="Arial" w:eastAsia="Times New Roman" w:hAnsi="Arial" w:cs="Arial"/>
                <w:b/>
                <w:bCs/>
                <w:color w:val="FFFFFF"/>
                <w:sz w:val="20"/>
                <w:szCs w:val="20"/>
                <w:rtl/>
              </w:rPr>
            </w:pPr>
            <w:r w:rsidRPr="006756A4">
              <w:rPr>
                <w:rFonts w:ascii="Arial" w:eastAsia="Times New Roman" w:hAnsi="Arial" w:cs="Arial"/>
                <w:b/>
                <w:bCs/>
                <w:color w:val="FFFFFF"/>
                <w:sz w:val="20"/>
                <w:szCs w:val="20"/>
                <w:rtl/>
              </w:rPr>
              <w:t>כמות בייצור חקלאי</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14CDD" w14:textId="502410A6" w:rsidR="006E1F83" w:rsidRPr="006756A4" w:rsidRDefault="006E1F83" w:rsidP="006E1F83">
            <w:pPr>
              <w:bidi w:val="0"/>
              <w:spacing w:after="0"/>
              <w:jc w:val="center"/>
              <w:rPr>
                <w:rFonts w:ascii="Arial" w:hAnsi="Arial" w:cs="Arial"/>
                <w:color w:val="000000"/>
                <w:sz w:val="20"/>
                <w:szCs w:val="20"/>
                <w:rtl/>
              </w:rPr>
            </w:pPr>
            <w:del w:id="556" w:author="Nisan Avraham" w:date="2022-06-14T12:21:00Z">
              <w:r w:rsidDel="000370AF">
                <w:rPr>
                  <w:rFonts w:ascii="Arial" w:hAnsi="Arial" w:cs="Arial"/>
                  <w:color w:val="000000"/>
                  <w:sz w:val="20"/>
                  <w:szCs w:val="20"/>
                </w:rPr>
                <w:delText>4,020</w:delText>
              </w:r>
            </w:del>
            <w:ins w:id="557" w:author="Nisan Avraham" w:date="2022-06-14T12:21:00Z">
              <w:r w:rsidR="000370AF">
                <w:rPr>
                  <w:rFonts w:ascii="Arial" w:hAnsi="Arial" w:cs="Arial"/>
                  <w:color w:val="000000"/>
                  <w:sz w:val="20"/>
                  <w:szCs w:val="20"/>
                </w:rPr>
                <w:t>4.148</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E8717" w14:textId="0F69A86E" w:rsidR="006E1F83" w:rsidRPr="006756A4" w:rsidRDefault="006E1F83" w:rsidP="006E1F83">
            <w:pPr>
              <w:bidi w:val="0"/>
              <w:spacing w:after="0"/>
              <w:jc w:val="center"/>
              <w:rPr>
                <w:rFonts w:ascii="Arial" w:hAnsi="Arial" w:cs="Arial"/>
                <w:color w:val="000000"/>
                <w:sz w:val="20"/>
                <w:szCs w:val="20"/>
              </w:rPr>
            </w:pPr>
            <w:del w:id="558" w:author="Nisan Avraham" w:date="2022-06-14T12:27:00Z">
              <w:r w:rsidDel="001551E4">
                <w:rPr>
                  <w:rFonts w:ascii="Arial" w:hAnsi="Arial" w:cs="Arial"/>
                  <w:color w:val="000000"/>
                  <w:sz w:val="20"/>
                  <w:szCs w:val="20"/>
                </w:rPr>
                <w:delText>440</w:delText>
              </w:r>
            </w:del>
            <w:ins w:id="559" w:author="Nisan Avraham" w:date="2022-06-14T12:27:00Z">
              <w:r w:rsidR="001551E4">
                <w:rPr>
                  <w:rFonts w:ascii="Arial" w:hAnsi="Arial" w:cs="Arial"/>
                  <w:color w:val="000000"/>
                  <w:sz w:val="20"/>
                  <w:szCs w:val="20"/>
                </w:rPr>
                <w:t>372</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137CE" w14:textId="75033251" w:rsidR="006E1F83" w:rsidRPr="006756A4" w:rsidRDefault="006E1F83" w:rsidP="006E1F83">
            <w:pPr>
              <w:bidi w:val="0"/>
              <w:spacing w:after="0"/>
              <w:jc w:val="center"/>
              <w:rPr>
                <w:rFonts w:ascii="Arial" w:hAnsi="Arial" w:cs="Arial"/>
                <w:color w:val="000000"/>
                <w:sz w:val="20"/>
                <w:szCs w:val="20"/>
              </w:rPr>
            </w:pPr>
            <w:del w:id="560" w:author="Nisan Avraham" w:date="2022-06-14T12:33:00Z">
              <w:r w:rsidDel="00FE4BC5">
                <w:rPr>
                  <w:rFonts w:ascii="Arial" w:hAnsi="Arial" w:cs="Arial"/>
                  <w:color w:val="000000"/>
                  <w:sz w:val="20"/>
                  <w:szCs w:val="20"/>
                </w:rPr>
                <w:delText>760</w:delText>
              </w:r>
            </w:del>
            <w:ins w:id="561" w:author="Nisan Avraham" w:date="2022-06-14T12:33:00Z">
              <w:r w:rsidR="00FE4BC5">
                <w:rPr>
                  <w:rFonts w:ascii="Arial" w:hAnsi="Arial" w:cs="Arial"/>
                  <w:color w:val="000000"/>
                  <w:sz w:val="20"/>
                  <w:szCs w:val="20"/>
                </w:rPr>
                <w:t>742</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68105" w14:textId="14C6FDA4"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1,</w:t>
            </w:r>
            <w:del w:id="562" w:author="Nisan Avraham" w:date="2022-06-14T13:15:00Z">
              <w:r w:rsidDel="004D1FC9">
                <w:rPr>
                  <w:rFonts w:ascii="Arial" w:hAnsi="Arial" w:cs="Arial"/>
                  <w:color w:val="000000"/>
                  <w:sz w:val="20"/>
                  <w:szCs w:val="20"/>
                </w:rPr>
                <w:delText>676</w:delText>
              </w:r>
            </w:del>
            <w:ins w:id="563" w:author="Nisan Avraham" w:date="2022-06-14T13:15:00Z">
              <w:r w:rsidR="004D1FC9">
                <w:rPr>
                  <w:rFonts w:ascii="Arial" w:hAnsi="Arial" w:cs="Arial"/>
                  <w:color w:val="000000"/>
                  <w:sz w:val="20"/>
                  <w:szCs w:val="20"/>
                </w:rPr>
                <w:t>659</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09CF2" w14:textId="374117A8"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6,</w:t>
            </w:r>
            <w:del w:id="564" w:author="Nisan Avraham" w:date="2022-06-14T13:51:00Z">
              <w:r w:rsidDel="00205D86">
                <w:rPr>
                  <w:rFonts w:ascii="Arial" w:hAnsi="Arial" w:cs="Arial"/>
                  <w:color w:val="000000"/>
                  <w:sz w:val="20"/>
                  <w:szCs w:val="20"/>
                </w:rPr>
                <w:delText>896</w:delText>
              </w:r>
            </w:del>
            <w:ins w:id="565" w:author="Nisan Avraham" w:date="2022-06-14T13:51:00Z">
              <w:r w:rsidR="00205D86">
                <w:rPr>
                  <w:rFonts w:ascii="Arial" w:hAnsi="Arial" w:cs="Arial"/>
                  <w:color w:val="000000"/>
                  <w:sz w:val="20"/>
                  <w:szCs w:val="20"/>
                </w:rPr>
                <w:t>922</w:t>
              </w:r>
            </w:ins>
          </w:p>
        </w:tc>
      </w:tr>
      <w:tr w:rsidR="006E1F83" w:rsidRPr="006756A4" w14:paraId="09F6362B"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24039535"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אובדן בייצור חקלאי</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FE0EE" w14:textId="2D9C40B2" w:rsidR="006E1F83" w:rsidRPr="006756A4" w:rsidRDefault="006E1F83" w:rsidP="006E1F83">
            <w:pPr>
              <w:bidi w:val="0"/>
              <w:spacing w:after="0"/>
              <w:jc w:val="center"/>
              <w:rPr>
                <w:rFonts w:ascii="Arial" w:hAnsi="Arial" w:cs="Arial"/>
                <w:color w:val="000000"/>
                <w:sz w:val="20"/>
                <w:szCs w:val="20"/>
                <w:rtl/>
              </w:rPr>
            </w:pPr>
            <w:del w:id="566" w:author="Nisan Avraham" w:date="2022-06-14T12:21:00Z">
              <w:r w:rsidDel="000370AF">
                <w:rPr>
                  <w:rFonts w:ascii="Arial" w:hAnsi="Arial" w:cs="Arial"/>
                  <w:color w:val="000000"/>
                  <w:sz w:val="20"/>
                  <w:szCs w:val="20"/>
                </w:rPr>
                <w:delText>517</w:delText>
              </w:r>
            </w:del>
            <w:ins w:id="567" w:author="Nisan Avraham" w:date="2022-06-14T13:02:00Z">
              <w:r w:rsidR="005537BB">
                <w:rPr>
                  <w:rFonts w:ascii="Arial" w:hAnsi="Arial" w:cs="Arial"/>
                  <w:color w:val="000000"/>
                  <w:sz w:val="20"/>
                  <w:szCs w:val="20"/>
                </w:rPr>
                <w:t>552</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4D9AA" w14:textId="00977385" w:rsidR="006E1F83" w:rsidRPr="006756A4" w:rsidRDefault="006E1F83" w:rsidP="006E1F83">
            <w:pPr>
              <w:bidi w:val="0"/>
              <w:spacing w:after="0"/>
              <w:jc w:val="center"/>
              <w:rPr>
                <w:rFonts w:ascii="Arial" w:hAnsi="Arial" w:cs="Arial"/>
                <w:color w:val="000000"/>
                <w:sz w:val="20"/>
                <w:szCs w:val="20"/>
              </w:rPr>
            </w:pPr>
            <w:del w:id="568" w:author="Nisan Avraham" w:date="2022-06-14T12:27:00Z">
              <w:r w:rsidDel="001551E4">
                <w:rPr>
                  <w:rFonts w:ascii="Arial" w:hAnsi="Arial" w:cs="Arial"/>
                  <w:color w:val="000000"/>
                  <w:sz w:val="20"/>
                  <w:szCs w:val="20"/>
                </w:rPr>
                <w:delText>27</w:delText>
              </w:r>
            </w:del>
            <w:ins w:id="569" w:author="Nisan Avraham" w:date="2022-06-14T12:27:00Z">
              <w:r w:rsidR="001551E4">
                <w:rPr>
                  <w:rFonts w:ascii="Arial" w:hAnsi="Arial" w:cs="Arial"/>
                  <w:color w:val="000000"/>
                  <w:sz w:val="20"/>
                  <w:szCs w:val="20"/>
                </w:rPr>
                <w:t>21</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F0203" w14:textId="33179A53" w:rsidR="006E1F83" w:rsidRPr="006756A4" w:rsidRDefault="006E1F83" w:rsidP="006E1F83">
            <w:pPr>
              <w:bidi w:val="0"/>
              <w:spacing w:after="0"/>
              <w:jc w:val="center"/>
              <w:rPr>
                <w:rFonts w:ascii="Arial" w:hAnsi="Arial" w:cs="Arial"/>
                <w:color w:val="000000"/>
                <w:sz w:val="20"/>
                <w:szCs w:val="20"/>
              </w:rPr>
            </w:pPr>
            <w:del w:id="570" w:author="Nisan Avraham" w:date="2022-06-14T12:33:00Z">
              <w:r w:rsidDel="00FE4BC5">
                <w:rPr>
                  <w:rFonts w:ascii="Arial" w:hAnsi="Arial" w:cs="Arial"/>
                  <w:color w:val="000000"/>
                  <w:sz w:val="20"/>
                  <w:szCs w:val="20"/>
                </w:rPr>
                <w:delText>35</w:delText>
              </w:r>
            </w:del>
            <w:ins w:id="571" w:author="Nisan Avraham" w:date="2022-06-14T12:33:00Z">
              <w:r w:rsidR="00FE4BC5">
                <w:rPr>
                  <w:rFonts w:ascii="Arial" w:hAnsi="Arial" w:cs="Arial"/>
                  <w:color w:val="000000"/>
                  <w:sz w:val="20"/>
                  <w:szCs w:val="20"/>
                </w:rPr>
                <w:t>37</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7CE9DC" w14:textId="00FF0F73" w:rsidR="006E1F83" w:rsidRPr="006756A4" w:rsidRDefault="006E1F83" w:rsidP="006E1F83">
            <w:pPr>
              <w:bidi w:val="0"/>
              <w:spacing w:after="0"/>
              <w:jc w:val="center"/>
              <w:rPr>
                <w:rFonts w:ascii="Arial" w:hAnsi="Arial" w:cs="Arial"/>
                <w:color w:val="000000"/>
                <w:sz w:val="20"/>
                <w:szCs w:val="20"/>
              </w:rPr>
            </w:pPr>
            <w:del w:id="572" w:author="Nisan Avraham" w:date="2022-06-14T13:15:00Z">
              <w:r w:rsidDel="004D1FC9">
                <w:rPr>
                  <w:rFonts w:ascii="Arial" w:hAnsi="Arial" w:cs="Arial"/>
                  <w:color w:val="000000"/>
                  <w:sz w:val="20"/>
                  <w:szCs w:val="20"/>
                </w:rPr>
                <w:delText>62</w:delText>
              </w:r>
            </w:del>
            <w:ins w:id="573" w:author="Nisan Avraham" w:date="2022-06-14T13:15:00Z">
              <w:r w:rsidR="004D1FC9">
                <w:rPr>
                  <w:rFonts w:ascii="Arial" w:hAnsi="Arial" w:cs="Arial"/>
                  <w:color w:val="000000"/>
                  <w:sz w:val="20"/>
                  <w:szCs w:val="20"/>
                </w:rPr>
                <w:t>63</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45C50" w14:textId="6C77A0C5" w:rsidR="006E1F83" w:rsidRPr="006756A4" w:rsidRDefault="006E1F83" w:rsidP="006E1F83">
            <w:pPr>
              <w:bidi w:val="0"/>
              <w:spacing w:after="0"/>
              <w:jc w:val="center"/>
              <w:rPr>
                <w:rFonts w:ascii="Arial" w:hAnsi="Arial" w:cs="Arial"/>
                <w:color w:val="000000"/>
                <w:sz w:val="20"/>
                <w:szCs w:val="20"/>
              </w:rPr>
            </w:pPr>
            <w:del w:id="574" w:author="Nisan Avraham" w:date="2022-06-14T13:51:00Z">
              <w:r w:rsidDel="00205D86">
                <w:rPr>
                  <w:rFonts w:ascii="Arial" w:hAnsi="Arial" w:cs="Arial"/>
                  <w:color w:val="000000"/>
                  <w:sz w:val="20"/>
                  <w:szCs w:val="20"/>
                </w:rPr>
                <w:delText>641</w:delText>
              </w:r>
            </w:del>
            <w:ins w:id="575" w:author="Nisan Avraham" w:date="2022-06-14T13:51:00Z">
              <w:r w:rsidR="00205D86">
                <w:rPr>
                  <w:rFonts w:ascii="Arial" w:hAnsi="Arial" w:cs="Arial"/>
                  <w:color w:val="000000"/>
                  <w:sz w:val="20"/>
                  <w:szCs w:val="20"/>
                </w:rPr>
                <w:t>67</w:t>
              </w:r>
            </w:ins>
            <w:ins w:id="576" w:author="Nisan Avraham" w:date="2022-06-14T13:52:00Z">
              <w:r w:rsidR="00205D86">
                <w:rPr>
                  <w:rFonts w:ascii="Arial" w:hAnsi="Arial" w:cs="Arial"/>
                  <w:color w:val="000000"/>
                  <w:sz w:val="20"/>
                  <w:szCs w:val="20"/>
                </w:rPr>
                <w:t>3</w:t>
              </w:r>
            </w:ins>
          </w:p>
        </w:tc>
      </w:tr>
      <w:tr w:rsidR="006E1F83" w:rsidRPr="006756A4" w14:paraId="43E01E81"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4588BF93"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שיעור אובדן</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A4DD5" w14:textId="77777777" w:rsidR="006E1F83" w:rsidRPr="006756A4" w:rsidRDefault="006E1F83" w:rsidP="006E1F83">
            <w:pPr>
              <w:bidi w:val="0"/>
              <w:spacing w:after="0"/>
              <w:jc w:val="center"/>
              <w:rPr>
                <w:rFonts w:ascii="Arial" w:hAnsi="Arial" w:cs="Arial"/>
                <w:color w:val="000000"/>
                <w:sz w:val="20"/>
                <w:szCs w:val="20"/>
                <w:rtl/>
              </w:rPr>
            </w:pPr>
            <w:r>
              <w:rPr>
                <w:rFonts w:ascii="Arial" w:hAnsi="Arial" w:cs="Arial"/>
                <w:color w:val="000000"/>
                <w:sz w:val="20"/>
                <w:szCs w:val="20"/>
              </w:rPr>
              <w:t>13%</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8BFA5"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6%</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CD98E"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5%</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31AC3"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4%</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6A68C" w14:textId="29B3BCCB" w:rsidR="006E1F83" w:rsidRPr="006756A4" w:rsidRDefault="006E1F83" w:rsidP="006E1F83">
            <w:pPr>
              <w:bidi w:val="0"/>
              <w:spacing w:after="0"/>
              <w:jc w:val="center"/>
              <w:rPr>
                <w:rFonts w:ascii="Arial" w:hAnsi="Arial" w:cs="Arial"/>
                <w:color w:val="000000"/>
                <w:sz w:val="20"/>
                <w:szCs w:val="20"/>
              </w:rPr>
            </w:pPr>
            <w:del w:id="577" w:author="Nisan Avraham" w:date="2022-06-14T13:52:00Z">
              <w:r w:rsidDel="00205D86">
                <w:rPr>
                  <w:rFonts w:ascii="Arial" w:hAnsi="Arial" w:cs="Arial"/>
                  <w:color w:val="000000"/>
                  <w:sz w:val="20"/>
                  <w:szCs w:val="20"/>
                </w:rPr>
                <w:delText>9</w:delText>
              </w:r>
            </w:del>
            <w:ins w:id="578" w:author="Nisan Avraham" w:date="2022-06-14T13:52:00Z">
              <w:r w:rsidR="00205D86">
                <w:rPr>
                  <w:rFonts w:ascii="Arial" w:hAnsi="Arial" w:cs="Arial"/>
                  <w:color w:val="000000"/>
                  <w:sz w:val="20"/>
                  <w:szCs w:val="20"/>
                </w:rPr>
                <w:t>10</w:t>
              </w:r>
            </w:ins>
            <w:r>
              <w:rPr>
                <w:rFonts w:ascii="Arial" w:hAnsi="Arial" w:cs="Arial"/>
                <w:color w:val="000000"/>
                <w:sz w:val="20"/>
                <w:szCs w:val="20"/>
              </w:rPr>
              <w:t>%</w:t>
            </w:r>
          </w:p>
        </w:tc>
      </w:tr>
      <w:tr w:rsidR="006E1F83" w:rsidRPr="006756A4" w14:paraId="2F1A6F79"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07FF05F2"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כמות אחרי הטיפול והאריזה</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3C88A" w14:textId="50378B71" w:rsidR="006E1F83" w:rsidRPr="006756A4" w:rsidRDefault="006E1F83" w:rsidP="006E1F83">
            <w:pPr>
              <w:bidi w:val="0"/>
              <w:spacing w:after="0"/>
              <w:jc w:val="center"/>
              <w:rPr>
                <w:rFonts w:ascii="Arial" w:hAnsi="Arial" w:cs="Arial"/>
                <w:color w:val="000000"/>
                <w:sz w:val="20"/>
                <w:szCs w:val="20"/>
              </w:rPr>
            </w:pPr>
            <w:del w:id="579" w:author="Nisan Avraham" w:date="2022-06-14T12:22:00Z">
              <w:r w:rsidDel="000370AF">
                <w:rPr>
                  <w:rFonts w:ascii="Arial" w:hAnsi="Arial" w:cs="Arial"/>
                  <w:color w:val="000000"/>
                  <w:sz w:val="20"/>
                  <w:szCs w:val="20"/>
                </w:rPr>
                <w:delText>3,503</w:delText>
              </w:r>
            </w:del>
            <w:ins w:id="580" w:author="Nisan Avraham" w:date="2022-06-14T13:04:00Z">
              <w:r w:rsidR="005537BB">
                <w:rPr>
                  <w:rFonts w:ascii="Arial" w:hAnsi="Arial" w:cs="Arial"/>
                  <w:color w:val="000000"/>
                  <w:sz w:val="20"/>
                  <w:szCs w:val="20"/>
                </w:rPr>
                <w:t>3,596</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135BF" w14:textId="575C5408" w:rsidR="006E1F83" w:rsidRPr="006756A4" w:rsidRDefault="006E1F83" w:rsidP="006E1F83">
            <w:pPr>
              <w:bidi w:val="0"/>
              <w:spacing w:after="0"/>
              <w:jc w:val="center"/>
              <w:rPr>
                <w:rFonts w:ascii="Arial" w:hAnsi="Arial" w:cs="Arial"/>
                <w:color w:val="000000"/>
                <w:sz w:val="20"/>
                <w:szCs w:val="20"/>
              </w:rPr>
            </w:pPr>
            <w:del w:id="581" w:author="Nisan Avraham" w:date="2022-06-14T12:29:00Z">
              <w:r w:rsidDel="001551E4">
                <w:rPr>
                  <w:rFonts w:ascii="Arial" w:hAnsi="Arial" w:cs="Arial"/>
                  <w:color w:val="000000"/>
                  <w:sz w:val="20"/>
                  <w:szCs w:val="20"/>
                </w:rPr>
                <w:delText>413</w:delText>
              </w:r>
            </w:del>
            <w:ins w:id="582" w:author="Nisan Avraham" w:date="2022-06-14T12:29:00Z">
              <w:r w:rsidR="001551E4">
                <w:rPr>
                  <w:rFonts w:ascii="Arial" w:hAnsi="Arial" w:cs="Arial"/>
                  <w:color w:val="000000"/>
                  <w:sz w:val="20"/>
                  <w:szCs w:val="20"/>
                </w:rPr>
                <w:t>351</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78B2C" w14:textId="466DAB4D" w:rsidR="006E1F83" w:rsidRPr="006756A4" w:rsidRDefault="006E1F83" w:rsidP="006E1F83">
            <w:pPr>
              <w:bidi w:val="0"/>
              <w:spacing w:after="0"/>
              <w:jc w:val="center"/>
              <w:rPr>
                <w:rFonts w:ascii="Arial" w:hAnsi="Arial" w:cs="Arial"/>
                <w:color w:val="000000"/>
                <w:sz w:val="20"/>
                <w:szCs w:val="20"/>
              </w:rPr>
            </w:pPr>
            <w:del w:id="583" w:author="Nisan Avraham" w:date="2022-06-14T12:33:00Z">
              <w:r w:rsidDel="00FE4BC5">
                <w:rPr>
                  <w:rFonts w:ascii="Arial" w:hAnsi="Arial" w:cs="Arial"/>
                  <w:color w:val="000000"/>
                  <w:sz w:val="20"/>
                  <w:szCs w:val="20"/>
                </w:rPr>
                <w:delText>725</w:delText>
              </w:r>
            </w:del>
            <w:ins w:id="584" w:author="Nisan Avraham" w:date="2022-06-14T13:12:00Z">
              <w:r w:rsidR="00014580">
                <w:rPr>
                  <w:rFonts w:ascii="Arial" w:hAnsi="Arial" w:cs="Arial"/>
                  <w:color w:val="000000"/>
                  <w:sz w:val="20"/>
                  <w:szCs w:val="20"/>
                </w:rPr>
                <w:t>706</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2E5F5" w14:textId="4157DA4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1,</w:t>
            </w:r>
            <w:del w:id="585" w:author="Nisan Avraham" w:date="2022-06-14T13:15:00Z">
              <w:r w:rsidDel="004D1FC9">
                <w:rPr>
                  <w:rFonts w:ascii="Arial" w:hAnsi="Arial" w:cs="Arial"/>
                  <w:color w:val="000000"/>
                  <w:sz w:val="20"/>
                  <w:szCs w:val="20"/>
                </w:rPr>
                <w:delText>614</w:delText>
              </w:r>
            </w:del>
            <w:ins w:id="586" w:author="Nisan Avraham" w:date="2022-06-14T13:15:00Z">
              <w:r w:rsidR="004D1FC9">
                <w:rPr>
                  <w:rFonts w:ascii="Arial" w:hAnsi="Arial" w:cs="Arial"/>
                  <w:color w:val="000000"/>
                  <w:sz w:val="20"/>
                  <w:szCs w:val="20"/>
                </w:rPr>
                <w:t>597</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CD314" w14:textId="47D77104"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6,</w:t>
            </w:r>
            <w:del w:id="587" w:author="Nisan Avraham" w:date="2022-06-14T13:53:00Z">
              <w:r w:rsidDel="00205D86">
                <w:rPr>
                  <w:rFonts w:ascii="Arial" w:hAnsi="Arial" w:cs="Arial"/>
                  <w:color w:val="000000"/>
                  <w:sz w:val="20"/>
                  <w:szCs w:val="20"/>
                </w:rPr>
                <w:delText>254</w:delText>
              </w:r>
            </w:del>
            <w:ins w:id="588" w:author="Nisan Avraham" w:date="2022-06-14T13:53:00Z">
              <w:r w:rsidR="00205D86">
                <w:rPr>
                  <w:rFonts w:ascii="Arial" w:hAnsi="Arial" w:cs="Arial"/>
                  <w:color w:val="000000"/>
                  <w:sz w:val="20"/>
                  <w:szCs w:val="20"/>
                </w:rPr>
                <w:t>249</w:t>
              </w:r>
            </w:ins>
          </w:p>
        </w:tc>
      </w:tr>
      <w:tr w:rsidR="006E1F83" w:rsidRPr="006756A4" w14:paraId="1BD37996"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24333A31"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אובדן אחרי הטיפול והאריזה</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C3D58" w14:textId="69D1FA0C" w:rsidR="006E1F83" w:rsidRPr="006756A4" w:rsidRDefault="006E1F83" w:rsidP="006E1F83">
            <w:pPr>
              <w:bidi w:val="0"/>
              <w:spacing w:after="0"/>
              <w:jc w:val="center"/>
              <w:rPr>
                <w:rFonts w:ascii="Arial" w:hAnsi="Arial" w:cs="Arial"/>
                <w:color w:val="000000"/>
                <w:sz w:val="20"/>
                <w:szCs w:val="20"/>
                <w:rtl/>
              </w:rPr>
            </w:pPr>
            <w:del w:id="589" w:author="Nisan Avraham" w:date="2022-06-14T12:22:00Z">
              <w:r w:rsidDel="000370AF">
                <w:rPr>
                  <w:rFonts w:ascii="Arial" w:hAnsi="Arial" w:cs="Arial"/>
                  <w:color w:val="000000"/>
                  <w:sz w:val="20"/>
                  <w:szCs w:val="20"/>
                </w:rPr>
                <w:delText>186</w:delText>
              </w:r>
            </w:del>
            <w:ins w:id="590" w:author="Nisan Avraham" w:date="2022-06-14T12:22:00Z">
              <w:r w:rsidR="000370AF">
                <w:rPr>
                  <w:rFonts w:ascii="Arial" w:hAnsi="Arial" w:cs="Arial"/>
                  <w:color w:val="000000"/>
                  <w:sz w:val="20"/>
                  <w:szCs w:val="20"/>
                </w:rPr>
                <w:t>187</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A471C" w14:textId="55A4A050" w:rsidR="006E1F83" w:rsidRPr="006756A4" w:rsidRDefault="006E1F83" w:rsidP="006E1F83">
            <w:pPr>
              <w:bidi w:val="0"/>
              <w:spacing w:after="0"/>
              <w:jc w:val="center"/>
              <w:rPr>
                <w:rFonts w:ascii="Arial" w:hAnsi="Arial" w:cs="Arial"/>
                <w:color w:val="000000"/>
                <w:sz w:val="20"/>
                <w:szCs w:val="20"/>
              </w:rPr>
            </w:pPr>
            <w:del w:id="591" w:author="Nisan Avraham" w:date="2022-06-14T12:29:00Z">
              <w:r w:rsidDel="001551E4">
                <w:rPr>
                  <w:rFonts w:ascii="Arial" w:hAnsi="Arial" w:cs="Arial"/>
                  <w:color w:val="000000"/>
                  <w:sz w:val="20"/>
                  <w:szCs w:val="20"/>
                </w:rPr>
                <w:delText>14</w:delText>
              </w:r>
            </w:del>
            <w:ins w:id="592" w:author="Nisan Avraham" w:date="2022-06-14T12:29:00Z">
              <w:r w:rsidR="001551E4">
                <w:rPr>
                  <w:rFonts w:ascii="Arial" w:hAnsi="Arial" w:cs="Arial"/>
                  <w:color w:val="000000"/>
                  <w:sz w:val="20"/>
                  <w:szCs w:val="20"/>
                </w:rPr>
                <w:t>13</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6FDD4"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5</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45CD9"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8</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AB877" w14:textId="5A05CF91" w:rsidR="006E1F83" w:rsidRPr="006756A4" w:rsidRDefault="006E1F83" w:rsidP="006E1F83">
            <w:pPr>
              <w:bidi w:val="0"/>
              <w:spacing w:after="0"/>
              <w:jc w:val="center"/>
              <w:rPr>
                <w:rFonts w:ascii="Arial" w:hAnsi="Arial" w:cs="Arial"/>
                <w:color w:val="000000"/>
                <w:sz w:val="20"/>
                <w:szCs w:val="20"/>
              </w:rPr>
            </w:pPr>
            <w:del w:id="593" w:author="Nisan Avraham" w:date="2022-06-14T13:53:00Z">
              <w:r w:rsidDel="00205D86">
                <w:rPr>
                  <w:rFonts w:ascii="Arial" w:hAnsi="Arial" w:cs="Arial"/>
                  <w:color w:val="000000"/>
                  <w:sz w:val="20"/>
                  <w:szCs w:val="20"/>
                </w:rPr>
                <w:delText>213</w:delText>
              </w:r>
            </w:del>
            <w:ins w:id="594" w:author="Nisan Avraham" w:date="2022-06-14T13:53:00Z">
              <w:r w:rsidR="00205D86">
                <w:rPr>
                  <w:rFonts w:ascii="Arial" w:hAnsi="Arial" w:cs="Arial"/>
                  <w:color w:val="000000"/>
                  <w:sz w:val="20"/>
                  <w:szCs w:val="20"/>
                </w:rPr>
                <w:t>213</w:t>
              </w:r>
            </w:ins>
          </w:p>
        </w:tc>
      </w:tr>
      <w:tr w:rsidR="006E1F83" w:rsidRPr="006756A4" w14:paraId="7B39A3C3"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1AEC267E"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שיעור אובדן</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D6FAF" w14:textId="77777777" w:rsidR="006E1F83" w:rsidRPr="006756A4" w:rsidRDefault="006E1F83" w:rsidP="006E1F83">
            <w:pPr>
              <w:bidi w:val="0"/>
              <w:spacing w:after="0"/>
              <w:jc w:val="center"/>
              <w:rPr>
                <w:rFonts w:ascii="Arial" w:hAnsi="Arial" w:cs="Arial"/>
                <w:color w:val="000000"/>
                <w:sz w:val="20"/>
                <w:szCs w:val="20"/>
                <w:rtl/>
              </w:rPr>
            </w:pPr>
            <w:r>
              <w:rPr>
                <w:rFonts w:ascii="Arial" w:hAnsi="Arial" w:cs="Arial"/>
                <w:color w:val="000000"/>
                <w:sz w:val="20"/>
                <w:szCs w:val="20"/>
              </w:rPr>
              <w:t>5%</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28A73" w14:textId="6BB732AE" w:rsidR="006E1F83" w:rsidRPr="006756A4" w:rsidRDefault="006E1F83" w:rsidP="006E1F83">
            <w:pPr>
              <w:bidi w:val="0"/>
              <w:spacing w:after="0"/>
              <w:jc w:val="center"/>
              <w:rPr>
                <w:rFonts w:ascii="Arial" w:hAnsi="Arial" w:cs="Arial"/>
                <w:color w:val="000000"/>
                <w:sz w:val="20"/>
                <w:szCs w:val="20"/>
              </w:rPr>
            </w:pPr>
            <w:del w:id="595" w:author="Nisan Avraham" w:date="2022-06-14T12:30:00Z">
              <w:r w:rsidDel="001551E4">
                <w:rPr>
                  <w:rFonts w:ascii="Arial" w:hAnsi="Arial" w:cs="Arial"/>
                  <w:color w:val="000000"/>
                  <w:sz w:val="20"/>
                  <w:szCs w:val="20"/>
                </w:rPr>
                <w:delText>3</w:delText>
              </w:r>
            </w:del>
            <w:ins w:id="596" w:author="Nisan Avraham" w:date="2022-06-14T12:30:00Z">
              <w:r w:rsidR="001551E4">
                <w:rPr>
                  <w:rFonts w:ascii="Arial" w:hAnsi="Arial" w:cs="Arial"/>
                  <w:color w:val="000000"/>
                  <w:sz w:val="20"/>
                  <w:szCs w:val="20"/>
                </w:rPr>
                <w:t>4</w:t>
              </w:r>
            </w:ins>
            <w:r>
              <w:rPr>
                <w:rFonts w:ascii="Arial" w:hAnsi="Arial" w:cs="Arial"/>
                <w:color w:val="000000"/>
                <w:sz w:val="20"/>
                <w:szCs w:val="20"/>
              </w:rPr>
              <w:t>%</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663F9"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1%</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62D95"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1%</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F9D13"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3%</w:t>
            </w:r>
          </w:p>
        </w:tc>
      </w:tr>
      <w:tr w:rsidR="006E1F83" w:rsidRPr="006756A4" w14:paraId="57716BC8"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6D4C6314"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 xml:space="preserve">שימושים תעשייתיים </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1DE31" w14:textId="4B11CC62" w:rsidR="006E1F83" w:rsidRPr="006756A4" w:rsidRDefault="006E1F83" w:rsidP="006E1F83">
            <w:pPr>
              <w:bidi w:val="0"/>
              <w:spacing w:after="0"/>
              <w:jc w:val="center"/>
              <w:rPr>
                <w:rFonts w:ascii="Arial" w:hAnsi="Arial" w:cs="Arial"/>
                <w:color w:val="000000"/>
                <w:sz w:val="20"/>
                <w:szCs w:val="20"/>
                <w:rtl/>
              </w:rPr>
            </w:pPr>
            <w:del w:id="597" w:author="Nisan Avraham" w:date="2022-06-14T12:22:00Z">
              <w:r w:rsidDel="000370AF">
                <w:rPr>
                  <w:rFonts w:ascii="Arial" w:hAnsi="Arial" w:cs="Arial"/>
                  <w:color w:val="000000"/>
                  <w:sz w:val="20"/>
                  <w:szCs w:val="20"/>
                </w:rPr>
                <w:delText>567</w:delText>
              </w:r>
            </w:del>
            <w:ins w:id="598" w:author="Nisan Avraham" w:date="2022-06-14T12:22:00Z">
              <w:r w:rsidR="000370AF">
                <w:rPr>
                  <w:rFonts w:ascii="Arial" w:hAnsi="Arial" w:cs="Arial"/>
                  <w:color w:val="000000"/>
                  <w:sz w:val="20"/>
                  <w:szCs w:val="20"/>
                </w:rPr>
                <w:t>616</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35D53E" w14:textId="7EB62FB2" w:rsidR="006E1F83" w:rsidRPr="006756A4" w:rsidRDefault="006E1F83" w:rsidP="006E1F83">
            <w:pPr>
              <w:bidi w:val="0"/>
              <w:spacing w:after="0"/>
              <w:jc w:val="center"/>
              <w:rPr>
                <w:rFonts w:ascii="Arial" w:hAnsi="Arial" w:cs="Arial"/>
                <w:color w:val="000000"/>
                <w:sz w:val="20"/>
                <w:szCs w:val="20"/>
              </w:rPr>
            </w:pPr>
            <w:del w:id="599" w:author="Nisan Avraham" w:date="2022-06-14T12:30:00Z">
              <w:r w:rsidDel="001551E4">
                <w:rPr>
                  <w:rFonts w:ascii="Arial" w:hAnsi="Arial" w:cs="Arial"/>
                  <w:color w:val="000000"/>
                  <w:sz w:val="20"/>
                  <w:szCs w:val="20"/>
                </w:rPr>
                <w:delText>370</w:delText>
              </w:r>
            </w:del>
            <w:ins w:id="600" w:author="Nisan Avraham" w:date="2022-06-14T12:30:00Z">
              <w:r w:rsidR="001551E4">
                <w:rPr>
                  <w:rFonts w:ascii="Arial" w:hAnsi="Arial" w:cs="Arial"/>
                  <w:color w:val="000000"/>
                  <w:sz w:val="20"/>
                  <w:szCs w:val="20"/>
                </w:rPr>
                <w:t>336</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28464" w14:textId="293E1F8C"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58</w:t>
            </w:r>
            <w:ins w:id="601" w:author="Nisan Avraham" w:date="2022-06-14T13:12:00Z">
              <w:r w:rsidR="004D1FC9">
                <w:rPr>
                  <w:rFonts w:ascii="Arial" w:hAnsi="Arial" w:cs="Arial"/>
                  <w:color w:val="000000"/>
                  <w:sz w:val="20"/>
                  <w:szCs w:val="20"/>
                </w:rPr>
                <w:t>1</w:t>
              </w:r>
            </w:ins>
            <w:del w:id="602" w:author="Nisan Avraham" w:date="2022-06-14T13:12:00Z">
              <w:r w:rsidDel="004D1FC9">
                <w:rPr>
                  <w:rFonts w:ascii="Arial" w:hAnsi="Arial" w:cs="Arial"/>
                  <w:color w:val="000000"/>
                  <w:sz w:val="20"/>
                  <w:szCs w:val="20"/>
                </w:rPr>
                <w:delText>8</w:delText>
              </w:r>
            </w:del>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DB424" w14:textId="32823CD8"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1,</w:t>
            </w:r>
            <w:del w:id="603" w:author="Nisan Avraham" w:date="2022-06-14T13:16:00Z">
              <w:r w:rsidDel="004D1FC9">
                <w:rPr>
                  <w:rFonts w:ascii="Arial" w:hAnsi="Arial" w:cs="Arial"/>
                  <w:color w:val="000000"/>
                  <w:sz w:val="20"/>
                  <w:szCs w:val="20"/>
                </w:rPr>
                <w:delText>630</w:delText>
              </w:r>
            </w:del>
            <w:ins w:id="604" w:author="Nisan Avraham" w:date="2022-06-14T13:16:00Z">
              <w:r w:rsidR="004D1FC9">
                <w:rPr>
                  <w:rFonts w:ascii="Arial" w:hAnsi="Arial" w:cs="Arial"/>
                  <w:color w:val="000000"/>
                  <w:sz w:val="20"/>
                  <w:szCs w:val="20"/>
                </w:rPr>
                <w:t>579</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548B51" w14:textId="2E45C885"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3,</w:t>
            </w:r>
            <w:del w:id="605" w:author="Nisan Avraham" w:date="2022-06-14T13:54:00Z">
              <w:r w:rsidDel="00205D86">
                <w:rPr>
                  <w:rFonts w:ascii="Arial" w:hAnsi="Arial" w:cs="Arial"/>
                  <w:color w:val="000000"/>
                  <w:sz w:val="20"/>
                  <w:szCs w:val="20"/>
                </w:rPr>
                <w:delText>155</w:delText>
              </w:r>
            </w:del>
            <w:ins w:id="606" w:author="Nisan Avraham" w:date="2022-06-14T13:54:00Z">
              <w:r w:rsidR="00205D86">
                <w:rPr>
                  <w:rFonts w:ascii="Arial" w:hAnsi="Arial" w:cs="Arial"/>
                  <w:color w:val="000000"/>
                  <w:sz w:val="20"/>
                  <w:szCs w:val="20"/>
                </w:rPr>
                <w:t>113</w:t>
              </w:r>
            </w:ins>
          </w:p>
        </w:tc>
      </w:tr>
      <w:tr w:rsidR="006E1F83" w:rsidRPr="006756A4" w14:paraId="7E6629CA"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3540AAD4"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אובדן תעשיה ואריזה</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E65252" w14:textId="78AABB21" w:rsidR="006E1F83" w:rsidRPr="006756A4" w:rsidRDefault="006E1F83" w:rsidP="006E1F83">
            <w:pPr>
              <w:bidi w:val="0"/>
              <w:spacing w:after="0"/>
              <w:jc w:val="center"/>
              <w:rPr>
                <w:rFonts w:ascii="Arial" w:hAnsi="Arial" w:cs="Arial"/>
                <w:color w:val="000000"/>
                <w:sz w:val="20"/>
                <w:szCs w:val="20"/>
                <w:rtl/>
              </w:rPr>
            </w:pPr>
            <w:del w:id="607" w:author="Nisan Avraham" w:date="2022-06-14T12:22:00Z">
              <w:r w:rsidDel="000370AF">
                <w:rPr>
                  <w:rFonts w:ascii="Arial" w:hAnsi="Arial" w:cs="Arial"/>
                  <w:color w:val="000000"/>
                  <w:sz w:val="20"/>
                  <w:szCs w:val="20"/>
                </w:rPr>
                <w:delText>16</w:delText>
              </w:r>
            </w:del>
            <w:ins w:id="608" w:author="Nisan Avraham" w:date="2022-06-14T12:22:00Z">
              <w:r w:rsidR="000370AF">
                <w:rPr>
                  <w:rFonts w:ascii="Arial" w:hAnsi="Arial" w:cs="Arial"/>
                  <w:color w:val="000000"/>
                  <w:sz w:val="20"/>
                  <w:szCs w:val="20"/>
                </w:rPr>
                <w:t>21</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0DC51" w14:textId="5FFEECC1" w:rsidR="006E1F83" w:rsidRPr="006756A4" w:rsidRDefault="006E1F83" w:rsidP="006E1F83">
            <w:pPr>
              <w:bidi w:val="0"/>
              <w:spacing w:after="0"/>
              <w:jc w:val="center"/>
              <w:rPr>
                <w:rFonts w:ascii="Arial" w:hAnsi="Arial" w:cs="Arial"/>
                <w:color w:val="000000"/>
                <w:sz w:val="20"/>
                <w:szCs w:val="20"/>
              </w:rPr>
            </w:pPr>
            <w:del w:id="609" w:author="Nisan Avraham" w:date="2022-06-14T12:30:00Z">
              <w:r w:rsidDel="001551E4">
                <w:rPr>
                  <w:rFonts w:ascii="Arial" w:hAnsi="Arial" w:cs="Arial"/>
                  <w:color w:val="000000"/>
                  <w:sz w:val="20"/>
                  <w:szCs w:val="20"/>
                </w:rPr>
                <w:delText>19</w:delText>
              </w:r>
            </w:del>
            <w:ins w:id="610" w:author="Nisan Avraham" w:date="2022-06-14T12:30:00Z">
              <w:r w:rsidR="001551E4">
                <w:rPr>
                  <w:rFonts w:ascii="Arial" w:hAnsi="Arial" w:cs="Arial"/>
                  <w:color w:val="000000"/>
                  <w:sz w:val="20"/>
                  <w:szCs w:val="20"/>
                </w:rPr>
                <w:t>17</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1090A" w14:textId="3DA3A6ED" w:rsidR="006E1F83" w:rsidRPr="006756A4" w:rsidRDefault="006E1F83" w:rsidP="006E1F83">
            <w:pPr>
              <w:bidi w:val="0"/>
              <w:spacing w:after="0"/>
              <w:jc w:val="center"/>
              <w:rPr>
                <w:rFonts w:ascii="Arial" w:hAnsi="Arial" w:cs="Arial"/>
                <w:color w:val="000000"/>
                <w:sz w:val="20"/>
                <w:szCs w:val="20"/>
              </w:rPr>
            </w:pPr>
            <w:del w:id="611" w:author="Nisan Avraham" w:date="2022-06-14T13:13:00Z">
              <w:r w:rsidDel="004D1FC9">
                <w:rPr>
                  <w:rFonts w:ascii="Arial" w:hAnsi="Arial" w:cs="Arial"/>
                  <w:color w:val="000000"/>
                  <w:sz w:val="20"/>
                  <w:szCs w:val="20"/>
                </w:rPr>
                <w:delText>31</w:delText>
              </w:r>
            </w:del>
            <w:ins w:id="612" w:author="Nisan Avraham" w:date="2022-06-14T13:13:00Z">
              <w:r w:rsidR="004D1FC9">
                <w:rPr>
                  <w:rFonts w:ascii="Arial" w:hAnsi="Arial" w:cs="Arial"/>
                  <w:color w:val="000000"/>
                  <w:sz w:val="20"/>
                  <w:szCs w:val="20"/>
                </w:rPr>
                <w:t>29</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4709E" w14:textId="7060C095" w:rsidR="006E1F83" w:rsidRPr="006756A4" w:rsidRDefault="006E1F83" w:rsidP="006E1F83">
            <w:pPr>
              <w:bidi w:val="0"/>
              <w:spacing w:after="0"/>
              <w:jc w:val="center"/>
              <w:rPr>
                <w:rFonts w:ascii="Arial" w:hAnsi="Arial" w:cs="Arial"/>
                <w:color w:val="000000"/>
                <w:sz w:val="20"/>
                <w:szCs w:val="20"/>
              </w:rPr>
            </w:pPr>
            <w:del w:id="613" w:author="Nisan Avraham" w:date="2022-06-14T13:16:00Z">
              <w:r w:rsidDel="004D1FC9">
                <w:rPr>
                  <w:rFonts w:ascii="Arial" w:hAnsi="Arial" w:cs="Arial"/>
                  <w:color w:val="000000"/>
                  <w:sz w:val="20"/>
                  <w:szCs w:val="20"/>
                </w:rPr>
                <w:delText>20</w:delText>
              </w:r>
            </w:del>
            <w:ins w:id="614" w:author="Nisan Avraham" w:date="2022-06-14T13:16:00Z">
              <w:r w:rsidR="004D1FC9">
                <w:rPr>
                  <w:rFonts w:ascii="Arial" w:hAnsi="Arial" w:cs="Arial"/>
                  <w:color w:val="000000"/>
                  <w:sz w:val="20"/>
                  <w:szCs w:val="20"/>
                </w:rPr>
                <w:t>19</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128C6" w14:textId="26AA9E9A" w:rsidR="006E1F83" w:rsidRPr="006756A4" w:rsidRDefault="006E1F83" w:rsidP="006E1F83">
            <w:pPr>
              <w:bidi w:val="0"/>
              <w:spacing w:after="0"/>
              <w:jc w:val="center"/>
              <w:rPr>
                <w:rFonts w:ascii="Arial" w:hAnsi="Arial" w:cs="Arial"/>
                <w:color w:val="000000"/>
                <w:sz w:val="20"/>
                <w:szCs w:val="20"/>
              </w:rPr>
            </w:pPr>
            <w:del w:id="615" w:author="Nisan Avraham" w:date="2022-06-14T13:54:00Z">
              <w:r w:rsidDel="00205D86">
                <w:rPr>
                  <w:rFonts w:ascii="Arial" w:hAnsi="Arial" w:cs="Arial"/>
                  <w:color w:val="000000"/>
                  <w:sz w:val="20"/>
                  <w:szCs w:val="20"/>
                </w:rPr>
                <w:delText>85</w:delText>
              </w:r>
            </w:del>
            <w:ins w:id="616" w:author="Nisan Avraham" w:date="2022-06-14T13:54:00Z">
              <w:r w:rsidR="00205D86">
                <w:rPr>
                  <w:rFonts w:ascii="Arial" w:hAnsi="Arial" w:cs="Arial"/>
                  <w:color w:val="000000"/>
                  <w:sz w:val="20"/>
                  <w:szCs w:val="20"/>
                </w:rPr>
                <w:t>86</w:t>
              </w:r>
            </w:ins>
          </w:p>
        </w:tc>
      </w:tr>
      <w:tr w:rsidR="006E1F83" w:rsidRPr="006756A4" w14:paraId="3D3C24B3"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305E1FDF"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שיעור אובדן</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980A9" w14:textId="77777777" w:rsidR="006E1F83" w:rsidRPr="006756A4" w:rsidRDefault="006E1F83" w:rsidP="006E1F83">
            <w:pPr>
              <w:bidi w:val="0"/>
              <w:spacing w:after="0"/>
              <w:jc w:val="center"/>
              <w:rPr>
                <w:rFonts w:ascii="Arial" w:hAnsi="Arial" w:cs="Arial"/>
                <w:color w:val="000000"/>
                <w:sz w:val="20"/>
                <w:szCs w:val="20"/>
                <w:rtl/>
              </w:rPr>
            </w:pPr>
            <w:r>
              <w:rPr>
                <w:rFonts w:ascii="Arial" w:hAnsi="Arial" w:cs="Arial"/>
                <w:color w:val="000000"/>
                <w:sz w:val="20"/>
                <w:szCs w:val="20"/>
              </w:rPr>
              <w:t>3%</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99448"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5%</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A7389"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5%</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F1F77"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1%</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70A1F"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3%</w:t>
            </w:r>
          </w:p>
        </w:tc>
      </w:tr>
      <w:tr w:rsidR="006E1F83" w:rsidRPr="006756A4" w14:paraId="380656D9" w14:textId="77777777" w:rsidTr="006E1F83">
        <w:trPr>
          <w:trHeight w:val="255"/>
        </w:trPr>
        <w:tc>
          <w:tcPr>
            <w:tcW w:w="2231" w:type="dxa"/>
            <w:tcBorders>
              <w:top w:val="single" w:sz="4" w:space="0" w:color="4F81BD"/>
              <w:left w:val="nil"/>
              <w:bottom w:val="nil"/>
              <w:right w:val="single" w:sz="4" w:space="0" w:color="auto"/>
            </w:tcBorders>
            <w:shd w:val="clear" w:color="4F81BD" w:fill="4F81BD"/>
            <w:noWrap/>
            <w:vAlign w:val="bottom"/>
            <w:hideMark/>
          </w:tcPr>
          <w:p w14:paraId="4758ADE9"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שיווק</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4970B" w14:textId="25491F02" w:rsidR="006E1F83" w:rsidRPr="006756A4" w:rsidRDefault="006E1F83" w:rsidP="006E1F83">
            <w:pPr>
              <w:bidi w:val="0"/>
              <w:spacing w:after="0"/>
              <w:jc w:val="center"/>
              <w:rPr>
                <w:rFonts w:ascii="Arial" w:hAnsi="Arial" w:cs="Arial"/>
                <w:color w:val="000000"/>
                <w:sz w:val="20"/>
                <w:szCs w:val="20"/>
                <w:rtl/>
              </w:rPr>
            </w:pPr>
            <w:del w:id="617" w:author="Nisan Avraham" w:date="2022-06-14T12:23:00Z">
              <w:r w:rsidDel="000370AF">
                <w:rPr>
                  <w:rFonts w:ascii="Arial" w:hAnsi="Arial" w:cs="Arial"/>
                  <w:color w:val="000000"/>
                  <w:sz w:val="20"/>
                  <w:szCs w:val="20"/>
                </w:rPr>
                <w:delText>3,568</w:delText>
              </w:r>
            </w:del>
            <w:ins w:id="618" w:author="Nisan Avraham" w:date="2022-06-14T12:23:00Z">
              <w:r w:rsidR="000370AF">
                <w:rPr>
                  <w:rFonts w:ascii="Arial" w:hAnsi="Arial" w:cs="Arial"/>
                  <w:color w:val="000000"/>
                  <w:sz w:val="20"/>
                  <w:szCs w:val="20"/>
                </w:rPr>
                <w:t>3.640</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33AD8" w14:textId="64129311" w:rsidR="006E1F83" w:rsidRPr="006756A4" w:rsidRDefault="006E1F83" w:rsidP="006E1F83">
            <w:pPr>
              <w:bidi w:val="0"/>
              <w:spacing w:after="0"/>
              <w:jc w:val="center"/>
              <w:rPr>
                <w:rFonts w:ascii="Arial" w:hAnsi="Arial" w:cs="Arial"/>
                <w:color w:val="000000"/>
                <w:sz w:val="20"/>
                <w:szCs w:val="20"/>
              </w:rPr>
            </w:pPr>
            <w:del w:id="619" w:author="Nisan Avraham" w:date="2022-06-14T12:30:00Z">
              <w:r w:rsidDel="001551E4">
                <w:rPr>
                  <w:rFonts w:ascii="Arial" w:hAnsi="Arial" w:cs="Arial"/>
                  <w:color w:val="000000"/>
                  <w:sz w:val="20"/>
                  <w:szCs w:val="20"/>
                </w:rPr>
                <w:delText>1,482</w:delText>
              </w:r>
            </w:del>
            <w:ins w:id="620" w:author="Nisan Avraham" w:date="2022-06-14T12:30:00Z">
              <w:r w:rsidR="001551E4">
                <w:rPr>
                  <w:rFonts w:ascii="Arial" w:hAnsi="Arial" w:cs="Arial"/>
                  <w:color w:val="000000"/>
                  <w:sz w:val="20"/>
                  <w:szCs w:val="20"/>
                </w:rPr>
                <w:t>1,511</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52CA3" w14:textId="48F8D2DB" w:rsidR="006E1F83" w:rsidRPr="006756A4" w:rsidRDefault="006E1F83" w:rsidP="006E1F83">
            <w:pPr>
              <w:bidi w:val="0"/>
              <w:spacing w:after="0"/>
              <w:jc w:val="center"/>
              <w:rPr>
                <w:rFonts w:ascii="Arial" w:hAnsi="Arial" w:cs="Arial"/>
                <w:color w:val="000000"/>
                <w:sz w:val="20"/>
                <w:szCs w:val="20"/>
              </w:rPr>
            </w:pPr>
            <w:del w:id="621" w:author="Nisan Avraham" w:date="2022-06-14T13:13:00Z">
              <w:r w:rsidDel="004D1FC9">
                <w:rPr>
                  <w:rFonts w:ascii="Arial" w:hAnsi="Arial" w:cs="Arial"/>
                  <w:color w:val="000000"/>
                  <w:sz w:val="20"/>
                  <w:szCs w:val="20"/>
                </w:rPr>
                <w:delText>815</w:delText>
              </w:r>
            </w:del>
            <w:ins w:id="622" w:author="Nisan Avraham" w:date="2022-06-14T13:13:00Z">
              <w:r w:rsidR="004D1FC9">
                <w:rPr>
                  <w:rFonts w:ascii="Arial" w:hAnsi="Arial" w:cs="Arial"/>
                  <w:color w:val="000000"/>
                  <w:sz w:val="20"/>
                  <w:szCs w:val="20"/>
                </w:rPr>
                <w:t>831</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E3D95" w14:textId="7ED5BA23"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1,</w:t>
            </w:r>
            <w:del w:id="623" w:author="Nisan Avraham" w:date="2022-06-14T13:16:00Z">
              <w:r w:rsidDel="004D1FC9">
                <w:rPr>
                  <w:rFonts w:ascii="Arial" w:hAnsi="Arial" w:cs="Arial"/>
                  <w:color w:val="000000"/>
                  <w:sz w:val="20"/>
                  <w:szCs w:val="20"/>
                </w:rPr>
                <w:delText>746</w:delText>
              </w:r>
            </w:del>
            <w:ins w:id="624" w:author="Nisan Avraham" w:date="2022-06-14T13:16:00Z">
              <w:r w:rsidR="004D1FC9">
                <w:rPr>
                  <w:rFonts w:ascii="Arial" w:hAnsi="Arial" w:cs="Arial"/>
                  <w:color w:val="000000"/>
                  <w:sz w:val="20"/>
                  <w:szCs w:val="20"/>
                </w:rPr>
                <w:t>780</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D6B32" w14:textId="1F42D29B"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7,</w:t>
            </w:r>
            <w:del w:id="625" w:author="Nisan Avraham" w:date="2022-06-14T13:54:00Z">
              <w:r w:rsidDel="00205D86">
                <w:rPr>
                  <w:rFonts w:ascii="Arial" w:hAnsi="Arial" w:cs="Arial"/>
                  <w:color w:val="000000"/>
                  <w:sz w:val="20"/>
                  <w:szCs w:val="20"/>
                </w:rPr>
                <w:delText>610</w:delText>
              </w:r>
            </w:del>
            <w:ins w:id="626" w:author="Nisan Avraham" w:date="2022-06-14T13:54:00Z">
              <w:r w:rsidR="00205D86">
                <w:rPr>
                  <w:rFonts w:ascii="Arial" w:hAnsi="Arial" w:cs="Arial"/>
                  <w:color w:val="000000"/>
                  <w:sz w:val="20"/>
                  <w:szCs w:val="20"/>
                </w:rPr>
                <w:t>762</w:t>
              </w:r>
            </w:ins>
          </w:p>
        </w:tc>
      </w:tr>
      <w:tr w:rsidR="006E1F83" w:rsidRPr="006756A4" w14:paraId="23F213CF"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663E9C12"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אובדן בשיווק</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64532" w14:textId="46D0BBE0" w:rsidR="006E1F83" w:rsidRPr="006756A4" w:rsidRDefault="006E1F83" w:rsidP="006E1F83">
            <w:pPr>
              <w:bidi w:val="0"/>
              <w:spacing w:after="0"/>
              <w:jc w:val="center"/>
              <w:rPr>
                <w:rFonts w:ascii="Arial" w:hAnsi="Arial" w:cs="Arial"/>
                <w:color w:val="000000"/>
                <w:sz w:val="20"/>
                <w:szCs w:val="20"/>
                <w:rtl/>
              </w:rPr>
            </w:pPr>
            <w:del w:id="627" w:author="Nisan Avraham" w:date="2022-06-14T12:23:00Z">
              <w:r w:rsidDel="000370AF">
                <w:rPr>
                  <w:rFonts w:ascii="Arial" w:hAnsi="Arial" w:cs="Arial"/>
                  <w:color w:val="000000"/>
                  <w:sz w:val="20"/>
                  <w:szCs w:val="20"/>
                </w:rPr>
                <w:delText>313</w:delText>
              </w:r>
            </w:del>
            <w:ins w:id="628" w:author="Nisan Avraham" w:date="2022-06-14T12:23:00Z">
              <w:r w:rsidR="000370AF">
                <w:rPr>
                  <w:rFonts w:ascii="Arial" w:hAnsi="Arial" w:cs="Arial"/>
                  <w:color w:val="000000"/>
                  <w:sz w:val="20"/>
                  <w:szCs w:val="20"/>
                </w:rPr>
                <w:t>331</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93CCC" w14:textId="4983ED3C" w:rsidR="006E1F83" w:rsidRPr="006756A4" w:rsidRDefault="006E1F83" w:rsidP="006E1F83">
            <w:pPr>
              <w:bidi w:val="0"/>
              <w:spacing w:after="0"/>
              <w:jc w:val="center"/>
              <w:rPr>
                <w:rFonts w:ascii="Arial" w:hAnsi="Arial" w:cs="Arial"/>
                <w:color w:val="000000"/>
                <w:sz w:val="20"/>
                <w:szCs w:val="20"/>
              </w:rPr>
            </w:pPr>
            <w:del w:id="629" w:author="Nisan Avraham" w:date="2022-06-14T12:31:00Z">
              <w:r w:rsidDel="001551E4">
                <w:rPr>
                  <w:rFonts w:ascii="Arial" w:hAnsi="Arial" w:cs="Arial"/>
                  <w:color w:val="000000"/>
                  <w:sz w:val="20"/>
                  <w:szCs w:val="20"/>
                </w:rPr>
                <w:delText>43</w:delText>
              </w:r>
            </w:del>
            <w:ins w:id="630" w:author="Nisan Avraham" w:date="2022-06-14T12:31:00Z">
              <w:r w:rsidR="001551E4">
                <w:rPr>
                  <w:rFonts w:ascii="Arial" w:hAnsi="Arial" w:cs="Arial"/>
                  <w:color w:val="000000"/>
                  <w:sz w:val="20"/>
                  <w:szCs w:val="20"/>
                </w:rPr>
                <w:t>45</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E2956" w14:textId="60CEE95D" w:rsidR="006E1F83" w:rsidRPr="006756A4" w:rsidRDefault="006E1F83" w:rsidP="006E1F83">
            <w:pPr>
              <w:bidi w:val="0"/>
              <w:spacing w:after="0"/>
              <w:jc w:val="center"/>
              <w:rPr>
                <w:rFonts w:ascii="Arial" w:hAnsi="Arial" w:cs="Arial"/>
                <w:color w:val="000000"/>
                <w:sz w:val="20"/>
                <w:szCs w:val="20"/>
              </w:rPr>
            </w:pPr>
            <w:del w:id="631" w:author="Nisan Avraham" w:date="2022-06-14T13:13:00Z">
              <w:r w:rsidDel="004D1FC9">
                <w:rPr>
                  <w:rFonts w:ascii="Arial" w:hAnsi="Arial" w:cs="Arial"/>
                  <w:color w:val="000000"/>
                  <w:sz w:val="20"/>
                  <w:szCs w:val="20"/>
                </w:rPr>
                <w:delText>36</w:delText>
              </w:r>
            </w:del>
            <w:ins w:id="632" w:author="Nisan Avraham" w:date="2022-06-14T13:13:00Z">
              <w:r w:rsidR="004D1FC9">
                <w:rPr>
                  <w:rFonts w:ascii="Arial" w:hAnsi="Arial" w:cs="Arial"/>
                  <w:color w:val="000000"/>
                  <w:sz w:val="20"/>
                  <w:szCs w:val="20"/>
                </w:rPr>
                <w:t>40</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4B02C" w14:textId="16370D9B" w:rsidR="006E1F83" w:rsidRPr="006756A4" w:rsidRDefault="006E1F83" w:rsidP="006E1F83">
            <w:pPr>
              <w:bidi w:val="0"/>
              <w:spacing w:after="0"/>
              <w:jc w:val="center"/>
              <w:rPr>
                <w:rFonts w:ascii="Arial" w:hAnsi="Arial" w:cs="Arial"/>
                <w:color w:val="000000"/>
                <w:sz w:val="20"/>
                <w:szCs w:val="20"/>
              </w:rPr>
            </w:pPr>
            <w:del w:id="633" w:author="Nisan Avraham" w:date="2022-06-14T13:16:00Z">
              <w:r w:rsidDel="004D1FC9">
                <w:rPr>
                  <w:rFonts w:ascii="Arial" w:hAnsi="Arial" w:cs="Arial"/>
                  <w:color w:val="000000"/>
                  <w:sz w:val="20"/>
                  <w:szCs w:val="20"/>
                </w:rPr>
                <w:delText>27</w:delText>
              </w:r>
            </w:del>
            <w:ins w:id="634" w:author="Nisan Avraham" w:date="2022-06-14T13:16:00Z">
              <w:r w:rsidR="004D1FC9">
                <w:rPr>
                  <w:rFonts w:ascii="Arial" w:hAnsi="Arial" w:cs="Arial"/>
                  <w:color w:val="000000"/>
                  <w:sz w:val="20"/>
                  <w:szCs w:val="20"/>
                </w:rPr>
                <w:t>30</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738FC" w14:textId="1D4FBA82" w:rsidR="006E1F83" w:rsidRPr="006756A4" w:rsidRDefault="006E1F83" w:rsidP="006E1F83">
            <w:pPr>
              <w:bidi w:val="0"/>
              <w:spacing w:after="0"/>
              <w:jc w:val="center"/>
              <w:rPr>
                <w:rFonts w:ascii="Arial" w:hAnsi="Arial" w:cs="Arial"/>
                <w:color w:val="000000"/>
                <w:sz w:val="20"/>
                <w:szCs w:val="20"/>
              </w:rPr>
            </w:pPr>
            <w:del w:id="635" w:author="Nisan Avraham" w:date="2022-06-14T13:54:00Z">
              <w:r w:rsidDel="00205D86">
                <w:rPr>
                  <w:rFonts w:ascii="Arial" w:hAnsi="Arial" w:cs="Arial"/>
                  <w:color w:val="000000"/>
                  <w:sz w:val="20"/>
                  <w:szCs w:val="20"/>
                </w:rPr>
                <w:delText>4</w:delText>
              </w:r>
              <w:r w:rsidDel="00205D86">
                <w:rPr>
                  <w:rFonts w:ascii="Arial" w:hAnsi="Arial" w:cs="Arial" w:hint="cs"/>
                  <w:color w:val="000000"/>
                  <w:sz w:val="20"/>
                  <w:szCs w:val="20"/>
                  <w:rtl/>
                </w:rPr>
                <w:delText>20</w:delText>
              </w:r>
            </w:del>
            <w:ins w:id="636" w:author="Nisan Avraham" w:date="2022-06-14T13:54:00Z">
              <w:r w:rsidR="00205D86">
                <w:rPr>
                  <w:rFonts w:ascii="Arial" w:hAnsi="Arial" w:cs="Arial"/>
                  <w:color w:val="000000"/>
                  <w:sz w:val="20"/>
                  <w:szCs w:val="20"/>
                </w:rPr>
                <w:t>445</w:t>
              </w:r>
            </w:ins>
          </w:p>
        </w:tc>
      </w:tr>
      <w:tr w:rsidR="006E1F83" w:rsidRPr="006756A4" w14:paraId="0EDF1A4F"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18EEB422"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שיעור אובדן</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13E37" w14:textId="77777777" w:rsidR="006E1F83" w:rsidRPr="006756A4" w:rsidRDefault="006E1F83" w:rsidP="006E1F83">
            <w:pPr>
              <w:bidi w:val="0"/>
              <w:spacing w:after="0"/>
              <w:jc w:val="center"/>
              <w:rPr>
                <w:rFonts w:ascii="Arial" w:hAnsi="Arial" w:cs="Arial"/>
                <w:color w:val="000000"/>
                <w:sz w:val="20"/>
                <w:szCs w:val="20"/>
                <w:rtl/>
              </w:rPr>
            </w:pPr>
            <w:r>
              <w:rPr>
                <w:rFonts w:ascii="Arial" w:hAnsi="Arial" w:cs="Arial"/>
                <w:color w:val="000000"/>
                <w:sz w:val="20"/>
                <w:szCs w:val="20"/>
              </w:rPr>
              <w:t>9%</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C90DC"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3%</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E0955" w14:textId="3ECA8221" w:rsidR="006E1F83" w:rsidRPr="006756A4" w:rsidRDefault="006E1F83" w:rsidP="006E1F83">
            <w:pPr>
              <w:bidi w:val="0"/>
              <w:spacing w:after="0"/>
              <w:jc w:val="center"/>
              <w:rPr>
                <w:rFonts w:ascii="Arial" w:hAnsi="Arial" w:cs="Arial"/>
                <w:color w:val="000000"/>
                <w:sz w:val="20"/>
                <w:szCs w:val="20"/>
              </w:rPr>
            </w:pPr>
            <w:del w:id="637" w:author="Nisan Avraham" w:date="2022-06-14T13:13:00Z">
              <w:r w:rsidDel="004D1FC9">
                <w:rPr>
                  <w:rFonts w:ascii="Arial" w:hAnsi="Arial" w:cs="Arial"/>
                  <w:color w:val="000000"/>
                  <w:sz w:val="20"/>
                  <w:szCs w:val="20"/>
                </w:rPr>
                <w:delText>4</w:delText>
              </w:r>
            </w:del>
            <w:ins w:id="638" w:author="Nisan Avraham" w:date="2022-06-14T13:13:00Z">
              <w:r w:rsidR="004D1FC9">
                <w:rPr>
                  <w:rFonts w:ascii="Arial" w:hAnsi="Arial" w:cs="Arial"/>
                  <w:color w:val="000000"/>
                  <w:sz w:val="20"/>
                  <w:szCs w:val="20"/>
                </w:rPr>
                <w:t>5</w:t>
              </w:r>
            </w:ins>
            <w:r>
              <w:rPr>
                <w:rFonts w:ascii="Arial" w:hAnsi="Arial" w:cs="Arial"/>
                <w:color w:val="000000"/>
                <w:sz w:val="20"/>
                <w:szCs w:val="20"/>
              </w:rPr>
              <w:t>%</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8F1AD" w14:textId="77777777"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2%</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C2D9F" w14:textId="06CD91BF" w:rsidR="006E1F83" w:rsidRPr="006756A4" w:rsidRDefault="006E1F83" w:rsidP="006E1F83">
            <w:pPr>
              <w:bidi w:val="0"/>
              <w:spacing w:after="0"/>
              <w:jc w:val="center"/>
              <w:rPr>
                <w:rFonts w:ascii="Arial" w:hAnsi="Arial" w:cs="Arial"/>
                <w:color w:val="000000"/>
                <w:sz w:val="20"/>
                <w:szCs w:val="20"/>
              </w:rPr>
            </w:pPr>
            <w:del w:id="639" w:author="Nisan Avraham" w:date="2022-06-14T13:54:00Z">
              <w:r w:rsidDel="00205D86">
                <w:rPr>
                  <w:rFonts w:ascii="Arial" w:hAnsi="Arial" w:cs="Arial"/>
                  <w:color w:val="000000"/>
                  <w:sz w:val="20"/>
                  <w:szCs w:val="20"/>
                </w:rPr>
                <w:delText>5</w:delText>
              </w:r>
            </w:del>
            <w:ins w:id="640" w:author="Nisan Avraham" w:date="2022-06-14T13:54:00Z">
              <w:r w:rsidR="00205D86">
                <w:rPr>
                  <w:rFonts w:ascii="Arial" w:hAnsi="Arial" w:cs="Arial"/>
                  <w:color w:val="000000"/>
                  <w:sz w:val="20"/>
                  <w:szCs w:val="20"/>
                </w:rPr>
                <w:t>6</w:t>
              </w:r>
            </w:ins>
            <w:r>
              <w:rPr>
                <w:rFonts w:ascii="Arial" w:hAnsi="Arial" w:cs="Arial"/>
                <w:color w:val="000000"/>
                <w:sz w:val="20"/>
                <w:szCs w:val="20"/>
              </w:rPr>
              <w:t>%</w:t>
            </w:r>
          </w:p>
        </w:tc>
      </w:tr>
      <w:tr w:rsidR="006E1F83" w:rsidRPr="006756A4" w14:paraId="795FE4D0"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2001119B" w14:textId="77777777" w:rsidR="006E1F83" w:rsidRPr="006756A4" w:rsidRDefault="006E1F83" w:rsidP="006E1F83">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צריכה</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D3708" w14:textId="5A1FA68F" w:rsidR="006E1F83" w:rsidRPr="006756A4" w:rsidRDefault="006E1F83" w:rsidP="006E1F83">
            <w:pPr>
              <w:bidi w:val="0"/>
              <w:spacing w:after="0"/>
              <w:jc w:val="center"/>
              <w:rPr>
                <w:rFonts w:ascii="Arial" w:hAnsi="Arial" w:cs="Arial"/>
                <w:color w:val="000000"/>
                <w:sz w:val="20"/>
                <w:szCs w:val="20"/>
                <w:rtl/>
              </w:rPr>
            </w:pPr>
            <w:del w:id="641" w:author="Nisan Avraham" w:date="2022-06-14T12:23:00Z">
              <w:r w:rsidDel="000370AF">
                <w:rPr>
                  <w:rFonts w:ascii="Arial" w:hAnsi="Arial" w:cs="Arial"/>
                  <w:color w:val="000000"/>
                  <w:sz w:val="20"/>
                  <w:szCs w:val="20"/>
                </w:rPr>
                <w:delText>3,244</w:delText>
              </w:r>
            </w:del>
            <w:ins w:id="642" w:author="Nisan Avraham" w:date="2022-06-14T12:23:00Z">
              <w:r w:rsidR="000370AF">
                <w:rPr>
                  <w:rFonts w:ascii="Arial" w:hAnsi="Arial" w:cs="Arial"/>
                  <w:color w:val="000000"/>
                  <w:sz w:val="20"/>
                  <w:szCs w:val="20"/>
                </w:rPr>
                <w:t>3.296</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0511EF" w14:textId="3507E210"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1,</w:t>
            </w:r>
            <w:del w:id="643" w:author="Nisan Avraham" w:date="2022-06-14T12:31:00Z">
              <w:r w:rsidDel="00FE4BC5">
                <w:rPr>
                  <w:rFonts w:ascii="Arial" w:hAnsi="Arial" w:cs="Arial"/>
                  <w:color w:val="000000"/>
                  <w:sz w:val="20"/>
                  <w:szCs w:val="20"/>
                </w:rPr>
                <w:delText>439</w:delText>
              </w:r>
            </w:del>
            <w:ins w:id="644" w:author="Nisan Avraham" w:date="2022-06-14T12:31:00Z">
              <w:r w:rsidR="00FE4BC5">
                <w:rPr>
                  <w:rFonts w:ascii="Arial" w:hAnsi="Arial" w:cs="Arial"/>
                  <w:color w:val="000000"/>
                  <w:sz w:val="20"/>
                  <w:szCs w:val="20"/>
                </w:rPr>
                <w:t>466</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8DEA78" w14:textId="6EC19EA5" w:rsidR="006E1F83" w:rsidRPr="006756A4" w:rsidRDefault="006E1F83" w:rsidP="006E1F83">
            <w:pPr>
              <w:bidi w:val="0"/>
              <w:spacing w:after="0"/>
              <w:jc w:val="center"/>
              <w:rPr>
                <w:rFonts w:ascii="Arial" w:hAnsi="Arial" w:cs="Arial"/>
                <w:color w:val="000000"/>
                <w:sz w:val="20"/>
                <w:szCs w:val="20"/>
              </w:rPr>
            </w:pPr>
            <w:del w:id="645" w:author="Nisan Avraham" w:date="2022-06-14T13:13:00Z">
              <w:r w:rsidDel="004D1FC9">
                <w:rPr>
                  <w:rFonts w:ascii="Arial" w:hAnsi="Arial" w:cs="Arial"/>
                  <w:color w:val="000000"/>
                  <w:sz w:val="20"/>
                  <w:szCs w:val="20"/>
                </w:rPr>
                <w:delText>777</w:delText>
              </w:r>
            </w:del>
            <w:ins w:id="646" w:author="Nisan Avraham" w:date="2022-06-14T13:13:00Z">
              <w:r w:rsidR="004D1FC9">
                <w:rPr>
                  <w:rFonts w:ascii="Arial" w:hAnsi="Arial" w:cs="Arial"/>
                  <w:color w:val="000000"/>
                  <w:sz w:val="20"/>
                  <w:szCs w:val="20"/>
                </w:rPr>
                <w:t>791</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68E5F8" w14:textId="2423BB3D"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1,</w:t>
            </w:r>
            <w:del w:id="647" w:author="Nisan Avraham" w:date="2022-06-14T13:16:00Z">
              <w:r w:rsidDel="004D1FC9">
                <w:rPr>
                  <w:rFonts w:ascii="Arial" w:hAnsi="Arial" w:cs="Arial"/>
                  <w:color w:val="000000"/>
                  <w:sz w:val="20"/>
                  <w:szCs w:val="20"/>
                </w:rPr>
                <w:delText>717</w:delText>
              </w:r>
            </w:del>
            <w:ins w:id="648" w:author="Nisan Avraham" w:date="2022-06-14T13:16:00Z">
              <w:r w:rsidR="004D1FC9">
                <w:rPr>
                  <w:rFonts w:ascii="Arial" w:hAnsi="Arial" w:cs="Arial"/>
                  <w:color w:val="000000"/>
                  <w:sz w:val="20"/>
                  <w:szCs w:val="20"/>
                </w:rPr>
                <w:t>700</w:t>
              </w:r>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B35E8" w14:textId="6E19FEA4" w:rsidR="006E1F83" w:rsidRPr="006756A4" w:rsidRDefault="006E1F83" w:rsidP="006E1F83">
            <w:pPr>
              <w:bidi w:val="0"/>
              <w:spacing w:after="0"/>
              <w:jc w:val="center"/>
              <w:rPr>
                <w:rFonts w:ascii="Arial" w:hAnsi="Arial" w:cs="Arial"/>
                <w:color w:val="000000"/>
                <w:sz w:val="20"/>
                <w:szCs w:val="20"/>
              </w:rPr>
            </w:pPr>
            <w:r>
              <w:rPr>
                <w:rFonts w:ascii="Arial" w:hAnsi="Arial" w:cs="Arial"/>
                <w:color w:val="000000"/>
                <w:sz w:val="20"/>
                <w:szCs w:val="20"/>
              </w:rPr>
              <w:t>7,</w:t>
            </w:r>
            <w:del w:id="649" w:author="Nisan Avraham" w:date="2022-06-14T13:55:00Z">
              <w:r w:rsidDel="00205D86">
                <w:rPr>
                  <w:rFonts w:ascii="Arial" w:hAnsi="Arial" w:cs="Arial"/>
                  <w:color w:val="000000"/>
                  <w:sz w:val="20"/>
                  <w:szCs w:val="20"/>
                </w:rPr>
                <w:delText>177</w:delText>
              </w:r>
            </w:del>
            <w:ins w:id="650" w:author="Nisan Avraham" w:date="2022-06-14T13:55:00Z">
              <w:r w:rsidR="00205D86">
                <w:rPr>
                  <w:rFonts w:ascii="Arial" w:hAnsi="Arial" w:cs="Arial"/>
                  <w:color w:val="000000"/>
                  <w:sz w:val="20"/>
                  <w:szCs w:val="20"/>
                </w:rPr>
                <w:t>253</w:t>
              </w:r>
            </w:ins>
          </w:p>
        </w:tc>
      </w:tr>
      <w:tr w:rsidR="00F312D4" w:rsidRPr="006756A4" w14:paraId="7DEB3C88"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6ED9F02D" w14:textId="77777777" w:rsidR="00F312D4" w:rsidRPr="006756A4" w:rsidRDefault="00F312D4" w:rsidP="00F312D4">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אובדן בצריכה</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DFEEDA" w14:textId="35EDEAC8" w:rsidR="00F312D4" w:rsidRPr="006756A4" w:rsidRDefault="00F312D4" w:rsidP="00F312D4">
            <w:pPr>
              <w:bidi w:val="0"/>
              <w:spacing w:after="0"/>
              <w:jc w:val="center"/>
              <w:rPr>
                <w:rFonts w:ascii="Arial" w:hAnsi="Arial" w:cs="Arial"/>
                <w:color w:val="000000"/>
                <w:sz w:val="20"/>
                <w:szCs w:val="20"/>
              </w:rPr>
            </w:pPr>
            <w:ins w:id="651" w:author="Yael Armon" w:date="2022-07-20T13:39:00Z">
              <w:r>
                <w:rPr>
                  <w:rFonts w:ascii="Arial" w:hAnsi="Arial" w:cs="Arial"/>
                  <w:color w:val="000000"/>
                  <w:sz w:val="20"/>
                  <w:szCs w:val="20"/>
                </w:rPr>
                <w:t>671</w:t>
              </w:r>
            </w:ins>
            <w:del w:id="652" w:author="Yael Armon" w:date="2022-07-20T13:39:00Z">
              <w:r w:rsidDel="007E5736">
                <w:rPr>
                  <w:rFonts w:ascii="Arial" w:hAnsi="Arial" w:cs="Arial"/>
                  <w:color w:val="000000"/>
                  <w:sz w:val="20"/>
                  <w:szCs w:val="20"/>
                </w:rPr>
                <w:delText>746</w:delText>
              </w:r>
            </w:del>
            <w:ins w:id="653" w:author="Nisan Avraham" w:date="2022-06-14T12:23:00Z">
              <w:del w:id="654" w:author="Yael Armon" w:date="2022-07-20T13:39:00Z">
                <w:r w:rsidDel="007E5736">
                  <w:rPr>
                    <w:rFonts w:ascii="Arial" w:hAnsi="Arial" w:cs="Arial"/>
                    <w:color w:val="000000"/>
                    <w:sz w:val="20"/>
                    <w:szCs w:val="20"/>
                  </w:rPr>
                  <w:delText>675</w:delText>
                </w:r>
              </w:del>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AE873" w14:textId="39F5C5E5" w:rsidR="00F312D4" w:rsidRPr="006756A4" w:rsidRDefault="00F312D4" w:rsidP="00F312D4">
            <w:pPr>
              <w:bidi w:val="0"/>
              <w:spacing w:after="0"/>
              <w:jc w:val="center"/>
              <w:rPr>
                <w:rFonts w:ascii="Arial" w:hAnsi="Arial" w:cs="Arial"/>
                <w:color w:val="000000"/>
                <w:sz w:val="20"/>
                <w:szCs w:val="20"/>
              </w:rPr>
            </w:pPr>
            <w:ins w:id="655" w:author="Yael Armon" w:date="2022-07-20T13:39:00Z">
              <w:r>
                <w:rPr>
                  <w:rFonts w:ascii="Arial" w:hAnsi="Arial" w:cs="Arial"/>
                  <w:color w:val="000000"/>
                  <w:sz w:val="20"/>
                  <w:szCs w:val="20"/>
                </w:rPr>
                <w:t>298</w:t>
              </w:r>
            </w:ins>
            <w:del w:id="656" w:author="Yael Armon" w:date="2022-07-20T13:39:00Z">
              <w:r w:rsidDel="007E5736">
                <w:rPr>
                  <w:rFonts w:ascii="Arial" w:hAnsi="Arial" w:cs="Arial"/>
                  <w:color w:val="000000"/>
                  <w:sz w:val="20"/>
                  <w:szCs w:val="20"/>
                </w:rPr>
                <w:delText>199</w:delText>
              </w:r>
            </w:del>
            <w:ins w:id="657" w:author="Nisan Avraham" w:date="2022-06-14T12:31:00Z">
              <w:del w:id="658" w:author="Yael Armon" w:date="2022-07-20T13:39:00Z">
                <w:r w:rsidDel="007E5736">
                  <w:rPr>
                    <w:rFonts w:ascii="Arial" w:hAnsi="Arial" w:cs="Arial"/>
                    <w:color w:val="000000"/>
                    <w:sz w:val="20"/>
                    <w:szCs w:val="20"/>
                  </w:rPr>
                  <w:delText>300</w:delText>
                </w:r>
              </w:del>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47A04" w14:textId="79379E18" w:rsidR="00F312D4" w:rsidRPr="006756A4" w:rsidRDefault="00F312D4" w:rsidP="00F312D4">
            <w:pPr>
              <w:bidi w:val="0"/>
              <w:spacing w:after="0"/>
              <w:jc w:val="center"/>
              <w:rPr>
                <w:rFonts w:ascii="Arial" w:hAnsi="Arial" w:cs="Arial"/>
                <w:color w:val="000000"/>
                <w:sz w:val="20"/>
                <w:szCs w:val="20"/>
              </w:rPr>
            </w:pPr>
            <w:ins w:id="659" w:author="Yael Armon" w:date="2022-07-20T13:39:00Z">
              <w:r>
                <w:rPr>
                  <w:rFonts w:ascii="Arial" w:hAnsi="Arial" w:cs="Arial"/>
                  <w:color w:val="000000"/>
                  <w:sz w:val="20"/>
                  <w:szCs w:val="20"/>
                </w:rPr>
                <w:t>95</w:t>
              </w:r>
            </w:ins>
            <w:del w:id="660" w:author="Yael Armon" w:date="2022-07-20T13:39:00Z">
              <w:r w:rsidDel="007E5736">
                <w:rPr>
                  <w:rFonts w:ascii="Arial" w:hAnsi="Arial" w:cs="Arial"/>
                  <w:color w:val="000000"/>
                  <w:sz w:val="20"/>
                  <w:szCs w:val="20"/>
                </w:rPr>
                <w:delText>61</w:delText>
              </w:r>
            </w:del>
            <w:ins w:id="661" w:author="Nisan Avraham" w:date="2022-06-14T13:13:00Z">
              <w:del w:id="662" w:author="Yael Armon" w:date="2022-07-20T13:39:00Z">
                <w:r w:rsidDel="007E5736">
                  <w:rPr>
                    <w:rFonts w:ascii="Arial" w:hAnsi="Arial" w:cs="Arial"/>
                    <w:color w:val="000000"/>
                    <w:sz w:val="20"/>
                    <w:szCs w:val="20"/>
                  </w:rPr>
                  <w:delText>95</w:delText>
                </w:r>
              </w:del>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9B70F" w14:textId="31BAF794" w:rsidR="00F312D4" w:rsidRPr="006756A4" w:rsidRDefault="00F312D4" w:rsidP="00F312D4">
            <w:pPr>
              <w:bidi w:val="0"/>
              <w:spacing w:after="0"/>
              <w:jc w:val="center"/>
              <w:rPr>
                <w:rFonts w:ascii="Arial" w:hAnsi="Arial" w:cs="Arial"/>
                <w:color w:val="000000"/>
                <w:sz w:val="20"/>
                <w:szCs w:val="20"/>
              </w:rPr>
            </w:pPr>
            <w:ins w:id="663" w:author="Yael Armon" w:date="2022-07-20T13:39:00Z">
              <w:r>
                <w:rPr>
                  <w:rFonts w:ascii="Arial" w:hAnsi="Arial" w:cs="Arial"/>
                  <w:color w:val="000000"/>
                  <w:sz w:val="20"/>
                  <w:szCs w:val="20"/>
                </w:rPr>
                <w:t>105</w:t>
              </w:r>
            </w:ins>
            <w:del w:id="664" w:author="Yael Armon" w:date="2022-07-20T13:39:00Z">
              <w:r w:rsidDel="007E5736">
                <w:rPr>
                  <w:rFonts w:ascii="Arial" w:hAnsi="Arial" w:cs="Arial"/>
                  <w:color w:val="000000"/>
                  <w:sz w:val="20"/>
                  <w:szCs w:val="20"/>
                </w:rPr>
                <w:delText>112</w:delText>
              </w:r>
            </w:del>
            <w:ins w:id="665" w:author="Nisan Avraham" w:date="2022-06-14T13:17:00Z">
              <w:del w:id="666" w:author="Yael Armon" w:date="2022-07-20T13:39:00Z">
                <w:r w:rsidDel="007E5736">
                  <w:rPr>
                    <w:rFonts w:ascii="Arial" w:hAnsi="Arial" w:cs="Arial"/>
                    <w:color w:val="000000"/>
                    <w:sz w:val="20"/>
                    <w:szCs w:val="20"/>
                  </w:rPr>
                  <w:delText>106</w:delText>
                </w:r>
              </w:del>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0787D" w14:textId="0249418D" w:rsidR="00F312D4" w:rsidRPr="006756A4" w:rsidRDefault="00F312D4" w:rsidP="00F312D4">
            <w:pPr>
              <w:bidi w:val="0"/>
              <w:spacing w:after="0"/>
              <w:jc w:val="center"/>
              <w:rPr>
                <w:rFonts w:ascii="Arial" w:hAnsi="Arial" w:cs="Arial"/>
                <w:color w:val="000000"/>
                <w:sz w:val="20"/>
                <w:szCs w:val="20"/>
              </w:rPr>
            </w:pPr>
            <w:ins w:id="667" w:author="Yael Armon" w:date="2022-07-20T13:39:00Z">
              <w:r>
                <w:rPr>
                  <w:rFonts w:ascii="Arial" w:hAnsi="Arial" w:cs="Arial"/>
                  <w:color w:val="000000"/>
                  <w:sz w:val="20"/>
                  <w:szCs w:val="20"/>
                </w:rPr>
                <w:t>1,168</w:t>
              </w:r>
            </w:ins>
            <w:del w:id="668" w:author="Yael Armon" w:date="2022-07-20T13:39:00Z">
              <w:r w:rsidDel="007E5736">
                <w:rPr>
                  <w:rFonts w:ascii="Arial" w:hAnsi="Arial" w:cs="Arial"/>
                  <w:color w:val="000000"/>
                  <w:sz w:val="20"/>
                  <w:szCs w:val="20"/>
                </w:rPr>
                <w:delText>1,118</w:delText>
              </w:r>
            </w:del>
            <w:ins w:id="669" w:author="Nisan Avraham" w:date="2022-06-14T13:55:00Z">
              <w:del w:id="670" w:author="Yael Armon" w:date="2022-07-20T13:39:00Z">
                <w:r w:rsidDel="007E5736">
                  <w:rPr>
                    <w:rFonts w:ascii="Arial" w:hAnsi="Arial" w:cs="Arial"/>
                    <w:color w:val="000000"/>
                    <w:sz w:val="20"/>
                    <w:szCs w:val="20"/>
                  </w:rPr>
                  <w:delText>175</w:delText>
                </w:r>
              </w:del>
            </w:ins>
          </w:p>
        </w:tc>
      </w:tr>
      <w:tr w:rsidR="00F312D4" w:rsidRPr="006756A4" w14:paraId="70C53F8A" w14:textId="77777777" w:rsidTr="006E1F83">
        <w:trPr>
          <w:trHeight w:val="173"/>
        </w:trPr>
        <w:tc>
          <w:tcPr>
            <w:tcW w:w="2231" w:type="dxa"/>
            <w:tcBorders>
              <w:top w:val="single" w:sz="4" w:space="0" w:color="4F81BD"/>
              <w:left w:val="nil"/>
              <w:bottom w:val="nil"/>
              <w:right w:val="single" w:sz="4" w:space="0" w:color="auto"/>
            </w:tcBorders>
            <w:shd w:val="clear" w:color="4F81BD" w:fill="4F81BD"/>
            <w:noWrap/>
            <w:vAlign w:val="bottom"/>
            <w:hideMark/>
          </w:tcPr>
          <w:p w14:paraId="447E278A" w14:textId="77777777" w:rsidR="00F312D4" w:rsidRPr="006756A4" w:rsidRDefault="00F312D4" w:rsidP="00F312D4">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שיעור אובדן</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BFB5F8" w14:textId="6C964AEB" w:rsidR="00F312D4" w:rsidRPr="006756A4" w:rsidRDefault="00F312D4" w:rsidP="00F312D4">
            <w:pPr>
              <w:bidi w:val="0"/>
              <w:spacing w:after="0"/>
              <w:jc w:val="center"/>
              <w:rPr>
                <w:rFonts w:ascii="Arial" w:hAnsi="Arial" w:cs="Arial"/>
                <w:color w:val="000000"/>
                <w:sz w:val="20"/>
                <w:szCs w:val="20"/>
                <w:rtl/>
              </w:rPr>
            </w:pPr>
            <w:ins w:id="671" w:author="Yael Armon" w:date="2022-07-20T13:39:00Z">
              <w:r>
                <w:rPr>
                  <w:rFonts w:ascii="Arial" w:hAnsi="Arial" w:cs="Arial"/>
                  <w:color w:val="000000"/>
                  <w:sz w:val="20"/>
                  <w:szCs w:val="20"/>
                </w:rPr>
                <w:t>20%</w:t>
              </w:r>
            </w:ins>
            <w:del w:id="672" w:author="Yael Armon" w:date="2022-07-20T13:39:00Z">
              <w:r w:rsidDel="007E5736">
                <w:rPr>
                  <w:rFonts w:ascii="Arial" w:hAnsi="Arial" w:cs="Arial"/>
                  <w:color w:val="000000"/>
                  <w:sz w:val="20"/>
                  <w:szCs w:val="20"/>
                </w:rPr>
                <w:delText>23</w:delText>
              </w:r>
            </w:del>
            <w:ins w:id="673" w:author="Nisan Avraham" w:date="2022-06-14T12:23:00Z">
              <w:del w:id="674" w:author="Yael Armon" w:date="2022-07-20T13:39:00Z">
                <w:r w:rsidDel="007E5736">
                  <w:rPr>
                    <w:rFonts w:ascii="Arial" w:hAnsi="Arial" w:cs="Arial"/>
                    <w:color w:val="000000"/>
                    <w:sz w:val="20"/>
                    <w:szCs w:val="20"/>
                  </w:rPr>
                  <w:delText>20</w:delText>
                </w:r>
              </w:del>
            </w:ins>
            <w:del w:id="675" w:author="Yael Armon" w:date="2022-07-20T13:39:00Z">
              <w:r w:rsidDel="007E5736">
                <w:rPr>
                  <w:rFonts w:ascii="Arial" w:hAnsi="Arial" w:cs="Arial"/>
                  <w:color w:val="000000"/>
                  <w:sz w:val="20"/>
                  <w:szCs w:val="20"/>
                </w:rPr>
                <w:delText>%</w:delText>
              </w:r>
            </w:del>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4C6F4" w14:textId="5A9B0BD9" w:rsidR="00F312D4" w:rsidRPr="006756A4" w:rsidRDefault="00F312D4" w:rsidP="00F312D4">
            <w:pPr>
              <w:bidi w:val="0"/>
              <w:spacing w:after="0"/>
              <w:jc w:val="center"/>
              <w:rPr>
                <w:rFonts w:ascii="Arial" w:hAnsi="Arial" w:cs="Arial"/>
                <w:color w:val="000000"/>
                <w:sz w:val="20"/>
                <w:szCs w:val="20"/>
              </w:rPr>
            </w:pPr>
            <w:ins w:id="676" w:author="Yael Armon" w:date="2022-07-20T13:39:00Z">
              <w:r>
                <w:rPr>
                  <w:rFonts w:ascii="Arial" w:hAnsi="Arial" w:cs="Arial"/>
                  <w:color w:val="000000"/>
                  <w:sz w:val="20"/>
                  <w:szCs w:val="20"/>
                </w:rPr>
                <w:t>20%</w:t>
              </w:r>
            </w:ins>
            <w:del w:id="677" w:author="Yael Armon" w:date="2022-07-20T13:39:00Z">
              <w:r w:rsidDel="007E5736">
                <w:rPr>
                  <w:rFonts w:ascii="Arial" w:hAnsi="Arial" w:cs="Arial"/>
                  <w:color w:val="000000"/>
                  <w:sz w:val="20"/>
                  <w:szCs w:val="20"/>
                </w:rPr>
                <w:delText>14</w:delText>
              </w:r>
            </w:del>
            <w:ins w:id="678" w:author="Nisan Avraham" w:date="2022-06-14T12:31:00Z">
              <w:del w:id="679" w:author="Yael Armon" w:date="2022-07-20T13:39:00Z">
                <w:r w:rsidDel="007E5736">
                  <w:rPr>
                    <w:rFonts w:ascii="Arial" w:hAnsi="Arial" w:cs="Arial"/>
                    <w:color w:val="000000"/>
                    <w:sz w:val="20"/>
                    <w:szCs w:val="20"/>
                  </w:rPr>
                  <w:delText>20</w:delText>
                </w:r>
              </w:del>
            </w:ins>
            <w:del w:id="680" w:author="Yael Armon" w:date="2022-07-20T13:39:00Z">
              <w:r w:rsidDel="007E5736">
                <w:rPr>
                  <w:rFonts w:ascii="Arial" w:hAnsi="Arial" w:cs="Arial"/>
                  <w:color w:val="000000"/>
                  <w:sz w:val="20"/>
                  <w:szCs w:val="20"/>
                </w:rPr>
                <w:delText>%</w:delText>
              </w:r>
            </w:del>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417300" w14:textId="547E8B70" w:rsidR="00F312D4" w:rsidRPr="006756A4" w:rsidRDefault="00F312D4" w:rsidP="00F312D4">
            <w:pPr>
              <w:bidi w:val="0"/>
              <w:spacing w:after="0"/>
              <w:jc w:val="center"/>
              <w:rPr>
                <w:rFonts w:ascii="Arial" w:hAnsi="Arial" w:cs="Arial"/>
                <w:color w:val="000000"/>
                <w:sz w:val="20"/>
                <w:szCs w:val="20"/>
              </w:rPr>
            </w:pPr>
            <w:ins w:id="681" w:author="Yael Armon" w:date="2022-07-20T13:39:00Z">
              <w:r>
                <w:rPr>
                  <w:rFonts w:ascii="Arial" w:hAnsi="Arial" w:cs="Arial"/>
                  <w:color w:val="000000"/>
                  <w:sz w:val="20"/>
                  <w:szCs w:val="20"/>
                </w:rPr>
                <w:t>12%</w:t>
              </w:r>
            </w:ins>
            <w:del w:id="682" w:author="Yael Armon" w:date="2022-07-20T13:39:00Z">
              <w:r w:rsidDel="007E5736">
                <w:rPr>
                  <w:rFonts w:ascii="Arial" w:hAnsi="Arial" w:cs="Arial"/>
                  <w:color w:val="000000"/>
                  <w:sz w:val="20"/>
                  <w:szCs w:val="20"/>
                </w:rPr>
                <w:delText>8</w:delText>
              </w:r>
            </w:del>
            <w:ins w:id="683" w:author="Nisan Avraham" w:date="2022-06-14T13:13:00Z">
              <w:del w:id="684" w:author="Yael Armon" w:date="2022-07-20T13:39:00Z">
                <w:r w:rsidDel="007E5736">
                  <w:rPr>
                    <w:rFonts w:ascii="Arial" w:hAnsi="Arial" w:cs="Arial"/>
                    <w:color w:val="000000"/>
                    <w:sz w:val="20"/>
                    <w:szCs w:val="20"/>
                  </w:rPr>
                  <w:delText>1</w:delText>
                </w:r>
              </w:del>
            </w:ins>
            <w:ins w:id="685" w:author="Nisan Avraham" w:date="2022-06-14T13:14:00Z">
              <w:del w:id="686" w:author="Yael Armon" w:date="2022-07-20T13:39:00Z">
                <w:r w:rsidDel="007E5736">
                  <w:rPr>
                    <w:rFonts w:ascii="Arial" w:hAnsi="Arial" w:cs="Arial"/>
                    <w:color w:val="000000"/>
                    <w:sz w:val="20"/>
                    <w:szCs w:val="20"/>
                  </w:rPr>
                  <w:delText>2</w:delText>
                </w:r>
              </w:del>
            </w:ins>
            <w:del w:id="687" w:author="Yael Armon" w:date="2022-07-20T13:39:00Z">
              <w:r w:rsidDel="007E5736">
                <w:rPr>
                  <w:rFonts w:ascii="Arial" w:hAnsi="Arial" w:cs="Arial"/>
                  <w:color w:val="000000"/>
                  <w:sz w:val="20"/>
                  <w:szCs w:val="20"/>
                </w:rPr>
                <w:delText>%</w:delText>
              </w:r>
            </w:del>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5CAA6" w14:textId="361824FD" w:rsidR="00F312D4" w:rsidRPr="006756A4" w:rsidRDefault="00F312D4" w:rsidP="00F312D4">
            <w:pPr>
              <w:bidi w:val="0"/>
              <w:spacing w:after="0"/>
              <w:jc w:val="center"/>
              <w:rPr>
                <w:rFonts w:ascii="Arial" w:hAnsi="Arial" w:cs="Arial"/>
                <w:color w:val="000000"/>
                <w:sz w:val="20"/>
                <w:szCs w:val="20"/>
              </w:rPr>
            </w:pPr>
            <w:ins w:id="688" w:author="Yael Armon" w:date="2022-07-20T13:39:00Z">
              <w:r>
                <w:rPr>
                  <w:rFonts w:ascii="Arial" w:hAnsi="Arial" w:cs="Arial"/>
                  <w:color w:val="000000"/>
                  <w:sz w:val="20"/>
                  <w:szCs w:val="20"/>
                </w:rPr>
                <w:t>6%</w:t>
              </w:r>
            </w:ins>
            <w:del w:id="689" w:author="Yael Armon" w:date="2022-07-20T13:39:00Z">
              <w:r w:rsidDel="007E5736">
                <w:rPr>
                  <w:rFonts w:ascii="Arial" w:hAnsi="Arial" w:cs="Arial"/>
                  <w:color w:val="000000"/>
                  <w:sz w:val="20"/>
                  <w:szCs w:val="20"/>
                </w:rPr>
                <w:delText>7</w:delText>
              </w:r>
            </w:del>
            <w:ins w:id="690" w:author="Nisan Avraham" w:date="2022-06-14T13:17:00Z">
              <w:del w:id="691" w:author="Yael Armon" w:date="2022-07-20T13:39:00Z">
                <w:r w:rsidDel="007E5736">
                  <w:rPr>
                    <w:rFonts w:ascii="Arial" w:hAnsi="Arial" w:cs="Arial"/>
                    <w:color w:val="000000"/>
                    <w:sz w:val="20"/>
                    <w:szCs w:val="20"/>
                  </w:rPr>
                  <w:delText>6</w:delText>
                </w:r>
              </w:del>
            </w:ins>
            <w:del w:id="692" w:author="Yael Armon" w:date="2022-07-20T13:39:00Z">
              <w:r w:rsidDel="007E5736">
                <w:rPr>
                  <w:rFonts w:ascii="Arial" w:hAnsi="Arial" w:cs="Arial"/>
                  <w:color w:val="000000"/>
                  <w:sz w:val="20"/>
                  <w:szCs w:val="20"/>
                </w:rPr>
                <w:delText>%</w:delText>
              </w:r>
            </w:del>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C21B1" w14:textId="2CEF541B" w:rsidR="00F312D4" w:rsidRPr="006756A4" w:rsidRDefault="00F312D4" w:rsidP="00F312D4">
            <w:pPr>
              <w:bidi w:val="0"/>
              <w:spacing w:after="0"/>
              <w:jc w:val="center"/>
              <w:rPr>
                <w:rFonts w:ascii="Arial" w:hAnsi="Arial" w:cs="Arial"/>
                <w:color w:val="000000"/>
                <w:sz w:val="20"/>
                <w:szCs w:val="20"/>
              </w:rPr>
            </w:pPr>
            <w:ins w:id="693" w:author="Yael Armon" w:date="2022-07-20T13:39:00Z">
              <w:r>
                <w:rPr>
                  <w:rFonts w:ascii="Arial" w:hAnsi="Arial" w:cs="Arial"/>
                  <w:color w:val="000000"/>
                  <w:sz w:val="20"/>
                  <w:szCs w:val="20"/>
                </w:rPr>
                <w:t>16%</w:t>
              </w:r>
            </w:ins>
            <w:del w:id="694" w:author="Yael Armon" w:date="2022-07-20T13:39:00Z">
              <w:r w:rsidDel="007E5736">
                <w:rPr>
                  <w:rFonts w:ascii="Arial" w:hAnsi="Arial" w:cs="Arial"/>
                  <w:color w:val="000000"/>
                  <w:sz w:val="20"/>
                  <w:szCs w:val="20"/>
                </w:rPr>
                <w:delText>16%</w:delText>
              </w:r>
            </w:del>
          </w:p>
        </w:tc>
      </w:tr>
      <w:tr w:rsidR="00F312D4" w:rsidRPr="006756A4" w14:paraId="4F155FB7" w14:textId="77777777" w:rsidTr="006E1F83">
        <w:trPr>
          <w:trHeight w:val="183"/>
        </w:trPr>
        <w:tc>
          <w:tcPr>
            <w:tcW w:w="2231" w:type="dxa"/>
            <w:tcBorders>
              <w:top w:val="single" w:sz="4" w:space="0" w:color="4F81BD"/>
              <w:left w:val="nil"/>
              <w:bottom w:val="nil"/>
              <w:right w:val="single" w:sz="4" w:space="0" w:color="auto"/>
            </w:tcBorders>
            <w:shd w:val="clear" w:color="4F81BD" w:fill="4F81BD"/>
            <w:noWrap/>
            <w:vAlign w:val="bottom"/>
            <w:hideMark/>
          </w:tcPr>
          <w:p w14:paraId="5A2392D5" w14:textId="77777777" w:rsidR="00F312D4" w:rsidRPr="006756A4" w:rsidRDefault="00F312D4" w:rsidP="00F312D4">
            <w:pPr>
              <w:spacing w:after="0" w:line="240" w:lineRule="auto"/>
              <w:rPr>
                <w:rFonts w:ascii="Arial" w:eastAsia="Times New Roman" w:hAnsi="Arial" w:cs="Arial"/>
                <w:b/>
                <w:bCs/>
                <w:color w:val="FFFFFF"/>
                <w:sz w:val="20"/>
                <w:szCs w:val="20"/>
              </w:rPr>
            </w:pPr>
            <w:r w:rsidRPr="006756A4">
              <w:rPr>
                <w:rFonts w:ascii="Arial" w:eastAsia="Times New Roman" w:hAnsi="Arial" w:cs="Arial"/>
                <w:b/>
                <w:bCs/>
                <w:color w:val="FFFFFF"/>
                <w:sz w:val="20"/>
                <w:szCs w:val="20"/>
                <w:rtl/>
              </w:rPr>
              <w:t>סה"כ אובדן</w:t>
            </w:r>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C4DF68" w14:textId="0C092BD8" w:rsidR="00F312D4" w:rsidRPr="006756A4" w:rsidRDefault="00F312D4" w:rsidP="00F312D4">
            <w:pPr>
              <w:bidi w:val="0"/>
              <w:spacing w:after="0"/>
              <w:jc w:val="center"/>
              <w:rPr>
                <w:rFonts w:ascii="Arial" w:hAnsi="Arial" w:cs="Arial"/>
                <w:color w:val="000000"/>
                <w:sz w:val="20"/>
                <w:szCs w:val="20"/>
                <w:rtl/>
              </w:rPr>
            </w:pPr>
            <w:ins w:id="695" w:author="Yael Armon" w:date="2022-07-20T13:39:00Z">
              <w:r>
                <w:rPr>
                  <w:rFonts w:ascii="Arial" w:hAnsi="Arial" w:cs="Arial"/>
                  <w:color w:val="000000"/>
                  <w:sz w:val="20"/>
                  <w:szCs w:val="20"/>
                </w:rPr>
                <w:t>1,762</w:t>
              </w:r>
            </w:ins>
            <w:del w:id="696" w:author="Yael Armon" w:date="2022-07-20T13:39:00Z">
              <w:r w:rsidDel="007E5736">
                <w:rPr>
                  <w:rFonts w:ascii="Arial" w:hAnsi="Arial" w:cs="Arial"/>
                  <w:color w:val="000000"/>
                  <w:sz w:val="20"/>
                  <w:szCs w:val="20"/>
                </w:rPr>
                <w:delText>1,778</w:delText>
              </w:r>
            </w:del>
            <w:ins w:id="697" w:author="Nisan Avraham" w:date="2022-06-14T12:27:00Z">
              <w:del w:id="698" w:author="Yael Armon" w:date="2022-07-20T13:39:00Z">
                <w:r w:rsidDel="007E5736">
                  <w:rPr>
                    <w:rFonts w:ascii="Arial" w:hAnsi="Arial" w:cs="Arial"/>
                    <w:color w:val="000000"/>
                    <w:sz w:val="20"/>
                    <w:szCs w:val="20"/>
                  </w:rPr>
                  <w:delText>1,7</w:delText>
                </w:r>
              </w:del>
            </w:ins>
            <w:ins w:id="699" w:author="Nisan Avraham" w:date="2022-06-14T13:07:00Z">
              <w:del w:id="700" w:author="Yael Armon" w:date="2022-07-20T13:39:00Z">
                <w:r w:rsidDel="007E5736">
                  <w:rPr>
                    <w:rFonts w:ascii="Arial" w:hAnsi="Arial" w:cs="Arial"/>
                    <w:color w:val="000000"/>
                    <w:sz w:val="20"/>
                    <w:szCs w:val="20"/>
                  </w:rPr>
                  <w:delText>66</w:delText>
                </w:r>
              </w:del>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B4D15" w14:textId="40F4A02C" w:rsidR="00F312D4" w:rsidRPr="006756A4" w:rsidRDefault="00F312D4" w:rsidP="00F312D4">
            <w:pPr>
              <w:bidi w:val="0"/>
              <w:spacing w:after="0"/>
              <w:jc w:val="center"/>
              <w:rPr>
                <w:rFonts w:ascii="Arial" w:hAnsi="Arial" w:cs="Arial"/>
                <w:color w:val="000000"/>
                <w:sz w:val="20"/>
                <w:szCs w:val="20"/>
              </w:rPr>
            </w:pPr>
            <w:ins w:id="701" w:author="Yael Armon" w:date="2022-07-20T13:39:00Z">
              <w:r>
                <w:rPr>
                  <w:rFonts w:ascii="Arial" w:hAnsi="Arial" w:cs="Arial"/>
                  <w:color w:val="000000"/>
                  <w:sz w:val="20"/>
                  <w:szCs w:val="20"/>
                </w:rPr>
                <w:t>393</w:t>
              </w:r>
            </w:ins>
            <w:del w:id="702" w:author="Yael Armon" w:date="2022-07-20T13:39:00Z">
              <w:r w:rsidDel="007E5736">
                <w:rPr>
                  <w:rFonts w:ascii="Arial" w:hAnsi="Arial" w:cs="Arial"/>
                  <w:color w:val="000000"/>
                  <w:sz w:val="20"/>
                  <w:szCs w:val="20"/>
                </w:rPr>
                <w:delText>302</w:delText>
              </w:r>
            </w:del>
            <w:ins w:id="703" w:author="Nisan Avraham" w:date="2022-06-14T12:31:00Z">
              <w:del w:id="704" w:author="Yael Armon" w:date="2022-07-20T13:39:00Z">
                <w:r w:rsidDel="007E5736">
                  <w:rPr>
                    <w:rFonts w:ascii="Arial" w:hAnsi="Arial" w:cs="Arial"/>
                    <w:color w:val="000000"/>
                    <w:sz w:val="20"/>
                    <w:szCs w:val="20"/>
                  </w:rPr>
                  <w:delText>395</w:delText>
                </w:r>
              </w:del>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88F039" w14:textId="1321F7CB" w:rsidR="00F312D4" w:rsidRPr="006756A4" w:rsidRDefault="00F312D4" w:rsidP="00F312D4">
            <w:pPr>
              <w:bidi w:val="0"/>
              <w:spacing w:after="0"/>
              <w:jc w:val="center"/>
              <w:rPr>
                <w:rFonts w:ascii="Arial" w:hAnsi="Arial" w:cs="Arial"/>
                <w:color w:val="000000"/>
                <w:sz w:val="20"/>
                <w:szCs w:val="20"/>
              </w:rPr>
            </w:pPr>
            <w:ins w:id="705" w:author="Yael Armon" w:date="2022-07-20T13:39:00Z">
              <w:r>
                <w:rPr>
                  <w:rFonts w:ascii="Arial" w:hAnsi="Arial" w:cs="Arial"/>
                  <w:color w:val="000000"/>
                  <w:sz w:val="20"/>
                  <w:szCs w:val="20"/>
                </w:rPr>
                <w:t>205</w:t>
              </w:r>
            </w:ins>
            <w:del w:id="706" w:author="Yael Armon" w:date="2022-07-20T13:39:00Z">
              <w:r w:rsidDel="007E5736">
                <w:rPr>
                  <w:rFonts w:ascii="Arial" w:hAnsi="Arial" w:cs="Arial"/>
                  <w:color w:val="000000"/>
                  <w:sz w:val="20"/>
                  <w:szCs w:val="20"/>
                </w:rPr>
                <w:delText>167</w:delText>
              </w:r>
            </w:del>
            <w:ins w:id="707" w:author="Nisan Avraham" w:date="2022-06-14T13:15:00Z">
              <w:del w:id="708" w:author="Yael Armon" w:date="2022-07-20T13:39:00Z">
                <w:r w:rsidDel="007E5736">
                  <w:rPr>
                    <w:rFonts w:ascii="Arial" w:hAnsi="Arial" w:cs="Arial"/>
                    <w:color w:val="000000"/>
                    <w:sz w:val="20"/>
                    <w:szCs w:val="20"/>
                  </w:rPr>
                  <w:delText>206</w:delText>
                </w:r>
              </w:del>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4B37D" w14:textId="4D145DD6" w:rsidR="00F312D4" w:rsidRPr="006756A4" w:rsidRDefault="00F312D4" w:rsidP="00F312D4">
            <w:pPr>
              <w:bidi w:val="0"/>
              <w:spacing w:after="0"/>
              <w:jc w:val="center"/>
              <w:rPr>
                <w:rFonts w:ascii="Arial" w:hAnsi="Arial" w:cs="Arial"/>
                <w:color w:val="000000"/>
                <w:sz w:val="20"/>
                <w:szCs w:val="20"/>
              </w:rPr>
            </w:pPr>
            <w:ins w:id="709" w:author="Yael Armon" w:date="2022-07-20T13:39:00Z">
              <w:r>
                <w:rPr>
                  <w:rFonts w:ascii="Arial" w:hAnsi="Arial" w:cs="Arial"/>
                  <w:color w:val="000000"/>
                  <w:sz w:val="20"/>
                  <w:szCs w:val="20"/>
                </w:rPr>
                <w:t>225</w:t>
              </w:r>
            </w:ins>
            <w:del w:id="710" w:author="Yael Armon" w:date="2022-07-20T13:39:00Z">
              <w:r w:rsidDel="007E5736">
                <w:rPr>
                  <w:rFonts w:ascii="Arial" w:hAnsi="Arial" w:cs="Arial"/>
                  <w:color w:val="000000"/>
                  <w:sz w:val="20"/>
                  <w:szCs w:val="20"/>
                </w:rPr>
                <w:delText>230</w:delText>
              </w:r>
            </w:del>
            <w:ins w:id="711" w:author="Nisan Avraham" w:date="2022-06-14T13:17:00Z">
              <w:del w:id="712" w:author="Yael Armon" w:date="2022-07-20T13:39:00Z">
                <w:r w:rsidDel="007E5736">
                  <w:rPr>
                    <w:rFonts w:ascii="Arial" w:hAnsi="Arial" w:cs="Arial"/>
                    <w:color w:val="000000"/>
                    <w:sz w:val="20"/>
                    <w:szCs w:val="20"/>
                  </w:rPr>
                  <w:delText>225</w:delText>
                </w:r>
              </w:del>
            </w:ins>
          </w:p>
        </w:tc>
        <w:tc>
          <w:tcPr>
            <w:tcW w:w="15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6BB1F" w14:textId="4E8279E2" w:rsidR="00F312D4" w:rsidRPr="006756A4" w:rsidRDefault="00F312D4" w:rsidP="00F312D4">
            <w:pPr>
              <w:bidi w:val="0"/>
              <w:spacing w:after="0"/>
              <w:jc w:val="center"/>
              <w:rPr>
                <w:rFonts w:ascii="Arial" w:hAnsi="Arial" w:cs="Arial"/>
                <w:color w:val="000000"/>
                <w:sz w:val="20"/>
                <w:szCs w:val="20"/>
              </w:rPr>
            </w:pPr>
            <w:ins w:id="713" w:author="Yael Armon" w:date="2022-07-20T13:39:00Z">
              <w:r>
                <w:rPr>
                  <w:rFonts w:ascii="Arial" w:hAnsi="Arial" w:cs="Arial"/>
                  <w:color w:val="000000"/>
                  <w:sz w:val="20"/>
                  <w:szCs w:val="20"/>
                </w:rPr>
                <w:t>2,585</w:t>
              </w:r>
            </w:ins>
            <w:del w:id="714" w:author="Yael Armon" w:date="2022-07-20T13:39:00Z">
              <w:r w:rsidDel="007E5736">
                <w:rPr>
                  <w:rFonts w:ascii="Arial" w:hAnsi="Arial" w:cs="Arial"/>
                  <w:color w:val="000000"/>
                  <w:sz w:val="20"/>
                  <w:szCs w:val="20"/>
                </w:rPr>
                <w:delText>2,475</w:delText>
              </w:r>
            </w:del>
            <w:ins w:id="715" w:author="Nisan Avraham" w:date="2022-06-14T13:58:00Z">
              <w:del w:id="716" w:author="Yael Armon" w:date="2022-07-20T13:39:00Z">
                <w:r w:rsidDel="007E5736">
                  <w:rPr>
                    <w:rFonts w:ascii="Arial" w:hAnsi="Arial" w:cs="Arial"/>
                    <w:color w:val="000000"/>
                    <w:sz w:val="20"/>
                    <w:szCs w:val="20"/>
                  </w:rPr>
                  <w:delText>593</w:delText>
                </w:r>
              </w:del>
            </w:ins>
          </w:p>
        </w:tc>
      </w:tr>
    </w:tbl>
    <w:p w14:paraId="0205C5F4" w14:textId="77777777" w:rsidR="006E1F83" w:rsidRPr="00AA430F" w:rsidRDefault="006E1F83">
      <w:pPr>
        <w:spacing w:before="240" w:line="360" w:lineRule="auto"/>
        <w:jc w:val="both"/>
        <w:rPr>
          <w:rFonts w:asciiTheme="minorBidi" w:hAnsiTheme="minorBidi"/>
          <w:sz w:val="14"/>
          <w:szCs w:val="18"/>
          <w:rtl/>
        </w:rPr>
        <w:pPrChange w:id="717" w:author="Yael Armon" w:date="2022-07-11T13:04:00Z">
          <w:pPr>
            <w:spacing w:line="360" w:lineRule="auto"/>
            <w:jc w:val="both"/>
          </w:pPr>
        </w:pPrChange>
      </w:pPr>
      <w:r w:rsidRPr="00AA430F">
        <w:rPr>
          <w:rFonts w:asciiTheme="minorBidi" w:hAnsiTheme="minorBidi"/>
          <w:sz w:val="14"/>
          <w:szCs w:val="18"/>
          <w:rtl/>
        </w:rPr>
        <w:t xml:space="preserve">מקור: </w:t>
      </w:r>
      <w:proofErr w:type="spellStart"/>
      <w:r w:rsidRPr="00AA430F">
        <w:rPr>
          <w:rFonts w:asciiTheme="minorBidi" w:hAnsiTheme="minorBidi"/>
          <w:sz w:val="14"/>
          <w:szCs w:val="18"/>
          <w:rtl/>
        </w:rPr>
        <w:t>אומדני</w:t>
      </w:r>
      <w:proofErr w:type="spellEnd"/>
      <w:r w:rsidRPr="00AA430F">
        <w:rPr>
          <w:rFonts w:asciiTheme="minorBidi" w:hAnsiTheme="minorBidi"/>
          <w:sz w:val="14"/>
          <w:szCs w:val="18"/>
          <w:rtl/>
        </w:rPr>
        <w:t xml:space="preserve"> </w:t>
      </w:r>
      <w:r w:rsidRPr="00AA430F">
        <w:rPr>
          <w:rFonts w:asciiTheme="minorBidi" w:hAnsiTheme="minorBidi"/>
          <w:sz w:val="14"/>
          <w:szCs w:val="18"/>
        </w:rPr>
        <w:t>BDO</w:t>
      </w:r>
      <w:r w:rsidRPr="00AA430F">
        <w:rPr>
          <w:rFonts w:asciiTheme="minorBidi" w:hAnsiTheme="minorBidi"/>
          <w:sz w:val="14"/>
          <w:szCs w:val="18"/>
          <w:rtl/>
        </w:rPr>
        <w:t xml:space="preserve">, אחוזי האובדן עוגלו </w:t>
      </w:r>
      <w:r>
        <w:rPr>
          <w:rFonts w:asciiTheme="minorBidi" w:hAnsiTheme="minorBidi" w:hint="cs"/>
          <w:sz w:val="14"/>
          <w:szCs w:val="18"/>
          <w:rtl/>
        </w:rPr>
        <w:t xml:space="preserve">לאחוזון הקרוב </w:t>
      </w:r>
      <w:r w:rsidRPr="00AA430F">
        <w:rPr>
          <w:rFonts w:asciiTheme="minorBidi" w:hAnsiTheme="minorBidi"/>
          <w:sz w:val="14"/>
          <w:szCs w:val="18"/>
          <w:rtl/>
        </w:rPr>
        <w:t>לצורך נוחות ההצגה.</w:t>
      </w:r>
    </w:p>
    <w:p w14:paraId="3287C648" w14:textId="77777777" w:rsidR="006E1F83" w:rsidRPr="00AA430F" w:rsidRDefault="006E1F83" w:rsidP="006E1F83">
      <w:pPr>
        <w:spacing w:line="360" w:lineRule="auto"/>
        <w:jc w:val="both"/>
        <w:rPr>
          <w:rFonts w:asciiTheme="minorBidi" w:hAnsiTheme="minorBidi"/>
          <w:sz w:val="24"/>
          <w:szCs w:val="24"/>
          <w:rtl/>
        </w:rPr>
      </w:pPr>
      <w:r w:rsidRPr="008F6030">
        <w:rPr>
          <w:rFonts w:asciiTheme="minorBidi" w:hAnsiTheme="minorBidi"/>
          <w:sz w:val="24"/>
          <w:szCs w:val="24"/>
          <w:rtl/>
        </w:rPr>
        <w:lastRenderedPageBreak/>
        <w:t xml:space="preserve">לגבי כל אחד מסוגי המזון, נאמד היקף התשומות והתפוקות במונחי כמות תוצרת חקלאית גולמית ושיעור האובדן, וזאת עבור כל אחד </w:t>
      </w:r>
      <w:r w:rsidRPr="008F6030">
        <w:rPr>
          <w:rFonts w:asciiTheme="minorBidi" w:hAnsiTheme="minorBidi" w:hint="cs"/>
          <w:sz w:val="24"/>
          <w:szCs w:val="24"/>
          <w:rtl/>
        </w:rPr>
        <w:t>מ</w:t>
      </w:r>
      <w:r w:rsidRPr="008F6030">
        <w:rPr>
          <w:rFonts w:asciiTheme="minorBidi" w:hAnsiTheme="minorBidi"/>
          <w:sz w:val="24"/>
          <w:szCs w:val="24"/>
          <w:rtl/>
        </w:rPr>
        <w:t>שלבי שרשרת הערך בהליך הייצור, ה</w:t>
      </w:r>
      <w:r w:rsidRPr="008F6030">
        <w:rPr>
          <w:rFonts w:asciiTheme="minorBidi" w:hAnsiTheme="minorBidi" w:hint="cs"/>
          <w:sz w:val="24"/>
          <w:szCs w:val="24"/>
          <w:rtl/>
        </w:rPr>
        <w:t>שיווק</w:t>
      </w:r>
      <w:r w:rsidRPr="008F6030">
        <w:rPr>
          <w:rFonts w:asciiTheme="minorBidi" w:hAnsiTheme="minorBidi"/>
          <w:sz w:val="24"/>
          <w:szCs w:val="24"/>
          <w:rtl/>
        </w:rPr>
        <w:t xml:space="preserve"> והצריכה של המזון</w:t>
      </w:r>
      <w:r>
        <w:rPr>
          <w:rFonts w:asciiTheme="minorBidi" w:hAnsiTheme="minorBidi" w:hint="cs"/>
          <w:sz w:val="24"/>
          <w:szCs w:val="24"/>
          <w:rtl/>
        </w:rPr>
        <w:t xml:space="preserve"> בישראל</w:t>
      </w:r>
      <w:r w:rsidRPr="008F6030">
        <w:rPr>
          <w:rFonts w:asciiTheme="minorBidi" w:hAnsiTheme="minorBidi"/>
          <w:sz w:val="24"/>
          <w:szCs w:val="24"/>
          <w:rtl/>
        </w:rPr>
        <w:t>. הערכת האובדן מתבססת בין היתר על סקר</w:t>
      </w:r>
      <w:r w:rsidRPr="008F6030">
        <w:rPr>
          <w:rFonts w:asciiTheme="minorBidi" w:hAnsiTheme="minorBidi" w:hint="cs"/>
          <w:sz w:val="24"/>
          <w:szCs w:val="24"/>
          <w:rtl/>
        </w:rPr>
        <w:t>י</w:t>
      </w:r>
      <w:r w:rsidRPr="008F6030">
        <w:rPr>
          <w:rFonts w:asciiTheme="minorBidi" w:hAnsiTheme="minorBidi"/>
          <w:sz w:val="24"/>
          <w:szCs w:val="24"/>
          <w:rtl/>
        </w:rPr>
        <w:t xml:space="preserve"> הפחתים בחקלאות שנער</w:t>
      </w:r>
      <w:r w:rsidRPr="008F6030">
        <w:rPr>
          <w:rFonts w:asciiTheme="minorBidi" w:hAnsiTheme="minorBidi" w:hint="cs"/>
          <w:sz w:val="24"/>
          <w:szCs w:val="24"/>
          <w:rtl/>
        </w:rPr>
        <w:t>כו</w:t>
      </w:r>
      <w:r w:rsidRPr="008F6030">
        <w:rPr>
          <w:rFonts w:asciiTheme="minorBidi" w:hAnsiTheme="minorBidi"/>
          <w:sz w:val="24"/>
          <w:szCs w:val="24"/>
          <w:rtl/>
        </w:rPr>
        <w:t xml:space="preserve"> </w:t>
      </w:r>
      <w:r w:rsidRPr="008F6030">
        <w:rPr>
          <w:rFonts w:asciiTheme="minorBidi" w:hAnsiTheme="minorBidi" w:hint="cs"/>
          <w:sz w:val="24"/>
          <w:szCs w:val="24"/>
          <w:rtl/>
        </w:rPr>
        <w:t>ועודכנו</w:t>
      </w:r>
      <w:r w:rsidRPr="008F6030">
        <w:rPr>
          <w:rFonts w:asciiTheme="minorBidi" w:hAnsiTheme="minorBidi"/>
          <w:sz w:val="24"/>
          <w:szCs w:val="24"/>
          <w:rtl/>
        </w:rPr>
        <w:t xml:space="preserve"> על ידי מכון וולקני</w:t>
      </w:r>
      <w:r w:rsidRPr="008F6030">
        <w:rPr>
          <w:rStyle w:val="FootnoteReference"/>
          <w:rFonts w:asciiTheme="minorBidi" w:hAnsiTheme="minorBidi"/>
          <w:sz w:val="24"/>
          <w:szCs w:val="24"/>
          <w:rtl/>
        </w:rPr>
        <w:footnoteReference w:id="10"/>
      </w:r>
      <w:r w:rsidRPr="008F6030">
        <w:rPr>
          <w:rFonts w:asciiTheme="minorBidi" w:hAnsiTheme="minorBidi"/>
          <w:sz w:val="24"/>
          <w:szCs w:val="24"/>
          <w:rtl/>
        </w:rPr>
        <w:t>, אומדן אובדן המזון הכולל במשק ובסוגי המזון מתבסס על סכום האובדן בכל אחד מהמוצרים והשלבים.</w:t>
      </w:r>
      <w:r w:rsidRPr="00AA430F">
        <w:rPr>
          <w:rFonts w:asciiTheme="minorBidi" w:hAnsiTheme="minorBidi"/>
          <w:sz w:val="24"/>
          <w:szCs w:val="24"/>
          <w:rtl/>
        </w:rPr>
        <w:t xml:space="preserve"> </w:t>
      </w:r>
    </w:p>
    <w:p w14:paraId="1DCE8B2E" w14:textId="2A79A408" w:rsidR="006E1F83" w:rsidRPr="00AA430F" w:rsidRDefault="006E1F83" w:rsidP="006E1F83">
      <w:pPr>
        <w:spacing w:line="360" w:lineRule="auto"/>
        <w:jc w:val="both"/>
        <w:rPr>
          <w:rFonts w:asciiTheme="minorBidi" w:hAnsiTheme="minorBidi"/>
          <w:sz w:val="24"/>
          <w:szCs w:val="24"/>
          <w:rtl/>
        </w:rPr>
      </w:pPr>
      <w:r w:rsidRPr="008D4361">
        <w:rPr>
          <w:rFonts w:asciiTheme="minorBidi" w:hAnsiTheme="minorBidi"/>
          <w:sz w:val="24"/>
          <w:szCs w:val="24"/>
          <w:rtl/>
        </w:rPr>
        <w:t xml:space="preserve">נתוני האובדן המוצגים </w:t>
      </w:r>
      <w:r>
        <w:rPr>
          <w:rFonts w:asciiTheme="minorBidi" w:hAnsiTheme="minorBidi" w:hint="cs"/>
          <w:sz w:val="24"/>
          <w:szCs w:val="24"/>
          <w:rtl/>
        </w:rPr>
        <w:t>בדו"ח</w:t>
      </w:r>
      <w:r w:rsidRPr="008D4361">
        <w:rPr>
          <w:rFonts w:asciiTheme="minorBidi" w:hAnsiTheme="minorBidi"/>
          <w:sz w:val="24"/>
          <w:szCs w:val="24"/>
          <w:rtl/>
        </w:rPr>
        <w:t xml:space="preserve"> ז</w:t>
      </w:r>
      <w:r>
        <w:rPr>
          <w:rFonts w:asciiTheme="minorBidi" w:hAnsiTheme="minorBidi" w:hint="cs"/>
          <w:sz w:val="24"/>
          <w:szCs w:val="24"/>
          <w:rtl/>
        </w:rPr>
        <w:t>ה</w:t>
      </w:r>
      <w:r w:rsidRPr="008D4361">
        <w:rPr>
          <w:rFonts w:asciiTheme="minorBidi" w:hAnsiTheme="minorBidi"/>
          <w:sz w:val="24"/>
          <w:szCs w:val="24"/>
          <w:rtl/>
        </w:rPr>
        <w:t>, מתבססים על אומדנים, המשקללים מגוון רחב של מקורות מידע ונתונים שעמדו לרשות</w:t>
      </w:r>
      <w:r>
        <w:rPr>
          <w:rFonts w:asciiTheme="minorBidi" w:hAnsiTheme="minorBidi" w:hint="cs"/>
          <w:sz w:val="24"/>
          <w:szCs w:val="24"/>
          <w:rtl/>
        </w:rPr>
        <w:t xml:space="preserve"> כותבי הדו"ח</w:t>
      </w:r>
      <w:r w:rsidRPr="008D4361">
        <w:rPr>
          <w:rFonts w:asciiTheme="minorBidi" w:hAnsiTheme="minorBidi"/>
          <w:sz w:val="24"/>
          <w:szCs w:val="24"/>
          <w:rtl/>
        </w:rPr>
        <w:t>,</w:t>
      </w:r>
      <w:ins w:id="718" w:author="Ravit Dinmez Yehezkel" w:date="2022-08-02T16:24:00Z">
        <w:r w:rsidR="008D3F28">
          <w:rPr>
            <w:rFonts w:asciiTheme="minorBidi" w:hAnsiTheme="minorBidi" w:hint="cs"/>
            <w:sz w:val="24"/>
            <w:szCs w:val="24"/>
            <w:rtl/>
          </w:rPr>
          <w:t xml:space="preserve"> </w:t>
        </w:r>
      </w:ins>
      <w:del w:id="719" w:author="Ravit Dinmez Yehezkel" w:date="2022-08-02T16:24:00Z">
        <w:r w:rsidRPr="008D4361" w:rsidDel="008D3F28">
          <w:rPr>
            <w:rFonts w:asciiTheme="minorBidi" w:hAnsiTheme="minorBidi"/>
            <w:sz w:val="24"/>
            <w:szCs w:val="24"/>
            <w:rtl/>
          </w:rPr>
          <w:delText xml:space="preserve"> </w:delText>
        </w:r>
      </w:del>
      <w:r w:rsidRPr="008D4361">
        <w:rPr>
          <w:rFonts w:asciiTheme="minorBidi" w:hAnsiTheme="minorBidi"/>
          <w:sz w:val="24"/>
          <w:szCs w:val="24"/>
          <w:rtl/>
        </w:rPr>
        <w:t xml:space="preserve">כמו גם שיתופי פעולה עם הלשכה המרכזית לסטטיסטיקה, עבודה משותפת עם משרד החקלאות, </w:t>
      </w:r>
      <w:r w:rsidRPr="008D4361">
        <w:rPr>
          <w:rFonts w:asciiTheme="minorBidi" w:hAnsiTheme="minorBidi" w:hint="cs"/>
          <w:sz w:val="24"/>
          <w:szCs w:val="24"/>
          <w:rtl/>
        </w:rPr>
        <w:t>נתוני</w:t>
      </w:r>
      <w:r w:rsidRPr="008D4361">
        <w:rPr>
          <w:rFonts w:asciiTheme="minorBidi" w:hAnsiTheme="minorBidi"/>
          <w:sz w:val="24"/>
          <w:szCs w:val="24"/>
          <w:rtl/>
        </w:rPr>
        <w:t xml:space="preserve"> </w:t>
      </w:r>
      <w:r w:rsidRPr="008D4361">
        <w:rPr>
          <w:rFonts w:asciiTheme="minorBidi" w:hAnsiTheme="minorBidi" w:hint="cs"/>
          <w:sz w:val="24"/>
          <w:szCs w:val="24"/>
          <w:rtl/>
        </w:rPr>
        <w:t>המשרד</w:t>
      </w:r>
      <w:r w:rsidRPr="008D4361">
        <w:rPr>
          <w:rFonts w:asciiTheme="minorBidi" w:hAnsiTheme="minorBidi"/>
          <w:sz w:val="24"/>
          <w:szCs w:val="24"/>
          <w:rtl/>
        </w:rPr>
        <w:t xml:space="preserve"> </w:t>
      </w:r>
      <w:r w:rsidRPr="008D4361">
        <w:rPr>
          <w:rFonts w:asciiTheme="minorBidi" w:hAnsiTheme="minorBidi" w:hint="cs"/>
          <w:sz w:val="24"/>
          <w:szCs w:val="24"/>
          <w:rtl/>
        </w:rPr>
        <w:t>להגנת</w:t>
      </w:r>
      <w:r w:rsidRPr="008D4361">
        <w:rPr>
          <w:rFonts w:asciiTheme="minorBidi" w:hAnsiTheme="minorBidi"/>
          <w:sz w:val="24"/>
          <w:szCs w:val="24"/>
          <w:rtl/>
        </w:rPr>
        <w:t xml:space="preserve"> הסביבה, משרד הרווחה, שיחות וראיונות עם מומחים </w:t>
      </w:r>
      <w:r>
        <w:rPr>
          <w:rFonts w:asciiTheme="minorBidi" w:hAnsiTheme="minorBidi" w:hint="cs"/>
          <w:sz w:val="24"/>
          <w:szCs w:val="24"/>
          <w:rtl/>
        </w:rPr>
        <w:t>ה</w:t>
      </w:r>
      <w:r w:rsidRPr="008D4361">
        <w:rPr>
          <w:rFonts w:asciiTheme="minorBidi" w:hAnsiTheme="minorBidi"/>
          <w:sz w:val="24"/>
          <w:szCs w:val="24"/>
          <w:rtl/>
        </w:rPr>
        <w:t>עוסקים בתחום, תוצאות מחקרים ועבודות קודמות, נתוני השוואה בי</w:t>
      </w:r>
      <w:r w:rsidRPr="008D4361">
        <w:rPr>
          <w:rFonts w:asciiTheme="minorBidi" w:hAnsiTheme="minorBidi" w:hint="cs"/>
          <w:sz w:val="24"/>
          <w:szCs w:val="24"/>
          <w:rtl/>
        </w:rPr>
        <w:t>נ</w:t>
      </w:r>
      <w:r w:rsidRPr="008D4361">
        <w:rPr>
          <w:rFonts w:asciiTheme="minorBidi" w:hAnsiTheme="minorBidi"/>
          <w:sz w:val="24"/>
          <w:szCs w:val="24"/>
          <w:rtl/>
        </w:rPr>
        <w:t>לאומיים ועוד.</w:t>
      </w:r>
    </w:p>
    <w:p w14:paraId="17BE3815" w14:textId="77777777" w:rsidR="006E1F83" w:rsidRPr="00090779" w:rsidRDefault="006E1F83" w:rsidP="006E1F83">
      <w:pPr>
        <w:spacing w:line="240" w:lineRule="auto"/>
        <w:jc w:val="center"/>
        <w:rPr>
          <w:rFonts w:asciiTheme="minorBidi" w:hAnsiTheme="minorBidi"/>
          <w:sz w:val="18"/>
          <w:szCs w:val="18"/>
          <w:rtl/>
        </w:rPr>
      </w:pPr>
      <w:r w:rsidRPr="00AA430F">
        <w:rPr>
          <w:rFonts w:asciiTheme="minorBidi" w:hAnsiTheme="minorBidi"/>
          <w:b/>
          <w:bCs/>
          <w:sz w:val="16"/>
          <w:szCs w:val="26"/>
          <w:rtl/>
        </w:rPr>
        <w:t>אומדן אובדן מזון בישראל, באלפי טונות</w:t>
      </w:r>
      <w:r>
        <w:rPr>
          <w:rFonts w:asciiTheme="minorBidi" w:hAnsiTheme="minorBidi" w:hint="cs"/>
          <w:b/>
          <w:bCs/>
          <w:sz w:val="16"/>
          <w:szCs w:val="26"/>
          <w:rtl/>
        </w:rPr>
        <w:t xml:space="preserve"> לשנה </w:t>
      </w:r>
    </w:p>
    <w:tbl>
      <w:tblPr>
        <w:bidiVisual/>
        <w:tblW w:w="4988" w:type="pct"/>
        <w:jc w:val="center"/>
        <w:tblLayout w:type="fixed"/>
        <w:tblLook w:val="04A0" w:firstRow="1" w:lastRow="0" w:firstColumn="1" w:lastColumn="0" w:noHBand="0" w:noVBand="1"/>
      </w:tblPr>
      <w:tblGrid>
        <w:gridCol w:w="1979"/>
        <w:gridCol w:w="944"/>
        <w:gridCol w:w="1191"/>
        <w:gridCol w:w="1022"/>
        <w:gridCol w:w="1592"/>
        <w:gridCol w:w="1135"/>
        <w:gridCol w:w="1131"/>
      </w:tblGrid>
      <w:tr w:rsidR="006E1F83" w:rsidRPr="00646976" w14:paraId="6725EADB" w14:textId="77777777" w:rsidTr="00F312D4">
        <w:trPr>
          <w:trHeight w:val="255"/>
          <w:jc w:val="center"/>
        </w:trPr>
        <w:tc>
          <w:tcPr>
            <w:tcW w:w="1100" w:type="pct"/>
            <w:tcBorders>
              <w:top w:val="single" w:sz="4" w:space="0" w:color="4F81BD"/>
              <w:left w:val="single" w:sz="4" w:space="0" w:color="4F81BD"/>
              <w:bottom w:val="nil"/>
              <w:right w:val="nil"/>
            </w:tcBorders>
            <w:shd w:val="clear" w:color="4F81BD" w:fill="4F81BD"/>
            <w:noWrap/>
            <w:vAlign w:val="bottom"/>
            <w:hideMark/>
          </w:tcPr>
          <w:p w14:paraId="777A4555" w14:textId="77777777" w:rsidR="006E1F83" w:rsidRPr="00C941A4" w:rsidRDefault="006E1F83" w:rsidP="006E1F83">
            <w:pPr>
              <w:spacing w:after="0" w:line="240" w:lineRule="auto"/>
              <w:rPr>
                <w:rFonts w:ascii="Arial" w:eastAsia="Times New Roman" w:hAnsi="Arial" w:cs="Arial"/>
                <w:b/>
                <w:bCs/>
                <w:color w:val="FFFFFF"/>
                <w:rtl/>
              </w:rPr>
            </w:pPr>
            <w:r w:rsidRPr="00C941A4">
              <w:rPr>
                <w:rFonts w:ascii="Arial" w:eastAsia="Times New Roman" w:hAnsi="Arial" w:cs="Arial"/>
                <w:b/>
                <w:bCs/>
                <w:color w:val="FFFFFF"/>
                <w:rtl/>
              </w:rPr>
              <w:t xml:space="preserve">אובדן באלפי </w:t>
            </w:r>
            <w:r>
              <w:rPr>
                <w:rFonts w:ascii="Arial" w:eastAsia="Times New Roman" w:hAnsi="Arial" w:cs="Arial"/>
                <w:b/>
                <w:bCs/>
                <w:color w:val="FFFFFF"/>
                <w:rtl/>
              </w:rPr>
              <w:t>טונות</w:t>
            </w:r>
          </w:p>
        </w:tc>
        <w:tc>
          <w:tcPr>
            <w:tcW w:w="525" w:type="pct"/>
            <w:tcBorders>
              <w:top w:val="single" w:sz="4" w:space="0" w:color="4F81BD"/>
              <w:left w:val="nil"/>
              <w:bottom w:val="nil"/>
              <w:right w:val="nil"/>
            </w:tcBorders>
            <w:shd w:val="clear" w:color="4F81BD" w:fill="4F81BD"/>
            <w:noWrap/>
            <w:vAlign w:val="bottom"/>
            <w:hideMark/>
          </w:tcPr>
          <w:p w14:paraId="28C2C790" w14:textId="77777777" w:rsidR="006E1F83" w:rsidRPr="00C941A4" w:rsidRDefault="006E1F83" w:rsidP="006E1F83">
            <w:pPr>
              <w:spacing w:after="0" w:line="240" w:lineRule="auto"/>
              <w:jc w:val="center"/>
              <w:rPr>
                <w:rFonts w:ascii="Arial" w:eastAsia="Times New Roman" w:hAnsi="Arial" w:cs="Arial"/>
                <w:b/>
                <w:bCs/>
                <w:color w:val="FFFFFF"/>
              </w:rPr>
            </w:pPr>
            <w:r w:rsidRPr="00C941A4">
              <w:rPr>
                <w:rFonts w:ascii="Arial" w:eastAsia="Times New Roman" w:hAnsi="Arial" w:cs="Arial"/>
                <w:b/>
                <w:bCs/>
                <w:color w:val="FFFFFF"/>
                <w:rtl/>
              </w:rPr>
              <w:t>חקלאות</w:t>
            </w:r>
          </w:p>
        </w:tc>
        <w:tc>
          <w:tcPr>
            <w:tcW w:w="662" w:type="pct"/>
            <w:tcBorders>
              <w:top w:val="single" w:sz="4" w:space="0" w:color="4F81BD"/>
              <w:left w:val="nil"/>
              <w:bottom w:val="nil"/>
              <w:right w:val="nil"/>
            </w:tcBorders>
            <w:shd w:val="clear" w:color="4F81BD" w:fill="4F81BD"/>
            <w:noWrap/>
            <w:vAlign w:val="bottom"/>
            <w:hideMark/>
          </w:tcPr>
          <w:p w14:paraId="536EB88D" w14:textId="77777777" w:rsidR="006E1F83" w:rsidRPr="00C941A4" w:rsidRDefault="006E1F83" w:rsidP="006E1F83">
            <w:pPr>
              <w:spacing w:after="0" w:line="240" w:lineRule="auto"/>
              <w:jc w:val="center"/>
              <w:rPr>
                <w:rFonts w:ascii="Arial" w:eastAsia="Times New Roman" w:hAnsi="Arial" w:cs="Arial"/>
                <w:b/>
                <w:bCs/>
                <w:color w:val="FFFFFF"/>
              </w:rPr>
            </w:pPr>
            <w:r w:rsidRPr="00C941A4">
              <w:rPr>
                <w:rFonts w:ascii="Arial" w:eastAsia="Times New Roman" w:hAnsi="Arial" w:cs="Arial"/>
                <w:b/>
                <w:bCs/>
                <w:color w:val="FFFFFF"/>
                <w:rtl/>
              </w:rPr>
              <w:t>טיפול ואריזה</w:t>
            </w:r>
          </w:p>
        </w:tc>
        <w:tc>
          <w:tcPr>
            <w:tcW w:w="568" w:type="pct"/>
            <w:tcBorders>
              <w:top w:val="single" w:sz="4" w:space="0" w:color="4F81BD"/>
              <w:left w:val="nil"/>
              <w:bottom w:val="nil"/>
              <w:right w:val="nil"/>
            </w:tcBorders>
            <w:shd w:val="clear" w:color="4F81BD" w:fill="4F81BD"/>
            <w:noWrap/>
            <w:vAlign w:val="bottom"/>
            <w:hideMark/>
          </w:tcPr>
          <w:p w14:paraId="59AADFE0" w14:textId="77777777" w:rsidR="006E1F83" w:rsidRPr="00C941A4" w:rsidRDefault="006E1F83" w:rsidP="006E1F83">
            <w:pPr>
              <w:spacing w:after="0" w:line="240" w:lineRule="auto"/>
              <w:jc w:val="center"/>
              <w:rPr>
                <w:rFonts w:ascii="Arial" w:eastAsia="Times New Roman" w:hAnsi="Arial" w:cs="Arial"/>
                <w:b/>
                <w:bCs/>
                <w:color w:val="FFFFFF"/>
              </w:rPr>
            </w:pPr>
            <w:r w:rsidRPr="00C941A4">
              <w:rPr>
                <w:rFonts w:ascii="Arial" w:eastAsia="Times New Roman" w:hAnsi="Arial" w:cs="Arial"/>
                <w:b/>
                <w:bCs/>
                <w:color w:val="FFFFFF"/>
                <w:rtl/>
              </w:rPr>
              <w:t>תעשייה</w:t>
            </w:r>
            <w:r w:rsidRPr="00647709">
              <w:rPr>
                <w:rFonts w:ascii="Arial" w:eastAsia="Times New Roman" w:hAnsi="Arial" w:cs="Arial"/>
                <w:b/>
                <w:bCs/>
                <w:color w:val="FFFFFF"/>
                <w:rtl/>
              </w:rPr>
              <w:t>*</w:t>
            </w:r>
          </w:p>
        </w:tc>
        <w:tc>
          <w:tcPr>
            <w:tcW w:w="885" w:type="pct"/>
            <w:tcBorders>
              <w:top w:val="single" w:sz="4" w:space="0" w:color="4F81BD"/>
              <w:left w:val="nil"/>
              <w:bottom w:val="nil"/>
              <w:right w:val="nil"/>
            </w:tcBorders>
            <w:shd w:val="clear" w:color="4F81BD" w:fill="4F81BD"/>
            <w:noWrap/>
            <w:vAlign w:val="bottom"/>
            <w:hideMark/>
          </w:tcPr>
          <w:p w14:paraId="0B5B6860" w14:textId="77777777" w:rsidR="006E1F83" w:rsidRPr="00C941A4" w:rsidRDefault="006E1F83" w:rsidP="006E1F83">
            <w:pPr>
              <w:spacing w:after="0" w:line="240" w:lineRule="auto"/>
              <w:jc w:val="center"/>
              <w:rPr>
                <w:rFonts w:ascii="Arial" w:eastAsia="Times New Roman" w:hAnsi="Arial" w:cs="Arial"/>
                <w:b/>
                <w:bCs/>
                <w:color w:val="FFFFFF"/>
              </w:rPr>
            </w:pPr>
            <w:r w:rsidRPr="00C941A4">
              <w:rPr>
                <w:rFonts w:ascii="Arial" w:eastAsia="Times New Roman" w:hAnsi="Arial" w:cs="Arial" w:hint="eastAsia"/>
                <w:b/>
                <w:bCs/>
                <w:color w:val="FFFFFF"/>
                <w:rtl/>
              </w:rPr>
              <w:t>קמעונאות</w:t>
            </w:r>
            <w:r w:rsidRPr="00C941A4">
              <w:rPr>
                <w:rFonts w:ascii="Arial" w:eastAsia="Times New Roman" w:hAnsi="Arial" w:cs="Arial"/>
                <w:b/>
                <w:bCs/>
                <w:color w:val="FFFFFF"/>
                <w:rtl/>
              </w:rPr>
              <w:t xml:space="preserve"> </w:t>
            </w:r>
            <w:r w:rsidRPr="00C941A4">
              <w:rPr>
                <w:rFonts w:ascii="Arial" w:eastAsia="Times New Roman" w:hAnsi="Arial" w:cs="Arial" w:hint="eastAsia"/>
                <w:b/>
                <w:bCs/>
                <w:color w:val="FFFFFF"/>
                <w:rtl/>
              </w:rPr>
              <w:t>והפצה</w:t>
            </w:r>
          </w:p>
        </w:tc>
        <w:tc>
          <w:tcPr>
            <w:tcW w:w="631" w:type="pct"/>
            <w:tcBorders>
              <w:top w:val="single" w:sz="4" w:space="0" w:color="4F81BD"/>
              <w:left w:val="nil"/>
              <w:bottom w:val="nil"/>
              <w:right w:val="nil"/>
            </w:tcBorders>
            <w:shd w:val="clear" w:color="4F81BD" w:fill="4F81BD"/>
            <w:noWrap/>
            <w:vAlign w:val="bottom"/>
            <w:hideMark/>
          </w:tcPr>
          <w:p w14:paraId="4CBFCFBD" w14:textId="77777777" w:rsidR="006E1F83" w:rsidRPr="00C941A4" w:rsidRDefault="006E1F83" w:rsidP="006E1F83">
            <w:pPr>
              <w:spacing w:after="0" w:line="240" w:lineRule="auto"/>
              <w:jc w:val="center"/>
              <w:rPr>
                <w:rFonts w:ascii="Arial" w:eastAsia="Times New Roman" w:hAnsi="Arial" w:cs="Arial"/>
                <w:b/>
                <w:bCs/>
                <w:color w:val="FFFFFF"/>
              </w:rPr>
            </w:pPr>
            <w:r w:rsidRPr="00C941A4">
              <w:rPr>
                <w:rFonts w:ascii="Arial" w:eastAsia="Times New Roman" w:hAnsi="Arial" w:cs="Arial"/>
                <w:b/>
                <w:bCs/>
                <w:color w:val="FFFFFF"/>
                <w:rtl/>
              </w:rPr>
              <w:t>צרכנות</w:t>
            </w:r>
          </w:p>
        </w:tc>
        <w:tc>
          <w:tcPr>
            <w:tcW w:w="629" w:type="pct"/>
            <w:tcBorders>
              <w:top w:val="single" w:sz="4" w:space="0" w:color="4F81BD"/>
              <w:left w:val="nil"/>
              <w:bottom w:val="nil"/>
              <w:right w:val="single" w:sz="4" w:space="0" w:color="4F81BD"/>
            </w:tcBorders>
            <w:shd w:val="clear" w:color="4F81BD" w:fill="4F81BD"/>
            <w:noWrap/>
            <w:vAlign w:val="bottom"/>
            <w:hideMark/>
          </w:tcPr>
          <w:p w14:paraId="75916D95" w14:textId="77777777" w:rsidR="006E1F83" w:rsidRPr="00C941A4" w:rsidRDefault="006E1F83" w:rsidP="006E1F83">
            <w:pPr>
              <w:spacing w:after="0" w:line="240" w:lineRule="auto"/>
              <w:jc w:val="center"/>
              <w:rPr>
                <w:rFonts w:ascii="Arial" w:eastAsia="Times New Roman" w:hAnsi="Arial" w:cs="Arial"/>
                <w:b/>
                <w:bCs/>
                <w:color w:val="FFFFFF"/>
              </w:rPr>
            </w:pPr>
            <w:r w:rsidRPr="00C941A4">
              <w:rPr>
                <w:rFonts w:ascii="Arial" w:eastAsia="Times New Roman" w:hAnsi="Arial" w:cs="Arial"/>
                <w:b/>
                <w:bCs/>
                <w:color w:val="FFFFFF"/>
                <w:rtl/>
              </w:rPr>
              <w:t>סה"כ</w:t>
            </w:r>
          </w:p>
        </w:tc>
      </w:tr>
      <w:tr w:rsidR="00F312D4" w:rsidRPr="00646976" w14:paraId="0CD77967" w14:textId="77777777" w:rsidTr="00F312D4">
        <w:trPr>
          <w:trHeight w:val="255"/>
          <w:jc w:val="center"/>
        </w:trPr>
        <w:tc>
          <w:tcPr>
            <w:tcW w:w="1100" w:type="pct"/>
            <w:tcBorders>
              <w:top w:val="single" w:sz="4" w:space="0" w:color="4F81BD"/>
              <w:left w:val="single" w:sz="4" w:space="0" w:color="4F81BD"/>
              <w:bottom w:val="nil"/>
              <w:right w:val="nil"/>
            </w:tcBorders>
            <w:shd w:val="clear" w:color="auto" w:fill="auto"/>
            <w:noWrap/>
            <w:vAlign w:val="bottom"/>
            <w:hideMark/>
          </w:tcPr>
          <w:p w14:paraId="34AFCBF8" w14:textId="77777777" w:rsidR="00F312D4" w:rsidRPr="00AA430F" w:rsidRDefault="00F312D4" w:rsidP="00F312D4">
            <w:pPr>
              <w:spacing w:after="0" w:line="240" w:lineRule="auto"/>
              <w:rPr>
                <w:rFonts w:ascii="Arial" w:eastAsia="Times New Roman" w:hAnsi="Arial" w:cs="Arial"/>
                <w:color w:val="000000"/>
                <w:sz w:val="24"/>
                <w:szCs w:val="24"/>
              </w:rPr>
            </w:pPr>
            <w:r w:rsidRPr="00AA430F">
              <w:rPr>
                <w:rFonts w:ascii="Arial" w:eastAsia="Times New Roman" w:hAnsi="Arial" w:cs="Arial"/>
                <w:color w:val="000000"/>
                <w:sz w:val="24"/>
                <w:szCs w:val="24"/>
                <w:rtl/>
              </w:rPr>
              <w:t>פירות וירקות</w:t>
            </w:r>
          </w:p>
        </w:tc>
        <w:tc>
          <w:tcPr>
            <w:tcW w:w="525" w:type="pct"/>
            <w:tcBorders>
              <w:top w:val="single" w:sz="4" w:space="0" w:color="4F81BD"/>
              <w:left w:val="nil"/>
              <w:bottom w:val="nil"/>
              <w:right w:val="nil"/>
            </w:tcBorders>
            <w:shd w:val="clear" w:color="auto" w:fill="auto"/>
            <w:noWrap/>
            <w:vAlign w:val="center"/>
            <w:hideMark/>
          </w:tcPr>
          <w:p w14:paraId="5730BEF6" w14:textId="74E95C17" w:rsidR="00F312D4" w:rsidRDefault="00F312D4" w:rsidP="00F312D4">
            <w:pPr>
              <w:bidi w:val="0"/>
              <w:spacing w:after="0" w:line="240" w:lineRule="auto"/>
              <w:jc w:val="center"/>
              <w:rPr>
                <w:rFonts w:ascii="Arial" w:hAnsi="Arial" w:cs="Arial"/>
                <w:color w:val="000000"/>
                <w:sz w:val="20"/>
                <w:szCs w:val="20"/>
              </w:rPr>
            </w:pPr>
            <w:del w:id="720" w:author="Nisan Avraham" w:date="2022-06-14T13:59:00Z">
              <w:r w:rsidDel="00CC7472">
                <w:rPr>
                  <w:rFonts w:ascii="Arial" w:hAnsi="Arial" w:cs="Arial"/>
                  <w:sz w:val="20"/>
                  <w:szCs w:val="20"/>
                </w:rPr>
                <w:delText>517</w:delText>
              </w:r>
            </w:del>
            <w:ins w:id="721" w:author="Nisan Avraham" w:date="2022-06-14T13:59:00Z">
              <w:r>
                <w:rPr>
                  <w:rFonts w:ascii="Arial" w:hAnsi="Arial" w:cs="Arial"/>
                  <w:sz w:val="20"/>
                  <w:szCs w:val="20"/>
                </w:rPr>
                <w:t>552</w:t>
              </w:r>
            </w:ins>
          </w:p>
        </w:tc>
        <w:tc>
          <w:tcPr>
            <w:tcW w:w="662" w:type="pct"/>
            <w:tcBorders>
              <w:top w:val="single" w:sz="4" w:space="0" w:color="4F81BD"/>
              <w:left w:val="nil"/>
              <w:bottom w:val="nil"/>
              <w:right w:val="nil"/>
            </w:tcBorders>
            <w:shd w:val="clear" w:color="auto" w:fill="auto"/>
            <w:noWrap/>
            <w:vAlign w:val="center"/>
            <w:hideMark/>
          </w:tcPr>
          <w:p w14:paraId="041AC35B" w14:textId="28AF5FBB" w:rsidR="00F312D4" w:rsidRDefault="00F312D4" w:rsidP="00F312D4">
            <w:pPr>
              <w:bidi w:val="0"/>
              <w:spacing w:after="0" w:line="240" w:lineRule="auto"/>
              <w:jc w:val="center"/>
              <w:rPr>
                <w:rFonts w:ascii="Arial" w:hAnsi="Arial" w:cs="Arial"/>
                <w:color w:val="000000"/>
                <w:sz w:val="20"/>
                <w:szCs w:val="20"/>
              </w:rPr>
            </w:pPr>
            <w:del w:id="722" w:author="Nisan Avraham" w:date="2022-06-14T13:59:00Z">
              <w:r w:rsidDel="00CC7472">
                <w:rPr>
                  <w:rFonts w:ascii="Arial" w:hAnsi="Arial" w:cs="Arial"/>
                  <w:sz w:val="20"/>
                  <w:szCs w:val="20"/>
                </w:rPr>
                <w:delText>186</w:delText>
              </w:r>
            </w:del>
            <w:ins w:id="723" w:author="Nisan Avraham" w:date="2022-06-14T13:59:00Z">
              <w:r>
                <w:rPr>
                  <w:rFonts w:ascii="Arial" w:hAnsi="Arial" w:cs="Arial"/>
                  <w:sz w:val="20"/>
                  <w:szCs w:val="20"/>
                </w:rPr>
                <w:t>187</w:t>
              </w:r>
            </w:ins>
          </w:p>
        </w:tc>
        <w:tc>
          <w:tcPr>
            <w:tcW w:w="568" w:type="pct"/>
            <w:tcBorders>
              <w:top w:val="single" w:sz="4" w:space="0" w:color="4F81BD"/>
              <w:left w:val="nil"/>
              <w:bottom w:val="nil"/>
              <w:right w:val="nil"/>
            </w:tcBorders>
            <w:shd w:val="clear" w:color="auto" w:fill="auto"/>
            <w:noWrap/>
            <w:vAlign w:val="center"/>
            <w:hideMark/>
          </w:tcPr>
          <w:p w14:paraId="11C52153" w14:textId="11DCAAEF" w:rsidR="00F312D4" w:rsidRDefault="00F312D4" w:rsidP="00F312D4">
            <w:pPr>
              <w:bidi w:val="0"/>
              <w:spacing w:after="0" w:line="240" w:lineRule="auto"/>
              <w:jc w:val="center"/>
              <w:rPr>
                <w:rFonts w:ascii="Arial" w:hAnsi="Arial" w:cs="Arial"/>
                <w:color w:val="000000"/>
                <w:sz w:val="20"/>
                <w:szCs w:val="20"/>
              </w:rPr>
            </w:pPr>
            <w:del w:id="724" w:author="Nisan Avraham" w:date="2022-06-14T14:00:00Z">
              <w:r w:rsidDel="00CC7472">
                <w:rPr>
                  <w:rFonts w:ascii="Arial" w:hAnsi="Arial" w:cs="Arial"/>
                  <w:sz w:val="20"/>
                  <w:szCs w:val="20"/>
                </w:rPr>
                <w:delText>16</w:delText>
              </w:r>
            </w:del>
            <w:ins w:id="725" w:author="Nisan Avraham" w:date="2022-06-14T14:00:00Z">
              <w:r>
                <w:rPr>
                  <w:rFonts w:ascii="Arial" w:hAnsi="Arial" w:cs="Arial"/>
                  <w:sz w:val="20"/>
                  <w:szCs w:val="20"/>
                </w:rPr>
                <w:t>21</w:t>
              </w:r>
            </w:ins>
          </w:p>
        </w:tc>
        <w:tc>
          <w:tcPr>
            <w:tcW w:w="885" w:type="pct"/>
            <w:tcBorders>
              <w:top w:val="single" w:sz="4" w:space="0" w:color="4F81BD"/>
              <w:left w:val="nil"/>
              <w:bottom w:val="nil"/>
              <w:right w:val="nil"/>
            </w:tcBorders>
            <w:shd w:val="clear" w:color="auto" w:fill="auto"/>
            <w:noWrap/>
            <w:vAlign w:val="center"/>
            <w:hideMark/>
          </w:tcPr>
          <w:p w14:paraId="529C2785" w14:textId="310596F5" w:rsidR="00F312D4" w:rsidRDefault="00F312D4" w:rsidP="00F312D4">
            <w:pPr>
              <w:bidi w:val="0"/>
              <w:spacing w:after="0" w:line="240" w:lineRule="auto"/>
              <w:jc w:val="center"/>
              <w:rPr>
                <w:rFonts w:ascii="Arial" w:hAnsi="Arial" w:cs="Arial"/>
                <w:color w:val="000000"/>
                <w:sz w:val="20"/>
                <w:szCs w:val="20"/>
              </w:rPr>
            </w:pPr>
            <w:del w:id="726" w:author="Nisan Avraham" w:date="2022-06-14T14:00:00Z">
              <w:r w:rsidDel="00CC7472">
                <w:rPr>
                  <w:rFonts w:ascii="Arial" w:hAnsi="Arial" w:cs="Arial"/>
                  <w:sz w:val="20"/>
                  <w:szCs w:val="20"/>
                </w:rPr>
                <w:delText>313</w:delText>
              </w:r>
            </w:del>
            <w:ins w:id="727" w:author="Nisan Avraham" w:date="2022-06-14T14:00:00Z">
              <w:r>
                <w:rPr>
                  <w:rFonts w:ascii="Arial" w:hAnsi="Arial" w:cs="Arial"/>
                  <w:sz w:val="20"/>
                  <w:szCs w:val="20"/>
                </w:rPr>
                <w:t>331</w:t>
              </w:r>
            </w:ins>
          </w:p>
        </w:tc>
        <w:tc>
          <w:tcPr>
            <w:tcW w:w="631" w:type="pct"/>
            <w:tcBorders>
              <w:top w:val="single" w:sz="4" w:space="0" w:color="4F81BD"/>
              <w:left w:val="nil"/>
              <w:bottom w:val="nil"/>
              <w:right w:val="nil"/>
            </w:tcBorders>
            <w:shd w:val="clear" w:color="auto" w:fill="auto"/>
            <w:noWrap/>
            <w:vAlign w:val="center"/>
            <w:hideMark/>
          </w:tcPr>
          <w:p w14:paraId="4BA50643" w14:textId="228BC7B0" w:rsidR="00F312D4" w:rsidRDefault="00F312D4" w:rsidP="00F312D4">
            <w:pPr>
              <w:bidi w:val="0"/>
              <w:spacing w:after="0" w:line="240" w:lineRule="auto"/>
              <w:jc w:val="center"/>
              <w:rPr>
                <w:rFonts w:ascii="Arial" w:hAnsi="Arial" w:cs="Arial"/>
                <w:color w:val="000000"/>
                <w:sz w:val="20"/>
                <w:szCs w:val="20"/>
              </w:rPr>
            </w:pPr>
            <w:ins w:id="728" w:author="Yael Armon" w:date="2022-07-20T13:40:00Z">
              <w:r>
                <w:rPr>
                  <w:rFonts w:ascii="Arial" w:hAnsi="Arial" w:cs="Arial"/>
                  <w:sz w:val="20"/>
                  <w:szCs w:val="20"/>
                </w:rPr>
                <w:t>671</w:t>
              </w:r>
            </w:ins>
            <w:del w:id="729" w:author="Yael Armon" w:date="2022-07-20T13:40:00Z">
              <w:r w:rsidDel="00B93D36">
                <w:rPr>
                  <w:rFonts w:ascii="Arial" w:hAnsi="Arial" w:cs="Arial"/>
                  <w:sz w:val="20"/>
                  <w:szCs w:val="20"/>
                </w:rPr>
                <w:delText>746</w:delText>
              </w:r>
            </w:del>
            <w:ins w:id="730" w:author="Nisan Avraham" w:date="2022-06-14T14:00:00Z">
              <w:del w:id="731" w:author="Yael Armon" w:date="2022-07-20T13:40:00Z">
                <w:r w:rsidDel="00B93D36">
                  <w:rPr>
                    <w:rFonts w:ascii="Arial" w:hAnsi="Arial" w:cs="Arial"/>
                    <w:sz w:val="20"/>
                    <w:szCs w:val="20"/>
                  </w:rPr>
                  <w:delText>675</w:delText>
                </w:r>
              </w:del>
            </w:ins>
          </w:p>
        </w:tc>
        <w:tc>
          <w:tcPr>
            <w:tcW w:w="629" w:type="pct"/>
            <w:tcBorders>
              <w:top w:val="single" w:sz="4" w:space="0" w:color="4F81BD"/>
              <w:left w:val="nil"/>
              <w:bottom w:val="nil"/>
              <w:right w:val="single" w:sz="4" w:space="0" w:color="4F81BD"/>
            </w:tcBorders>
            <w:shd w:val="clear" w:color="auto" w:fill="auto"/>
            <w:noWrap/>
            <w:vAlign w:val="center"/>
            <w:hideMark/>
          </w:tcPr>
          <w:p w14:paraId="14EE163A" w14:textId="116E1118" w:rsidR="00F312D4" w:rsidRDefault="00F312D4" w:rsidP="00F312D4">
            <w:pPr>
              <w:bidi w:val="0"/>
              <w:spacing w:after="0" w:line="240" w:lineRule="auto"/>
              <w:jc w:val="center"/>
              <w:rPr>
                <w:rFonts w:ascii="Arial" w:hAnsi="Arial" w:cs="Arial"/>
                <w:color w:val="000000"/>
                <w:sz w:val="20"/>
                <w:szCs w:val="20"/>
              </w:rPr>
            </w:pPr>
            <w:ins w:id="732" w:author="Yael Armon" w:date="2022-07-20T13:40:00Z">
              <w:r>
                <w:rPr>
                  <w:rFonts w:ascii="Arial" w:hAnsi="Arial" w:cs="Arial"/>
                  <w:sz w:val="20"/>
                  <w:szCs w:val="20"/>
                </w:rPr>
                <w:t>1,763</w:t>
              </w:r>
            </w:ins>
            <w:del w:id="733" w:author="Yael Armon" w:date="2022-07-20T13:40:00Z">
              <w:r w:rsidDel="00B93D36">
                <w:rPr>
                  <w:rFonts w:ascii="Arial" w:hAnsi="Arial" w:cs="Arial"/>
                  <w:sz w:val="20"/>
                  <w:szCs w:val="20"/>
                </w:rPr>
                <w:delText>1,778</w:delText>
              </w:r>
            </w:del>
            <w:ins w:id="734" w:author="Nisan Avraham" w:date="2022-06-14T14:00:00Z">
              <w:del w:id="735" w:author="Yael Armon" w:date="2022-07-20T13:40:00Z">
                <w:r w:rsidDel="00B93D36">
                  <w:rPr>
                    <w:rFonts w:ascii="Arial" w:hAnsi="Arial" w:cs="Arial"/>
                    <w:sz w:val="20"/>
                    <w:szCs w:val="20"/>
                  </w:rPr>
                  <w:delText>766</w:delText>
                </w:r>
              </w:del>
            </w:ins>
          </w:p>
        </w:tc>
      </w:tr>
      <w:tr w:rsidR="00F312D4" w:rsidRPr="00646976" w14:paraId="79FFA6CE" w14:textId="77777777" w:rsidTr="00F312D4">
        <w:trPr>
          <w:trHeight w:val="255"/>
          <w:jc w:val="center"/>
        </w:trPr>
        <w:tc>
          <w:tcPr>
            <w:tcW w:w="1100" w:type="pct"/>
            <w:tcBorders>
              <w:top w:val="single" w:sz="4" w:space="0" w:color="4F81BD"/>
              <w:left w:val="single" w:sz="4" w:space="0" w:color="4F81BD"/>
              <w:bottom w:val="nil"/>
              <w:right w:val="nil"/>
            </w:tcBorders>
            <w:shd w:val="clear" w:color="auto" w:fill="auto"/>
            <w:noWrap/>
            <w:vAlign w:val="bottom"/>
            <w:hideMark/>
          </w:tcPr>
          <w:p w14:paraId="41591F16" w14:textId="77777777" w:rsidR="00F312D4" w:rsidRPr="00AA430F" w:rsidRDefault="00F312D4" w:rsidP="00F312D4">
            <w:pPr>
              <w:spacing w:after="0" w:line="240" w:lineRule="auto"/>
              <w:rPr>
                <w:rFonts w:ascii="Arial" w:eastAsia="Times New Roman" w:hAnsi="Arial" w:cs="Arial"/>
                <w:color w:val="000000"/>
                <w:sz w:val="24"/>
                <w:szCs w:val="24"/>
                <w:rtl/>
              </w:rPr>
            </w:pPr>
            <w:r w:rsidRPr="00AA430F">
              <w:rPr>
                <w:rFonts w:ascii="Arial" w:eastAsia="Times New Roman" w:hAnsi="Arial" w:cs="Arial"/>
                <w:color w:val="000000"/>
                <w:sz w:val="24"/>
                <w:szCs w:val="24"/>
                <w:rtl/>
              </w:rPr>
              <w:t>דגנים וקטניות</w:t>
            </w:r>
          </w:p>
        </w:tc>
        <w:tc>
          <w:tcPr>
            <w:tcW w:w="525" w:type="pct"/>
            <w:tcBorders>
              <w:top w:val="single" w:sz="4" w:space="0" w:color="4F81BD"/>
              <w:left w:val="nil"/>
              <w:bottom w:val="nil"/>
              <w:right w:val="nil"/>
            </w:tcBorders>
            <w:shd w:val="clear" w:color="auto" w:fill="auto"/>
            <w:noWrap/>
            <w:vAlign w:val="center"/>
            <w:hideMark/>
          </w:tcPr>
          <w:p w14:paraId="130A7173" w14:textId="3E5BB030" w:rsidR="00F312D4" w:rsidRDefault="00F312D4" w:rsidP="00F312D4">
            <w:pPr>
              <w:bidi w:val="0"/>
              <w:spacing w:after="0" w:line="240" w:lineRule="auto"/>
              <w:jc w:val="center"/>
              <w:rPr>
                <w:rFonts w:ascii="Arial" w:hAnsi="Arial" w:cs="Arial"/>
                <w:color w:val="000000"/>
                <w:sz w:val="20"/>
                <w:szCs w:val="20"/>
              </w:rPr>
            </w:pPr>
            <w:del w:id="736" w:author="Nisan Avraham" w:date="2022-06-14T14:01:00Z">
              <w:r w:rsidDel="00CC7472">
                <w:rPr>
                  <w:rFonts w:ascii="Arial" w:hAnsi="Arial" w:cs="Arial"/>
                  <w:sz w:val="20"/>
                  <w:szCs w:val="20"/>
                </w:rPr>
                <w:delText>27</w:delText>
              </w:r>
            </w:del>
            <w:ins w:id="737" w:author="Nisan Avraham" w:date="2022-06-14T14:01:00Z">
              <w:r>
                <w:rPr>
                  <w:rFonts w:ascii="Arial" w:hAnsi="Arial" w:cs="Arial"/>
                  <w:sz w:val="20"/>
                  <w:szCs w:val="20"/>
                </w:rPr>
                <w:t>21</w:t>
              </w:r>
            </w:ins>
          </w:p>
        </w:tc>
        <w:tc>
          <w:tcPr>
            <w:tcW w:w="662" w:type="pct"/>
            <w:tcBorders>
              <w:top w:val="single" w:sz="4" w:space="0" w:color="4F81BD"/>
              <w:left w:val="nil"/>
              <w:bottom w:val="nil"/>
              <w:right w:val="nil"/>
            </w:tcBorders>
            <w:shd w:val="clear" w:color="auto" w:fill="auto"/>
            <w:noWrap/>
            <w:vAlign w:val="center"/>
            <w:hideMark/>
          </w:tcPr>
          <w:p w14:paraId="12AF162E" w14:textId="53658998" w:rsidR="00F312D4" w:rsidRDefault="00F312D4" w:rsidP="00F312D4">
            <w:pPr>
              <w:bidi w:val="0"/>
              <w:spacing w:after="0" w:line="240" w:lineRule="auto"/>
              <w:jc w:val="center"/>
              <w:rPr>
                <w:rFonts w:ascii="Arial" w:hAnsi="Arial" w:cs="Arial"/>
                <w:color w:val="000000"/>
                <w:sz w:val="20"/>
                <w:szCs w:val="20"/>
              </w:rPr>
            </w:pPr>
            <w:del w:id="738" w:author="Nisan Avraham" w:date="2022-06-14T14:02:00Z">
              <w:r w:rsidDel="007D6556">
                <w:rPr>
                  <w:rFonts w:ascii="Arial" w:hAnsi="Arial" w:cs="Arial"/>
                  <w:sz w:val="20"/>
                  <w:szCs w:val="20"/>
                </w:rPr>
                <w:delText>14</w:delText>
              </w:r>
            </w:del>
            <w:ins w:id="739" w:author="Nisan Avraham" w:date="2022-06-14T14:02:00Z">
              <w:r>
                <w:rPr>
                  <w:rFonts w:ascii="Arial" w:hAnsi="Arial" w:cs="Arial"/>
                  <w:sz w:val="20"/>
                  <w:szCs w:val="20"/>
                </w:rPr>
                <w:t>13</w:t>
              </w:r>
            </w:ins>
          </w:p>
        </w:tc>
        <w:tc>
          <w:tcPr>
            <w:tcW w:w="568" w:type="pct"/>
            <w:tcBorders>
              <w:top w:val="single" w:sz="4" w:space="0" w:color="4F81BD"/>
              <w:left w:val="nil"/>
              <w:bottom w:val="nil"/>
              <w:right w:val="nil"/>
            </w:tcBorders>
            <w:shd w:val="clear" w:color="auto" w:fill="auto"/>
            <w:noWrap/>
            <w:vAlign w:val="center"/>
            <w:hideMark/>
          </w:tcPr>
          <w:p w14:paraId="61F2AE89" w14:textId="77AFF6AC" w:rsidR="00F312D4" w:rsidRDefault="00F312D4" w:rsidP="00F312D4">
            <w:pPr>
              <w:bidi w:val="0"/>
              <w:spacing w:after="0" w:line="240" w:lineRule="auto"/>
              <w:jc w:val="center"/>
              <w:rPr>
                <w:rFonts w:ascii="Arial" w:hAnsi="Arial" w:cs="Arial"/>
                <w:color w:val="000000"/>
                <w:sz w:val="20"/>
                <w:szCs w:val="20"/>
              </w:rPr>
            </w:pPr>
            <w:del w:id="740" w:author="Nisan Avraham" w:date="2022-06-14T14:02:00Z">
              <w:r w:rsidDel="007D6556">
                <w:rPr>
                  <w:rFonts w:ascii="Arial" w:hAnsi="Arial" w:cs="Arial"/>
                  <w:sz w:val="20"/>
                  <w:szCs w:val="20"/>
                </w:rPr>
                <w:delText>19</w:delText>
              </w:r>
            </w:del>
            <w:ins w:id="741" w:author="Nisan Avraham" w:date="2022-06-14T14:02:00Z">
              <w:r>
                <w:rPr>
                  <w:rFonts w:ascii="Arial" w:hAnsi="Arial" w:cs="Arial"/>
                  <w:sz w:val="20"/>
                  <w:szCs w:val="20"/>
                </w:rPr>
                <w:t>17</w:t>
              </w:r>
            </w:ins>
          </w:p>
        </w:tc>
        <w:tc>
          <w:tcPr>
            <w:tcW w:w="885" w:type="pct"/>
            <w:tcBorders>
              <w:top w:val="single" w:sz="4" w:space="0" w:color="4F81BD"/>
              <w:left w:val="nil"/>
              <w:bottom w:val="nil"/>
              <w:right w:val="nil"/>
            </w:tcBorders>
            <w:shd w:val="clear" w:color="auto" w:fill="auto"/>
            <w:noWrap/>
            <w:vAlign w:val="center"/>
            <w:hideMark/>
          </w:tcPr>
          <w:p w14:paraId="361EB714" w14:textId="18D5E7F7" w:rsidR="00F312D4" w:rsidRDefault="00F312D4" w:rsidP="00F312D4">
            <w:pPr>
              <w:bidi w:val="0"/>
              <w:spacing w:after="0" w:line="240" w:lineRule="auto"/>
              <w:jc w:val="center"/>
              <w:rPr>
                <w:rFonts w:ascii="Arial" w:hAnsi="Arial" w:cs="Arial"/>
                <w:color w:val="000000"/>
                <w:sz w:val="20"/>
                <w:szCs w:val="20"/>
              </w:rPr>
            </w:pPr>
            <w:del w:id="742" w:author="Nisan Avraham" w:date="2022-06-14T14:02:00Z">
              <w:r w:rsidDel="007D6556">
                <w:rPr>
                  <w:rFonts w:ascii="Arial" w:hAnsi="Arial" w:cs="Arial"/>
                  <w:sz w:val="20"/>
                  <w:szCs w:val="20"/>
                </w:rPr>
                <w:delText>43</w:delText>
              </w:r>
            </w:del>
            <w:ins w:id="743" w:author="Nisan Avraham" w:date="2022-06-14T14:02:00Z">
              <w:r>
                <w:rPr>
                  <w:rFonts w:ascii="Arial" w:hAnsi="Arial" w:cs="Arial"/>
                  <w:sz w:val="20"/>
                  <w:szCs w:val="20"/>
                </w:rPr>
                <w:t>45</w:t>
              </w:r>
            </w:ins>
          </w:p>
        </w:tc>
        <w:tc>
          <w:tcPr>
            <w:tcW w:w="631" w:type="pct"/>
            <w:tcBorders>
              <w:top w:val="single" w:sz="4" w:space="0" w:color="4F81BD"/>
              <w:left w:val="nil"/>
              <w:bottom w:val="nil"/>
              <w:right w:val="nil"/>
            </w:tcBorders>
            <w:shd w:val="clear" w:color="auto" w:fill="auto"/>
            <w:noWrap/>
            <w:vAlign w:val="center"/>
            <w:hideMark/>
          </w:tcPr>
          <w:p w14:paraId="53625707" w14:textId="4A848332" w:rsidR="00F312D4" w:rsidRDefault="00F312D4" w:rsidP="00F312D4">
            <w:pPr>
              <w:bidi w:val="0"/>
              <w:spacing w:after="0" w:line="240" w:lineRule="auto"/>
              <w:jc w:val="center"/>
              <w:rPr>
                <w:rFonts w:ascii="Arial" w:hAnsi="Arial" w:cs="Arial"/>
                <w:color w:val="000000"/>
                <w:sz w:val="20"/>
                <w:szCs w:val="20"/>
              </w:rPr>
            </w:pPr>
            <w:ins w:id="744" w:author="Yael Armon" w:date="2022-07-20T13:40:00Z">
              <w:r>
                <w:rPr>
                  <w:rFonts w:ascii="Arial" w:hAnsi="Arial" w:cs="Arial"/>
                  <w:sz w:val="20"/>
                  <w:szCs w:val="20"/>
                </w:rPr>
                <w:t>298</w:t>
              </w:r>
            </w:ins>
            <w:del w:id="745" w:author="Yael Armon" w:date="2022-07-20T13:40:00Z">
              <w:r w:rsidDel="00B93D36">
                <w:rPr>
                  <w:rFonts w:ascii="Arial" w:hAnsi="Arial" w:cs="Arial"/>
                  <w:sz w:val="20"/>
                  <w:szCs w:val="20"/>
                </w:rPr>
                <w:delText>199</w:delText>
              </w:r>
            </w:del>
            <w:ins w:id="746" w:author="Nisan Avraham" w:date="2022-06-14T14:02:00Z">
              <w:del w:id="747" w:author="Yael Armon" w:date="2022-07-20T13:40:00Z">
                <w:r w:rsidDel="00B93D36">
                  <w:rPr>
                    <w:rFonts w:ascii="Arial" w:hAnsi="Arial" w:cs="Arial"/>
                    <w:sz w:val="20"/>
                    <w:szCs w:val="20"/>
                  </w:rPr>
                  <w:delText>300</w:delText>
                </w:r>
              </w:del>
            </w:ins>
          </w:p>
        </w:tc>
        <w:tc>
          <w:tcPr>
            <w:tcW w:w="629" w:type="pct"/>
            <w:tcBorders>
              <w:top w:val="single" w:sz="4" w:space="0" w:color="4F81BD"/>
              <w:left w:val="nil"/>
              <w:bottom w:val="nil"/>
              <w:right w:val="single" w:sz="4" w:space="0" w:color="4F81BD"/>
            </w:tcBorders>
            <w:shd w:val="clear" w:color="auto" w:fill="auto"/>
            <w:noWrap/>
            <w:vAlign w:val="center"/>
            <w:hideMark/>
          </w:tcPr>
          <w:p w14:paraId="7EB17C6F" w14:textId="729AB2D0" w:rsidR="00F312D4" w:rsidRDefault="00F312D4" w:rsidP="00F312D4">
            <w:pPr>
              <w:bidi w:val="0"/>
              <w:spacing w:after="0" w:line="240" w:lineRule="auto"/>
              <w:jc w:val="center"/>
              <w:rPr>
                <w:rFonts w:ascii="Arial" w:hAnsi="Arial" w:cs="Arial"/>
                <w:color w:val="000000"/>
                <w:sz w:val="20"/>
                <w:szCs w:val="20"/>
              </w:rPr>
            </w:pPr>
            <w:ins w:id="748" w:author="Yael Armon" w:date="2022-07-20T13:40:00Z">
              <w:r>
                <w:rPr>
                  <w:rFonts w:ascii="Arial" w:hAnsi="Arial" w:cs="Arial"/>
                  <w:sz w:val="20"/>
                  <w:szCs w:val="20"/>
                </w:rPr>
                <w:t>393</w:t>
              </w:r>
            </w:ins>
            <w:del w:id="749" w:author="Yael Armon" w:date="2022-07-20T13:40:00Z">
              <w:r w:rsidDel="00B93D36">
                <w:rPr>
                  <w:rFonts w:ascii="Arial" w:hAnsi="Arial" w:cs="Arial"/>
                  <w:sz w:val="20"/>
                  <w:szCs w:val="20"/>
                </w:rPr>
                <w:delText>302</w:delText>
              </w:r>
            </w:del>
            <w:ins w:id="750" w:author="Nisan Avraham" w:date="2022-06-14T14:02:00Z">
              <w:del w:id="751" w:author="Yael Armon" w:date="2022-07-20T13:40:00Z">
                <w:r w:rsidDel="00B93D36">
                  <w:rPr>
                    <w:rFonts w:ascii="Arial" w:hAnsi="Arial" w:cs="Arial"/>
                    <w:sz w:val="20"/>
                    <w:szCs w:val="20"/>
                  </w:rPr>
                  <w:delText>395</w:delText>
                </w:r>
              </w:del>
            </w:ins>
          </w:p>
        </w:tc>
      </w:tr>
      <w:tr w:rsidR="00F312D4" w:rsidRPr="00646976" w14:paraId="16BCBA4F" w14:textId="77777777" w:rsidTr="00F312D4">
        <w:trPr>
          <w:trHeight w:val="255"/>
          <w:jc w:val="center"/>
        </w:trPr>
        <w:tc>
          <w:tcPr>
            <w:tcW w:w="1100" w:type="pct"/>
            <w:tcBorders>
              <w:top w:val="single" w:sz="4" w:space="0" w:color="4F81BD"/>
              <w:left w:val="single" w:sz="4" w:space="0" w:color="4F81BD"/>
              <w:bottom w:val="nil"/>
              <w:right w:val="nil"/>
            </w:tcBorders>
            <w:shd w:val="clear" w:color="auto" w:fill="auto"/>
            <w:noWrap/>
            <w:vAlign w:val="bottom"/>
            <w:hideMark/>
          </w:tcPr>
          <w:p w14:paraId="5FAF3009" w14:textId="77777777" w:rsidR="00F312D4" w:rsidRPr="00AA430F" w:rsidRDefault="00F312D4" w:rsidP="00F312D4">
            <w:pPr>
              <w:spacing w:after="0" w:line="240" w:lineRule="auto"/>
              <w:rPr>
                <w:rFonts w:ascii="Arial" w:eastAsia="Times New Roman" w:hAnsi="Arial" w:cs="Arial"/>
                <w:color w:val="000000"/>
                <w:sz w:val="24"/>
                <w:szCs w:val="24"/>
              </w:rPr>
            </w:pPr>
            <w:r w:rsidRPr="00AA430F">
              <w:rPr>
                <w:rFonts w:ascii="Arial" w:eastAsia="Times New Roman" w:hAnsi="Arial" w:cs="Arial"/>
                <w:color w:val="000000"/>
                <w:sz w:val="24"/>
                <w:szCs w:val="24"/>
                <w:rtl/>
              </w:rPr>
              <w:t>בשר ביצים דגים</w:t>
            </w:r>
          </w:p>
        </w:tc>
        <w:tc>
          <w:tcPr>
            <w:tcW w:w="525" w:type="pct"/>
            <w:tcBorders>
              <w:top w:val="single" w:sz="4" w:space="0" w:color="4F81BD"/>
              <w:left w:val="nil"/>
              <w:bottom w:val="nil"/>
              <w:right w:val="nil"/>
            </w:tcBorders>
            <w:shd w:val="clear" w:color="auto" w:fill="auto"/>
            <w:noWrap/>
            <w:vAlign w:val="center"/>
            <w:hideMark/>
          </w:tcPr>
          <w:p w14:paraId="5ED2A534" w14:textId="3B05FC04" w:rsidR="00F312D4" w:rsidRDefault="00F312D4" w:rsidP="00F312D4">
            <w:pPr>
              <w:bidi w:val="0"/>
              <w:spacing w:after="0" w:line="240" w:lineRule="auto"/>
              <w:jc w:val="center"/>
              <w:rPr>
                <w:rFonts w:ascii="Arial" w:hAnsi="Arial" w:cs="Arial"/>
                <w:color w:val="000000"/>
                <w:sz w:val="20"/>
                <w:szCs w:val="20"/>
              </w:rPr>
            </w:pPr>
            <w:del w:id="752" w:author="Nisan Avraham" w:date="2022-06-14T14:04:00Z">
              <w:r w:rsidDel="00AA3C5C">
                <w:rPr>
                  <w:rFonts w:ascii="Arial" w:hAnsi="Arial" w:cs="Arial"/>
                  <w:sz w:val="20"/>
                  <w:szCs w:val="20"/>
                </w:rPr>
                <w:delText>35</w:delText>
              </w:r>
            </w:del>
            <w:ins w:id="753" w:author="Nisan Avraham" w:date="2022-06-14T14:04:00Z">
              <w:r>
                <w:rPr>
                  <w:rFonts w:ascii="Arial" w:hAnsi="Arial" w:cs="Arial"/>
                  <w:sz w:val="20"/>
                  <w:szCs w:val="20"/>
                </w:rPr>
                <w:t>37</w:t>
              </w:r>
            </w:ins>
          </w:p>
        </w:tc>
        <w:tc>
          <w:tcPr>
            <w:tcW w:w="662" w:type="pct"/>
            <w:tcBorders>
              <w:top w:val="single" w:sz="4" w:space="0" w:color="4F81BD"/>
              <w:left w:val="nil"/>
              <w:bottom w:val="nil"/>
              <w:right w:val="nil"/>
            </w:tcBorders>
            <w:shd w:val="clear" w:color="auto" w:fill="auto"/>
            <w:noWrap/>
            <w:vAlign w:val="center"/>
            <w:hideMark/>
          </w:tcPr>
          <w:p w14:paraId="5218B739" w14:textId="77777777" w:rsidR="00F312D4" w:rsidRDefault="00F312D4" w:rsidP="00F312D4">
            <w:pPr>
              <w:bidi w:val="0"/>
              <w:spacing w:after="0" w:line="240" w:lineRule="auto"/>
              <w:jc w:val="center"/>
              <w:rPr>
                <w:rFonts w:ascii="Arial" w:hAnsi="Arial" w:cs="Arial"/>
                <w:color w:val="000000"/>
                <w:sz w:val="20"/>
                <w:szCs w:val="20"/>
              </w:rPr>
            </w:pPr>
            <w:r>
              <w:rPr>
                <w:rFonts w:ascii="Arial" w:hAnsi="Arial" w:cs="Arial"/>
                <w:sz w:val="20"/>
                <w:szCs w:val="20"/>
              </w:rPr>
              <w:t>5</w:t>
            </w:r>
          </w:p>
        </w:tc>
        <w:tc>
          <w:tcPr>
            <w:tcW w:w="568" w:type="pct"/>
            <w:tcBorders>
              <w:top w:val="single" w:sz="4" w:space="0" w:color="4F81BD"/>
              <w:left w:val="nil"/>
              <w:bottom w:val="nil"/>
              <w:right w:val="nil"/>
            </w:tcBorders>
            <w:shd w:val="clear" w:color="auto" w:fill="auto"/>
            <w:noWrap/>
            <w:vAlign w:val="center"/>
            <w:hideMark/>
          </w:tcPr>
          <w:p w14:paraId="1939DECD" w14:textId="44AD446F" w:rsidR="00F312D4" w:rsidRDefault="00F312D4" w:rsidP="00F312D4">
            <w:pPr>
              <w:bidi w:val="0"/>
              <w:spacing w:after="0" w:line="240" w:lineRule="auto"/>
              <w:jc w:val="center"/>
              <w:rPr>
                <w:rFonts w:ascii="Arial" w:hAnsi="Arial" w:cs="Arial"/>
                <w:color w:val="000000"/>
                <w:sz w:val="20"/>
                <w:szCs w:val="20"/>
              </w:rPr>
            </w:pPr>
            <w:del w:id="754" w:author="Nisan Avraham" w:date="2022-06-14T14:04:00Z">
              <w:r w:rsidDel="00AA3C5C">
                <w:rPr>
                  <w:rFonts w:ascii="Arial" w:hAnsi="Arial" w:cs="Arial"/>
                  <w:sz w:val="20"/>
                  <w:szCs w:val="20"/>
                </w:rPr>
                <w:delText>31</w:delText>
              </w:r>
            </w:del>
            <w:ins w:id="755" w:author="Nisan Avraham" w:date="2022-06-14T14:04:00Z">
              <w:r>
                <w:rPr>
                  <w:rFonts w:ascii="Arial" w:hAnsi="Arial" w:cs="Arial"/>
                  <w:sz w:val="20"/>
                  <w:szCs w:val="20"/>
                </w:rPr>
                <w:t>29</w:t>
              </w:r>
            </w:ins>
          </w:p>
        </w:tc>
        <w:tc>
          <w:tcPr>
            <w:tcW w:w="885" w:type="pct"/>
            <w:tcBorders>
              <w:top w:val="single" w:sz="4" w:space="0" w:color="4F81BD"/>
              <w:left w:val="nil"/>
              <w:bottom w:val="nil"/>
              <w:right w:val="nil"/>
            </w:tcBorders>
            <w:shd w:val="clear" w:color="auto" w:fill="auto"/>
            <w:noWrap/>
            <w:vAlign w:val="center"/>
            <w:hideMark/>
          </w:tcPr>
          <w:p w14:paraId="5C2510D3" w14:textId="2458DE6F" w:rsidR="00F312D4" w:rsidRDefault="00F312D4" w:rsidP="00F312D4">
            <w:pPr>
              <w:bidi w:val="0"/>
              <w:spacing w:after="0" w:line="240" w:lineRule="auto"/>
              <w:jc w:val="center"/>
              <w:rPr>
                <w:rFonts w:ascii="Arial" w:hAnsi="Arial" w:cs="Arial"/>
                <w:color w:val="000000"/>
                <w:sz w:val="20"/>
                <w:szCs w:val="20"/>
              </w:rPr>
            </w:pPr>
            <w:del w:id="756" w:author="Nisan Avraham" w:date="2022-06-14T14:04:00Z">
              <w:r w:rsidDel="00AA3C5C">
                <w:rPr>
                  <w:rFonts w:ascii="Arial" w:hAnsi="Arial" w:cs="Arial" w:hint="cs"/>
                  <w:sz w:val="20"/>
                  <w:szCs w:val="20"/>
                  <w:rtl/>
                </w:rPr>
                <w:delText>36</w:delText>
              </w:r>
            </w:del>
            <w:ins w:id="757" w:author="Nisan Avraham" w:date="2022-06-14T14:04:00Z">
              <w:r>
                <w:rPr>
                  <w:rFonts w:ascii="Arial" w:hAnsi="Arial" w:cs="Arial" w:hint="cs"/>
                  <w:sz w:val="20"/>
                  <w:szCs w:val="20"/>
                  <w:rtl/>
                </w:rPr>
                <w:t>40</w:t>
              </w:r>
            </w:ins>
          </w:p>
        </w:tc>
        <w:tc>
          <w:tcPr>
            <w:tcW w:w="631" w:type="pct"/>
            <w:tcBorders>
              <w:top w:val="single" w:sz="4" w:space="0" w:color="4F81BD"/>
              <w:left w:val="nil"/>
              <w:bottom w:val="nil"/>
              <w:right w:val="nil"/>
            </w:tcBorders>
            <w:shd w:val="clear" w:color="auto" w:fill="auto"/>
            <w:noWrap/>
            <w:vAlign w:val="center"/>
            <w:hideMark/>
          </w:tcPr>
          <w:p w14:paraId="15034AE4" w14:textId="4C49803D" w:rsidR="00F312D4" w:rsidRDefault="00F312D4" w:rsidP="00F312D4">
            <w:pPr>
              <w:bidi w:val="0"/>
              <w:spacing w:after="0" w:line="240" w:lineRule="auto"/>
              <w:jc w:val="center"/>
              <w:rPr>
                <w:rFonts w:ascii="Arial" w:hAnsi="Arial" w:cs="Arial"/>
                <w:color w:val="000000"/>
                <w:sz w:val="20"/>
                <w:szCs w:val="20"/>
              </w:rPr>
            </w:pPr>
            <w:ins w:id="758" w:author="Yael Armon" w:date="2022-07-20T13:40:00Z">
              <w:r>
                <w:rPr>
                  <w:rFonts w:ascii="Arial" w:hAnsi="Arial" w:cs="Arial"/>
                  <w:sz w:val="20"/>
                  <w:szCs w:val="20"/>
                </w:rPr>
                <w:t>95</w:t>
              </w:r>
            </w:ins>
            <w:del w:id="759" w:author="Yael Armon" w:date="2022-07-20T13:40:00Z">
              <w:r w:rsidDel="00B93D36">
                <w:rPr>
                  <w:rFonts w:ascii="Arial" w:hAnsi="Arial" w:cs="Arial"/>
                  <w:sz w:val="20"/>
                  <w:szCs w:val="20"/>
                </w:rPr>
                <w:delText>61</w:delText>
              </w:r>
            </w:del>
            <w:ins w:id="760" w:author="Nisan Avraham" w:date="2022-06-14T14:04:00Z">
              <w:del w:id="761" w:author="Yael Armon" w:date="2022-07-20T13:40:00Z">
                <w:r w:rsidDel="00B93D36">
                  <w:rPr>
                    <w:rFonts w:ascii="Arial" w:hAnsi="Arial" w:cs="Arial"/>
                    <w:sz w:val="20"/>
                    <w:szCs w:val="20"/>
                  </w:rPr>
                  <w:delText>95</w:delText>
                </w:r>
              </w:del>
            </w:ins>
          </w:p>
        </w:tc>
        <w:tc>
          <w:tcPr>
            <w:tcW w:w="629" w:type="pct"/>
            <w:tcBorders>
              <w:top w:val="single" w:sz="4" w:space="0" w:color="4F81BD"/>
              <w:left w:val="nil"/>
              <w:bottom w:val="nil"/>
              <w:right w:val="single" w:sz="4" w:space="0" w:color="4F81BD"/>
            </w:tcBorders>
            <w:shd w:val="clear" w:color="auto" w:fill="auto"/>
            <w:noWrap/>
            <w:vAlign w:val="center"/>
            <w:hideMark/>
          </w:tcPr>
          <w:p w14:paraId="3A5CD74F" w14:textId="4F9CF189" w:rsidR="00F312D4" w:rsidRDefault="00F312D4" w:rsidP="00F312D4">
            <w:pPr>
              <w:bidi w:val="0"/>
              <w:spacing w:after="0" w:line="240" w:lineRule="auto"/>
              <w:jc w:val="center"/>
              <w:rPr>
                <w:rFonts w:ascii="Arial" w:hAnsi="Arial" w:cs="Arial"/>
                <w:color w:val="000000"/>
                <w:sz w:val="20"/>
                <w:szCs w:val="20"/>
              </w:rPr>
            </w:pPr>
            <w:ins w:id="762" w:author="Yael Armon" w:date="2022-07-20T13:40:00Z">
              <w:r>
                <w:rPr>
                  <w:rFonts w:ascii="Arial" w:hAnsi="Arial" w:cs="Arial"/>
                  <w:sz w:val="20"/>
                  <w:szCs w:val="20"/>
                </w:rPr>
                <w:t>205</w:t>
              </w:r>
            </w:ins>
            <w:del w:id="763" w:author="Yael Armon" w:date="2022-07-20T13:40:00Z">
              <w:r w:rsidDel="00B93D36">
                <w:rPr>
                  <w:rFonts w:ascii="Arial" w:hAnsi="Arial" w:cs="Arial"/>
                  <w:sz w:val="20"/>
                  <w:szCs w:val="20"/>
                </w:rPr>
                <w:delText>168</w:delText>
              </w:r>
            </w:del>
            <w:ins w:id="764" w:author="Nisan Avraham" w:date="2022-06-14T14:05:00Z">
              <w:del w:id="765" w:author="Yael Armon" w:date="2022-07-20T13:40:00Z">
                <w:r w:rsidDel="00B93D36">
                  <w:rPr>
                    <w:rFonts w:ascii="Arial" w:hAnsi="Arial" w:cs="Arial"/>
                    <w:sz w:val="20"/>
                    <w:szCs w:val="20"/>
                  </w:rPr>
                  <w:delText>206</w:delText>
                </w:r>
              </w:del>
            </w:ins>
          </w:p>
        </w:tc>
      </w:tr>
      <w:tr w:rsidR="00F312D4" w:rsidRPr="00646976" w14:paraId="1C06C0DD" w14:textId="77777777" w:rsidTr="00F312D4">
        <w:trPr>
          <w:trHeight w:val="255"/>
          <w:jc w:val="center"/>
        </w:trPr>
        <w:tc>
          <w:tcPr>
            <w:tcW w:w="1100" w:type="pct"/>
            <w:tcBorders>
              <w:top w:val="single" w:sz="4" w:space="0" w:color="4F81BD"/>
              <w:left w:val="single" w:sz="4" w:space="0" w:color="4F81BD"/>
              <w:bottom w:val="nil"/>
              <w:right w:val="nil"/>
            </w:tcBorders>
            <w:shd w:val="clear" w:color="auto" w:fill="auto"/>
            <w:noWrap/>
            <w:vAlign w:val="bottom"/>
            <w:hideMark/>
          </w:tcPr>
          <w:p w14:paraId="61441C8C" w14:textId="77777777" w:rsidR="00F312D4" w:rsidRPr="00AA430F" w:rsidRDefault="00F312D4" w:rsidP="00F312D4">
            <w:pPr>
              <w:spacing w:after="0" w:line="240" w:lineRule="auto"/>
              <w:rPr>
                <w:rFonts w:ascii="Arial" w:eastAsia="Times New Roman" w:hAnsi="Arial" w:cs="Arial"/>
                <w:color w:val="000000"/>
                <w:sz w:val="24"/>
                <w:szCs w:val="24"/>
              </w:rPr>
            </w:pPr>
            <w:r w:rsidRPr="00AA430F">
              <w:rPr>
                <w:rFonts w:ascii="Arial" w:eastAsia="Times New Roman" w:hAnsi="Arial" w:cs="Arial"/>
                <w:color w:val="000000"/>
                <w:sz w:val="24"/>
                <w:szCs w:val="24"/>
                <w:rtl/>
              </w:rPr>
              <w:t>חלב ומוצריו</w:t>
            </w:r>
          </w:p>
        </w:tc>
        <w:tc>
          <w:tcPr>
            <w:tcW w:w="525" w:type="pct"/>
            <w:tcBorders>
              <w:top w:val="single" w:sz="4" w:space="0" w:color="4F81BD"/>
              <w:left w:val="nil"/>
              <w:bottom w:val="nil"/>
              <w:right w:val="nil"/>
            </w:tcBorders>
            <w:shd w:val="clear" w:color="auto" w:fill="auto"/>
            <w:noWrap/>
            <w:vAlign w:val="center"/>
            <w:hideMark/>
          </w:tcPr>
          <w:p w14:paraId="0D081B60" w14:textId="413AE645" w:rsidR="00F312D4" w:rsidRDefault="00F312D4" w:rsidP="00F312D4">
            <w:pPr>
              <w:bidi w:val="0"/>
              <w:spacing w:after="0" w:line="240" w:lineRule="auto"/>
              <w:jc w:val="center"/>
              <w:rPr>
                <w:rFonts w:ascii="Arial" w:hAnsi="Arial" w:cs="Arial"/>
                <w:color w:val="000000"/>
                <w:sz w:val="20"/>
                <w:szCs w:val="20"/>
              </w:rPr>
            </w:pPr>
            <w:del w:id="766" w:author="Nisan Avraham" w:date="2022-06-14T14:05:00Z">
              <w:r w:rsidDel="00AA3C5C">
                <w:rPr>
                  <w:rFonts w:ascii="Arial" w:hAnsi="Arial" w:cs="Arial"/>
                  <w:sz w:val="20"/>
                  <w:szCs w:val="20"/>
                </w:rPr>
                <w:delText>62</w:delText>
              </w:r>
            </w:del>
            <w:ins w:id="767" w:author="Nisan Avraham" w:date="2022-06-14T14:05:00Z">
              <w:r>
                <w:rPr>
                  <w:rFonts w:ascii="Arial" w:hAnsi="Arial" w:cs="Arial"/>
                  <w:sz w:val="20"/>
                  <w:szCs w:val="20"/>
                </w:rPr>
                <w:t>63</w:t>
              </w:r>
            </w:ins>
          </w:p>
        </w:tc>
        <w:tc>
          <w:tcPr>
            <w:tcW w:w="662" w:type="pct"/>
            <w:tcBorders>
              <w:top w:val="single" w:sz="4" w:space="0" w:color="4F81BD"/>
              <w:left w:val="nil"/>
              <w:bottom w:val="nil"/>
              <w:right w:val="nil"/>
            </w:tcBorders>
            <w:shd w:val="clear" w:color="auto" w:fill="auto"/>
            <w:noWrap/>
            <w:vAlign w:val="center"/>
            <w:hideMark/>
          </w:tcPr>
          <w:p w14:paraId="0B0EF6AA" w14:textId="77777777" w:rsidR="00F312D4" w:rsidRDefault="00F312D4" w:rsidP="00F312D4">
            <w:pPr>
              <w:bidi w:val="0"/>
              <w:spacing w:after="0" w:line="240" w:lineRule="auto"/>
              <w:jc w:val="center"/>
              <w:rPr>
                <w:rFonts w:ascii="Arial" w:hAnsi="Arial" w:cs="Arial"/>
                <w:color w:val="000000"/>
                <w:sz w:val="20"/>
                <w:szCs w:val="20"/>
              </w:rPr>
            </w:pPr>
            <w:r>
              <w:rPr>
                <w:rFonts w:ascii="Arial" w:hAnsi="Arial" w:cs="Arial"/>
                <w:sz w:val="20"/>
                <w:szCs w:val="20"/>
              </w:rPr>
              <w:t>8</w:t>
            </w:r>
          </w:p>
        </w:tc>
        <w:tc>
          <w:tcPr>
            <w:tcW w:w="568" w:type="pct"/>
            <w:tcBorders>
              <w:top w:val="single" w:sz="4" w:space="0" w:color="4F81BD"/>
              <w:left w:val="nil"/>
              <w:bottom w:val="nil"/>
              <w:right w:val="nil"/>
            </w:tcBorders>
            <w:shd w:val="clear" w:color="auto" w:fill="auto"/>
            <w:noWrap/>
            <w:vAlign w:val="center"/>
            <w:hideMark/>
          </w:tcPr>
          <w:p w14:paraId="5819817E" w14:textId="078DB918" w:rsidR="00F312D4" w:rsidRDefault="00F312D4" w:rsidP="00F312D4">
            <w:pPr>
              <w:bidi w:val="0"/>
              <w:spacing w:after="0" w:line="240" w:lineRule="auto"/>
              <w:jc w:val="center"/>
              <w:rPr>
                <w:rFonts w:ascii="Arial" w:hAnsi="Arial" w:cs="Arial"/>
                <w:color w:val="000000"/>
                <w:sz w:val="20"/>
                <w:szCs w:val="20"/>
              </w:rPr>
            </w:pPr>
            <w:del w:id="768" w:author="Nisan Avraham" w:date="2022-06-14T14:05:00Z">
              <w:r w:rsidDel="00AA3C5C">
                <w:rPr>
                  <w:rFonts w:ascii="Arial" w:hAnsi="Arial" w:cs="Arial"/>
                  <w:sz w:val="20"/>
                  <w:szCs w:val="20"/>
                </w:rPr>
                <w:delText>20</w:delText>
              </w:r>
            </w:del>
            <w:ins w:id="769" w:author="Nisan Avraham" w:date="2022-06-14T14:05:00Z">
              <w:r>
                <w:rPr>
                  <w:rFonts w:ascii="Arial" w:hAnsi="Arial" w:cs="Arial"/>
                  <w:sz w:val="20"/>
                  <w:szCs w:val="20"/>
                </w:rPr>
                <w:t>19</w:t>
              </w:r>
            </w:ins>
          </w:p>
        </w:tc>
        <w:tc>
          <w:tcPr>
            <w:tcW w:w="885" w:type="pct"/>
            <w:tcBorders>
              <w:top w:val="single" w:sz="4" w:space="0" w:color="4F81BD"/>
              <w:left w:val="nil"/>
              <w:bottom w:val="nil"/>
              <w:right w:val="nil"/>
            </w:tcBorders>
            <w:shd w:val="clear" w:color="auto" w:fill="auto"/>
            <w:noWrap/>
            <w:vAlign w:val="center"/>
            <w:hideMark/>
          </w:tcPr>
          <w:p w14:paraId="65899F47" w14:textId="29169F8A" w:rsidR="00F312D4" w:rsidRDefault="00F312D4" w:rsidP="00F312D4">
            <w:pPr>
              <w:bidi w:val="0"/>
              <w:spacing w:after="0" w:line="240" w:lineRule="auto"/>
              <w:jc w:val="center"/>
              <w:rPr>
                <w:rFonts w:ascii="Arial" w:hAnsi="Arial" w:cs="Arial"/>
                <w:color w:val="000000"/>
                <w:sz w:val="20"/>
                <w:szCs w:val="20"/>
              </w:rPr>
            </w:pPr>
            <w:del w:id="770" w:author="Nisan Avraham" w:date="2022-06-14T14:05:00Z">
              <w:r w:rsidDel="00AA3C5C">
                <w:rPr>
                  <w:rFonts w:ascii="Arial" w:hAnsi="Arial" w:cs="Arial" w:hint="cs"/>
                  <w:sz w:val="20"/>
                  <w:szCs w:val="20"/>
                  <w:rtl/>
                </w:rPr>
                <w:delText>27</w:delText>
              </w:r>
            </w:del>
            <w:ins w:id="771" w:author="Nisan Avraham" w:date="2022-06-14T14:05:00Z">
              <w:r>
                <w:rPr>
                  <w:rFonts w:ascii="Arial" w:hAnsi="Arial" w:cs="Arial" w:hint="cs"/>
                  <w:sz w:val="20"/>
                  <w:szCs w:val="20"/>
                  <w:rtl/>
                </w:rPr>
                <w:t>3</w:t>
              </w:r>
            </w:ins>
            <w:ins w:id="772" w:author="Nisan Avraham" w:date="2022-06-14T14:06:00Z">
              <w:r>
                <w:rPr>
                  <w:rFonts w:ascii="Arial" w:hAnsi="Arial" w:cs="Arial" w:hint="cs"/>
                  <w:sz w:val="20"/>
                  <w:szCs w:val="20"/>
                  <w:rtl/>
                </w:rPr>
                <w:t>0</w:t>
              </w:r>
            </w:ins>
          </w:p>
        </w:tc>
        <w:tc>
          <w:tcPr>
            <w:tcW w:w="631" w:type="pct"/>
            <w:tcBorders>
              <w:top w:val="single" w:sz="4" w:space="0" w:color="4F81BD"/>
              <w:left w:val="nil"/>
              <w:bottom w:val="nil"/>
              <w:right w:val="nil"/>
            </w:tcBorders>
            <w:shd w:val="clear" w:color="auto" w:fill="auto"/>
            <w:noWrap/>
            <w:vAlign w:val="center"/>
            <w:hideMark/>
          </w:tcPr>
          <w:p w14:paraId="6BB06532" w14:textId="67297D97" w:rsidR="00F312D4" w:rsidRDefault="00F312D4" w:rsidP="00F312D4">
            <w:pPr>
              <w:bidi w:val="0"/>
              <w:spacing w:after="0" w:line="240" w:lineRule="auto"/>
              <w:jc w:val="center"/>
              <w:rPr>
                <w:rFonts w:ascii="Arial" w:hAnsi="Arial" w:cs="Arial"/>
                <w:color w:val="000000"/>
                <w:sz w:val="20"/>
                <w:szCs w:val="20"/>
              </w:rPr>
            </w:pPr>
            <w:ins w:id="773" w:author="Yael Armon" w:date="2022-07-20T13:40:00Z">
              <w:r>
                <w:rPr>
                  <w:rFonts w:ascii="Arial" w:hAnsi="Arial" w:cs="Arial"/>
                  <w:sz w:val="20"/>
                  <w:szCs w:val="20"/>
                </w:rPr>
                <w:t>105</w:t>
              </w:r>
            </w:ins>
            <w:del w:id="774" w:author="Yael Armon" w:date="2022-07-20T13:40:00Z">
              <w:r w:rsidDel="00B93D36">
                <w:rPr>
                  <w:rFonts w:ascii="Arial" w:hAnsi="Arial" w:cs="Arial"/>
                  <w:sz w:val="20"/>
                  <w:szCs w:val="20"/>
                </w:rPr>
                <w:delText>112</w:delText>
              </w:r>
            </w:del>
            <w:ins w:id="775" w:author="Nisan Avraham" w:date="2022-06-14T14:06:00Z">
              <w:del w:id="776" w:author="Yael Armon" w:date="2022-07-20T13:40:00Z">
                <w:r w:rsidDel="00B93D36">
                  <w:rPr>
                    <w:rFonts w:ascii="Arial" w:hAnsi="Arial" w:cs="Arial"/>
                    <w:sz w:val="20"/>
                    <w:szCs w:val="20"/>
                  </w:rPr>
                  <w:delText>106</w:delText>
                </w:r>
              </w:del>
            </w:ins>
          </w:p>
        </w:tc>
        <w:tc>
          <w:tcPr>
            <w:tcW w:w="629" w:type="pct"/>
            <w:tcBorders>
              <w:top w:val="single" w:sz="4" w:space="0" w:color="4F81BD"/>
              <w:left w:val="nil"/>
              <w:bottom w:val="nil"/>
              <w:right w:val="single" w:sz="4" w:space="0" w:color="4F81BD"/>
            </w:tcBorders>
            <w:shd w:val="clear" w:color="auto" w:fill="auto"/>
            <w:noWrap/>
            <w:vAlign w:val="center"/>
            <w:hideMark/>
          </w:tcPr>
          <w:p w14:paraId="69271969" w14:textId="535885C2" w:rsidR="00F312D4" w:rsidRDefault="00F312D4" w:rsidP="00F312D4">
            <w:pPr>
              <w:bidi w:val="0"/>
              <w:spacing w:after="0" w:line="240" w:lineRule="auto"/>
              <w:jc w:val="center"/>
              <w:rPr>
                <w:rFonts w:ascii="Arial" w:hAnsi="Arial" w:cs="Arial"/>
                <w:color w:val="000000"/>
                <w:sz w:val="20"/>
                <w:szCs w:val="20"/>
              </w:rPr>
            </w:pPr>
            <w:ins w:id="777" w:author="Yael Armon" w:date="2022-07-20T13:40:00Z">
              <w:r>
                <w:rPr>
                  <w:rFonts w:ascii="Arial" w:hAnsi="Arial" w:cs="Arial"/>
                  <w:sz w:val="20"/>
                  <w:szCs w:val="20"/>
                </w:rPr>
                <w:t>225</w:t>
              </w:r>
            </w:ins>
            <w:del w:id="778" w:author="Yael Armon" w:date="2022-07-20T13:40:00Z">
              <w:r w:rsidDel="00B93D36">
                <w:rPr>
                  <w:rFonts w:ascii="Arial" w:hAnsi="Arial" w:cs="Arial"/>
                  <w:sz w:val="20"/>
                  <w:szCs w:val="20"/>
                </w:rPr>
                <w:delText>231</w:delText>
              </w:r>
            </w:del>
            <w:ins w:id="779" w:author="Nisan Avraham" w:date="2022-06-14T14:06:00Z">
              <w:del w:id="780" w:author="Yael Armon" w:date="2022-07-20T13:40:00Z">
                <w:r w:rsidDel="00B93D36">
                  <w:rPr>
                    <w:rFonts w:ascii="Arial" w:hAnsi="Arial" w:cs="Arial"/>
                    <w:sz w:val="20"/>
                    <w:szCs w:val="20"/>
                  </w:rPr>
                  <w:delText>225</w:delText>
                </w:r>
              </w:del>
            </w:ins>
          </w:p>
        </w:tc>
      </w:tr>
      <w:tr w:rsidR="00F312D4" w:rsidRPr="00646976" w14:paraId="6E15E9BE" w14:textId="77777777" w:rsidTr="00F312D4">
        <w:trPr>
          <w:trHeight w:val="255"/>
          <w:jc w:val="center"/>
        </w:trPr>
        <w:tc>
          <w:tcPr>
            <w:tcW w:w="1100" w:type="pct"/>
            <w:tcBorders>
              <w:top w:val="single" w:sz="4" w:space="0" w:color="4F81BD"/>
              <w:left w:val="single" w:sz="4" w:space="0" w:color="4F81BD"/>
              <w:bottom w:val="single" w:sz="4" w:space="0" w:color="4F81BD"/>
              <w:right w:val="nil"/>
            </w:tcBorders>
            <w:shd w:val="clear" w:color="auto" w:fill="auto"/>
            <w:noWrap/>
            <w:vAlign w:val="bottom"/>
            <w:hideMark/>
          </w:tcPr>
          <w:p w14:paraId="4A21B175" w14:textId="77777777" w:rsidR="00F312D4" w:rsidRPr="00CE1D70" w:rsidRDefault="00F312D4" w:rsidP="00F312D4">
            <w:pPr>
              <w:spacing w:after="0" w:line="240" w:lineRule="auto"/>
              <w:rPr>
                <w:rFonts w:ascii="Arial" w:eastAsia="Times New Roman" w:hAnsi="Arial" w:cs="Arial"/>
                <w:b/>
                <w:bCs/>
                <w:color w:val="000000"/>
                <w:sz w:val="24"/>
                <w:szCs w:val="24"/>
                <w:rtl/>
              </w:rPr>
            </w:pPr>
            <w:r w:rsidRPr="00CE1D70">
              <w:rPr>
                <w:rFonts w:ascii="Arial" w:eastAsia="Times New Roman" w:hAnsi="Arial" w:cs="Arial"/>
                <w:b/>
                <w:bCs/>
                <w:color w:val="000000"/>
                <w:sz w:val="24"/>
                <w:szCs w:val="24"/>
                <w:rtl/>
              </w:rPr>
              <w:t>סה"כ</w:t>
            </w:r>
          </w:p>
        </w:tc>
        <w:tc>
          <w:tcPr>
            <w:tcW w:w="525" w:type="pct"/>
            <w:tcBorders>
              <w:top w:val="single" w:sz="4" w:space="0" w:color="4F81BD"/>
              <w:left w:val="nil"/>
              <w:bottom w:val="single" w:sz="4" w:space="0" w:color="4F81BD"/>
              <w:right w:val="nil"/>
            </w:tcBorders>
            <w:shd w:val="clear" w:color="auto" w:fill="auto"/>
            <w:noWrap/>
            <w:vAlign w:val="center"/>
            <w:hideMark/>
          </w:tcPr>
          <w:p w14:paraId="09A1A0CF" w14:textId="767C67C9" w:rsidR="00F312D4" w:rsidRPr="005C3207" w:rsidRDefault="00F312D4" w:rsidP="00F312D4">
            <w:pPr>
              <w:bidi w:val="0"/>
              <w:spacing w:after="0" w:line="240" w:lineRule="auto"/>
              <w:jc w:val="center"/>
              <w:rPr>
                <w:rFonts w:ascii="Arial" w:hAnsi="Arial" w:cs="Arial"/>
                <w:b/>
                <w:bCs/>
                <w:color w:val="000000"/>
                <w:sz w:val="20"/>
                <w:szCs w:val="20"/>
              </w:rPr>
            </w:pPr>
            <w:del w:id="781" w:author="Nisan Avraham" w:date="2022-06-14T14:07:00Z">
              <w:r w:rsidDel="003322A9">
                <w:rPr>
                  <w:rFonts w:ascii="Arial" w:hAnsi="Arial" w:cs="Arial"/>
                  <w:b/>
                  <w:bCs/>
                  <w:sz w:val="20"/>
                  <w:szCs w:val="20"/>
                </w:rPr>
                <w:delText>641</w:delText>
              </w:r>
            </w:del>
            <w:ins w:id="782" w:author="Nisan Avraham" w:date="2022-06-14T14:07:00Z">
              <w:r>
                <w:rPr>
                  <w:rFonts w:ascii="Arial" w:hAnsi="Arial" w:cs="Arial"/>
                  <w:b/>
                  <w:bCs/>
                  <w:sz w:val="20"/>
                  <w:szCs w:val="20"/>
                </w:rPr>
                <w:t>673</w:t>
              </w:r>
            </w:ins>
          </w:p>
        </w:tc>
        <w:tc>
          <w:tcPr>
            <w:tcW w:w="662" w:type="pct"/>
            <w:tcBorders>
              <w:top w:val="single" w:sz="4" w:space="0" w:color="4F81BD"/>
              <w:left w:val="nil"/>
              <w:bottom w:val="single" w:sz="4" w:space="0" w:color="4F81BD"/>
              <w:right w:val="nil"/>
            </w:tcBorders>
            <w:shd w:val="clear" w:color="auto" w:fill="auto"/>
            <w:noWrap/>
            <w:vAlign w:val="center"/>
            <w:hideMark/>
          </w:tcPr>
          <w:p w14:paraId="18A2EDBC" w14:textId="77777777" w:rsidR="00F312D4" w:rsidRPr="005C3207" w:rsidRDefault="00F312D4" w:rsidP="00F312D4">
            <w:pPr>
              <w:bidi w:val="0"/>
              <w:spacing w:after="0" w:line="240" w:lineRule="auto"/>
              <w:jc w:val="center"/>
              <w:rPr>
                <w:rFonts w:ascii="Arial" w:hAnsi="Arial" w:cs="Arial"/>
                <w:b/>
                <w:bCs/>
                <w:color w:val="000000"/>
                <w:sz w:val="20"/>
                <w:szCs w:val="20"/>
              </w:rPr>
            </w:pPr>
            <w:r>
              <w:rPr>
                <w:rFonts w:ascii="Arial" w:hAnsi="Arial" w:cs="Arial"/>
                <w:b/>
                <w:bCs/>
                <w:sz w:val="20"/>
                <w:szCs w:val="20"/>
              </w:rPr>
              <w:t>213</w:t>
            </w:r>
          </w:p>
        </w:tc>
        <w:tc>
          <w:tcPr>
            <w:tcW w:w="568" w:type="pct"/>
            <w:tcBorders>
              <w:top w:val="single" w:sz="4" w:space="0" w:color="4F81BD"/>
              <w:left w:val="nil"/>
              <w:bottom w:val="single" w:sz="4" w:space="0" w:color="4F81BD"/>
              <w:right w:val="nil"/>
            </w:tcBorders>
            <w:shd w:val="clear" w:color="auto" w:fill="auto"/>
            <w:noWrap/>
            <w:vAlign w:val="center"/>
            <w:hideMark/>
          </w:tcPr>
          <w:p w14:paraId="3D86F22E" w14:textId="5F0C38D7" w:rsidR="00F312D4" w:rsidRPr="005C3207" w:rsidRDefault="00F312D4" w:rsidP="00F312D4">
            <w:pPr>
              <w:bidi w:val="0"/>
              <w:spacing w:after="0" w:line="240" w:lineRule="auto"/>
              <w:jc w:val="center"/>
              <w:rPr>
                <w:rFonts w:ascii="Arial" w:hAnsi="Arial" w:cs="Arial"/>
                <w:b/>
                <w:bCs/>
                <w:color w:val="000000"/>
                <w:sz w:val="20"/>
                <w:szCs w:val="20"/>
              </w:rPr>
            </w:pPr>
            <w:del w:id="783" w:author="Nisan Avraham" w:date="2022-06-14T14:07:00Z">
              <w:r w:rsidDel="003322A9">
                <w:rPr>
                  <w:rFonts w:ascii="Arial" w:hAnsi="Arial" w:cs="Arial"/>
                  <w:b/>
                  <w:bCs/>
                  <w:sz w:val="20"/>
                  <w:szCs w:val="20"/>
                </w:rPr>
                <w:delText>85</w:delText>
              </w:r>
            </w:del>
            <w:ins w:id="784" w:author="Nisan Avraham" w:date="2022-06-14T14:07:00Z">
              <w:r>
                <w:rPr>
                  <w:rFonts w:ascii="Arial" w:hAnsi="Arial" w:cs="Arial"/>
                  <w:b/>
                  <w:bCs/>
                  <w:sz w:val="20"/>
                  <w:szCs w:val="20"/>
                </w:rPr>
                <w:t>86</w:t>
              </w:r>
            </w:ins>
          </w:p>
        </w:tc>
        <w:tc>
          <w:tcPr>
            <w:tcW w:w="885" w:type="pct"/>
            <w:tcBorders>
              <w:top w:val="single" w:sz="4" w:space="0" w:color="4F81BD"/>
              <w:left w:val="nil"/>
              <w:bottom w:val="single" w:sz="4" w:space="0" w:color="4F81BD"/>
              <w:right w:val="nil"/>
            </w:tcBorders>
            <w:shd w:val="clear" w:color="auto" w:fill="auto"/>
            <w:noWrap/>
            <w:vAlign w:val="center"/>
            <w:hideMark/>
          </w:tcPr>
          <w:p w14:paraId="7D05A0FB" w14:textId="1DE1E769" w:rsidR="00F312D4" w:rsidRPr="00565137" w:rsidRDefault="00F312D4" w:rsidP="00F312D4">
            <w:pPr>
              <w:bidi w:val="0"/>
              <w:spacing w:after="0" w:line="240" w:lineRule="auto"/>
              <w:jc w:val="center"/>
              <w:rPr>
                <w:rFonts w:ascii="Arial" w:hAnsi="Arial" w:cs="Arial"/>
                <w:b/>
                <w:bCs/>
                <w:color w:val="000000"/>
                <w:sz w:val="20"/>
                <w:szCs w:val="20"/>
              </w:rPr>
            </w:pPr>
            <w:del w:id="785" w:author="Nisan Avraham" w:date="2022-06-14T14:07:00Z">
              <w:r w:rsidDel="003322A9">
                <w:rPr>
                  <w:rFonts w:ascii="Arial" w:hAnsi="Arial" w:cs="Arial"/>
                  <w:b/>
                  <w:bCs/>
                  <w:sz w:val="20"/>
                  <w:szCs w:val="20"/>
                </w:rPr>
                <w:delText>4</w:delText>
              </w:r>
              <w:r w:rsidDel="003322A9">
                <w:rPr>
                  <w:rFonts w:ascii="Arial" w:hAnsi="Arial" w:cs="Arial" w:hint="cs"/>
                  <w:b/>
                  <w:bCs/>
                  <w:sz w:val="20"/>
                  <w:szCs w:val="20"/>
                  <w:rtl/>
                </w:rPr>
                <w:delText>20</w:delText>
              </w:r>
            </w:del>
            <w:ins w:id="786" w:author="Nisan Avraham" w:date="2022-06-14T14:07:00Z">
              <w:r>
                <w:rPr>
                  <w:rFonts w:ascii="Arial" w:hAnsi="Arial" w:cs="Arial" w:hint="cs"/>
                  <w:b/>
                  <w:bCs/>
                  <w:sz w:val="20"/>
                  <w:szCs w:val="20"/>
                  <w:rtl/>
                </w:rPr>
                <w:t>445</w:t>
              </w:r>
            </w:ins>
          </w:p>
        </w:tc>
        <w:tc>
          <w:tcPr>
            <w:tcW w:w="631" w:type="pct"/>
            <w:tcBorders>
              <w:top w:val="single" w:sz="4" w:space="0" w:color="4F81BD"/>
              <w:left w:val="nil"/>
              <w:bottom w:val="single" w:sz="4" w:space="0" w:color="4F81BD"/>
              <w:right w:val="nil"/>
            </w:tcBorders>
            <w:shd w:val="clear" w:color="auto" w:fill="auto"/>
            <w:noWrap/>
            <w:vAlign w:val="center"/>
            <w:hideMark/>
          </w:tcPr>
          <w:p w14:paraId="5BFDA7F4" w14:textId="1E44EFC0" w:rsidR="00F312D4" w:rsidRPr="00565137" w:rsidRDefault="00F312D4" w:rsidP="00F312D4">
            <w:pPr>
              <w:bidi w:val="0"/>
              <w:spacing w:after="0" w:line="240" w:lineRule="auto"/>
              <w:jc w:val="center"/>
              <w:rPr>
                <w:rFonts w:ascii="Arial" w:hAnsi="Arial" w:cs="Arial"/>
                <w:b/>
                <w:bCs/>
                <w:color w:val="000000"/>
                <w:sz w:val="20"/>
                <w:szCs w:val="20"/>
              </w:rPr>
            </w:pPr>
            <w:ins w:id="787" w:author="Yael Armon" w:date="2022-07-20T13:40:00Z">
              <w:r>
                <w:rPr>
                  <w:rFonts w:ascii="Arial" w:hAnsi="Arial" w:cs="Arial"/>
                  <w:b/>
                  <w:bCs/>
                  <w:sz w:val="20"/>
                  <w:szCs w:val="20"/>
                </w:rPr>
                <w:t>1,168</w:t>
              </w:r>
            </w:ins>
            <w:del w:id="788" w:author="Yael Armon" w:date="2022-07-20T13:40:00Z">
              <w:r w:rsidRPr="00647709" w:rsidDel="00B93D36">
                <w:rPr>
                  <w:rFonts w:ascii="Arial" w:hAnsi="Arial" w:cs="Arial"/>
                  <w:b/>
                  <w:bCs/>
                  <w:sz w:val="20"/>
                  <w:szCs w:val="20"/>
                </w:rPr>
                <w:delText>1,118</w:delText>
              </w:r>
            </w:del>
            <w:ins w:id="789" w:author="Nisan Avraham" w:date="2022-06-14T14:07:00Z">
              <w:del w:id="790" w:author="Yael Armon" w:date="2022-07-20T13:40:00Z">
                <w:r w:rsidDel="00B93D36">
                  <w:rPr>
                    <w:rFonts w:ascii="Arial" w:hAnsi="Arial" w:cs="Arial" w:hint="cs"/>
                    <w:b/>
                    <w:bCs/>
                    <w:sz w:val="20"/>
                    <w:szCs w:val="20"/>
                    <w:rtl/>
                  </w:rPr>
                  <w:delText>175</w:delText>
                </w:r>
              </w:del>
            </w:ins>
          </w:p>
        </w:tc>
        <w:tc>
          <w:tcPr>
            <w:tcW w:w="629" w:type="pct"/>
            <w:tcBorders>
              <w:top w:val="single" w:sz="4" w:space="0" w:color="4F81BD"/>
              <w:left w:val="nil"/>
              <w:bottom w:val="single" w:sz="4" w:space="0" w:color="4F81BD"/>
              <w:right w:val="single" w:sz="4" w:space="0" w:color="4F81BD"/>
            </w:tcBorders>
            <w:shd w:val="clear" w:color="auto" w:fill="auto"/>
            <w:noWrap/>
            <w:vAlign w:val="center"/>
            <w:hideMark/>
          </w:tcPr>
          <w:p w14:paraId="2D2135B3" w14:textId="148AB100" w:rsidR="00F312D4" w:rsidRPr="00565137" w:rsidRDefault="00F312D4" w:rsidP="00F312D4">
            <w:pPr>
              <w:bidi w:val="0"/>
              <w:spacing w:after="0" w:line="240" w:lineRule="auto"/>
              <w:jc w:val="center"/>
              <w:rPr>
                <w:rFonts w:ascii="Arial" w:hAnsi="Arial" w:cs="Arial"/>
                <w:b/>
                <w:bCs/>
                <w:color w:val="000000"/>
                <w:sz w:val="20"/>
                <w:szCs w:val="20"/>
                <w:highlight w:val="yellow"/>
              </w:rPr>
            </w:pPr>
            <w:ins w:id="791" w:author="Yael Armon" w:date="2022-07-20T13:40:00Z">
              <w:r>
                <w:rPr>
                  <w:rFonts w:ascii="Arial" w:hAnsi="Arial" w:cs="Arial"/>
                  <w:b/>
                  <w:bCs/>
                  <w:sz w:val="20"/>
                  <w:szCs w:val="20"/>
                </w:rPr>
                <w:t>2,586</w:t>
              </w:r>
            </w:ins>
            <w:del w:id="792" w:author="Yael Armon" w:date="2022-07-20T13:40:00Z">
              <w:r w:rsidRPr="00565137" w:rsidDel="00B93D36">
                <w:rPr>
                  <w:rFonts w:ascii="Arial" w:hAnsi="Arial" w:cs="Arial"/>
                  <w:b/>
                  <w:bCs/>
                  <w:sz w:val="20"/>
                  <w:szCs w:val="20"/>
                </w:rPr>
                <w:delText>2,47</w:delText>
              </w:r>
              <w:r w:rsidDel="00B93D36">
                <w:rPr>
                  <w:rFonts w:ascii="Arial" w:hAnsi="Arial" w:cs="Arial"/>
                  <w:b/>
                  <w:bCs/>
                  <w:sz w:val="20"/>
                  <w:szCs w:val="20"/>
                </w:rPr>
                <w:delText>5</w:delText>
              </w:r>
            </w:del>
            <w:ins w:id="793" w:author="Nisan Avraham" w:date="2022-06-14T14:07:00Z">
              <w:del w:id="794" w:author="Yael Armon" w:date="2022-07-20T13:40:00Z">
                <w:r w:rsidDel="00B93D36">
                  <w:rPr>
                    <w:rFonts w:ascii="Arial" w:hAnsi="Arial" w:cs="Arial"/>
                    <w:b/>
                    <w:bCs/>
                    <w:sz w:val="20"/>
                    <w:szCs w:val="20"/>
                  </w:rPr>
                  <w:delText>593</w:delText>
                </w:r>
              </w:del>
            </w:ins>
          </w:p>
        </w:tc>
      </w:tr>
    </w:tbl>
    <w:p w14:paraId="59B5166F" w14:textId="77777777" w:rsidR="006E1F83" w:rsidRDefault="006E1F83">
      <w:pPr>
        <w:spacing w:before="240" w:line="360" w:lineRule="auto"/>
        <w:jc w:val="both"/>
        <w:rPr>
          <w:rFonts w:asciiTheme="minorBidi" w:hAnsiTheme="minorBidi"/>
          <w:sz w:val="24"/>
          <w:szCs w:val="24"/>
          <w:rtl/>
        </w:rPr>
        <w:pPrChange w:id="795" w:author="Yael Armon" w:date="2022-07-11T13:05:00Z">
          <w:pPr>
            <w:spacing w:line="360" w:lineRule="auto"/>
            <w:jc w:val="both"/>
          </w:pPr>
        </w:pPrChange>
      </w:pPr>
      <w:r>
        <w:rPr>
          <w:rFonts w:hint="cs"/>
          <w:sz w:val="20"/>
          <w:szCs w:val="20"/>
          <w:rtl/>
        </w:rPr>
        <w:t>*</w:t>
      </w:r>
      <w:r w:rsidRPr="00C941A4">
        <w:rPr>
          <w:rFonts w:hint="cs"/>
          <w:sz w:val="20"/>
          <w:szCs w:val="20"/>
          <w:rtl/>
        </w:rPr>
        <w:t>אומדן</w:t>
      </w:r>
      <w:r w:rsidRPr="00C941A4">
        <w:rPr>
          <w:sz w:val="20"/>
          <w:szCs w:val="20"/>
          <w:rtl/>
        </w:rPr>
        <w:t xml:space="preserve"> האובדן בתעשייה אינו כולל פסולת מזון הממוחזרת בעיקר כמזון לבעלי חיים</w:t>
      </w:r>
      <w:r>
        <w:rPr>
          <w:rFonts w:hint="cs"/>
          <w:sz w:val="20"/>
          <w:szCs w:val="20"/>
          <w:rtl/>
        </w:rPr>
        <w:t>.</w:t>
      </w:r>
    </w:p>
    <w:p w14:paraId="132A7645" w14:textId="77777777" w:rsidR="006E1F83" w:rsidRPr="00AA430F" w:rsidRDefault="006E1F83" w:rsidP="006E1F83">
      <w:pPr>
        <w:spacing w:after="0" w:line="360" w:lineRule="auto"/>
        <w:jc w:val="both"/>
        <w:rPr>
          <w:rFonts w:asciiTheme="minorBidi" w:hAnsiTheme="minorBidi"/>
          <w:sz w:val="24"/>
          <w:szCs w:val="24"/>
          <w:rtl/>
        </w:rPr>
      </w:pPr>
      <w:r w:rsidRPr="00AA430F">
        <w:rPr>
          <w:rFonts w:asciiTheme="minorBidi" w:hAnsiTheme="minorBidi"/>
          <w:sz w:val="24"/>
          <w:szCs w:val="24"/>
          <w:rtl/>
        </w:rPr>
        <w:t xml:space="preserve">נהוג לחלק את אובדן המזון לשני שלבים עיקריים של שרשרת הערך: </w:t>
      </w:r>
    </w:p>
    <w:p w14:paraId="5F07F5A7" w14:textId="77777777" w:rsidR="006E1F83" w:rsidRPr="00AA430F" w:rsidRDefault="006E1F83" w:rsidP="006E1F83">
      <w:pPr>
        <w:numPr>
          <w:ilvl w:val="0"/>
          <w:numId w:val="25"/>
        </w:numPr>
        <w:spacing w:line="360" w:lineRule="auto"/>
        <w:contextualSpacing/>
        <w:jc w:val="both"/>
        <w:rPr>
          <w:rFonts w:asciiTheme="minorBidi" w:hAnsiTheme="minorBidi"/>
          <w:sz w:val="24"/>
          <w:szCs w:val="24"/>
        </w:rPr>
      </w:pPr>
      <w:r w:rsidRPr="00AA430F">
        <w:rPr>
          <w:rFonts w:asciiTheme="minorBidi" w:hAnsiTheme="minorBidi"/>
          <w:sz w:val="24"/>
          <w:szCs w:val="24"/>
          <w:rtl/>
        </w:rPr>
        <w:t>משלב הגידול החקלאי ועד לסיום שלב התעשייה (אובדן מזון בתהליך הייצור).</w:t>
      </w:r>
    </w:p>
    <w:p w14:paraId="4F67F789" w14:textId="77777777" w:rsidR="006E1F83" w:rsidRDefault="006E1F83" w:rsidP="006E1F83">
      <w:pPr>
        <w:numPr>
          <w:ilvl w:val="0"/>
          <w:numId w:val="25"/>
        </w:numPr>
        <w:spacing w:line="360" w:lineRule="auto"/>
        <w:contextualSpacing/>
        <w:jc w:val="both"/>
        <w:rPr>
          <w:rFonts w:asciiTheme="minorBidi" w:hAnsiTheme="minorBidi"/>
          <w:sz w:val="24"/>
          <w:szCs w:val="24"/>
        </w:rPr>
      </w:pPr>
      <w:r w:rsidRPr="00AA430F">
        <w:rPr>
          <w:rFonts w:asciiTheme="minorBidi" w:hAnsiTheme="minorBidi"/>
          <w:sz w:val="24"/>
          <w:szCs w:val="24"/>
          <w:rtl/>
        </w:rPr>
        <w:t>משלב ה</w:t>
      </w:r>
      <w:r>
        <w:rPr>
          <w:rFonts w:asciiTheme="minorBidi" w:hAnsiTheme="minorBidi" w:hint="cs"/>
          <w:sz w:val="24"/>
          <w:szCs w:val="24"/>
          <w:rtl/>
        </w:rPr>
        <w:t xml:space="preserve">קמעונאות והפצה </w:t>
      </w:r>
      <w:r w:rsidRPr="00AA430F">
        <w:rPr>
          <w:rFonts w:asciiTheme="minorBidi" w:hAnsiTheme="minorBidi"/>
          <w:sz w:val="24"/>
          <w:szCs w:val="24"/>
          <w:rtl/>
        </w:rPr>
        <w:t>ועד לאובדני הצרכן הסופי (אובדן מזון בצריכה).</w:t>
      </w:r>
    </w:p>
    <w:p w14:paraId="629023E0" w14:textId="2FD03489" w:rsidR="006E1F83" w:rsidRDefault="006E1F83" w:rsidP="006E1F83">
      <w:pPr>
        <w:spacing w:line="360" w:lineRule="auto"/>
        <w:jc w:val="both"/>
        <w:rPr>
          <w:rFonts w:asciiTheme="minorBidi" w:hAnsiTheme="minorBidi"/>
          <w:sz w:val="24"/>
          <w:szCs w:val="24"/>
          <w:rtl/>
        </w:rPr>
      </w:pPr>
      <w:r w:rsidRPr="00AA430F">
        <w:rPr>
          <w:rFonts w:asciiTheme="minorBidi" w:hAnsiTheme="minorBidi"/>
          <w:sz w:val="24"/>
          <w:szCs w:val="24"/>
          <w:rtl/>
        </w:rPr>
        <w:t>קיימת שונות רבה בהיקף אובדן המזון לפי סוגי המזון השונים, ושלב האובדן בשרשרת הערך.</w:t>
      </w:r>
      <w:r>
        <w:rPr>
          <w:rFonts w:asciiTheme="minorBidi" w:hAnsiTheme="minorBidi" w:hint="cs"/>
          <w:sz w:val="24"/>
          <w:szCs w:val="24"/>
          <w:rtl/>
        </w:rPr>
        <w:t xml:space="preserve"> בכל שלב נבחן האובדן מתוך סך היצור או הצריכה באותו שלב בשרשרת הערך. כך למשל, </w:t>
      </w:r>
      <w:del w:id="796" w:author="Nisan Avraham" w:date="2022-06-14T15:46:00Z">
        <w:r w:rsidDel="00B331E1">
          <w:rPr>
            <w:rFonts w:asciiTheme="minorBidi" w:hAnsiTheme="minorBidi" w:hint="cs"/>
            <w:sz w:val="24"/>
            <w:szCs w:val="24"/>
            <w:rtl/>
          </w:rPr>
          <w:delText>9</w:delText>
        </w:r>
      </w:del>
      <w:ins w:id="797" w:author="Nisan Avraham" w:date="2022-06-14T15:46:00Z">
        <w:r w:rsidR="00B331E1">
          <w:rPr>
            <w:rFonts w:asciiTheme="minorBidi" w:hAnsiTheme="minorBidi" w:hint="cs"/>
            <w:sz w:val="24"/>
            <w:szCs w:val="24"/>
            <w:rtl/>
          </w:rPr>
          <w:t>10</w:t>
        </w:r>
      </w:ins>
      <w:r>
        <w:rPr>
          <w:rFonts w:asciiTheme="minorBidi" w:hAnsiTheme="minorBidi" w:hint="cs"/>
          <w:sz w:val="24"/>
          <w:szCs w:val="24"/>
          <w:rtl/>
        </w:rPr>
        <w:t xml:space="preserve">% מתוך המזון המיוצר בחקלאות, הולך לאיבוד בשלב זה. כמו כן, 16% מתוך המזון הנצרך במקטע הצריכה (הביתית והמוסדית) </w:t>
      </w:r>
      <w:r>
        <w:rPr>
          <w:rFonts w:asciiTheme="minorBidi" w:hAnsiTheme="minorBidi"/>
          <w:sz w:val="24"/>
          <w:szCs w:val="24"/>
          <w:rtl/>
        </w:rPr>
        <w:t>–</w:t>
      </w:r>
      <w:r>
        <w:rPr>
          <w:rFonts w:asciiTheme="minorBidi" w:hAnsiTheme="minorBidi" w:hint="cs"/>
          <w:sz w:val="24"/>
          <w:szCs w:val="24"/>
          <w:rtl/>
        </w:rPr>
        <w:t xml:space="preserve"> הולך לאיבוד.</w:t>
      </w:r>
      <w:r w:rsidRPr="00AA430F">
        <w:rPr>
          <w:rFonts w:asciiTheme="minorBidi" w:hAnsiTheme="minorBidi"/>
          <w:sz w:val="24"/>
          <w:szCs w:val="24"/>
          <w:rtl/>
        </w:rPr>
        <w:t xml:space="preserve"> </w:t>
      </w:r>
    </w:p>
    <w:p w14:paraId="4EBD31CC" w14:textId="29676DE7" w:rsidR="006E1F83" w:rsidDel="00FE48C7" w:rsidRDefault="006E1F83" w:rsidP="006E1F83">
      <w:pPr>
        <w:spacing w:line="360" w:lineRule="auto"/>
        <w:jc w:val="both"/>
        <w:rPr>
          <w:del w:id="798" w:author="Nisan Avraham" w:date="2022-06-22T11:35:00Z"/>
          <w:rFonts w:asciiTheme="minorBidi" w:hAnsiTheme="minorBidi"/>
          <w:sz w:val="24"/>
          <w:szCs w:val="24"/>
          <w:rtl/>
        </w:rPr>
      </w:pPr>
    </w:p>
    <w:p w14:paraId="4B2C4EC1" w14:textId="7FEFFA33" w:rsidR="006E1F83" w:rsidDel="00FE48C7" w:rsidRDefault="006E1F83" w:rsidP="006E1F83">
      <w:pPr>
        <w:spacing w:line="360" w:lineRule="auto"/>
        <w:jc w:val="both"/>
        <w:rPr>
          <w:del w:id="799" w:author="Nisan Avraham" w:date="2022-06-22T11:35:00Z"/>
          <w:rFonts w:asciiTheme="minorBidi" w:hAnsiTheme="minorBidi"/>
          <w:sz w:val="24"/>
          <w:szCs w:val="24"/>
          <w:rtl/>
        </w:rPr>
      </w:pPr>
    </w:p>
    <w:p w14:paraId="7DD60E50" w14:textId="345E7B14" w:rsidR="006E1F83" w:rsidDel="00FE48C7" w:rsidRDefault="006E1F83" w:rsidP="006E1F83">
      <w:pPr>
        <w:spacing w:line="360" w:lineRule="auto"/>
        <w:jc w:val="both"/>
        <w:rPr>
          <w:del w:id="800" w:author="Nisan Avraham" w:date="2022-06-22T11:35:00Z"/>
          <w:rFonts w:asciiTheme="minorBidi" w:hAnsiTheme="minorBidi"/>
          <w:sz w:val="24"/>
          <w:szCs w:val="24"/>
          <w:rtl/>
        </w:rPr>
      </w:pPr>
    </w:p>
    <w:p w14:paraId="6A23B23A" w14:textId="77777777" w:rsidR="00FE48C7" w:rsidRDefault="00FE48C7">
      <w:pPr>
        <w:bidi w:val="0"/>
        <w:rPr>
          <w:ins w:id="801" w:author="Nisan Avraham" w:date="2022-06-22T11:35:00Z"/>
          <w:rFonts w:asciiTheme="minorBidi" w:hAnsiTheme="minorBidi"/>
          <w:b/>
          <w:bCs/>
          <w:sz w:val="24"/>
          <w:szCs w:val="24"/>
          <w:rtl/>
        </w:rPr>
      </w:pPr>
      <w:ins w:id="802" w:author="Nisan Avraham" w:date="2022-06-22T11:35:00Z">
        <w:r>
          <w:rPr>
            <w:rFonts w:asciiTheme="minorBidi" w:hAnsiTheme="minorBidi"/>
            <w:b/>
            <w:bCs/>
            <w:sz w:val="24"/>
            <w:szCs w:val="24"/>
            <w:rtl/>
          </w:rPr>
          <w:br w:type="page"/>
        </w:r>
      </w:ins>
    </w:p>
    <w:p w14:paraId="17F008DA" w14:textId="44E83F10" w:rsidR="006E1F83" w:rsidRPr="00B752D3" w:rsidRDefault="006E1F83" w:rsidP="006E1F83">
      <w:pPr>
        <w:spacing w:line="360" w:lineRule="auto"/>
        <w:jc w:val="center"/>
        <w:rPr>
          <w:rFonts w:asciiTheme="minorBidi" w:hAnsiTheme="minorBidi"/>
          <w:b/>
          <w:bCs/>
          <w:sz w:val="24"/>
          <w:szCs w:val="24"/>
          <w:rtl/>
        </w:rPr>
      </w:pPr>
      <w:r w:rsidRPr="002157B0">
        <w:rPr>
          <w:rFonts w:asciiTheme="minorBidi" w:hAnsiTheme="minorBidi" w:hint="cs"/>
          <w:b/>
          <w:bCs/>
          <w:sz w:val="24"/>
          <w:szCs w:val="24"/>
          <w:rtl/>
        </w:rPr>
        <w:lastRenderedPageBreak/>
        <w:t>שיעורי</w:t>
      </w:r>
      <w:r w:rsidRPr="002157B0">
        <w:rPr>
          <w:rFonts w:asciiTheme="minorBidi" w:hAnsiTheme="minorBidi"/>
          <w:b/>
          <w:bCs/>
          <w:sz w:val="24"/>
          <w:szCs w:val="24"/>
          <w:rtl/>
        </w:rPr>
        <w:t xml:space="preserve"> </w:t>
      </w:r>
      <w:r w:rsidRPr="002157B0">
        <w:rPr>
          <w:rFonts w:asciiTheme="minorBidi" w:hAnsiTheme="minorBidi" w:hint="cs"/>
          <w:b/>
          <w:bCs/>
          <w:sz w:val="24"/>
          <w:szCs w:val="24"/>
          <w:rtl/>
        </w:rPr>
        <w:t>אובדן</w:t>
      </w:r>
      <w:r w:rsidRPr="00EB2733">
        <w:rPr>
          <w:rFonts w:asciiTheme="minorBidi" w:hAnsiTheme="minorBidi"/>
          <w:b/>
          <w:bCs/>
          <w:sz w:val="24"/>
          <w:szCs w:val="24"/>
          <w:rtl/>
        </w:rPr>
        <w:t xml:space="preserve"> </w:t>
      </w:r>
      <w:r w:rsidRPr="002157B0">
        <w:rPr>
          <w:rFonts w:asciiTheme="minorBidi" w:hAnsiTheme="minorBidi" w:hint="cs"/>
          <w:b/>
          <w:bCs/>
          <w:sz w:val="24"/>
          <w:szCs w:val="24"/>
          <w:rtl/>
        </w:rPr>
        <w:t>המזון</w:t>
      </w:r>
      <w:r w:rsidRPr="00C35735">
        <w:rPr>
          <w:rFonts w:asciiTheme="minorBidi" w:hAnsiTheme="minorBidi"/>
          <w:b/>
          <w:bCs/>
          <w:sz w:val="24"/>
          <w:szCs w:val="24"/>
          <w:rtl/>
        </w:rPr>
        <w:t xml:space="preserve"> </w:t>
      </w:r>
      <w:r>
        <w:rPr>
          <w:rFonts w:asciiTheme="minorBidi" w:hAnsiTheme="minorBidi" w:hint="cs"/>
          <w:b/>
          <w:bCs/>
          <w:sz w:val="24"/>
          <w:szCs w:val="24"/>
          <w:rtl/>
        </w:rPr>
        <w:t>לאורך שרשרת הערך מתוך סך הי</w:t>
      </w:r>
      <w:ins w:id="803" w:author="ענת פרידמן-קולס" w:date="2022-07-28T12:42:00Z">
        <w:r w:rsidR="001844B0">
          <w:rPr>
            <w:rFonts w:asciiTheme="minorBidi" w:hAnsiTheme="minorBidi" w:hint="cs"/>
            <w:b/>
            <w:bCs/>
            <w:sz w:val="24"/>
            <w:szCs w:val="24"/>
            <w:rtl/>
          </w:rPr>
          <w:t>י</w:t>
        </w:r>
      </w:ins>
      <w:r>
        <w:rPr>
          <w:rFonts w:asciiTheme="minorBidi" w:hAnsiTheme="minorBidi" w:hint="cs"/>
          <w:b/>
          <w:bCs/>
          <w:sz w:val="24"/>
          <w:szCs w:val="24"/>
          <w:rtl/>
        </w:rPr>
        <w:t xml:space="preserve">צור </w:t>
      </w:r>
    </w:p>
    <w:p w14:paraId="6E905B59" w14:textId="77777777" w:rsidR="006E1F83" w:rsidRDefault="006E1F83" w:rsidP="006E1F83">
      <w:pPr>
        <w:spacing w:line="360" w:lineRule="auto"/>
        <w:jc w:val="center"/>
        <w:rPr>
          <w:rFonts w:asciiTheme="minorBidi" w:hAnsiTheme="minorBidi"/>
          <w:sz w:val="16"/>
          <w:szCs w:val="26"/>
          <w:rtl/>
        </w:rPr>
      </w:pPr>
      <w:r>
        <w:rPr>
          <w:noProof/>
        </w:rPr>
        <w:drawing>
          <wp:inline distT="0" distB="0" distL="0" distR="0" wp14:anchorId="5B2705F8" wp14:editId="357EA48D">
            <wp:extent cx="5298984" cy="2344057"/>
            <wp:effectExtent l="0" t="0" r="0" b="0"/>
            <wp:docPr id="35" name="Chart 35">
              <a:extLst xmlns:a="http://schemas.openxmlformats.org/drawingml/2006/main">
                <a:ext uri="{FF2B5EF4-FFF2-40B4-BE49-F238E27FC236}">
                  <a16:creationId xmlns:a16="http://schemas.microsoft.com/office/drawing/2014/main" id="{00000000-0008-0000-24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30D6277" w14:textId="4D46E563" w:rsidR="006E1F83" w:rsidRDefault="006E1F83" w:rsidP="008D6770">
      <w:pPr>
        <w:spacing w:line="360" w:lineRule="auto"/>
        <w:jc w:val="both"/>
        <w:rPr>
          <w:rFonts w:asciiTheme="minorBidi" w:hAnsiTheme="minorBidi"/>
          <w:b/>
          <w:bCs/>
          <w:sz w:val="16"/>
          <w:szCs w:val="26"/>
          <w:rtl/>
        </w:rPr>
      </w:pPr>
      <w:r>
        <w:rPr>
          <w:rFonts w:asciiTheme="minorBidi" w:hAnsiTheme="minorBidi" w:hint="cs"/>
          <w:sz w:val="24"/>
          <w:szCs w:val="24"/>
          <w:rtl/>
        </w:rPr>
        <w:t>ל</w:t>
      </w:r>
      <w:r w:rsidRPr="00AA430F">
        <w:rPr>
          <w:rFonts w:asciiTheme="minorBidi" w:hAnsiTheme="minorBidi"/>
          <w:sz w:val="24"/>
          <w:szCs w:val="24"/>
          <w:rtl/>
        </w:rPr>
        <w:t xml:space="preserve">פירות וירקות </w:t>
      </w:r>
      <w:r>
        <w:rPr>
          <w:rFonts w:asciiTheme="minorBidi" w:hAnsiTheme="minorBidi" w:hint="cs"/>
          <w:sz w:val="24"/>
          <w:szCs w:val="24"/>
          <w:rtl/>
        </w:rPr>
        <w:t xml:space="preserve">משקל מרכזי </w:t>
      </w:r>
      <w:r w:rsidRPr="00AA430F">
        <w:rPr>
          <w:rFonts w:asciiTheme="minorBidi" w:hAnsiTheme="minorBidi"/>
          <w:sz w:val="24"/>
          <w:szCs w:val="24"/>
          <w:rtl/>
        </w:rPr>
        <w:t xml:space="preserve">באובדן המזון בישראל, </w:t>
      </w:r>
      <w:r>
        <w:rPr>
          <w:rFonts w:asciiTheme="minorBidi" w:hAnsiTheme="minorBidi" w:hint="cs"/>
          <w:sz w:val="24"/>
          <w:szCs w:val="24"/>
          <w:rtl/>
        </w:rPr>
        <w:t xml:space="preserve">אשר </w:t>
      </w:r>
      <w:r w:rsidRPr="00AA430F">
        <w:rPr>
          <w:rFonts w:asciiTheme="minorBidi" w:hAnsiTheme="minorBidi"/>
          <w:sz w:val="24"/>
          <w:szCs w:val="24"/>
          <w:rtl/>
        </w:rPr>
        <w:t xml:space="preserve">נובע הן </w:t>
      </w:r>
      <w:del w:id="804" w:author="Yael Armon" w:date="2022-07-06T15:57:00Z">
        <w:r w:rsidRPr="00AA430F" w:rsidDel="008D6770">
          <w:rPr>
            <w:rFonts w:asciiTheme="minorBidi" w:hAnsiTheme="minorBidi"/>
            <w:sz w:val="24"/>
            <w:szCs w:val="24"/>
            <w:rtl/>
          </w:rPr>
          <w:delText xml:space="preserve">ממשקלם </w:delText>
        </w:r>
      </w:del>
      <w:ins w:id="805" w:author="Yael Armon" w:date="2022-07-06T15:57:00Z">
        <w:r w:rsidR="008D6770">
          <w:rPr>
            <w:rFonts w:asciiTheme="minorBidi" w:hAnsiTheme="minorBidi" w:hint="cs"/>
            <w:sz w:val="24"/>
            <w:szCs w:val="24"/>
            <w:rtl/>
          </w:rPr>
          <w:t>משיעור</w:t>
        </w:r>
      </w:ins>
      <w:ins w:id="806" w:author="Yael Armon" w:date="2022-07-06T16:13:00Z">
        <w:r w:rsidR="00FB4DB8">
          <w:rPr>
            <w:rFonts w:asciiTheme="minorBidi" w:hAnsiTheme="minorBidi" w:hint="cs"/>
            <w:sz w:val="24"/>
            <w:szCs w:val="24"/>
            <w:rtl/>
          </w:rPr>
          <w:t>ם</w:t>
        </w:r>
      </w:ins>
      <w:ins w:id="807" w:author="Yael Armon" w:date="2022-07-06T15:57:00Z">
        <w:r w:rsidR="008D6770">
          <w:rPr>
            <w:rFonts w:asciiTheme="minorBidi" w:hAnsiTheme="minorBidi" w:hint="cs"/>
            <w:sz w:val="24"/>
            <w:szCs w:val="24"/>
            <w:rtl/>
          </w:rPr>
          <w:t xml:space="preserve"> </w:t>
        </w:r>
      </w:ins>
      <w:ins w:id="808" w:author="Yael Armon" w:date="2022-07-06T16:13:00Z">
        <w:r w:rsidR="00FB4DB8">
          <w:rPr>
            <w:rFonts w:asciiTheme="minorBidi" w:hAnsiTheme="minorBidi" w:hint="cs"/>
            <w:sz w:val="24"/>
            <w:szCs w:val="24"/>
            <w:rtl/>
          </w:rPr>
          <w:t>ה</w:t>
        </w:r>
      </w:ins>
      <w:ins w:id="809" w:author="Yael Armon" w:date="2022-07-06T15:57:00Z">
        <w:r w:rsidR="008D6770">
          <w:rPr>
            <w:rFonts w:asciiTheme="minorBidi" w:hAnsiTheme="minorBidi" w:hint="cs"/>
            <w:sz w:val="24"/>
            <w:szCs w:val="24"/>
            <w:rtl/>
          </w:rPr>
          <w:t>גבוה של פירות וירקות מתוך התוצרת החקלאית</w:t>
        </w:r>
      </w:ins>
      <w:del w:id="810" w:author="Yael Armon" w:date="2022-07-06T15:57:00Z">
        <w:r w:rsidRPr="00AA430F" w:rsidDel="008D6770">
          <w:rPr>
            <w:rFonts w:asciiTheme="minorBidi" w:hAnsiTheme="minorBidi"/>
            <w:sz w:val="24"/>
            <w:szCs w:val="24"/>
            <w:rtl/>
          </w:rPr>
          <w:delText>הגבוה ביצור החקלאי</w:delText>
        </w:r>
      </w:del>
      <w:r w:rsidRPr="00AA430F">
        <w:rPr>
          <w:rFonts w:asciiTheme="minorBidi" w:hAnsiTheme="minorBidi"/>
          <w:sz w:val="24"/>
          <w:szCs w:val="24"/>
          <w:rtl/>
        </w:rPr>
        <w:t xml:space="preserve"> המקומי</w:t>
      </w:r>
      <w:ins w:id="811" w:author="Yael Armon" w:date="2022-07-06T15:57:00Z">
        <w:r w:rsidR="008D6770">
          <w:rPr>
            <w:rFonts w:asciiTheme="minorBidi" w:hAnsiTheme="minorBidi" w:hint="cs"/>
            <w:sz w:val="24"/>
            <w:szCs w:val="24"/>
            <w:rtl/>
          </w:rPr>
          <w:t>ת</w:t>
        </w:r>
      </w:ins>
      <w:r w:rsidRPr="00AA430F">
        <w:rPr>
          <w:rFonts w:asciiTheme="minorBidi" w:hAnsiTheme="minorBidi"/>
          <w:sz w:val="24"/>
          <w:szCs w:val="24"/>
          <w:rtl/>
        </w:rPr>
        <w:t xml:space="preserve">, והן משיעור אובדן </w:t>
      </w:r>
      <w:r w:rsidRPr="000E7F49">
        <w:rPr>
          <w:rFonts w:asciiTheme="minorBidi" w:hAnsiTheme="minorBidi"/>
          <w:sz w:val="24"/>
          <w:szCs w:val="24"/>
          <w:rtl/>
        </w:rPr>
        <w:t>גבוה</w:t>
      </w:r>
      <w:ins w:id="812" w:author="Nisan Avraham" w:date="2022-07-03T11:13:00Z">
        <w:r w:rsidR="00847A92">
          <w:rPr>
            <w:rFonts w:asciiTheme="minorBidi" w:hAnsiTheme="minorBidi" w:hint="cs"/>
            <w:sz w:val="24"/>
            <w:szCs w:val="24"/>
            <w:rtl/>
          </w:rPr>
          <w:t xml:space="preserve"> </w:t>
        </w:r>
      </w:ins>
      <w:ins w:id="813" w:author="Yael Armon" w:date="2022-07-06T15:56:00Z">
        <w:r w:rsidR="008D6770">
          <w:rPr>
            <w:rFonts w:asciiTheme="minorBidi" w:hAnsiTheme="minorBidi" w:hint="cs"/>
            <w:sz w:val="24"/>
            <w:szCs w:val="24"/>
            <w:rtl/>
          </w:rPr>
          <w:t>של</w:t>
        </w:r>
      </w:ins>
      <w:ins w:id="814" w:author="Yael Armon" w:date="2022-07-06T15:57:00Z">
        <w:r w:rsidR="008D6770">
          <w:rPr>
            <w:rFonts w:asciiTheme="minorBidi" w:hAnsiTheme="minorBidi" w:hint="cs"/>
            <w:sz w:val="24"/>
            <w:szCs w:val="24"/>
            <w:rtl/>
          </w:rPr>
          <w:t>הם</w:t>
        </w:r>
      </w:ins>
      <w:del w:id="815" w:author="Yael Armon" w:date="2022-07-06T15:57:00Z">
        <w:r w:rsidRPr="000E7F49" w:rsidDel="008D6770">
          <w:rPr>
            <w:rFonts w:asciiTheme="minorBidi" w:hAnsiTheme="minorBidi"/>
            <w:sz w:val="24"/>
            <w:szCs w:val="24"/>
            <w:rtl/>
          </w:rPr>
          <w:delText xml:space="preserve"> של כ-</w:delText>
        </w:r>
        <w:r w:rsidRPr="00FE48C7" w:rsidDel="008D6770">
          <w:rPr>
            <w:rFonts w:asciiTheme="minorBidi" w:hAnsiTheme="minorBidi"/>
            <w:sz w:val="24"/>
            <w:szCs w:val="24"/>
            <w:highlight w:val="yellow"/>
            <w:rtl/>
            <w:rPrChange w:id="816" w:author="Nisan Avraham" w:date="2022-06-22T11:36:00Z">
              <w:rPr>
                <w:rFonts w:asciiTheme="minorBidi" w:hAnsiTheme="minorBidi"/>
                <w:sz w:val="24"/>
                <w:szCs w:val="24"/>
                <w:rtl/>
              </w:rPr>
            </w:rPrChange>
          </w:rPr>
          <w:delText>44</w:delText>
        </w:r>
        <w:r w:rsidRPr="000E7F49" w:rsidDel="008D6770">
          <w:rPr>
            <w:rFonts w:asciiTheme="minorBidi" w:hAnsiTheme="minorBidi"/>
            <w:sz w:val="24"/>
            <w:szCs w:val="24"/>
            <w:rtl/>
          </w:rPr>
          <w:delText xml:space="preserve">% </w:delText>
        </w:r>
      </w:del>
      <w:del w:id="817" w:author="Yael Armon" w:date="2022-07-06T15:56:00Z">
        <w:r w:rsidRPr="000E7F49" w:rsidDel="008D6770">
          <w:rPr>
            <w:rFonts w:asciiTheme="minorBidi" w:hAnsiTheme="minorBidi"/>
            <w:sz w:val="24"/>
            <w:szCs w:val="24"/>
            <w:rtl/>
          </w:rPr>
          <w:delText xml:space="preserve">מהייצור </w:delText>
        </w:r>
      </w:del>
      <w:ins w:id="818" w:author="Yael Armon" w:date="2022-07-06T15:56:00Z">
        <w:r w:rsidR="008D6770">
          <w:rPr>
            <w:rFonts w:asciiTheme="minorBidi" w:hAnsiTheme="minorBidi" w:hint="cs"/>
            <w:sz w:val="24"/>
            <w:szCs w:val="24"/>
            <w:rtl/>
          </w:rPr>
          <w:t xml:space="preserve"> </w:t>
        </w:r>
      </w:ins>
      <w:r w:rsidRPr="000E7F49">
        <w:rPr>
          <w:rFonts w:asciiTheme="minorBidi" w:hAnsiTheme="minorBidi"/>
          <w:sz w:val="24"/>
          <w:szCs w:val="24"/>
          <w:rtl/>
        </w:rPr>
        <w:t>לאורך</w:t>
      </w:r>
      <w:r w:rsidRPr="00AA430F">
        <w:rPr>
          <w:rFonts w:asciiTheme="minorBidi" w:hAnsiTheme="minorBidi"/>
          <w:sz w:val="24"/>
          <w:szCs w:val="24"/>
          <w:rtl/>
        </w:rPr>
        <w:t xml:space="preserve"> שלבי </w:t>
      </w:r>
      <w:r>
        <w:rPr>
          <w:rFonts w:asciiTheme="minorBidi" w:hAnsiTheme="minorBidi" w:hint="cs"/>
          <w:sz w:val="24"/>
          <w:szCs w:val="24"/>
          <w:rtl/>
        </w:rPr>
        <w:t xml:space="preserve">שרשרת </w:t>
      </w:r>
      <w:r w:rsidRPr="00AA430F">
        <w:rPr>
          <w:rFonts w:asciiTheme="minorBidi" w:hAnsiTheme="minorBidi"/>
          <w:sz w:val="24"/>
          <w:szCs w:val="24"/>
          <w:rtl/>
        </w:rPr>
        <w:t xml:space="preserve">הערך. </w:t>
      </w:r>
      <w:ins w:id="819" w:author="ענת פרידמן-קולס" w:date="2022-07-04T11:53:00Z">
        <w:del w:id="820" w:author="Yael Armon" w:date="2022-07-06T15:55:00Z">
          <w:r w:rsidR="0028255F" w:rsidDel="008D6770">
            <w:rPr>
              <w:rFonts w:asciiTheme="minorBidi" w:hAnsiTheme="minorBidi" w:hint="cs"/>
              <w:sz w:val="24"/>
              <w:szCs w:val="24"/>
              <w:rtl/>
            </w:rPr>
            <w:delText>ה</w:delText>
          </w:r>
        </w:del>
      </w:ins>
      <w:r w:rsidRPr="00AA430F">
        <w:rPr>
          <w:rFonts w:asciiTheme="minorBidi" w:hAnsiTheme="minorBidi"/>
          <w:sz w:val="24"/>
          <w:szCs w:val="24"/>
          <w:rtl/>
        </w:rPr>
        <w:t xml:space="preserve">שיעור אובדן גבוה בירקות ופירות אינו ייחודי למשק הישראלי. בהשוואה בין לאומית, שיעור האובדן בירקות ופירות דומה לאירופה. בהשוואה לארה"ב שיעור האובדן בישראל נמוך יותר, אולם הוא מורכב מאובדן נמוך יותר בשלבי הייצור החקלאי והצריכה, </w:t>
      </w:r>
      <w:commentRangeStart w:id="821"/>
      <w:commentRangeStart w:id="822"/>
      <w:r w:rsidRPr="00AA430F">
        <w:rPr>
          <w:rFonts w:asciiTheme="minorBidi" w:hAnsiTheme="minorBidi"/>
          <w:sz w:val="24"/>
          <w:szCs w:val="24"/>
          <w:rtl/>
        </w:rPr>
        <w:t>ואובדן גבוה יותר בשלבי הביניים</w:t>
      </w:r>
      <w:commentRangeEnd w:id="821"/>
      <w:r w:rsidR="002157EA">
        <w:rPr>
          <w:rStyle w:val="CommentReference"/>
          <w:rtl/>
        </w:rPr>
        <w:commentReference w:id="821"/>
      </w:r>
      <w:commentRangeEnd w:id="822"/>
      <w:r w:rsidR="00E42067">
        <w:rPr>
          <w:rStyle w:val="CommentReference"/>
        </w:rPr>
        <w:commentReference w:id="822"/>
      </w:r>
      <w:r>
        <w:rPr>
          <w:rStyle w:val="FootnoteReference"/>
          <w:rFonts w:asciiTheme="minorBidi" w:hAnsiTheme="minorBidi"/>
          <w:sz w:val="24"/>
          <w:szCs w:val="24"/>
          <w:rtl/>
        </w:rPr>
        <w:footnoteReference w:id="11"/>
      </w:r>
      <w:r w:rsidRPr="00AA430F">
        <w:rPr>
          <w:rFonts w:asciiTheme="minorBidi" w:hAnsiTheme="minorBidi"/>
          <w:sz w:val="24"/>
          <w:szCs w:val="24"/>
          <w:rtl/>
        </w:rPr>
        <w:t xml:space="preserve">. </w:t>
      </w:r>
    </w:p>
    <w:p w14:paraId="23872FE5" w14:textId="04D44D8F" w:rsidR="006E1F83" w:rsidRDefault="006E1F83" w:rsidP="006A7431">
      <w:pPr>
        <w:spacing w:line="360" w:lineRule="auto"/>
        <w:jc w:val="both"/>
        <w:rPr>
          <w:rFonts w:asciiTheme="minorBidi" w:hAnsiTheme="minorBidi"/>
          <w:sz w:val="24"/>
          <w:szCs w:val="24"/>
          <w:rtl/>
        </w:rPr>
      </w:pPr>
      <w:r w:rsidRPr="00AA430F">
        <w:rPr>
          <w:rFonts w:asciiTheme="minorBidi" w:hAnsiTheme="minorBidi"/>
          <w:b/>
          <w:bCs/>
          <w:sz w:val="24"/>
          <w:szCs w:val="24"/>
          <w:rtl/>
        </w:rPr>
        <w:t>השווי הכלכלי של המזון האבוד בישראל, נאמד על ידנו בכ-</w:t>
      </w:r>
      <w:ins w:id="823" w:author="Nisan Avraham" w:date="2022-06-14T15:47:00Z">
        <w:del w:id="824" w:author="Yael Armon" w:date="2022-07-11T13:06:00Z">
          <w:r w:rsidR="00B331E1" w:rsidDel="004C56BB">
            <w:rPr>
              <w:rFonts w:asciiTheme="minorBidi" w:hAnsiTheme="minorBidi"/>
              <w:b/>
              <w:bCs/>
              <w:sz w:val="24"/>
              <w:szCs w:val="24"/>
            </w:rPr>
            <w:delText>20.6</w:delText>
          </w:r>
        </w:del>
      </w:ins>
      <w:ins w:id="825" w:author="Yael Armon" w:date="2022-07-20T13:40:00Z">
        <w:r w:rsidR="00F312D4">
          <w:rPr>
            <w:rFonts w:asciiTheme="minorBidi" w:hAnsiTheme="minorBidi" w:hint="cs"/>
            <w:b/>
            <w:bCs/>
            <w:sz w:val="24"/>
            <w:szCs w:val="24"/>
            <w:rtl/>
          </w:rPr>
          <w:t xml:space="preserve">21.3 </w:t>
        </w:r>
      </w:ins>
      <w:del w:id="826" w:author="Yael Armon" w:date="2022-07-20T13:40:00Z">
        <w:r w:rsidDel="00F312D4">
          <w:rPr>
            <w:rFonts w:asciiTheme="minorBidi" w:hAnsiTheme="minorBidi"/>
            <w:b/>
            <w:bCs/>
            <w:sz w:val="24"/>
            <w:szCs w:val="24"/>
          </w:rPr>
          <w:delText>19.1</w:delText>
        </w:r>
        <w:r w:rsidDel="00F312D4">
          <w:rPr>
            <w:rFonts w:asciiTheme="minorBidi" w:hAnsiTheme="minorBidi" w:hint="cs"/>
            <w:b/>
            <w:bCs/>
            <w:sz w:val="24"/>
            <w:szCs w:val="24"/>
            <w:rtl/>
          </w:rPr>
          <w:delText xml:space="preserve"> </w:delText>
        </w:r>
      </w:del>
      <w:r w:rsidRPr="00AA430F">
        <w:rPr>
          <w:rFonts w:asciiTheme="minorBidi" w:hAnsiTheme="minorBidi"/>
          <w:b/>
          <w:bCs/>
          <w:sz w:val="24"/>
          <w:szCs w:val="24"/>
          <w:rtl/>
        </w:rPr>
        <w:t xml:space="preserve">מיליארד </w:t>
      </w:r>
      <w:r w:rsidRPr="00565137">
        <w:rPr>
          <w:rFonts w:asciiTheme="minorBidi" w:hAnsiTheme="minorBidi"/>
          <w:b/>
          <w:bCs/>
          <w:sz w:val="24"/>
          <w:szCs w:val="24"/>
          <w:rtl/>
        </w:rPr>
        <w:t>₪, המהווים כ-1.</w:t>
      </w:r>
      <w:r w:rsidRPr="00647709">
        <w:rPr>
          <w:rFonts w:asciiTheme="minorBidi" w:hAnsiTheme="minorBidi"/>
          <w:b/>
          <w:bCs/>
          <w:sz w:val="24"/>
          <w:szCs w:val="24"/>
          <w:rtl/>
        </w:rPr>
        <w:t>4</w:t>
      </w:r>
      <w:r w:rsidRPr="00565137">
        <w:rPr>
          <w:rFonts w:asciiTheme="minorBidi" w:hAnsiTheme="minorBidi"/>
          <w:b/>
          <w:bCs/>
          <w:sz w:val="24"/>
          <w:szCs w:val="24"/>
          <w:rtl/>
        </w:rPr>
        <w:t xml:space="preserve">% מהתוצר </w:t>
      </w:r>
      <w:r w:rsidRPr="00C203A5">
        <w:rPr>
          <w:rFonts w:asciiTheme="minorBidi" w:hAnsiTheme="minorBidi" w:hint="eastAsia"/>
          <w:b/>
          <w:bCs/>
          <w:sz w:val="24"/>
          <w:szCs w:val="24"/>
          <w:rtl/>
        </w:rPr>
        <w:t>הלאומי</w:t>
      </w:r>
      <w:r w:rsidRPr="00D14E6E">
        <w:rPr>
          <w:rFonts w:asciiTheme="minorBidi" w:hAnsiTheme="minorBidi"/>
          <w:b/>
          <w:bCs/>
          <w:sz w:val="24"/>
          <w:szCs w:val="24"/>
          <w:rtl/>
        </w:rPr>
        <w:t xml:space="preserve">. </w:t>
      </w:r>
      <w:r w:rsidRPr="00D14E6E">
        <w:rPr>
          <w:rFonts w:asciiTheme="minorBidi" w:hAnsiTheme="minorBidi" w:cs="Arial" w:hint="eastAsia"/>
          <w:sz w:val="24"/>
          <w:szCs w:val="24"/>
          <w:rtl/>
        </w:rPr>
        <w:t>כ</w:t>
      </w:r>
      <w:r w:rsidRPr="00D14E6E">
        <w:rPr>
          <w:rFonts w:asciiTheme="minorBidi" w:hAnsiTheme="minorBidi" w:cs="Arial"/>
          <w:sz w:val="24"/>
          <w:szCs w:val="24"/>
          <w:rtl/>
        </w:rPr>
        <w:t>-</w:t>
      </w:r>
      <w:del w:id="827" w:author="Yael Armon" w:date="2022-07-03T12:00:00Z">
        <w:r w:rsidRPr="00D14E6E" w:rsidDel="00D14E6E">
          <w:rPr>
            <w:rFonts w:asciiTheme="minorBidi" w:hAnsiTheme="minorBidi" w:cs="Arial"/>
            <w:sz w:val="24"/>
            <w:szCs w:val="24"/>
            <w:rtl/>
          </w:rPr>
          <w:delText>8</w:delText>
        </w:r>
      </w:del>
      <w:ins w:id="828" w:author="Yael Armon" w:date="2022-07-03T12:00:00Z">
        <w:r w:rsidR="00D14E6E" w:rsidRPr="00D14E6E">
          <w:rPr>
            <w:rFonts w:asciiTheme="minorBidi" w:hAnsiTheme="minorBidi" w:cs="Arial"/>
            <w:sz w:val="24"/>
            <w:szCs w:val="24"/>
            <w:rtl/>
            <w:rPrChange w:id="829" w:author="Yael Armon" w:date="2022-07-03T12:00:00Z">
              <w:rPr>
                <w:rFonts w:asciiTheme="minorBidi" w:hAnsiTheme="minorBidi" w:cs="Arial"/>
                <w:sz w:val="24"/>
                <w:szCs w:val="24"/>
                <w:highlight w:val="yellow"/>
                <w:rtl/>
              </w:rPr>
            </w:rPrChange>
          </w:rPr>
          <w:t>7</w:t>
        </w:r>
      </w:ins>
      <w:r w:rsidRPr="00C203A5">
        <w:rPr>
          <w:rFonts w:asciiTheme="minorBidi" w:hAnsiTheme="minorBidi" w:cs="Arial"/>
          <w:sz w:val="24"/>
          <w:szCs w:val="24"/>
          <w:rtl/>
        </w:rPr>
        <w:t xml:space="preserve">% </w:t>
      </w:r>
      <w:r w:rsidRPr="00D14E6E">
        <w:rPr>
          <w:rFonts w:asciiTheme="minorBidi" w:hAnsiTheme="minorBidi" w:cs="Arial" w:hint="eastAsia"/>
          <w:sz w:val="24"/>
          <w:szCs w:val="24"/>
          <w:rtl/>
        </w:rPr>
        <w:t>מתוך</w:t>
      </w:r>
      <w:r w:rsidRPr="00D14E6E">
        <w:rPr>
          <w:rFonts w:asciiTheme="minorBidi" w:hAnsiTheme="minorBidi" w:cs="Arial"/>
          <w:sz w:val="24"/>
          <w:szCs w:val="24"/>
          <w:rtl/>
        </w:rPr>
        <w:t xml:space="preserve"> </w:t>
      </w:r>
      <w:r w:rsidRPr="00D14E6E">
        <w:rPr>
          <w:rFonts w:asciiTheme="minorBidi" w:hAnsiTheme="minorBidi" w:cs="Arial" w:hint="eastAsia"/>
          <w:sz w:val="24"/>
          <w:szCs w:val="24"/>
          <w:rtl/>
        </w:rPr>
        <w:t>כך</w:t>
      </w:r>
      <w:r w:rsidRPr="00D14E6E">
        <w:rPr>
          <w:rFonts w:asciiTheme="minorBidi" w:hAnsiTheme="minorBidi" w:cs="Arial"/>
          <w:sz w:val="24"/>
          <w:szCs w:val="24"/>
          <w:rtl/>
        </w:rPr>
        <w:t xml:space="preserve"> </w:t>
      </w:r>
      <w:r w:rsidRPr="00D14E6E">
        <w:rPr>
          <w:rFonts w:asciiTheme="minorBidi" w:hAnsiTheme="minorBidi" w:cs="Arial" w:hint="eastAsia"/>
          <w:sz w:val="24"/>
          <w:szCs w:val="24"/>
          <w:rtl/>
        </w:rPr>
        <w:t>מקורו</w:t>
      </w:r>
      <w:r w:rsidRPr="0080032A">
        <w:rPr>
          <w:rFonts w:asciiTheme="minorBidi" w:hAnsiTheme="minorBidi" w:cs="Arial"/>
          <w:sz w:val="24"/>
          <w:szCs w:val="24"/>
          <w:rtl/>
        </w:rPr>
        <w:t xml:space="preserve"> </w:t>
      </w:r>
      <w:r w:rsidRPr="0080032A">
        <w:rPr>
          <w:rFonts w:asciiTheme="minorBidi" w:hAnsiTheme="minorBidi" w:cs="Arial" w:hint="eastAsia"/>
          <w:sz w:val="24"/>
          <w:szCs w:val="24"/>
          <w:rtl/>
        </w:rPr>
        <w:t>באובדן</w:t>
      </w:r>
      <w:r w:rsidRPr="0080032A">
        <w:rPr>
          <w:rFonts w:asciiTheme="minorBidi" w:hAnsiTheme="minorBidi" w:cs="Arial"/>
          <w:sz w:val="24"/>
          <w:szCs w:val="24"/>
          <w:rtl/>
        </w:rPr>
        <w:t xml:space="preserve"> </w:t>
      </w:r>
      <w:r w:rsidRPr="0080032A">
        <w:rPr>
          <w:rFonts w:asciiTheme="minorBidi" w:hAnsiTheme="minorBidi" w:cs="Arial" w:hint="eastAsia"/>
          <w:sz w:val="24"/>
          <w:szCs w:val="24"/>
          <w:rtl/>
        </w:rPr>
        <w:t>מיותר</w:t>
      </w:r>
      <w:r w:rsidRPr="0080032A">
        <w:rPr>
          <w:rFonts w:asciiTheme="minorBidi" w:hAnsiTheme="minorBidi" w:cs="Arial"/>
          <w:sz w:val="24"/>
          <w:szCs w:val="24"/>
          <w:rtl/>
        </w:rPr>
        <w:t xml:space="preserve"> של </w:t>
      </w:r>
      <w:r w:rsidRPr="0080032A">
        <w:rPr>
          <w:rFonts w:asciiTheme="minorBidi" w:hAnsiTheme="minorBidi" w:cs="Arial" w:hint="eastAsia"/>
          <w:sz w:val="24"/>
          <w:szCs w:val="24"/>
          <w:rtl/>
        </w:rPr>
        <w:t>משאבי</w:t>
      </w:r>
      <w:r w:rsidRPr="0080032A">
        <w:rPr>
          <w:rFonts w:asciiTheme="minorBidi" w:hAnsiTheme="minorBidi" w:cs="Arial"/>
          <w:sz w:val="24"/>
          <w:szCs w:val="24"/>
          <w:rtl/>
        </w:rPr>
        <w:t xml:space="preserve"> </w:t>
      </w:r>
      <w:r w:rsidRPr="0080032A">
        <w:rPr>
          <w:rFonts w:asciiTheme="minorBidi" w:hAnsiTheme="minorBidi" w:cs="Arial" w:hint="eastAsia"/>
          <w:sz w:val="24"/>
          <w:szCs w:val="24"/>
          <w:rtl/>
        </w:rPr>
        <w:t>טבע</w:t>
      </w:r>
      <w:r w:rsidRPr="0080032A">
        <w:rPr>
          <w:rFonts w:asciiTheme="minorBidi" w:hAnsiTheme="minorBidi" w:cs="Arial"/>
          <w:sz w:val="24"/>
          <w:szCs w:val="24"/>
          <w:rtl/>
        </w:rPr>
        <w:t xml:space="preserve"> (קרקע ומים). </w:t>
      </w:r>
      <w:r w:rsidRPr="0080032A">
        <w:rPr>
          <w:rFonts w:asciiTheme="minorBidi" w:hAnsiTheme="minorBidi" w:cs="Arial" w:hint="eastAsia"/>
          <w:sz w:val="24"/>
          <w:szCs w:val="24"/>
          <w:rtl/>
        </w:rPr>
        <w:t>זאת</w:t>
      </w:r>
      <w:r w:rsidRPr="0080032A">
        <w:rPr>
          <w:rFonts w:asciiTheme="minorBidi" w:hAnsiTheme="minorBidi" w:cs="Arial"/>
          <w:sz w:val="24"/>
          <w:szCs w:val="24"/>
          <w:rtl/>
        </w:rPr>
        <w:t xml:space="preserve"> </w:t>
      </w:r>
      <w:r w:rsidRPr="0080032A">
        <w:rPr>
          <w:rFonts w:asciiTheme="minorBidi" w:hAnsiTheme="minorBidi" w:cs="Arial" w:hint="eastAsia"/>
          <w:sz w:val="24"/>
          <w:szCs w:val="24"/>
          <w:rtl/>
        </w:rPr>
        <w:t>בנוסף</w:t>
      </w:r>
      <w:r w:rsidRPr="0080032A">
        <w:rPr>
          <w:rFonts w:asciiTheme="minorBidi" w:hAnsiTheme="minorBidi" w:cs="Arial"/>
          <w:sz w:val="24"/>
          <w:szCs w:val="24"/>
          <w:rtl/>
        </w:rPr>
        <w:t xml:space="preserve"> </w:t>
      </w:r>
      <w:r w:rsidRPr="0080032A">
        <w:rPr>
          <w:rFonts w:asciiTheme="minorBidi" w:hAnsiTheme="minorBidi" w:cs="Arial" w:hint="eastAsia"/>
          <w:sz w:val="24"/>
          <w:szCs w:val="24"/>
          <w:rtl/>
        </w:rPr>
        <w:t>ל</w:t>
      </w:r>
      <w:r w:rsidRPr="0080032A">
        <w:rPr>
          <w:rFonts w:asciiTheme="minorBidi" w:hAnsiTheme="minorBidi" w:cs="Arial"/>
          <w:sz w:val="24"/>
          <w:szCs w:val="24"/>
          <w:rtl/>
        </w:rPr>
        <w:t xml:space="preserve">עלות </w:t>
      </w:r>
      <w:r w:rsidRPr="0080032A">
        <w:rPr>
          <w:rFonts w:asciiTheme="minorBidi" w:hAnsiTheme="minorBidi" w:cs="Arial" w:hint="eastAsia"/>
          <w:sz w:val="24"/>
          <w:szCs w:val="24"/>
          <w:rtl/>
        </w:rPr>
        <w:t>מיותרת</w:t>
      </w:r>
      <w:r w:rsidRPr="0080032A">
        <w:rPr>
          <w:rFonts w:asciiTheme="minorBidi" w:hAnsiTheme="minorBidi" w:cs="Arial"/>
          <w:sz w:val="24"/>
          <w:szCs w:val="24"/>
          <w:rtl/>
        </w:rPr>
        <w:t xml:space="preserve"> של </w:t>
      </w:r>
      <w:r w:rsidRPr="0080032A">
        <w:rPr>
          <w:rFonts w:asciiTheme="minorBidi" w:hAnsiTheme="minorBidi" w:cs="Arial" w:hint="eastAsia"/>
          <w:sz w:val="24"/>
          <w:szCs w:val="24"/>
          <w:rtl/>
        </w:rPr>
        <w:t>פליטות</w:t>
      </w:r>
      <w:r w:rsidRPr="0080032A">
        <w:rPr>
          <w:rFonts w:asciiTheme="minorBidi" w:hAnsiTheme="minorBidi" w:cs="Arial"/>
          <w:sz w:val="24"/>
          <w:szCs w:val="24"/>
          <w:rtl/>
        </w:rPr>
        <w:t xml:space="preserve"> גזי חממה </w:t>
      </w:r>
      <w:r w:rsidRPr="0080032A">
        <w:rPr>
          <w:rFonts w:asciiTheme="minorBidi" w:hAnsiTheme="minorBidi" w:cs="Arial" w:hint="eastAsia"/>
          <w:sz w:val="24"/>
          <w:szCs w:val="24"/>
          <w:rtl/>
        </w:rPr>
        <w:t>ומזהמי</w:t>
      </w:r>
      <w:r w:rsidRPr="0080032A">
        <w:rPr>
          <w:rFonts w:asciiTheme="minorBidi" w:hAnsiTheme="minorBidi" w:cs="Arial"/>
          <w:sz w:val="24"/>
          <w:szCs w:val="24"/>
          <w:rtl/>
        </w:rPr>
        <w:t xml:space="preserve"> אוויר </w:t>
      </w:r>
      <w:r w:rsidRPr="0080032A">
        <w:rPr>
          <w:rFonts w:asciiTheme="minorBidi" w:hAnsiTheme="minorBidi" w:cs="Arial" w:hint="eastAsia"/>
          <w:sz w:val="24"/>
          <w:szCs w:val="24"/>
          <w:rtl/>
        </w:rPr>
        <w:t>בכל</w:t>
      </w:r>
      <w:r w:rsidRPr="0080032A">
        <w:rPr>
          <w:rFonts w:asciiTheme="minorBidi" w:hAnsiTheme="minorBidi" w:cs="Arial"/>
          <w:sz w:val="24"/>
          <w:szCs w:val="24"/>
          <w:rtl/>
        </w:rPr>
        <w:t xml:space="preserve"> שלבי שרשרת הערך כתוצאה מגידול וייצור מזון שלא נצרך</w:t>
      </w:r>
      <w:r w:rsidRPr="00C203A5">
        <w:rPr>
          <w:rFonts w:asciiTheme="minorBidi" w:hAnsiTheme="minorBidi" w:cs="Arial"/>
          <w:sz w:val="24"/>
          <w:szCs w:val="24"/>
          <w:rtl/>
        </w:rPr>
        <w:t xml:space="preserve">, אשר </w:t>
      </w:r>
      <w:r w:rsidRPr="00D14E6E">
        <w:rPr>
          <w:rFonts w:asciiTheme="minorBidi" w:hAnsiTheme="minorBidi" w:cs="Arial" w:hint="eastAsia"/>
          <w:sz w:val="24"/>
          <w:szCs w:val="24"/>
          <w:rtl/>
        </w:rPr>
        <w:t>נאמדת</w:t>
      </w:r>
      <w:r w:rsidRPr="00D14E6E">
        <w:rPr>
          <w:rFonts w:asciiTheme="minorBidi" w:hAnsiTheme="minorBidi" w:cs="Arial"/>
          <w:sz w:val="24"/>
          <w:szCs w:val="24"/>
          <w:rtl/>
        </w:rPr>
        <w:t xml:space="preserve"> </w:t>
      </w:r>
      <w:r w:rsidRPr="00D14E6E">
        <w:rPr>
          <w:rFonts w:asciiTheme="minorBidi" w:hAnsiTheme="minorBidi" w:cs="Arial" w:hint="eastAsia"/>
          <w:sz w:val="24"/>
          <w:szCs w:val="24"/>
          <w:rtl/>
        </w:rPr>
        <w:t>בכ</w:t>
      </w:r>
      <w:r w:rsidRPr="00D14E6E">
        <w:rPr>
          <w:rFonts w:asciiTheme="minorBidi" w:hAnsiTheme="minorBidi" w:cs="Arial"/>
          <w:sz w:val="24"/>
          <w:szCs w:val="24"/>
          <w:rtl/>
        </w:rPr>
        <w:t>-</w:t>
      </w:r>
      <w:del w:id="830" w:author="Yael Armon" w:date="2022-07-03T12:00:00Z">
        <w:r w:rsidRPr="00D14E6E" w:rsidDel="00D14E6E">
          <w:rPr>
            <w:rFonts w:asciiTheme="minorBidi" w:hAnsiTheme="minorBidi" w:cs="Arial"/>
            <w:sz w:val="24"/>
            <w:szCs w:val="24"/>
            <w:rtl/>
          </w:rPr>
          <w:delText xml:space="preserve">1 </w:delText>
        </w:r>
      </w:del>
      <w:ins w:id="831" w:author="Yael Armon" w:date="2022-07-03T12:00:00Z">
        <w:r w:rsidR="00D14E6E" w:rsidRPr="00D14E6E">
          <w:rPr>
            <w:rFonts w:asciiTheme="minorBidi" w:hAnsiTheme="minorBidi" w:cs="Arial"/>
            <w:sz w:val="24"/>
            <w:szCs w:val="24"/>
            <w:rtl/>
            <w:rPrChange w:id="832" w:author="Yael Armon" w:date="2022-07-03T12:02:00Z">
              <w:rPr>
                <w:rFonts w:asciiTheme="minorBidi" w:hAnsiTheme="minorBidi" w:cs="Arial"/>
                <w:sz w:val="24"/>
                <w:szCs w:val="24"/>
                <w:highlight w:val="yellow"/>
                <w:rtl/>
              </w:rPr>
            </w:rPrChange>
          </w:rPr>
          <w:t>1.4</w:t>
        </w:r>
        <w:r w:rsidR="00D14E6E" w:rsidRPr="00C203A5">
          <w:rPr>
            <w:rFonts w:asciiTheme="minorBidi" w:hAnsiTheme="minorBidi" w:cs="Arial"/>
            <w:sz w:val="24"/>
            <w:szCs w:val="24"/>
            <w:rtl/>
          </w:rPr>
          <w:t xml:space="preserve"> </w:t>
        </w:r>
      </w:ins>
      <w:r w:rsidRPr="00D14E6E">
        <w:rPr>
          <w:rFonts w:asciiTheme="minorBidi" w:hAnsiTheme="minorBidi" w:cs="Arial" w:hint="eastAsia"/>
          <w:sz w:val="24"/>
          <w:szCs w:val="24"/>
          <w:rtl/>
        </w:rPr>
        <w:t>מיליארד</w:t>
      </w:r>
      <w:r w:rsidRPr="00D14E6E">
        <w:rPr>
          <w:rFonts w:asciiTheme="minorBidi" w:hAnsiTheme="minorBidi" w:cs="Arial"/>
          <w:sz w:val="24"/>
          <w:szCs w:val="24"/>
          <w:rtl/>
        </w:rPr>
        <w:t xml:space="preserve"> </w:t>
      </w:r>
      <w:r w:rsidRPr="00D14E6E">
        <w:rPr>
          <w:rFonts w:asciiTheme="minorBidi" w:hAnsiTheme="minorBidi" w:cs="Arial" w:hint="eastAsia"/>
          <w:sz w:val="24"/>
          <w:szCs w:val="24"/>
          <w:rtl/>
        </w:rPr>
        <w:t>₪</w:t>
      </w:r>
      <w:r w:rsidRPr="00D14E6E">
        <w:rPr>
          <w:rFonts w:asciiTheme="minorBidi" w:hAnsiTheme="minorBidi" w:cs="Arial"/>
          <w:sz w:val="24"/>
          <w:szCs w:val="24"/>
          <w:rtl/>
        </w:rPr>
        <w:t xml:space="preserve"> וכן עלות טיפול במזון ואריזות המושלכים כפסולת הנאמדת בכ-</w:t>
      </w:r>
      <w:del w:id="833" w:author="Yael Armon" w:date="2022-07-03T12:01:00Z">
        <w:r w:rsidRPr="00D14E6E" w:rsidDel="00D14E6E">
          <w:rPr>
            <w:rFonts w:asciiTheme="minorBidi" w:hAnsiTheme="minorBidi" w:cs="Arial"/>
            <w:sz w:val="24"/>
            <w:szCs w:val="24"/>
            <w:rtl/>
          </w:rPr>
          <w:delText xml:space="preserve">800 </w:delText>
        </w:r>
      </w:del>
      <w:ins w:id="834" w:author="Yael Armon" w:date="2022-07-03T12:01:00Z">
        <w:r w:rsidR="00D14E6E" w:rsidRPr="00D14E6E">
          <w:rPr>
            <w:rFonts w:asciiTheme="minorBidi" w:hAnsiTheme="minorBidi" w:cs="Arial"/>
            <w:sz w:val="24"/>
            <w:szCs w:val="24"/>
            <w:rtl/>
          </w:rPr>
          <w:t>8</w:t>
        </w:r>
      </w:ins>
      <w:ins w:id="835" w:author="Yael Armon" w:date="2022-08-22T13:07:00Z">
        <w:r w:rsidR="00D7770F">
          <w:rPr>
            <w:rFonts w:asciiTheme="minorBidi" w:hAnsiTheme="minorBidi" w:cs="Arial" w:hint="cs"/>
            <w:sz w:val="24"/>
            <w:szCs w:val="24"/>
            <w:rtl/>
          </w:rPr>
          <w:t>2</w:t>
        </w:r>
      </w:ins>
      <w:ins w:id="836" w:author="Yael Armon" w:date="2022-07-03T12:01:00Z">
        <w:r w:rsidR="00D14E6E" w:rsidRPr="00C203A5">
          <w:rPr>
            <w:rFonts w:asciiTheme="minorBidi" w:hAnsiTheme="minorBidi" w:cs="Arial"/>
            <w:sz w:val="24"/>
            <w:szCs w:val="24"/>
            <w:rtl/>
          </w:rPr>
          <w:t xml:space="preserve">0 </w:t>
        </w:r>
      </w:ins>
      <w:r w:rsidRPr="00D14E6E">
        <w:rPr>
          <w:rFonts w:asciiTheme="minorBidi" w:hAnsiTheme="minorBidi" w:cs="Arial"/>
          <w:sz w:val="24"/>
          <w:szCs w:val="24"/>
          <w:rtl/>
        </w:rPr>
        <w:t xml:space="preserve">מיליון ₪. על כן, סך העלות של אובדן מזון, כולל אובדן משאבי טבע, עלות פליטות גזי חממה ומזהמי אוויר ועלות טיפול בפסולת, עומדת </w:t>
      </w:r>
      <w:r w:rsidRPr="00D14E6E">
        <w:rPr>
          <w:rFonts w:asciiTheme="minorBidi" w:hAnsiTheme="minorBidi" w:cs="Arial" w:hint="eastAsia"/>
          <w:b/>
          <w:bCs/>
          <w:sz w:val="24"/>
          <w:szCs w:val="24"/>
          <w:rtl/>
        </w:rPr>
        <w:t>על</w:t>
      </w:r>
      <w:r w:rsidRPr="00D14E6E">
        <w:rPr>
          <w:rFonts w:asciiTheme="minorBidi" w:hAnsiTheme="minorBidi" w:cs="Arial"/>
          <w:b/>
          <w:bCs/>
          <w:sz w:val="24"/>
          <w:szCs w:val="24"/>
          <w:rtl/>
        </w:rPr>
        <w:t xml:space="preserve"> </w:t>
      </w:r>
      <w:del w:id="837" w:author="Yael Armon" w:date="2022-07-11T13:08:00Z">
        <w:r w:rsidRPr="00D14E6E" w:rsidDel="004C56BB">
          <w:rPr>
            <w:rFonts w:asciiTheme="minorBidi" w:hAnsiTheme="minorBidi" w:cs="Arial"/>
            <w:b/>
            <w:bCs/>
            <w:sz w:val="24"/>
            <w:szCs w:val="24"/>
            <w:rtl/>
          </w:rPr>
          <w:delText>כ</w:delText>
        </w:r>
      </w:del>
      <w:ins w:id="838" w:author="Yael Armon" w:date="2022-07-20T13:40:00Z">
        <w:del w:id="839" w:author="Ravit Dinmez Yehezkel" w:date="2022-08-02T16:26:00Z">
          <w:r w:rsidR="00F312D4" w:rsidRPr="00F312D4" w:rsidDel="008D3F28">
            <w:rPr>
              <w:rFonts w:asciiTheme="minorBidi" w:hAnsiTheme="minorBidi" w:cs="Arial" w:hint="cs"/>
              <w:b/>
              <w:bCs/>
              <w:sz w:val="24"/>
              <w:szCs w:val="24"/>
              <w:rtl/>
            </w:rPr>
            <w:delText xml:space="preserve"> </w:delText>
          </w:r>
        </w:del>
        <w:r w:rsidR="00F312D4">
          <w:rPr>
            <w:rFonts w:asciiTheme="minorBidi" w:hAnsiTheme="minorBidi" w:cs="Arial" w:hint="cs"/>
            <w:b/>
            <w:bCs/>
            <w:sz w:val="24"/>
            <w:szCs w:val="24"/>
            <w:rtl/>
          </w:rPr>
          <w:t xml:space="preserve">כ-23.5 </w:t>
        </w:r>
      </w:ins>
      <w:del w:id="840" w:author="Yael Armon" w:date="2022-07-11T13:08:00Z">
        <w:r w:rsidRPr="00D14E6E" w:rsidDel="004C56BB">
          <w:rPr>
            <w:rFonts w:asciiTheme="minorBidi" w:hAnsiTheme="minorBidi" w:cs="Arial"/>
            <w:b/>
            <w:bCs/>
            <w:sz w:val="24"/>
            <w:szCs w:val="24"/>
            <w:rtl/>
          </w:rPr>
          <w:delText>-</w:delText>
        </w:r>
      </w:del>
      <w:del w:id="841" w:author="Yael Armon" w:date="2022-07-03T12:01:00Z">
        <w:r w:rsidRPr="00D14E6E" w:rsidDel="00D14E6E">
          <w:rPr>
            <w:rFonts w:asciiTheme="minorBidi" w:hAnsiTheme="minorBidi" w:cs="Arial"/>
            <w:b/>
            <w:bCs/>
            <w:sz w:val="24"/>
            <w:szCs w:val="24"/>
            <w:rtl/>
          </w:rPr>
          <w:delText xml:space="preserve">21 </w:delText>
        </w:r>
      </w:del>
      <w:r w:rsidRPr="00D14E6E">
        <w:rPr>
          <w:rFonts w:asciiTheme="minorBidi" w:hAnsiTheme="minorBidi" w:cs="Arial"/>
          <w:b/>
          <w:bCs/>
          <w:sz w:val="24"/>
          <w:szCs w:val="24"/>
          <w:rtl/>
        </w:rPr>
        <w:t>מיליארד ₪.</w:t>
      </w:r>
    </w:p>
    <w:tbl>
      <w:tblPr>
        <w:tblStyle w:val="1-11"/>
        <w:bidiVisual/>
        <w:tblW w:w="5000" w:type="pct"/>
        <w:jc w:val="center"/>
        <w:tblLook w:val="0480" w:firstRow="0" w:lastRow="0" w:firstColumn="1" w:lastColumn="0" w:noHBand="0" w:noVBand="1"/>
      </w:tblPr>
      <w:tblGrid>
        <w:gridCol w:w="6740"/>
        <w:gridCol w:w="2266"/>
      </w:tblGrid>
      <w:tr w:rsidR="006E1F83" w:rsidRPr="000A5AF7" w14:paraId="769474D2" w14:textId="77777777" w:rsidTr="006E1F83">
        <w:trPr>
          <w:cnfStyle w:val="000000100000" w:firstRow="0" w:lastRow="0" w:firstColumn="0" w:lastColumn="0" w:oddVBand="0" w:evenVBand="0" w:oddHBand="1" w:evenHBand="0" w:firstRowFirstColumn="0" w:firstRowLastColumn="0" w:lastRowFirstColumn="0" w:lastRowLastColumn="0"/>
          <w:trHeight w:val="325"/>
          <w:jc w:val="center"/>
        </w:trPr>
        <w:tc>
          <w:tcPr>
            <w:cnfStyle w:val="001000000000" w:firstRow="0" w:lastRow="0" w:firstColumn="1" w:lastColumn="0" w:oddVBand="0" w:evenVBand="0" w:oddHBand="0" w:evenHBand="0" w:firstRowFirstColumn="0" w:firstRowLastColumn="0" w:lastRowFirstColumn="0" w:lastRowLastColumn="0"/>
            <w:tcW w:w="3742" w:type="pct"/>
            <w:vAlign w:val="center"/>
          </w:tcPr>
          <w:p w14:paraId="144534AB" w14:textId="77777777" w:rsidR="006E1F83" w:rsidRPr="00AA430F" w:rsidRDefault="006E1F83" w:rsidP="006E1F83">
            <w:pPr>
              <w:rPr>
                <w:rFonts w:asciiTheme="minorBidi" w:hAnsiTheme="minorBidi"/>
                <w:sz w:val="26"/>
                <w:szCs w:val="26"/>
                <w:rtl/>
              </w:rPr>
            </w:pPr>
            <w:r w:rsidRPr="00AA430F">
              <w:rPr>
                <w:rFonts w:asciiTheme="minorBidi" w:hAnsiTheme="minorBidi"/>
                <w:sz w:val="26"/>
                <w:szCs w:val="26"/>
                <w:rtl/>
              </w:rPr>
              <w:t>ערך המזון האבוד</w:t>
            </w:r>
            <w:r>
              <w:rPr>
                <w:rStyle w:val="FootnoteReference"/>
                <w:rFonts w:asciiTheme="minorBidi" w:hAnsiTheme="minorBidi"/>
                <w:sz w:val="26"/>
                <w:szCs w:val="26"/>
                <w:rtl/>
              </w:rPr>
              <w:footnoteReference w:id="12"/>
            </w:r>
          </w:p>
        </w:tc>
        <w:tc>
          <w:tcPr>
            <w:tcW w:w="1258" w:type="pct"/>
            <w:vAlign w:val="center"/>
          </w:tcPr>
          <w:p w14:paraId="3E023ABF" w14:textId="05C996B7" w:rsidR="006E1F83" w:rsidRPr="00CD4282" w:rsidRDefault="006E1F83" w:rsidP="00A02A78">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6"/>
                <w:szCs w:val="26"/>
                <w:rtl/>
              </w:rPr>
            </w:pPr>
            <w:del w:id="842" w:author="Nisan Avraham" w:date="2022-06-14T14:14:00Z">
              <w:r w:rsidDel="007D4B42">
                <w:rPr>
                  <w:rFonts w:asciiTheme="minorBidi" w:hAnsiTheme="minorBidi" w:hint="cs"/>
                  <w:sz w:val="26"/>
                  <w:szCs w:val="26"/>
                  <w:rtl/>
                </w:rPr>
                <w:delText>19</w:delText>
              </w:r>
            </w:del>
            <w:ins w:id="843" w:author="Nisan Avraham" w:date="2022-06-14T14:14:00Z">
              <w:del w:id="844" w:author="Yael Armon" w:date="2022-07-11T13:09:00Z">
                <w:r w:rsidR="007D4B42" w:rsidDel="004C56BB">
                  <w:rPr>
                    <w:rFonts w:asciiTheme="minorBidi" w:hAnsiTheme="minorBidi" w:hint="cs"/>
                    <w:sz w:val="26"/>
                    <w:szCs w:val="26"/>
                    <w:rtl/>
                  </w:rPr>
                  <w:delText>20</w:delText>
                </w:r>
              </w:del>
            </w:ins>
            <w:del w:id="845" w:author="Yael Armon" w:date="2022-07-11T13:09:00Z">
              <w:r w:rsidDel="004C56BB">
                <w:rPr>
                  <w:rFonts w:asciiTheme="minorBidi" w:hAnsiTheme="minorBidi" w:hint="cs"/>
                  <w:sz w:val="26"/>
                  <w:szCs w:val="26"/>
                  <w:rtl/>
                </w:rPr>
                <w:delText>.</w:delText>
              </w:r>
            </w:del>
            <w:ins w:id="846" w:author="Yael Armon" w:date="2022-07-11T13:09:00Z">
              <w:r w:rsidR="004C56BB">
                <w:rPr>
                  <w:rFonts w:asciiTheme="minorBidi" w:hAnsiTheme="minorBidi" w:hint="cs"/>
                  <w:sz w:val="26"/>
                  <w:szCs w:val="26"/>
                  <w:rtl/>
                </w:rPr>
                <w:t>21.</w:t>
              </w:r>
            </w:ins>
            <w:ins w:id="847" w:author="Yael Armon" w:date="2022-07-20T13:40:00Z">
              <w:r w:rsidR="00F312D4">
                <w:rPr>
                  <w:rFonts w:asciiTheme="minorBidi" w:hAnsiTheme="minorBidi" w:hint="cs"/>
                  <w:sz w:val="26"/>
                  <w:szCs w:val="26"/>
                  <w:rtl/>
                </w:rPr>
                <w:t>3</w:t>
              </w:r>
            </w:ins>
            <w:ins w:id="848" w:author="Nisan Avraham" w:date="2022-06-14T14:31:00Z">
              <w:del w:id="849" w:author="Yael Armon" w:date="2022-07-11T13:09:00Z">
                <w:r w:rsidR="00634A26" w:rsidDel="004C56BB">
                  <w:rPr>
                    <w:rFonts w:asciiTheme="minorBidi" w:hAnsiTheme="minorBidi" w:hint="cs"/>
                    <w:sz w:val="26"/>
                    <w:szCs w:val="26"/>
                    <w:rtl/>
                  </w:rPr>
                  <w:delText>6</w:delText>
                </w:r>
              </w:del>
            </w:ins>
            <w:del w:id="850" w:author="Nisan Avraham" w:date="2022-06-14T14:14:00Z">
              <w:r w:rsidDel="007D4B42">
                <w:rPr>
                  <w:rFonts w:asciiTheme="minorBidi" w:hAnsiTheme="minorBidi" w:hint="cs"/>
                  <w:sz w:val="26"/>
                  <w:szCs w:val="26"/>
                  <w:rtl/>
                </w:rPr>
                <w:delText>1</w:delText>
              </w:r>
            </w:del>
            <w:r w:rsidRPr="00CD4282">
              <w:rPr>
                <w:rFonts w:asciiTheme="minorBidi" w:hAnsiTheme="minorBidi"/>
                <w:sz w:val="26"/>
                <w:szCs w:val="26"/>
                <w:rtl/>
              </w:rPr>
              <w:t xml:space="preserve"> מיליארד ₪</w:t>
            </w:r>
          </w:p>
        </w:tc>
      </w:tr>
      <w:tr w:rsidR="006E1F83" w:rsidRPr="000A5AF7" w14:paraId="528876FA" w14:textId="77777777" w:rsidTr="006E1F83">
        <w:trPr>
          <w:cnfStyle w:val="000000010000" w:firstRow="0" w:lastRow="0" w:firstColumn="0" w:lastColumn="0" w:oddVBand="0" w:evenVBand="0" w:oddHBand="0" w:evenHBand="1"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3742" w:type="pct"/>
            <w:vAlign w:val="center"/>
          </w:tcPr>
          <w:p w14:paraId="38528869" w14:textId="479A1B6F" w:rsidR="006E1F83" w:rsidRPr="00AA430F" w:rsidRDefault="006E1F83" w:rsidP="006E1F83">
            <w:pPr>
              <w:rPr>
                <w:rFonts w:asciiTheme="minorBidi" w:hAnsiTheme="minorBidi"/>
                <w:sz w:val="26"/>
                <w:szCs w:val="26"/>
                <w:rtl/>
              </w:rPr>
            </w:pPr>
            <w:r>
              <w:rPr>
                <w:rFonts w:asciiTheme="minorBidi" w:hAnsiTheme="minorBidi" w:hint="cs"/>
                <w:sz w:val="26"/>
                <w:szCs w:val="26"/>
                <w:rtl/>
              </w:rPr>
              <w:t xml:space="preserve">שיעור </w:t>
            </w:r>
            <w:r w:rsidRPr="00AA430F">
              <w:rPr>
                <w:rFonts w:asciiTheme="minorBidi" w:hAnsiTheme="minorBidi"/>
                <w:sz w:val="26"/>
                <w:szCs w:val="26"/>
                <w:rtl/>
              </w:rPr>
              <w:t xml:space="preserve">מזון אבוד </w:t>
            </w:r>
            <w:r>
              <w:rPr>
                <w:rFonts w:asciiTheme="minorBidi" w:hAnsiTheme="minorBidi" w:hint="cs"/>
                <w:sz w:val="26"/>
                <w:szCs w:val="26"/>
                <w:rtl/>
              </w:rPr>
              <w:t xml:space="preserve">מתוך </w:t>
            </w:r>
            <w:del w:id="851" w:author="Nisan Avraham" w:date="2022-06-14T14:16:00Z">
              <w:r w:rsidDel="007D4B42">
                <w:rPr>
                  <w:rFonts w:asciiTheme="minorBidi" w:hAnsiTheme="minorBidi" w:hint="cs"/>
                  <w:sz w:val="26"/>
                  <w:szCs w:val="26"/>
                  <w:rtl/>
                </w:rPr>
                <w:delText>ה</w:delText>
              </w:r>
              <w:r w:rsidRPr="00AA430F" w:rsidDel="007D4B42">
                <w:rPr>
                  <w:rFonts w:asciiTheme="minorBidi" w:hAnsiTheme="minorBidi"/>
                  <w:sz w:val="26"/>
                  <w:szCs w:val="26"/>
                  <w:rtl/>
                </w:rPr>
                <w:delText>תל</w:delText>
              </w:r>
            </w:del>
            <w:proofErr w:type="spellStart"/>
            <w:ins w:id="852" w:author="Nisan Avraham" w:date="2022-06-14T14:16:00Z">
              <w:r w:rsidR="007D4B42">
                <w:rPr>
                  <w:rFonts w:asciiTheme="minorBidi" w:hAnsiTheme="minorBidi" w:hint="cs"/>
                  <w:sz w:val="26"/>
                  <w:szCs w:val="26"/>
                  <w:rtl/>
                </w:rPr>
                <w:t>ה</w:t>
              </w:r>
              <w:r w:rsidR="007D4B42" w:rsidRPr="00AA430F">
                <w:rPr>
                  <w:rFonts w:asciiTheme="minorBidi" w:hAnsiTheme="minorBidi"/>
                  <w:sz w:val="26"/>
                  <w:szCs w:val="26"/>
                  <w:rtl/>
                </w:rPr>
                <w:t>ת</w:t>
              </w:r>
              <w:r w:rsidR="007D4B42">
                <w:rPr>
                  <w:rFonts w:asciiTheme="minorBidi" w:hAnsiTheme="minorBidi" w:hint="cs"/>
                  <w:sz w:val="26"/>
                  <w:szCs w:val="26"/>
                  <w:rtl/>
                </w:rPr>
                <w:t>מ</w:t>
              </w:r>
            </w:ins>
            <w:r w:rsidRPr="00AA430F">
              <w:rPr>
                <w:rFonts w:asciiTheme="minorBidi" w:hAnsiTheme="minorBidi"/>
                <w:sz w:val="26"/>
                <w:szCs w:val="26"/>
                <w:rtl/>
              </w:rPr>
              <w:t>"ג</w:t>
            </w:r>
            <w:proofErr w:type="spellEnd"/>
          </w:p>
        </w:tc>
        <w:tc>
          <w:tcPr>
            <w:tcW w:w="1258" w:type="pct"/>
            <w:vAlign w:val="center"/>
          </w:tcPr>
          <w:p w14:paraId="5148022E" w14:textId="77777777" w:rsidR="006E1F83" w:rsidRPr="00CD4282" w:rsidRDefault="006E1F83" w:rsidP="006E1F83">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6"/>
                <w:szCs w:val="26"/>
                <w:rtl/>
              </w:rPr>
            </w:pPr>
            <w:r>
              <w:rPr>
                <w:rFonts w:asciiTheme="minorBidi" w:hAnsiTheme="minorBidi" w:hint="cs"/>
                <w:sz w:val="26"/>
                <w:szCs w:val="26"/>
                <w:rtl/>
              </w:rPr>
              <w:t>1.4</w:t>
            </w:r>
            <w:r w:rsidRPr="00CD4282">
              <w:rPr>
                <w:rFonts w:asciiTheme="minorBidi" w:hAnsiTheme="minorBidi"/>
                <w:sz w:val="26"/>
                <w:szCs w:val="26"/>
                <w:rtl/>
              </w:rPr>
              <w:t>%</w:t>
            </w:r>
          </w:p>
        </w:tc>
      </w:tr>
      <w:tr w:rsidR="006E1F83" w:rsidRPr="000A5AF7" w14:paraId="43FA2A19" w14:textId="77777777" w:rsidTr="006E1F83">
        <w:trPr>
          <w:cnfStyle w:val="000000100000" w:firstRow="0" w:lastRow="0" w:firstColumn="0" w:lastColumn="0" w:oddVBand="0" w:evenVBand="0" w:oddHBand="1" w:evenHBand="0" w:firstRowFirstColumn="0" w:firstRowLastColumn="0" w:lastRowFirstColumn="0" w:lastRowLastColumn="0"/>
          <w:trHeight w:val="325"/>
          <w:jc w:val="center"/>
        </w:trPr>
        <w:tc>
          <w:tcPr>
            <w:cnfStyle w:val="001000000000" w:firstRow="0" w:lastRow="0" w:firstColumn="1" w:lastColumn="0" w:oddVBand="0" w:evenVBand="0" w:oddHBand="0" w:evenHBand="0" w:firstRowFirstColumn="0" w:firstRowLastColumn="0" w:lastRowFirstColumn="0" w:lastRowLastColumn="0"/>
            <w:tcW w:w="3742" w:type="pct"/>
            <w:vAlign w:val="center"/>
          </w:tcPr>
          <w:p w14:paraId="58492D9C" w14:textId="77777777" w:rsidR="006E1F83" w:rsidRPr="00AA430F" w:rsidRDefault="006E1F83" w:rsidP="006E1F83">
            <w:pPr>
              <w:rPr>
                <w:rFonts w:asciiTheme="minorBidi" w:hAnsiTheme="minorBidi"/>
                <w:sz w:val="26"/>
                <w:szCs w:val="26"/>
                <w:rtl/>
              </w:rPr>
            </w:pPr>
            <w:r>
              <w:rPr>
                <w:rFonts w:asciiTheme="minorBidi" w:hAnsiTheme="minorBidi" w:hint="cs"/>
                <w:sz w:val="26"/>
                <w:szCs w:val="26"/>
                <w:rtl/>
              </w:rPr>
              <w:t>ערך ה</w:t>
            </w:r>
            <w:r w:rsidRPr="00AA430F">
              <w:rPr>
                <w:rFonts w:asciiTheme="minorBidi" w:hAnsiTheme="minorBidi"/>
                <w:sz w:val="26"/>
                <w:szCs w:val="26"/>
                <w:rtl/>
              </w:rPr>
              <w:t xml:space="preserve">מזון </w:t>
            </w:r>
            <w:r>
              <w:rPr>
                <w:rFonts w:asciiTheme="minorBidi" w:hAnsiTheme="minorBidi" w:hint="cs"/>
                <w:sz w:val="26"/>
                <w:szCs w:val="26"/>
                <w:rtl/>
              </w:rPr>
              <w:t>ה</w:t>
            </w:r>
            <w:r w:rsidRPr="00AA430F">
              <w:rPr>
                <w:rFonts w:asciiTheme="minorBidi" w:hAnsiTheme="minorBidi"/>
                <w:sz w:val="26"/>
                <w:szCs w:val="26"/>
                <w:rtl/>
              </w:rPr>
              <w:t>אבוד עד לשלב התעשייה (כולל)</w:t>
            </w:r>
          </w:p>
        </w:tc>
        <w:tc>
          <w:tcPr>
            <w:tcW w:w="1258" w:type="pct"/>
            <w:vAlign w:val="center"/>
          </w:tcPr>
          <w:p w14:paraId="0A679CE1" w14:textId="1746DC6E" w:rsidR="006E1F83" w:rsidRPr="00CD4282" w:rsidRDefault="006E1F83" w:rsidP="006E1F83">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6"/>
                <w:szCs w:val="26"/>
                <w:rtl/>
              </w:rPr>
            </w:pPr>
            <w:r>
              <w:rPr>
                <w:rFonts w:asciiTheme="minorBidi" w:hAnsiTheme="minorBidi" w:hint="cs"/>
                <w:sz w:val="26"/>
                <w:szCs w:val="26"/>
                <w:rtl/>
              </w:rPr>
              <w:t>4</w:t>
            </w:r>
            <w:ins w:id="853" w:author="Nisan Avraham" w:date="2022-06-14T14:31:00Z">
              <w:r w:rsidR="00634A26">
                <w:rPr>
                  <w:rFonts w:asciiTheme="minorBidi" w:hAnsiTheme="minorBidi" w:hint="cs"/>
                  <w:sz w:val="26"/>
                  <w:szCs w:val="26"/>
                  <w:rtl/>
                </w:rPr>
                <w:t>.1</w:t>
              </w:r>
            </w:ins>
            <w:r w:rsidRPr="00CD4282">
              <w:rPr>
                <w:rFonts w:asciiTheme="minorBidi" w:hAnsiTheme="minorBidi"/>
                <w:sz w:val="26"/>
                <w:szCs w:val="26"/>
                <w:rtl/>
              </w:rPr>
              <w:t xml:space="preserve"> מיליארד ₪</w:t>
            </w:r>
          </w:p>
        </w:tc>
      </w:tr>
      <w:tr w:rsidR="006E1F83" w:rsidRPr="000A5AF7" w14:paraId="01A69ADA" w14:textId="77777777" w:rsidTr="006E1F83">
        <w:trPr>
          <w:cnfStyle w:val="000000010000" w:firstRow="0" w:lastRow="0" w:firstColumn="0" w:lastColumn="0" w:oddVBand="0" w:evenVBand="0" w:oddHBand="0" w:evenHBand="1"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3742" w:type="pct"/>
            <w:vAlign w:val="center"/>
          </w:tcPr>
          <w:p w14:paraId="6F2DCA0F" w14:textId="77777777" w:rsidR="006E1F83" w:rsidRPr="00AA430F" w:rsidRDefault="006E1F83" w:rsidP="006E1F83">
            <w:pPr>
              <w:rPr>
                <w:rFonts w:asciiTheme="minorBidi" w:hAnsiTheme="minorBidi"/>
                <w:sz w:val="26"/>
                <w:szCs w:val="26"/>
                <w:rtl/>
              </w:rPr>
            </w:pPr>
            <w:r>
              <w:rPr>
                <w:rFonts w:asciiTheme="minorBidi" w:hAnsiTheme="minorBidi" w:hint="cs"/>
                <w:sz w:val="26"/>
                <w:szCs w:val="26"/>
                <w:rtl/>
              </w:rPr>
              <w:t>שיעור ערך המזון האבוד</w:t>
            </w:r>
            <w:r w:rsidRPr="00AA430F">
              <w:rPr>
                <w:rFonts w:asciiTheme="minorBidi" w:hAnsiTheme="minorBidi"/>
                <w:sz w:val="26"/>
                <w:szCs w:val="26"/>
                <w:rtl/>
              </w:rPr>
              <w:t xml:space="preserve"> עד לשלב התעשייה מתוך ערך </w:t>
            </w:r>
            <w:r>
              <w:rPr>
                <w:rFonts w:asciiTheme="minorBidi" w:hAnsiTheme="minorBidi" w:hint="cs"/>
                <w:sz w:val="26"/>
                <w:szCs w:val="26"/>
                <w:rtl/>
              </w:rPr>
              <w:t>התוצר החקלאי הכולל</w:t>
            </w:r>
            <w:r w:rsidRPr="00AA430F">
              <w:rPr>
                <w:rFonts w:asciiTheme="minorBidi" w:hAnsiTheme="minorBidi"/>
                <w:sz w:val="26"/>
                <w:szCs w:val="26"/>
                <w:rtl/>
              </w:rPr>
              <w:t xml:space="preserve"> בישראל</w:t>
            </w:r>
            <w:r>
              <w:rPr>
                <w:rFonts w:asciiTheme="minorBidi" w:hAnsiTheme="minorBidi" w:hint="cs"/>
                <w:sz w:val="26"/>
                <w:szCs w:val="26"/>
                <w:rtl/>
              </w:rPr>
              <w:t xml:space="preserve"> </w:t>
            </w:r>
          </w:p>
        </w:tc>
        <w:tc>
          <w:tcPr>
            <w:tcW w:w="1258" w:type="pct"/>
            <w:vAlign w:val="center"/>
          </w:tcPr>
          <w:p w14:paraId="4AAD9E81" w14:textId="77777777" w:rsidR="006E1F83" w:rsidRPr="00CD4282" w:rsidRDefault="006E1F83" w:rsidP="006E1F83">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6"/>
                <w:szCs w:val="26"/>
                <w:rtl/>
              </w:rPr>
            </w:pPr>
            <w:r w:rsidRPr="00CD4282">
              <w:rPr>
                <w:rFonts w:asciiTheme="minorBidi" w:hAnsiTheme="minorBidi"/>
                <w:sz w:val="26"/>
                <w:szCs w:val="26"/>
                <w:rtl/>
              </w:rPr>
              <w:t>13%</w:t>
            </w:r>
          </w:p>
        </w:tc>
      </w:tr>
      <w:tr w:rsidR="006E1F83" w:rsidRPr="000A5AF7" w14:paraId="11687F5C" w14:textId="77777777" w:rsidTr="006E1F83">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3742" w:type="pct"/>
            <w:vAlign w:val="center"/>
          </w:tcPr>
          <w:p w14:paraId="6F8F4475" w14:textId="77777777" w:rsidR="006E1F83" w:rsidRPr="00AA430F" w:rsidRDefault="006E1F83" w:rsidP="006E1F83">
            <w:pPr>
              <w:rPr>
                <w:rFonts w:asciiTheme="minorBidi" w:hAnsiTheme="minorBidi"/>
                <w:sz w:val="26"/>
                <w:szCs w:val="26"/>
                <w:rtl/>
              </w:rPr>
            </w:pPr>
            <w:r>
              <w:rPr>
                <w:rFonts w:asciiTheme="minorBidi" w:hAnsiTheme="minorBidi" w:hint="cs"/>
                <w:sz w:val="26"/>
                <w:szCs w:val="26"/>
                <w:rtl/>
              </w:rPr>
              <w:t>ערך ה</w:t>
            </w:r>
            <w:r w:rsidRPr="00AA430F">
              <w:rPr>
                <w:rFonts w:asciiTheme="minorBidi" w:hAnsiTheme="minorBidi"/>
                <w:sz w:val="26"/>
                <w:szCs w:val="26"/>
                <w:rtl/>
              </w:rPr>
              <w:t xml:space="preserve">מזון </w:t>
            </w:r>
            <w:r>
              <w:rPr>
                <w:rFonts w:asciiTheme="minorBidi" w:hAnsiTheme="minorBidi" w:hint="cs"/>
                <w:sz w:val="26"/>
                <w:szCs w:val="26"/>
                <w:rtl/>
              </w:rPr>
              <w:t>ה</w:t>
            </w:r>
            <w:r w:rsidRPr="00AA430F">
              <w:rPr>
                <w:rFonts w:asciiTheme="minorBidi" w:hAnsiTheme="minorBidi"/>
                <w:sz w:val="26"/>
                <w:szCs w:val="26"/>
                <w:rtl/>
              </w:rPr>
              <w:t>אבוד משלב ה</w:t>
            </w:r>
            <w:r>
              <w:rPr>
                <w:rFonts w:asciiTheme="minorBidi" w:hAnsiTheme="minorBidi" w:hint="cs"/>
                <w:sz w:val="26"/>
                <w:szCs w:val="26"/>
                <w:rtl/>
              </w:rPr>
              <w:t>קמעונאות והפצה</w:t>
            </w:r>
            <w:r w:rsidRPr="00AA430F">
              <w:rPr>
                <w:rFonts w:asciiTheme="minorBidi" w:hAnsiTheme="minorBidi"/>
                <w:sz w:val="26"/>
                <w:szCs w:val="26"/>
                <w:rtl/>
              </w:rPr>
              <w:t xml:space="preserve"> ועד הצריכה</w:t>
            </w:r>
          </w:p>
        </w:tc>
        <w:tc>
          <w:tcPr>
            <w:tcW w:w="1258" w:type="pct"/>
            <w:vAlign w:val="center"/>
          </w:tcPr>
          <w:p w14:paraId="66421D3C" w14:textId="3224515D" w:rsidR="006E1F83" w:rsidRPr="00CD4282" w:rsidRDefault="006E1F83" w:rsidP="00A02A78">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6"/>
                <w:szCs w:val="26"/>
                <w:rtl/>
              </w:rPr>
            </w:pPr>
            <w:del w:id="854" w:author="Nisan Avraham" w:date="2022-06-14T14:30:00Z">
              <w:r w:rsidDel="00634A26">
                <w:rPr>
                  <w:rFonts w:asciiTheme="minorBidi" w:hAnsiTheme="minorBidi" w:hint="cs"/>
                  <w:sz w:val="26"/>
                  <w:szCs w:val="26"/>
                  <w:rtl/>
                </w:rPr>
                <w:delText>15</w:delText>
              </w:r>
              <w:r w:rsidRPr="00CD4282" w:rsidDel="00634A26">
                <w:rPr>
                  <w:rFonts w:asciiTheme="minorBidi" w:hAnsiTheme="minorBidi"/>
                  <w:sz w:val="26"/>
                  <w:szCs w:val="26"/>
                  <w:rtl/>
                </w:rPr>
                <w:delText xml:space="preserve"> </w:delText>
              </w:r>
            </w:del>
            <w:ins w:id="855" w:author="Nisan Avraham" w:date="2022-06-14T14:30:00Z">
              <w:del w:id="856" w:author="Yael Armon" w:date="2022-07-11T13:09:00Z">
                <w:r w:rsidR="00634A26" w:rsidDel="004C56BB">
                  <w:rPr>
                    <w:rFonts w:asciiTheme="minorBidi" w:hAnsiTheme="minorBidi" w:hint="cs"/>
                    <w:sz w:val="26"/>
                    <w:szCs w:val="26"/>
                    <w:rtl/>
                  </w:rPr>
                  <w:delText>16.</w:delText>
                </w:r>
              </w:del>
            </w:ins>
            <w:ins w:id="857" w:author="Yael Armon" w:date="2022-07-11T13:09:00Z">
              <w:r w:rsidR="004C56BB">
                <w:rPr>
                  <w:rFonts w:asciiTheme="minorBidi" w:hAnsiTheme="minorBidi" w:hint="cs"/>
                  <w:sz w:val="26"/>
                  <w:szCs w:val="26"/>
                  <w:rtl/>
                </w:rPr>
                <w:t>17.</w:t>
              </w:r>
            </w:ins>
            <w:ins w:id="858" w:author="Yael Armon" w:date="2022-07-20T13:40:00Z">
              <w:r w:rsidR="00F312D4">
                <w:rPr>
                  <w:rFonts w:asciiTheme="minorBidi" w:hAnsiTheme="minorBidi" w:hint="cs"/>
                  <w:sz w:val="26"/>
                  <w:szCs w:val="26"/>
                  <w:rtl/>
                </w:rPr>
                <w:t>2</w:t>
              </w:r>
            </w:ins>
            <w:ins w:id="859" w:author="Nisan Avraham" w:date="2022-06-14T14:30:00Z">
              <w:del w:id="860" w:author="Yael Armon" w:date="2022-07-11T13:09:00Z">
                <w:r w:rsidR="00634A26" w:rsidDel="004C56BB">
                  <w:rPr>
                    <w:rFonts w:asciiTheme="minorBidi" w:hAnsiTheme="minorBidi" w:hint="cs"/>
                    <w:sz w:val="26"/>
                    <w:szCs w:val="26"/>
                    <w:rtl/>
                  </w:rPr>
                  <w:delText>5</w:delText>
                </w:r>
              </w:del>
              <w:r w:rsidR="00634A26" w:rsidRPr="00CD4282">
                <w:rPr>
                  <w:rFonts w:asciiTheme="minorBidi" w:hAnsiTheme="minorBidi"/>
                  <w:sz w:val="26"/>
                  <w:szCs w:val="26"/>
                  <w:rtl/>
                </w:rPr>
                <w:t xml:space="preserve"> </w:t>
              </w:r>
            </w:ins>
            <w:r w:rsidRPr="00CD4282">
              <w:rPr>
                <w:rFonts w:asciiTheme="minorBidi" w:hAnsiTheme="minorBidi"/>
                <w:sz w:val="26"/>
                <w:szCs w:val="26"/>
                <w:rtl/>
              </w:rPr>
              <w:t>מיליארד ₪</w:t>
            </w:r>
          </w:p>
        </w:tc>
      </w:tr>
      <w:tr w:rsidR="006E1F83" w:rsidRPr="000A5AF7" w14:paraId="4B47E9FE" w14:textId="77777777" w:rsidTr="006E1F83">
        <w:trPr>
          <w:cnfStyle w:val="000000010000" w:firstRow="0" w:lastRow="0" w:firstColumn="0" w:lastColumn="0" w:oddVBand="0" w:evenVBand="0" w:oddHBand="0" w:evenHBand="1"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3742" w:type="pct"/>
            <w:vAlign w:val="center"/>
          </w:tcPr>
          <w:p w14:paraId="70EAA9DC" w14:textId="77777777" w:rsidR="006E1F83" w:rsidRPr="00AA430F" w:rsidRDefault="006E1F83" w:rsidP="006E1F83">
            <w:pPr>
              <w:rPr>
                <w:rFonts w:asciiTheme="minorBidi" w:hAnsiTheme="minorBidi"/>
                <w:sz w:val="26"/>
                <w:szCs w:val="26"/>
                <w:rtl/>
              </w:rPr>
            </w:pPr>
            <w:r>
              <w:rPr>
                <w:rFonts w:asciiTheme="minorBidi" w:hAnsiTheme="minorBidi" w:hint="cs"/>
                <w:sz w:val="26"/>
                <w:szCs w:val="26"/>
                <w:rtl/>
              </w:rPr>
              <w:t xml:space="preserve">שיעור ערך המזון האבוד </w:t>
            </w:r>
            <w:r w:rsidRPr="00AA430F">
              <w:rPr>
                <w:rFonts w:asciiTheme="minorBidi" w:hAnsiTheme="minorBidi"/>
                <w:sz w:val="26"/>
                <w:szCs w:val="26"/>
                <w:rtl/>
              </w:rPr>
              <w:t>משלב ה</w:t>
            </w:r>
            <w:r>
              <w:rPr>
                <w:rFonts w:asciiTheme="minorBidi" w:hAnsiTheme="minorBidi" w:hint="cs"/>
                <w:sz w:val="26"/>
                <w:szCs w:val="26"/>
                <w:rtl/>
              </w:rPr>
              <w:t>קמעונאות וההפצה</w:t>
            </w:r>
            <w:r w:rsidRPr="00AA430F">
              <w:rPr>
                <w:rFonts w:asciiTheme="minorBidi" w:hAnsiTheme="minorBidi"/>
                <w:sz w:val="26"/>
                <w:szCs w:val="26"/>
                <w:rtl/>
              </w:rPr>
              <w:t xml:space="preserve"> מתוך ערך המזון הנצרך</w:t>
            </w:r>
          </w:p>
        </w:tc>
        <w:tc>
          <w:tcPr>
            <w:tcW w:w="1258" w:type="pct"/>
            <w:vAlign w:val="center"/>
          </w:tcPr>
          <w:p w14:paraId="75835B06" w14:textId="3E3EE07B" w:rsidR="006E1F83" w:rsidRPr="00CD4282" w:rsidRDefault="006E1F83" w:rsidP="006E1F83">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sz w:val="26"/>
                <w:szCs w:val="26"/>
                <w:rtl/>
              </w:rPr>
            </w:pPr>
            <w:del w:id="861" w:author="Nisan Avraham" w:date="2022-06-14T14:33:00Z">
              <w:r w:rsidDel="00634A26">
                <w:rPr>
                  <w:rFonts w:asciiTheme="minorBidi" w:hAnsiTheme="minorBidi" w:hint="cs"/>
                  <w:sz w:val="26"/>
                  <w:szCs w:val="26"/>
                  <w:rtl/>
                </w:rPr>
                <w:delText>19</w:delText>
              </w:r>
            </w:del>
            <w:ins w:id="862" w:author="Nisan Avraham" w:date="2022-06-14T14:33:00Z">
              <w:r w:rsidR="00634A26">
                <w:rPr>
                  <w:rFonts w:asciiTheme="minorBidi" w:hAnsiTheme="minorBidi" w:hint="cs"/>
                  <w:sz w:val="26"/>
                  <w:szCs w:val="26"/>
                  <w:rtl/>
                </w:rPr>
                <w:t>18</w:t>
              </w:r>
            </w:ins>
            <w:r w:rsidRPr="00CD4282">
              <w:rPr>
                <w:rFonts w:asciiTheme="minorBidi" w:hAnsiTheme="minorBidi"/>
                <w:sz w:val="26"/>
                <w:szCs w:val="26"/>
                <w:rtl/>
              </w:rPr>
              <w:t>%</w:t>
            </w:r>
          </w:p>
        </w:tc>
      </w:tr>
    </w:tbl>
    <w:p w14:paraId="20E89602" w14:textId="77777777" w:rsidR="006E1F83" w:rsidRDefault="006E1F83" w:rsidP="006E1F83">
      <w:pPr>
        <w:spacing w:line="360" w:lineRule="auto"/>
        <w:jc w:val="both"/>
        <w:rPr>
          <w:rFonts w:asciiTheme="minorBidi" w:hAnsiTheme="minorBidi"/>
          <w:sz w:val="14"/>
          <w:szCs w:val="18"/>
          <w:rtl/>
        </w:rPr>
      </w:pPr>
      <w:r w:rsidRPr="00AA430F">
        <w:rPr>
          <w:rFonts w:asciiTheme="minorBidi" w:hAnsiTheme="minorBidi"/>
          <w:sz w:val="14"/>
          <w:szCs w:val="18"/>
          <w:rtl/>
        </w:rPr>
        <w:t xml:space="preserve">מקור: </w:t>
      </w:r>
      <w:proofErr w:type="spellStart"/>
      <w:r w:rsidRPr="00AA430F">
        <w:rPr>
          <w:rFonts w:asciiTheme="minorBidi" w:hAnsiTheme="minorBidi"/>
          <w:sz w:val="14"/>
          <w:szCs w:val="18"/>
          <w:rtl/>
        </w:rPr>
        <w:t>אומדני</w:t>
      </w:r>
      <w:proofErr w:type="spellEnd"/>
      <w:r w:rsidRPr="00AA430F">
        <w:rPr>
          <w:rFonts w:asciiTheme="minorBidi" w:hAnsiTheme="minorBidi"/>
          <w:sz w:val="14"/>
          <w:szCs w:val="18"/>
          <w:rtl/>
        </w:rPr>
        <w:t xml:space="preserve"> </w:t>
      </w:r>
      <w:r w:rsidRPr="00AA430F">
        <w:rPr>
          <w:rFonts w:asciiTheme="minorBidi" w:hAnsiTheme="minorBidi"/>
          <w:sz w:val="14"/>
          <w:szCs w:val="18"/>
        </w:rPr>
        <w:t>BDO</w:t>
      </w:r>
    </w:p>
    <w:p w14:paraId="15CF9150" w14:textId="635E226A" w:rsidR="006E1F83" w:rsidRDefault="006E1F83" w:rsidP="008A08CA">
      <w:pPr>
        <w:spacing w:line="360" w:lineRule="auto"/>
        <w:jc w:val="both"/>
        <w:rPr>
          <w:rFonts w:asciiTheme="minorBidi" w:hAnsiTheme="minorBidi"/>
          <w:sz w:val="24"/>
          <w:szCs w:val="24"/>
          <w:rtl/>
        </w:rPr>
      </w:pPr>
      <w:r w:rsidRPr="00AA430F">
        <w:rPr>
          <w:rFonts w:asciiTheme="minorBidi" w:hAnsiTheme="minorBidi"/>
          <w:sz w:val="24"/>
          <w:szCs w:val="24"/>
          <w:rtl/>
        </w:rPr>
        <w:lastRenderedPageBreak/>
        <w:t>במונחים כמותיים</w:t>
      </w:r>
      <w:r w:rsidRPr="00941189">
        <w:rPr>
          <w:rFonts w:asciiTheme="minorBidi" w:hAnsiTheme="minorBidi"/>
          <w:sz w:val="24"/>
          <w:szCs w:val="24"/>
          <w:rtl/>
        </w:rPr>
        <w:t xml:space="preserve">, כ-55% מהאובדן הינו בשלבי הייצור, התעשייה, </w:t>
      </w:r>
      <w:r w:rsidRPr="00941189">
        <w:rPr>
          <w:rFonts w:asciiTheme="minorBidi" w:hAnsiTheme="minorBidi" w:hint="eastAsia"/>
          <w:sz w:val="24"/>
          <w:szCs w:val="24"/>
          <w:rtl/>
        </w:rPr>
        <w:t>הקמעונאות</w:t>
      </w:r>
      <w:r w:rsidRPr="00941189">
        <w:rPr>
          <w:rFonts w:asciiTheme="minorBidi" w:hAnsiTheme="minorBidi"/>
          <w:sz w:val="24"/>
          <w:szCs w:val="24"/>
          <w:rtl/>
        </w:rPr>
        <w:t xml:space="preserve"> </w:t>
      </w:r>
      <w:r w:rsidRPr="00941189">
        <w:rPr>
          <w:rFonts w:asciiTheme="minorBidi" w:hAnsiTheme="minorBidi" w:hint="eastAsia"/>
          <w:sz w:val="24"/>
          <w:szCs w:val="24"/>
          <w:rtl/>
        </w:rPr>
        <w:t>והפצה</w:t>
      </w:r>
      <w:r w:rsidRPr="00941189">
        <w:rPr>
          <w:rFonts w:asciiTheme="minorBidi" w:hAnsiTheme="minorBidi"/>
          <w:sz w:val="24"/>
          <w:szCs w:val="24"/>
          <w:rtl/>
        </w:rPr>
        <w:t>, עוד בטרם הגיע המזון לצרכן הביתי או המוסדי. במונחים כספיים כ-</w:t>
      </w:r>
      <w:del w:id="863" w:author="Yael Armon" w:date="2022-07-11T13:09:00Z">
        <w:r w:rsidRPr="00941189" w:rsidDel="004C56BB">
          <w:rPr>
            <w:rFonts w:asciiTheme="minorBidi" w:hAnsiTheme="minorBidi"/>
            <w:sz w:val="24"/>
            <w:szCs w:val="24"/>
            <w:rtl/>
          </w:rPr>
          <w:delText>56</w:delText>
        </w:r>
      </w:del>
      <w:ins w:id="864" w:author="Yael Armon" w:date="2022-07-11T13:09:00Z">
        <w:r w:rsidR="004C56BB" w:rsidRPr="00941189">
          <w:rPr>
            <w:rFonts w:asciiTheme="minorBidi" w:hAnsiTheme="minorBidi"/>
            <w:sz w:val="24"/>
            <w:szCs w:val="24"/>
            <w:rtl/>
          </w:rPr>
          <w:t>5</w:t>
        </w:r>
        <w:r w:rsidR="004C56BB">
          <w:rPr>
            <w:rFonts w:asciiTheme="minorBidi" w:hAnsiTheme="minorBidi" w:hint="cs"/>
            <w:sz w:val="24"/>
            <w:szCs w:val="24"/>
            <w:rtl/>
          </w:rPr>
          <w:t>8</w:t>
        </w:r>
      </w:ins>
      <w:r w:rsidRPr="00941189">
        <w:rPr>
          <w:rFonts w:asciiTheme="minorBidi" w:hAnsiTheme="minorBidi"/>
          <w:sz w:val="24"/>
          <w:szCs w:val="24"/>
          <w:rtl/>
        </w:rPr>
        <w:t>% מערך האובדן הינו בשלבי הצריכה הפרטית והמוסדית.</w:t>
      </w:r>
      <w:r>
        <w:rPr>
          <w:rFonts w:asciiTheme="minorBidi" w:hAnsiTheme="minorBidi" w:hint="cs"/>
          <w:sz w:val="24"/>
          <w:szCs w:val="24"/>
          <w:rtl/>
        </w:rPr>
        <w:t xml:space="preserve"> </w:t>
      </w:r>
    </w:p>
    <w:p w14:paraId="57066195" w14:textId="77777777" w:rsidR="00CC1AED" w:rsidRDefault="00CC1AED" w:rsidP="00CC1AED">
      <w:pPr>
        <w:bidi w:val="0"/>
        <w:rPr>
          <w:rFonts w:asciiTheme="minorBidi" w:eastAsiaTheme="majorEastAsia" w:hAnsiTheme="minorBidi"/>
          <w:b/>
          <w:bCs/>
          <w:color w:val="FF0000"/>
          <w:spacing w:val="5"/>
          <w:kern w:val="28"/>
          <w:sz w:val="32"/>
          <w:szCs w:val="32"/>
        </w:rPr>
      </w:pPr>
      <w:bookmarkStart w:id="865" w:name="_Toc84233923"/>
      <w:bookmarkStart w:id="866" w:name="_Toc85649458"/>
      <w:bookmarkStart w:id="867" w:name="_Toc84233924"/>
      <w:bookmarkStart w:id="868" w:name="_Toc85649459"/>
      <w:bookmarkStart w:id="869" w:name="_Toc84233925"/>
      <w:bookmarkStart w:id="870" w:name="_Toc85649460"/>
      <w:bookmarkStart w:id="871" w:name="_Toc47435745"/>
      <w:bookmarkStart w:id="872" w:name="_Toc47625448"/>
      <w:bookmarkStart w:id="873" w:name="_Toc47632646"/>
      <w:bookmarkStart w:id="874" w:name="_Toc47871432"/>
      <w:bookmarkEnd w:id="865"/>
      <w:bookmarkEnd w:id="866"/>
      <w:bookmarkEnd w:id="867"/>
      <w:bookmarkEnd w:id="868"/>
      <w:bookmarkEnd w:id="869"/>
      <w:bookmarkEnd w:id="870"/>
      <w:bookmarkEnd w:id="871"/>
      <w:bookmarkEnd w:id="872"/>
      <w:bookmarkEnd w:id="873"/>
      <w:bookmarkEnd w:id="874"/>
      <w:r>
        <w:rPr>
          <w:rFonts w:asciiTheme="minorBidi" w:hAnsiTheme="minorBidi"/>
          <w:color w:val="FF0000"/>
          <w:rtl/>
        </w:rPr>
        <w:br w:type="page"/>
      </w:r>
      <w:r w:rsidR="00B81EE7">
        <w:rPr>
          <w:rFonts w:asciiTheme="minorBidi" w:hAnsiTheme="minorBidi" w:hint="cs"/>
          <w:color w:val="FF0000"/>
          <w:rtl/>
        </w:rPr>
        <w:lastRenderedPageBreak/>
        <w:t>7</w:t>
      </w:r>
    </w:p>
    <w:p w14:paraId="2ADA81D3" w14:textId="40A3504A" w:rsidR="005C406C" w:rsidRPr="00750658" w:rsidDel="00CA6FDF" w:rsidRDefault="005C406C" w:rsidP="00D9095E">
      <w:pPr>
        <w:pStyle w:val="Heading1"/>
        <w:numPr>
          <w:ilvl w:val="0"/>
          <w:numId w:val="24"/>
        </w:numPr>
        <w:rPr>
          <w:del w:id="875" w:author="Nisan Avraham" w:date="2022-06-15T10:39:00Z"/>
          <w:rFonts w:asciiTheme="minorBidi" w:hAnsiTheme="minorBidi" w:cstheme="minorBidi"/>
          <w:color w:val="FF0000"/>
          <w:rtl/>
        </w:rPr>
      </w:pPr>
      <w:bookmarkStart w:id="876" w:name="_Toc48731853"/>
      <w:bookmarkStart w:id="877" w:name="_Toc48731855"/>
      <w:bookmarkStart w:id="878" w:name="_Toc48731856"/>
      <w:bookmarkStart w:id="879" w:name="_Toc48731857"/>
      <w:bookmarkStart w:id="880" w:name="_Toc48731858"/>
      <w:bookmarkStart w:id="881" w:name="_Toc48731859"/>
      <w:bookmarkStart w:id="882" w:name="_Toc48731862"/>
      <w:bookmarkStart w:id="883" w:name="_Toc48731865"/>
      <w:bookmarkStart w:id="884" w:name="_Toc48731866"/>
      <w:bookmarkStart w:id="885" w:name="_Toc48731867"/>
      <w:bookmarkStart w:id="886" w:name="_Toc48731868"/>
      <w:bookmarkStart w:id="887" w:name="_Toc48731870"/>
      <w:bookmarkStart w:id="888" w:name="_Toc48731871"/>
      <w:bookmarkStart w:id="889" w:name="_Toc85649463"/>
      <w:bookmarkEnd w:id="150"/>
      <w:bookmarkEnd w:id="876"/>
      <w:bookmarkEnd w:id="877"/>
      <w:bookmarkEnd w:id="878"/>
      <w:bookmarkEnd w:id="879"/>
      <w:bookmarkEnd w:id="880"/>
      <w:bookmarkEnd w:id="881"/>
      <w:bookmarkEnd w:id="882"/>
      <w:bookmarkEnd w:id="883"/>
      <w:bookmarkEnd w:id="884"/>
      <w:bookmarkEnd w:id="885"/>
      <w:bookmarkEnd w:id="886"/>
      <w:bookmarkEnd w:id="887"/>
      <w:bookmarkEnd w:id="888"/>
      <w:del w:id="890" w:author="Nisan Avraham" w:date="2022-06-15T10:39:00Z">
        <w:r w:rsidRPr="00AF1B34" w:rsidDel="00CA6FDF">
          <w:rPr>
            <w:rFonts w:asciiTheme="minorBidi" w:hAnsiTheme="minorBidi" w:cstheme="minorBidi" w:hint="eastAsia"/>
            <w:color w:val="FF0000"/>
            <w:rtl/>
          </w:rPr>
          <w:delText>השפעת</w:delText>
        </w:r>
        <w:r w:rsidRPr="00AF1B34" w:rsidDel="00CA6FDF">
          <w:rPr>
            <w:rFonts w:asciiTheme="minorBidi" w:hAnsiTheme="minorBidi" w:cstheme="minorBidi"/>
            <w:color w:val="FF0000"/>
            <w:rtl/>
          </w:rPr>
          <w:delText xml:space="preserve"> </w:delText>
        </w:r>
        <w:r w:rsidRPr="00AF1B34" w:rsidDel="00CA6FDF">
          <w:rPr>
            <w:rFonts w:asciiTheme="minorBidi" w:hAnsiTheme="minorBidi" w:cstheme="minorBidi" w:hint="eastAsia"/>
            <w:color w:val="FF0000"/>
            <w:rtl/>
          </w:rPr>
          <w:delText>משבר</w:delText>
        </w:r>
        <w:r w:rsidRPr="00AF1B34" w:rsidDel="00CA6FDF">
          <w:rPr>
            <w:rFonts w:asciiTheme="minorBidi" w:hAnsiTheme="minorBidi" w:cstheme="minorBidi"/>
            <w:color w:val="FF0000"/>
            <w:rtl/>
          </w:rPr>
          <w:delText xml:space="preserve"> </w:delText>
        </w:r>
        <w:r w:rsidRPr="00AF1B34" w:rsidDel="00CA6FDF">
          <w:rPr>
            <w:rFonts w:asciiTheme="minorBidi" w:hAnsiTheme="minorBidi" w:cstheme="minorBidi" w:hint="eastAsia"/>
            <w:color w:val="FF0000"/>
            <w:rtl/>
          </w:rPr>
          <w:delText>הקורונה</w:delText>
        </w:r>
        <w:r w:rsidRPr="00AF1B34" w:rsidDel="00CA6FDF">
          <w:rPr>
            <w:rFonts w:asciiTheme="minorBidi" w:hAnsiTheme="minorBidi" w:cstheme="minorBidi"/>
            <w:color w:val="FF0000"/>
            <w:rtl/>
          </w:rPr>
          <w:delText xml:space="preserve"> </w:delText>
        </w:r>
        <w:r w:rsidRPr="00AF1B34" w:rsidDel="00CA6FDF">
          <w:rPr>
            <w:rFonts w:asciiTheme="minorBidi" w:hAnsiTheme="minorBidi" w:cstheme="minorBidi" w:hint="eastAsia"/>
            <w:color w:val="FF0000"/>
            <w:rtl/>
          </w:rPr>
          <w:delText>על</w:delText>
        </w:r>
        <w:r w:rsidRPr="00AF1B34" w:rsidDel="00CA6FDF">
          <w:rPr>
            <w:rFonts w:asciiTheme="minorBidi" w:hAnsiTheme="minorBidi" w:cstheme="minorBidi"/>
            <w:color w:val="FF0000"/>
            <w:rtl/>
          </w:rPr>
          <w:delText xml:space="preserve"> </w:delText>
        </w:r>
        <w:r w:rsidRPr="00AF1B34" w:rsidDel="00CA6FDF">
          <w:rPr>
            <w:rFonts w:asciiTheme="minorBidi" w:hAnsiTheme="minorBidi" w:cstheme="minorBidi" w:hint="eastAsia"/>
            <w:color w:val="FF0000"/>
            <w:rtl/>
          </w:rPr>
          <w:delText>אובדן</w:delText>
        </w:r>
        <w:r w:rsidRPr="00AF1B34" w:rsidDel="00CA6FDF">
          <w:rPr>
            <w:rFonts w:asciiTheme="minorBidi" w:hAnsiTheme="minorBidi" w:cstheme="minorBidi"/>
            <w:color w:val="FF0000"/>
            <w:rtl/>
          </w:rPr>
          <w:delText xml:space="preserve"> </w:delText>
        </w:r>
        <w:r w:rsidRPr="00AF1B34" w:rsidDel="00CA6FDF">
          <w:rPr>
            <w:rFonts w:asciiTheme="minorBidi" w:hAnsiTheme="minorBidi" w:cstheme="minorBidi" w:hint="eastAsia"/>
            <w:color w:val="FF0000"/>
            <w:rtl/>
          </w:rPr>
          <w:delText>מזון</w:delText>
        </w:r>
        <w:r w:rsidRPr="00AF1B34" w:rsidDel="00CA6FDF">
          <w:rPr>
            <w:rFonts w:asciiTheme="minorBidi" w:hAnsiTheme="minorBidi" w:cstheme="minorBidi"/>
            <w:color w:val="FF0000"/>
            <w:rtl/>
          </w:rPr>
          <w:delText xml:space="preserve"> </w:delText>
        </w:r>
        <w:r w:rsidRPr="00AF1B34" w:rsidDel="00CA6FDF">
          <w:rPr>
            <w:rFonts w:asciiTheme="minorBidi" w:hAnsiTheme="minorBidi" w:cstheme="minorBidi" w:hint="eastAsia"/>
            <w:color w:val="FF0000"/>
            <w:rtl/>
          </w:rPr>
          <w:delText>בישראל</w:delText>
        </w:r>
        <w:bookmarkEnd w:id="889"/>
      </w:del>
    </w:p>
    <w:p w14:paraId="1BB33653" w14:textId="68836533" w:rsidR="005C406C" w:rsidRPr="00A87F75" w:rsidDel="00CA6FDF" w:rsidRDefault="005C406C" w:rsidP="005C406C">
      <w:pPr>
        <w:spacing w:line="360" w:lineRule="auto"/>
        <w:jc w:val="both"/>
        <w:rPr>
          <w:del w:id="891" w:author="Nisan Avraham" w:date="2022-06-15T10:39:00Z"/>
          <w:rFonts w:asciiTheme="minorBidi" w:hAnsiTheme="minorBidi"/>
          <w:b/>
          <w:bCs/>
          <w:sz w:val="24"/>
          <w:szCs w:val="24"/>
          <w:rtl/>
        </w:rPr>
      </w:pPr>
      <w:del w:id="892" w:author="Nisan Avraham" w:date="2022-06-15T10:39:00Z">
        <w:r w:rsidDel="00CA6FDF">
          <w:rPr>
            <w:rFonts w:asciiTheme="minorBidi" w:hAnsiTheme="minorBidi" w:hint="cs"/>
            <w:sz w:val="24"/>
            <w:szCs w:val="24"/>
            <w:rtl/>
          </w:rPr>
          <w:delText>כותרת מודגשת:</w:delText>
        </w:r>
        <w:r w:rsidRPr="003B78DC" w:rsidDel="00CA6FDF">
          <w:rPr>
            <w:b/>
            <w:bCs/>
            <w:sz w:val="24"/>
            <w:szCs w:val="24"/>
            <w:rtl/>
          </w:rPr>
          <w:delText xml:space="preserve"> </w:delText>
        </w:r>
        <w:r w:rsidDel="00CA6FDF">
          <w:rPr>
            <w:rFonts w:asciiTheme="minorBidi" w:hAnsiTheme="minorBidi" w:hint="cs"/>
            <w:b/>
            <w:bCs/>
            <w:sz w:val="24"/>
            <w:szCs w:val="24"/>
            <w:rtl/>
          </w:rPr>
          <w:delText>השילוב בין גידול בהיקף אובדן המזון, לבין הגדלת פער אי-הביטחו</w:delText>
        </w:r>
        <w:r w:rsidDel="00CA6FDF">
          <w:rPr>
            <w:rFonts w:asciiTheme="minorBidi" w:hAnsiTheme="minorBidi" w:hint="eastAsia"/>
            <w:b/>
            <w:bCs/>
            <w:sz w:val="24"/>
            <w:szCs w:val="24"/>
            <w:rtl/>
          </w:rPr>
          <w:delText>ן</w:delText>
        </w:r>
        <w:r w:rsidDel="00CA6FDF">
          <w:rPr>
            <w:rFonts w:asciiTheme="minorBidi" w:hAnsiTheme="minorBidi" w:hint="cs"/>
            <w:b/>
            <w:bCs/>
            <w:sz w:val="24"/>
            <w:szCs w:val="24"/>
            <w:rtl/>
          </w:rPr>
          <w:delText xml:space="preserve"> התזונתי בשנת הקורונה </w:delText>
        </w:r>
        <w:r w:rsidRPr="00A87F75" w:rsidDel="00CA6FDF">
          <w:rPr>
            <w:rFonts w:asciiTheme="minorBidi" w:hAnsiTheme="minorBidi" w:hint="eastAsia"/>
            <w:b/>
            <w:bCs/>
            <w:sz w:val="24"/>
            <w:szCs w:val="24"/>
            <w:rtl/>
          </w:rPr>
          <w:delText>מחדד</w:delText>
        </w:r>
        <w:r w:rsidRPr="00A87F75" w:rsidDel="00CA6FDF">
          <w:rPr>
            <w:rFonts w:asciiTheme="minorBidi" w:hAnsiTheme="minorBidi"/>
            <w:b/>
            <w:bCs/>
            <w:sz w:val="24"/>
            <w:szCs w:val="24"/>
            <w:rtl/>
          </w:rPr>
          <w:delText xml:space="preserve"> </w:delText>
        </w:r>
        <w:r w:rsidRPr="00A87F75" w:rsidDel="00CA6FDF">
          <w:rPr>
            <w:rFonts w:asciiTheme="minorBidi" w:hAnsiTheme="minorBidi" w:hint="eastAsia"/>
            <w:b/>
            <w:bCs/>
            <w:sz w:val="24"/>
            <w:szCs w:val="24"/>
            <w:rtl/>
          </w:rPr>
          <w:delText>את</w:delText>
        </w:r>
        <w:r w:rsidRPr="00A87F75" w:rsidDel="00CA6FDF">
          <w:rPr>
            <w:rFonts w:asciiTheme="minorBidi" w:hAnsiTheme="minorBidi"/>
            <w:b/>
            <w:bCs/>
            <w:sz w:val="24"/>
            <w:szCs w:val="24"/>
            <w:rtl/>
          </w:rPr>
          <w:delText xml:space="preserve"> </w:delText>
        </w:r>
        <w:r w:rsidRPr="00A87F75" w:rsidDel="00CA6FDF">
          <w:rPr>
            <w:rFonts w:asciiTheme="minorBidi" w:hAnsiTheme="minorBidi" w:hint="eastAsia"/>
            <w:b/>
            <w:bCs/>
            <w:sz w:val="24"/>
            <w:szCs w:val="24"/>
            <w:rtl/>
          </w:rPr>
          <w:delText>הצורך</w:delText>
        </w:r>
        <w:r w:rsidRPr="00A87F75" w:rsidDel="00CA6FDF">
          <w:rPr>
            <w:rFonts w:asciiTheme="minorBidi" w:hAnsiTheme="minorBidi"/>
            <w:b/>
            <w:bCs/>
            <w:sz w:val="24"/>
            <w:szCs w:val="24"/>
            <w:rtl/>
          </w:rPr>
          <w:delText xml:space="preserve"> </w:delText>
        </w:r>
        <w:r w:rsidRPr="00A87F75" w:rsidDel="00CA6FDF">
          <w:rPr>
            <w:rFonts w:asciiTheme="minorBidi" w:hAnsiTheme="minorBidi" w:hint="eastAsia"/>
            <w:b/>
            <w:bCs/>
            <w:sz w:val="24"/>
            <w:szCs w:val="24"/>
            <w:rtl/>
          </w:rPr>
          <w:delText>בשימוש</w:delText>
        </w:r>
        <w:r w:rsidRPr="00A87F75" w:rsidDel="00CA6FDF">
          <w:rPr>
            <w:rFonts w:asciiTheme="minorBidi" w:hAnsiTheme="minorBidi"/>
            <w:b/>
            <w:bCs/>
            <w:sz w:val="24"/>
            <w:szCs w:val="24"/>
            <w:rtl/>
          </w:rPr>
          <w:delText xml:space="preserve"> </w:delText>
        </w:r>
        <w:r w:rsidRPr="00A87F75" w:rsidDel="00CA6FDF">
          <w:rPr>
            <w:rFonts w:asciiTheme="minorBidi" w:hAnsiTheme="minorBidi" w:hint="eastAsia"/>
            <w:b/>
            <w:bCs/>
            <w:sz w:val="24"/>
            <w:szCs w:val="24"/>
            <w:rtl/>
          </w:rPr>
          <w:delText>ב</w:delText>
        </w:r>
        <w:r w:rsidDel="00CA6FDF">
          <w:rPr>
            <w:rFonts w:asciiTheme="minorBidi" w:hAnsiTheme="minorBidi" w:hint="cs"/>
            <w:b/>
            <w:bCs/>
            <w:sz w:val="24"/>
            <w:szCs w:val="24"/>
            <w:rtl/>
          </w:rPr>
          <w:delText>הצלת מזון כ</w:delText>
        </w:r>
        <w:r w:rsidRPr="00A87F75" w:rsidDel="00CA6FDF">
          <w:rPr>
            <w:rFonts w:asciiTheme="minorBidi" w:hAnsiTheme="minorBidi" w:hint="eastAsia"/>
            <w:b/>
            <w:bCs/>
            <w:sz w:val="24"/>
            <w:szCs w:val="24"/>
            <w:rtl/>
          </w:rPr>
          <w:delText>כלי</w:delText>
        </w:r>
        <w:r w:rsidRPr="00A87F75" w:rsidDel="00CA6FDF">
          <w:rPr>
            <w:rFonts w:asciiTheme="minorBidi" w:hAnsiTheme="minorBidi"/>
            <w:b/>
            <w:bCs/>
            <w:sz w:val="24"/>
            <w:szCs w:val="24"/>
            <w:rtl/>
          </w:rPr>
          <w:delText xml:space="preserve"> </w:delText>
        </w:r>
        <w:r w:rsidRPr="00A87F75" w:rsidDel="00CA6FDF">
          <w:rPr>
            <w:rFonts w:asciiTheme="minorBidi" w:hAnsiTheme="minorBidi" w:hint="eastAsia"/>
            <w:b/>
            <w:bCs/>
            <w:sz w:val="24"/>
            <w:szCs w:val="24"/>
            <w:rtl/>
          </w:rPr>
          <w:delText>מדיניות</w:delText>
        </w:r>
        <w:r w:rsidDel="00CA6FDF">
          <w:rPr>
            <w:rFonts w:asciiTheme="minorBidi" w:hAnsiTheme="minorBidi" w:hint="cs"/>
            <w:b/>
            <w:bCs/>
            <w:sz w:val="24"/>
            <w:szCs w:val="24"/>
            <w:rtl/>
          </w:rPr>
          <w:delText xml:space="preserve"> לאומי מרכזי. </w:delText>
        </w:r>
      </w:del>
    </w:p>
    <w:p w14:paraId="4537CA3F" w14:textId="7F8D6EBD" w:rsidR="005C406C" w:rsidDel="00CA6FDF" w:rsidRDefault="005C406C" w:rsidP="005C406C">
      <w:pPr>
        <w:spacing w:line="360" w:lineRule="auto"/>
        <w:jc w:val="both"/>
        <w:rPr>
          <w:del w:id="893" w:author="Nisan Avraham" w:date="2022-06-15T10:39:00Z"/>
          <w:rFonts w:asciiTheme="minorBidi" w:hAnsiTheme="minorBidi"/>
          <w:sz w:val="24"/>
          <w:szCs w:val="24"/>
          <w:rtl/>
        </w:rPr>
      </w:pPr>
      <w:del w:id="894" w:author="Nisan Avraham" w:date="2022-06-15T10:39:00Z">
        <w:r w:rsidRPr="00482DA9" w:rsidDel="00CA6FDF">
          <w:rPr>
            <w:rFonts w:asciiTheme="minorBidi" w:hAnsiTheme="minorBidi" w:hint="eastAsia"/>
            <w:sz w:val="24"/>
            <w:szCs w:val="24"/>
            <w:rtl/>
          </w:rPr>
          <w:delText>משבר</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הקורונה</w:delText>
        </w:r>
        <w:r w:rsidDel="00CA6FDF">
          <w:rPr>
            <w:rFonts w:asciiTheme="minorBidi" w:hAnsiTheme="minorBidi" w:hint="cs"/>
            <w:sz w:val="24"/>
            <w:szCs w:val="24"/>
            <w:rtl/>
          </w:rPr>
          <w:delText xml:space="preserve"> העצים את בעיית אי-הביטחו</w:delText>
        </w:r>
        <w:r w:rsidDel="00CA6FDF">
          <w:rPr>
            <w:rFonts w:asciiTheme="minorBidi" w:hAnsiTheme="minorBidi" w:hint="eastAsia"/>
            <w:sz w:val="24"/>
            <w:szCs w:val="24"/>
            <w:rtl/>
          </w:rPr>
          <w:delText>ן</w:delText>
        </w:r>
        <w:r w:rsidDel="00CA6FDF">
          <w:rPr>
            <w:rFonts w:asciiTheme="minorBidi" w:hAnsiTheme="minorBidi" w:hint="cs"/>
            <w:sz w:val="24"/>
            <w:szCs w:val="24"/>
            <w:rtl/>
          </w:rPr>
          <w:delText xml:space="preserve"> התזונתי בישראל, ו</w:delText>
        </w:r>
        <w:r w:rsidRPr="00482DA9" w:rsidDel="00CA6FDF">
          <w:rPr>
            <w:rFonts w:asciiTheme="minorBidi" w:hAnsiTheme="minorBidi" w:hint="eastAsia"/>
            <w:sz w:val="24"/>
            <w:szCs w:val="24"/>
            <w:rtl/>
          </w:rPr>
          <w:delText>ה</w:delText>
        </w:r>
        <w:r w:rsidDel="00CA6FDF">
          <w:rPr>
            <w:rFonts w:asciiTheme="minorBidi" w:hAnsiTheme="minorBidi" w:hint="cs"/>
            <w:sz w:val="24"/>
            <w:szCs w:val="24"/>
            <w:rtl/>
          </w:rPr>
          <w:delText>דגיש</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את</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החשיבות</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של</w:delText>
        </w:r>
        <w:r w:rsidRPr="00482DA9" w:rsidDel="00CA6FDF">
          <w:rPr>
            <w:rFonts w:asciiTheme="minorBidi" w:hAnsiTheme="minorBidi"/>
            <w:sz w:val="24"/>
            <w:szCs w:val="24"/>
            <w:rtl/>
          </w:rPr>
          <w:delText xml:space="preserve"> </w:delText>
        </w:r>
        <w:r w:rsidDel="00CA6FDF">
          <w:rPr>
            <w:rFonts w:asciiTheme="minorBidi" w:hAnsiTheme="minorBidi" w:hint="cs"/>
            <w:sz w:val="24"/>
            <w:szCs w:val="24"/>
            <w:rtl/>
          </w:rPr>
          <w:delText>הצלת</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מזון</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ככלי</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מדיניות</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מרכזי</w:delText>
        </w:r>
        <w:r w:rsidRPr="00482DA9" w:rsidDel="00CA6FDF">
          <w:rPr>
            <w:rFonts w:asciiTheme="minorBidi" w:hAnsiTheme="minorBidi"/>
            <w:sz w:val="24"/>
            <w:szCs w:val="24"/>
            <w:rtl/>
          </w:rPr>
          <w:delText xml:space="preserve">. </w:delText>
        </w:r>
        <w:r w:rsidR="00370698" w:rsidDel="00CA6FDF">
          <w:rPr>
            <w:rFonts w:asciiTheme="minorBidi" w:hAnsiTheme="minorBidi" w:hint="cs"/>
            <w:sz w:val="24"/>
            <w:szCs w:val="24"/>
            <w:rtl/>
          </w:rPr>
          <w:delText>השפעת</w:delText>
        </w:r>
        <w:r w:rsidDel="00CA6FDF">
          <w:rPr>
            <w:rFonts w:asciiTheme="minorBidi" w:hAnsiTheme="minorBidi" w:hint="cs"/>
            <w:sz w:val="24"/>
            <w:szCs w:val="24"/>
            <w:rtl/>
          </w:rPr>
          <w:delText xml:space="preserve"> </w:delText>
        </w:r>
        <w:r w:rsidR="00370698" w:rsidDel="00CA6FDF">
          <w:rPr>
            <w:rFonts w:asciiTheme="minorBidi" w:hAnsiTheme="minorBidi" w:hint="cs"/>
            <w:sz w:val="24"/>
            <w:szCs w:val="24"/>
            <w:rtl/>
          </w:rPr>
          <w:delText>ה</w:delText>
        </w:r>
        <w:r w:rsidDel="00CA6FDF">
          <w:rPr>
            <w:rFonts w:asciiTheme="minorBidi" w:hAnsiTheme="minorBidi" w:hint="cs"/>
            <w:sz w:val="24"/>
            <w:szCs w:val="24"/>
            <w:rtl/>
          </w:rPr>
          <w:delText>משבר  על בעיית אי-הביטחו</w:delText>
        </w:r>
        <w:r w:rsidDel="00CA6FDF">
          <w:rPr>
            <w:rFonts w:asciiTheme="minorBidi" w:hAnsiTheme="minorBidi" w:hint="eastAsia"/>
            <w:sz w:val="24"/>
            <w:szCs w:val="24"/>
            <w:rtl/>
          </w:rPr>
          <w:delText>ן</w:delText>
        </w:r>
        <w:r w:rsidDel="00CA6FDF">
          <w:rPr>
            <w:rFonts w:asciiTheme="minorBidi" w:hAnsiTheme="minorBidi" w:hint="cs"/>
            <w:sz w:val="24"/>
            <w:szCs w:val="24"/>
            <w:rtl/>
          </w:rPr>
          <w:delText xml:space="preserve"> התזונתי  כפולה: מצד אחד, גידול בהיקף אי-הביטחו</w:delText>
        </w:r>
        <w:r w:rsidDel="00CA6FDF">
          <w:rPr>
            <w:rFonts w:asciiTheme="minorBidi" w:hAnsiTheme="minorBidi" w:hint="eastAsia"/>
            <w:sz w:val="24"/>
            <w:szCs w:val="24"/>
            <w:rtl/>
          </w:rPr>
          <w:delText>ן</w:delText>
        </w:r>
        <w:r w:rsidDel="00CA6FDF">
          <w:rPr>
            <w:rFonts w:asciiTheme="minorBidi" w:hAnsiTheme="minorBidi" w:hint="cs"/>
            <w:sz w:val="24"/>
            <w:szCs w:val="24"/>
            <w:rtl/>
          </w:rPr>
          <w:delText xml:space="preserve"> התזונתי עקב פגיעה בכושר ההשתכרות ויציאת עובדים ממעגל התעסוקה, ומצד שני פגיעה במערכות המסורתיות להבטחת ביטחון תזונתי עקב מגבלות הקורונה.</w:delText>
        </w:r>
      </w:del>
    </w:p>
    <w:p w14:paraId="0856A04B" w14:textId="5AEC2789" w:rsidR="005C406C" w:rsidDel="00CA6FDF" w:rsidRDefault="005C406C" w:rsidP="005C406C">
      <w:pPr>
        <w:spacing w:line="360" w:lineRule="auto"/>
        <w:jc w:val="both"/>
        <w:rPr>
          <w:del w:id="895" w:author="Nisan Avraham" w:date="2022-06-15T10:39:00Z"/>
          <w:rFonts w:asciiTheme="minorBidi" w:hAnsiTheme="minorBidi" w:cs="Arial"/>
          <w:sz w:val="24"/>
          <w:szCs w:val="24"/>
          <w:rtl/>
        </w:rPr>
      </w:pPr>
      <w:del w:id="896" w:author="Nisan Avraham" w:date="2022-06-15T10:39:00Z">
        <w:r w:rsidDel="00CA6FDF">
          <w:rPr>
            <w:rFonts w:asciiTheme="minorBidi" w:hAnsiTheme="minorBidi" w:hint="cs"/>
            <w:sz w:val="24"/>
            <w:szCs w:val="24"/>
            <w:rtl/>
          </w:rPr>
          <w:delText xml:space="preserve">נגיף הקורונה הביא למשבר הכלכלי הגדול ביותר במשק הישראלי מזה עשורים. בשיא המשבר בחודש אפריל 2020, </w:delText>
        </w:r>
        <w:r w:rsidR="00B57032" w:rsidDel="00CA6FDF">
          <w:rPr>
            <w:rFonts w:asciiTheme="minorBidi" w:hAnsiTheme="minorBidi" w:hint="cs"/>
            <w:sz w:val="24"/>
            <w:szCs w:val="24"/>
            <w:rtl/>
          </w:rPr>
          <w:delText xml:space="preserve">יצאו </w:delText>
        </w:r>
        <w:r w:rsidDel="00CA6FDF">
          <w:rPr>
            <w:rFonts w:asciiTheme="minorBidi" w:hAnsiTheme="minorBidi" w:hint="cs"/>
            <w:sz w:val="24"/>
            <w:szCs w:val="24"/>
            <w:rtl/>
          </w:rPr>
          <w:delText xml:space="preserve">כ-1.2 מיליון עובדים ממעגל התעסוקה. בראיה שנתית כ- 825 אלף שכירים חוו ירידה בהכנסה. </w:delText>
        </w:r>
        <w:r w:rsidDel="00CA6FDF">
          <w:rPr>
            <w:rFonts w:asciiTheme="minorBidi" w:hAnsiTheme="minorBidi" w:cs="Arial" w:hint="cs"/>
            <w:sz w:val="24"/>
            <w:szCs w:val="24"/>
            <w:rtl/>
          </w:rPr>
          <w:delText>התוצאה של המשבר, לאחר קיזוז התרומה של תוכנית מענקי הקורונה, הינה תוספת של כ-150,000 איש למעגל אי-ב</w:delText>
        </w:r>
        <w:r w:rsidR="004913AC" w:rsidDel="00CA6FDF">
          <w:rPr>
            <w:rFonts w:asciiTheme="minorBidi" w:hAnsiTheme="minorBidi" w:cs="Arial" w:hint="cs"/>
            <w:sz w:val="24"/>
            <w:szCs w:val="24"/>
            <w:rtl/>
          </w:rPr>
          <w:delText>י</w:delText>
        </w:r>
        <w:r w:rsidDel="00CA6FDF">
          <w:rPr>
            <w:rFonts w:asciiTheme="minorBidi" w:hAnsiTheme="minorBidi" w:cs="Arial" w:hint="cs"/>
            <w:sz w:val="24"/>
            <w:szCs w:val="24"/>
            <w:rtl/>
          </w:rPr>
          <w:delText xml:space="preserve">טחון תזונתי והעמקת </w:delText>
        </w:r>
        <w:r w:rsidR="004913AC" w:rsidDel="00CA6FDF">
          <w:rPr>
            <w:rFonts w:asciiTheme="minorBidi" w:hAnsiTheme="minorBidi" w:cs="Arial" w:hint="cs"/>
            <w:sz w:val="24"/>
            <w:szCs w:val="24"/>
            <w:rtl/>
          </w:rPr>
          <w:delText>הבעיה</w:delText>
        </w:r>
        <w:r w:rsidDel="00CA6FDF">
          <w:rPr>
            <w:rFonts w:asciiTheme="minorBidi" w:hAnsiTheme="minorBidi" w:cs="Arial" w:hint="cs"/>
            <w:sz w:val="24"/>
            <w:szCs w:val="24"/>
            <w:rtl/>
          </w:rPr>
          <w:delText xml:space="preserve"> בקרב אוכלוסיית הנזקקים. </w:delText>
        </w:r>
      </w:del>
    </w:p>
    <w:p w14:paraId="7E5002B5" w14:textId="0582E0B0" w:rsidR="005C406C" w:rsidDel="00CA6FDF" w:rsidRDefault="005C406C" w:rsidP="005C406C">
      <w:pPr>
        <w:spacing w:line="360" w:lineRule="auto"/>
        <w:jc w:val="both"/>
        <w:rPr>
          <w:del w:id="897" w:author="Nisan Avraham" w:date="2022-06-15T10:39:00Z"/>
          <w:rFonts w:asciiTheme="minorBidi" w:hAnsiTheme="minorBidi"/>
          <w:sz w:val="24"/>
          <w:szCs w:val="24"/>
          <w:rtl/>
        </w:rPr>
      </w:pPr>
      <w:del w:id="898" w:author="Nisan Avraham" w:date="2022-06-15T10:39:00Z">
        <w:r w:rsidDel="00CA6FDF">
          <w:rPr>
            <w:rFonts w:asciiTheme="minorBidi" w:hAnsiTheme="minorBidi" w:hint="cs"/>
            <w:sz w:val="24"/>
            <w:szCs w:val="24"/>
            <w:rtl/>
          </w:rPr>
          <w:delText xml:space="preserve">הקורונה שיבשה את פעילות מפעלי ההזנה במוסדות החינוך, המספקים בשגרה מעל ל-115 מיליון ארוחות בשנה לכ-500 אלף תלמידים. </w:delText>
        </w:r>
        <w:bookmarkStart w:id="899" w:name="_Hlk86077685"/>
        <w:r w:rsidDel="00CA6FDF">
          <w:rPr>
            <w:rFonts w:asciiTheme="minorBidi" w:hAnsiTheme="minorBidi" w:hint="cs"/>
            <w:sz w:val="24"/>
            <w:szCs w:val="24"/>
            <w:rtl/>
          </w:rPr>
          <w:delText>בשנת הקורונה</w:delText>
        </w:r>
        <w:r w:rsidR="004D1E2F" w:rsidDel="00CA6FDF">
          <w:rPr>
            <w:rFonts w:asciiTheme="minorBidi" w:hAnsiTheme="minorBidi" w:hint="cs"/>
            <w:sz w:val="24"/>
            <w:szCs w:val="24"/>
            <w:rtl/>
          </w:rPr>
          <w:delText>,</w:delText>
        </w:r>
        <w:r w:rsidDel="00CA6FDF">
          <w:rPr>
            <w:rFonts w:asciiTheme="minorBidi" w:hAnsiTheme="minorBidi" w:hint="cs"/>
            <w:sz w:val="24"/>
            <w:szCs w:val="24"/>
            <w:rtl/>
          </w:rPr>
          <w:delText xml:space="preserve"> עקב השפעת הסגרים</w:delText>
        </w:r>
        <w:r w:rsidR="00FF06DE" w:rsidDel="00CA6FDF">
          <w:rPr>
            <w:rFonts w:asciiTheme="minorBidi" w:hAnsiTheme="minorBidi" w:hint="cs"/>
            <w:sz w:val="24"/>
            <w:szCs w:val="24"/>
            <w:rtl/>
          </w:rPr>
          <w:delText xml:space="preserve"> </w:delText>
        </w:r>
        <w:r w:rsidR="004D1E2F" w:rsidDel="00CA6FDF">
          <w:rPr>
            <w:rFonts w:asciiTheme="minorBidi" w:hAnsiTheme="minorBidi" w:hint="cs"/>
            <w:sz w:val="24"/>
            <w:szCs w:val="24"/>
            <w:rtl/>
          </w:rPr>
          <w:delText>ו</w:delText>
        </w:r>
        <w:r w:rsidDel="00CA6FDF">
          <w:rPr>
            <w:rFonts w:asciiTheme="minorBidi" w:hAnsiTheme="minorBidi" w:hint="cs"/>
            <w:sz w:val="24"/>
            <w:szCs w:val="24"/>
            <w:rtl/>
          </w:rPr>
          <w:delText>המעבר ללמידה בקפסולות וימי הבידוד, ירד היקף חלוקת המזון במפעלי ההזנה בכ-6</w:delText>
        </w:r>
        <w:r w:rsidRPr="001A7FE0" w:rsidDel="00CA6FDF">
          <w:rPr>
            <w:rFonts w:asciiTheme="minorBidi" w:hAnsiTheme="minorBidi"/>
            <w:sz w:val="24"/>
            <w:szCs w:val="24"/>
            <w:rtl/>
          </w:rPr>
          <w:delText>0</w:delText>
        </w:r>
        <w:r w:rsidDel="00CA6FDF">
          <w:rPr>
            <w:rFonts w:asciiTheme="minorBidi" w:hAnsiTheme="minorBidi" w:hint="cs"/>
            <w:sz w:val="24"/>
            <w:szCs w:val="24"/>
            <w:rtl/>
          </w:rPr>
          <w:delText xml:space="preserve"> מיליון ארוחות, שרובן </w:delText>
        </w:r>
        <w:r w:rsidR="00AF4E1C" w:rsidDel="00CA6FDF">
          <w:rPr>
            <w:rFonts w:asciiTheme="minorBidi" w:hAnsiTheme="minorBidi" w:hint="cs"/>
            <w:sz w:val="24"/>
            <w:szCs w:val="24"/>
            <w:rtl/>
          </w:rPr>
          <w:delText xml:space="preserve">יועדו </w:delText>
        </w:r>
        <w:r w:rsidDel="00CA6FDF">
          <w:rPr>
            <w:rFonts w:asciiTheme="minorBidi" w:hAnsiTheme="minorBidi" w:hint="cs"/>
            <w:sz w:val="24"/>
            <w:szCs w:val="24"/>
            <w:rtl/>
          </w:rPr>
          <w:delText xml:space="preserve">לאוכלוסיות הנמצאות בתנאי אי-בטחון תזונתי. </w:delText>
        </w:r>
        <w:bookmarkStart w:id="900" w:name="_Hlk86077517"/>
        <w:bookmarkEnd w:id="899"/>
        <w:r w:rsidDel="00CA6FDF">
          <w:rPr>
            <w:rFonts w:asciiTheme="minorBidi" w:hAnsiTheme="minorBidi" w:hint="cs"/>
            <w:sz w:val="24"/>
            <w:szCs w:val="24"/>
            <w:rtl/>
          </w:rPr>
          <w:delText>במקביל חלה פגיעה בפעילות בתי התמחוי בעיקר בתקופת הסגר הראשון. התוצאה הינה פגיעה ישירה בהיקף של כ-900 מיליון ₪ באספקת המזון לנזקקים.</w:delText>
        </w:r>
      </w:del>
    </w:p>
    <w:bookmarkEnd w:id="900"/>
    <w:p w14:paraId="5E84D310" w14:textId="4D340C27" w:rsidR="005C406C" w:rsidDel="00CA6FDF" w:rsidRDefault="005C406C" w:rsidP="005C406C">
      <w:pPr>
        <w:spacing w:line="360" w:lineRule="auto"/>
        <w:jc w:val="both"/>
        <w:rPr>
          <w:del w:id="901" w:author="Nisan Avraham" w:date="2022-06-15T10:39:00Z"/>
          <w:rFonts w:asciiTheme="minorBidi" w:hAnsiTheme="minorBidi"/>
          <w:sz w:val="24"/>
          <w:szCs w:val="24"/>
          <w:rtl/>
        </w:rPr>
      </w:pPr>
      <w:del w:id="902" w:author="Nisan Avraham" w:date="2022-06-15T10:39:00Z">
        <w:r w:rsidDel="00CA6FDF">
          <w:rPr>
            <w:rFonts w:asciiTheme="minorBidi" w:hAnsiTheme="minorBidi" w:hint="cs"/>
            <w:sz w:val="24"/>
            <w:szCs w:val="24"/>
            <w:rtl/>
          </w:rPr>
          <w:delText>משבר הקורונ</w:delText>
        </w:r>
        <w:r w:rsidDel="00CA6FDF">
          <w:rPr>
            <w:rFonts w:asciiTheme="minorBidi" w:hAnsiTheme="minorBidi" w:hint="eastAsia"/>
            <w:sz w:val="24"/>
            <w:szCs w:val="24"/>
            <w:rtl/>
          </w:rPr>
          <w:delText>ה</w:delText>
        </w:r>
        <w:r w:rsidDel="00CA6FDF">
          <w:rPr>
            <w:rFonts w:asciiTheme="minorBidi" w:hAnsiTheme="minorBidi" w:hint="cs"/>
            <w:sz w:val="24"/>
            <w:szCs w:val="24"/>
            <w:rtl/>
          </w:rPr>
          <w:delText xml:space="preserve"> הביא לגידול בהיקף אובדן המזון במקטע החקלאי. בשנת 2020,</w:delText>
        </w:r>
        <w:r w:rsidRPr="00072B48" w:rsidDel="00CA6FDF">
          <w:rPr>
            <w:rFonts w:asciiTheme="minorBidi" w:hAnsiTheme="minorBidi"/>
            <w:sz w:val="24"/>
            <w:szCs w:val="24"/>
            <w:rtl/>
          </w:rPr>
          <w:delText xml:space="preserve"> </w:delText>
        </w:r>
        <w:r w:rsidR="009A7D1C" w:rsidDel="00CA6FDF">
          <w:rPr>
            <w:rFonts w:asciiTheme="minorBidi" w:hAnsiTheme="minorBidi" w:hint="cs"/>
            <w:sz w:val="24"/>
            <w:szCs w:val="24"/>
            <w:rtl/>
          </w:rPr>
          <w:delText>נוספו</w:delText>
        </w:r>
        <w:r w:rsidRPr="00072B48" w:rsidDel="00CA6FDF">
          <w:rPr>
            <w:rFonts w:asciiTheme="minorBidi" w:hAnsiTheme="minorBidi"/>
            <w:sz w:val="24"/>
            <w:szCs w:val="24"/>
            <w:rtl/>
          </w:rPr>
          <w:delText xml:space="preserve"> </w:delText>
        </w:r>
        <w:r w:rsidRPr="00072B48" w:rsidDel="00CA6FDF">
          <w:rPr>
            <w:rFonts w:asciiTheme="minorBidi" w:hAnsiTheme="minorBidi" w:hint="eastAsia"/>
            <w:sz w:val="24"/>
            <w:szCs w:val="24"/>
            <w:rtl/>
          </w:rPr>
          <w:delText>כ</w:delText>
        </w:r>
        <w:r w:rsidRPr="00072B48" w:rsidDel="00CA6FDF">
          <w:rPr>
            <w:rFonts w:asciiTheme="minorBidi" w:hAnsiTheme="minorBidi"/>
            <w:sz w:val="24"/>
            <w:szCs w:val="24"/>
            <w:rtl/>
          </w:rPr>
          <w:delText xml:space="preserve">-20 </w:delText>
        </w:r>
        <w:r w:rsidRPr="00072B48" w:rsidDel="00CA6FDF">
          <w:rPr>
            <w:rFonts w:asciiTheme="minorBidi" w:hAnsiTheme="minorBidi" w:hint="eastAsia"/>
            <w:sz w:val="24"/>
            <w:szCs w:val="24"/>
            <w:rtl/>
          </w:rPr>
          <w:delText>אלף</w:delText>
        </w:r>
        <w:r w:rsidRPr="00072B48" w:rsidDel="00CA6FDF">
          <w:rPr>
            <w:rFonts w:asciiTheme="minorBidi" w:hAnsiTheme="minorBidi"/>
            <w:sz w:val="24"/>
            <w:szCs w:val="24"/>
            <w:rtl/>
          </w:rPr>
          <w:delText xml:space="preserve"> </w:delText>
        </w:r>
        <w:r w:rsidRPr="00072B48" w:rsidDel="00CA6FDF">
          <w:rPr>
            <w:rFonts w:asciiTheme="minorBidi" w:hAnsiTheme="minorBidi" w:hint="eastAsia"/>
            <w:sz w:val="24"/>
            <w:szCs w:val="24"/>
            <w:rtl/>
          </w:rPr>
          <w:delText>טונות</w:delText>
        </w:r>
        <w:r w:rsidRPr="00072B48" w:rsidDel="00CA6FDF">
          <w:rPr>
            <w:rFonts w:asciiTheme="minorBidi" w:hAnsiTheme="minorBidi"/>
            <w:sz w:val="24"/>
            <w:szCs w:val="24"/>
            <w:rtl/>
          </w:rPr>
          <w:delText xml:space="preserve"> </w:delText>
        </w:r>
        <w:r w:rsidR="009A7D1C" w:rsidDel="00CA6FDF">
          <w:rPr>
            <w:rFonts w:asciiTheme="minorBidi" w:hAnsiTheme="minorBidi" w:hint="cs"/>
            <w:sz w:val="24"/>
            <w:szCs w:val="24"/>
            <w:rtl/>
          </w:rPr>
          <w:delText>של תוצרת חקלאית טריה</w:delText>
        </w:r>
        <w:r w:rsidRPr="00072B48" w:rsidDel="00CA6FDF">
          <w:rPr>
            <w:rFonts w:asciiTheme="minorBidi" w:hAnsiTheme="minorBidi"/>
            <w:sz w:val="24"/>
            <w:szCs w:val="24"/>
            <w:rtl/>
          </w:rPr>
          <w:delText xml:space="preserve"> </w:delText>
        </w:r>
        <w:r w:rsidRPr="00072B48" w:rsidDel="00CA6FDF">
          <w:rPr>
            <w:rFonts w:asciiTheme="minorBidi" w:hAnsiTheme="minorBidi" w:hint="eastAsia"/>
            <w:sz w:val="24"/>
            <w:szCs w:val="24"/>
            <w:rtl/>
          </w:rPr>
          <w:delText>ראוי</w:delText>
        </w:r>
        <w:r w:rsidR="009A7D1C" w:rsidDel="00CA6FDF">
          <w:rPr>
            <w:rFonts w:asciiTheme="minorBidi" w:hAnsiTheme="minorBidi" w:hint="cs"/>
            <w:sz w:val="24"/>
            <w:szCs w:val="24"/>
            <w:rtl/>
          </w:rPr>
          <w:delText>ה</w:delText>
        </w:r>
        <w:r w:rsidRPr="00072B48" w:rsidDel="00CA6FDF">
          <w:rPr>
            <w:rFonts w:asciiTheme="minorBidi" w:hAnsiTheme="minorBidi"/>
            <w:sz w:val="24"/>
            <w:szCs w:val="24"/>
            <w:rtl/>
          </w:rPr>
          <w:delText xml:space="preserve"> </w:delText>
        </w:r>
        <w:r w:rsidRPr="00072B48" w:rsidDel="00CA6FDF">
          <w:rPr>
            <w:rFonts w:asciiTheme="minorBidi" w:hAnsiTheme="minorBidi" w:hint="eastAsia"/>
            <w:sz w:val="24"/>
            <w:szCs w:val="24"/>
            <w:rtl/>
          </w:rPr>
          <w:delText>להצלה</w:delText>
        </w:r>
        <w:r w:rsidDel="00CA6FDF">
          <w:rPr>
            <w:rFonts w:asciiTheme="minorBidi" w:hAnsiTheme="minorBidi" w:hint="cs"/>
            <w:sz w:val="24"/>
            <w:szCs w:val="24"/>
            <w:rtl/>
          </w:rPr>
          <w:delText xml:space="preserve"> ביחס לשנת 2019 </w:delText>
        </w:r>
        <w:r w:rsidR="00C734A6" w:rsidDel="00CA6FDF">
          <w:rPr>
            <w:rFonts w:asciiTheme="minorBidi" w:hAnsiTheme="minorBidi" w:hint="cs"/>
            <w:sz w:val="24"/>
            <w:szCs w:val="24"/>
            <w:rtl/>
          </w:rPr>
          <w:delText xml:space="preserve">אולם, התוצרת </w:delText>
        </w:r>
        <w:r w:rsidDel="00CA6FDF">
          <w:rPr>
            <w:rFonts w:asciiTheme="minorBidi" w:hAnsiTheme="minorBidi" w:hint="cs"/>
            <w:sz w:val="24"/>
            <w:szCs w:val="24"/>
            <w:rtl/>
          </w:rPr>
          <w:delText>אבד</w:delText>
        </w:r>
        <w:r w:rsidR="00C734A6" w:rsidDel="00CA6FDF">
          <w:rPr>
            <w:rFonts w:asciiTheme="minorBidi" w:hAnsiTheme="minorBidi" w:hint="cs"/>
            <w:sz w:val="24"/>
            <w:szCs w:val="24"/>
            <w:rtl/>
          </w:rPr>
          <w:delText>ה/</w:delText>
        </w:r>
        <w:r w:rsidDel="00CA6FDF">
          <w:rPr>
            <w:rFonts w:asciiTheme="minorBidi" w:hAnsiTheme="minorBidi" w:hint="cs"/>
            <w:sz w:val="24"/>
            <w:szCs w:val="24"/>
            <w:rtl/>
          </w:rPr>
          <w:delText xml:space="preserve"> בשל מחסור בידיים עובדות בתקופת הסגר, מגבלות על יצוא תוצרת חקלאית וסגירת המקטע המוסדי.  </w:delText>
        </w:r>
      </w:del>
    </w:p>
    <w:p w14:paraId="28A1E9A7" w14:textId="342319C5" w:rsidR="005C406C" w:rsidRPr="00A87F75" w:rsidDel="00CA6FDF" w:rsidRDefault="005C406C" w:rsidP="005C406C">
      <w:pPr>
        <w:spacing w:line="360" w:lineRule="auto"/>
        <w:jc w:val="both"/>
        <w:rPr>
          <w:del w:id="903" w:author="Nisan Avraham" w:date="2022-06-15T10:39:00Z"/>
          <w:rFonts w:asciiTheme="minorBidi" w:hAnsiTheme="minorBidi"/>
          <w:b/>
          <w:bCs/>
          <w:sz w:val="24"/>
          <w:szCs w:val="24"/>
          <w:rtl/>
        </w:rPr>
      </w:pPr>
      <w:bookmarkStart w:id="904" w:name="_Hlk86077764"/>
      <w:del w:id="905" w:author="Nisan Avraham" w:date="2022-06-15T10:39:00Z">
        <w:r w:rsidDel="00CA6FDF">
          <w:rPr>
            <w:rFonts w:asciiTheme="minorBidi" w:hAnsiTheme="minorBidi" w:hint="cs"/>
            <w:b/>
            <w:bCs/>
            <w:sz w:val="24"/>
            <w:szCs w:val="24"/>
            <w:rtl/>
          </w:rPr>
          <w:delText>השילוב בין גידול בהיקף אובדן המזון, לבין הגדלת פער אי-הביטחו</w:delText>
        </w:r>
        <w:r w:rsidDel="00CA6FDF">
          <w:rPr>
            <w:rFonts w:asciiTheme="minorBidi" w:hAnsiTheme="minorBidi" w:hint="eastAsia"/>
            <w:b/>
            <w:bCs/>
            <w:sz w:val="24"/>
            <w:szCs w:val="24"/>
            <w:rtl/>
          </w:rPr>
          <w:delText>ן</w:delText>
        </w:r>
        <w:r w:rsidDel="00CA6FDF">
          <w:rPr>
            <w:rFonts w:asciiTheme="minorBidi" w:hAnsiTheme="minorBidi" w:hint="cs"/>
            <w:b/>
            <w:bCs/>
            <w:sz w:val="24"/>
            <w:szCs w:val="24"/>
            <w:rtl/>
          </w:rPr>
          <w:delText xml:space="preserve"> התזונתי בשנת הקורונה </w:delText>
        </w:r>
        <w:r w:rsidRPr="00A87F75" w:rsidDel="00CA6FDF">
          <w:rPr>
            <w:rFonts w:asciiTheme="minorBidi" w:hAnsiTheme="minorBidi" w:hint="eastAsia"/>
            <w:b/>
            <w:bCs/>
            <w:sz w:val="24"/>
            <w:szCs w:val="24"/>
            <w:rtl/>
          </w:rPr>
          <w:delText>מחדד</w:delText>
        </w:r>
        <w:r w:rsidRPr="00A87F75" w:rsidDel="00CA6FDF">
          <w:rPr>
            <w:rFonts w:asciiTheme="minorBidi" w:hAnsiTheme="minorBidi"/>
            <w:b/>
            <w:bCs/>
            <w:sz w:val="24"/>
            <w:szCs w:val="24"/>
            <w:rtl/>
          </w:rPr>
          <w:delText xml:space="preserve"> </w:delText>
        </w:r>
        <w:r w:rsidRPr="00A87F75" w:rsidDel="00CA6FDF">
          <w:rPr>
            <w:rFonts w:asciiTheme="minorBidi" w:hAnsiTheme="minorBidi" w:hint="eastAsia"/>
            <w:b/>
            <w:bCs/>
            <w:sz w:val="24"/>
            <w:szCs w:val="24"/>
            <w:rtl/>
          </w:rPr>
          <w:delText>את</w:delText>
        </w:r>
        <w:r w:rsidRPr="00A87F75" w:rsidDel="00CA6FDF">
          <w:rPr>
            <w:rFonts w:asciiTheme="minorBidi" w:hAnsiTheme="minorBidi"/>
            <w:b/>
            <w:bCs/>
            <w:sz w:val="24"/>
            <w:szCs w:val="24"/>
            <w:rtl/>
          </w:rPr>
          <w:delText xml:space="preserve"> </w:delText>
        </w:r>
        <w:r w:rsidRPr="00A87F75" w:rsidDel="00CA6FDF">
          <w:rPr>
            <w:rFonts w:asciiTheme="minorBidi" w:hAnsiTheme="minorBidi" w:hint="eastAsia"/>
            <w:b/>
            <w:bCs/>
            <w:sz w:val="24"/>
            <w:szCs w:val="24"/>
            <w:rtl/>
          </w:rPr>
          <w:delText>הצורך</w:delText>
        </w:r>
        <w:r w:rsidDel="00CA6FDF">
          <w:rPr>
            <w:rFonts w:asciiTheme="minorBidi" w:hAnsiTheme="minorBidi" w:hint="cs"/>
            <w:b/>
            <w:bCs/>
            <w:sz w:val="24"/>
            <w:szCs w:val="24"/>
            <w:rtl/>
          </w:rPr>
          <w:delText xml:space="preserve"> </w:delText>
        </w:r>
        <w:r w:rsidRPr="00A87F75" w:rsidDel="00CA6FDF">
          <w:rPr>
            <w:rFonts w:asciiTheme="minorBidi" w:hAnsiTheme="minorBidi" w:hint="eastAsia"/>
            <w:b/>
            <w:bCs/>
            <w:sz w:val="24"/>
            <w:szCs w:val="24"/>
            <w:rtl/>
          </w:rPr>
          <w:delText>בשימוש</w:delText>
        </w:r>
        <w:r w:rsidRPr="00A87F75" w:rsidDel="00CA6FDF">
          <w:rPr>
            <w:rFonts w:asciiTheme="minorBidi" w:hAnsiTheme="minorBidi"/>
            <w:b/>
            <w:bCs/>
            <w:sz w:val="24"/>
            <w:szCs w:val="24"/>
            <w:rtl/>
          </w:rPr>
          <w:delText xml:space="preserve"> </w:delText>
        </w:r>
        <w:r w:rsidRPr="00A87F75" w:rsidDel="00CA6FDF">
          <w:rPr>
            <w:rFonts w:asciiTheme="minorBidi" w:hAnsiTheme="minorBidi" w:hint="eastAsia"/>
            <w:b/>
            <w:bCs/>
            <w:sz w:val="24"/>
            <w:szCs w:val="24"/>
            <w:rtl/>
          </w:rPr>
          <w:delText>ב</w:delText>
        </w:r>
        <w:r w:rsidDel="00CA6FDF">
          <w:rPr>
            <w:rFonts w:asciiTheme="minorBidi" w:hAnsiTheme="minorBidi" w:hint="cs"/>
            <w:b/>
            <w:bCs/>
            <w:sz w:val="24"/>
            <w:szCs w:val="24"/>
            <w:rtl/>
          </w:rPr>
          <w:delText>הצלת מזון כ</w:delText>
        </w:r>
        <w:r w:rsidRPr="00A87F75" w:rsidDel="00CA6FDF">
          <w:rPr>
            <w:rFonts w:asciiTheme="minorBidi" w:hAnsiTheme="minorBidi" w:hint="eastAsia"/>
            <w:b/>
            <w:bCs/>
            <w:sz w:val="24"/>
            <w:szCs w:val="24"/>
            <w:rtl/>
          </w:rPr>
          <w:delText>כלי</w:delText>
        </w:r>
        <w:r w:rsidRPr="00A87F75" w:rsidDel="00CA6FDF">
          <w:rPr>
            <w:rFonts w:asciiTheme="minorBidi" w:hAnsiTheme="minorBidi"/>
            <w:b/>
            <w:bCs/>
            <w:sz w:val="24"/>
            <w:szCs w:val="24"/>
            <w:rtl/>
          </w:rPr>
          <w:delText xml:space="preserve"> </w:delText>
        </w:r>
        <w:r w:rsidRPr="00A87F75" w:rsidDel="00CA6FDF">
          <w:rPr>
            <w:rFonts w:asciiTheme="minorBidi" w:hAnsiTheme="minorBidi" w:hint="eastAsia"/>
            <w:b/>
            <w:bCs/>
            <w:sz w:val="24"/>
            <w:szCs w:val="24"/>
            <w:rtl/>
          </w:rPr>
          <w:delText>מדיניות</w:delText>
        </w:r>
        <w:r w:rsidDel="00CA6FDF">
          <w:rPr>
            <w:rFonts w:asciiTheme="minorBidi" w:hAnsiTheme="minorBidi" w:hint="cs"/>
            <w:b/>
            <w:bCs/>
            <w:sz w:val="24"/>
            <w:szCs w:val="24"/>
            <w:rtl/>
          </w:rPr>
          <w:delText xml:space="preserve"> לאומי מרכזי. </w:delText>
        </w:r>
      </w:del>
    </w:p>
    <w:bookmarkEnd w:id="904"/>
    <w:p w14:paraId="668D612A" w14:textId="28F30595" w:rsidR="00320BEE" w:rsidDel="00CA6FDF" w:rsidRDefault="005C406C" w:rsidP="00320BEE">
      <w:pPr>
        <w:spacing w:line="360" w:lineRule="auto"/>
        <w:jc w:val="both"/>
        <w:rPr>
          <w:del w:id="906" w:author="Nisan Avraham" w:date="2022-06-15T10:39:00Z"/>
          <w:rFonts w:asciiTheme="minorBidi" w:hAnsiTheme="minorBidi"/>
          <w:sz w:val="24"/>
          <w:szCs w:val="24"/>
          <w:rtl/>
        </w:rPr>
      </w:pPr>
      <w:del w:id="907" w:author="Nisan Avraham" w:date="2022-06-15T10:39:00Z">
        <w:r w:rsidDel="00CA6FDF">
          <w:rPr>
            <w:rFonts w:asciiTheme="minorBidi" w:hAnsiTheme="minorBidi" w:hint="cs"/>
            <w:sz w:val="24"/>
            <w:szCs w:val="24"/>
            <w:rtl/>
          </w:rPr>
          <w:delText xml:space="preserve">המדינה בחרה להתמודד עם הפגיעה הכלכלית של משבר הקורונה בעיקר על ידי מתן קצבאות, מענקים לעצמאים, הארכת תשלומי החל"ת, וסיוע </w:delText>
        </w:r>
        <w:r w:rsidR="00EE6A05" w:rsidDel="00CA6FDF">
          <w:rPr>
            <w:rFonts w:asciiTheme="minorBidi" w:hAnsiTheme="minorBidi" w:hint="cs"/>
            <w:sz w:val="24"/>
            <w:szCs w:val="24"/>
            <w:rtl/>
          </w:rPr>
          <w:delText>של סלי מזון למ</w:delText>
        </w:r>
        <w:r w:rsidR="00946FA5" w:rsidDel="00CA6FDF">
          <w:rPr>
            <w:rFonts w:asciiTheme="minorBidi" w:hAnsiTheme="minorBidi" w:hint="cs"/>
            <w:sz w:val="24"/>
            <w:szCs w:val="24"/>
            <w:rtl/>
          </w:rPr>
          <w:delText>בודדים</w:delText>
        </w:r>
        <w:r w:rsidDel="00CA6FDF">
          <w:rPr>
            <w:rFonts w:asciiTheme="minorBidi" w:hAnsiTheme="minorBidi" w:hint="cs"/>
            <w:sz w:val="24"/>
            <w:szCs w:val="24"/>
            <w:rtl/>
          </w:rPr>
          <w:delText xml:space="preserve"> על ידי פיקוד העורף. </w:delText>
        </w:r>
        <w:r w:rsidR="00DD2263" w:rsidDel="00CA6FDF">
          <w:rPr>
            <w:rFonts w:asciiTheme="minorBidi" w:hAnsiTheme="minorBidi" w:hint="cs"/>
            <w:sz w:val="24"/>
            <w:szCs w:val="24"/>
            <w:rtl/>
          </w:rPr>
          <w:delText>שיטת מתן קצבאות באופן גורף ולא דיפרנציאלי לכלל האוכלוסיי</w:delText>
        </w:r>
        <w:r w:rsidR="00DD2263" w:rsidDel="00CA6FDF">
          <w:rPr>
            <w:rFonts w:asciiTheme="minorBidi" w:hAnsiTheme="minorBidi" w:hint="eastAsia"/>
            <w:sz w:val="24"/>
            <w:szCs w:val="24"/>
            <w:rtl/>
          </w:rPr>
          <w:delText>ה</w:delText>
        </w:r>
        <w:r w:rsidR="00DD2263" w:rsidDel="00CA6FDF">
          <w:rPr>
            <w:rFonts w:asciiTheme="minorBidi" w:hAnsiTheme="minorBidi" w:hint="cs"/>
            <w:sz w:val="24"/>
            <w:szCs w:val="24"/>
            <w:rtl/>
          </w:rPr>
          <w:delText xml:space="preserve"> סובלת מחוסר יעילות כלכלית. </w:delText>
        </w:r>
        <w:r w:rsidR="00320BEE" w:rsidDel="00CA6FDF">
          <w:rPr>
            <w:rFonts w:asciiTheme="minorBidi" w:hAnsiTheme="minorBidi" w:hint="cs"/>
            <w:sz w:val="24"/>
            <w:szCs w:val="24"/>
            <w:rtl/>
          </w:rPr>
          <w:delText>ראשית, מתן קיצבה כתחליף לפעילות מפעל ההזנה סובלת מאפקטיביות נמוכה יותר לכל שקל תמיכה בשל העובדה שעלות רכישה עצמית של מזון גבוהה ביחס לעלות אספקת מזון במסגרת מפעלי ההזנה.</w:delText>
        </w:r>
      </w:del>
    </w:p>
    <w:p w14:paraId="58D57C9F" w14:textId="05B80A39" w:rsidR="005C406C" w:rsidRPr="00A87F75" w:rsidDel="00CA6FDF" w:rsidRDefault="00320BEE" w:rsidP="00320BEE">
      <w:pPr>
        <w:spacing w:line="360" w:lineRule="auto"/>
        <w:jc w:val="both"/>
        <w:rPr>
          <w:del w:id="908" w:author="Nisan Avraham" w:date="2022-06-15T10:39:00Z"/>
          <w:rFonts w:asciiTheme="minorBidi" w:hAnsiTheme="minorBidi"/>
          <w:sz w:val="24"/>
          <w:szCs w:val="24"/>
          <w:rtl/>
        </w:rPr>
      </w:pPr>
      <w:del w:id="909" w:author="Nisan Avraham" w:date="2022-06-15T10:39:00Z">
        <w:r w:rsidDel="00CA6FDF">
          <w:rPr>
            <w:rFonts w:asciiTheme="minorBidi" w:hAnsiTheme="minorBidi" w:hint="cs"/>
            <w:sz w:val="24"/>
            <w:szCs w:val="24"/>
            <w:rtl/>
          </w:rPr>
          <w:delText xml:space="preserve">שנית, </w:delText>
        </w:r>
        <w:r w:rsidR="00DD2263" w:rsidDel="00CA6FDF">
          <w:rPr>
            <w:rFonts w:asciiTheme="minorBidi" w:hAnsiTheme="minorBidi" w:hint="cs"/>
            <w:sz w:val="24"/>
            <w:szCs w:val="24"/>
            <w:rtl/>
          </w:rPr>
          <w:delText xml:space="preserve">מתן קצבאות </w:delText>
        </w:r>
        <w:r w:rsidDel="00CA6FDF">
          <w:rPr>
            <w:rFonts w:asciiTheme="minorBidi" w:hAnsiTheme="minorBidi" w:hint="cs"/>
            <w:sz w:val="24"/>
            <w:szCs w:val="24"/>
            <w:rtl/>
          </w:rPr>
          <w:delText>באופן גורף לכלל המגזרים ולא רק למגזרים ש</w:delText>
        </w:r>
        <w:r w:rsidR="00DD2263" w:rsidDel="00CA6FDF">
          <w:rPr>
            <w:rFonts w:asciiTheme="minorBidi" w:hAnsiTheme="minorBidi" w:hint="cs"/>
            <w:sz w:val="24"/>
            <w:szCs w:val="24"/>
            <w:rtl/>
          </w:rPr>
          <w:delText>נפגעו</w:delText>
        </w:r>
        <w:r w:rsidDel="00CA6FDF">
          <w:rPr>
            <w:rFonts w:asciiTheme="minorBidi" w:hAnsiTheme="minorBidi" w:hint="cs"/>
            <w:sz w:val="24"/>
            <w:szCs w:val="24"/>
            <w:rtl/>
          </w:rPr>
          <w:delText xml:space="preserve"> אינה מקצה באופן אופטימלי את התקציב שיועד לסיוע למגזרים שנפגעו. </w:delText>
        </w:r>
        <w:r w:rsidR="005C406C" w:rsidDel="00CA6FDF">
          <w:rPr>
            <w:rFonts w:asciiTheme="minorBidi" w:hAnsiTheme="minorBidi" w:hint="cs"/>
            <w:sz w:val="24"/>
            <w:szCs w:val="24"/>
            <w:rtl/>
          </w:rPr>
          <w:delText>התוצאה הינה השפעה מוגבלת במונחי עלות-תועלת להתמודדות עם בעיית אי-הביטחו</w:delText>
        </w:r>
        <w:r w:rsidR="005C406C" w:rsidDel="00CA6FDF">
          <w:rPr>
            <w:rFonts w:asciiTheme="minorBidi" w:hAnsiTheme="minorBidi" w:hint="eastAsia"/>
            <w:sz w:val="24"/>
            <w:szCs w:val="24"/>
            <w:rtl/>
          </w:rPr>
          <w:delText>ן</w:delText>
        </w:r>
        <w:r w:rsidR="005C406C" w:rsidDel="00CA6FDF">
          <w:rPr>
            <w:rFonts w:asciiTheme="minorBidi" w:hAnsiTheme="minorBidi" w:hint="cs"/>
            <w:sz w:val="24"/>
            <w:szCs w:val="24"/>
            <w:rtl/>
          </w:rPr>
          <w:delText xml:space="preserve"> התזונתי.     </w:delText>
        </w:r>
      </w:del>
    </w:p>
    <w:p w14:paraId="111ABCFA" w14:textId="141D126C" w:rsidR="005C406C" w:rsidRPr="00A87F75" w:rsidDel="00CA6FDF" w:rsidRDefault="005C406C" w:rsidP="005C406C">
      <w:pPr>
        <w:spacing w:line="360" w:lineRule="auto"/>
        <w:jc w:val="both"/>
        <w:rPr>
          <w:del w:id="910" w:author="Nisan Avraham" w:date="2022-06-15T10:39:00Z"/>
          <w:rFonts w:asciiTheme="minorBidi" w:hAnsiTheme="minorBidi"/>
          <w:b/>
          <w:bCs/>
          <w:sz w:val="24"/>
          <w:szCs w:val="24"/>
          <w:rtl/>
        </w:rPr>
      </w:pPr>
      <w:del w:id="911" w:author="Nisan Avraham" w:date="2022-06-15T10:39:00Z">
        <w:r w:rsidDel="00CA6FDF">
          <w:rPr>
            <w:rFonts w:asciiTheme="minorBidi" w:hAnsiTheme="minorBidi" w:hint="cs"/>
            <w:sz w:val="24"/>
            <w:szCs w:val="24"/>
            <w:rtl/>
          </w:rPr>
          <w:delText>כותרת מודגשת:</w:delText>
        </w:r>
        <w:r w:rsidRPr="003B78DC" w:rsidDel="00CA6FDF">
          <w:rPr>
            <w:b/>
            <w:bCs/>
            <w:sz w:val="24"/>
            <w:szCs w:val="24"/>
            <w:rtl/>
          </w:rPr>
          <w:delText xml:space="preserve"> </w:delText>
        </w:r>
        <w:r w:rsidDel="00CA6FDF">
          <w:rPr>
            <w:rFonts w:asciiTheme="minorBidi" w:hAnsiTheme="minorBidi" w:hint="cs"/>
            <w:b/>
            <w:bCs/>
            <w:sz w:val="24"/>
            <w:szCs w:val="24"/>
            <w:rtl/>
          </w:rPr>
          <w:delText>שינויים בדפוסי הצריכה עקב משבר הקורונה הביאו לירידה של כ- 1.5 מיליארד ₪ באובדן מזון במקטע הקמעונאות והצריכה.</w:delText>
        </w:r>
      </w:del>
    </w:p>
    <w:p w14:paraId="49D074CC" w14:textId="087DB244" w:rsidR="005C406C" w:rsidDel="00CA6FDF" w:rsidRDefault="005C406C" w:rsidP="005C406C">
      <w:pPr>
        <w:spacing w:line="360" w:lineRule="auto"/>
        <w:jc w:val="both"/>
        <w:rPr>
          <w:del w:id="912" w:author="Nisan Avraham" w:date="2022-06-15T10:39:00Z"/>
          <w:rFonts w:asciiTheme="minorBidi" w:hAnsiTheme="minorBidi"/>
          <w:sz w:val="24"/>
          <w:szCs w:val="24"/>
          <w:rtl/>
        </w:rPr>
      </w:pPr>
      <w:del w:id="913" w:author="Nisan Avraham" w:date="2022-06-15T10:39:00Z">
        <w:r w:rsidRPr="00482DA9" w:rsidDel="00CA6FDF">
          <w:rPr>
            <w:rFonts w:asciiTheme="minorBidi" w:hAnsiTheme="minorBidi"/>
            <w:sz w:val="24"/>
            <w:szCs w:val="24"/>
            <w:rtl/>
          </w:rPr>
          <w:delText xml:space="preserve">משבר הקורונה </w:delText>
        </w:r>
        <w:r w:rsidDel="00CA6FDF">
          <w:rPr>
            <w:rFonts w:asciiTheme="minorBidi" w:hAnsiTheme="minorBidi" w:hint="cs"/>
            <w:sz w:val="24"/>
            <w:szCs w:val="24"/>
            <w:rtl/>
          </w:rPr>
          <w:delText xml:space="preserve">המחיש את היכולת </w:delText>
        </w:r>
        <w:r w:rsidR="008C6B62" w:rsidDel="00CA6FDF">
          <w:rPr>
            <w:rFonts w:asciiTheme="minorBidi" w:hAnsiTheme="minorBidi" w:hint="cs"/>
            <w:sz w:val="24"/>
            <w:szCs w:val="24"/>
            <w:rtl/>
          </w:rPr>
          <w:delText>להקטין</w:delText>
        </w:r>
        <w:r w:rsidR="008C6B62" w:rsidRPr="00482DA9" w:rsidDel="00CA6FDF">
          <w:rPr>
            <w:rFonts w:asciiTheme="minorBidi" w:hAnsiTheme="minorBidi"/>
            <w:sz w:val="24"/>
            <w:szCs w:val="24"/>
            <w:rtl/>
          </w:rPr>
          <w:delText xml:space="preserve"> </w:delText>
        </w:r>
        <w:r w:rsidRPr="00482DA9" w:rsidDel="00CA6FDF">
          <w:rPr>
            <w:rFonts w:asciiTheme="minorBidi" w:hAnsiTheme="minorBidi"/>
            <w:sz w:val="24"/>
            <w:szCs w:val="24"/>
            <w:rtl/>
          </w:rPr>
          <w:delText>אובדן מזון בזכות שינוי הרגלים ודפוסי הצריכה.</w:delText>
        </w:r>
        <w:r w:rsidRPr="00D06D69" w:rsidDel="00CA6FDF">
          <w:rPr>
            <w:rFonts w:asciiTheme="minorBidi" w:hAnsiTheme="minorBidi"/>
            <w:sz w:val="24"/>
            <w:szCs w:val="24"/>
            <w:rtl/>
          </w:rPr>
          <w:delText xml:space="preserve"> </w:delText>
        </w:r>
        <w:r w:rsidDel="00CA6FDF">
          <w:rPr>
            <w:rFonts w:asciiTheme="minorBidi" w:hAnsiTheme="minorBidi" w:hint="cs"/>
            <w:sz w:val="24"/>
            <w:szCs w:val="24"/>
            <w:rtl/>
          </w:rPr>
          <w:delText>המגבלות על התנועה וההתקהלות וכן הפגיעה הכלכלית בהכנסות משקי הבית הובילו לשינויים בדפוסי הצריכה</w:delText>
        </w:r>
        <w:r w:rsidR="007D2C44" w:rsidDel="00CA6FDF">
          <w:rPr>
            <w:rFonts w:asciiTheme="minorBidi" w:hAnsiTheme="minorBidi" w:hint="cs"/>
            <w:sz w:val="24"/>
            <w:szCs w:val="24"/>
            <w:rtl/>
          </w:rPr>
          <w:delText>:</w:delText>
        </w:r>
        <w:r w:rsidDel="00CA6FDF">
          <w:rPr>
            <w:rFonts w:asciiTheme="minorBidi" w:hAnsiTheme="minorBidi" w:hint="cs"/>
            <w:sz w:val="24"/>
            <w:szCs w:val="24"/>
            <w:rtl/>
          </w:rPr>
          <w:delText xml:space="preserve"> נעשה מעבר לרכישת מזון בערוצים בעלי שיעור אובדן מזון נמוך יותר </w:delText>
        </w:r>
        <w:r w:rsidDel="00CA6FDF">
          <w:rPr>
            <w:rFonts w:asciiTheme="minorBidi" w:hAnsiTheme="minorBidi"/>
            <w:sz w:val="24"/>
            <w:szCs w:val="24"/>
            <w:rtl/>
          </w:rPr>
          <w:delText>–</w:delText>
        </w:r>
        <w:r w:rsidDel="00CA6FDF">
          <w:rPr>
            <w:rFonts w:asciiTheme="minorBidi" w:hAnsiTheme="minorBidi" w:hint="cs"/>
            <w:sz w:val="24"/>
            <w:szCs w:val="24"/>
            <w:rtl/>
          </w:rPr>
          <w:delText xml:space="preserve"> עליה בהיקף הרכישה המקוונת, ירידה בהיקף הרכישה בשווקים פתוחים, ומעבר מצריכת מזון במקטע המוסדי המאופיין בשיעורי אובדן גבוהים יחסית,  לצריכת מזון בבית שהינה בעלת שיעור אובדן נמוך יותר.  </w:delText>
        </w:r>
        <w:bookmarkStart w:id="914" w:name="_Hlk86077874"/>
        <w:r w:rsidDel="00CA6FDF">
          <w:rPr>
            <w:rFonts w:asciiTheme="minorBidi" w:hAnsiTheme="minorBidi" w:hint="cs"/>
            <w:sz w:val="24"/>
            <w:szCs w:val="24"/>
            <w:rtl/>
          </w:rPr>
          <w:delText xml:space="preserve">שינויים אלה בדפוסי הצריכה הביאו </w:delText>
        </w:r>
        <w:r w:rsidRPr="00604BE1" w:rsidDel="00CA6FDF">
          <w:rPr>
            <w:rFonts w:asciiTheme="minorBidi" w:hAnsiTheme="minorBidi" w:hint="eastAsia"/>
            <w:b/>
            <w:bCs/>
            <w:sz w:val="24"/>
            <w:szCs w:val="24"/>
            <w:rtl/>
          </w:rPr>
          <w:delText>לירידה</w:delText>
        </w:r>
        <w:r w:rsidRPr="00604BE1" w:rsidDel="00CA6FDF">
          <w:rPr>
            <w:rFonts w:asciiTheme="minorBidi" w:hAnsiTheme="minorBidi"/>
            <w:b/>
            <w:bCs/>
            <w:sz w:val="24"/>
            <w:szCs w:val="24"/>
            <w:rtl/>
          </w:rPr>
          <w:delText xml:space="preserve"> </w:delText>
        </w:r>
        <w:r w:rsidRPr="00604BE1" w:rsidDel="00CA6FDF">
          <w:rPr>
            <w:rFonts w:asciiTheme="minorBidi" w:hAnsiTheme="minorBidi" w:hint="eastAsia"/>
            <w:b/>
            <w:bCs/>
            <w:sz w:val="24"/>
            <w:szCs w:val="24"/>
            <w:rtl/>
          </w:rPr>
          <w:delText>של</w:delText>
        </w:r>
        <w:r w:rsidRPr="00604BE1" w:rsidDel="00CA6FDF">
          <w:rPr>
            <w:rFonts w:asciiTheme="minorBidi" w:hAnsiTheme="minorBidi"/>
            <w:b/>
            <w:bCs/>
            <w:sz w:val="24"/>
            <w:szCs w:val="24"/>
            <w:rtl/>
          </w:rPr>
          <w:delText xml:space="preserve"> כ- 50,000</w:delText>
        </w:r>
        <w:r w:rsidDel="00CA6FDF">
          <w:rPr>
            <w:rFonts w:asciiTheme="minorBidi" w:hAnsiTheme="minorBidi" w:hint="cs"/>
            <w:sz w:val="24"/>
            <w:szCs w:val="24"/>
            <w:rtl/>
          </w:rPr>
          <w:delText xml:space="preserve"> טון באובדן המזון בישראל בשנת 2020.</w:delText>
        </w:r>
      </w:del>
    </w:p>
    <w:bookmarkEnd w:id="914"/>
    <w:p w14:paraId="5D1D95DE" w14:textId="229F8D5C" w:rsidR="005C406C" w:rsidDel="00CA6FDF" w:rsidRDefault="005C406C" w:rsidP="005C406C">
      <w:pPr>
        <w:spacing w:line="360" w:lineRule="auto"/>
        <w:jc w:val="both"/>
        <w:rPr>
          <w:del w:id="915" w:author="Nisan Avraham" w:date="2022-06-15T10:39:00Z"/>
          <w:rFonts w:asciiTheme="minorBidi" w:hAnsiTheme="minorBidi"/>
          <w:sz w:val="24"/>
          <w:szCs w:val="24"/>
          <w:rtl/>
        </w:rPr>
      </w:pPr>
      <w:del w:id="916" w:author="Nisan Avraham" w:date="2022-06-15T10:39:00Z">
        <w:r w:rsidRPr="009735DE" w:rsidDel="00CA6FDF">
          <w:rPr>
            <w:rFonts w:asciiTheme="minorBidi" w:hAnsiTheme="minorBidi" w:hint="eastAsia"/>
            <w:sz w:val="24"/>
            <w:szCs w:val="24"/>
            <w:rtl/>
          </w:rPr>
          <w:delText>בסיכום</w:delText>
        </w:r>
        <w:r w:rsidRPr="009735DE" w:rsidDel="00CA6FDF">
          <w:rPr>
            <w:rFonts w:asciiTheme="minorBidi" w:hAnsiTheme="minorBidi"/>
            <w:sz w:val="24"/>
            <w:szCs w:val="24"/>
            <w:rtl/>
          </w:rPr>
          <w:delText xml:space="preserve"> </w:delText>
        </w:r>
        <w:r w:rsidRPr="009735DE" w:rsidDel="00CA6FDF">
          <w:rPr>
            <w:rFonts w:asciiTheme="minorBidi" w:hAnsiTheme="minorBidi" w:hint="eastAsia"/>
            <w:sz w:val="24"/>
            <w:szCs w:val="24"/>
            <w:rtl/>
          </w:rPr>
          <w:delText>כולל</w:delText>
        </w:r>
        <w:r w:rsidRPr="009735DE" w:rsidDel="00CA6FDF">
          <w:rPr>
            <w:rFonts w:asciiTheme="minorBidi" w:hAnsiTheme="minorBidi"/>
            <w:sz w:val="24"/>
            <w:szCs w:val="24"/>
            <w:rtl/>
          </w:rPr>
          <w:delText xml:space="preserve">, </w:delText>
        </w:r>
        <w:r w:rsidRPr="009735DE" w:rsidDel="00CA6FDF">
          <w:rPr>
            <w:rFonts w:asciiTheme="minorBidi" w:hAnsiTheme="minorBidi" w:cs="Arial"/>
            <w:sz w:val="24"/>
            <w:szCs w:val="24"/>
            <w:rtl/>
          </w:rPr>
          <w:delText>אובדן המזון בשנת 2020 מסתכם לכ-2,475 אלף טונות, ירידה של כ-1% מכמות האובדן בשנת 2019. שווי אובדן המזון בשנת 2020 עמד על כ- 19.1 מיליארד ₪.</w:delText>
        </w:r>
      </w:del>
    </w:p>
    <w:p w14:paraId="530B44BB" w14:textId="099681E3" w:rsidR="005C406C" w:rsidDel="00CA6FDF" w:rsidRDefault="005C406C" w:rsidP="005C406C">
      <w:pPr>
        <w:spacing w:after="0" w:line="240" w:lineRule="auto"/>
        <w:jc w:val="center"/>
        <w:rPr>
          <w:del w:id="917" w:author="Nisan Avraham" w:date="2022-06-15T10:39:00Z"/>
          <w:rFonts w:asciiTheme="minorBidi" w:hAnsiTheme="minorBidi"/>
          <w:b/>
          <w:bCs/>
          <w:sz w:val="24"/>
          <w:szCs w:val="24"/>
          <w:rtl/>
        </w:rPr>
      </w:pPr>
      <w:del w:id="918" w:author="Nisan Avraham" w:date="2022-06-15T10:39:00Z">
        <w:r w:rsidRPr="00726B9A" w:rsidDel="00CA6FDF">
          <w:rPr>
            <w:rFonts w:asciiTheme="minorBidi" w:hAnsiTheme="minorBidi" w:hint="eastAsia"/>
            <w:b/>
            <w:bCs/>
            <w:sz w:val="24"/>
            <w:szCs w:val="24"/>
            <w:rtl/>
          </w:rPr>
          <w:delText>הגידול</w:delText>
        </w:r>
        <w:r w:rsidRPr="00726B9A" w:rsidDel="00CA6FDF">
          <w:rPr>
            <w:rFonts w:asciiTheme="minorBidi" w:hAnsiTheme="minorBidi"/>
            <w:b/>
            <w:bCs/>
            <w:sz w:val="24"/>
            <w:szCs w:val="24"/>
            <w:rtl/>
          </w:rPr>
          <w:delText xml:space="preserve"> / </w:delText>
        </w:r>
        <w:r w:rsidRPr="00726B9A" w:rsidDel="00CA6FDF">
          <w:rPr>
            <w:rFonts w:asciiTheme="minorBidi" w:hAnsiTheme="minorBidi" w:hint="eastAsia"/>
            <w:b/>
            <w:bCs/>
            <w:sz w:val="24"/>
            <w:szCs w:val="24"/>
            <w:rtl/>
          </w:rPr>
          <w:delText>הקיטון</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באובדן</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בכל</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אחד</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מהמקטעים</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בשנת</w:delText>
        </w:r>
        <w:r w:rsidRPr="00726B9A" w:rsidDel="00CA6FDF">
          <w:rPr>
            <w:rFonts w:asciiTheme="minorBidi" w:hAnsiTheme="minorBidi"/>
            <w:b/>
            <w:bCs/>
            <w:sz w:val="24"/>
            <w:szCs w:val="24"/>
            <w:rtl/>
          </w:rPr>
          <w:delText xml:space="preserve"> 2020 </w:delText>
        </w:r>
        <w:r w:rsidRPr="00726B9A" w:rsidDel="00CA6FDF">
          <w:rPr>
            <w:rFonts w:asciiTheme="minorBidi" w:hAnsiTheme="minorBidi" w:hint="eastAsia"/>
            <w:b/>
            <w:bCs/>
            <w:sz w:val="24"/>
            <w:szCs w:val="24"/>
            <w:rtl/>
          </w:rPr>
          <w:delText>לעומת</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שנת</w:delText>
        </w:r>
        <w:r w:rsidRPr="00726B9A" w:rsidDel="00CA6FDF">
          <w:rPr>
            <w:rFonts w:asciiTheme="minorBidi" w:hAnsiTheme="minorBidi"/>
            <w:b/>
            <w:bCs/>
            <w:sz w:val="24"/>
            <w:szCs w:val="24"/>
            <w:rtl/>
          </w:rPr>
          <w:delText xml:space="preserve"> 2019</w:delText>
        </w:r>
      </w:del>
    </w:p>
    <w:p w14:paraId="7258A707" w14:textId="188DE370" w:rsidR="005C406C" w:rsidRPr="00485B93" w:rsidDel="00CA6FDF" w:rsidRDefault="005C406C" w:rsidP="005C406C">
      <w:pPr>
        <w:spacing w:after="0" w:line="240" w:lineRule="auto"/>
        <w:jc w:val="center"/>
        <w:rPr>
          <w:del w:id="919" w:author="Nisan Avraham" w:date="2022-06-15T10:39:00Z"/>
          <w:rFonts w:asciiTheme="minorBidi" w:hAnsiTheme="minorBidi"/>
          <w:sz w:val="24"/>
          <w:szCs w:val="24"/>
          <w:rtl/>
        </w:rPr>
      </w:pPr>
      <w:del w:id="920" w:author="Nisan Avraham" w:date="2022-06-15T10:39:00Z">
        <w:r w:rsidRPr="00DE7A73" w:rsidDel="00CA6FDF">
          <w:rPr>
            <w:rFonts w:asciiTheme="minorBidi" w:hAnsiTheme="minorBidi"/>
            <w:b/>
            <w:bCs/>
            <w:noProof/>
            <w:sz w:val="24"/>
            <w:szCs w:val="24"/>
          </w:rPr>
          <mc:AlternateContent>
            <mc:Choice Requires="wps">
              <w:drawing>
                <wp:anchor distT="45720" distB="45720" distL="114300" distR="114300" simplePos="0" relativeHeight="251701760" behindDoc="0" locked="0" layoutInCell="1" allowOverlap="1" wp14:anchorId="0712C49E" wp14:editId="760D8EE1">
                  <wp:simplePos x="0" y="0"/>
                  <wp:positionH relativeFrom="column">
                    <wp:posOffset>1388088</wp:posOffset>
                  </wp:positionH>
                  <wp:positionV relativeFrom="paragraph">
                    <wp:posOffset>447565</wp:posOffset>
                  </wp:positionV>
                  <wp:extent cx="472221" cy="231228"/>
                  <wp:effectExtent l="0" t="0" r="0" b="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221" cy="231228"/>
                          </a:xfrm>
                          <a:prstGeom prst="rect">
                            <a:avLst/>
                          </a:prstGeom>
                          <a:noFill/>
                          <a:ln w="9525">
                            <a:noFill/>
                            <a:miter lim="800000"/>
                            <a:headEnd/>
                            <a:tailEnd/>
                          </a:ln>
                        </wps:spPr>
                        <wps:txbx>
                          <w:txbxContent>
                            <w:p w14:paraId="3A198DEC" w14:textId="77777777" w:rsidR="00515D8C" w:rsidRPr="00485B93" w:rsidRDefault="00515D8C" w:rsidP="005C406C">
                              <w:pPr>
                                <w:rPr>
                                  <w:b/>
                                  <w:bCs/>
                                  <w:color w:val="5B9BD5" w:themeColor="accent1"/>
                                  <w:sz w:val="18"/>
                                  <w:szCs w:val="18"/>
                                </w:rPr>
                              </w:pPr>
                              <w:r w:rsidRPr="00485B93">
                                <w:rPr>
                                  <w:b/>
                                  <w:bCs/>
                                  <w:color w:val="5B9BD5" w:themeColor="accent1"/>
                                  <w:sz w:val="18"/>
                                  <w:szCs w:val="18"/>
                                  <w:rtl/>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12C49E" id="_x0000_t202" coordsize="21600,21600" o:spt="202" path="m,l,21600r21600,l21600,xe">
                  <v:stroke joinstyle="miter"/>
                  <v:path gradientshapeok="t" o:connecttype="rect"/>
                </v:shapetype>
                <v:shape id="Text Box 2" o:spid="_x0000_s1026" type="#_x0000_t202" style="position:absolute;left:0;text-align:left;margin-left:109.3pt;margin-top:35.25pt;width:37.2pt;height:18.2pt;z-index:251701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" filled="f" stroked="f">
                  <v:textbox>
                    <w:txbxContent>
                      <w:p w14:paraId="3A198DEC" w14:textId="77777777" w:rsidR="00515D8C" w:rsidRPr="00485B93" w:rsidRDefault="00515D8C" w:rsidP="005C406C">
                        <w:pPr>
                          <w:rPr>
                            <w:b/>
                            <w:bCs/>
                            <w:color w:val="5B9BD5" w:themeColor="accent1"/>
                            <w:sz w:val="18"/>
                            <w:szCs w:val="18"/>
                          </w:rPr>
                        </w:pPr>
                        <w:r w:rsidRPr="00485B93">
                          <w:rPr>
                            <w:b/>
                            <w:bCs/>
                            <w:color w:val="5B9BD5" w:themeColor="accent1"/>
                            <w:sz w:val="18"/>
                            <w:szCs w:val="18"/>
                            <w:rtl/>
                          </w:rPr>
                          <w:t>3%+</w:t>
                        </w:r>
                      </w:p>
                    </w:txbxContent>
                  </v:textbox>
                </v:shape>
              </w:pict>
            </mc:Fallback>
          </mc:AlternateContent>
        </w:r>
        <w:r w:rsidRPr="00DE7A73" w:rsidDel="00CA6FDF">
          <w:rPr>
            <w:rFonts w:asciiTheme="minorBidi" w:hAnsiTheme="minorBidi"/>
            <w:b/>
            <w:bCs/>
            <w:noProof/>
            <w:sz w:val="24"/>
            <w:szCs w:val="24"/>
          </w:rPr>
          <mc:AlternateContent>
            <mc:Choice Requires="wps">
              <w:drawing>
                <wp:anchor distT="45720" distB="45720" distL="114300" distR="114300" simplePos="0" relativeHeight="251702784" behindDoc="0" locked="0" layoutInCell="1" allowOverlap="1" wp14:anchorId="012F4864" wp14:editId="0DF8D5DC">
                  <wp:simplePos x="0" y="0"/>
                  <wp:positionH relativeFrom="column">
                    <wp:posOffset>2018424</wp:posOffset>
                  </wp:positionH>
                  <wp:positionV relativeFrom="paragraph">
                    <wp:posOffset>448835</wp:posOffset>
                  </wp:positionV>
                  <wp:extent cx="472221" cy="231228"/>
                  <wp:effectExtent l="0" t="0" r="0" b="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221" cy="231228"/>
                          </a:xfrm>
                          <a:prstGeom prst="rect">
                            <a:avLst/>
                          </a:prstGeom>
                          <a:noFill/>
                          <a:ln w="9525">
                            <a:noFill/>
                            <a:miter lim="800000"/>
                            <a:headEnd/>
                            <a:tailEnd/>
                          </a:ln>
                        </wps:spPr>
                        <wps:txbx>
                          <w:txbxContent>
                            <w:p w14:paraId="52CE3F81" w14:textId="77777777" w:rsidR="00515D8C" w:rsidRPr="00485B93" w:rsidRDefault="00515D8C" w:rsidP="005C406C">
                              <w:pPr>
                                <w:rPr>
                                  <w:b/>
                                  <w:bCs/>
                                  <w:color w:val="5B9BD5" w:themeColor="accent1"/>
                                  <w:sz w:val="18"/>
                                  <w:szCs w:val="18"/>
                                </w:rPr>
                              </w:pPr>
                              <w:r>
                                <w:rPr>
                                  <w:rFonts w:hint="cs"/>
                                  <w:b/>
                                  <w:bCs/>
                                  <w:color w:val="5B9BD5" w:themeColor="accent1"/>
                                  <w:sz w:val="18"/>
                                  <w:szCs w:val="18"/>
                                  <w:rtl/>
                                </w:rPr>
                                <w:t>2</w:t>
                              </w:r>
                              <w:r w:rsidRPr="00485B93">
                                <w:rPr>
                                  <w:b/>
                                  <w:bCs/>
                                  <w:color w:val="5B9BD5" w:themeColor="accent1"/>
                                  <w:sz w:val="18"/>
                                  <w:szCs w:val="18"/>
                                  <w:rt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2F4864" id="_x0000_s1027" type="#_x0000_t202" style="position:absolute;left:0;text-align:left;margin-left:158.95pt;margin-top:35.35pt;width:37.2pt;height:18.2pt;z-index:251702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" filled="f" stroked="f">
                  <v:textbox>
                    <w:txbxContent>
                      <w:p w14:paraId="52CE3F81" w14:textId="77777777" w:rsidR="00515D8C" w:rsidRPr="00485B93" w:rsidRDefault="00515D8C" w:rsidP="005C406C">
                        <w:pPr>
                          <w:rPr>
                            <w:b/>
                            <w:bCs/>
                            <w:color w:val="5B9BD5" w:themeColor="accent1"/>
                            <w:sz w:val="18"/>
                            <w:szCs w:val="18"/>
                          </w:rPr>
                        </w:pPr>
                        <w:r>
                          <w:rPr>
                            <w:rFonts w:hint="cs"/>
                            <w:b/>
                            <w:bCs/>
                            <w:color w:val="5B9BD5" w:themeColor="accent1"/>
                            <w:sz w:val="18"/>
                            <w:szCs w:val="18"/>
                            <w:rtl/>
                          </w:rPr>
                          <w:t>2</w:t>
                        </w:r>
                        <w:r w:rsidRPr="00485B93">
                          <w:rPr>
                            <w:b/>
                            <w:bCs/>
                            <w:color w:val="5B9BD5" w:themeColor="accent1"/>
                            <w:sz w:val="18"/>
                            <w:szCs w:val="18"/>
                            <w:rtl/>
                          </w:rPr>
                          <w:t>%+</w:t>
                        </w:r>
                      </w:p>
                    </w:txbxContent>
                  </v:textbox>
                </v:shape>
              </w:pict>
            </mc:Fallback>
          </mc:AlternateContent>
        </w:r>
        <w:r w:rsidRPr="00DE7A73" w:rsidDel="00CA6FDF">
          <w:rPr>
            <w:rFonts w:asciiTheme="minorBidi" w:hAnsiTheme="minorBidi"/>
            <w:b/>
            <w:bCs/>
            <w:noProof/>
            <w:sz w:val="24"/>
            <w:szCs w:val="24"/>
          </w:rPr>
          <mc:AlternateContent>
            <mc:Choice Requires="wps">
              <w:drawing>
                <wp:anchor distT="45720" distB="45720" distL="114300" distR="114300" simplePos="0" relativeHeight="251703808" behindDoc="0" locked="0" layoutInCell="1" allowOverlap="1" wp14:anchorId="1E310EE0" wp14:editId="5B145DF5">
                  <wp:simplePos x="0" y="0"/>
                  <wp:positionH relativeFrom="column">
                    <wp:posOffset>2617404</wp:posOffset>
                  </wp:positionH>
                  <wp:positionV relativeFrom="paragraph">
                    <wp:posOffset>448836</wp:posOffset>
                  </wp:positionV>
                  <wp:extent cx="472221" cy="231228"/>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221" cy="231228"/>
                          </a:xfrm>
                          <a:prstGeom prst="rect">
                            <a:avLst/>
                          </a:prstGeom>
                          <a:noFill/>
                          <a:ln w="9525">
                            <a:noFill/>
                            <a:miter lim="800000"/>
                            <a:headEnd/>
                            <a:tailEnd/>
                          </a:ln>
                        </wps:spPr>
                        <wps:txbx>
                          <w:txbxContent>
                            <w:p w14:paraId="065880F2" w14:textId="77777777" w:rsidR="00515D8C" w:rsidRPr="00485B93" w:rsidRDefault="00515D8C" w:rsidP="005C406C">
                              <w:pPr>
                                <w:rPr>
                                  <w:b/>
                                  <w:bCs/>
                                  <w:color w:val="5B9BD5" w:themeColor="accent1"/>
                                  <w:sz w:val="18"/>
                                  <w:szCs w:val="18"/>
                                </w:rPr>
                              </w:pPr>
                              <w:r>
                                <w:rPr>
                                  <w:rFonts w:hint="cs"/>
                                  <w:b/>
                                  <w:bCs/>
                                  <w:color w:val="5B9BD5" w:themeColor="accent1"/>
                                  <w:sz w:val="18"/>
                                  <w:szCs w:val="18"/>
                                  <w:rtl/>
                                </w:rPr>
                                <w:t>2</w:t>
                              </w:r>
                              <w:r w:rsidRPr="00485B93">
                                <w:rPr>
                                  <w:b/>
                                  <w:bCs/>
                                  <w:color w:val="5B9BD5" w:themeColor="accent1"/>
                                  <w:sz w:val="18"/>
                                  <w:szCs w:val="18"/>
                                  <w:rt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310EE0" id="_x0000_s1028" type="#_x0000_t202" style="position:absolute;left:0;text-align:left;margin-left:206.1pt;margin-top:35.35pt;width:37.2pt;height:18.2pt;z-index:251703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" filled="f" stroked="f">
                  <v:textbox>
                    <w:txbxContent>
                      <w:p w14:paraId="065880F2" w14:textId="77777777" w:rsidR="00515D8C" w:rsidRPr="00485B93" w:rsidRDefault="00515D8C" w:rsidP="005C406C">
                        <w:pPr>
                          <w:rPr>
                            <w:b/>
                            <w:bCs/>
                            <w:color w:val="5B9BD5" w:themeColor="accent1"/>
                            <w:sz w:val="18"/>
                            <w:szCs w:val="18"/>
                          </w:rPr>
                        </w:pPr>
                        <w:r>
                          <w:rPr>
                            <w:rFonts w:hint="cs"/>
                            <w:b/>
                            <w:bCs/>
                            <w:color w:val="5B9BD5" w:themeColor="accent1"/>
                            <w:sz w:val="18"/>
                            <w:szCs w:val="18"/>
                            <w:rtl/>
                          </w:rPr>
                          <w:t>2</w:t>
                        </w:r>
                        <w:r w:rsidRPr="00485B93">
                          <w:rPr>
                            <w:b/>
                            <w:bCs/>
                            <w:color w:val="5B9BD5" w:themeColor="accent1"/>
                            <w:sz w:val="18"/>
                            <w:szCs w:val="18"/>
                            <w:rtl/>
                          </w:rPr>
                          <w:t>%+</w:t>
                        </w:r>
                      </w:p>
                    </w:txbxContent>
                  </v:textbox>
                </v:shape>
              </w:pict>
            </mc:Fallback>
          </mc:AlternateContent>
        </w:r>
        <w:r w:rsidRPr="00DE7A73" w:rsidDel="00CA6FDF">
          <w:rPr>
            <w:rFonts w:asciiTheme="minorBidi" w:hAnsiTheme="minorBidi"/>
            <w:b/>
            <w:bCs/>
            <w:noProof/>
            <w:sz w:val="24"/>
            <w:szCs w:val="24"/>
          </w:rPr>
          <mc:AlternateContent>
            <mc:Choice Requires="wps">
              <w:drawing>
                <wp:anchor distT="45720" distB="45720" distL="114300" distR="114300" simplePos="0" relativeHeight="251704832" behindDoc="0" locked="0" layoutInCell="1" allowOverlap="1" wp14:anchorId="37657980" wp14:editId="4AF2FE76">
                  <wp:simplePos x="0" y="0"/>
                  <wp:positionH relativeFrom="column">
                    <wp:posOffset>3221355</wp:posOffset>
                  </wp:positionH>
                  <wp:positionV relativeFrom="paragraph">
                    <wp:posOffset>1027014</wp:posOffset>
                  </wp:positionV>
                  <wp:extent cx="472221" cy="231228"/>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221" cy="231228"/>
                          </a:xfrm>
                          <a:prstGeom prst="rect">
                            <a:avLst/>
                          </a:prstGeom>
                          <a:noFill/>
                          <a:ln w="9525">
                            <a:noFill/>
                            <a:miter lim="800000"/>
                            <a:headEnd/>
                            <a:tailEnd/>
                          </a:ln>
                        </wps:spPr>
                        <wps:txbx>
                          <w:txbxContent>
                            <w:p w14:paraId="106CC172" w14:textId="77777777" w:rsidR="00515D8C" w:rsidRPr="00485B93" w:rsidRDefault="00515D8C" w:rsidP="005C406C">
                              <w:pPr>
                                <w:rPr>
                                  <w:b/>
                                  <w:bCs/>
                                  <w:color w:val="ED7D31" w:themeColor="accent2"/>
                                  <w:sz w:val="18"/>
                                  <w:szCs w:val="18"/>
                                </w:rPr>
                              </w:pPr>
                              <w:r w:rsidRPr="00485B93">
                                <w:rPr>
                                  <w:b/>
                                  <w:bCs/>
                                  <w:color w:val="ED7D31" w:themeColor="accent2"/>
                                  <w:sz w:val="18"/>
                                  <w:szCs w:val="18"/>
                                  <w:rtl/>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657980" id="_x0000_s1029" type="#_x0000_t202" style="position:absolute;left:0;text-align:left;margin-left:253.65pt;margin-top:80.85pt;width:37.2pt;height:18.2pt;z-index:251704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" filled="f" stroked="f">
                  <v:textbox>
                    <w:txbxContent>
                      <w:p w14:paraId="106CC172" w14:textId="77777777" w:rsidR="00515D8C" w:rsidRPr="00485B93" w:rsidRDefault="00515D8C" w:rsidP="005C406C">
                        <w:pPr>
                          <w:rPr>
                            <w:b/>
                            <w:bCs/>
                            <w:color w:val="ED7D31" w:themeColor="accent2"/>
                            <w:sz w:val="18"/>
                            <w:szCs w:val="18"/>
                          </w:rPr>
                        </w:pPr>
                        <w:r w:rsidRPr="00485B93">
                          <w:rPr>
                            <w:b/>
                            <w:bCs/>
                            <w:color w:val="ED7D31" w:themeColor="accent2"/>
                            <w:sz w:val="18"/>
                            <w:szCs w:val="18"/>
                            <w:rtl/>
                          </w:rPr>
                          <w:t>4%-</w:t>
                        </w:r>
                      </w:p>
                    </w:txbxContent>
                  </v:textbox>
                </v:shape>
              </w:pict>
            </mc:Fallback>
          </mc:AlternateContent>
        </w:r>
        <w:r w:rsidRPr="00DE7A73" w:rsidDel="00CA6FDF">
          <w:rPr>
            <w:rFonts w:asciiTheme="minorBidi" w:hAnsiTheme="minorBidi"/>
            <w:b/>
            <w:bCs/>
            <w:noProof/>
            <w:sz w:val="24"/>
            <w:szCs w:val="24"/>
          </w:rPr>
          <mc:AlternateContent>
            <mc:Choice Requires="wps">
              <w:drawing>
                <wp:anchor distT="45720" distB="45720" distL="114300" distR="114300" simplePos="0" relativeHeight="251705856" behindDoc="0" locked="0" layoutInCell="1" allowOverlap="1" wp14:anchorId="6718E256" wp14:editId="40AFE58B">
                  <wp:simplePos x="0" y="0"/>
                  <wp:positionH relativeFrom="column">
                    <wp:posOffset>3903980</wp:posOffset>
                  </wp:positionH>
                  <wp:positionV relativeFrom="paragraph">
                    <wp:posOffset>1755381</wp:posOffset>
                  </wp:positionV>
                  <wp:extent cx="472221" cy="231228"/>
                  <wp:effectExtent l="0" t="0" r="0" b="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221" cy="231228"/>
                          </a:xfrm>
                          <a:prstGeom prst="rect">
                            <a:avLst/>
                          </a:prstGeom>
                          <a:noFill/>
                          <a:ln w="9525">
                            <a:noFill/>
                            <a:miter lim="800000"/>
                            <a:headEnd/>
                            <a:tailEnd/>
                          </a:ln>
                        </wps:spPr>
                        <wps:txbx>
                          <w:txbxContent>
                            <w:p w14:paraId="113D7A3C" w14:textId="77777777" w:rsidR="00515D8C" w:rsidRPr="00485B93" w:rsidRDefault="00515D8C" w:rsidP="005C406C">
                              <w:pPr>
                                <w:rPr>
                                  <w:b/>
                                  <w:bCs/>
                                  <w:color w:val="ED7D31" w:themeColor="accent2"/>
                                  <w:sz w:val="18"/>
                                  <w:szCs w:val="18"/>
                                </w:rPr>
                              </w:pPr>
                              <w:r>
                                <w:rPr>
                                  <w:rFonts w:hint="cs"/>
                                  <w:b/>
                                  <w:bCs/>
                                  <w:color w:val="ED7D31" w:themeColor="accent2"/>
                                  <w:sz w:val="18"/>
                                  <w:szCs w:val="18"/>
                                  <w:rtl/>
                                </w:rPr>
                                <w:t>46</w:t>
                              </w:r>
                              <w:r w:rsidRPr="00485B93">
                                <w:rPr>
                                  <w:b/>
                                  <w:bCs/>
                                  <w:color w:val="ED7D31" w:themeColor="accent2"/>
                                  <w:sz w:val="18"/>
                                  <w:szCs w:val="18"/>
                                  <w:rt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18E256" id="_x0000_s1030" type="#_x0000_t202" style="position:absolute;left:0;text-align:left;margin-left:307.4pt;margin-top:138.2pt;width:37.2pt;height:18.2pt;z-index:251705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" filled="f" stroked="f">
                  <v:textbox>
                    <w:txbxContent>
                      <w:p w14:paraId="113D7A3C" w14:textId="77777777" w:rsidR="00515D8C" w:rsidRPr="00485B93" w:rsidRDefault="00515D8C" w:rsidP="005C406C">
                        <w:pPr>
                          <w:rPr>
                            <w:b/>
                            <w:bCs/>
                            <w:color w:val="ED7D31" w:themeColor="accent2"/>
                            <w:sz w:val="18"/>
                            <w:szCs w:val="18"/>
                          </w:rPr>
                        </w:pPr>
                        <w:r>
                          <w:rPr>
                            <w:rFonts w:hint="cs"/>
                            <w:b/>
                            <w:bCs/>
                            <w:color w:val="ED7D31" w:themeColor="accent2"/>
                            <w:sz w:val="18"/>
                            <w:szCs w:val="18"/>
                            <w:rtl/>
                          </w:rPr>
                          <w:t>46</w:t>
                        </w:r>
                        <w:r w:rsidRPr="00485B93">
                          <w:rPr>
                            <w:b/>
                            <w:bCs/>
                            <w:color w:val="ED7D31" w:themeColor="accent2"/>
                            <w:sz w:val="18"/>
                            <w:szCs w:val="18"/>
                            <w:rtl/>
                          </w:rPr>
                          <w:t>%-</w:t>
                        </w:r>
                      </w:p>
                    </w:txbxContent>
                  </v:textbox>
                </v:shape>
              </w:pict>
            </mc:Fallback>
          </mc:AlternateContent>
        </w:r>
        <w:r w:rsidRPr="00485B93" w:rsidDel="00CA6FDF">
          <w:rPr>
            <w:rFonts w:asciiTheme="minorBidi" w:hAnsiTheme="minorBidi" w:hint="eastAsia"/>
            <w:sz w:val="24"/>
            <w:szCs w:val="24"/>
            <w:rtl/>
          </w:rPr>
          <w:delText>באלפי</w:delText>
        </w:r>
        <w:r w:rsidRPr="00485B93" w:rsidDel="00CA6FDF">
          <w:rPr>
            <w:rFonts w:asciiTheme="minorBidi" w:hAnsiTheme="minorBidi"/>
            <w:sz w:val="24"/>
            <w:szCs w:val="24"/>
            <w:rtl/>
          </w:rPr>
          <w:delText xml:space="preserve"> </w:delText>
        </w:r>
        <w:r w:rsidDel="00CA6FDF">
          <w:rPr>
            <w:rFonts w:asciiTheme="minorBidi" w:hAnsiTheme="minorBidi" w:hint="eastAsia"/>
            <w:sz w:val="24"/>
            <w:szCs w:val="24"/>
            <w:rtl/>
          </w:rPr>
          <w:delText>טונות</w:delText>
        </w:r>
        <w:r w:rsidRPr="00485B93" w:rsidDel="00CA6FDF">
          <w:rPr>
            <w:rFonts w:asciiTheme="minorBidi" w:hAnsiTheme="minorBidi"/>
            <w:sz w:val="24"/>
            <w:szCs w:val="24"/>
            <w:rtl/>
          </w:rPr>
          <w:delText xml:space="preserve"> </w:delText>
        </w:r>
        <w:r w:rsidRPr="00485B93" w:rsidDel="00CA6FDF">
          <w:rPr>
            <w:rFonts w:asciiTheme="minorBidi" w:hAnsiTheme="minorBidi" w:hint="eastAsia"/>
            <w:sz w:val="24"/>
            <w:szCs w:val="24"/>
            <w:rtl/>
          </w:rPr>
          <w:delText>ובאחוזים</w:delText>
        </w:r>
        <w:r w:rsidRPr="00DE7A73" w:rsidDel="00CA6FDF">
          <w:rPr>
            <w:rFonts w:asciiTheme="minorBidi" w:hAnsiTheme="minorBidi"/>
            <w:b/>
            <w:bCs/>
            <w:noProof/>
            <w:sz w:val="24"/>
            <w:szCs w:val="24"/>
          </w:rPr>
          <mc:AlternateContent>
            <mc:Choice Requires="wps">
              <w:drawing>
                <wp:anchor distT="45720" distB="45720" distL="114300" distR="114300" simplePos="0" relativeHeight="251707904" behindDoc="0" locked="0" layoutInCell="1" allowOverlap="1" wp14:anchorId="3705D957" wp14:editId="766FC242">
                  <wp:simplePos x="0" y="0"/>
                  <wp:positionH relativeFrom="column">
                    <wp:posOffset>5115954</wp:posOffset>
                  </wp:positionH>
                  <wp:positionV relativeFrom="paragraph">
                    <wp:posOffset>777218</wp:posOffset>
                  </wp:positionV>
                  <wp:extent cx="472221" cy="231228"/>
                  <wp:effectExtent l="0" t="0" r="0" b="0"/>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221" cy="231228"/>
                          </a:xfrm>
                          <a:prstGeom prst="rect">
                            <a:avLst/>
                          </a:prstGeom>
                          <a:noFill/>
                          <a:ln w="9525">
                            <a:noFill/>
                            <a:miter lim="800000"/>
                            <a:headEnd/>
                            <a:tailEnd/>
                          </a:ln>
                        </wps:spPr>
                        <wps:txbx>
                          <w:txbxContent>
                            <w:p w14:paraId="1C7B8745" w14:textId="77777777" w:rsidR="00515D8C" w:rsidRPr="00485B93" w:rsidRDefault="00515D8C" w:rsidP="005C406C">
                              <w:pPr>
                                <w:rPr>
                                  <w:b/>
                                  <w:bCs/>
                                  <w:color w:val="808080" w:themeColor="background1" w:themeShade="80"/>
                                  <w:sz w:val="18"/>
                                  <w:szCs w:val="18"/>
                                </w:rPr>
                              </w:pPr>
                              <w:r>
                                <w:rPr>
                                  <w:rFonts w:hint="cs"/>
                                  <w:b/>
                                  <w:bCs/>
                                  <w:color w:val="808080" w:themeColor="background1" w:themeShade="80"/>
                                  <w:sz w:val="18"/>
                                  <w:szCs w:val="18"/>
                                  <w:rtl/>
                                </w:rPr>
                                <w:t>1</w:t>
                              </w:r>
                              <w:r w:rsidRPr="00485B93">
                                <w:rPr>
                                  <w:b/>
                                  <w:bCs/>
                                  <w:color w:val="808080" w:themeColor="background1" w:themeShade="80"/>
                                  <w:sz w:val="18"/>
                                  <w:szCs w:val="18"/>
                                  <w:rt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05D957" id="_x0000_s1031" type="#_x0000_t202" style="position:absolute;left:0;text-align:left;margin-left:402.85pt;margin-top:61.2pt;width:37.2pt;height:18.2pt;z-index:251707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" filled="f" stroked="f">
                  <v:textbox>
                    <w:txbxContent>
                      <w:p w14:paraId="1C7B8745" w14:textId="77777777" w:rsidR="00515D8C" w:rsidRPr="00485B93" w:rsidRDefault="00515D8C" w:rsidP="005C406C">
                        <w:pPr>
                          <w:rPr>
                            <w:b/>
                            <w:bCs/>
                            <w:color w:val="808080" w:themeColor="background1" w:themeShade="80"/>
                            <w:sz w:val="18"/>
                            <w:szCs w:val="18"/>
                          </w:rPr>
                        </w:pPr>
                        <w:r>
                          <w:rPr>
                            <w:rFonts w:hint="cs"/>
                            <w:b/>
                            <w:bCs/>
                            <w:color w:val="808080" w:themeColor="background1" w:themeShade="80"/>
                            <w:sz w:val="18"/>
                            <w:szCs w:val="18"/>
                            <w:rtl/>
                          </w:rPr>
                          <w:t>1</w:t>
                        </w:r>
                        <w:r w:rsidRPr="00485B93">
                          <w:rPr>
                            <w:b/>
                            <w:bCs/>
                            <w:color w:val="808080" w:themeColor="background1" w:themeShade="80"/>
                            <w:sz w:val="18"/>
                            <w:szCs w:val="18"/>
                            <w:rtl/>
                          </w:rPr>
                          <w:t>%-</w:t>
                        </w:r>
                      </w:p>
                    </w:txbxContent>
                  </v:textbox>
                </v:shape>
              </w:pict>
            </mc:Fallback>
          </mc:AlternateContent>
        </w:r>
        <w:r w:rsidRPr="00DE7A73" w:rsidDel="00CA6FDF">
          <w:rPr>
            <w:rFonts w:asciiTheme="minorBidi" w:hAnsiTheme="minorBidi"/>
            <w:b/>
            <w:bCs/>
            <w:noProof/>
            <w:sz w:val="24"/>
            <w:szCs w:val="24"/>
          </w:rPr>
          <mc:AlternateContent>
            <mc:Choice Requires="wps">
              <w:drawing>
                <wp:anchor distT="45720" distB="45720" distL="114300" distR="114300" simplePos="0" relativeHeight="251706880" behindDoc="0" locked="0" layoutInCell="1" allowOverlap="1" wp14:anchorId="387C4E25" wp14:editId="13CEB823">
                  <wp:simplePos x="0" y="0"/>
                  <wp:positionH relativeFrom="column">
                    <wp:posOffset>4509485</wp:posOffset>
                  </wp:positionH>
                  <wp:positionV relativeFrom="paragraph">
                    <wp:posOffset>774350</wp:posOffset>
                  </wp:positionV>
                  <wp:extent cx="472221" cy="231228"/>
                  <wp:effectExtent l="0" t="0" r="0" b="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221" cy="231228"/>
                          </a:xfrm>
                          <a:prstGeom prst="rect">
                            <a:avLst/>
                          </a:prstGeom>
                          <a:noFill/>
                          <a:ln w="9525">
                            <a:noFill/>
                            <a:miter lim="800000"/>
                            <a:headEnd/>
                            <a:tailEnd/>
                          </a:ln>
                        </wps:spPr>
                        <wps:txbx>
                          <w:txbxContent>
                            <w:p w14:paraId="26650A04" w14:textId="77777777" w:rsidR="00515D8C" w:rsidRPr="00485B93" w:rsidRDefault="00515D8C" w:rsidP="005C406C">
                              <w:pPr>
                                <w:rPr>
                                  <w:b/>
                                  <w:bCs/>
                                  <w:color w:val="5B9BD5" w:themeColor="accent1"/>
                                  <w:sz w:val="18"/>
                                  <w:szCs w:val="18"/>
                                </w:rPr>
                              </w:pPr>
                              <w:r>
                                <w:rPr>
                                  <w:rFonts w:hint="cs"/>
                                  <w:b/>
                                  <w:bCs/>
                                  <w:color w:val="5B9BD5" w:themeColor="accent1"/>
                                  <w:sz w:val="18"/>
                                  <w:szCs w:val="18"/>
                                  <w:rtl/>
                                </w:rPr>
                                <w:t>9</w:t>
                              </w:r>
                              <w:r w:rsidRPr="00485B93">
                                <w:rPr>
                                  <w:b/>
                                  <w:bCs/>
                                  <w:color w:val="5B9BD5" w:themeColor="accent1"/>
                                  <w:sz w:val="18"/>
                                  <w:szCs w:val="18"/>
                                  <w:rt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7C4E25" id="_x0000_s1032" type="#_x0000_t202" style="position:absolute;left:0;text-align:left;margin-left:355.1pt;margin-top:60.95pt;width:37.2pt;height:18.2pt;z-index:251706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" filled="f" stroked="f">
                  <v:textbox>
                    <w:txbxContent>
                      <w:p w14:paraId="26650A04" w14:textId="77777777" w:rsidR="00515D8C" w:rsidRPr="00485B93" w:rsidRDefault="00515D8C" w:rsidP="005C406C">
                        <w:pPr>
                          <w:rPr>
                            <w:b/>
                            <w:bCs/>
                            <w:color w:val="5B9BD5" w:themeColor="accent1"/>
                            <w:sz w:val="18"/>
                            <w:szCs w:val="18"/>
                          </w:rPr>
                        </w:pPr>
                        <w:r>
                          <w:rPr>
                            <w:rFonts w:hint="cs"/>
                            <w:b/>
                            <w:bCs/>
                            <w:color w:val="5B9BD5" w:themeColor="accent1"/>
                            <w:sz w:val="18"/>
                            <w:szCs w:val="18"/>
                            <w:rtl/>
                          </w:rPr>
                          <w:t>9</w:t>
                        </w:r>
                        <w:r w:rsidRPr="00485B93">
                          <w:rPr>
                            <w:b/>
                            <w:bCs/>
                            <w:color w:val="5B9BD5" w:themeColor="accent1"/>
                            <w:sz w:val="18"/>
                            <w:szCs w:val="18"/>
                            <w:rtl/>
                          </w:rPr>
                          <w:t>%+</w:t>
                        </w:r>
                      </w:p>
                    </w:txbxContent>
                  </v:textbox>
                </v:shape>
              </w:pict>
            </mc:Fallback>
          </mc:AlternateContent>
        </w:r>
        <w:r w:rsidDel="00CA6FDF">
          <w:rPr>
            <w:noProof/>
          </w:rPr>
          <w:drawing>
            <wp:inline distT="0" distB="0" distL="0" distR="0" wp14:anchorId="7C7AD042" wp14:editId="0E946100">
              <wp:extent cx="5711694" cy="3449495"/>
              <wp:effectExtent l="0" t="0" r="3810" b="17780"/>
              <wp:docPr id="57" name="Chart 57"/>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7" name="Chart 57"/>
                      <pic:cNvPicPr>
                        <a:picLocks noGrp="1" noRot="1" noChangeAspect="1" noMove="1" noResize="1" noEditPoints="1" noAdjustHandles="1" noChangeArrowheads="1" noChangeShapeType="1"/>
                      </pic:cNvPicPr>
                    </pic:nvPicPr>
                    <pic:blipFill>
                      <a:blip r:embed="rId18"/>
                      <a:stretch>
                        <a:fillRect/>
                      </a:stretch>
                    </pic:blipFill>
                    <pic:spPr>
                      <a:xfrm>
                        <a:off x="0" y="0"/>
                        <a:ext cx="5711190" cy="3449320"/>
                      </a:xfrm>
                      <a:prstGeom prst="rect">
                        <a:avLst/>
                      </a:prstGeom>
                    </pic:spPr>
                  </pic:pic>
                </a:graphicData>
              </a:graphic>
            </wp:inline>
          </w:drawing>
        </w:r>
      </w:del>
    </w:p>
    <w:p w14:paraId="4E0CA35D" w14:textId="15E853C1" w:rsidR="005C406C" w:rsidDel="00CA6FDF" w:rsidRDefault="005C406C" w:rsidP="005C406C">
      <w:pPr>
        <w:spacing w:line="360" w:lineRule="auto"/>
        <w:rPr>
          <w:del w:id="921" w:author="Nisan Avraham" w:date="2022-06-15T10:39:00Z"/>
          <w:rFonts w:asciiTheme="minorBidi" w:hAnsiTheme="minorBidi"/>
          <w:sz w:val="24"/>
          <w:szCs w:val="24"/>
          <w:rtl/>
        </w:rPr>
      </w:pPr>
      <w:del w:id="922" w:author="Nisan Avraham" w:date="2022-06-15T10:39:00Z">
        <w:r w:rsidRPr="00726B9A" w:rsidDel="00CA6FDF">
          <w:rPr>
            <w:rFonts w:hint="eastAsia"/>
            <w:sz w:val="18"/>
            <w:szCs w:val="18"/>
            <w:rtl/>
          </w:rPr>
          <w:delText>מקור</w:delText>
        </w:r>
        <w:r w:rsidRPr="00726B9A" w:rsidDel="00CA6FDF">
          <w:rPr>
            <w:sz w:val="18"/>
            <w:szCs w:val="18"/>
            <w:rtl/>
          </w:rPr>
          <w:delText>: או</w:delText>
        </w:r>
        <w:r w:rsidDel="00CA6FDF">
          <w:rPr>
            <w:rFonts w:hint="cs"/>
            <w:sz w:val="18"/>
            <w:szCs w:val="18"/>
            <w:rtl/>
          </w:rPr>
          <w:delText>מ</w:delText>
        </w:r>
        <w:r w:rsidRPr="00726B9A" w:rsidDel="00CA6FDF">
          <w:rPr>
            <w:sz w:val="18"/>
            <w:szCs w:val="18"/>
            <w:rtl/>
          </w:rPr>
          <w:delText xml:space="preserve">דני </w:delText>
        </w:r>
        <w:r w:rsidRPr="00726B9A" w:rsidDel="00CA6FDF">
          <w:rPr>
            <w:sz w:val="18"/>
            <w:szCs w:val="18"/>
          </w:rPr>
          <w:delText>BDO</w:delText>
        </w:r>
      </w:del>
    </w:p>
    <w:p w14:paraId="55E40F4F" w14:textId="0CE1DF52" w:rsidR="005C406C" w:rsidDel="00CA6FDF" w:rsidRDefault="005C406C" w:rsidP="005C406C">
      <w:pPr>
        <w:spacing w:line="360" w:lineRule="auto"/>
        <w:jc w:val="both"/>
        <w:rPr>
          <w:del w:id="923" w:author="Nisan Avraham" w:date="2022-06-15T10:39:00Z"/>
          <w:rFonts w:asciiTheme="minorBidi" w:hAnsiTheme="minorBidi"/>
          <w:sz w:val="24"/>
          <w:szCs w:val="24"/>
          <w:rtl/>
        </w:rPr>
      </w:pPr>
    </w:p>
    <w:p w14:paraId="292C3273" w14:textId="5040F5D9" w:rsidR="005C406C" w:rsidDel="00CA6FDF" w:rsidRDefault="005C406C" w:rsidP="005C406C">
      <w:pPr>
        <w:spacing w:line="360" w:lineRule="auto"/>
        <w:jc w:val="both"/>
        <w:rPr>
          <w:del w:id="924" w:author="Nisan Avraham" w:date="2022-06-15T10:39:00Z"/>
          <w:rFonts w:asciiTheme="minorBidi" w:hAnsiTheme="minorBidi"/>
          <w:sz w:val="24"/>
          <w:szCs w:val="24"/>
          <w:rtl/>
        </w:rPr>
      </w:pPr>
    </w:p>
    <w:p w14:paraId="1F983D12" w14:textId="1FFE12B5" w:rsidR="005C406C" w:rsidRPr="00482DA9" w:rsidDel="00CA6FDF" w:rsidRDefault="005C406C" w:rsidP="005C406C">
      <w:pPr>
        <w:spacing w:line="360" w:lineRule="auto"/>
        <w:jc w:val="both"/>
        <w:rPr>
          <w:del w:id="925" w:author="Nisan Avraham" w:date="2022-06-15T10:39:00Z"/>
          <w:rFonts w:asciiTheme="minorBidi" w:hAnsiTheme="minorBidi"/>
          <w:b/>
          <w:bCs/>
          <w:sz w:val="24"/>
          <w:szCs w:val="24"/>
          <w:rtl/>
        </w:rPr>
      </w:pPr>
      <w:del w:id="926" w:author="Nisan Avraham" w:date="2022-06-15T10:39:00Z">
        <w:r w:rsidRPr="0066681E" w:rsidDel="00CA6FDF">
          <w:rPr>
            <w:rFonts w:asciiTheme="minorBidi" w:hAnsiTheme="minorBidi" w:hint="eastAsia"/>
            <w:sz w:val="24"/>
            <w:szCs w:val="24"/>
            <w:rtl/>
          </w:rPr>
          <w:delText>כותרת</w:delText>
        </w:r>
        <w:r w:rsidRPr="0066681E" w:rsidDel="00CA6FDF">
          <w:rPr>
            <w:rFonts w:asciiTheme="minorBidi" w:hAnsiTheme="minorBidi"/>
            <w:sz w:val="24"/>
            <w:szCs w:val="24"/>
            <w:rtl/>
          </w:rPr>
          <w:delText xml:space="preserve"> מודגשת: </w:delText>
        </w:r>
        <w:r w:rsidRPr="00482DA9" w:rsidDel="00CA6FDF">
          <w:rPr>
            <w:rFonts w:asciiTheme="minorBidi" w:hAnsiTheme="minorBidi"/>
            <w:b/>
            <w:bCs/>
            <w:sz w:val="24"/>
            <w:szCs w:val="24"/>
            <w:rtl/>
          </w:rPr>
          <w:delText xml:space="preserve">הקורונה </w:delText>
        </w:r>
        <w:r w:rsidDel="00CA6FDF">
          <w:rPr>
            <w:rFonts w:asciiTheme="minorBidi" w:hAnsiTheme="minorBidi" w:hint="cs"/>
            <w:b/>
            <w:bCs/>
            <w:sz w:val="24"/>
            <w:szCs w:val="24"/>
            <w:rtl/>
          </w:rPr>
          <w:delText>"</w:delText>
        </w:r>
        <w:r w:rsidRPr="00482DA9" w:rsidDel="00CA6FDF">
          <w:rPr>
            <w:rFonts w:asciiTheme="minorBidi" w:hAnsiTheme="minorBidi"/>
            <w:b/>
            <w:bCs/>
            <w:sz w:val="24"/>
            <w:szCs w:val="24"/>
            <w:rtl/>
          </w:rPr>
          <w:delText xml:space="preserve">מגפה לא </w:delText>
        </w:r>
        <w:r w:rsidRPr="0066681E" w:rsidDel="00CA6FDF">
          <w:rPr>
            <w:rFonts w:asciiTheme="minorBidi" w:hAnsiTheme="minorBidi" w:hint="cs"/>
            <w:b/>
            <w:bCs/>
            <w:sz w:val="24"/>
            <w:szCs w:val="24"/>
            <w:rtl/>
          </w:rPr>
          <w:delText>שוויונית</w:delText>
        </w:r>
        <w:r w:rsidDel="00CA6FDF">
          <w:rPr>
            <w:rFonts w:asciiTheme="minorBidi" w:hAnsiTheme="minorBidi" w:hint="cs"/>
            <w:b/>
            <w:bCs/>
            <w:sz w:val="24"/>
            <w:szCs w:val="24"/>
            <w:rtl/>
          </w:rPr>
          <w:delText>"</w:delText>
        </w:r>
        <w:r w:rsidRPr="00482DA9" w:rsidDel="00CA6FDF">
          <w:rPr>
            <w:rFonts w:asciiTheme="minorBidi" w:hAnsiTheme="minorBidi"/>
            <w:b/>
            <w:bCs/>
            <w:sz w:val="24"/>
            <w:szCs w:val="24"/>
            <w:rtl/>
          </w:rPr>
          <w:delText xml:space="preserve"> </w:delText>
        </w:r>
      </w:del>
    </w:p>
    <w:p w14:paraId="2E6BA678" w14:textId="3F736A5D" w:rsidR="005C406C" w:rsidDel="00CA6FDF" w:rsidRDefault="005C406C" w:rsidP="005C406C">
      <w:pPr>
        <w:spacing w:line="360" w:lineRule="auto"/>
        <w:jc w:val="both"/>
        <w:rPr>
          <w:del w:id="927" w:author="Nisan Avraham" w:date="2022-06-15T10:39:00Z"/>
          <w:rFonts w:asciiTheme="minorBidi" w:hAnsiTheme="minorBidi"/>
          <w:sz w:val="24"/>
          <w:szCs w:val="24"/>
          <w:rtl/>
        </w:rPr>
      </w:pPr>
      <w:del w:id="928" w:author="Nisan Avraham" w:date="2022-06-15T10:39:00Z">
        <w:r w:rsidDel="00CA6FDF">
          <w:rPr>
            <w:rFonts w:asciiTheme="minorBidi" w:hAnsiTheme="minorBidi" w:hint="cs"/>
            <w:sz w:val="24"/>
            <w:szCs w:val="24"/>
            <w:rtl/>
          </w:rPr>
          <w:delText xml:space="preserve">הפגיעה של מגפת הקורונה היא לא שוויונית הן מבחינה בריאותית והן מבחינה כלכלית. מבחינה בריאותית, האוכלוסיות שנפגעו ביותר בישראל הן אוכלוסיות קשישים, חרדים וערבים </w:delText>
        </w:r>
        <w:r w:rsidDel="00CA6FDF">
          <w:rPr>
            <w:rFonts w:asciiTheme="minorBidi" w:hAnsiTheme="minorBidi"/>
            <w:sz w:val="24"/>
            <w:szCs w:val="24"/>
            <w:rtl/>
          </w:rPr>
          <w:delText>–</w:delText>
        </w:r>
        <w:r w:rsidDel="00CA6FDF">
          <w:rPr>
            <w:rFonts w:asciiTheme="minorBidi" w:hAnsiTheme="minorBidi" w:hint="cs"/>
            <w:sz w:val="24"/>
            <w:szCs w:val="24"/>
            <w:rtl/>
          </w:rPr>
          <w:delText xml:space="preserve"> שהן גם האוכלוסיות המאופיינות בשיעור גבוה יחסית של עוני ואי-ביטחון תזונתי. </w:delText>
        </w:r>
      </w:del>
    </w:p>
    <w:p w14:paraId="72DE15A5" w14:textId="4D07C1E3" w:rsidR="005C406C" w:rsidRPr="008D7F18" w:rsidDel="00CA6FDF" w:rsidRDefault="005C406C" w:rsidP="005C406C">
      <w:pPr>
        <w:spacing w:after="0" w:line="360" w:lineRule="auto"/>
        <w:jc w:val="center"/>
        <w:rPr>
          <w:del w:id="929" w:author="Nisan Avraham" w:date="2022-06-15T10:39:00Z"/>
          <w:rFonts w:asciiTheme="minorBidi" w:hAnsiTheme="minorBidi"/>
          <w:b/>
          <w:bCs/>
          <w:sz w:val="24"/>
          <w:szCs w:val="24"/>
          <w:rtl/>
        </w:rPr>
      </w:pPr>
      <w:del w:id="930" w:author="Nisan Avraham" w:date="2022-06-15T10:39:00Z">
        <w:r w:rsidDel="00CA6FDF">
          <w:rPr>
            <w:rFonts w:asciiTheme="minorBidi" w:hAnsiTheme="minorBidi" w:hint="cs"/>
            <w:b/>
            <w:bCs/>
            <w:sz w:val="24"/>
            <w:szCs w:val="24"/>
            <w:rtl/>
          </w:rPr>
          <w:delText>הקורונה פגעה במגזרים המאופיינים בשיעורי אי בטחון תזונתי גבוהים</w:delText>
        </w:r>
      </w:del>
    </w:p>
    <w:tbl>
      <w:tblPr>
        <w:tblStyle w:val="4-11"/>
        <w:bidiVisual/>
        <w:tblW w:w="7183" w:type="dxa"/>
        <w:jc w:val="center"/>
        <w:tblLook w:val="04A0" w:firstRow="1" w:lastRow="0" w:firstColumn="1" w:lastColumn="0" w:noHBand="0" w:noVBand="1"/>
      </w:tblPr>
      <w:tblGrid>
        <w:gridCol w:w="2300"/>
        <w:gridCol w:w="3174"/>
        <w:gridCol w:w="1709"/>
      </w:tblGrid>
      <w:tr w:rsidR="005C406C" w:rsidRPr="00221961" w:rsidDel="00CA6FDF" w14:paraId="6E42ED34" w14:textId="58772451" w:rsidTr="00D665F3">
        <w:trPr>
          <w:cnfStyle w:val="100000000000" w:firstRow="1" w:lastRow="0" w:firstColumn="0" w:lastColumn="0" w:oddVBand="0" w:evenVBand="0" w:oddHBand="0" w:evenHBand="0" w:firstRowFirstColumn="0" w:firstRowLastColumn="0" w:lastRowFirstColumn="0" w:lastRowLastColumn="0"/>
          <w:trHeight w:val="274"/>
          <w:jc w:val="center"/>
          <w:del w:id="931" w:author="Nisan Avraham" w:date="2022-06-15T10:39:00Z"/>
        </w:trPr>
        <w:tc>
          <w:tcPr>
            <w:cnfStyle w:val="001000000000" w:firstRow="0" w:lastRow="0" w:firstColumn="1" w:lastColumn="0" w:oddVBand="0" w:evenVBand="0" w:oddHBand="0" w:evenHBand="0" w:firstRowFirstColumn="0" w:firstRowLastColumn="0" w:lastRowFirstColumn="0" w:lastRowLastColumn="0"/>
            <w:tcW w:w="1949" w:type="dxa"/>
            <w:noWrap/>
            <w:hideMark/>
          </w:tcPr>
          <w:p w14:paraId="4CF142CB" w14:textId="22538045" w:rsidR="005C406C" w:rsidRPr="00221961" w:rsidDel="00CA6FDF" w:rsidRDefault="005C406C" w:rsidP="006E1F83">
            <w:pPr>
              <w:bidi w:val="0"/>
              <w:spacing w:line="360" w:lineRule="auto"/>
              <w:rPr>
                <w:del w:id="932" w:author="Nisan Avraham" w:date="2022-06-15T10:39:00Z"/>
                <w:rFonts w:ascii="Arial" w:eastAsia="Times New Roman" w:hAnsi="Arial" w:cs="Arial"/>
                <w:rtl/>
              </w:rPr>
            </w:pPr>
            <w:del w:id="933" w:author="Nisan Avraham" w:date="2022-06-15T10:39:00Z">
              <w:r w:rsidRPr="00221961" w:rsidDel="00CA6FDF">
                <w:rPr>
                  <w:rFonts w:ascii="Arial" w:eastAsia="Times New Roman" w:hAnsi="Arial" w:cs="Arial"/>
                </w:rPr>
                <w:delText> </w:delText>
              </w:r>
            </w:del>
          </w:p>
        </w:tc>
        <w:tc>
          <w:tcPr>
            <w:tcW w:w="2690" w:type="dxa"/>
            <w:hideMark/>
          </w:tcPr>
          <w:p w14:paraId="5E9C364B" w14:textId="1279CD13" w:rsidR="005C406C" w:rsidRPr="006B4D41"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934" w:author="Nisan Avraham" w:date="2022-06-15T10:39:00Z"/>
                <w:rFonts w:ascii="Arial" w:eastAsia="Times New Roman" w:hAnsi="Arial" w:cs="Arial"/>
              </w:rPr>
            </w:pPr>
            <w:del w:id="935" w:author="Nisan Avraham" w:date="2022-06-15T10:39:00Z">
              <w:r w:rsidDel="00CA6FDF">
                <w:rPr>
                  <w:rFonts w:asciiTheme="minorBidi" w:hAnsiTheme="minorBidi" w:hint="cs"/>
                  <w:sz w:val="24"/>
                  <w:szCs w:val="24"/>
                  <w:rtl/>
                </w:rPr>
                <w:delText xml:space="preserve">נפטרים מקורונה ל-100 נפש </w:delText>
              </w:r>
              <w:r w:rsidR="00B60C7D" w:rsidDel="00CA6FDF">
                <w:rPr>
                  <w:rFonts w:asciiTheme="minorBidi" w:hAnsiTheme="minorBidi" w:hint="cs"/>
                  <w:sz w:val="24"/>
                  <w:szCs w:val="24"/>
                  <w:rtl/>
                </w:rPr>
                <w:delText>בשנת 2020</w:delText>
              </w:r>
              <w:r w:rsidDel="00CA6FDF">
                <w:rPr>
                  <w:rFonts w:asciiTheme="minorBidi" w:hAnsiTheme="minorBidi" w:hint="cs"/>
                  <w:sz w:val="24"/>
                  <w:szCs w:val="24"/>
                  <w:rtl/>
                </w:rPr>
                <w:delText xml:space="preserve"> </w:delText>
              </w:r>
            </w:del>
          </w:p>
        </w:tc>
        <w:tc>
          <w:tcPr>
            <w:tcW w:w="0" w:type="dxa"/>
          </w:tcPr>
          <w:p w14:paraId="29DBBF34" w14:textId="0A5776D9" w:rsidR="005C406C" w:rsidRPr="006B4D41"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936" w:author="Nisan Avraham" w:date="2022-06-15T10:39:00Z"/>
                <w:rFonts w:ascii="Arial" w:eastAsia="Times New Roman" w:hAnsi="Arial" w:cs="Arial"/>
                <w:rtl/>
              </w:rPr>
            </w:pPr>
            <w:del w:id="937" w:author="Nisan Avraham" w:date="2022-06-15T10:39:00Z">
              <w:r w:rsidDel="00CA6FDF">
                <w:rPr>
                  <w:rFonts w:asciiTheme="minorBidi" w:hAnsiTheme="minorBidi" w:hint="cs"/>
                  <w:sz w:val="24"/>
                  <w:szCs w:val="24"/>
                  <w:rtl/>
                </w:rPr>
                <w:delText>שיעור מהאוכלוסיי</w:delText>
              </w:r>
              <w:r w:rsidDel="00CA6FDF">
                <w:rPr>
                  <w:rFonts w:asciiTheme="minorBidi" w:hAnsiTheme="minorBidi" w:hint="eastAsia"/>
                  <w:sz w:val="24"/>
                  <w:szCs w:val="24"/>
                  <w:rtl/>
                </w:rPr>
                <w:delText>ה</w:delText>
              </w:r>
              <w:r w:rsidDel="00CA6FDF">
                <w:rPr>
                  <w:rFonts w:asciiTheme="minorBidi" w:hAnsiTheme="minorBidi" w:hint="cs"/>
                  <w:sz w:val="24"/>
                  <w:szCs w:val="24"/>
                  <w:rtl/>
                </w:rPr>
                <w:delText xml:space="preserve"> באי-בטחון תזונתי</w:delText>
              </w:r>
            </w:del>
          </w:p>
        </w:tc>
      </w:tr>
      <w:tr w:rsidR="005C406C" w:rsidRPr="00221961" w:rsidDel="00CA6FDF" w14:paraId="4FA00ABE" w14:textId="01DCC374" w:rsidTr="00D665F3">
        <w:trPr>
          <w:cnfStyle w:val="000000100000" w:firstRow="0" w:lastRow="0" w:firstColumn="0" w:lastColumn="0" w:oddVBand="0" w:evenVBand="0" w:oddHBand="1" w:evenHBand="0" w:firstRowFirstColumn="0" w:firstRowLastColumn="0" w:lastRowFirstColumn="0" w:lastRowLastColumn="0"/>
          <w:trHeight w:val="167"/>
          <w:jc w:val="center"/>
          <w:del w:id="938" w:author="Nisan Avraham" w:date="2022-06-15T10:39:00Z"/>
        </w:trPr>
        <w:tc>
          <w:tcPr>
            <w:cnfStyle w:val="001000000000" w:firstRow="0" w:lastRow="0" w:firstColumn="1" w:lastColumn="0" w:oddVBand="0" w:evenVBand="0" w:oddHBand="0" w:evenHBand="0" w:firstRowFirstColumn="0" w:firstRowLastColumn="0" w:lastRowFirstColumn="0" w:lastRowLastColumn="0"/>
            <w:tcW w:w="1949" w:type="dxa"/>
            <w:hideMark/>
          </w:tcPr>
          <w:p w14:paraId="1892D064" w14:textId="742DBD74" w:rsidR="005C406C" w:rsidRPr="008D7F18" w:rsidDel="00CA6FDF" w:rsidRDefault="005C406C" w:rsidP="006E1F83">
            <w:pPr>
              <w:rPr>
                <w:del w:id="939" w:author="Nisan Avraham" w:date="2022-06-15T10:39:00Z"/>
                <w:rFonts w:asciiTheme="minorBidi" w:hAnsiTheme="minorBidi"/>
                <w:color w:val="FFFFFF"/>
                <w:sz w:val="24"/>
                <w:szCs w:val="24"/>
                <w:rtl/>
              </w:rPr>
            </w:pPr>
            <w:del w:id="940" w:author="Nisan Avraham" w:date="2022-06-15T10:39:00Z">
              <w:r w:rsidRPr="00B05C4E" w:rsidDel="00CA6FDF">
                <w:rPr>
                  <w:rFonts w:asciiTheme="minorBidi" w:hAnsiTheme="minorBidi" w:hint="cs"/>
                  <w:sz w:val="24"/>
                  <w:szCs w:val="24"/>
                  <w:rtl/>
                </w:rPr>
                <w:delText>ערבים</w:delText>
              </w:r>
            </w:del>
          </w:p>
        </w:tc>
        <w:tc>
          <w:tcPr>
            <w:tcW w:w="2690" w:type="dxa"/>
            <w:noWrap/>
            <w:hideMark/>
          </w:tcPr>
          <w:p w14:paraId="53514067" w14:textId="7464A045" w:rsidR="005C406C" w:rsidRPr="00221961"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941" w:author="Nisan Avraham" w:date="2022-06-15T10:39:00Z"/>
                <w:rFonts w:ascii="Arial" w:eastAsia="Times New Roman" w:hAnsi="Arial" w:cs="Arial"/>
                <w:color w:val="000000"/>
                <w:rtl/>
              </w:rPr>
            </w:pPr>
            <w:del w:id="942" w:author="Nisan Avraham" w:date="2022-06-15T10:39:00Z">
              <w:r w:rsidDel="00CA6FDF">
                <w:rPr>
                  <w:rFonts w:asciiTheme="minorBidi" w:hAnsiTheme="minorBidi" w:hint="cs"/>
                  <w:sz w:val="24"/>
                  <w:szCs w:val="24"/>
                  <w:rtl/>
                </w:rPr>
                <w:delText>0.17</w:delText>
              </w:r>
            </w:del>
          </w:p>
        </w:tc>
        <w:tc>
          <w:tcPr>
            <w:tcW w:w="0" w:type="dxa"/>
          </w:tcPr>
          <w:p w14:paraId="6F209278" w14:textId="730E2CE2" w:rsidR="005C406C" w:rsidRPr="00221961"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943" w:author="Nisan Avraham" w:date="2022-06-15T10:39:00Z"/>
                <w:rFonts w:ascii="Arial" w:eastAsia="Times New Roman" w:hAnsi="Arial" w:cs="Arial"/>
                <w:color w:val="000000"/>
              </w:rPr>
            </w:pPr>
            <w:del w:id="944" w:author="Nisan Avraham" w:date="2022-06-15T10:39:00Z">
              <w:r w:rsidDel="00CA6FDF">
                <w:rPr>
                  <w:rFonts w:asciiTheme="minorBidi" w:hAnsiTheme="minorBidi" w:hint="cs"/>
                  <w:sz w:val="24"/>
                  <w:szCs w:val="24"/>
                  <w:rtl/>
                </w:rPr>
                <w:delText>45%</w:delText>
              </w:r>
            </w:del>
          </w:p>
        </w:tc>
      </w:tr>
      <w:tr w:rsidR="005C406C" w:rsidRPr="00221961" w:rsidDel="00CA6FDF" w14:paraId="7C91F4CC" w14:textId="650099E4" w:rsidTr="00D665F3">
        <w:trPr>
          <w:trHeight w:val="167"/>
          <w:jc w:val="center"/>
          <w:del w:id="945" w:author="Nisan Avraham" w:date="2022-06-15T10:39:00Z"/>
        </w:trPr>
        <w:tc>
          <w:tcPr>
            <w:cnfStyle w:val="001000000000" w:firstRow="0" w:lastRow="0" w:firstColumn="1" w:lastColumn="0" w:oddVBand="0" w:evenVBand="0" w:oddHBand="0" w:evenHBand="0" w:firstRowFirstColumn="0" w:firstRowLastColumn="0" w:lastRowFirstColumn="0" w:lastRowLastColumn="0"/>
            <w:tcW w:w="1949" w:type="dxa"/>
            <w:hideMark/>
          </w:tcPr>
          <w:p w14:paraId="49C8EC52" w14:textId="5DBB2135" w:rsidR="005C406C" w:rsidRPr="008D7F18" w:rsidDel="00CA6FDF" w:rsidRDefault="005C406C" w:rsidP="006E1F83">
            <w:pPr>
              <w:rPr>
                <w:del w:id="946" w:author="Nisan Avraham" w:date="2022-06-15T10:39:00Z"/>
                <w:rFonts w:asciiTheme="minorBidi" w:hAnsiTheme="minorBidi"/>
                <w:color w:val="FFFFFF"/>
                <w:sz w:val="24"/>
                <w:szCs w:val="24"/>
              </w:rPr>
            </w:pPr>
            <w:del w:id="947" w:author="Nisan Avraham" w:date="2022-06-15T10:39:00Z">
              <w:r w:rsidRPr="00B05C4E" w:rsidDel="00CA6FDF">
                <w:rPr>
                  <w:rFonts w:asciiTheme="minorBidi" w:hAnsiTheme="minorBidi" w:hint="cs"/>
                  <w:sz w:val="24"/>
                  <w:szCs w:val="24"/>
                  <w:rtl/>
                </w:rPr>
                <w:delText>חרדים</w:delText>
              </w:r>
            </w:del>
          </w:p>
        </w:tc>
        <w:tc>
          <w:tcPr>
            <w:tcW w:w="2690" w:type="dxa"/>
            <w:noWrap/>
            <w:hideMark/>
          </w:tcPr>
          <w:p w14:paraId="3C1EE2B3" w14:textId="66A20F86" w:rsidR="005C406C" w:rsidRPr="00221961"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948" w:author="Nisan Avraham" w:date="2022-06-15T10:39:00Z"/>
                <w:rFonts w:ascii="Arial" w:eastAsia="Times New Roman" w:hAnsi="Arial" w:cs="Arial"/>
                <w:color w:val="000000"/>
                <w:rtl/>
              </w:rPr>
            </w:pPr>
            <w:del w:id="949" w:author="Nisan Avraham" w:date="2022-06-15T10:39:00Z">
              <w:r w:rsidDel="00CA6FDF">
                <w:rPr>
                  <w:rFonts w:asciiTheme="minorBidi" w:hAnsiTheme="minorBidi" w:hint="cs"/>
                  <w:sz w:val="24"/>
                  <w:szCs w:val="24"/>
                  <w:rtl/>
                </w:rPr>
                <w:delText>0.14</w:delText>
              </w:r>
            </w:del>
          </w:p>
        </w:tc>
        <w:tc>
          <w:tcPr>
            <w:tcW w:w="0" w:type="dxa"/>
          </w:tcPr>
          <w:p w14:paraId="07EBCFDD" w14:textId="46206CF4" w:rsidR="005C406C" w:rsidRPr="00221961"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950" w:author="Nisan Avraham" w:date="2022-06-15T10:39:00Z"/>
                <w:rFonts w:ascii="Arial" w:eastAsia="Times New Roman" w:hAnsi="Arial" w:cs="Arial"/>
                <w:color w:val="000000"/>
              </w:rPr>
            </w:pPr>
            <w:del w:id="951" w:author="Nisan Avraham" w:date="2022-06-15T10:39:00Z">
              <w:r w:rsidDel="00CA6FDF">
                <w:rPr>
                  <w:rFonts w:asciiTheme="minorBidi" w:hAnsiTheme="minorBidi" w:hint="cs"/>
                  <w:sz w:val="24"/>
                  <w:szCs w:val="24"/>
                  <w:rtl/>
                </w:rPr>
                <w:delText>33%</w:delText>
              </w:r>
            </w:del>
          </w:p>
        </w:tc>
      </w:tr>
      <w:tr w:rsidR="005C406C" w:rsidRPr="00221961" w:rsidDel="00CA6FDF" w14:paraId="3FC7DF31" w14:textId="04944F6B" w:rsidTr="00D665F3">
        <w:trPr>
          <w:cnfStyle w:val="000000100000" w:firstRow="0" w:lastRow="0" w:firstColumn="0" w:lastColumn="0" w:oddVBand="0" w:evenVBand="0" w:oddHBand="1" w:evenHBand="0" w:firstRowFirstColumn="0" w:firstRowLastColumn="0" w:lastRowFirstColumn="0" w:lastRowLastColumn="0"/>
          <w:trHeight w:val="175"/>
          <w:jc w:val="center"/>
          <w:del w:id="952" w:author="Nisan Avraham" w:date="2022-06-15T10:39:00Z"/>
        </w:trPr>
        <w:tc>
          <w:tcPr>
            <w:cnfStyle w:val="001000000000" w:firstRow="0" w:lastRow="0" w:firstColumn="1" w:lastColumn="0" w:oddVBand="0" w:evenVBand="0" w:oddHBand="0" w:evenHBand="0" w:firstRowFirstColumn="0" w:firstRowLastColumn="0" w:lastRowFirstColumn="0" w:lastRowLastColumn="0"/>
            <w:tcW w:w="1949" w:type="dxa"/>
            <w:hideMark/>
          </w:tcPr>
          <w:p w14:paraId="06693A10" w14:textId="5CCF94D1" w:rsidR="005C406C" w:rsidRPr="008D7F18" w:rsidDel="00CA6FDF" w:rsidRDefault="005C406C" w:rsidP="006E1F83">
            <w:pPr>
              <w:rPr>
                <w:del w:id="953" w:author="Nisan Avraham" w:date="2022-06-15T10:39:00Z"/>
                <w:rFonts w:asciiTheme="minorBidi" w:hAnsiTheme="minorBidi"/>
                <w:color w:val="FFFFFF"/>
                <w:sz w:val="24"/>
                <w:szCs w:val="24"/>
              </w:rPr>
            </w:pPr>
            <w:del w:id="954" w:author="Nisan Avraham" w:date="2022-06-15T10:39:00Z">
              <w:r w:rsidRPr="00B05C4E" w:rsidDel="00CA6FDF">
                <w:rPr>
                  <w:rFonts w:asciiTheme="minorBidi" w:hAnsiTheme="minorBidi" w:hint="cs"/>
                  <w:sz w:val="24"/>
                  <w:szCs w:val="24"/>
                  <w:rtl/>
                </w:rPr>
                <w:delText>קשישים</w:delText>
              </w:r>
            </w:del>
          </w:p>
        </w:tc>
        <w:tc>
          <w:tcPr>
            <w:tcW w:w="2690" w:type="dxa"/>
            <w:noWrap/>
            <w:hideMark/>
          </w:tcPr>
          <w:p w14:paraId="0DE52659" w14:textId="142A6021" w:rsidR="005C406C" w:rsidRPr="00221961"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955" w:author="Nisan Avraham" w:date="2022-06-15T10:39:00Z"/>
                <w:rFonts w:ascii="Arial" w:eastAsia="Times New Roman" w:hAnsi="Arial" w:cs="Arial"/>
                <w:color w:val="000000"/>
              </w:rPr>
            </w:pPr>
            <w:del w:id="956" w:author="Nisan Avraham" w:date="2022-06-15T10:39:00Z">
              <w:r w:rsidDel="00CA6FDF">
                <w:rPr>
                  <w:rFonts w:asciiTheme="minorBidi" w:hAnsiTheme="minorBidi"/>
                  <w:sz w:val="24"/>
                  <w:szCs w:val="24"/>
                </w:rPr>
                <w:delText>0.53</w:delText>
              </w:r>
            </w:del>
          </w:p>
        </w:tc>
        <w:tc>
          <w:tcPr>
            <w:tcW w:w="0" w:type="dxa"/>
          </w:tcPr>
          <w:p w14:paraId="2AFCD017" w14:textId="4C70204F" w:rsidR="005C406C" w:rsidRPr="00221961"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957" w:author="Nisan Avraham" w:date="2022-06-15T10:39:00Z"/>
                <w:rFonts w:ascii="Arial" w:eastAsia="Times New Roman" w:hAnsi="Arial" w:cs="Arial"/>
                <w:color w:val="000000"/>
                <w:rtl/>
              </w:rPr>
            </w:pPr>
            <w:del w:id="958" w:author="Nisan Avraham" w:date="2022-06-15T10:39:00Z">
              <w:r w:rsidDel="00CA6FDF">
                <w:rPr>
                  <w:rFonts w:asciiTheme="minorBidi" w:hAnsiTheme="minorBidi" w:hint="cs"/>
                  <w:sz w:val="24"/>
                  <w:szCs w:val="24"/>
                  <w:rtl/>
                </w:rPr>
                <w:delText>24%</w:delText>
              </w:r>
            </w:del>
          </w:p>
        </w:tc>
      </w:tr>
      <w:tr w:rsidR="005C406C" w:rsidRPr="00221961" w:rsidDel="00CA6FDF" w14:paraId="747BB838" w14:textId="2A14CE23" w:rsidTr="00D665F3">
        <w:trPr>
          <w:trHeight w:val="175"/>
          <w:jc w:val="center"/>
          <w:del w:id="959" w:author="Nisan Avraham" w:date="2022-06-15T10:39:00Z"/>
        </w:trPr>
        <w:tc>
          <w:tcPr>
            <w:cnfStyle w:val="001000000000" w:firstRow="0" w:lastRow="0" w:firstColumn="1" w:lastColumn="0" w:oddVBand="0" w:evenVBand="0" w:oddHBand="0" w:evenHBand="0" w:firstRowFirstColumn="0" w:firstRowLastColumn="0" w:lastRowFirstColumn="0" w:lastRowLastColumn="0"/>
            <w:tcW w:w="1949" w:type="dxa"/>
            <w:hideMark/>
          </w:tcPr>
          <w:p w14:paraId="71CA36A9" w14:textId="7443EB40" w:rsidR="005C406C" w:rsidRPr="00221961" w:rsidDel="00CA6FDF" w:rsidRDefault="005C406C" w:rsidP="006E1F83">
            <w:pPr>
              <w:rPr>
                <w:del w:id="960" w:author="Nisan Avraham" w:date="2022-06-15T10:39:00Z"/>
                <w:rFonts w:ascii="Arial" w:eastAsia="Times New Roman" w:hAnsi="Arial" w:cs="Arial"/>
                <w:color w:val="FFFFFF" w:themeColor="background1"/>
              </w:rPr>
            </w:pPr>
            <w:del w:id="961" w:author="Nisan Avraham" w:date="2022-06-15T10:39:00Z">
              <w:r w:rsidDel="00CA6FDF">
                <w:rPr>
                  <w:rFonts w:asciiTheme="minorBidi" w:hAnsiTheme="minorBidi" w:hint="cs"/>
                  <w:sz w:val="24"/>
                  <w:szCs w:val="24"/>
                  <w:rtl/>
                </w:rPr>
                <w:delText>כלל האוכלוסיי</w:delText>
              </w:r>
              <w:r w:rsidDel="00CA6FDF">
                <w:rPr>
                  <w:rFonts w:asciiTheme="minorBidi" w:hAnsiTheme="minorBidi" w:hint="eastAsia"/>
                  <w:sz w:val="24"/>
                  <w:szCs w:val="24"/>
                  <w:rtl/>
                </w:rPr>
                <w:delText>ה</w:delText>
              </w:r>
            </w:del>
          </w:p>
        </w:tc>
        <w:tc>
          <w:tcPr>
            <w:tcW w:w="2690" w:type="dxa"/>
            <w:noWrap/>
            <w:hideMark/>
          </w:tcPr>
          <w:p w14:paraId="759FE5C1" w14:textId="0F9DF12B" w:rsidR="005C406C" w:rsidRPr="008D7F18"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962" w:author="Nisan Avraham" w:date="2022-06-15T10:39:00Z"/>
                <w:rFonts w:ascii="Arial" w:eastAsia="Times New Roman" w:hAnsi="Arial" w:cs="Arial"/>
                <w:b/>
                <w:bCs/>
                <w:color w:val="000000"/>
                <w:rtl/>
              </w:rPr>
            </w:pPr>
            <w:del w:id="963" w:author="Nisan Avraham" w:date="2022-06-15T10:39:00Z">
              <w:r w:rsidDel="00CA6FDF">
                <w:rPr>
                  <w:rFonts w:asciiTheme="minorBidi" w:hAnsiTheme="minorBidi" w:hint="cs"/>
                  <w:b/>
                  <w:bCs/>
                  <w:sz w:val="24"/>
                  <w:szCs w:val="24"/>
                  <w:rtl/>
                </w:rPr>
                <w:delText>0.05</w:delText>
              </w:r>
            </w:del>
          </w:p>
        </w:tc>
        <w:tc>
          <w:tcPr>
            <w:tcW w:w="0" w:type="dxa"/>
          </w:tcPr>
          <w:p w14:paraId="123E20C4" w14:textId="780D1CBF" w:rsidR="005C406C" w:rsidRPr="008D7F18"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964" w:author="Nisan Avraham" w:date="2022-06-15T10:39:00Z"/>
                <w:rFonts w:ascii="Arial" w:eastAsia="Times New Roman" w:hAnsi="Arial" w:cs="Arial"/>
                <w:b/>
                <w:bCs/>
                <w:color w:val="000000"/>
              </w:rPr>
            </w:pPr>
            <w:del w:id="965" w:author="Nisan Avraham" w:date="2022-06-15T10:39:00Z">
              <w:r w:rsidRPr="008D7F18" w:rsidDel="00CA6FDF">
                <w:rPr>
                  <w:rFonts w:asciiTheme="minorBidi" w:hAnsiTheme="minorBidi" w:hint="cs"/>
                  <w:b/>
                  <w:bCs/>
                  <w:sz w:val="24"/>
                  <w:szCs w:val="24"/>
                  <w:rtl/>
                </w:rPr>
                <w:delText>18.7%</w:delText>
              </w:r>
            </w:del>
          </w:p>
        </w:tc>
      </w:tr>
    </w:tbl>
    <w:p w14:paraId="49574550" w14:textId="07C0BF75" w:rsidR="005C406C" w:rsidDel="00CA6FDF" w:rsidRDefault="005C406C" w:rsidP="005C406C">
      <w:pPr>
        <w:spacing w:after="0" w:line="360" w:lineRule="auto"/>
        <w:jc w:val="both"/>
        <w:rPr>
          <w:del w:id="966" w:author="Nisan Avraham" w:date="2022-06-15T10:39:00Z"/>
          <w:rFonts w:asciiTheme="minorBidi" w:hAnsiTheme="minorBidi"/>
          <w:sz w:val="18"/>
          <w:szCs w:val="18"/>
          <w:rtl/>
        </w:rPr>
      </w:pPr>
      <w:del w:id="967" w:author="Nisan Avraham" w:date="2022-06-15T10:39:00Z">
        <w:r w:rsidRPr="008D7F18" w:rsidDel="00CA6FDF">
          <w:rPr>
            <w:rFonts w:asciiTheme="minorBidi" w:hAnsiTheme="minorBidi" w:hint="eastAsia"/>
            <w:sz w:val="18"/>
            <w:szCs w:val="18"/>
            <w:rtl/>
          </w:rPr>
          <w:delText>מקור</w:delText>
        </w:r>
        <w:r w:rsidRPr="008D7F18" w:rsidDel="00CA6FDF">
          <w:rPr>
            <w:rFonts w:asciiTheme="minorBidi" w:hAnsiTheme="minorBidi"/>
            <w:sz w:val="18"/>
            <w:szCs w:val="18"/>
            <w:rtl/>
          </w:rPr>
          <w:delText xml:space="preserve">: </w:delText>
        </w:r>
        <w:r w:rsidDel="00CA6FDF">
          <w:rPr>
            <w:rFonts w:asciiTheme="minorBidi" w:hAnsiTheme="minorBidi" w:hint="cs"/>
            <w:sz w:val="18"/>
            <w:szCs w:val="18"/>
            <w:rtl/>
          </w:rPr>
          <w:delText xml:space="preserve">אומדני </w:delText>
        </w:r>
        <w:r w:rsidRPr="008D7F18" w:rsidDel="00CA6FDF">
          <w:rPr>
            <w:rFonts w:asciiTheme="minorBidi" w:hAnsiTheme="minorBidi"/>
            <w:sz w:val="18"/>
            <w:szCs w:val="18"/>
          </w:rPr>
          <w:delText>BDO</w:delText>
        </w:r>
        <w:r w:rsidRPr="008D7F18" w:rsidDel="00CA6FDF">
          <w:rPr>
            <w:rFonts w:asciiTheme="minorBidi" w:hAnsiTheme="minorBidi"/>
            <w:sz w:val="18"/>
            <w:szCs w:val="18"/>
            <w:rtl/>
          </w:rPr>
          <w:delText xml:space="preserve"> על </w:delText>
        </w:r>
        <w:r w:rsidDel="00CA6FDF">
          <w:rPr>
            <w:rFonts w:asciiTheme="minorBidi" w:hAnsiTheme="minorBidi" w:hint="cs"/>
            <w:sz w:val="18"/>
            <w:szCs w:val="18"/>
            <w:rtl/>
          </w:rPr>
          <w:delText xml:space="preserve">בסיס </w:delText>
        </w:r>
        <w:r w:rsidRPr="008D7F18" w:rsidDel="00CA6FDF">
          <w:rPr>
            <w:rFonts w:asciiTheme="minorBidi" w:hAnsiTheme="minorBidi"/>
            <w:sz w:val="18"/>
            <w:szCs w:val="18"/>
            <w:rtl/>
          </w:rPr>
          <w:delText xml:space="preserve">נתוני </w:delText>
        </w:r>
        <w:r w:rsidDel="00CA6FDF">
          <w:rPr>
            <w:rFonts w:asciiTheme="minorBidi" w:hAnsiTheme="minorBidi" w:hint="cs"/>
            <w:sz w:val="18"/>
            <w:szCs w:val="18"/>
            <w:rtl/>
          </w:rPr>
          <w:delText xml:space="preserve">הביטוח הלאומי, </w:delText>
        </w:r>
        <w:r w:rsidRPr="008D7F18" w:rsidDel="00CA6FDF">
          <w:rPr>
            <w:rFonts w:asciiTheme="minorBidi" w:hAnsiTheme="minorBidi"/>
            <w:sz w:val="18"/>
            <w:szCs w:val="18"/>
            <w:rtl/>
          </w:rPr>
          <w:delText>הלמ"ס ומשרד הבריאות</w:delText>
        </w:r>
      </w:del>
    </w:p>
    <w:p w14:paraId="340AE967" w14:textId="01688EF3" w:rsidR="005C406C" w:rsidRPr="00482DA9" w:rsidDel="00CA6FDF" w:rsidRDefault="005C406C" w:rsidP="005C406C">
      <w:pPr>
        <w:spacing w:line="360" w:lineRule="auto"/>
        <w:jc w:val="both"/>
        <w:rPr>
          <w:del w:id="968" w:author="Nisan Avraham" w:date="2022-06-15T10:39:00Z"/>
          <w:rFonts w:asciiTheme="minorBidi" w:hAnsiTheme="minorBidi"/>
          <w:sz w:val="18"/>
          <w:szCs w:val="18"/>
          <w:rtl/>
        </w:rPr>
      </w:pPr>
      <w:del w:id="969" w:author="Nisan Avraham" w:date="2022-06-15T10:39:00Z">
        <w:r w:rsidDel="00CA6FDF">
          <w:rPr>
            <w:rFonts w:asciiTheme="minorBidi" w:hAnsiTheme="minorBidi" w:hint="cs"/>
            <w:sz w:val="18"/>
            <w:szCs w:val="18"/>
            <w:rtl/>
          </w:rPr>
          <w:delText xml:space="preserve">* קשישים </w:delText>
        </w:r>
        <w:r w:rsidDel="00CA6FDF">
          <w:rPr>
            <w:rFonts w:asciiTheme="minorBidi" w:hAnsiTheme="minorBidi"/>
            <w:sz w:val="18"/>
            <w:szCs w:val="18"/>
            <w:rtl/>
          </w:rPr>
          <w:delText>–</w:delText>
        </w:r>
        <w:r w:rsidDel="00CA6FDF">
          <w:rPr>
            <w:rFonts w:asciiTheme="minorBidi" w:hAnsiTheme="minorBidi" w:hint="cs"/>
            <w:sz w:val="18"/>
            <w:szCs w:val="18"/>
            <w:rtl/>
          </w:rPr>
          <w:delText xml:space="preserve"> מתייחס למשפחות שבהן ראש משק הבית הינו מעל גיל 65 לגברים ומעל גיל 60 לנשים</w:delText>
        </w:r>
      </w:del>
    </w:p>
    <w:p w14:paraId="21A8D801" w14:textId="5B9501B3" w:rsidR="005C406C" w:rsidDel="00CA6FDF" w:rsidRDefault="005C406C" w:rsidP="005C406C">
      <w:pPr>
        <w:spacing w:line="360" w:lineRule="auto"/>
        <w:jc w:val="both"/>
        <w:rPr>
          <w:del w:id="970" w:author="Nisan Avraham" w:date="2022-06-15T10:39:00Z"/>
          <w:rFonts w:asciiTheme="minorBidi" w:hAnsiTheme="minorBidi"/>
          <w:sz w:val="24"/>
          <w:szCs w:val="24"/>
          <w:rtl/>
        </w:rPr>
      </w:pPr>
      <w:del w:id="971" w:author="Nisan Avraham" w:date="2022-06-15T10:39:00Z">
        <w:r w:rsidDel="00CA6FDF">
          <w:rPr>
            <w:rFonts w:asciiTheme="minorBidi" w:hAnsiTheme="minorBidi" w:cs="Arial" w:hint="cs"/>
            <w:sz w:val="24"/>
            <w:szCs w:val="24"/>
            <w:rtl/>
          </w:rPr>
          <w:delText>בנוסף, ענפים מסוימים חוו פגיעה קשה יותר מאחרים -</w:delText>
        </w:r>
        <w:r w:rsidRPr="00DA3EA2" w:rsidDel="00CA6FDF">
          <w:rPr>
            <w:rFonts w:asciiTheme="minorBidi" w:hAnsiTheme="minorBidi" w:cs="Arial"/>
            <w:sz w:val="24"/>
            <w:szCs w:val="24"/>
            <w:rtl/>
          </w:rPr>
          <w:delText xml:space="preserve"> שירותי אירוח ומזון, </w:delText>
        </w:r>
        <w:r w:rsidDel="00CA6FDF">
          <w:rPr>
            <w:rFonts w:asciiTheme="minorBidi" w:hAnsiTheme="minorBidi" w:cs="Arial"/>
            <w:sz w:val="24"/>
            <w:szCs w:val="24"/>
            <w:rtl/>
          </w:rPr>
          <w:delText xml:space="preserve">תיירות, אמנות ותרבות, </w:delText>
        </w:r>
        <w:r w:rsidDel="00CA6FDF">
          <w:rPr>
            <w:rFonts w:asciiTheme="minorBidi" w:hAnsiTheme="minorBidi" w:cs="Arial" w:hint="cs"/>
            <w:sz w:val="24"/>
            <w:szCs w:val="24"/>
            <w:rtl/>
          </w:rPr>
          <w:delText>מסחר ו</w:delText>
        </w:r>
        <w:r w:rsidDel="00CA6FDF">
          <w:rPr>
            <w:rFonts w:asciiTheme="minorBidi" w:hAnsiTheme="minorBidi" w:cs="Arial"/>
            <w:sz w:val="24"/>
            <w:szCs w:val="24"/>
            <w:rtl/>
          </w:rPr>
          <w:delText>קמעונאות</w:delText>
        </w:r>
        <w:r w:rsidDel="00CA6FDF">
          <w:rPr>
            <w:rFonts w:asciiTheme="minorBidi" w:hAnsiTheme="minorBidi" w:cs="Arial" w:hint="cs"/>
            <w:sz w:val="24"/>
            <w:szCs w:val="24"/>
            <w:rtl/>
          </w:rPr>
          <w:delText xml:space="preserve">, </w:delText>
        </w:r>
        <w:r w:rsidRPr="00DA3EA2" w:rsidDel="00CA6FDF">
          <w:rPr>
            <w:rFonts w:asciiTheme="minorBidi" w:hAnsiTheme="minorBidi" w:cs="Arial"/>
            <w:sz w:val="24"/>
            <w:szCs w:val="24"/>
            <w:rtl/>
          </w:rPr>
          <w:delText>בנייה</w:delText>
        </w:r>
        <w:r w:rsidDel="00CA6FDF">
          <w:rPr>
            <w:rFonts w:asciiTheme="minorBidi" w:hAnsiTheme="minorBidi" w:cs="Arial" w:hint="cs"/>
            <w:sz w:val="24"/>
            <w:szCs w:val="24"/>
            <w:rtl/>
          </w:rPr>
          <w:delText xml:space="preserve"> ועוד.</w:delText>
        </w:r>
        <w:r w:rsidRPr="00DA3EA2" w:rsidDel="00CA6FDF">
          <w:rPr>
            <w:rFonts w:asciiTheme="minorBidi" w:hAnsiTheme="minorBidi" w:cs="Arial"/>
            <w:sz w:val="24"/>
            <w:szCs w:val="24"/>
            <w:rtl/>
          </w:rPr>
          <w:delText xml:space="preserve"> </w:delText>
        </w:r>
        <w:r w:rsidDel="00CA6FDF">
          <w:rPr>
            <w:rFonts w:asciiTheme="minorBidi" w:hAnsiTheme="minorBidi" w:cs="Arial" w:hint="cs"/>
            <w:sz w:val="24"/>
            <w:szCs w:val="24"/>
            <w:rtl/>
          </w:rPr>
          <w:delText xml:space="preserve">ענפים אלו </w:delText>
        </w:r>
        <w:r w:rsidRPr="00DA3EA2" w:rsidDel="00CA6FDF">
          <w:rPr>
            <w:rFonts w:asciiTheme="minorBidi" w:hAnsiTheme="minorBidi" w:cs="Arial"/>
            <w:sz w:val="24"/>
            <w:szCs w:val="24"/>
            <w:rtl/>
          </w:rPr>
          <w:delText>מאופיינים בעובדי שירותים ב</w:delText>
        </w:r>
        <w:r w:rsidDel="00CA6FDF">
          <w:rPr>
            <w:rFonts w:asciiTheme="minorBidi" w:hAnsiTheme="minorBidi" w:cs="Arial" w:hint="cs"/>
            <w:sz w:val="24"/>
            <w:szCs w:val="24"/>
            <w:rtl/>
          </w:rPr>
          <w:delText>שכבות סוציואקונומיות נמוכות וב</w:delText>
        </w:r>
        <w:r w:rsidDel="00CA6FDF">
          <w:rPr>
            <w:rFonts w:asciiTheme="minorBidi" w:hAnsiTheme="minorBidi" w:cs="Arial"/>
            <w:sz w:val="24"/>
            <w:szCs w:val="24"/>
            <w:rtl/>
          </w:rPr>
          <w:delText>שכר נמוך</w:delText>
        </w:r>
        <w:r w:rsidDel="00CA6FDF">
          <w:rPr>
            <w:rFonts w:asciiTheme="minorBidi" w:hAnsiTheme="minorBidi" w:cs="Arial" w:hint="cs"/>
            <w:sz w:val="24"/>
            <w:szCs w:val="24"/>
            <w:rtl/>
          </w:rPr>
          <w:delText>. מנגד,</w:delText>
        </w:r>
        <w:r w:rsidRPr="00DA3EA2" w:rsidDel="00CA6FDF">
          <w:rPr>
            <w:rFonts w:asciiTheme="minorBidi" w:hAnsiTheme="minorBidi" w:cs="Arial"/>
            <w:sz w:val="24"/>
            <w:szCs w:val="24"/>
            <w:rtl/>
          </w:rPr>
          <w:delText xml:space="preserve"> הענפים שנפגעו פחות ואפילו צמחו (כגון ענף </w:delText>
        </w:r>
        <w:r w:rsidRPr="00DA3EA2" w:rsidDel="00CA6FDF">
          <w:rPr>
            <w:rFonts w:asciiTheme="minorBidi" w:hAnsiTheme="minorBidi" w:cs="Arial" w:hint="cs"/>
            <w:sz w:val="24"/>
            <w:szCs w:val="24"/>
            <w:rtl/>
          </w:rPr>
          <w:delText>ההייט</w:delText>
        </w:r>
        <w:r w:rsidRPr="00DA3EA2" w:rsidDel="00CA6FDF">
          <w:rPr>
            <w:rFonts w:asciiTheme="minorBidi" w:hAnsiTheme="minorBidi" w:cs="Arial" w:hint="eastAsia"/>
            <w:sz w:val="24"/>
            <w:szCs w:val="24"/>
            <w:rtl/>
          </w:rPr>
          <w:delText>ק</w:delText>
        </w:r>
        <w:r w:rsidRPr="00DA3EA2" w:rsidDel="00CA6FDF">
          <w:rPr>
            <w:rFonts w:asciiTheme="minorBidi" w:hAnsiTheme="minorBidi" w:cs="Arial"/>
            <w:sz w:val="24"/>
            <w:szCs w:val="24"/>
            <w:rtl/>
          </w:rPr>
          <w:delText xml:space="preserve">, מידע ותקשורת, ופעילות פיננסית וביטוח) מאופיינים בשכר גבוה, פגיעה זו נוטה להגדיל את </w:delText>
        </w:r>
        <w:r w:rsidDel="00CA6FDF">
          <w:rPr>
            <w:rFonts w:asciiTheme="minorBidi" w:hAnsiTheme="minorBidi" w:cs="Arial" w:hint="cs"/>
            <w:sz w:val="24"/>
            <w:szCs w:val="24"/>
            <w:rtl/>
          </w:rPr>
          <w:delText>בעיי</w:delText>
        </w:r>
        <w:r w:rsidDel="00CA6FDF">
          <w:rPr>
            <w:rFonts w:asciiTheme="minorBidi" w:hAnsiTheme="minorBidi" w:cs="Arial" w:hint="eastAsia"/>
            <w:sz w:val="24"/>
            <w:szCs w:val="24"/>
            <w:rtl/>
          </w:rPr>
          <w:delText>ת</w:delText>
        </w:r>
        <w:r w:rsidDel="00CA6FDF">
          <w:rPr>
            <w:rFonts w:asciiTheme="minorBidi" w:hAnsiTheme="minorBidi" w:cs="Arial" w:hint="cs"/>
            <w:sz w:val="24"/>
            <w:szCs w:val="24"/>
            <w:rtl/>
          </w:rPr>
          <w:delText xml:space="preserve"> אי-הביטחון התזונתי ואת הפערים במשק.</w:delText>
        </w:r>
        <w:r w:rsidDel="00CA6FDF">
          <w:rPr>
            <w:rFonts w:asciiTheme="minorBidi" w:hAnsiTheme="minorBidi" w:hint="cs"/>
            <w:sz w:val="24"/>
            <w:szCs w:val="24"/>
            <w:rtl/>
          </w:rPr>
          <w:delText xml:space="preserve"> </w:delText>
        </w:r>
      </w:del>
    </w:p>
    <w:p w14:paraId="6573720E" w14:textId="6D2AAA2B" w:rsidR="005C406C" w:rsidDel="00CA6FDF" w:rsidRDefault="005C406C" w:rsidP="005C406C">
      <w:pPr>
        <w:spacing w:line="360" w:lineRule="auto"/>
        <w:jc w:val="both"/>
        <w:rPr>
          <w:del w:id="972" w:author="Nisan Avraham" w:date="2022-06-15T10:39:00Z"/>
          <w:rFonts w:asciiTheme="minorBidi" w:hAnsiTheme="minorBidi"/>
          <w:sz w:val="24"/>
          <w:szCs w:val="24"/>
          <w:rtl/>
        </w:rPr>
      </w:pPr>
      <w:del w:id="973" w:author="Nisan Avraham" w:date="2022-06-15T10:39:00Z">
        <w:r w:rsidDel="00CA6FDF">
          <w:rPr>
            <w:rFonts w:asciiTheme="minorBidi" w:hAnsiTheme="minorBidi" w:hint="cs"/>
            <w:sz w:val="24"/>
            <w:szCs w:val="24"/>
            <w:rtl/>
          </w:rPr>
          <w:delText>תוכנית התמיכות של המדינה באמצעות מענקי הקורונה, לא הביאה לידי ביטוי את הפגיעה הלא שיוונית של מגפת הקורונה, ולכן הביאה לפתרון חלקי בלבד. כתוצאה מכך, חל גידול של 150 אלף איש במעגל אי-הביטחו</w:delText>
        </w:r>
        <w:r w:rsidDel="00CA6FDF">
          <w:rPr>
            <w:rFonts w:asciiTheme="minorBidi" w:hAnsiTheme="minorBidi" w:hint="eastAsia"/>
            <w:sz w:val="24"/>
            <w:szCs w:val="24"/>
            <w:rtl/>
          </w:rPr>
          <w:delText>ן</w:delText>
        </w:r>
        <w:r w:rsidDel="00CA6FDF">
          <w:rPr>
            <w:rFonts w:asciiTheme="minorBidi" w:hAnsiTheme="minorBidi" w:hint="cs"/>
            <w:sz w:val="24"/>
            <w:szCs w:val="24"/>
            <w:rtl/>
          </w:rPr>
          <w:delText xml:space="preserve"> התזונתי בשנת 2020 לעומת שנת 2019. </w:delText>
        </w:r>
      </w:del>
    </w:p>
    <w:p w14:paraId="18EB7F2B" w14:textId="18CF2909" w:rsidR="005C406C" w:rsidDel="00CA6FDF" w:rsidRDefault="005C406C" w:rsidP="005C406C">
      <w:pPr>
        <w:spacing w:line="360" w:lineRule="auto"/>
        <w:jc w:val="both"/>
        <w:rPr>
          <w:del w:id="974" w:author="Nisan Avraham" w:date="2022-06-15T10:39:00Z"/>
          <w:sz w:val="24"/>
          <w:szCs w:val="24"/>
          <w:rtl/>
        </w:rPr>
      </w:pPr>
    </w:p>
    <w:p w14:paraId="1D7A66AC" w14:textId="5E660A05" w:rsidR="005C406C" w:rsidDel="00CA6FDF" w:rsidRDefault="005C406C" w:rsidP="005C406C">
      <w:pPr>
        <w:spacing w:line="360" w:lineRule="auto"/>
        <w:jc w:val="both"/>
        <w:rPr>
          <w:del w:id="975" w:author="Nisan Avraham" w:date="2022-06-15T10:39:00Z"/>
          <w:sz w:val="24"/>
          <w:szCs w:val="24"/>
          <w:rtl/>
        </w:rPr>
      </w:pPr>
    </w:p>
    <w:p w14:paraId="7BC183FC" w14:textId="0B9B5429" w:rsidR="005C406C" w:rsidDel="00CA6FDF" w:rsidRDefault="005C406C" w:rsidP="005C406C">
      <w:pPr>
        <w:spacing w:line="360" w:lineRule="auto"/>
        <w:jc w:val="both"/>
        <w:rPr>
          <w:del w:id="976" w:author="Nisan Avraham" w:date="2022-06-15T10:39:00Z"/>
          <w:sz w:val="24"/>
          <w:szCs w:val="24"/>
          <w:rtl/>
        </w:rPr>
      </w:pPr>
    </w:p>
    <w:p w14:paraId="49F160E5" w14:textId="60F86369" w:rsidR="005C406C" w:rsidDel="00CA6FDF" w:rsidRDefault="005C406C" w:rsidP="005C406C">
      <w:pPr>
        <w:spacing w:line="360" w:lineRule="auto"/>
        <w:jc w:val="both"/>
        <w:rPr>
          <w:del w:id="977" w:author="Nisan Avraham" w:date="2022-06-15T10:39:00Z"/>
          <w:sz w:val="24"/>
          <w:szCs w:val="24"/>
          <w:rtl/>
        </w:rPr>
      </w:pPr>
    </w:p>
    <w:p w14:paraId="4C1EFEE4" w14:textId="340AAE07" w:rsidR="005C406C" w:rsidDel="00CA6FDF" w:rsidRDefault="005C406C" w:rsidP="005C406C">
      <w:pPr>
        <w:spacing w:line="360" w:lineRule="auto"/>
        <w:jc w:val="both"/>
        <w:rPr>
          <w:del w:id="978" w:author="Nisan Avraham" w:date="2022-06-15T10:39:00Z"/>
          <w:sz w:val="24"/>
          <w:szCs w:val="24"/>
          <w:rtl/>
        </w:rPr>
      </w:pPr>
    </w:p>
    <w:p w14:paraId="5C255887" w14:textId="18C31830" w:rsidR="005C406C" w:rsidDel="00CA6FDF" w:rsidRDefault="005C406C" w:rsidP="005C406C">
      <w:pPr>
        <w:spacing w:line="360" w:lineRule="auto"/>
        <w:jc w:val="both"/>
        <w:rPr>
          <w:del w:id="979" w:author="Nisan Avraham" w:date="2022-06-15T10:39:00Z"/>
          <w:sz w:val="24"/>
          <w:szCs w:val="24"/>
          <w:rtl/>
        </w:rPr>
      </w:pPr>
    </w:p>
    <w:p w14:paraId="1FC21BDF" w14:textId="19DEA5E8" w:rsidR="005C406C" w:rsidRPr="00482DA9" w:rsidDel="00CA6FDF" w:rsidRDefault="005C406C" w:rsidP="005C406C">
      <w:pPr>
        <w:rPr>
          <w:del w:id="980" w:author="Nisan Avraham" w:date="2022-06-15T10:39:00Z"/>
          <w:rFonts w:cs="Arial"/>
          <w:b/>
          <w:bCs/>
          <w:sz w:val="24"/>
          <w:szCs w:val="24"/>
          <w:u w:val="single"/>
          <w:rtl/>
        </w:rPr>
      </w:pPr>
      <w:del w:id="981" w:author="Nisan Avraham" w:date="2022-06-15T10:39:00Z">
        <w:r w:rsidRPr="00482DA9" w:rsidDel="00CA6FDF">
          <w:rPr>
            <w:rFonts w:cs="Arial" w:hint="eastAsia"/>
            <w:b/>
            <w:bCs/>
            <w:sz w:val="24"/>
            <w:szCs w:val="24"/>
            <w:u w:val="single"/>
            <w:rtl/>
          </w:rPr>
          <w:delText>ההשפעה</w:delText>
        </w:r>
        <w:r w:rsidRPr="00482DA9" w:rsidDel="00CA6FDF">
          <w:rPr>
            <w:rFonts w:cs="Arial"/>
            <w:b/>
            <w:bCs/>
            <w:sz w:val="24"/>
            <w:szCs w:val="24"/>
            <w:u w:val="single"/>
            <w:rtl/>
          </w:rPr>
          <w:delText xml:space="preserve"> על </w:delText>
        </w:r>
        <w:r w:rsidRPr="00482DA9" w:rsidDel="00CA6FDF">
          <w:rPr>
            <w:rFonts w:cs="Arial" w:hint="eastAsia"/>
            <w:b/>
            <w:bCs/>
            <w:sz w:val="24"/>
            <w:szCs w:val="24"/>
            <w:u w:val="single"/>
            <w:rtl/>
          </w:rPr>
          <w:delText>אובדן</w:delText>
        </w:r>
        <w:r w:rsidRPr="00482DA9" w:rsidDel="00CA6FDF">
          <w:rPr>
            <w:rFonts w:cs="Arial"/>
            <w:b/>
            <w:bCs/>
            <w:sz w:val="24"/>
            <w:szCs w:val="24"/>
            <w:u w:val="single"/>
            <w:rtl/>
          </w:rPr>
          <w:delText xml:space="preserve"> המזון </w:delText>
        </w:r>
        <w:r w:rsidRPr="00482DA9" w:rsidDel="00CA6FDF">
          <w:rPr>
            <w:rFonts w:cs="Arial" w:hint="eastAsia"/>
            <w:b/>
            <w:bCs/>
            <w:sz w:val="24"/>
            <w:szCs w:val="24"/>
            <w:u w:val="single"/>
            <w:rtl/>
          </w:rPr>
          <w:delText>במקטע</w:delText>
        </w:r>
        <w:r w:rsidRPr="00482DA9" w:rsidDel="00CA6FDF">
          <w:rPr>
            <w:rFonts w:cs="Arial"/>
            <w:b/>
            <w:bCs/>
            <w:sz w:val="24"/>
            <w:szCs w:val="24"/>
            <w:u w:val="single"/>
            <w:rtl/>
          </w:rPr>
          <w:delText xml:space="preserve"> </w:delText>
        </w:r>
        <w:r w:rsidRPr="00482DA9" w:rsidDel="00CA6FDF">
          <w:rPr>
            <w:rFonts w:cs="Arial" w:hint="eastAsia"/>
            <w:b/>
            <w:bCs/>
            <w:sz w:val="24"/>
            <w:szCs w:val="24"/>
            <w:u w:val="single"/>
            <w:rtl/>
          </w:rPr>
          <w:delText>הצריכה</w:delText>
        </w:r>
        <w:r w:rsidRPr="00482DA9" w:rsidDel="00CA6FDF">
          <w:rPr>
            <w:rFonts w:cs="Arial"/>
            <w:b/>
            <w:bCs/>
            <w:sz w:val="24"/>
            <w:szCs w:val="24"/>
            <w:u w:val="single"/>
            <w:rtl/>
          </w:rPr>
          <w:delText xml:space="preserve"> הביתית והמוסדית:</w:delText>
        </w:r>
      </w:del>
    </w:p>
    <w:p w14:paraId="74B3F1E8" w14:textId="3B2227A3" w:rsidR="005C406C" w:rsidDel="00CA6FDF" w:rsidRDefault="005C406C" w:rsidP="005C406C">
      <w:pPr>
        <w:spacing w:line="360" w:lineRule="auto"/>
        <w:jc w:val="both"/>
        <w:rPr>
          <w:del w:id="982" w:author="Nisan Avraham" w:date="2022-06-15T10:39:00Z"/>
          <w:rFonts w:asciiTheme="minorBidi" w:hAnsiTheme="minorBidi"/>
          <w:b/>
          <w:bCs/>
          <w:sz w:val="24"/>
          <w:szCs w:val="24"/>
          <w:rtl/>
        </w:rPr>
      </w:pPr>
      <w:del w:id="983" w:author="Nisan Avraham" w:date="2022-06-15T10:39:00Z">
        <w:r w:rsidRPr="00557E0F" w:rsidDel="00CA6FDF">
          <w:rPr>
            <w:rFonts w:asciiTheme="minorBidi" w:hAnsiTheme="minorBidi" w:hint="eastAsia"/>
            <w:b/>
            <w:bCs/>
            <w:sz w:val="24"/>
            <w:szCs w:val="24"/>
            <w:rtl/>
          </w:rPr>
          <w:delText>במקטע</w:delText>
        </w:r>
        <w:r w:rsidRPr="00557E0F" w:rsidDel="00CA6FDF">
          <w:rPr>
            <w:rFonts w:asciiTheme="minorBidi" w:hAnsiTheme="minorBidi"/>
            <w:b/>
            <w:bCs/>
            <w:sz w:val="24"/>
            <w:szCs w:val="24"/>
            <w:rtl/>
          </w:rPr>
          <w:delText xml:space="preserve"> הביתי מזון בשווי 9 מיליארד ₪ נזרק לפח, גידול של 800 מיליון ₪ לעומת שנת 2019. מנגד, חלה </w:delText>
        </w:r>
        <w:r w:rsidRPr="00557E0F" w:rsidDel="00CA6FDF">
          <w:rPr>
            <w:rFonts w:asciiTheme="minorBidi" w:hAnsiTheme="minorBidi" w:hint="eastAsia"/>
            <w:b/>
            <w:bCs/>
            <w:sz w:val="24"/>
            <w:szCs w:val="24"/>
            <w:rtl/>
          </w:rPr>
          <w:delText>ירידה</w:delText>
        </w:r>
        <w:r w:rsidRPr="00557E0F" w:rsidDel="00CA6FDF">
          <w:rPr>
            <w:rFonts w:asciiTheme="minorBidi" w:hAnsiTheme="minorBidi"/>
            <w:b/>
            <w:bCs/>
            <w:sz w:val="24"/>
            <w:szCs w:val="24"/>
            <w:rtl/>
          </w:rPr>
          <w:delText xml:space="preserve"> של כ- </w:delText>
        </w:r>
        <w:r w:rsidRPr="00557E0F" w:rsidDel="00CA6FDF">
          <w:rPr>
            <w:rFonts w:asciiTheme="minorBidi" w:hAnsiTheme="minorBidi"/>
            <w:b/>
            <w:bCs/>
            <w:sz w:val="24"/>
            <w:szCs w:val="24"/>
          </w:rPr>
          <w:delText>2.2</w:delText>
        </w:r>
        <w:r w:rsidRPr="00557E0F" w:rsidDel="00CA6FDF">
          <w:rPr>
            <w:rFonts w:asciiTheme="minorBidi" w:hAnsiTheme="minorBidi"/>
            <w:b/>
            <w:bCs/>
            <w:sz w:val="24"/>
            <w:szCs w:val="24"/>
            <w:rtl/>
          </w:rPr>
          <w:delText xml:space="preserve"> </w:delText>
        </w:r>
        <w:r w:rsidRPr="00557E0F" w:rsidDel="00CA6FDF">
          <w:rPr>
            <w:rFonts w:asciiTheme="minorBidi" w:hAnsiTheme="minorBidi" w:hint="eastAsia"/>
            <w:b/>
            <w:bCs/>
            <w:sz w:val="24"/>
            <w:szCs w:val="24"/>
            <w:rtl/>
          </w:rPr>
          <w:delText>מיליארד</w:delText>
        </w:r>
        <w:r w:rsidRPr="00557E0F" w:rsidDel="00CA6FDF">
          <w:rPr>
            <w:rFonts w:asciiTheme="minorBidi" w:hAnsiTheme="minorBidi"/>
            <w:b/>
            <w:bCs/>
            <w:sz w:val="24"/>
            <w:szCs w:val="24"/>
            <w:rtl/>
          </w:rPr>
          <w:delText xml:space="preserve"> ₪ באובדן במקטע הצריכה המוסדית, </w:delText>
        </w:r>
        <w:r w:rsidRPr="00557E0F" w:rsidDel="00CA6FDF">
          <w:rPr>
            <w:rFonts w:asciiTheme="minorBidi" w:hAnsiTheme="minorBidi" w:hint="eastAsia"/>
            <w:b/>
            <w:bCs/>
            <w:sz w:val="24"/>
            <w:szCs w:val="24"/>
            <w:rtl/>
          </w:rPr>
          <w:delText>המהווים</w:delText>
        </w:r>
        <w:r w:rsidRPr="00557E0F" w:rsidDel="00CA6FDF">
          <w:rPr>
            <w:rFonts w:asciiTheme="minorBidi" w:hAnsiTheme="minorBidi"/>
            <w:b/>
            <w:bCs/>
            <w:sz w:val="24"/>
            <w:szCs w:val="24"/>
            <w:rtl/>
          </w:rPr>
          <w:delText xml:space="preserve"> קיטון של </w:delText>
        </w:r>
        <w:r w:rsidRPr="00557E0F" w:rsidDel="00CA6FDF">
          <w:rPr>
            <w:rFonts w:asciiTheme="minorBidi" w:hAnsiTheme="minorBidi" w:hint="eastAsia"/>
            <w:b/>
            <w:bCs/>
            <w:sz w:val="24"/>
            <w:szCs w:val="24"/>
            <w:rtl/>
          </w:rPr>
          <w:delText>כ</w:delText>
        </w:r>
        <w:r w:rsidRPr="00557E0F" w:rsidDel="00CA6FDF">
          <w:rPr>
            <w:rFonts w:asciiTheme="minorBidi" w:hAnsiTheme="minorBidi"/>
            <w:b/>
            <w:bCs/>
            <w:sz w:val="24"/>
            <w:szCs w:val="24"/>
            <w:rtl/>
          </w:rPr>
          <w:delText xml:space="preserve">-50% </w:delText>
        </w:r>
        <w:r w:rsidRPr="00557E0F" w:rsidDel="00CA6FDF">
          <w:rPr>
            <w:rFonts w:asciiTheme="minorBidi" w:hAnsiTheme="minorBidi" w:hint="eastAsia"/>
            <w:b/>
            <w:bCs/>
            <w:sz w:val="24"/>
            <w:szCs w:val="24"/>
            <w:rtl/>
          </w:rPr>
          <w:delText>באובדן</w:delText>
        </w:r>
        <w:r w:rsidRPr="00557E0F" w:rsidDel="00CA6FDF">
          <w:rPr>
            <w:rFonts w:asciiTheme="minorBidi" w:hAnsiTheme="minorBidi"/>
            <w:b/>
            <w:bCs/>
            <w:sz w:val="24"/>
            <w:szCs w:val="24"/>
            <w:rtl/>
          </w:rPr>
          <w:delText xml:space="preserve"> לעומת שנה שעברה. </w:delText>
        </w:r>
      </w:del>
    </w:p>
    <w:p w14:paraId="36543E74" w14:textId="77876FBC" w:rsidR="005C406C" w:rsidDel="00CA6FDF" w:rsidRDefault="005C406C" w:rsidP="005C406C">
      <w:pPr>
        <w:spacing w:line="360" w:lineRule="auto"/>
        <w:jc w:val="both"/>
        <w:rPr>
          <w:del w:id="984" w:author="Nisan Avraham" w:date="2022-06-15T10:39:00Z"/>
          <w:rFonts w:asciiTheme="minorBidi" w:hAnsiTheme="minorBidi"/>
          <w:sz w:val="24"/>
          <w:szCs w:val="24"/>
          <w:rtl/>
        </w:rPr>
      </w:pPr>
      <w:del w:id="985" w:author="Nisan Avraham" w:date="2022-06-15T10:39:00Z">
        <w:r w:rsidRPr="00B363A2" w:rsidDel="00CA6FDF">
          <w:rPr>
            <w:rFonts w:asciiTheme="minorBidi" w:hAnsiTheme="minorBidi" w:hint="eastAsia"/>
            <w:sz w:val="24"/>
            <w:szCs w:val="24"/>
            <w:rtl/>
          </w:rPr>
          <w:delText>צריכת</w:delText>
        </w:r>
        <w:r w:rsidRPr="00B363A2" w:rsidDel="00CA6FDF">
          <w:rPr>
            <w:rFonts w:asciiTheme="minorBidi" w:hAnsiTheme="minorBidi"/>
            <w:sz w:val="24"/>
            <w:szCs w:val="24"/>
            <w:rtl/>
          </w:rPr>
          <w:delText xml:space="preserve"> המזון לנפש</w:delText>
        </w:r>
        <w:r w:rsidDel="00CA6FDF">
          <w:rPr>
            <w:rFonts w:asciiTheme="minorBidi" w:hAnsiTheme="minorBidi" w:hint="cs"/>
            <w:sz w:val="24"/>
            <w:szCs w:val="24"/>
            <w:rtl/>
          </w:rPr>
          <w:delText>, במונחים כמותיים,</w:delText>
        </w:r>
        <w:r w:rsidRPr="00B363A2" w:rsidDel="00CA6FDF">
          <w:rPr>
            <w:rFonts w:asciiTheme="minorBidi" w:hAnsiTheme="minorBidi"/>
            <w:sz w:val="24"/>
            <w:szCs w:val="24"/>
            <w:rtl/>
          </w:rPr>
          <w:delText xml:space="preserve"> נותרה זהה בשנת 2020 בהשוואה לשנים קודמות, אולם האובדן </w:delText>
        </w:r>
        <w:r w:rsidRPr="00B363A2" w:rsidDel="00CA6FDF">
          <w:rPr>
            <w:rFonts w:asciiTheme="minorBidi" w:hAnsiTheme="minorBidi" w:hint="eastAsia"/>
            <w:sz w:val="24"/>
            <w:szCs w:val="24"/>
            <w:rtl/>
          </w:rPr>
          <w:delText>ה</w:delText>
        </w:r>
        <w:r w:rsidRPr="00B363A2" w:rsidDel="00CA6FDF">
          <w:rPr>
            <w:rFonts w:asciiTheme="minorBidi" w:hAnsiTheme="minorBidi"/>
            <w:sz w:val="24"/>
            <w:szCs w:val="24"/>
            <w:rtl/>
          </w:rPr>
          <w:delText xml:space="preserve">כמותי ושווי האובדן ירדו, זאת בשל מעבר </w:delText>
        </w:r>
        <w:r w:rsidDel="00CA6FDF">
          <w:rPr>
            <w:rFonts w:asciiTheme="minorBidi" w:hAnsiTheme="minorBidi" w:hint="cs"/>
            <w:sz w:val="24"/>
            <w:szCs w:val="24"/>
            <w:rtl/>
          </w:rPr>
          <w:delText>מצריכת</w:delText>
        </w:r>
        <w:r w:rsidRPr="00B363A2" w:rsidDel="00CA6FDF">
          <w:rPr>
            <w:rFonts w:asciiTheme="minorBidi" w:hAnsiTheme="minorBidi"/>
            <w:sz w:val="24"/>
            <w:szCs w:val="24"/>
            <w:rtl/>
          </w:rPr>
          <w:delText xml:space="preserve"> מזון מחוץ לבית (מסעדות, מלונות, אירועים וכו') </w:delText>
        </w:r>
        <w:r w:rsidRPr="00B363A2" w:rsidDel="00CA6FDF">
          <w:rPr>
            <w:rFonts w:asciiTheme="minorBidi" w:hAnsiTheme="minorBidi" w:hint="eastAsia"/>
            <w:sz w:val="24"/>
            <w:szCs w:val="24"/>
            <w:rtl/>
          </w:rPr>
          <w:delText>המאופיינים</w:delText>
        </w:r>
        <w:r w:rsidRPr="00B363A2" w:rsidDel="00CA6FDF">
          <w:rPr>
            <w:rFonts w:asciiTheme="minorBidi" w:hAnsiTheme="minorBidi"/>
            <w:sz w:val="24"/>
            <w:szCs w:val="24"/>
            <w:rtl/>
          </w:rPr>
          <w:delText xml:space="preserve"> </w:delText>
        </w:r>
        <w:r w:rsidRPr="00B363A2" w:rsidDel="00CA6FDF">
          <w:rPr>
            <w:rFonts w:asciiTheme="minorBidi" w:hAnsiTheme="minorBidi" w:hint="eastAsia"/>
            <w:sz w:val="24"/>
            <w:szCs w:val="24"/>
            <w:rtl/>
          </w:rPr>
          <w:delText>בשיעורי</w:delText>
        </w:r>
        <w:r w:rsidRPr="00B363A2" w:rsidDel="00CA6FDF">
          <w:rPr>
            <w:rFonts w:asciiTheme="minorBidi" w:hAnsiTheme="minorBidi"/>
            <w:sz w:val="24"/>
            <w:szCs w:val="24"/>
            <w:rtl/>
          </w:rPr>
          <w:delText xml:space="preserve"> אובדן גבוהים יותר </w:delText>
        </w:r>
        <w:r w:rsidDel="00CA6FDF">
          <w:rPr>
            <w:rFonts w:asciiTheme="minorBidi" w:hAnsiTheme="minorBidi" w:hint="cs"/>
            <w:sz w:val="24"/>
            <w:szCs w:val="24"/>
            <w:rtl/>
          </w:rPr>
          <w:delText xml:space="preserve">ביחס </w:delText>
        </w:r>
        <w:r w:rsidRPr="00B363A2" w:rsidDel="00CA6FDF">
          <w:rPr>
            <w:rFonts w:asciiTheme="minorBidi" w:hAnsiTheme="minorBidi"/>
            <w:sz w:val="24"/>
            <w:szCs w:val="24"/>
            <w:rtl/>
          </w:rPr>
          <w:delText>ל</w:delText>
        </w:r>
        <w:r w:rsidDel="00CA6FDF">
          <w:rPr>
            <w:rFonts w:asciiTheme="minorBidi" w:hAnsiTheme="minorBidi" w:hint="cs"/>
            <w:sz w:val="24"/>
            <w:szCs w:val="24"/>
            <w:rtl/>
          </w:rPr>
          <w:delText>צריכת</w:delText>
        </w:r>
        <w:r w:rsidRPr="00B363A2" w:rsidDel="00CA6FDF">
          <w:rPr>
            <w:rFonts w:asciiTheme="minorBidi" w:hAnsiTheme="minorBidi"/>
            <w:sz w:val="24"/>
            <w:szCs w:val="24"/>
            <w:rtl/>
          </w:rPr>
          <w:delText xml:space="preserve"> מזון בבית.</w:delText>
        </w:r>
      </w:del>
    </w:p>
    <w:p w14:paraId="58ECB4A4" w14:textId="1116E300" w:rsidR="005C406C" w:rsidDel="00CA6FDF" w:rsidRDefault="005C406C" w:rsidP="005C406C">
      <w:pPr>
        <w:spacing w:after="0" w:line="240" w:lineRule="auto"/>
        <w:jc w:val="center"/>
        <w:rPr>
          <w:del w:id="986" w:author="Nisan Avraham" w:date="2022-06-15T10:39:00Z"/>
          <w:rFonts w:asciiTheme="minorBidi" w:hAnsiTheme="minorBidi"/>
          <w:b/>
          <w:bCs/>
          <w:sz w:val="24"/>
          <w:szCs w:val="24"/>
          <w:rtl/>
        </w:rPr>
      </w:pPr>
      <w:del w:id="987" w:author="Nisan Avraham" w:date="2022-06-15T10:39:00Z">
        <w:r w:rsidDel="00CA6FDF">
          <w:rPr>
            <w:rFonts w:asciiTheme="minorBidi" w:hAnsiTheme="minorBidi" w:hint="cs"/>
            <w:b/>
            <w:bCs/>
            <w:sz w:val="24"/>
            <w:szCs w:val="24"/>
            <w:rtl/>
          </w:rPr>
          <w:delText>הצריכה והאובדן בשלב הצריכה בשנת 2019 ובשנת 2020</w:delText>
        </w:r>
      </w:del>
    </w:p>
    <w:p w14:paraId="0BDAE2E1" w14:textId="360F2CB9" w:rsidR="005C406C" w:rsidDel="00CA6FDF" w:rsidRDefault="005C406C" w:rsidP="005C406C">
      <w:pPr>
        <w:spacing w:line="360" w:lineRule="auto"/>
        <w:jc w:val="both"/>
        <w:rPr>
          <w:del w:id="988" w:author="Nisan Avraham" w:date="2022-06-15T10:39:00Z"/>
          <w:rFonts w:asciiTheme="minorBidi" w:hAnsiTheme="minorBidi"/>
          <w:sz w:val="18"/>
          <w:szCs w:val="18"/>
          <w:rtl/>
        </w:rPr>
      </w:pPr>
    </w:p>
    <w:tbl>
      <w:tblPr>
        <w:tblStyle w:val="4-11"/>
        <w:bidiVisual/>
        <w:tblW w:w="9252" w:type="dxa"/>
        <w:tblInd w:w="5" w:type="dxa"/>
        <w:tblLook w:val="04A0" w:firstRow="1" w:lastRow="0" w:firstColumn="1" w:lastColumn="0" w:noHBand="0" w:noVBand="1"/>
      </w:tblPr>
      <w:tblGrid>
        <w:gridCol w:w="2142"/>
        <w:gridCol w:w="717"/>
        <w:gridCol w:w="717"/>
        <w:gridCol w:w="929"/>
        <w:gridCol w:w="754"/>
        <w:gridCol w:w="706"/>
        <w:gridCol w:w="885"/>
        <w:gridCol w:w="717"/>
        <w:gridCol w:w="840"/>
        <w:gridCol w:w="845"/>
      </w:tblGrid>
      <w:tr w:rsidR="005C406C" w:rsidDel="00CA6FDF" w14:paraId="6F874E43" w14:textId="6DBF735C" w:rsidTr="006E1F83">
        <w:trPr>
          <w:cnfStyle w:val="100000000000" w:firstRow="1" w:lastRow="0" w:firstColumn="0" w:lastColumn="0" w:oddVBand="0" w:evenVBand="0" w:oddHBand="0" w:evenHBand="0" w:firstRowFirstColumn="0" w:firstRowLastColumn="0" w:lastRowFirstColumn="0" w:lastRowLastColumn="0"/>
          <w:del w:id="989" w:author="Nisan Avraham" w:date="2022-06-15T10:39:00Z"/>
        </w:trPr>
        <w:tc>
          <w:tcPr>
            <w:cnfStyle w:val="001000000000" w:firstRow="0" w:lastRow="0" w:firstColumn="1" w:lastColumn="0" w:oddVBand="0" w:evenVBand="0" w:oddHBand="0" w:evenHBand="0" w:firstRowFirstColumn="0" w:firstRowLastColumn="0" w:lastRowFirstColumn="0" w:lastRowLastColumn="0"/>
            <w:tcW w:w="2156" w:type="dxa"/>
          </w:tcPr>
          <w:p w14:paraId="673E8968" w14:textId="7F33981C" w:rsidR="005C406C" w:rsidDel="00CA6FDF" w:rsidRDefault="005C406C" w:rsidP="006E1F83">
            <w:pPr>
              <w:spacing w:line="360" w:lineRule="auto"/>
              <w:jc w:val="both"/>
              <w:rPr>
                <w:del w:id="990" w:author="Nisan Avraham" w:date="2022-06-15T10:39:00Z"/>
                <w:rFonts w:asciiTheme="minorBidi" w:hAnsiTheme="minorBidi"/>
                <w:sz w:val="18"/>
                <w:szCs w:val="18"/>
                <w:rtl/>
              </w:rPr>
            </w:pPr>
          </w:p>
        </w:tc>
        <w:tc>
          <w:tcPr>
            <w:tcW w:w="2341" w:type="dxa"/>
            <w:gridSpan w:val="3"/>
          </w:tcPr>
          <w:p w14:paraId="652A5968" w14:textId="5B27C624" w:rsidR="005C406C" w:rsidRPr="00B363A2"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991" w:author="Nisan Avraham" w:date="2022-06-15T10:39:00Z"/>
                <w:rFonts w:ascii="Arial" w:eastAsia="Times New Roman" w:hAnsi="Arial" w:cs="Arial"/>
                <w:sz w:val="24"/>
                <w:szCs w:val="24"/>
                <w:rtl/>
              </w:rPr>
            </w:pPr>
            <w:del w:id="992" w:author="Nisan Avraham" w:date="2022-06-15T10:39:00Z">
              <w:r w:rsidRPr="00B363A2" w:rsidDel="00CA6FDF">
                <w:rPr>
                  <w:rFonts w:ascii="Arial" w:eastAsia="Times New Roman" w:hAnsi="Arial" w:cs="Arial" w:hint="cs"/>
                  <w:sz w:val="24"/>
                  <w:szCs w:val="24"/>
                  <w:rtl/>
                </w:rPr>
                <w:delText>צריכה ביתית</w:delText>
              </w:r>
            </w:del>
          </w:p>
        </w:tc>
        <w:tc>
          <w:tcPr>
            <w:tcW w:w="0" w:type="dxa"/>
            <w:gridSpan w:val="3"/>
          </w:tcPr>
          <w:p w14:paraId="24B4E9F0" w14:textId="4FC900E7" w:rsidR="005C406C" w:rsidRPr="00B363A2"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993" w:author="Nisan Avraham" w:date="2022-06-15T10:39:00Z"/>
                <w:rFonts w:ascii="Arial" w:eastAsia="Times New Roman" w:hAnsi="Arial" w:cs="Arial"/>
                <w:sz w:val="24"/>
                <w:szCs w:val="24"/>
                <w:rtl/>
              </w:rPr>
            </w:pPr>
            <w:del w:id="994" w:author="Nisan Avraham" w:date="2022-06-15T10:39:00Z">
              <w:r w:rsidRPr="00B363A2" w:rsidDel="00CA6FDF">
                <w:rPr>
                  <w:rFonts w:ascii="Arial" w:eastAsia="Times New Roman" w:hAnsi="Arial" w:cs="Arial" w:hint="cs"/>
                  <w:sz w:val="24"/>
                  <w:szCs w:val="24"/>
                  <w:rtl/>
                </w:rPr>
                <w:delText>צריכה מוסדית</w:delText>
              </w:r>
            </w:del>
          </w:p>
        </w:tc>
        <w:tc>
          <w:tcPr>
            <w:tcW w:w="0" w:type="dxa"/>
            <w:gridSpan w:val="3"/>
          </w:tcPr>
          <w:p w14:paraId="4B7F5907" w14:textId="140DBAAE" w:rsidR="005C406C" w:rsidRPr="00B363A2"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995" w:author="Nisan Avraham" w:date="2022-06-15T10:39:00Z"/>
                <w:rFonts w:ascii="Arial" w:eastAsia="Times New Roman" w:hAnsi="Arial" w:cs="Arial"/>
                <w:sz w:val="24"/>
                <w:szCs w:val="24"/>
                <w:rtl/>
              </w:rPr>
            </w:pPr>
            <w:del w:id="996" w:author="Nisan Avraham" w:date="2022-06-15T10:39:00Z">
              <w:r w:rsidRPr="00B363A2" w:rsidDel="00CA6FDF">
                <w:rPr>
                  <w:rFonts w:ascii="Arial" w:eastAsia="Times New Roman" w:hAnsi="Arial" w:cs="Arial" w:hint="cs"/>
                  <w:sz w:val="24"/>
                  <w:szCs w:val="24"/>
                  <w:rtl/>
                </w:rPr>
                <w:delText>סה"כ צריכת מזון</w:delText>
              </w:r>
            </w:del>
          </w:p>
        </w:tc>
      </w:tr>
      <w:tr w:rsidR="005C406C" w:rsidDel="00CA6FDF" w14:paraId="62D35192" w14:textId="3F9240F1" w:rsidTr="006E1F83">
        <w:trPr>
          <w:cnfStyle w:val="000000100000" w:firstRow="0" w:lastRow="0" w:firstColumn="0" w:lastColumn="0" w:oddVBand="0" w:evenVBand="0" w:oddHBand="1" w:evenHBand="0" w:firstRowFirstColumn="0" w:firstRowLastColumn="0" w:lastRowFirstColumn="0" w:lastRowLastColumn="0"/>
          <w:trHeight w:val="454"/>
          <w:del w:id="997" w:author="Nisan Avraham" w:date="2022-06-15T10:39:00Z"/>
        </w:trPr>
        <w:tc>
          <w:tcPr>
            <w:cnfStyle w:val="001000000000" w:firstRow="0" w:lastRow="0" w:firstColumn="1" w:lastColumn="0" w:oddVBand="0" w:evenVBand="0" w:oddHBand="0" w:evenHBand="0" w:firstRowFirstColumn="0" w:firstRowLastColumn="0" w:lastRowFirstColumn="0" w:lastRowLastColumn="0"/>
            <w:tcW w:w="2156" w:type="dxa"/>
          </w:tcPr>
          <w:p w14:paraId="34D24FAF" w14:textId="64B97B91" w:rsidR="005C406C" w:rsidDel="00CA6FDF" w:rsidRDefault="005C406C" w:rsidP="006E1F83">
            <w:pPr>
              <w:spacing w:line="360" w:lineRule="auto"/>
              <w:jc w:val="both"/>
              <w:rPr>
                <w:del w:id="998" w:author="Nisan Avraham" w:date="2022-06-15T10:39:00Z"/>
                <w:rFonts w:asciiTheme="minorBidi" w:hAnsiTheme="minorBidi"/>
                <w:sz w:val="18"/>
                <w:szCs w:val="18"/>
                <w:rtl/>
              </w:rPr>
            </w:pPr>
          </w:p>
        </w:tc>
        <w:tc>
          <w:tcPr>
            <w:tcW w:w="692" w:type="dxa"/>
            <w:vAlign w:val="center"/>
          </w:tcPr>
          <w:p w14:paraId="0347C36C" w14:textId="6768BEF6" w:rsidR="005C406C" w:rsidRPr="00B363A2"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999" w:author="Nisan Avraham" w:date="2022-06-15T10:39:00Z"/>
                <w:rFonts w:ascii="Arial" w:eastAsia="Times New Roman" w:hAnsi="Arial" w:cs="Arial"/>
                <w:b/>
                <w:bCs/>
                <w:sz w:val="20"/>
                <w:szCs w:val="20"/>
                <w:rtl/>
              </w:rPr>
            </w:pPr>
            <w:del w:id="1000" w:author="Nisan Avraham" w:date="2022-06-15T10:39:00Z">
              <w:r w:rsidRPr="00B363A2" w:rsidDel="00CA6FDF">
                <w:rPr>
                  <w:rFonts w:ascii="Arial" w:eastAsia="Times New Roman" w:hAnsi="Arial" w:cs="Arial"/>
                  <w:b/>
                  <w:bCs/>
                  <w:sz w:val="20"/>
                  <w:szCs w:val="20"/>
                  <w:rtl/>
                </w:rPr>
                <w:delText>2019</w:delText>
              </w:r>
            </w:del>
          </w:p>
        </w:tc>
        <w:tc>
          <w:tcPr>
            <w:tcW w:w="717" w:type="dxa"/>
            <w:vAlign w:val="center"/>
          </w:tcPr>
          <w:p w14:paraId="7320A75A" w14:textId="290FFB0B" w:rsidR="005C406C" w:rsidRPr="00B363A2"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01" w:author="Nisan Avraham" w:date="2022-06-15T10:39:00Z"/>
                <w:rFonts w:ascii="Arial" w:eastAsia="Times New Roman" w:hAnsi="Arial" w:cs="Arial"/>
                <w:b/>
                <w:bCs/>
                <w:sz w:val="20"/>
                <w:szCs w:val="20"/>
                <w:rtl/>
              </w:rPr>
            </w:pPr>
            <w:del w:id="1002" w:author="Nisan Avraham" w:date="2022-06-15T10:39:00Z">
              <w:r w:rsidRPr="00B363A2" w:rsidDel="00CA6FDF">
                <w:rPr>
                  <w:rFonts w:ascii="Arial" w:eastAsia="Times New Roman" w:hAnsi="Arial" w:cs="Arial"/>
                  <w:b/>
                  <w:bCs/>
                  <w:sz w:val="20"/>
                  <w:szCs w:val="20"/>
                  <w:rtl/>
                </w:rPr>
                <w:delText>2020</w:delText>
              </w:r>
            </w:del>
          </w:p>
        </w:tc>
        <w:tc>
          <w:tcPr>
            <w:tcW w:w="932" w:type="dxa"/>
            <w:vAlign w:val="center"/>
          </w:tcPr>
          <w:p w14:paraId="46C10C7A" w14:textId="62BF1B72" w:rsidR="005C406C" w:rsidRPr="00B363A2"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03" w:author="Nisan Avraham" w:date="2022-06-15T10:39:00Z"/>
                <w:rFonts w:ascii="Arial" w:eastAsia="Times New Roman" w:hAnsi="Arial" w:cs="Arial"/>
                <w:b/>
                <w:bCs/>
                <w:sz w:val="20"/>
                <w:szCs w:val="20"/>
                <w:rtl/>
              </w:rPr>
            </w:pPr>
            <w:del w:id="1004" w:author="Nisan Avraham" w:date="2022-06-15T10:39:00Z">
              <w:r w:rsidRPr="00B363A2" w:rsidDel="00CA6FDF">
                <w:rPr>
                  <w:rFonts w:ascii="Arial" w:eastAsia="Times New Roman" w:hAnsi="Arial" w:cs="Arial"/>
                  <w:b/>
                  <w:bCs/>
                  <w:sz w:val="20"/>
                  <w:szCs w:val="20"/>
                  <w:rtl/>
                </w:rPr>
                <w:delText xml:space="preserve">% </w:delText>
              </w:r>
              <w:r w:rsidRPr="00B363A2" w:rsidDel="00CA6FDF">
                <w:rPr>
                  <w:rFonts w:ascii="Arial" w:eastAsia="Times New Roman" w:hAnsi="Arial" w:cs="Arial" w:hint="eastAsia"/>
                  <w:b/>
                  <w:bCs/>
                  <w:sz w:val="20"/>
                  <w:szCs w:val="20"/>
                  <w:rtl/>
                </w:rPr>
                <w:delText>שינוי</w:delText>
              </w:r>
            </w:del>
          </w:p>
        </w:tc>
        <w:tc>
          <w:tcPr>
            <w:tcW w:w="755" w:type="dxa"/>
            <w:vAlign w:val="center"/>
          </w:tcPr>
          <w:p w14:paraId="77087A8F" w14:textId="2DEF4CCF" w:rsidR="005C406C" w:rsidRPr="00B363A2"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05" w:author="Nisan Avraham" w:date="2022-06-15T10:39:00Z"/>
                <w:rFonts w:ascii="Arial" w:eastAsia="Times New Roman" w:hAnsi="Arial" w:cs="Arial"/>
                <w:b/>
                <w:bCs/>
                <w:sz w:val="20"/>
                <w:szCs w:val="20"/>
                <w:rtl/>
              </w:rPr>
            </w:pPr>
            <w:del w:id="1006" w:author="Nisan Avraham" w:date="2022-06-15T10:39:00Z">
              <w:r w:rsidRPr="00896F67" w:rsidDel="00CA6FDF">
                <w:rPr>
                  <w:rFonts w:ascii="Arial" w:eastAsia="Times New Roman" w:hAnsi="Arial" w:cs="Arial"/>
                  <w:b/>
                  <w:bCs/>
                  <w:sz w:val="20"/>
                  <w:szCs w:val="20"/>
                  <w:rtl/>
                </w:rPr>
                <w:delText>2019</w:delText>
              </w:r>
            </w:del>
          </w:p>
        </w:tc>
        <w:tc>
          <w:tcPr>
            <w:tcW w:w="707" w:type="dxa"/>
            <w:vAlign w:val="center"/>
          </w:tcPr>
          <w:p w14:paraId="1B52C2C7" w14:textId="6970CA55" w:rsidR="005C406C" w:rsidRPr="00B363A2"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07" w:author="Nisan Avraham" w:date="2022-06-15T10:39:00Z"/>
                <w:rFonts w:ascii="Arial" w:eastAsia="Times New Roman" w:hAnsi="Arial" w:cs="Arial"/>
                <w:b/>
                <w:bCs/>
                <w:sz w:val="20"/>
                <w:szCs w:val="20"/>
                <w:rtl/>
              </w:rPr>
            </w:pPr>
            <w:del w:id="1008" w:author="Nisan Avraham" w:date="2022-06-15T10:39:00Z">
              <w:r w:rsidRPr="00896F67" w:rsidDel="00CA6FDF">
                <w:rPr>
                  <w:rFonts w:ascii="Arial" w:eastAsia="Times New Roman" w:hAnsi="Arial" w:cs="Arial"/>
                  <w:b/>
                  <w:bCs/>
                  <w:sz w:val="20"/>
                  <w:szCs w:val="20"/>
                  <w:rtl/>
                </w:rPr>
                <w:delText>2020</w:delText>
              </w:r>
            </w:del>
          </w:p>
        </w:tc>
        <w:tc>
          <w:tcPr>
            <w:tcW w:w="888" w:type="dxa"/>
            <w:vAlign w:val="center"/>
          </w:tcPr>
          <w:p w14:paraId="51070576" w14:textId="0995A0E6" w:rsidR="005C406C" w:rsidRPr="00B363A2"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09" w:author="Nisan Avraham" w:date="2022-06-15T10:39:00Z"/>
                <w:rFonts w:ascii="Arial" w:eastAsia="Times New Roman" w:hAnsi="Arial" w:cs="Arial"/>
                <w:b/>
                <w:bCs/>
                <w:sz w:val="20"/>
                <w:szCs w:val="20"/>
                <w:rtl/>
              </w:rPr>
            </w:pPr>
            <w:del w:id="1010" w:author="Nisan Avraham" w:date="2022-06-15T10:39:00Z">
              <w:r w:rsidRPr="00896F67" w:rsidDel="00CA6FDF">
                <w:rPr>
                  <w:rFonts w:ascii="Arial" w:eastAsia="Times New Roman" w:hAnsi="Arial" w:cs="Arial"/>
                  <w:b/>
                  <w:bCs/>
                  <w:sz w:val="20"/>
                  <w:szCs w:val="20"/>
                  <w:rtl/>
                </w:rPr>
                <w:delText>% שינוי</w:delText>
              </w:r>
            </w:del>
          </w:p>
        </w:tc>
        <w:tc>
          <w:tcPr>
            <w:tcW w:w="717" w:type="dxa"/>
            <w:vAlign w:val="center"/>
          </w:tcPr>
          <w:p w14:paraId="1569706A" w14:textId="5BDC44AB"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11" w:author="Nisan Avraham" w:date="2022-06-15T10:39:00Z"/>
                <w:rFonts w:asciiTheme="minorBidi" w:hAnsiTheme="minorBidi"/>
                <w:sz w:val="18"/>
                <w:szCs w:val="18"/>
                <w:rtl/>
              </w:rPr>
            </w:pPr>
            <w:del w:id="1012" w:author="Nisan Avraham" w:date="2022-06-15T10:39:00Z">
              <w:r w:rsidRPr="00896F67" w:rsidDel="00CA6FDF">
                <w:rPr>
                  <w:rFonts w:ascii="Arial" w:eastAsia="Times New Roman" w:hAnsi="Arial" w:cs="Arial"/>
                  <w:b/>
                  <w:bCs/>
                  <w:sz w:val="20"/>
                  <w:szCs w:val="20"/>
                  <w:rtl/>
                </w:rPr>
                <w:delText>2019</w:delText>
              </w:r>
            </w:del>
          </w:p>
        </w:tc>
        <w:tc>
          <w:tcPr>
            <w:tcW w:w="841" w:type="dxa"/>
            <w:vAlign w:val="center"/>
          </w:tcPr>
          <w:p w14:paraId="090A3F3E" w14:textId="2A15D338"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13" w:author="Nisan Avraham" w:date="2022-06-15T10:39:00Z"/>
                <w:rFonts w:asciiTheme="minorBidi" w:hAnsiTheme="minorBidi"/>
                <w:sz w:val="18"/>
                <w:szCs w:val="18"/>
                <w:rtl/>
              </w:rPr>
            </w:pPr>
            <w:del w:id="1014" w:author="Nisan Avraham" w:date="2022-06-15T10:39:00Z">
              <w:r w:rsidRPr="00896F67" w:rsidDel="00CA6FDF">
                <w:rPr>
                  <w:rFonts w:ascii="Arial" w:eastAsia="Times New Roman" w:hAnsi="Arial" w:cs="Arial"/>
                  <w:b/>
                  <w:bCs/>
                  <w:sz w:val="20"/>
                  <w:szCs w:val="20"/>
                  <w:rtl/>
                </w:rPr>
                <w:delText>2020</w:delText>
              </w:r>
            </w:del>
          </w:p>
        </w:tc>
        <w:tc>
          <w:tcPr>
            <w:tcW w:w="847" w:type="dxa"/>
            <w:vAlign w:val="center"/>
          </w:tcPr>
          <w:p w14:paraId="6928F1DB" w14:textId="2C25C20D"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15" w:author="Nisan Avraham" w:date="2022-06-15T10:39:00Z"/>
                <w:rFonts w:asciiTheme="minorBidi" w:hAnsiTheme="minorBidi"/>
                <w:sz w:val="18"/>
                <w:szCs w:val="18"/>
                <w:rtl/>
              </w:rPr>
            </w:pPr>
            <w:del w:id="1016" w:author="Nisan Avraham" w:date="2022-06-15T10:39:00Z">
              <w:r w:rsidRPr="00896F67" w:rsidDel="00CA6FDF">
                <w:rPr>
                  <w:rFonts w:ascii="Arial" w:eastAsia="Times New Roman" w:hAnsi="Arial" w:cs="Arial"/>
                  <w:b/>
                  <w:bCs/>
                  <w:sz w:val="20"/>
                  <w:szCs w:val="20"/>
                  <w:rtl/>
                </w:rPr>
                <w:delText>% שינוי</w:delText>
              </w:r>
            </w:del>
          </w:p>
        </w:tc>
      </w:tr>
      <w:tr w:rsidR="005C406C" w:rsidDel="00CA6FDF" w14:paraId="7F65E6B1" w14:textId="51AFC8CE" w:rsidTr="006E1F83">
        <w:trPr>
          <w:trHeight w:val="624"/>
          <w:del w:id="1017" w:author="Nisan Avraham" w:date="2022-06-15T10:39:00Z"/>
        </w:trPr>
        <w:tc>
          <w:tcPr>
            <w:cnfStyle w:val="001000000000" w:firstRow="0" w:lastRow="0" w:firstColumn="1" w:lastColumn="0" w:oddVBand="0" w:evenVBand="0" w:oddHBand="0" w:evenHBand="0" w:firstRowFirstColumn="0" w:firstRowLastColumn="0" w:lastRowFirstColumn="0" w:lastRowLastColumn="0"/>
            <w:tcW w:w="2156" w:type="dxa"/>
            <w:vAlign w:val="center"/>
          </w:tcPr>
          <w:p w14:paraId="5FED4745" w14:textId="73836E55" w:rsidR="005C406C" w:rsidRPr="009A3BF4" w:rsidDel="00CA6FDF" w:rsidRDefault="005C406C" w:rsidP="006E1F83">
            <w:pPr>
              <w:spacing w:line="360" w:lineRule="auto"/>
              <w:rPr>
                <w:del w:id="1018" w:author="Nisan Avraham" w:date="2022-06-15T10:39:00Z"/>
                <w:rFonts w:asciiTheme="minorBidi" w:hAnsiTheme="minorBidi"/>
                <w:sz w:val="18"/>
                <w:szCs w:val="18"/>
                <w:rtl/>
              </w:rPr>
            </w:pPr>
            <w:del w:id="1019" w:author="Nisan Avraham" w:date="2022-06-15T10:39:00Z">
              <w:r w:rsidRPr="00482DA9" w:rsidDel="00CA6FDF">
                <w:rPr>
                  <w:rFonts w:ascii="Arial" w:hAnsi="Arial" w:cs="Arial" w:hint="eastAsia"/>
                  <w:sz w:val="20"/>
                  <w:szCs w:val="20"/>
                  <w:rtl/>
                </w:rPr>
                <w:delText>צריכת</w:delText>
              </w:r>
              <w:r w:rsidRPr="00482DA9" w:rsidDel="00CA6FDF">
                <w:rPr>
                  <w:rFonts w:ascii="Arial" w:hAnsi="Arial" w:cs="Arial"/>
                  <w:sz w:val="20"/>
                  <w:szCs w:val="20"/>
                  <w:rtl/>
                </w:rPr>
                <w:delText xml:space="preserve"> </w:delText>
              </w:r>
              <w:r w:rsidRPr="00482DA9" w:rsidDel="00CA6FDF">
                <w:rPr>
                  <w:rFonts w:ascii="Arial" w:hAnsi="Arial" w:cs="Arial" w:hint="eastAsia"/>
                  <w:sz w:val="20"/>
                  <w:szCs w:val="20"/>
                  <w:rtl/>
                </w:rPr>
                <w:delText>מזון</w:delText>
              </w:r>
              <w:r w:rsidRPr="00482DA9" w:rsidDel="00CA6FDF">
                <w:rPr>
                  <w:rFonts w:ascii="Arial" w:hAnsi="Arial" w:cs="Arial"/>
                  <w:sz w:val="20"/>
                  <w:szCs w:val="20"/>
                  <w:rtl/>
                </w:rPr>
                <w:delText>, מיליארדי ₪</w:delText>
              </w:r>
            </w:del>
          </w:p>
        </w:tc>
        <w:tc>
          <w:tcPr>
            <w:tcW w:w="692" w:type="dxa"/>
            <w:vAlign w:val="center"/>
          </w:tcPr>
          <w:p w14:paraId="2CD41E39" w14:textId="0F1EBE24"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20" w:author="Nisan Avraham" w:date="2022-06-15T10:39:00Z"/>
                <w:rFonts w:asciiTheme="minorBidi" w:hAnsiTheme="minorBidi"/>
                <w:sz w:val="18"/>
                <w:szCs w:val="18"/>
                <w:rtl/>
              </w:rPr>
            </w:pPr>
            <w:del w:id="1021" w:author="Nisan Avraham" w:date="2022-06-15T10:39:00Z">
              <w:r w:rsidRPr="00BA2FD8" w:rsidDel="00CA6FDF">
                <w:rPr>
                  <w:rFonts w:ascii="Arial" w:eastAsia="Times New Roman" w:hAnsi="Arial" w:cs="Arial"/>
                  <w:color w:val="000000"/>
                  <w:sz w:val="20"/>
                  <w:szCs w:val="20"/>
                </w:rPr>
                <w:delText>62</w:delText>
              </w:r>
            </w:del>
          </w:p>
        </w:tc>
        <w:tc>
          <w:tcPr>
            <w:tcW w:w="0" w:type="dxa"/>
            <w:vAlign w:val="center"/>
          </w:tcPr>
          <w:p w14:paraId="609849B8" w14:textId="71C8351C"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22" w:author="Nisan Avraham" w:date="2022-06-15T10:39:00Z"/>
                <w:rFonts w:asciiTheme="minorBidi" w:hAnsiTheme="minorBidi"/>
                <w:sz w:val="18"/>
                <w:szCs w:val="18"/>
                <w:rtl/>
              </w:rPr>
            </w:pPr>
            <w:del w:id="1023" w:author="Nisan Avraham" w:date="2022-06-15T10:39:00Z">
              <w:r w:rsidRPr="00BA2FD8" w:rsidDel="00CA6FDF">
                <w:rPr>
                  <w:rFonts w:ascii="Arial" w:eastAsia="Times New Roman" w:hAnsi="Arial" w:cs="Arial"/>
                  <w:color w:val="000000"/>
                  <w:sz w:val="20"/>
                  <w:szCs w:val="20"/>
                </w:rPr>
                <w:delText>67</w:delText>
              </w:r>
            </w:del>
          </w:p>
        </w:tc>
        <w:tc>
          <w:tcPr>
            <w:tcW w:w="0" w:type="dxa"/>
            <w:vAlign w:val="center"/>
          </w:tcPr>
          <w:p w14:paraId="4D510FF4" w14:textId="2EEAD21B"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24" w:author="Nisan Avraham" w:date="2022-06-15T10:39:00Z"/>
                <w:rFonts w:asciiTheme="minorBidi" w:hAnsiTheme="minorBidi"/>
                <w:sz w:val="18"/>
                <w:szCs w:val="18"/>
                <w:rtl/>
              </w:rPr>
            </w:pPr>
            <w:del w:id="1025" w:author="Nisan Avraham" w:date="2022-06-15T10:39:00Z">
              <w:r w:rsidRPr="00BA2FD8" w:rsidDel="00CA6FDF">
                <w:rPr>
                  <w:rFonts w:ascii="Arial" w:hAnsi="Arial" w:cs="Arial"/>
                  <w:b/>
                  <w:bCs/>
                  <w:sz w:val="20"/>
                  <w:szCs w:val="20"/>
                </w:rPr>
                <w:delText>+9%</w:delText>
              </w:r>
            </w:del>
          </w:p>
        </w:tc>
        <w:tc>
          <w:tcPr>
            <w:tcW w:w="0" w:type="dxa"/>
            <w:vAlign w:val="center"/>
          </w:tcPr>
          <w:p w14:paraId="39DDE400" w14:textId="54875B47"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26" w:author="Nisan Avraham" w:date="2022-06-15T10:39:00Z"/>
                <w:rFonts w:asciiTheme="minorBidi" w:hAnsiTheme="minorBidi"/>
                <w:sz w:val="18"/>
                <w:szCs w:val="18"/>
                <w:rtl/>
              </w:rPr>
            </w:pPr>
            <w:del w:id="1027" w:author="Nisan Avraham" w:date="2022-06-15T10:39:00Z">
              <w:r w:rsidRPr="00896F67" w:rsidDel="00CA6FDF">
                <w:rPr>
                  <w:rFonts w:ascii="Arial" w:eastAsia="Times New Roman" w:hAnsi="Arial" w:cs="Arial"/>
                  <w:sz w:val="20"/>
                  <w:szCs w:val="20"/>
                </w:rPr>
                <w:delText>14.2</w:delText>
              </w:r>
            </w:del>
          </w:p>
        </w:tc>
        <w:tc>
          <w:tcPr>
            <w:tcW w:w="0" w:type="dxa"/>
            <w:vAlign w:val="center"/>
          </w:tcPr>
          <w:p w14:paraId="10809E1B" w14:textId="204C6484"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28" w:author="Nisan Avraham" w:date="2022-06-15T10:39:00Z"/>
                <w:rFonts w:asciiTheme="minorBidi" w:hAnsiTheme="minorBidi"/>
                <w:sz w:val="18"/>
                <w:szCs w:val="18"/>
                <w:rtl/>
              </w:rPr>
            </w:pPr>
            <w:del w:id="1029" w:author="Nisan Avraham" w:date="2022-06-15T10:39:00Z">
              <w:r w:rsidRPr="00896F67" w:rsidDel="00CA6FDF">
                <w:rPr>
                  <w:rFonts w:ascii="Arial" w:eastAsia="Times New Roman" w:hAnsi="Arial" w:cs="Arial"/>
                  <w:sz w:val="20"/>
                  <w:szCs w:val="20"/>
                </w:rPr>
                <w:delText>7.3</w:delText>
              </w:r>
            </w:del>
          </w:p>
        </w:tc>
        <w:tc>
          <w:tcPr>
            <w:tcW w:w="0" w:type="dxa"/>
            <w:vAlign w:val="center"/>
          </w:tcPr>
          <w:p w14:paraId="313E3DF0" w14:textId="2913DCF1"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30" w:author="Nisan Avraham" w:date="2022-06-15T10:39:00Z"/>
                <w:rFonts w:asciiTheme="minorBidi" w:hAnsiTheme="minorBidi"/>
                <w:sz w:val="18"/>
                <w:szCs w:val="18"/>
                <w:rtl/>
              </w:rPr>
            </w:pPr>
            <w:del w:id="1031" w:author="Nisan Avraham" w:date="2022-06-15T10:39:00Z">
              <w:r w:rsidRPr="00896F67" w:rsidDel="00CA6FDF">
                <w:rPr>
                  <w:rFonts w:ascii="Arial" w:hAnsi="Arial" w:cs="Arial"/>
                  <w:b/>
                  <w:bCs/>
                  <w:sz w:val="20"/>
                  <w:szCs w:val="20"/>
                </w:rPr>
                <w:delText>-48%</w:delText>
              </w:r>
            </w:del>
          </w:p>
        </w:tc>
        <w:tc>
          <w:tcPr>
            <w:tcW w:w="0" w:type="dxa"/>
            <w:vAlign w:val="center"/>
          </w:tcPr>
          <w:p w14:paraId="3BDAE8A5" w14:textId="4AC7B0B6"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32" w:author="Nisan Avraham" w:date="2022-06-15T10:39:00Z"/>
                <w:rFonts w:asciiTheme="minorBidi" w:hAnsiTheme="minorBidi"/>
                <w:sz w:val="18"/>
                <w:szCs w:val="18"/>
                <w:rtl/>
              </w:rPr>
            </w:pPr>
            <w:del w:id="1033" w:author="Nisan Avraham" w:date="2022-06-15T10:39:00Z">
              <w:r w:rsidRPr="00BA2FD8" w:rsidDel="00CA6FDF">
                <w:rPr>
                  <w:rFonts w:ascii="Arial" w:hAnsi="Arial" w:cs="Arial"/>
                  <w:sz w:val="20"/>
                  <w:szCs w:val="20"/>
                </w:rPr>
                <w:delText>76</w:delText>
              </w:r>
            </w:del>
          </w:p>
        </w:tc>
        <w:tc>
          <w:tcPr>
            <w:tcW w:w="0" w:type="dxa"/>
            <w:vAlign w:val="center"/>
          </w:tcPr>
          <w:p w14:paraId="581BCE38" w14:textId="62CCE804"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34" w:author="Nisan Avraham" w:date="2022-06-15T10:39:00Z"/>
                <w:rFonts w:asciiTheme="minorBidi" w:hAnsiTheme="minorBidi"/>
                <w:sz w:val="18"/>
                <w:szCs w:val="18"/>
                <w:rtl/>
              </w:rPr>
            </w:pPr>
            <w:del w:id="1035" w:author="Nisan Avraham" w:date="2022-06-15T10:39:00Z">
              <w:r w:rsidRPr="00BA2FD8" w:rsidDel="00CA6FDF">
                <w:rPr>
                  <w:rFonts w:ascii="Arial" w:hAnsi="Arial" w:cs="Arial"/>
                  <w:sz w:val="20"/>
                  <w:szCs w:val="20"/>
                </w:rPr>
                <w:delText>74</w:delText>
              </w:r>
            </w:del>
          </w:p>
        </w:tc>
        <w:tc>
          <w:tcPr>
            <w:tcW w:w="0" w:type="dxa"/>
            <w:vAlign w:val="center"/>
          </w:tcPr>
          <w:p w14:paraId="3DC310BD" w14:textId="64029234"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36" w:author="Nisan Avraham" w:date="2022-06-15T10:39:00Z"/>
                <w:rFonts w:asciiTheme="minorBidi" w:hAnsiTheme="minorBidi"/>
                <w:sz w:val="18"/>
                <w:szCs w:val="18"/>
                <w:rtl/>
              </w:rPr>
            </w:pPr>
            <w:del w:id="1037" w:author="Nisan Avraham" w:date="2022-06-15T10:39:00Z">
              <w:r w:rsidRPr="006457AB" w:rsidDel="00CA6FDF">
                <w:rPr>
                  <w:rFonts w:ascii="Arial" w:hAnsi="Arial" w:cs="Arial"/>
                  <w:b/>
                  <w:bCs/>
                  <w:sz w:val="20"/>
                  <w:szCs w:val="20"/>
                </w:rPr>
                <w:delText>-2%</w:delText>
              </w:r>
            </w:del>
          </w:p>
        </w:tc>
      </w:tr>
      <w:tr w:rsidR="005C406C" w:rsidDel="00CA6FDF" w14:paraId="43F9CE65" w14:textId="46D1EBFC" w:rsidTr="006E1F83">
        <w:trPr>
          <w:cnfStyle w:val="000000100000" w:firstRow="0" w:lastRow="0" w:firstColumn="0" w:lastColumn="0" w:oddVBand="0" w:evenVBand="0" w:oddHBand="1" w:evenHBand="0" w:firstRowFirstColumn="0" w:firstRowLastColumn="0" w:lastRowFirstColumn="0" w:lastRowLastColumn="0"/>
          <w:trHeight w:val="624"/>
          <w:del w:id="1038" w:author="Nisan Avraham" w:date="2022-06-15T10:39:00Z"/>
        </w:trPr>
        <w:tc>
          <w:tcPr>
            <w:cnfStyle w:val="001000000000" w:firstRow="0" w:lastRow="0" w:firstColumn="1" w:lastColumn="0" w:oddVBand="0" w:evenVBand="0" w:oddHBand="0" w:evenHBand="0" w:firstRowFirstColumn="0" w:firstRowLastColumn="0" w:lastRowFirstColumn="0" w:lastRowLastColumn="0"/>
            <w:tcW w:w="2156" w:type="dxa"/>
            <w:vAlign w:val="center"/>
          </w:tcPr>
          <w:p w14:paraId="035011CF" w14:textId="0E8D21F5" w:rsidR="005C406C" w:rsidDel="00CA6FDF" w:rsidRDefault="005C406C" w:rsidP="006E1F83">
            <w:pPr>
              <w:spacing w:line="360" w:lineRule="auto"/>
              <w:rPr>
                <w:del w:id="1039" w:author="Nisan Avraham" w:date="2022-06-15T10:39:00Z"/>
                <w:rFonts w:asciiTheme="minorBidi" w:hAnsiTheme="minorBidi"/>
                <w:sz w:val="18"/>
                <w:szCs w:val="18"/>
                <w:rtl/>
              </w:rPr>
            </w:pPr>
            <w:del w:id="1040" w:author="Nisan Avraham" w:date="2022-06-15T10:39:00Z">
              <w:r w:rsidRPr="00BA2FD8" w:rsidDel="00CA6FDF">
                <w:rPr>
                  <w:rFonts w:ascii="Arial" w:hAnsi="Arial" w:cs="Arial" w:hint="eastAsia"/>
                  <w:sz w:val="20"/>
                  <w:szCs w:val="20"/>
                  <w:rtl/>
                </w:rPr>
                <w:delText>צריכת</w:delText>
              </w:r>
              <w:r w:rsidRPr="00BA2FD8" w:rsidDel="00CA6FDF">
                <w:rPr>
                  <w:rFonts w:ascii="Arial" w:hAnsi="Arial" w:cs="Arial"/>
                  <w:sz w:val="20"/>
                  <w:szCs w:val="20"/>
                  <w:rtl/>
                </w:rPr>
                <w:delText xml:space="preserve"> </w:delText>
              </w:r>
              <w:r w:rsidRPr="00BA2FD8" w:rsidDel="00CA6FDF">
                <w:rPr>
                  <w:rFonts w:ascii="Arial" w:hAnsi="Arial" w:cs="Arial" w:hint="eastAsia"/>
                  <w:sz w:val="20"/>
                  <w:szCs w:val="20"/>
                  <w:rtl/>
                </w:rPr>
                <w:delText>מזון</w:delText>
              </w:r>
              <w:r w:rsidRPr="00BA2FD8" w:rsidDel="00CA6FDF">
                <w:rPr>
                  <w:rFonts w:ascii="Arial" w:hAnsi="Arial" w:cs="Arial"/>
                  <w:sz w:val="20"/>
                  <w:szCs w:val="20"/>
                  <w:rtl/>
                </w:rPr>
                <w:delText xml:space="preserve">, </w:delText>
              </w:r>
              <w:r w:rsidRPr="00BA2FD8" w:rsidDel="00CA6FDF">
                <w:rPr>
                  <w:rFonts w:ascii="Arial" w:hAnsi="Arial" w:cs="Arial" w:hint="eastAsia"/>
                  <w:sz w:val="20"/>
                  <w:szCs w:val="20"/>
                  <w:rtl/>
                </w:rPr>
                <w:delText>אלפי</w:delText>
              </w:r>
              <w:r w:rsidRPr="00BA2FD8" w:rsidDel="00CA6FDF">
                <w:rPr>
                  <w:rFonts w:ascii="Arial" w:hAnsi="Arial" w:cs="Arial"/>
                  <w:sz w:val="20"/>
                  <w:szCs w:val="20"/>
                  <w:rtl/>
                </w:rPr>
                <w:delText xml:space="preserve"> </w:delText>
              </w:r>
              <w:r w:rsidRPr="00BA2FD8" w:rsidDel="00CA6FDF">
                <w:rPr>
                  <w:rFonts w:ascii="Arial" w:hAnsi="Arial" w:cs="Arial" w:hint="eastAsia"/>
                  <w:sz w:val="20"/>
                  <w:szCs w:val="20"/>
                  <w:rtl/>
                </w:rPr>
                <w:delText>טונות</w:delText>
              </w:r>
            </w:del>
          </w:p>
        </w:tc>
        <w:tc>
          <w:tcPr>
            <w:tcW w:w="692" w:type="dxa"/>
            <w:vAlign w:val="center"/>
          </w:tcPr>
          <w:p w14:paraId="31C7EF44" w14:textId="0D0F2179"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41" w:author="Nisan Avraham" w:date="2022-06-15T10:39:00Z"/>
                <w:rFonts w:asciiTheme="minorBidi" w:hAnsiTheme="minorBidi"/>
                <w:sz w:val="18"/>
                <w:szCs w:val="18"/>
                <w:rtl/>
              </w:rPr>
            </w:pPr>
            <w:del w:id="1042" w:author="Nisan Avraham" w:date="2022-06-15T10:39:00Z">
              <w:r w:rsidRPr="00BA2FD8" w:rsidDel="00CA6FDF">
                <w:rPr>
                  <w:rFonts w:ascii="Arial" w:hAnsi="Arial" w:cs="Arial"/>
                  <w:sz w:val="20"/>
                  <w:szCs w:val="20"/>
                </w:rPr>
                <w:delText>6,213</w:delText>
              </w:r>
            </w:del>
          </w:p>
        </w:tc>
        <w:tc>
          <w:tcPr>
            <w:tcW w:w="717" w:type="dxa"/>
            <w:vAlign w:val="center"/>
          </w:tcPr>
          <w:p w14:paraId="5E32DEF7" w14:textId="163AC655"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43" w:author="Nisan Avraham" w:date="2022-06-15T10:39:00Z"/>
                <w:rFonts w:asciiTheme="minorBidi" w:hAnsiTheme="minorBidi"/>
                <w:sz w:val="18"/>
                <w:szCs w:val="18"/>
                <w:rtl/>
              </w:rPr>
            </w:pPr>
            <w:del w:id="1044" w:author="Nisan Avraham" w:date="2022-06-15T10:39:00Z">
              <w:r w:rsidRPr="00BA2FD8" w:rsidDel="00CA6FDF">
                <w:rPr>
                  <w:rFonts w:ascii="Arial" w:hAnsi="Arial" w:cs="Arial"/>
                  <w:sz w:val="20"/>
                  <w:szCs w:val="20"/>
                </w:rPr>
                <w:delText>6,772</w:delText>
              </w:r>
            </w:del>
          </w:p>
        </w:tc>
        <w:tc>
          <w:tcPr>
            <w:tcW w:w="932" w:type="dxa"/>
            <w:vAlign w:val="center"/>
          </w:tcPr>
          <w:p w14:paraId="60A0A3B6" w14:textId="4E3164E0"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45" w:author="Nisan Avraham" w:date="2022-06-15T10:39:00Z"/>
                <w:rFonts w:asciiTheme="minorBidi" w:hAnsiTheme="minorBidi"/>
                <w:sz w:val="18"/>
                <w:szCs w:val="18"/>
                <w:rtl/>
              </w:rPr>
            </w:pPr>
            <w:del w:id="1046" w:author="Nisan Avraham" w:date="2022-06-15T10:39:00Z">
              <w:r w:rsidRPr="00BA2FD8" w:rsidDel="00CA6FDF">
                <w:rPr>
                  <w:rFonts w:ascii="Arial" w:hAnsi="Arial" w:cs="Arial"/>
                  <w:b/>
                  <w:bCs/>
                  <w:sz w:val="20"/>
                  <w:szCs w:val="20"/>
                </w:rPr>
                <w:delText>+9%</w:delText>
              </w:r>
            </w:del>
          </w:p>
        </w:tc>
        <w:tc>
          <w:tcPr>
            <w:tcW w:w="755" w:type="dxa"/>
            <w:vAlign w:val="center"/>
          </w:tcPr>
          <w:p w14:paraId="0DB5723C" w14:textId="557B1DA5"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47" w:author="Nisan Avraham" w:date="2022-06-15T10:39:00Z"/>
                <w:rFonts w:asciiTheme="minorBidi" w:hAnsiTheme="minorBidi"/>
                <w:sz w:val="18"/>
                <w:szCs w:val="18"/>
                <w:rtl/>
              </w:rPr>
            </w:pPr>
            <w:del w:id="1048" w:author="Nisan Avraham" w:date="2022-06-15T10:39:00Z">
              <w:r w:rsidRPr="00896F67" w:rsidDel="00CA6FDF">
                <w:rPr>
                  <w:rFonts w:ascii="Arial" w:eastAsia="Times New Roman" w:hAnsi="Arial" w:cs="Arial"/>
                  <w:color w:val="000000"/>
                  <w:sz w:val="20"/>
                  <w:szCs w:val="20"/>
                </w:rPr>
                <w:delText>807</w:delText>
              </w:r>
            </w:del>
          </w:p>
        </w:tc>
        <w:tc>
          <w:tcPr>
            <w:tcW w:w="707" w:type="dxa"/>
            <w:vAlign w:val="center"/>
          </w:tcPr>
          <w:p w14:paraId="04EC179B" w14:textId="31654E71"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49" w:author="Nisan Avraham" w:date="2022-06-15T10:39:00Z"/>
                <w:rFonts w:asciiTheme="minorBidi" w:hAnsiTheme="minorBidi"/>
                <w:sz w:val="18"/>
                <w:szCs w:val="18"/>
                <w:rtl/>
              </w:rPr>
            </w:pPr>
            <w:del w:id="1050" w:author="Nisan Avraham" w:date="2022-06-15T10:39:00Z">
              <w:r w:rsidRPr="00896F67" w:rsidDel="00CA6FDF">
                <w:rPr>
                  <w:rFonts w:ascii="Arial" w:eastAsia="Times New Roman" w:hAnsi="Arial" w:cs="Arial"/>
                  <w:color w:val="000000"/>
                  <w:sz w:val="20"/>
                  <w:szCs w:val="20"/>
                </w:rPr>
                <w:delText>494</w:delText>
              </w:r>
            </w:del>
          </w:p>
        </w:tc>
        <w:tc>
          <w:tcPr>
            <w:tcW w:w="888" w:type="dxa"/>
            <w:vAlign w:val="center"/>
          </w:tcPr>
          <w:p w14:paraId="70524470" w14:textId="229507BF"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51" w:author="Nisan Avraham" w:date="2022-06-15T10:39:00Z"/>
                <w:rFonts w:asciiTheme="minorBidi" w:hAnsiTheme="minorBidi"/>
                <w:sz w:val="18"/>
                <w:szCs w:val="18"/>
                <w:rtl/>
              </w:rPr>
            </w:pPr>
            <w:del w:id="1052" w:author="Nisan Avraham" w:date="2022-06-15T10:39:00Z">
              <w:r w:rsidRPr="00896F67" w:rsidDel="00CA6FDF">
                <w:rPr>
                  <w:rFonts w:ascii="Arial" w:hAnsi="Arial" w:cs="Arial"/>
                  <w:b/>
                  <w:bCs/>
                  <w:sz w:val="20"/>
                  <w:szCs w:val="20"/>
                </w:rPr>
                <w:delText>-40%</w:delText>
              </w:r>
            </w:del>
          </w:p>
        </w:tc>
        <w:tc>
          <w:tcPr>
            <w:tcW w:w="717" w:type="dxa"/>
            <w:vAlign w:val="center"/>
          </w:tcPr>
          <w:p w14:paraId="1F186032" w14:textId="06DCBBA9"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53" w:author="Nisan Avraham" w:date="2022-06-15T10:39:00Z"/>
                <w:rFonts w:asciiTheme="minorBidi" w:hAnsiTheme="minorBidi"/>
                <w:sz w:val="18"/>
                <w:szCs w:val="18"/>
                <w:rtl/>
              </w:rPr>
            </w:pPr>
            <w:del w:id="1054" w:author="Nisan Avraham" w:date="2022-06-15T10:39:00Z">
              <w:r w:rsidRPr="00BA2FD8" w:rsidDel="00CA6FDF">
                <w:rPr>
                  <w:rFonts w:ascii="Arial" w:hAnsi="Arial" w:cs="Arial"/>
                  <w:sz w:val="20"/>
                  <w:szCs w:val="20"/>
                </w:rPr>
                <w:delText>7,020</w:delText>
              </w:r>
            </w:del>
          </w:p>
        </w:tc>
        <w:tc>
          <w:tcPr>
            <w:tcW w:w="841" w:type="dxa"/>
            <w:vAlign w:val="center"/>
          </w:tcPr>
          <w:p w14:paraId="052F1A09" w14:textId="7BA7B906"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55" w:author="Nisan Avraham" w:date="2022-06-15T10:39:00Z"/>
                <w:rFonts w:asciiTheme="minorBidi" w:hAnsiTheme="minorBidi"/>
                <w:sz w:val="18"/>
                <w:szCs w:val="18"/>
                <w:rtl/>
              </w:rPr>
            </w:pPr>
            <w:del w:id="1056" w:author="Nisan Avraham" w:date="2022-06-15T10:39:00Z">
              <w:r w:rsidRPr="00BA2FD8" w:rsidDel="00CA6FDF">
                <w:rPr>
                  <w:rFonts w:ascii="Arial" w:hAnsi="Arial" w:cs="Arial"/>
                  <w:sz w:val="20"/>
                  <w:szCs w:val="20"/>
                </w:rPr>
                <w:delText>7,177</w:delText>
              </w:r>
            </w:del>
          </w:p>
        </w:tc>
        <w:tc>
          <w:tcPr>
            <w:tcW w:w="847" w:type="dxa"/>
            <w:vAlign w:val="center"/>
          </w:tcPr>
          <w:p w14:paraId="7B0683C3" w14:textId="71438854"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57" w:author="Nisan Avraham" w:date="2022-06-15T10:39:00Z"/>
                <w:rFonts w:asciiTheme="minorBidi" w:hAnsiTheme="minorBidi"/>
                <w:sz w:val="18"/>
                <w:szCs w:val="18"/>
                <w:rtl/>
              </w:rPr>
            </w:pPr>
            <w:del w:id="1058" w:author="Nisan Avraham" w:date="2022-06-15T10:39:00Z">
              <w:r w:rsidRPr="006457AB" w:rsidDel="00CA6FDF">
                <w:rPr>
                  <w:rFonts w:ascii="Arial" w:hAnsi="Arial" w:cs="Arial"/>
                  <w:b/>
                  <w:bCs/>
                  <w:sz w:val="20"/>
                  <w:szCs w:val="20"/>
                </w:rPr>
                <w:delText>+2%</w:delText>
              </w:r>
            </w:del>
          </w:p>
        </w:tc>
      </w:tr>
      <w:tr w:rsidR="005C406C" w:rsidDel="00CA6FDF" w14:paraId="6BFE6246" w14:textId="0CF40CB2" w:rsidTr="006E1F83">
        <w:trPr>
          <w:trHeight w:val="624"/>
          <w:del w:id="1059" w:author="Nisan Avraham" w:date="2022-06-15T10:39:00Z"/>
        </w:trPr>
        <w:tc>
          <w:tcPr>
            <w:cnfStyle w:val="001000000000" w:firstRow="0" w:lastRow="0" w:firstColumn="1" w:lastColumn="0" w:oddVBand="0" w:evenVBand="0" w:oddHBand="0" w:evenHBand="0" w:firstRowFirstColumn="0" w:firstRowLastColumn="0" w:lastRowFirstColumn="0" w:lastRowLastColumn="0"/>
            <w:tcW w:w="2156" w:type="dxa"/>
            <w:vAlign w:val="center"/>
          </w:tcPr>
          <w:p w14:paraId="616FCA96" w14:textId="6C7B48F1" w:rsidR="005C406C" w:rsidDel="00CA6FDF" w:rsidRDefault="005C406C" w:rsidP="006E1F83">
            <w:pPr>
              <w:spacing w:line="360" w:lineRule="auto"/>
              <w:rPr>
                <w:del w:id="1060" w:author="Nisan Avraham" w:date="2022-06-15T10:39:00Z"/>
                <w:rFonts w:asciiTheme="minorBidi" w:hAnsiTheme="minorBidi"/>
                <w:sz w:val="18"/>
                <w:szCs w:val="18"/>
                <w:rtl/>
              </w:rPr>
            </w:pPr>
            <w:del w:id="1061" w:author="Nisan Avraham" w:date="2022-06-15T10:39:00Z">
              <w:r w:rsidRPr="00BA2FD8" w:rsidDel="00CA6FDF">
                <w:rPr>
                  <w:rFonts w:ascii="Arial" w:hAnsi="Arial" w:cs="Arial" w:hint="eastAsia"/>
                  <w:sz w:val="20"/>
                  <w:szCs w:val="20"/>
                  <w:rtl/>
                </w:rPr>
                <w:delText>אובדן</w:delText>
              </w:r>
              <w:r w:rsidRPr="00BA2FD8" w:rsidDel="00CA6FDF">
                <w:rPr>
                  <w:rFonts w:ascii="Arial" w:hAnsi="Arial" w:cs="Arial"/>
                  <w:sz w:val="20"/>
                  <w:szCs w:val="20"/>
                  <w:rtl/>
                </w:rPr>
                <w:delText xml:space="preserve"> מזון, מיליארדי </w:delText>
              </w:r>
              <w:r w:rsidDel="00CA6FDF">
                <w:rPr>
                  <w:rFonts w:ascii="Arial" w:hAnsi="Arial" w:cs="Arial" w:hint="cs"/>
                  <w:sz w:val="20"/>
                  <w:szCs w:val="20"/>
                  <w:rtl/>
                </w:rPr>
                <w:delText xml:space="preserve">₪ </w:delText>
              </w:r>
            </w:del>
          </w:p>
        </w:tc>
        <w:tc>
          <w:tcPr>
            <w:tcW w:w="692" w:type="dxa"/>
            <w:vAlign w:val="center"/>
          </w:tcPr>
          <w:p w14:paraId="18BBCACA" w14:textId="2F4B6E8C"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62" w:author="Nisan Avraham" w:date="2022-06-15T10:39:00Z"/>
                <w:rFonts w:asciiTheme="minorBidi" w:hAnsiTheme="minorBidi"/>
                <w:sz w:val="18"/>
                <w:szCs w:val="18"/>
                <w:rtl/>
              </w:rPr>
            </w:pPr>
            <w:del w:id="1063" w:author="Nisan Avraham" w:date="2022-06-15T10:39:00Z">
              <w:r w:rsidDel="00CA6FDF">
                <w:rPr>
                  <w:rFonts w:ascii="Arial" w:eastAsia="Times New Roman" w:hAnsi="Arial" w:cs="Arial"/>
                  <w:color w:val="000000"/>
                  <w:sz w:val="20"/>
                  <w:szCs w:val="20"/>
                </w:rPr>
                <w:delText>8.2</w:delText>
              </w:r>
            </w:del>
          </w:p>
        </w:tc>
        <w:tc>
          <w:tcPr>
            <w:tcW w:w="0" w:type="dxa"/>
            <w:vAlign w:val="center"/>
          </w:tcPr>
          <w:p w14:paraId="775F693E" w14:textId="608424C2"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64" w:author="Nisan Avraham" w:date="2022-06-15T10:39:00Z"/>
                <w:rFonts w:asciiTheme="minorBidi" w:hAnsiTheme="minorBidi"/>
                <w:sz w:val="18"/>
                <w:szCs w:val="18"/>
                <w:rtl/>
              </w:rPr>
            </w:pPr>
            <w:del w:id="1065" w:author="Nisan Avraham" w:date="2022-06-15T10:39:00Z">
              <w:r w:rsidDel="00CA6FDF">
                <w:rPr>
                  <w:rFonts w:ascii="Arial" w:hAnsi="Arial" w:cs="Arial"/>
                  <w:sz w:val="20"/>
                  <w:szCs w:val="20"/>
                </w:rPr>
                <w:delText>9.0</w:delText>
              </w:r>
            </w:del>
          </w:p>
        </w:tc>
        <w:tc>
          <w:tcPr>
            <w:tcW w:w="0" w:type="dxa"/>
            <w:vAlign w:val="center"/>
          </w:tcPr>
          <w:p w14:paraId="225562C4" w14:textId="66DD9C02"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66" w:author="Nisan Avraham" w:date="2022-06-15T10:39:00Z"/>
                <w:rFonts w:asciiTheme="minorBidi" w:hAnsiTheme="minorBidi"/>
                <w:sz w:val="18"/>
                <w:szCs w:val="18"/>
                <w:rtl/>
              </w:rPr>
            </w:pPr>
            <w:del w:id="1067" w:author="Nisan Avraham" w:date="2022-06-15T10:39:00Z">
              <w:r w:rsidDel="00CA6FDF">
                <w:rPr>
                  <w:rFonts w:ascii="Arial" w:hAnsi="Arial" w:cs="Arial"/>
                  <w:b/>
                  <w:bCs/>
                  <w:sz w:val="20"/>
                  <w:szCs w:val="20"/>
                </w:rPr>
                <w:delText>+9%</w:delText>
              </w:r>
            </w:del>
          </w:p>
        </w:tc>
        <w:tc>
          <w:tcPr>
            <w:tcW w:w="0" w:type="dxa"/>
            <w:vAlign w:val="center"/>
          </w:tcPr>
          <w:p w14:paraId="40BABAC4" w14:textId="27934C85"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68" w:author="Nisan Avraham" w:date="2022-06-15T10:39:00Z"/>
                <w:rFonts w:asciiTheme="minorBidi" w:hAnsiTheme="minorBidi"/>
                <w:sz w:val="18"/>
                <w:szCs w:val="18"/>
                <w:rtl/>
              </w:rPr>
            </w:pPr>
            <w:del w:id="1069" w:author="Nisan Avraham" w:date="2022-06-15T10:39:00Z">
              <w:r w:rsidDel="00CA6FDF">
                <w:rPr>
                  <w:rFonts w:ascii="Arial" w:hAnsi="Arial" w:cs="Arial"/>
                  <w:sz w:val="20"/>
                  <w:szCs w:val="20"/>
                </w:rPr>
                <w:delText>3.9</w:delText>
              </w:r>
            </w:del>
          </w:p>
        </w:tc>
        <w:tc>
          <w:tcPr>
            <w:tcW w:w="0" w:type="dxa"/>
            <w:vAlign w:val="center"/>
          </w:tcPr>
          <w:p w14:paraId="569BC892" w14:textId="586B6FD7"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70" w:author="Nisan Avraham" w:date="2022-06-15T10:39:00Z"/>
                <w:rFonts w:asciiTheme="minorBidi" w:hAnsiTheme="minorBidi"/>
                <w:sz w:val="18"/>
                <w:szCs w:val="18"/>
                <w:rtl/>
              </w:rPr>
            </w:pPr>
            <w:del w:id="1071" w:author="Nisan Avraham" w:date="2022-06-15T10:39:00Z">
              <w:r w:rsidDel="00CA6FDF">
                <w:rPr>
                  <w:rFonts w:ascii="Arial" w:hAnsi="Arial" w:cs="Arial"/>
                  <w:sz w:val="20"/>
                  <w:szCs w:val="20"/>
                </w:rPr>
                <w:delText>1.8</w:delText>
              </w:r>
            </w:del>
          </w:p>
        </w:tc>
        <w:tc>
          <w:tcPr>
            <w:tcW w:w="0" w:type="dxa"/>
            <w:vAlign w:val="center"/>
          </w:tcPr>
          <w:p w14:paraId="316A5AF0" w14:textId="3D293E22"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72" w:author="Nisan Avraham" w:date="2022-06-15T10:39:00Z"/>
                <w:rFonts w:asciiTheme="minorBidi" w:hAnsiTheme="minorBidi"/>
                <w:sz w:val="18"/>
                <w:szCs w:val="18"/>
                <w:rtl/>
              </w:rPr>
            </w:pPr>
            <w:del w:id="1073" w:author="Nisan Avraham" w:date="2022-06-15T10:39:00Z">
              <w:r w:rsidDel="00CA6FDF">
                <w:rPr>
                  <w:rFonts w:ascii="Arial" w:hAnsi="Arial" w:cs="Arial"/>
                  <w:b/>
                  <w:bCs/>
                  <w:sz w:val="20"/>
                  <w:szCs w:val="20"/>
                </w:rPr>
                <w:delText>-54%</w:delText>
              </w:r>
            </w:del>
          </w:p>
        </w:tc>
        <w:tc>
          <w:tcPr>
            <w:tcW w:w="0" w:type="dxa"/>
            <w:vAlign w:val="center"/>
          </w:tcPr>
          <w:p w14:paraId="582F711E" w14:textId="54118875"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74" w:author="Nisan Avraham" w:date="2022-06-15T10:39:00Z"/>
                <w:rFonts w:asciiTheme="minorBidi" w:hAnsiTheme="minorBidi"/>
                <w:sz w:val="18"/>
                <w:szCs w:val="18"/>
                <w:rtl/>
              </w:rPr>
            </w:pPr>
            <w:del w:id="1075" w:author="Nisan Avraham" w:date="2022-06-15T10:39:00Z">
              <w:r w:rsidRPr="00896F67" w:rsidDel="00CA6FDF">
                <w:rPr>
                  <w:rFonts w:ascii="Arial" w:hAnsi="Arial" w:cs="Arial"/>
                  <w:sz w:val="20"/>
                  <w:szCs w:val="20"/>
                </w:rPr>
                <w:delText>12.2</w:delText>
              </w:r>
            </w:del>
          </w:p>
        </w:tc>
        <w:tc>
          <w:tcPr>
            <w:tcW w:w="0" w:type="dxa"/>
            <w:vAlign w:val="center"/>
          </w:tcPr>
          <w:p w14:paraId="2F137420" w14:textId="61A4F19B"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76" w:author="Nisan Avraham" w:date="2022-06-15T10:39:00Z"/>
                <w:rFonts w:asciiTheme="minorBidi" w:hAnsiTheme="minorBidi"/>
                <w:sz w:val="18"/>
                <w:szCs w:val="18"/>
                <w:rtl/>
              </w:rPr>
            </w:pPr>
            <w:del w:id="1077" w:author="Nisan Avraham" w:date="2022-06-15T10:39:00Z">
              <w:r w:rsidRPr="00896F67" w:rsidDel="00CA6FDF">
                <w:rPr>
                  <w:rFonts w:ascii="Arial" w:hAnsi="Arial" w:cs="Arial"/>
                  <w:sz w:val="20"/>
                  <w:szCs w:val="20"/>
                </w:rPr>
                <w:delText>10.7</w:delText>
              </w:r>
            </w:del>
          </w:p>
        </w:tc>
        <w:tc>
          <w:tcPr>
            <w:tcW w:w="0" w:type="dxa"/>
            <w:vAlign w:val="center"/>
          </w:tcPr>
          <w:p w14:paraId="185ABC81" w14:textId="14F8196C" w:rsidR="005C406C" w:rsidDel="00CA6FDF" w:rsidRDefault="005C406C" w:rsidP="006E1F83">
            <w:pPr>
              <w:spacing w:line="360" w:lineRule="auto"/>
              <w:jc w:val="center"/>
              <w:cnfStyle w:val="000000000000" w:firstRow="0" w:lastRow="0" w:firstColumn="0" w:lastColumn="0" w:oddVBand="0" w:evenVBand="0" w:oddHBand="0" w:evenHBand="0" w:firstRowFirstColumn="0" w:firstRowLastColumn="0" w:lastRowFirstColumn="0" w:lastRowLastColumn="0"/>
              <w:rPr>
                <w:del w:id="1078" w:author="Nisan Avraham" w:date="2022-06-15T10:39:00Z"/>
                <w:rFonts w:asciiTheme="minorBidi" w:hAnsiTheme="minorBidi"/>
                <w:sz w:val="18"/>
                <w:szCs w:val="18"/>
                <w:rtl/>
              </w:rPr>
            </w:pPr>
            <w:del w:id="1079" w:author="Nisan Avraham" w:date="2022-06-15T10:39:00Z">
              <w:r w:rsidDel="00CA6FDF">
                <w:rPr>
                  <w:rFonts w:ascii="Arial" w:hAnsi="Arial" w:cs="Arial"/>
                  <w:b/>
                  <w:bCs/>
                  <w:sz w:val="20"/>
                  <w:szCs w:val="20"/>
                </w:rPr>
                <w:delText>-12%</w:delText>
              </w:r>
            </w:del>
          </w:p>
        </w:tc>
      </w:tr>
      <w:tr w:rsidR="005C406C" w:rsidDel="00CA6FDF" w14:paraId="6451FE15" w14:textId="31070D87" w:rsidTr="006E1F83">
        <w:trPr>
          <w:cnfStyle w:val="000000100000" w:firstRow="0" w:lastRow="0" w:firstColumn="0" w:lastColumn="0" w:oddVBand="0" w:evenVBand="0" w:oddHBand="1" w:evenHBand="0" w:firstRowFirstColumn="0" w:firstRowLastColumn="0" w:lastRowFirstColumn="0" w:lastRowLastColumn="0"/>
          <w:trHeight w:val="624"/>
          <w:del w:id="1080" w:author="Nisan Avraham" w:date="2022-06-15T10:39:00Z"/>
        </w:trPr>
        <w:tc>
          <w:tcPr>
            <w:cnfStyle w:val="001000000000" w:firstRow="0" w:lastRow="0" w:firstColumn="1" w:lastColumn="0" w:oddVBand="0" w:evenVBand="0" w:oddHBand="0" w:evenHBand="0" w:firstRowFirstColumn="0" w:firstRowLastColumn="0" w:lastRowFirstColumn="0" w:lastRowLastColumn="0"/>
            <w:tcW w:w="2156" w:type="dxa"/>
            <w:vAlign w:val="center"/>
          </w:tcPr>
          <w:p w14:paraId="190D073A" w14:textId="2BEF2F60" w:rsidR="005C406C" w:rsidDel="00CA6FDF" w:rsidRDefault="005C406C" w:rsidP="006E1F83">
            <w:pPr>
              <w:spacing w:line="360" w:lineRule="auto"/>
              <w:rPr>
                <w:del w:id="1081" w:author="Nisan Avraham" w:date="2022-06-15T10:39:00Z"/>
                <w:rFonts w:asciiTheme="minorBidi" w:hAnsiTheme="minorBidi"/>
                <w:sz w:val="18"/>
                <w:szCs w:val="18"/>
                <w:rtl/>
              </w:rPr>
            </w:pPr>
            <w:del w:id="1082" w:author="Nisan Avraham" w:date="2022-06-15T10:39:00Z">
              <w:r w:rsidRPr="00BA2FD8" w:rsidDel="00CA6FDF">
                <w:rPr>
                  <w:rFonts w:ascii="Arial" w:hAnsi="Arial" w:cs="Arial" w:hint="eastAsia"/>
                  <w:sz w:val="20"/>
                  <w:szCs w:val="20"/>
                  <w:rtl/>
                </w:rPr>
                <w:delText>אובדן</w:delText>
              </w:r>
              <w:r w:rsidRPr="00BA2FD8" w:rsidDel="00CA6FDF">
                <w:rPr>
                  <w:rFonts w:ascii="Arial" w:hAnsi="Arial" w:cs="Arial"/>
                  <w:sz w:val="20"/>
                  <w:szCs w:val="20"/>
                  <w:rtl/>
                </w:rPr>
                <w:delText xml:space="preserve"> </w:delText>
              </w:r>
              <w:r w:rsidRPr="00BA2FD8" w:rsidDel="00CA6FDF">
                <w:rPr>
                  <w:rFonts w:ascii="Arial" w:hAnsi="Arial" w:cs="Arial" w:hint="eastAsia"/>
                  <w:sz w:val="20"/>
                  <w:szCs w:val="20"/>
                  <w:rtl/>
                </w:rPr>
                <w:delText>מזון</w:delText>
              </w:r>
              <w:r w:rsidRPr="00BA2FD8" w:rsidDel="00CA6FDF">
                <w:rPr>
                  <w:rFonts w:ascii="Arial" w:hAnsi="Arial" w:cs="Arial"/>
                  <w:sz w:val="20"/>
                  <w:szCs w:val="20"/>
                  <w:rtl/>
                </w:rPr>
                <w:delText xml:space="preserve">, </w:delText>
              </w:r>
              <w:r w:rsidRPr="00BA2FD8" w:rsidDel="00CA6FDF">
                <w:rPr>
                  <w:rFonts w:ascii="Arial" w:hAnsi="Arial" w:cs="Arial" w:hint="eastAsia"/>
                  <w:sz w:val="20"/>
                  <w:szCs w:val="20"/>
                  <w:rtl/>
                </w:rPr>
                <w:delText>אלפי</w:delText>
              </w:r>
              <w:r w:rsidRPr="00BA2FD8" w:rsidDel="00CA6FDF">
                <w:rPr>
                  <w:rFonts w:ascii="Arial" w:hAnsi="Arial" w:cs="Arial"/>
                  <w:sz w:val="20"/>
                  <w:szCs w:val="20"/>
                  <w:rtl/>
                </w:rPr>
                <w:delText xml:space="preserve"> </w:delText>
              </w:r>
              <w:r w:rsidRPr="00BA2FD8" w:rsidDel="00CA6FDF">
                <w:rPr>
                  <w:rFonts w:ascii="Arial" w:hAnsi="Arial" w:cs="Arial" w:hint="eastAsia"/>
                  <w:sz w:val="20"/>
                  <w:szCs w:val="20"/>
                  <w:rtl/>
                </w:rPr>
                <w:delText>טונות</w:delText>
              </w:r>
            </w:del>
          </w:p>
        </w:tc>
        <w:tc>
          <w:tcPr>
            <w:tcW w:w="692" w:type="dxa"/>
            <w:vAlign w:val="center"/>
          </w:tcPr>
          <w:p w14:paraId="23DAEFD9" w14:textId="1FCDE6B2"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83" w:author="Nisan Avraham" w:date="2022-06-15T10:39:00Z"/>
                <w:rFonts w:asciiTheme="minorBidi" w:hAnsiTheme="minorBidi"/>
                <w:sz w:val="18"/>
                <w:szCs w:val="18"/>
                <w:rtl/>
              </w:rPr>
            </w:pPr>
            <w:del w:id="1084" w:author="Nisan Avraham" w:date="2022-06-15T10:39:00Z">
              <w:r w:rsidRPr="00BA2FD8" w:rsidDel="00CA6FDF">
                <w:rPr>
                  <w:rFonts w:ascii="Arial" w:hAnsi="Arial" w:cs="Arial"/>
                  <w:sz w:val="20"/>
                  <w:szCs w:val="20"/>
                </w:rPr>
                <w:delText>910</w:delText>
              </w:r>
            </w:del>
          </w:p>
        </w:tc>
        <w:tc>
          <w:tcPr>
            <w:tcW w:w="717" w:type="dxa"/>
            <w:vAlign w:val="center"/>
          </w:tcPr>
          <w:p w14:paraId="21301F04" w14:textId="68BE0E3A"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85" w:author="Nisan Avraham" w:date="2022-06-15T10:39:00Z"/>
                <w:rFonts w:asciiTheme="minorBidi" w:hAnsiTheme="minorBidi"/>
                <w:sz w:val="18"/>
                <w:szCs w:val="18"/>
                <w:rtl/>
              </w:rPr>
            </w:pPr>
            <w:del w:id="1086" w:author="Nisan Avraham" w:date="2022-06-15T10:39:00Z">
              <w:r w:rsidRPr="00BA2FD8" w:rsidDel="00CA6FDF">
                <w:rPr>
                  <w:rFonts w:ascii="Arial" w:hAnsi="Arial" w:cs="Arial"/>
                  <w:sz w:val="20"/>
                  <w:szCs w:val="20"/>
                </w:rPr>
                <w:delText>987</w:delText>
              </w:r>
            </w:del>
          </w:p>
        </w:tc>
        <w:tc>
          <w:tcPr>
            <w:tcW w:w="932" w:type="dxa"/>
            <w:vAlign w:val="center"/>
          </w:tcPr>
          <w:p w14:paraId="4E22A55C" w14:textId="27B6F228"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87" w:author="Nisan Avraham" w:date="2022-06-15T10:39:00Z"/>
                <w:rFonts w:asciiTheme="minorBidi" w:hAnsiTheme="minorBidi"/>
                <w:sz w:val="18"/>
                <w:szCs w:val="18"/>
                <w:rtl/>
              </w:rPr>
            </w:pPr>
            <w:del w:id="1088" w:author="Nisan Avraham" w:date="2022-06-15T10:39:00Z">
              <w:r w:rsidRPr="00BA2FD8" w:rsidDel="00CA6FDF">
                <w:rPr>
                  <w:rFonts w:ascii="Arial" w:hAnsi="Arial" w:cs="Arial"/>
                  <w:b/>
                  <w:bCs/>
                  <w:sz w:val="20"/>
                  <w:szCs w:val="20"/>
                </w:rPr>
                <w:delText>+9%</w:delText>
              </w:r>
            </w:del>
          </w:p>
        </w:tc>
        <w:tc>
          <w:tcPr>
            <w:tcW w:w="755" w:type="dxa"/>
            <w:vAlign w:val="center"/>
          </w:tcPr>
          <w:p w14:paraId="222E8A26" w14:textId="0A238A42"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89" w:author="Nisan Avraham" w:date="2022-06-15T10:39:00Z"/>
                <w:rFonts w:asciiTheme="minorBidi" w:hAnsiTheme="minorBidi"/>
                <w:sz w:val="18"/>
                <w:szCs w:val="18"/>
                <w:rtl/>
              </w:rPr>
            </w:pPr>
            <w:del w:id="1090" w:author="Nisan Avraham" w:date="2022-06-15T10:39:00Z">
              <w:r w:rsidRPr="00896F67" w:rsidDel="00CA6FDF">
                <w:rPr>
                  <w:rFonts w:ascii="Arial" w:eastAsia="Times New Roman" w:hAnsi="Arial" w:cs="Arial"/>
                  <w:color w:val="000000"/>
                  <w:sz w:val="20"/>
                  <w:szCs w:val="20"/>
                </w:rPr>
                <w:delText>240</w:delText>
              </w:r>
            </w:del>
          </w:p>
        </w:tc>
        <w:tc>
          <w:tcPr>
            <w:tcW w:w="707" w:type="dxa"/>
            <w:vAlign w:val="center"/>
          </w:tcPr>
          <w:p w14:paraId="6E769178" w14:textId="232DC15B"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91" w:author="Nisan Avraham" w:date="2022-06-15T10:39:00Z"/>
                <w:rFonts w:asciiTheme="minorBidi" w:hAnsiTheme="minorBidi"/>
                <w:sz w:val="18"/>
                <w:szCs w:val="18"/>
                <w:rtl/>
              </w:rPr>
            </w:pPr>
            <w:del w:id="1092" w:author="Nisan Avraham" w:date="2022-06-15T10:39:00Z">
              <w:r w:rsidRPr="00896F67" w:rsidDel="00CA6FDF">
                <w:rPr>
                  <w:rFonts w:ascii="Arial" w:eastAsia="Times New Roman" w:hAnsi="Arial" w:cs="Arial"/>
                  <w:color w:val="000000"/>
                  <w:sz w:val="20"/>
                  <w:szCs w:val="20"/>
                </w:rPr>
                <w:delText>13</w:delText>
              </w:r>
              <w:r w:rsidRPr="00896F67" w:rsidDel="00CA6FDF">
                <w:rPr>
                  <w:rFonts w:ascii="Arial" w:eastAsia="Times New Roman" w:hAnsi="Arial" w:cs="Arial"/>
                  <w:color w:val="000000"/>
                  <w:sz w:val="20"/>
                  <w:szCs w:val="20"/>
                  <w:rtl/>
                </w:rPr>
                <w:delText>0</w:delText>
              </w:r>
            </w:del>
          </w:p>
        </w:tc>
        <w:tc>
          <w:tcPr>
            <w:tcW w:w="888" w:type="dxa"/>
            <w:vAlign w:val="center"/>
          </w:tcPr>
          <w:p w14:paraId="55B7953D" w14:textId="433910EC"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93" w:author="Nisan Avraham" w:date="2022-06-15T10:39:00Z"/>
                <w:rFonts w:asciiTheme="minorBidi" w:hAnsiTheme="minorBidi"/>
                <w:sz w:val="18"/>
                <w:szCs w:val="18"/>
                <w:rtl/>
              </w:rPr>
            </w:pPr>
            <w:del w:id="1094" w:author="Nisan Avraham" w:date="2022-06-15T10:39:00Z">
              <w:r w:rsidRPr="00896F67" w:rsidDel="00CA6FDF">
                <w:rPr>
                  <w:rFonts w:ascii="Arial" w:hAnsi="Arial" w:cs="Arial"/>
                  <w:b/>
                  <w:bCs/>
                  <w:sz w:val="20"/>
                  <w:szCs w:val="20"/>
                </w:rPr>
                <w:delText>-46%</w:delText>
              </w:r>
            </w:del>
          </w:p>
        </w:tc>
        <w:tc>
          <w:tcPr>
            <w:tcW w:w="717" w:type="dxa"/>
            <w:vAlign w:val="center"/>
          </w:tcPr>
          <w:p w14:paraId="7EE52DAE" w14:textId="7CFE1D9B"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95" w:author="Nisan Avraham" w:date="2022-06-15T10:39:00Z"/>
                <w:rFonts w:asciiTheme="minorBidi" w:hAnsiTheme="minorBidi"/>
                <w:sz w:val="18"/>
                <w:szCs w:val="18"/>
                <w:rtl/>
              </w:rPr>
            </w:pPr>
            <w:del w:id="1096" w:author="Nisan Avraham" w:date="2022-06-15T10:39:00Z">
              <w:r w:rsidRPr="00BA2FD8" w:rsidDel="00CA6FDF">
                <w:rPr>
                  <w:rFonts w:ascii="Arial" w:hAnsi="Arial" w:cs="Arial"/>
                  <w:sz w:val="20"/>
                  <w:szCs w:val="20"/>
                </w:rPr>
                <w:delText>1,150</w:delText>
              </w:r>
            </w:del>
          </w:p>
        </w:tc>
        <w:tc>
          <w:tcPr>
            <w:tcW w:w="841" w:type="dxa"/>
            <w:vAlign w:val="center"/>
          </w:tcPr>
          <w:p w14:paraId="39167B53" w14:textId="379FE3AF"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97" w:author="Nisan Avraham" w:date="2022-06-15T10:39:00Z"/>
                <w:rFonts w:asciiTheme="minorBidi" w:hAnsiTheme="minorBidi"/>
                <w:sz w:val="18"/>
                <w:szCs w:val="18"/>
                <w:rtl/>
              </w:rPr>
            </w:pPr>
            <w:del w:id="1098" w:author="Nisan Avraham" w:date="2022-06-15T10:39:00Z">
              <w:r w:rsidRPr="00BA2FD8" w:rsidDel="00CA6FDF">
                <w:rPr>
                  <w:rFonts w:ascii="Arial" w:hAnsi="Arial" w:cs="Arial"/>
                  <w:sz w:val="20"/>
                  <w:szCs w:val="20"/>
                </w:rPr>
                <w:delText>1,118</w:delText>
              </w:r>
            </w:del>
          </w:p>
        </w:tc>
        <w:tc>
          <w:tcPr>
            <w:tcW w:w="847" w:type="dxa"/>
            <w:vAlign w:val="center"/>
          </w:tcPr>
          <w:p w14:paraId="2E85F698" w14:textId="5A8B674E" w:rsidR="005C406C" w:rsidDel="00CA6FDF" w:rsidRDefault="005C406C" w:rsidP="006E1F83">
            <w:pPr>
              <w:spacing w:line="360" w:lineRule="auto"/>
              <w:jc w:val="center"/>
              <w:cnfStyle w:val="000000100000" w:firstRow="0" w:lastRow="0" w:firstColumn="0" w:lastColumn="0" w:oddVBand="0" w:evenVBand="0" w:oddHBand="1" w:evenHBand="0" w:firstRowFirstColumn="0" w:firstRowLastColumn="0" w:lastRowFirstColumn="0" w:lastRowLastColumn="0"/>
              <w:rPr>
                <w:del w:id="1099" w:author="Nisan Avraham" w:date="2022-06-15T10:39:00Z"/>
                <w:rFonts w:asciiTheme="minorBidi" w:hAnsiTheme="minorBidi"/>
                <w:sz w:val="18"/>
                <w:szCs w:val="18"/>
                <w:rtl/>
              </w:rPr>
            </w:pPr>
            <w:del w:id="1100" w:author="Nisan Avraham" w:date="2022-06-15T10:39:00Z">
              <w:r w:rsidDel="00CA6FDF">
                <w:rPr>
                  <w:rFonts w:ascii="Arial" w:hAnsi="Arial" w:cs="Arial"/>
                  <w:b/>
                  <w:bCs/>
                  <w:sz w:val="20"/>
                  <w:szCs w:val="20"/>
                </w:rPr>
                <w:delText>-3%</w:delText>
              </w:r>
            </w:del>
          </w:p>
        </w:tc>
      </w:tr>
    </w:tbl>
    <w:p w14:paraId="388D55CE" w14:textId="1AD3FF88" w:rsidR="005C406C" w:rsidRPr="00EF1336" w:rsidDel="00CA6FDF" w:rsidRDefault="005C406C" w:rsidP="005C406C">
      <w:pPr>
        <w:spacing w:line="360" w:lineRule="auto"/>
        <w:jc w:val="both"/>
        <w:rPr>
          <w:del w:id="1101" w:author="Nisan Avraham" w:date="2022-06-15T10:39:00Z"/>
          <w:rFonts w:asciiTheme="minorBidi" w:hAnsiTheme="minorBidi"/>
          <w:sz w:val="18"/>
          <w:szCs w:val="18"/>
          <w:rtl/>
        </w:rPr>
      </w:pPr>
      <w:del w:id="1102" w:author="Nisan Avraham" w:date="2022-06-15T10:39:00Z">
        <w:r w:rsidRPr="00EF1336" w:rsidDel="00CA6FDF">
          <w:rPr>
            <w:rFonts w:asciiTheme="minorBidi" w:hAnsiTheme="minorBidi" w:hint="cs"/>
            <w:sz w:val="18"/>
            <w:szCs w:val="18"/>
            <w:rtl/>
          </w:rPr>
          <w:delText xml:space="preserve">מקור: אומדני </w:delText>
        </w:r>
        <w:r w:rsidRPr="00EF1336" w:rsidDel="00CA6FDF">
          <w:rPr>
            <w:rFonts w:asciiTheme="minorBidi" w:hAnsiTheme="minorBidi" w:hint="cs"/>
            <w:sz w:val="18"/>
            <w:szCs w:val="18"/>
          </w:rPr>
          <w:delText>BDO</w:delText>
        </w:r>
      </w:del>
    </w:p>
    <w:p w14:paraId="21218213" w14:textId="51FEBE1A" w:rsidR="005C406C" w:rsidDel="00CA6FDF" w:rsidRDefault="005C406C" w:rsidP="005C406C">
      <w:pPr>
        <w:spacing w:after="0" w:line="240" w:lineRule="auto"/>
        <w:jc w:val="center"/>
        <w:rPr>
          <w:del w:id="1103" w:author="Nisan Avraham" w:date="2022-06-15T10:39:00Z"/>
          <w:rFonts w:asciiTheme="minorBidi" w:hAnsiTheme="minorBidi"/>
          <w:b/>
          <w:bCs/>
          <w:sz w:val="24"/>
          <w:szCs w:val="24"/>
          <w:rtl/>
        </w:rPr>
      </w:pPr>
    </w:p>
    <w:p w14:paraId="1D87DC42" w14:textId="34CFC00A" w:rsidR="005C406C" w:rsidDel="00CA6FDF" w:rsidRDefault="005C406C" w:rsidP="005C406C">
      <w:pPr>
        <w:spacing w:after="0" w:line="240" w:lineRule="auto"/>
        <w:jc w:val="center"/>
        <w:rPr>
          <w:del w:id="1104" w:author="Nisan Avraham" w:date="2022-06-15T10:39:00Z"/>
          <w:rFonts w:asciiTheme="minorBidi" w:hAnsiTheme="minorBidi"/>
          <w:b/>
          <w:bCs/>
          <w:sz w:val="24"/>
          <w:szCs w:val="24"/>
          <w:rtl/>
        </w:rPr>
      </w:pPr>
    </w:p>
    <w:p w14:paraId="0019A327" w14:textId="28D363D8" w:rsidR="005C406C" w:rsidDel="00CA6FDF" w:rsidRDefault="005C406C" w:rsidP="005C406C">
      <w:pPr>
        <w:bidi w:val="0"/>
        <w:rPr>
          <w:del w:id="1105" w:author="Nisan Avraham" w:date="2022-06-15T10:39:00Z"/>
          <w:rFonts w:asciiTheme="minorBidi" w:hAnsiTheme="minorBidi"/>
          <w:b/>
          <w:bCs/>
          <w:sz w:val="24"/>
          <w:szCs w:val="24"/>
        </w:rPr>
      </w:pPr>
      <w:del w:id="1106" w:author="Nisan Avraham" w:date="2022-06-15T10:39:00Z">
        <w:r w:rsidDel="00CA6FDF">
          <w:rPr>
            <w:rFonts w:asciiTheme="minorBidi" w:hAnsiTheme="minorBidi"/>
            <w:b/>
            <w:bCs/>
            <w:sz w:val="24"/>
            <w:szCs w:val="24"/>
            <w:rtl/>
          </w:rPr>
          <w:br w:type="page"/>
        </w:r>
      </w:del>
    </w:p>
    <w:p w14:paraId="7294B41B" w14:textId="387E180B" w:rsidR="005C406C" w:rsidRPr="00482DA9" w:rsidDel="00CA6FDF" w:rsidRDefault="005C406C" w:rsidP="005C406C">
      <w:pPr>
        <w:spacing w:line="360" w:lineRule="auto"/>
        <w:jc w:val="both"/>
        <w:rPr>
          <w:del w:id="1107" w:author="Nisan Avraham" w:date="2022-06-15T10:39:00Z"/>
          <w:rFonts w:asciiTheme="minorBidi" w:hAnsiTheme="minorBidi"/>
          <w:b/>
          <w:bCs/>
          <w:sz w:val="24"/>
          <w:szCs w:val="24"/>
          <w:u w:val="single"/>
          <w:rtl/>
        </w:rPr>
      </w:pPr>
      <w:del w:id="1108" w:author="Nisan Avraham" w:date="2022-06-15T10:39:00Z">
        <w:r w:rsidRPr="00482DA9" w:rsidDel="00CA6FDF">
          <w:rPr>
            <w:rFonts w:asciiTheme="minorBidi" w:hAnsiTheme="minorBidi" w:hint="eastAsia"/>
            <w:b/>
            <w:bCs/>
            <w:sz w:val="24"/>
            <w:szCs w:val="24"/>
            <w:u w:val="single"/>
            <w:rtl/>
          </w:rPr>
          <w:delText>מקטע</w:delText>
        </w:r>
        <w:r w:rsidRPr="00482DA9" w:rsidDel="00CA6FDF">
          <w:rPr>
            <w:rFonts w:asciiTheme="minorBidi" w:hAnsiTheme="minorBidi"/>
            <w:b/>
            <w:bCs/>
            <w:sz w:val="24"/>
            <w:szCs w:val="24"/>
            <w:u w:val="single"/>
            <w:rtl/>
          </w:rPr>
          <w:delText xml:space="preserve"> </w:delText>
        </w:r>
        <w:r w:rsidRPr="00482DA9" w:rsidDel="00CA6FDF">
          <w:rPr>
            <w:rFonts w:asciiTheme="minorBidi" w:hAnsiTheme="minorBidi" w:hint="eastAsia"/>
            <w:b/>
            <w:bCs/>
            <w:sz w:val="24"/>
            <w:szCs w:val="24"/>
            <w:u w:val="single"/>
            <w:rtl/>
          </w:rPr>
          <w:delText>הצריכה</w:delText>
        </w:r>
        <w:r w:rsidRPr="00482DA9" w:rsidDel="00CA6FDF">
          <w:rPr>
            <w:rFonts w:asciiTheme="minorBidi" w:hAnsiTheme="minorBidi"/>
            <w:b/>
            <w:bCs/>
            <w:sz w:val="24"/>
            <w:szCs w:val="24"/>
            <w:u w:val="single"/>
            <w:rtl/>
          </w:rPr>
          <w:delText xml:space="preserve"> </w:delText>
        </w:r>
        <w:r w:rsidRPr="00482DA9" w:rsidDel="00CA6FDF">
          <w:rPr>
            <w:rFonts w:asciiTheme="minorBidi" w:hAnsiTheme="minorBidi" w:hint="eastAsia"/>
            <w:b/>
            <w:bCs/>
            <w:sz w:val="24"/>
            <w:szCs w:val="24"/>
            <w:u w:val="single"/>
            <w:rtl/>
          </w:rPr>
          <w:delText>המוסדית</w:delText>
        </w:r>
        <w:r w:rsidRPr="00482DA9" w:rsidDel="00CA6FDF">
          <w:rPr>
            <w:rFonts w:asciiTheme="minorBidi" w:hAnsiTheme="minorBidi"/>
            <w:b/>
            <w:bCs/>
            <w:sz w:val="24"/>
            <w:szCs w:val="24"/>
            <w:u w:val="single"/>
            <w:rtl/>
          </w:rPr>
          <w:delText>:</w:delText>
        </w:r>
      </w:del>
    </w:p>
    <w:p w14:paraId="4DCE5EB4" w14:textId="3FBC0D2C" w:rsidR="005C406C" w:rsidDel="00CA6FDF" w:rsidRDefault="005C406C" w:rsidP="005C406C">
      <w:pPr>
        <w:spacing w:line="360" w:lineRule="auto"/>
        <w:jc w:val="both"/>
        <w:rPr>
          <w:del w:id="1109" w:author="Nisan Avraham" w:date="2022-06-15T10:39:00Z"/>
          <w:rFonts w:ascii="Arial" w:hAnsi="Arial" w:cs="Arial"/>
          <w:sz w:val="24"/>
          <w:szCs w:val="24"/>
        </w:rPr>
      </w:pPr>
      <w:del w:id="1110" w:author="Nisan Avraham" w:date="2022-06-15T10:39:00Z">
        <w:r w:rsidDel="00CA6FDF">
          <w:rPr>
            <w:rFonts w:ascii="Arial" w:hAnsi="Arial" w:cs="Arial"/>
            <w:sz w:val="24"/>
            <w:szCs w:val="24"/>
            <w:rtl/>
          </w:rPr>
          <w:delText>משבר הקורונה והסגרים שהוטלו על המשק החל מחודש מרץ 2020 פגעו בצורה משמעותית בענפי המקטע המוסדי</w:delText>
        </w:r>
        <w:r w:rsidDel="00CA6FDF">
          <w:rPr>
            <w:rFonts w:ascii="Arial" w:hAnsi="Arial" w:cs="Arial" w:hint="cs"/>
            <w:sz w:val="24"/>
            <w:szCs w:val="24"/>
            <w:rtl/>
          </w:rPr>
          <w:delText xml:space="preserve"> </w:delText>
        </w:r>
        <w:r w:rsidDel="00CA6FDF">
          <w:rPr>
            <w:rFonts w:ascii="Arial" w:hAnsi="Arial" w:cs="Arial"/>
            <w:sz w:val="24"/>
            <w:szCs w:val="24"/>
            <w:rtl/>
          </w:rPr>
          <w:delText>- המסעדות, המלונות, אולמות האירועים</w:delText>
        </w:r>
        <w:r w:rsidDel="00CA6FDF">
          <w:rPr>
            <w:rFonts w:ascii="Arial" w:hAnsi="Arial" w:cs="Arial" w:hint="cs"/>
            <w:sz w:val="24"/>
            <w:szCs w:val="24"/>
            <w:rtl/>
          </w:rPr>
          <w:delText xml:space="preserve">, </w:delText>
        </w:r>
        <w:r w:rsidDel="00CA6FDF">
          <w:rPr>
            <w:rFonts w:ascii="Arial" w:hAnsi="Arial" w:cs="Arial"/>
            <w:sz w:val="24"/>
            <w:szCs w:val="24"/>
            <w:rtl/>
          </w:rPr>
          <w:delText>מקומות העבודה</w:delText>
        </w:r>
        <w:r w:rsidDel="00CA6FDF">
          <w:rPr>
            <w:rFonts w:ascii="Arial" w:hAnsi="Arial" w:cs="Arial" w:hint="cs"/>
            <w:sz w:val="24"/>
            <w:szCs w:val="24"/>
            <w:rtl/>
          </w:rPr>
          <w:delText xml:space="preserve"> ומוסדות חינוך, והביאו לירידה של כ-40% בהיקפי הפעילות.</w:delText>
        </w:r>
      </w:del>
    </w:p>
    <w:p w14:paraId="0114006D" w14:textId="65D4A2BF" w:rsidR="005C406C" w:rsidDel="00CA6FDF" w:rsidRDefault="005C406C" w:rsidP="005C406C">
      <w:pPr>
        <w:spacing w:line="360" w:lineRule="auto"/>
        <w:jc w:val="both"/>
        <w:rPr>
          <w:del w:id="1111" w:author="Nisan Avraham" w:date="2022-06-15T10:39:00Z"/>
          <w:rFonts w:asciiTheme="minorBidi" w:hAnsiTheme="minorBidi" w:cs="Arial"/>
          <w:sz w:val="24"/>
          <w:szCs w:val="24"/>
          <w:rtl/>
        </w:rPr>
      </w:pPr>
      <w:del w:id="1112" w:author="Nisan Avraham" w:date="2022-06-15T10:39:00Z">
        <w:r w:rsidDel="00CA6FDF">
          <w:rPr>
            <w:rFonts w:asciiTheme="minorBidi" w:hAnsiTheme="minorBidi" w:cs="Arial" w:hint="cs"/>
            <w:sz w:val="24"/>
            <w:szCs w:val="24"/>
            <w:rtl/>
          </w:rPr>
          <w:delText xml:space="preserve">החל מחודש מרץ 2020 חל איסור על פתיחת אולמות האירועים למעט שתי הפוגות מאמצע יוני עד תחילת יולי ובספטמבר לתקופה קצרה, כאשר גם בהן חלה הגבלה על מספר המשתתפים באירועים. הפגיעה החמורה בפעילות הקטינה משמעותית את צריכת המזון בענף וכפועל יוצא את אובדן המזון. </w:delText>
        </w:r>
      </w:del>
    </w:p>
    <w:p w14:paraId="776111B0" w14:textId="1EA0C689" w:rsidR="005C406C" w:rsidRPr="00B363A2" w:rsidDel="00CA6FDF" w:rsidRDefault="005C406C" w:rsidP="00971945">
      <w:pPr>
        <w:spacing w:line="360" w:lineRule="auto"/>
        <w:jc w:val="both"/>
        <w:rPr>
          <w:del w:id="1113" w:author="Nisan Avraham" w:date="2022-06-15T10:39:00Z"/>
          <w:rFonts w:asciiTheme="minorBidi" w:hAnsiTheme="minorBidi" w:cs="Arial"/>
          <w:sz w:val="24"/>
          <w:szCs w:val="24"/>
          <w:rtl/>
        </w:rPr>
      </w:pPr>
      <w:del w:id="1114" w:author="Nisan Avraham" w:date="2022-06-15T10:39:00Z">
        <w:r w:rsidRPr="006946C4" w:rsidDel="00CA6FDF">
          <w:rPr>
            <w:rFonts w:asciiTheme="minorBidi" w:hAnsiTheme="minorBidi" w:hint="cs"/>
            <w:sz w:val="24"/>
            <w:szCs w:val="24"/>
            <w:rtl/>
          </w:rPr>
          <w:delText>ענף המלונ</w:delText>
        </w:r>
        <w:r w:rsidDel="00CA6FDF">
          <w:rPr>
            <w:rFonts w:asciiTheme="minorBidi" w:hAnsiTheme="minorBidi" w:hint="cs"/>
            <w:sz w:val="24"/>
            <w:szCs w:val="24"/>
            <w:rtl/>
          </w:rPr>
          <w:delText>א</w:delText>
        </w:r>
        <w:r w:rsidRPr="006946C4" w:rsidDel="00CA6FDF">
          <w:rPr>
            <w:rFonts w:asciiTheme="minorBidi" w:hAnsiTheme="minorBidi" w:hint="cs"/>
            <w:sz w:val="24"/>
            <w:szCs w:val="24"/>
            <w:rtl/>
          </w:rPr>
          <w:delText>ות ספג פגיעה משמעותית גם כן, בעקבות סגירת השמיים והסגרים שהוטלו</w:delText>
        </w:r>
        <w:r w:rsidDel="00CA6FDF">
          <w:rPr>
            <w:rFonts w:asciiTheme="minorBidi" w:hAnsiTheme="minorBidi" w:hint="cs"/>
            <w:sz w:val="24"/>
            <w:szCs w:val="24"/>
            <w:rtl/>
          </w:rPr>
          <w:delText xml:space="preserve"> ירד משמעותית מספר התיירים וחלה ירידה של </w:delText>
        </w:r>
        <w:r w:rsidRPr="006946C4" w:rsidDel="00CA6FDF">
          <w:rPr>
            <w:rFonts w:asciiTheme="minorBidi" w:hAnsiTheme="minorBidi" w:cs="Arial"/>
            <w:sz w:val="24"/>
            <w:szCs w:val="24"/>
            <w:rtl/>
          </w:rPr>
          <w:delText xml:space="preserve">64% במספר הלינות </w:delText>
        </w:r>
        <w:r w:rsidRPr="006946C4" w:rsidDel="00CA6FDF">
          <w:rPr>
            <w:rFonts w:asciiTheme="minorBidi" w:hAnsiTheme="minorBidi" w:cs="Arial" w:hint="cs"/>
            <w:sz w:val="24"/>
            <w:szCs w:val="24"/>
            <w:rtl/>
          </w:rPr>
          <w:delText>במלונות לעומת שנת 2019</w:delText>
        </w:r>
        <w:r w:rsidDel="00CA6FDF">
          <w:rPr>
            <w:rStyle w:val="FootnoteReference"/>
            <w:rFonts w:asciiTheme="minorBidi" w:hAnsiTheme="minorBidi"/>
            <w:sz w:val="24"/>
            <w:szCs w:val="24"/>
            <w:rtl/>
          </w:rPr>
          <w:footnoteReference w:id="13"/>
        </w:r>
        <w:r w:rsidDel="00CA6FDF">
          <w:rPr>
            <w:rFonts w:asciiTheme="minorBidi" w:hAnsiTheme="minorBidi" w:hint="cs"/>
            <w:sz w:val="24"/>
            <w:szCs w:val="24"/>
            <w:rtl/>
          </w:rPr>
          <w:delText xml:space="preserve">. בעקבות הנחיות משרד הבריאות </w:delText>
        </w:r>
        <w:r w:rsidRPr="006946C4" w:rsidDel="00CA6FDF">
          <w:rPr>
            <w:rFonts w:asciiTheme="minorBidi" w:hAnsiTheme="minorBidi" w:hint="cs"/>
            <w:sz w:val="24"/>
            <w:szCs w:val="24"/>
            <w:rtl/>
          </w:rPr>
          <w:delText>המלונות שינו את צורת הגשת המזון</w:delText>
        </w:r>
        <w:r w:rsidDel="00CA6FDF">
          <w:rPr>
            <w:rFonts w:asciiTheme="minorBidi" w:hAnsiTheme="minorBidi" w:hint="cs"/>
            <w:sz w:val="24"/>
            <w:szCs w:val="24"/>
            <w:rtl/>
          </w:rPr>
          <w:delText xml:space="preserve"> </w:delText>
        </w:r>
        <w:r w:rsidRPr="006946C4" w:rsidDel="00CA6FDF">
          <w:rPr>
            <w:rFonts w:asciiTheme="minorBidi" w:hAnsiTheme="minorBidi" w:hint="cs"/>
            <w:sz w:val="24"/>
            <w:szCs w:val="24"/>
            <w:rtl/>
          </w:rPr>
          <w:delText xml:space="preserve">- ממזנון </w:delText>
        </w:r>
        <w:r w:rsidDel="00CA6FDF">
          <w:rPr>
            <w:rFonts w:asciiTheme="minorBidi" w:hAnsiTheme="minorBidi" w:hint="cs"/>
            <w:sz w:val="24"/>
            <w:szCs w:val="24"/>
            <w:rtl/>
          </w:rPr>
          <w:delText xml:space="preserve">("בופה") </w:delText>
        </w:r>
        <w:r w:rsidRPr="006946C4" w:rsidDel="00CA6FDF">
          <w:rPr>
            <w:rFonts w:asciiTheme="minorBidi" w:hAnsiTheme="minorBidi" w:hint="cs"/>
            <w:sz w:val="24"/>
            <w:szCs w:val="24"/>
            <w:rtl/>
          </w:rPr>
          <w:delText>ל</w:delText>
        </w:r>
        <w:r w:rsidDel="00CA6FDF">
          <w:rPr>
            <w:rFonts w:asciiTheme="minorBidi" w:hAnsiTheme="minorBidi" w:hint="cs"/>
            <w:sz w:val="24"/>
            <w:szCs w:val="24"/>
            <w:rtl/>
          </w:rPr>
          <w:delText>הגשה לחדרים במנות ארוזות מראש</w:delText>
        </w:r>
        <w:r w:rsidRPr="006946C4" w:rsidDel="00CA6FDF">
          <w:rPr>
            <w:rFonts w:asciiTheme="minorBidi" w:hAnsiTheme="minorBidi" w:hint="cs"/>
            <w:sz w:val="24"/>
            <w:szCs w:val="24"/>
            <w:rtl/>
          </w:rPr>
          <w:delText>.</w:delText>
        </w:r>
        <w:r w:rsidRPr="006946C4" w:rsidDel="00CA6FDF">
          <w:rPr>
            <w:rFonts w:hint="cs"/>
            <w:sz w:val="24"/>
            <w:szCs w:val="24"/>
            <w:rtl/>
          </w:rPr>
          <w:delText xml:space="preserve"> </w:delText>
        </w:r>
        <w:r w:rsidRPr="003B78DC" w:rsidDel="00CA6FDF">
          <w:rPr>
            <w:rFonts w:cs="Arial"/>
            <w:sz w:val="24"/>
            <w:szCs w:val="24"/>
            <w:rtl/>
          </w:rPr>
          <w:delText xml:space="preserve">אופי הגשת המזון </w:delText>
        </w:r>
        <w:r w:rsidDel="00CA6FDF">
          <w:rPr>
            <w:rFonts w:cs="Arial" w:hint="cs"/>
            <w:sz w:val="24"/>
            <w:szCs w:val="24"/>
            <w:rtl/>
          </w:rPr>
          <w:delText xml:space="preserve">השפיע </w:delText>
        </w:r>
        <w:r w:rsidRPr="003B78DC" w:rsidDel="00CA6FDF">
          <w:rPr>
            <w:rFonts w:cs="Arial"/>
            <w:sz w:val="24"/>
            <w:szCs w:val="24"/>
            <w:rtl/>
          </w:rPr>
          <w:delText xml:space="preserve">גם </w:delText>
        </w:r>
        <w:r w:rsidDel="00CA6FDF">
          <w:rPr>
            <w:rFonts w:cs="Arial" w:hint="cs"/>
            <w:sz w:val="24"/>
            <w:szCs w:val="24"/>
            <w:rtl/>
          </w:rPr>
          <w:delText>הוא</w:delText>
        </w:r>
        <w:r w:rsidRPr="003B78DC" w:rsidDel="00CA6FDF">
          <w:rPr>
            <w:rFonts w:cs="Arial"/>
            <w:sz w:val="24"/>
            <w:szCs w:val="24"/>
            <w:rtl/>
          </w:rPr>
          <w:delText xml:space="preserve"> על אובדן המזון</w:delText>
        </w:r>
        <w:r w:rsidDel="00CA6FDF">
          <w:rPr>
            <w:rFonts w:cs="Arial" w:hint="cs"/>
            <w:sz w:val="24"/>
            <w:szCs w:val="24"/>
            <w:rtl/>
          </w:rPr>
          <w:delText>, שכן</w:delText>
        </w:r>
        <w:r w:rsidDel="00CA6FDF">
          <w:rPr>
            <w:rFonts w:hint="cs"/>
            <w:sz w:val="24"/>
            <w:szCs w:val="24"/>
            <w:rtl/>
          </w:rPr>
          <w:delText xml:space="preserve"> </w:delText>
        </w:r>
        <w:r w:rsidRPr="006946C4" w:rsidDel="00CA6FDF">
          <w:rPr>
            <w:rFonts w:hint="cs"/>
            <w:sz w:val="24"/>
            <w:szCs w:val="24"/>
            <w:rtl/>
          </w:rPr>
          <w:delText xml:space="preserve">כאשר </w:delText>
        </w:r>
        <w:r w:rsidDel="00CA6FDF">
          <w:rPr>
            <w:rFonts w:hint="cs"/>
            <w:sz w:val="24"/>
            <w:szCs w:val="24"/>
            <w:rtl/>
          </w:rPr>
          <w:delText xml:space="preserve">המזון </w:delText>
        </w:r>
        <w:r w:rsidRPr="006946C4" w:rsidDel="00CA6FDF">
          <w:rPr>
            <w:rFonts w:asciiTheme="minorBidi" w:hAnsiTheme="minorBidi" w:cs="Arial"/>
            <w:sz w:val="24"/>
            <w:szCs w:val="24"/>
            <w:rtl/>
          </w:rPr>
          <w:delText>מוכן על פי הזמנה, האובדן נמוך</w:delText>
        </w:r>
        <w:r w:rsidRPr="006946C4" w:rsidDel="00CA6FDF">
          <w:rPr>
            <w:rFonts w:asciiTheme="minorBidi" w:hAnsiTheme="minorBidi" w:cs="Arial" w:hint="cs"/>
            <w:sz w:val="24"/>
            <w:szCs w:val="24"/>
            <w:rtl/>
          </w:rPr>
          <w:delText xml:space="preserve"> יותר</w:delText>
        </w:r>
        <w:r w:rsidRPr="006946C4" w:rsidDel="00CA6FDF">
          <w:rPr>
            <w:rFonts w:asciiTheme="minorBidi" w:hAnsiTheme="minorBidi" w:cs="Arial"/>
            <w:sz w:val="24"/>
            <w:szCs w:val="24"/>
            <w:rtl/>
          </w:rPr>
          <w:delText xml:space="preserve"> לעומת הגשה בשיטת המזנון</w:delText>
        </w:r>
        <w:r w:rsidR="00D440D3" w:rsidDel="00CA6FDF">
          <w:rPr>
            <w:rFonts w:asciiTheme="minorBidi" w:hAnsiTheme="minorBidi" w:cs="Arial" w:hint="cs"/>
            <w:sz w:val="24"/>
            <w:szCs w:val="24"/>
            <w:rtl/>
          </w:rPr>
          <w:delText>.</w:delText>
        </w:r>
        <w:r w:rsidDel="00CA6FDF">
          <w:rPr>
            <w:rFonts w:asciiTheme="minorBidi" w:hAnsiTheme="minorBidi" w:cs="Arial" w:hint="cs"/>
            <w:sz w:val="24"/>
            <w:szCs w:val="24"/>
            <w:rtl/>
          </w:rPr>
          <w:delText xml:space="preserve"> </w:delText>
        </w:r>
      </w:del>
    </w:p>
    <w:p w14:paraId="61F080B3" w14:textId="08A2E5F7" w:rsidR="005C406C" w:rsidDel="00CA6FDF" w:rsidRDefault="005C406C" w:rsidP="005C406C">
      <w:pPr>
        <w:spacing w:line="360" w:lineRule="auto"/>
        <w:jc w:val="both"/>
        <w:rPr>
          <w:del w:id="1117" w:author="Nisan Avraham" w:date="2022-06-15T10:39:00Z"/>
          <w:rFonts w:asciiTheme="minorBidi" w:hAnsiTheme="minorBidi"/>
          <w:sz w:val="24"/>
          <w:szCs w:val="24"/>
          <w:rtl/>
        </w:rPr>
      </w:pPr>
      <w:del w:id="1118" w:author="Nisan Avraham" w:date="2022-06-15T10:39:00Z">
        <w:r w:rsidDel="00CA6FDF">
          <w:rPr>
            <w:rFonts w:asciiTheme="minorBidi" w:hAnsiTheme="minorBidi" w:hint="cs"/>
            <w:sz w:val="24"/>
            <w:szCs w:val="24"/>
            <w:rtl/>
          </w:rPr>
          <w:delText xml:space="preserve">בשל מגבלות הקורונה מקומות עבודה רבים נסגרו או עברו למודל עבודה ב"קפסולות" ועבודה מהבית. מקומות </w:delText>
        </w:r>
        <w:r w:rsidRPr="003B65D4" w:rsidDel="00CA6FDF">
          <w:rPr>
            <w:rFonts w:asciiTheme="minorBidi" w:hAnsiTheme="minorBidi" w:hint="eastAsia"/>
            <w:sz w:val="24"/>
            <w:szCs w:val="24"/>
            <w:rtl/>
          </w:rPr>
          <w:delText>עבודה</w:delText>
        </w:r>
        <w:r w:rsidRPr="003B65D4" w:rsidDel="00CA6FDF">
          <w:rPr>
            <w:rFonts w:asciiTheme="minorBidi" w:hAnsiTheme="minorBidi"/>
            <w:sz w:val="24"/>
            <w:szCs w:val="24"/>
            <w:rtl/>
          </w:rPr>
          <w:delText xml:space="preserve"> שהוגדרו חיוניים המשיכו לפעול אך המטבחים </w:delText>
        </w:r>
        <w:r w:rsidDel="00CA6FDF">
          <w:rPr>
            <w:rFonts w:asciiTheme="minorBidi" w:hAnsiTheme="minorBidi" w:hint="cs"/>
            <w:sz w:val="24"/>
            <w:szCs w:val="24"/>
            <w:rtl/>
          </w:rPr>
          <w:delText xml:space="preserve">במקומות עבודה אלו </w:delText>
        </w:r>
        <w:r w:rsidRPr="003B65D4" w:rsidDel="00CA6FDF">
          <w:rPr>
            <w:rFonts w:asciiTheme="minorBidi" w:hAnsiTheme="minorBidi"/>
            <w:sz w:val="24"/>
            <w:szCs w:val="24"/>
            <w:rtl/>
          </w:rPr>
          <w:delText>נסגרו או עברו להכנת מזון ארוז</w:delText>
        </w:r>
        <w:r w:rsidDel="00CA6FDF">
          <w:rPr>
            <w:rFonts w:asciiTheme="minorBidi" w:hAnsiTheme="minorBidi" w:hint="cs"/>
            <w:sz w:val="24"/>
            <w:szCs w:val="24"/>
            <w:rtl/>
          </w:rPr>
          <w:delText xml:space="preserve"> בשיטת</w:delText>
        </w:r>
        <w:r w:rsidRPr="003B65D4" w:rsidDel="00CA6FDF">
          <w:rPr>
            <w:rFonts w:asciiTheme="minorBidi" w:hAnsiTheme="minorBidi"/>
            <w:sz w:val="24"/>
            <w:szCs w:val="24"/>
            <w:rtl/>
          </w:rPr>
          <w:delText xml:space="preserve"> </w:delText>
        </w:r>
        <w:r w:rsidRPr="003B65D4" w:rsidDel="00CA6FDF">
          <w:rPr>
            <w:rFonts w:asciiTheme="minorBidi" w:hAnsiTheme="minorBidi"/>
            <w:sz w:val="24"/>
            <w:szCs w:val="24"/>
          </w:rPr>
          <w:delText>Take Away</w:delText>
        </w:r>
        <w:r w:rsidDel="00CA6FDF">
          <w:rPr>
            <w:rFonts w:asciiTheme="minorBidi" w:hAnsiTheme="minorBidi"/>
            <w:sz w:val="24"/>
            <w:szCs w:val="24"/>
          </w:rPr>
          <w:delText xml:space="preserve"> </w:delText>
        </w:r>
        <w:r w:rsidRPr="003B65D4" w:rsidDel="00CA6FDF">
          <w:rPr>
            <w:rFonts w:asciiTheme="minorBidi" w:hAnsiTheme="minorBidi"/>
            <w:sz w:val="24"/>
            <w:szCs w:val="24"/>
          </w:rPr>
          <w:delText>/ Grab &amp; Go</w:delText>
        </w:r>
        <w:r w:rsidRPr="003B65D4" w:rsidDel="00CA6FDF">
          <w:rPr>
            <w:rFonts w:asciiTheme="minorBidi" w:hAnsiTheme="minorBidi"/>
            <w:sz w:val="24"/>
            <w:szCs w:val="24"/>
            <w:rtl/>
          </w:rPr>
          <w:delText xml:space="preserve">. </w:delText>
        </w:r>
        <w:r w:rsidRPr="003B65D4" w:rsidDel="00CA6FDF">
          <w:rPr>
            <w:rFonts w:asciiTheme="minorBidi" w:hAnsiTheme="minorBidi" w:hint="eastAsia"/>
            <w:sz w:val="24"/>
            <w:szCs w:val="24"/>
            <w:rtl/>
          </w:rPr>
          <w:delText>כתוצאה</w:delText>
        </w:r>
        <w:r w:rsidRPr="003B65D4" w:rsidDel="00CA6FDF">
          <w:rPr>
            <w:rFonts w:asciiTheme="minorBidi" w:hAnsiTheme="minorBidi"/>
            <w:sz w:val="24"/>
            <w:szCs w:val="24"/>
            <w:rtl/>
          </w:rPr>
          <w:delText xml:space="preserve"> </w:delText>
        </w:r>
        <w:r w:rsidRPr="003B65D4" w:rsidDel="00CA6FDF">
          <w:rPr>
            <w:rFonts w:asciiTheme="minorBidi" w:hAnsiTheme="minorBidi" w:hint="eastAsia"/>
            <w:sz w:val="24"/>
            <w:szCs w:val="24"/>
            <w:rtl/>
          </w:rPr>
          <w:delText>מכך</w:delText>
        </w:r>
        <w:r w:rsidDel="00CA6FDF">
          <w:rPr>
            <w:rFonts w:asciiTheme="minorBidi" w:hAnsiTheme="minorBidi" w:hint="cs"/>
            <w:sz w:val="24"/>
            <w:szCs w:val="24"/>
            <w:rtl/>
          </w:rPr>
          <w:delText>,</w:delText>
        </w:r>
        <w:r w:rsidRPr="003B65D4" w:rsidDel="00CA6FDF">
          <w:rPr>
            <w:rFonts w:asciiTheme="minorBidi" w:hAnsiTheme="minorBidi"/>
            <w:sz w:val="24"/>
            <w:szCs w:val="24"/>
            <w:rtl/>
          </w:rPr>
          <w:delText xml:space="preserve"> </w:delText>
        </w:r>
        <w:r w:rsidRPr="003B65D4" w:rsidDel="00CA6FDF">
          <w:rPr>
            <w:rFonts w:asciiTheme="minorBidi" w:hAnsiTheme="minorBidi" w:hint="eastAsia"/>
            <w:sz w:val="24"/>
            <w:szCs w:val="24"/>
            <w:rtl/>
          </w:rPr>
          <w:delText>ירד</w:delText>
        </w:r>
        <w:r w:rsidRPr="003B65D4" w:rsidDel="00CA6FDF">
          <w:rPr>
            <w:rFonts w:asciiTheme="minorBidi" w:hAnsiTheme="minorBidi"/>
            <w:sz w:val="24"/>
            <w:szCs w:val="24"/>
            <w:rtl/>
          </w:rPr>
          <w:delText xml:space="preserve"> </w:delText>
        </w:r>
        <w:r w:rsidDel="00CA6FDF">
          <w:rPr>
            <w:rFonts w:asciiTheme="minorBidi" w:hAnsiTheme="minorBidi" w:hint="cs"/>
            <w:sz w:val="24"/>
            <w:szCs w:val="24"/>
            <w:rtl/>
          </w:rPr>
          <w:delText xml:space="preserve">היקף </w:delText>
        </w:r>
        <w:r w:rsidRPr="003B65D4" w:rsidDel="00CA6FDF">
          <w:rPr>
            <w:rFonts w:asciiTheme="minorBidi" w:hAnsiTheme="minorBidi" w:hint="eastAsia"/>
            <w:sz w:val="24"/>
            <w:szCs w:val="24"/>
            <w:rtl/>
          </w:rPr>
          <w:delText>אובדן</w:delText>
        </w:r>
        <w:r w:rsidRPr="003B65D4" w:rsidDel="00CA6FDF">
          <w:rPr>
            <w:rFonts w:asciiTheme="minorBidi" w:hAnsiTheme="minorBidi"/>
            <w:sz w:val="24"/>
            <w:szCs w:val="24"/>
            <w:rtl/>
          </w:rPr>
          <w:delText xml:space="preserve"> </w:delText>
        </w:r>
        <w:r w:rsidRPr="003B65D4" w:rsidDel="00CA6FDF">
          <w:rPr>
            <w:rFonts w:asciiTheme="minorBidi" w:hAnsiTheme="minorBidi" w:hint="eastAsia"/>
            <w:sz w:val="24"/>
            <w:szCs w:val="24"/>
            <w:rtl/>
          </w:rPr>
          <w:delText>המזון</w:delText>
        </w:r>
        <w:r w:rsidRPr="003B65D4" w:rsidDel="00CA6FDF">
          <w:rPr>
            <w:rFonts w:asciiTheme="minorBidi" w:hAnsiTheme="minorBidi"/>
            <w:sz w:val="24"/>
            <w:szCs w:val="24"/>
            <w:rtl/>
          </w:rPr>
          <w:delText xml:space="preserve"> </w:delText>
        </w:r>
        <w:r w:rsidRPr="003B65D4" w:rsidDel="00CA6FDF">
          <w:rPr>
            <w:rFonts w:asciiTheme="minorBidi" w:hAnsiTheme="minorBidi" w:hint="eastAsia"/>
            <w:sz w:val="24"/>
            <w:szCs w:val="24"/>
            <w:rtl/>
          </w:rPr>
          <w:delText>במקומות</w:delText>
        </w:r>
        <w:r w:rsidRPr="003B65D4" w:rsidDel="00CA6FDF">
          <w:rPr>
            <w:rFonts w:asciiTheme="minorBidi" w:hAnsiTheme="minorBidi"/>
            <w:sz w:val="24"/>
            <w:szCs w:val="24"/>
            <w:rtl/>
          </w:rPr>
          <w:delText xml:space="preserve"> </w:delText>
        </w:r>
        <w:r w:rsidRPr="003B65D4" w:rsidDel="00CA6FDF">
          <w:rPr>
            <w:rFonts w:asciiTheme="minorBidi" w:hAnsiTheme="minorBidi" w:hint="eastAsia"/>
            <w:sz w:val="24"/>
            <w:szCs w:val="24"/>
            <w:rtl/>
          </w:rPr>
          <w:delText>העבוד</w:delText>
        </w:r>
        <w:r w:rsidRPr="00B363A2" w:rsidDel="00CA6FDF">
          <w:rPr>
            <w:rFonts w:asciiTheme="minorBidi" w:hAnsiTheme="minorBidi" w:hint="eastAsia"/>
            <w:sz w:val="24"/>
            <w:szCs w:val="24"/>
            <w:rtl/>
          </w:rPr>
          <w:delText>ה</w:delText>
        </w:r>
        <w:r w:rsidRPr="00B363A2" w:rsidDel="00CA6FDF">
          <w:rPr>
            <w:rFonts w:asciiTheme="minorBidi" w:hAnsiTheme="minorBidi"/>
            <w:sz w:val="24"/>
            <w:szCs w:val="24"/>
            <w:rtl/>
          </w:rPr>
          <w:delText xml:space="preserve"> בכ- 37%</w:delText>
        </w:r>
        <w:r w:rsidDel="00CA6FDF">
          <w:rPr>
            <w:rFonts w:asciiTheme="minorBidi" w:hAnsiTheme="minorBidi" w:hint="cs"/>
            <w:sz w:val="24"/>
            <w:szCs w:val="24"/>
            <w:rtl/>
          </w:rPr>
          <w:delText>.</w:delText>
        </w:r>
      </w:del>
    </w:p>
    <w:p w14:paraId="628650D5" w14:textId="62359A3B" w:rsidR="005C406C" w:rsidDel="00CA6FDF" w:rsidRDefault="005C406C" w:rsidP="005C406C">
      <w:pPr>
        <w:spacing w:line="360" w:lineRule="auto"/>
        <w:jc w:val="both"/>
        <w:rPr>
          <w:del w:id="1119" w:author="Nisan Avraham" w:date="2022-06-15T10:39:00Z"/>
          <w:rFonts w:asciiTheme="minorBidi" w:hAnsiTheme="minorBidi"/>
          <w:sz w:val="24"/>
          <w:szCs w:val="24"/>
          <w:rtl/>
        </w:rPr>
      </w:pPr>
      <w:del w:id="1120" w:author="Nisan Avraham" w:date="2022-06-15T10:39:00Z">
        <w:r w:rsidDel="00CA6FDF">
          <w:rPr>
            <w:rFonts w:asciiTheme="minorBidi" w:hAnsiTheme="minorBidi" w:hint="cs"/>
            <w:sz w:val="24"/>
            <w:szCs w:val="24"/>
            <w:rtl/>
          </w:rPr>
          <w:delText xml:space="preserve">ענף המסעדות חווה אי וודאות גדולה לגבי אופן המשך פעילותו במהלך משבר הקורונה, על הענף חלו הגבלות רבות שנעו מסגירה מלאה, פתיחה לפעילות במסגרת משלוחים ולפעילות </w:delText>
        </w:r>
        <w:r w:rsidDel="00CA6FDF">
          <w:rPr>
            <w:rFonts w:asciiTheme="minorBidi" w:hAnsiTheme="minorBidi"/>
            <w:sz w:val="24"/>
            <w:szCs w:val="24"/>
          </w:rPr>
          <w:delText>Take Away</w:delText>
        </w:r>
        <w:r w:rsidDel="00CA6FDF">
          <w:rPr>
            <w:rFonts w:asciiTheme="minorBidi" w:hAnsiTheme="minorBidi" w:hint="cs"/>
            <w:sz w:val="24"/>
            <w:szCs w:val="24"/>
            <w:rtl/>
          </w:rPr>
          <w:delText>. במהלך שנת 2020 ירדה פעילות הענף בכ-</w:delText>
        </w:r>
        <w:r w:rsidRPr="00B363A2" w:rsidDel="00CA6FDF">
          <w:rPr>
            <w:rFonts w:asciiTheme="minorBidi" w:hAnsiTheme="minorBidi"/>
            <w:sz w:val="24"/>
            <w:szCs w:val="24"/>
            <w:rtl/>
          </w:rPr>
          <w:delText>50%</w:delText>
        </w:r>
        <w:r w:rsidDel="00CA6FDF">
          <w:rPr>
            <w:rFonts w:asciiTheme="minorBidi" w:hAnsiTheme="minorBidi" w:hint="cs"/>
            <w:sz w:val="24"/>
            <w:szCs w:val="24"/>
            <w:rtl/>
          </w:rPr>
          <w:delText xml:space="preserve"> בהשוואה לשנת 2019.</w:delText>
        </w:r>
      </w:del>
    </w:p>
    <w:p w14:paraId="55D7D43E" w14:textId="152389E0" w:rsidR="005C406C" w:rsidDel="00CA6FDF" w:rsidRDefault="005C406C" w:rsidP="005C406C">
      <w:pPr>
        <w:spacing w:line="360" w:lineRule="auto"/>
        <w:jc w:val="both"/>
        <w:rPr>
          <w:del w:id="1121" w:author="Nisan Avraham" w:date="2022-06-15T10:39:00Z"/>
          <w:rFonts w:asciiTheme="minorBidi" w:hAnsiTheme="minorBidi"/>
          <w:sz w:val="24"/>
          <w:szCs w:val="24"/>
          <w:rtl/>
        </w:rPr>
      </w:pPr>
      <w:del w:id="1122" w:author="Nisan Avraham" w:date="2022-06-15T10:39:00Z">
        <w:r w:rsidRPr="00E73E6B" w:rsidDel="00CA6FDF">
          <w:rPr>
            <w:rFonts w:asciiTheme="minorBidi" w:hAnsiTheme="minorBidi"/>
            <w:sz w:val="24"/>
            <w:szCs w:val="24"/>
            <w:rtl/>
          </w:rPr>
          <w:delText>בסך</w:delText>
        </w:r>
        <w:r w:rsidDel="00CA6FDF">
          <w:rPr>
            <w:rFonts w:asciiTheme="minorBidi" w:hAnsiTheme="minorBidi" w:hint="cs"/>
            <w:sz w:val="24"/>
            <w:szCs w:val="24"/>
            <w:rtl/>
          </w:rPr>
          <w:delText xml:space="preserve"> </w:delText>
        </w:r>
        <w:r w:rsidRPr="00E73E6B" w:rsidDel="00CA6FDF">
          <w:rPr>
            <w:rFonts w:asciiTheme="minorBidi" w:hAnsiTheme="minorBidi"/>
            <w:sz w:val="24"/>
            <w:szCs w:val="24"/>
            <w:rtl/>
          </w:rPr>
          <w:delText xml:space="preserve">הכל אובדן המזון במקטע </w:delText>
        </w:r>
        <w:r w:rsidDel="00CA6FDF">
          <w:rPr>
            <w:rFonts w:asciiTheme="minorBidi" w:hAnsiTheme="minorBidi" w:hint="cs"/>
            <w:sz w:val="24"/>
            <w:szCs w:val="24"/>
            <w:rtl/>
          </w:rPr>
          <w:delText>המוסדי</w:delText>
        </w:r>
        <w:r w:rsidRPr="00E73E6B" w:rsidDel="00CA6FDF">
          <w:rPr>
            <w:rFonts w:asciiTheme="minorBidi" w:hAnsiTheme="minorBidi"/>
            <w:sz w:val="24"/>
            <w:szCs w:val="24"/>
            <w:rtl/>
          </w:rPr>
          <w:delText xml:space="preserve"> </w:delText>
        </w:r>
        <w:r w:rsidDel="00CA6FDF">
          <w:rPr>
            <w:rFonts w:asciiTheme="minorBidi" w:hAnsiTheme="minorBidi" w:hint="cs"/>
            <w:sz w:val="24"/>
            <w:szCs w:val="24"/>
            <w:rtl/>
          </w:rPr>
          <w:delText xml:space="preserve">בשנת 2020 </w:delText>
        </w:r>
        <w:r w:rsidRPr="00E73E6B" w:rsidDel="00CA6FDF">
          <w:rPr>
            <w:rFonts w:asciiTheme="minorBidi" w:hAnsiTheme="minorBidi"/>
            <w:sz w:val="24"/>
            <w:szCs w:val="24"/>
            <w:rtl/>
          </w:rPr>
          <w:delText>עמד על כ-</w:delText>
        </w:r>
        <w:r w:rsidDel="00CA6FDF">
          <w:rPr>
            <w:rFonts w:asciiTheme="minorBidi" w:hAnsiTheme="minorBidi" w:hint="cs"/>
            <w:sz w:val="24"/>
            <w:szCs w:val="24"/>
            <w:rtl/>
          </w:rPr>
          <w:delText>130</w:delText>
        </w:r>
        <w:r w:rsidRPr="00E73E6B" w:rsidDel="00CA6FDF">
          <w:rPr>
            <w:rFonts w:asciiTheme="minorBidi" w:hAnsiTheme="minorBidi"/>
            <w:sz w:val="24"/>
            <w:szCs w:val="24"/>
            <w:rtl/>
          </w:rPr>
          <w:delText xml:space="preserve"> אלף</w:delText>
        </w:r>
        <w:r w:rsidDel="00CA6FDF">
          <w:rPr>
            <w:rFonts w:asciiTheme="minorBidi" w:hAnsiTheme="minorBidi" w:hint="cs"/>
            <w:sz w:val="24"/>
            <w:szCs w:val="24"/>
            <w:rtl/>
          </w:rPr>
          <w:delText xml:space="preserve"> טונות, המהווים </w:delText>
        </w:r>
        <w:r w:rsidRPr="001457FC" w:rsidDel="00CA6FDF">
          <w:rPr>
            <w:rFonts w:asciiTheme="minorBidi" w:hAnsiTheme="minorBidi" w:hint="eastAsia"/>
            <w:sz w:val="24"/>
            <w:szCs w:val="24"/>
            <w:rtl/>
          </w:rPr>
          <w:delText>ירידה</w:delText>
        </w:r>
        <w:r w:rsidRPr="001457FC" w:rsidDel="00CA6FDF">
          <w:rPr>
            <w:rFonts w:asciiTheme="minorBidi" w:hAnsiTheme="minorBidi"/>
            <w:sz w:val="24"/>
            <w:szCs w:val="24"/>
            <w:rtl/>
          </w:rPr>
          <w:delText xml:space="preserve"> </w:delText>
        </w:r>
        <w:r w:rsidRPr="001457FC" w:rsidDel="00CA6FDF">
          <w:rPr>
            <w:rFonts w:asciiTheme="minorBidi" w:hAnsiTheme="minorBidi" w:hint="eastAsia"/>
            <w:sz w:val="24"/>
            <w:szCs w:val="24"/>
            <w:rtl/>
          </w:rPr>
          <w:delText>באובדן</w:delText>
        </w:r>
        <w:r w:rsidRPr="001457FC" w:rsidDel="00CA6FDF">
          <w:rPr>
            <w:rFonts w:asciiTheme="minorBidi" w:hAnsiTheme="minorBidi"/>
            <w:sz w:val="24"/>
            <w:szCs w:val="24"/>
            <w:rtl/>
          </w:rPr>
          <w:delText xml:space="preserve"> המזון </w:delText>
        </w:r>
        <w:r w:rsidRPr="00FD2460" w:rsidDel="00CA6FDF">
          <w:rPr>
            <w:rFonts w:asciiTheme="minorBidi" w:hAnsiTheme="minorBidi" w:hint="eastAsia"/>
            <w:sz w:val="24"/>
            <w:szCs w:val="24"/>
            <w:rtl/>
          </w:rPr>
          <w:delText>במקטע</w:delText>
        </w:r>
        <w:r w:rsidRPr="00FD2460" w:rsidDel="00CA6FDF">
          <w:rPr>
            <w:rFonts w:asciiTheme="minorBidi" w:hAnsiTheme="minorBidi"/>
            <w:sz w:val="24"/>
            <w:szCs w:val="24"/>
            <w:rtl/>
          </w:rPr>
          <w:delText xml:space="preserve"> </w:delText>
        </w:r>
        <w:r w:rsidDel="00CA6FDF">
          <w:rPr>
            <w:rFonts w:asciiTheme="minorBidi" w:hAnsiTheme="minorBidi" w:hint="cs"/>
            <w:sz w:val="24"/>
            <w:szCs w:val="24"/>
            <w:rtl/>
          </w:rPr>
          <w:delText>זה</w:delText>
        </w:r>
        <w:r w:rsidRPr="001457FC" w:rsidDel="00CA6FDF">
          <w:rPr>
            <w:rFonts w:asciiTheme="minorBidi" w:hAnsiTheme="minorBidi"/>
            <w:sz w:val="24"/>
            <w:szCs w:val="24"/>
            <w:rtl/>
          </w:rPr>
          <w:delText xml:space="preserve"> של </w:delText>
        </w:r>
        <w:r w:rsidRPr="001457FC" w:rsidDel="00CA6FDF">
          <w:rPr>
            <w:rFonts w:asciiTheme="minorBidi" w:hAnsiTheme="minorBidi" w:hint="eastAsia"/>
            <w:sz w:val="24"/>
            <w:szCs w:val="24"/>
            <w:rtl/>
          </w:rPr>
          <w:delText>כ</w:delText>
        </w:r>
        <w:r w:rsidRPr="001457FC" w:rsidDel="00CA6FDF">
          <w:rPr>
            <w:rFonts w:asciiTheme="minorBidi" w:hAnsiTheme="minorBidi"/>
            <w:sz w:val="24"/>
            <w:szCs w:val="24"/>
            <w:rtl/>
          </w:rPr>
          <w:delText>-1</w:delText>
        </w:r>
        <w:r w:rsidDel="00CA6FDF">
          <w:rPr>
            <w:rFonts w:asciiTheme="minorBidi" w:hAnsiTheme="minorBidi" w:hint="cs"/>
            <w:sz w:val="24"/>
            <w:szCs w:val="24"/>
            <w:rtl/>
          </w:rPr>
          <w:delText>1</w:delText>
        </w:r>
        <w:r w:rsidRPr="001457FC" w:rsidDel="00CA6FDF">
          <w:rPr>
            <w:rFonts w:asciiTheme="minorBidi" w:hAnsiTheme="minorBidi"/>
            <w:sz w:val="24"/>
            <w:szCs w:val="24"/>
            <w:rtl/>
          </w:rPr>
          <w:delText xml:space="preserve">0,000 </w:delText>
        </w:r>
        <w:r w:rsidRPr="00FD2460" w:rsidDel="00CA6FDF">
          <w:rPr>
            <w:rFonts w:asciiTheme="minorBidi" w:hAnsiTheme="minorBidi" w:hint="eastAsia"/>
            <w:sz w:val="24"/>
            <w:szCs w:val="24"/>
            <w:rtl/>
          </w:rPr>
          <w:delText>טונות</w:delText>
        </w:r>
        <w:r w:rsidDel="00CA6FDF">
          <w:rPr>
            <w:rFonts w:asciiTheme="minorBidi" w:hAnsiTheme="minorBidi" w:hint="cs"/>
            <w:sz w:val="24"/>
            <w:szCs w:val="24"/>
            <w:rtl/>
          </w:rPr>
          <w:delText>. שווי אובדן המזון במקטע הצריכה המוסדית עמד</w:delText>
        </w:r>
        <w:r w:rsidRPr="00E73E6B" w:rsidDel="00CA6FDF">
          <w:rPr>
            <w:rFonts w:asciiTheme="minorBidi" w:hAnsiTheme="minorBidi"/>
            <w:sz w:val="24"/>
            <w:szCs w:val="24"/>
            <w:rtl/>
          </w:rPr>
          <w:delText xml:space="preserve"> </w:delText>
        </w:r>
        <w:r w:rsidDel="00CA6FDF">
          <w:rPr>
            <w:rFonts w:asciiTheme="minorBidi" w:hAnsiTheme="minorBidi" w:hint="cs"/>
            <w:sz w:val="24"/>
            <w:szCs w:val="24"/>
            <w:rtl/>
          </w:rPr>
          <w:delText>ע</w:delText>
        </w:r>
        <w:r w:rsidRPr="00E73E6B" w:rsidDel="00CA6FDF">
          <w:rPr>
            <w:rFonts w:asciiTheme="minorBidi" w:hAnsiTheme="minorBidi"/>
            <w:sz w:val="24"/>
            <w:szCs w:val="24"/>
            <w:rtl/>
          </w:rPr>
          <w:delText xml:space="preserve">ל כ- </w:delText>
        </w:r>
        <w:r w:rsidDel="00CA6FDF">
          <w:rPr>
            <w:rFonts w:asciiTheme="minorBidi" w:hAnsiTheme="minorBidi" w:hint="cs"/>
            <w:sz w:val="24"/>
            <w:szCs w:val="24"/>
            <w:rtl/>
          </w:rPr>
          <w:delText>1.8</w:delText>
        </w:r>
        <w:r w:rsidRPr="00A6585F" w:rsidDel="00CA6FDF">
          <w:rPr>
            <w:rFonts w:asciiTheme="minorBidi" w:hAnsiTheme="minorBidi"/>
            <w:sz w:val="24"/>
            <w:szCs w:val="24"/>
            <w:rtl/>
          </w:rPr>
          <w:delText xml:space="preserve"> מיליארד ₪</w:delText>
        </w:r>
        <w:r w:rsidRPr="00E73E6B" w:rsidDel="00CA6FDF">
          <w:rPr>
            <w:rFonts w:asciiTheme="minorBidi" w:hAnsiTheme="minorBidi"/>
            <w:sz w:val="24"/>
            <w:szCs w:val="24"/>
            <w:rtl/>
          </w:rPr>
          <w:delText>.</w:delText>
        </w:r>
      </w:del>
    </w:p>
    <w:p w14:paraId="53F638B2" w14:textId="0F6D0E0D" w:rsidR="005C406C" w:rsidDel="00CA6FDF" w:rsidRDefault="005C406C" w:rsidP="005C406C">
      <w:pPr>
        <w:spacing w:line="360" w:lineRule="auto"/>
        <w:jc w:val="both"/>
        <w:rPr>
          <w:del w:id="1123" w:author="Nisan Avraham" w:date="2022-06-15T10:39:00Z"/>
          <w:rFonts w:asciiTheme="minorBidi" w:hAnsiTheme="minorBidi"/>
          <w:sz w:val="24"/>
          <w:szCs w:val="24"/>
          <w:rtl/>
        </w:rPr>
      </w:pPr>
    </w:p>
    <w:p w14:paraId="27E9ED44" w14:textId="65C0BA9F" w:rsidR="005C406C" w:rsidDel="00CA6FDF" w:rsidRDefault="005C406C" w:rsidP="005C406C">
      <w:pPr>
        <w:spacing w:line="360" w:lineRule="auto"/>
        <w:jc w:val="both"/>
        <w:rPr>
          <w:del w:id="1124" w:author="Nisan Avraham" w:date="2022-06-15T10:39:00Z"/>
          <w:rFonts w:asciiTheme="minorBidi" w:hAnsiTheme="minorBidi"/>
          <w:sz w:val="24"/>
          <w:szCs w:val="24"/>
          <w:rtl/>
        </w:rPr>
      </w:pPr>
    </w:p>
    <w:p w14:paraId="5440130F" w14:textId="2DC464EB" w:rsidR="0078604D" w:rsidDel="00CA6FDF" w:rsidRDefault="0078604D" w:rsidP="005C406C">
      <w:pPr>
        <w:spacing w:line="360" w:lineRule="auto"/>
        <w:jc w:val="both"/>
        <w:rPr>
          <w:del w:id="1125" w:author="Nisan Avraham" w:date="2022-06-15T10:39:00Z"/>
          <w:rFonts w:asciiTheme="minorBidi" w:hAnsiTheme="minorBidi"/>
          <w:sz w:val="24"/>
          <w:szCs w:val="24"/>
          <w:rtl/>
        </w:rPr>
      </w:pPr>
    </w:p>
    <w:p w14:paraId="3927F99F" w14:textId="62604836" w:rsidR="0078604D" w:rsidDel="00CA6FDF" w:rsidRDefault="0078604D" w:rsidP="005C406C">
      <w:pPr>
        <w:spacing w:line="360" w:lineRule="auto"/>
        <w:jc w:val="both"/>
        <w:rPr>
          <w:del w:id="1126" w:author="Nisan Avraham" w:date="2022-06-15T10:39:00Z"/>
          <w:rFonts w:asciiTheme="minorBidi" w:hAnsiTheme="minorBidi"/>
          <w:sz w:val="24"/>
          <w:szCs w:val="24"/>
          <w:rtl/>
        </w:rPr>
      </w:pPr>
    </w:p>
    <w:p w14:paraId="4DA01410" w14:textId="2780B8BE" w:rsidR="005C406C" w:rsidRPr="00B363A2" w:rsidDel="00CA6FDF" w:rsidRDefault="005C406C" w:rsidP="005C406C">
      <w:pPr>
        <w:spacing w:line="360" w:lineRule="auto"/>
        <w:jc w:val="center"/>
        <w:rPr>
          <w:del w:id="1127" w:author="Nisan Avraham" w:date="2022-06-15T10:39:00Z"/>
          <w:rFonts w:asciiTheme="minorBidi" w:hAnsiTheme="minorBidi"/>
          <w:b/>
          <w:bCs/>
          <w:sz w:val="24"/>
          <w:szCs w:val="24"/>
          <w:rtl/>
        </w:rPr>
      </w:pPr>
      <w:del w:id="1128" w:author="Nisan Avraham" w:date="2022-06-15T10:39:00Z">
        <w:r w:rsidRPr="00B363A2" w:rsidDel="00CA6FDF">
          <w:rPr>
            <w:rFonts w:asciiTheme="minorBidi" w:hAnsiTheme="minorBidi" w:hint="eastAsia"/>
            <w:b/>
            <w:bCs/>
            <w:sz w:val="24"/>
            <w:szCs w:val="24"/>
            <w:rtl/>
          </w:rPr>
          <w:delText>הירידה</w:delText>
        </w:r>
        <w:r w:rsidRPr="00B363A2" w:rsidDel="00CA6FDF">
          <w:rPr>
            <w:rFonts w:asciiTheme="minorBidi" w:hAnsiTheme="minorBidi"/>
            <w:b/>
            <w:bCs/>
            <w:sz w:val="24"/>
            <w:szCs w:val="24"/>
            <w:rtl/>
          </w:rPr>
          <w:delText xml:space="preserve"> </w:delText>
        </w:r>
        <w:r w:rsidRPr="00482DA9" w:rsidDel="00CA6FDF">
          <w:rPr>
            <w:rFonts w:asciiTheme="minorBidi" w:hAnsiTheme="minorBidi" w:hint="eastAsia"/>
            <w:b/>
            <w:bCs/>
            <w:sz w:val="24"/>
            <w:szCs w:val="24"/>
            <w:u w:val="single"/>
            <w:rtl/>
          </w:rPr>
          <w:delText>בצריכת</w:delText>
        </w:r>
        <w:r w:rsidDel="00CA6FDF">
          <w:rPr>
            <w:rFonts w:asciiTheme="minorBidi" w:hAnsiTheme="minorBidi" w:hint="cs"/>
            <w:b/>
            <w:bCs/>
            <w:sz w:val="24"/>
            <w:szCs w:val="24"/>
            <w:rtl/>
          </w:rPr>
          <w:delText xml:space="preserve"> המזון </w:delText>
        </w:r>
        <w:r w:rsidRPr="00B363A2" w:rsidDel="00CA6FDF">
          <w:rPr>
            <w:rFonts w:asciiTheme="minorBidi" w:hAnsiTheme="minorBidi" w:hint="eastAsia"/>
            <w:b/>
            <w:bCs/>
            <w:sz w:val="24"/>
            <w:szCs w:val="24"/>
            <w:rtl/>
          </w:rPr>
          <w:delText>במקטע</w:delText>
        </w:r>
        <w:r w:rsidRPr="00B363A2" w:rsidDel="00CA6FDF">
          <w:rPr>
            <w:rFonts w:asciiTheme="minorBidi" w:hAnsiTheme="minorBidi"/>
            <w:b/>
            <w:bCs/>
            <w:sz w:val="24"/>
            <w:szCs w:val="24"/>
            <w:rtl/>
          </w:rPr>
          <w:delText xml:space="preserve"> </w:delText>
        </w:r>
        <w:r w:rsidRPr="00B363A2" w:rsidDel="00CA6FDF">
          <w:rPr>
            <w:rFonts w:asciiTheme="minorBidi" w:hAnsiTheme="minorBidi" w:hint="eastAsia"/>
            <w:b/>
            <w:bCs/>
            <w:sz w:val="24"/>
            <w:szCs w:val="24"/>
            <w:rtl/>
          </w:rPr>
          <w:delText>המוסדי</w:delText>
        </w:r>
        <w:r w:rsidRPr="00B363A2" w:rsidDel="00CA6FDF">
          <w:rPr>
            <w:rFonts w:asciiTheme="minorBidi" w:hAnsiTheme="minorBidi"/>
            <w:b/>
            <w:bCs/>
            <w:sz w:val="24"/>
            <w:szCs w:val="24"/>
            <w:rtl/>
          </w:rPr>
          <w:delText xml:space="preserve"> </w:delText>
        </w:r>
        <w:r w:rsidRPr="00B363A2" w:rsidDel="00CA6FDF">
          <w:rPr>
            <w:rFonts w:asciiTheme="minorBidi" w:hAnsiTheme="minorBidi" w:hint="eastAsia"/>
            <w:b/>
            <w:bCs/>
            <w:sz w:val="24"/>
            <w:szCs w:val="24"/>
            <w:rtl/>
          </w:rPr>
          <w:delText>בשנת</w:delText>
        </w:r>
        <w:r w:rsidRPr="00B363A2" w:rsidDel="00CA6FDF">
          <w:rPr>
            <w:rFonts w:asciiTheme="minorBidi" w:hAnsiTheme="minorBidi"/>
            <w:b/>
            <w:bCs/>
            <w:sz w:val="24"/>
            <w:szCs w:val="24"/>
            <w:rtl/>
          </w:rPr>
          <w:delText xml:space="preserve"> 2020 </w:delText>
        </w:r>
        <w:r w:rsidRPr="00B363A2" w:rsidDel="00CA6FDF">
          <w:rPr>
            <w:rFonts w:asciiTheme="minorBidi" w:hAnsiTheme="minorBidi" w:hint="eastAsia"/>
            <w:b/>
            <w:bCs/>
            <w:sz w:val="24"/>
            <w:szCs w:val="24"/>
            <w:rtl/>
          </w:rPr>
          <w:delText>לעומת</w:delText>
        </w:r>
        <w:r w:rsidRPr="00B363A2" w:rsidDel="00CA6FDF">
          <w:rPr>
            <w:rFonts w:asciiTheme="minorBidi" w:hAnsiTheme="minorBidi"/>
            <w:b/>
            <w:bCs/>
            <w:sz w:val="24"/>
            <w:szCs w:val="24"/>
            <w:rtl/>
          </w:rPr>
          <w:delText xml:space="preserve"> </w:delText>
        </w:r>
        <w:r w:rsidRPr="00B363A2" w:rsidDel="00CA6FDF">
          <w:rPr>
            <w:rFonts w:asciiTheme="minorBidi" w:hAnsiTheme="minorBidi" w:hint="eastAsia"/>
            <w:b/>
            <w:bCs/>
            <w:sz w:val="24"/>
            <w:szCs w:val="24"/>
            <w:rtl/>
          </w:rPr>
          <w:delText>שנת</w:delText>
        </w:r>
        <w:r w:rsidRPr="00B363A2" w:rsidDel="00CA6FDF">
          <w:rPr>
            <w:rFonts w:asciiTheme="minorBidi" w:hAnsiTheme="minorBidi"/>
            <w:b/>
            <w:bCs/>
            <w:sz w:val="24"/>
            <w:szCs w:val="24"/>
            <w:rtl/>
          </w:rPr>
          <w:delText xml:space="preserve"> 2019</w:delText>
        </w:r>
      </w:del>
    </w:p>
    <w:tbl>
      <w:tblPr>
        <w:tblStyle w:val="4-11"/>
        <w:bidiVisual/>
        <w:tblW w:w="9500" w:type="dxa"/>
        <w:tblInd w:w="5" w:type="dxa"/>
        <w:tblLook w:val="04A0" w:firstRow="1" w:lastRow="0" w:firstColumn="1" w:lastColumn="0" w:noHBand="0" w:noVBand="1"/>
      </w:tblPr>
      <w:tblGrid>
        <w:gridCol w:w="1997"/>
        <w:gridCol w:w="893"/>
        <w:gridCol w:w="910"/>
        <w:gridCol w:w="810"/>
        <w:gridCol w:w="1016"/>
        <w:gridCol w:w="969"/>
        <w:gridCol w:w="958"/>
        <w:gridCol w:w="1024"/>
        <w:gridCol w:w="923"/>
      </w:tblGrid>
      <w:tr w:rsidR="005C406C" w:rsidRPr="00221961" w:rsidDel="00CA6FDF" w14:paraId="20B036D0" w14:textId="6454F8A8" w:rsidTr="006E1F83">
        <w:trPr>
          <w:cnfStyle w:val="100000000000" w:firstRow="1" w:lastRow="0" w:firstColumn="0" w:lastColumn="0" w:oddVBand="0" w:evenVBand="0" w:oddHBand="0" w:evenHBand="0" w:firstRowFirstColumn="0" w:firstRowLastColumn="0" w:lastRowFirstColumn="0" w:lastRowLastColumn="0"/>
          <w:trHeight w:val="673"/>
          <w:del w:id="1129" w:author="Nisan Avraham" w:date="2022-06-15T10:39:00Z"/>
        </w:trPr>
        <w:tc>
          <w:tcPr>
            <w:cnfStyle w:val="001000000000" w:firstRow="0" w:lastRow="0" w:firstColumn="1" w:lastColumn="0" w:oddVBand="0" w:evenVBand="0" w:oddHBand="0" w:evenHBand="0" w:firstRowFirstColumn="0" w:firstRowLastColumn="0" w:lastRowFirstColumn="0" w:lastRowLastColumn="0"/>
            <w:tcW w:w="1997" w:type="dxa"/>
            <w:noWrap/>
            <w:hideMark/>
          </w:tcPr>
          <w:p w14:paraId="112E98B6" w14:textId="6CA49038" w:rsidR="005C406C" w:rsidRPr="00221961" w:rsidDel="00CA6FDF" w:rsidRDefault="005C406C" w:rsidP="006E1F83">
            <w:pPr>
              <w:bidi w:val="0"/>
              <w:spacing w:line="360" w:lineRule="auto"/>
              <w:rPr>
                <w:del w:id="1130" w:author="Nisan Avraham" w:date="2022-06-15T10:39:00Z"/>
                <w:rFonts w:ascii="Arial" w:eastAsia="Times New Roman" w:hAnsi="Arial" w:cs="Arial"/>
              </w:rPr>
            </w:pPr>
            <w:del w:id="1131" w:author="Nisan Avraham" w:date="2022-06-15T10:39:00Z">
              <w:r w:rsidRPr="00221961" w:rsidDel="00CA6FDF">
                <w:rPr>
                  <w:rFonts w:ascii="Arial" w:eastAsia="Times New Roman" w:hAnsi="Arial" w:cs="Arial"/>
                </w:rPr>
                <w:delText> </w:delText>
              </w:r>
            </w:del>
          </w:p>
        </w:tc>
        <w:tc>
          <w:tcPr>
            <w:tcW w:w="723" w:type="dxa"/>
            <w:vAlign w:val="center"/>
            <w:hideMark/>
          </w:tcPr>
          <w:p w14:paraId="43A52B00" w14:textId="553C6A8B"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132" w:author="Nisan Avraham" w:date="2022-06-15T10:39:00Z"/>
                <w:rFonts w:ascii="Arial" w:eastAsia="Times New Roman" w:hAnsi="Arial" w:cs="Arial"/>
              </w:rPr>
            </w:pPr>
            <w:del w:id="1133" w:author="Nisan Avraham" w:date="2022-06-15T10:39:00Z">
              <w:r w:rsidRPr="00B363A2" w:rsidDel="00CA6FDF">
                <w:rPr>
                  <w:rFonts w:ascii="Arial" w:hAnsi="Arial" w:cs="Arial"/>
                  <w:rtl/>
                </w:rPr>
                <w:delText>אירועים</w:delText>
              </w:r>
            </w:del>
          </w:p>
        </w:tc>
        <w:tc>
          <w:tcPr>
            <w:tcW w:w="932" w:type="dxa"/>
            <w:vAlign w:val="center"/>
          </w:tcPr>
          <w:p w14:paraId="326F7146" w14:textId="148D3FC6"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134" w:author="Nisan Avraham" w:date="2022-06-15T10:39:00Z"/>
                <w:rFonts w:ascii="Arial" w:eastAsia="Times New Roman" w:hAnsi="Arial" w:cs="Arial"/>
                <w:rtl/>
              </w:rPr>
            </w:pPr>
            <w:del w:id="1135" w:author="Nisan Avraham" w:date="2022-06-15T10:39:00Z">
              <w:r w:rsidRPr="00B363A2" w:rsidDel="00CA6FDF">
                <w:rPr>
                  <w:rFonts w:ascii="Arial" w:hAnsi="Arial" w:cs="Arial"/>
                  <w:rtl/>
                </w:rPr>
                <w:delText>מלונות</w:delText>
              </w:r>
            </w:del>
          </w:p>
        </w:tc>
        <w:tc>
          <w:tcPr>
            <w:tcW w:w="831" w:type="dxa"/>
            <w:vAlign w:val="center"/>
          </w:tcPr>
          <w:p w14:paraId="78594ED6" w14:textId="32B616E8"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136" w:author="Nisan Avraham" w:date="2022-06-15T10:39:00Z"/>
                <w:rFonts w:ascii="Arial" w:eastAsia="Times New Roman" w:hAnsi="Arial" w:cs="Arial"/>
                <w:rtl/>
              </w:rPr>
            </w:pPr>
            <w:del w:id="1137" w:author="Nisan Avraham" w:date="2022-06-15T10:39:00Z">
              <w:r w:rsidRPr="00B363A2" w:rsidDel="00CA6FDF">
                <w:rPr>
                  <w:rFonts w:ascii="Arial" w:hAnsi="Arial" w:cs="Arial"/>
                  <w:rtl/>
                </w:rPr>
                <w:delText>בתי חולים</w:delText>
              </w:r>
            </w:del>
          </w:p>
        </w:tc>
        <w:tc>
          <w:tcPr>
            <w:tcW w:w="1035" w:type="dxa"/>
            <w:vAlign w:val="center"/>
          </w:tcPr>
          <w:p w14:paraId="153261BA" w14:textId="33FEDA58"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138" w:author="Nisan Avraham" w:date="2022-06-15T10:39:00Z"/>
                <w:rFonts w:ascii="Arial" w:eastAsia="Times New Roman" w:hAnsi="Arial" w:cs="Arial"/>
                <w:rtl/>
              </w:rPr>
            </w:pPr>
            <w:del w:id="1139" w:author="Nisan Avraham" w:date="2022-06-15T10:39:00Z">
              <w:r w:rsidRPr="00B363A2" w:rsidDel="00CA6FDF">
                <w:rPr>
                  <w:rFonts w:ascii="Arial" w:hAnsi="Arial" w:cs="Arial"/>
                  <w:rtl/>
                </w:rPr>
                <w:delText>כוחות הביטחון</w:delText>
              </w:r>
            </w:del>
          </w:p>
        </w:tc>
        <w:tc>
          <w:tcPr>
            <w:tcW w:w="987" w:type="dxa"/>
            <w:vAlign w:val="center"/>
          </w:tcPr>
          <w:p w14:paraId="48DBEB52" w14:textId="6DBDCB81"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140" w:author="Nisan Avraham" w:date="2022-06-15T10:39:00Z"/>
                <w:rFonts w:ascii="Arial" w:eastAsia="Times New Roman" w:hAnsi="Arial" w:cs="Arial"/>
                <w:rtl/>
              </w:rPr>
            </w:pPr>
            <w:del w:id="1141" w:author="Nisan Avraham" w:date="2022-06-15T10:39:00Z">
              <w:r w:rsidRPr="00B363A2" w:rsidDel="00CA6FDF">
                <w:rPr>
                  <w:rFonts w:ascii="Arial" w:hAnsi="Arial" w:cs="Arial"/>
                  <w:rtl/>
                </w:rPr>
                <w:delText>מקומות עבודה</w:delText>
              </w:r>
            </w:del>
          </w:p>
        </w:tc>
        <w:tc>
          <w:tcPr>
            <w:tcW w:w="976" w:type="dxa"/>
            <w:vAlign w:val="center"/>
          </w:tcPr>
          <w:p w14:paraId="37DF7EF5" w14:textId="7BFCF3C9"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142" w:author="Nisan Avraham" w:date="2022-06-15T10:39:00Z"/>
                <w:rFonts w:ascii="Arial" w:eastAsia="Times New Roman" w:hAnsi="Arial" w:cs="Arial"/>
                <w:rtl/>
              </w:rPr>
            </w:pPr>
            <w:del w:id="1143" w:author="Nisan Avraham" w:date="2022-06-15T10:39:00Z">
              <w:r w:rsidRPr="00B363A2" w:rsidDel="00CA6FDF">
                <w:rPr>
                  <w:rFonts w:ascii="Arial" w:hAnsi="Arial" w:cs="Arial"/>
                  <w:rtl/>
                </w:rPr>
                <w:delText>מוסדות חינוך</w:delText>
              </w:r>
            </w:del>
          </w:p>
        </w:tc>
        <w:tc>
          <w:tcPr>
            <w:tcW w:w="1044" w:type="dxa"/>
            <w:vAlign w:val="center"/>
          </w:tcPr>
          <w:p w14:paraId="14165280" w14:textId="44AF1DCC"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144" w:author="Nisan Avraham" w:date="2022-06-15T10:39:00Z"/>
                <w:rFonts w:ascii="Arial" w:eastAsia="Times New Roman" w:hAnsi="Arial" w:cs="Arial"/>
                <w:rtl/>
              </w:rPr>
            </w:pPr>
            <w:del w:id="1145" w:author="Nisan Avraham" w:date="2022-06-15T10:39:00Z">
              <w:r w:rsidRPr="00B363A2" w:rsidDel="00CA6FDF">
                <w:rPr>
                  <w:rFonts w:ascii="Arial" w:hAnsi="Arial" w:cs="Arial"/>
                  <w:rtl/>
                </w:rPr>
                <w:delText>מסעדות</w:delText>
              </w:r>
            </w:del>
          </w:p>
        </w:tc>
        <w:tc>
          <w:tcPr>
            <w:tcW w:w="975" w:type="dxa"/>
            <w:vAlign w:val="center"/>
          </w:tcPr>
          <w:p w14:paraId="3767B5A4" w14:textId="46CDE848"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146" w:author="Nisan Avraham" w:date="2022-06-15T10:39:00Z"/>
                <w:rFonts w:ascii="Arial" w:eastAsia="Times New Roman" w:hAnsi="Arial" w:cs="Arial"/>
                <w:rtl/>
              </w:rPr>
            </w:pPr>
            <w:del w:id="1147" w:author="Nisan Avraham" w:date="2022-06-15T10:39:00Z">
              <w:r w:rsidRPr="00B363A2" w:rsidDel="00CA6FDF">
                <w:rPr>
                  <w:rFonts w:ascii="Arial" w:hAnsi="Arial" w:cs="Arial"/>
                  <w:rtl/>
                </w:rPr>
                <w:delText>סה"כ</w:delText>
              </w:r>
            </w:del>
          </w:p>
        </w:tc>
      </w:tr>
      <w:tr w:rsidR="005C406C" w:rsidRPr="00221961" w:rsidDel="00CA6FDF" w14:paraId="33F4D66A" w14:textId="108CEFAC" w:rsidTr="006E1F83">
        <w:trPr>
          <w:cnfStyle w:val="000000100000" w:firstRow="0" w:lastRow="0" w:firstColumn="0" w:lastColumn="0" w:oddVBand="0" w:evenVBand="0" w:oddHBand="1" w:evenHBand="0" w:firstRowFirstColumn="0" w:firstRowLastColumn="0" w:lastRowFirstColumn="0" w:lastRowLastColumn="0"/>
          <w:trHeight w:val="673"/>
          <w:del w:id="1148" w:author="Nisan Avraham" w:date="2022-06-15T10:39:00Z"/>
        </w:trPr>
        <w:tc>
          <w:tcPr>
            <w:cnfStyle w:val="001000000000" w:firstRow="0" w:lastRow="0" w:firstColumn="1" w:lastColumn="0" w:oddVBand="0" w:evenVBand="0" w:oddHBand="0" w:evenHBand="0" w:firstRowFirstColumn="0" w:firstRowLastColumn="0" w:lastRowFirstColumn="0" w:lastRowLastColumn="0"/>
            <w:tcW w:w="1997" w:type="dxa"/>
            <w:vAlign w:val="center"/>
          </w:tcPr>
          <w:p w14:paraId="2333820F" w14:textId="7C2AC03D" w:rsidR="005C406C" w:rsidRPr="00A5324A" w:rsidDel="00CA6FDF" w:rsidRDefault="005C406C" w:rsidP="006E1F83">
            <w:pPr>
              <w:spacing w:line="360" w:lineRule="auto"/>
              <w:rPr>
                <w:del w:id="1149" w:author="Nisan Avraham" w:date="2022-06-15T10:39:00Z"/>
                <w:rFonts w:ascii="Arial" w:hAnsi="Arial" w:cs="Arial"/>
                <w:rtl/>
              </w:rPr>
            </w:pPr>
            <w:del w:id="1150" w:author="Nisan Avraham" w:date="2022-06-15T10:39:00Z">
              <w:r w:rsidRPr="00A5324A" w:rsidDel="00CA6FDF">
                <w:rPr>
                  <w:rFonts w:ascii="Arial" w:hAnsi="Arial" w:cs="Arial" w:hint="cs"/>
                  <w:rtl/>
                </w:rPr>
                <w:delText xml:space="preserve">צריכת מזון </w:delText>
              </w:r>
              <w:r w:rsidDel="00CA6FDF">
                <w:rPr>
                  <w:rFonts w:ascii="Arial" w:hAnsi="Arial" w:cs="Arial" w:hint="cs"/>
                  <w:rtl/>
                </w:rPr>
                <w:delText>בטונות</w:delText>
              </w:r>
              <w:r w:rsidRPr="00A5324A" w:rsidDel="00CA6FDF">
                <w:rPr>
                  <w:rFonts w:ascii="Arial" w:hAnsi="Arial" w:cs="Arial" w:hint="cs"/>
                  <w:rtl/>
                </w:rPr>
                <w:delText>, 2019</w:delText>
              </w:r>
            </w:del>
          </w:p>
        </w:tc>
        <w:tc>
          <w:tcPr>
            <w:tcW w:w="723" w:type="dxa"/>
            <w:noWrap/>
            <w:vAlign w:val="center"/>
          </w:tcPr>
          <w:p w14:paraId="0A1151A5" w14:textId="080B1E54"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51" w:author="Nisan Avraham" w:date="2022-06-15T10:39:00Z"/>
                <w:rFonts w:ascii="Arial" w:hAnsi="Arial" w:cs="Arial"/>
                <w:color w:val="000000"/>
              </w:rPr>
            </w:pPr>
            <w:del w:id="1152" w:author="Nisan Avraham" w:date="2022-06-15T10:39:00Z">
              <w:r w:rsidRPr="00482DA9" w:rsidDel="00CA6FDF">
                <w:rPr>
                  <w:rFonts w:ascii="Arial" w:hAnsi="Arial" w:cs="Arial"/>
                  <w:color w:val="000000"/>
                </w:rPr>
                <w:delText>130</w:delText>
              </w:r>
            </w:del>
          </w:p>
        </w:tc>
        <w:tc>
          <w:tcPr>
            <w:tcW w:w="932" w:type="dxa"/>
            <w:vAlign w:val="center"/>
          </w:tcPr>
          <w:p w14:paraId="5575D266" w14:textId="1ED37585"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53" w:author="Nisan Avraham" w:date="2022-06-15T10:39:00Z"/>
                <w:rFonts w:ascii="Arial" w:hAnsi="Arial" w:cs="Arial"/>
                <w:color w:val="000000"/>
              </w:rPr>
            </w:pPr>
            <w:del w:id="1154" w:author="Nisan Avraham" w:date="2022-06-15T10:39:00Z">
              <w:r w:rsidRPr="00482DA9" w:rsidDel="00CA6FDF">
                <w:rPr>
                  <w:rFonts w:ascii="Arial" w:hAnsi="Arial" w:cs="Arial"/>
                  <w:color w:val="000000"/>
                </w:rPr>
                <w:delText>96</w:delText>
              </w:r>
            </w:del>
          </w:p>
        </w:tc>
        <w:tc>
          <w:tcPr>
            <w:tcW w:w="831" w:type="dxa"/>
            <w:vAlign w:val="center"/>
          </w:tcPr>
          <w:p w14:paraId="24157A62" w14:textId="6F69BCD5"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55" w:author="Nisan Avraham" w:date="2022-06-15T10:39:00Z"/>
                <w:rFonts w:ascii="Arial" w:hAnsi="Arial" w:cs="Arial"/>
                <w:color w:val="000000"/>
              </w:rPr>
            </w:pPr>
            <w:del w:id="1156" w:author="Nisan Avraham" w:date="2022-06-15T10:39:00Z">
              <w:r w:rsidRPr="00482DA9" w:rsidDel="00CA6FDF">
                <w:rPr>
                  <w:rFonts w:ascii="Arial" w:hAnsi="Arial" w:cs="Arial"/>
                  <w:color w:val="000000"/>
                </w:rPr>
                <w:delText>74</w:delText>
              </w:r>
            </w:del>
          </w:p>
        </w:tc>
        <w:tc>
          <w:tcPr>
            <w:tcW w:w="1035" w:type="dxa"/>
            <w:vAlign w:val="center"/>
          </w:tcPr>
          <w:p w14:paraId="6704C795" w14:textId="6F476D91"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57" w:author="Nisan Avraham" w:date="2022-06-15T10:39:00Z"/>
                <w:rFonts w:ascii="Arial" w:hAnsi="Arial" w:cs="Arial"/>
                <w:color w:val="000000"/>
              </w:rPr>
            </w:pPr>
            <w:del w:id="1158" w:author="Nisan Avraham" w:date="2022-06-15T10:39:00Z">
              <w:r w:rsidRPr="00482DA9" w:rsidDel="00CA6FDF">
                <w:rPr>
                  <w:rFonts w:ascii="Arial" w:hAnsi="Arial" w:cs="Arial"/>
                  <w:color w:val="000000"/>
                </w:rPr>
                <w:delText>159</w:delText>
              </w:r>
            </w:del>
          </w:p>
        </w:tc>
        <w:tc>
          <w:tcPr>
            <w:tcW w:w="987" w:type="dxa"/>
            <w:vAlign w:val="center"/>
          </w:tcPr>
          <w:p w14:paraId="3D6991FF" w14:textId="0894777E"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59" w:author="Nisan Avraham" w:date="2022-06-15T10:39:00Z"/>
                <w:rFonts w:ascii="Arial" w:hAnsi="Arial" w:cs="Arial"/>
                <w:color w:val="000000"/>
              </w:rPr>
            </w:pPr>
            <w:del w:id="1160" w:author="Nisan Avraham" w:date="2022-06-15T10:39:00Z">
              <w:r w:rsidRPr="00482DA9" w:rsidDel="00CA6FDF">
                <w:rPr>
                  <w:rFonts w:ascii="Arial" w:hAnsi="Arial" w:cs="Arial"/>
                  <w:color w:val="000000"/>
                </w:rPr>
                <w:delText>181</w:delText>
              </w:r>
            </w:del>
          </w:p>
        </w:tc>
        <w:tc>
          <w:tcPr>
            <w:tcW w:w="976" w:type="dxa"/>
            <w:vAlign w:val="center"/>
          </w:tcPr>
          <w:p w14:paraId="1612A893" w14:textId="454B2DBE"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61" w:author="Nisan Avraham" w:date="2022-06-15T10:39:00Z"/>
                <w:rFonts w:ascii="Arial" w:hAnsi="Arial" w:cs="Arial"/>
                <w:color w:val="000000"/>
              </w:rPr>
            </w:pPr>
            <w:del w:id="1162" w:author="Nisan Avraham" w:date="2022-06-15T10:39:00Z">
              <w:r w:rsidRPr="00482DA9" w:rsidDel="00CA6FDF">
                <w:rPr>
                  <w:rFonts w:ascii="Arial" w:hAnsi="Arial" w:cs="Arial"/>
                  <w:color w:val="000000"/>
                </w:rPr>
                <w:delText>34</w:delText>
              </w:r>
            </w:del>
          </w:p>
        </w:tc>
        <w:tc>
          <w:tcPr>
            <w:tcW w:w="1044" w:type="dxa"/>
            <w:vAlign w:val="center"/>
          </w:tcPr>
          <w:p w14:paraId="64D9C712" w14:textId="183CDC35"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63" w:author="Nisan Avraham" w:date="2022-06-15T10:39:00Z"/>
                <w:rFonts w:ascii="Arial" w:hAnsi="Arial" w:cs="Arial"/>
                <w:color w:val="000000"/>
              </w:rPr>
            </w:pPr>
            <w:del w:id="1164" w:author="Nisan Avraham" w:date="2022-06-15T10:39:00Z">
              <w:r w:rsidRPr="00482DA9" w:rsidDel="00CA6FDF">
                <w:rPr>
                  <w:rFonts w:ascii="Arial" w:hAnsi="Arial" w:cs="Arial"/>
                  <w:color w:val="000000"/>
                </w:rPr>
                <w:delText>133</w:delText>
              </w:r>
            </w:del>
          </w:p>
        </w:tc>
        <w:tc>
          <w:tcPr>
            <w:tcW w:w="975" w:type="dxa"/>
            <w:vAlign w:val="center"/>
          </w:tcPr>
          <w:p w14:paraId="11B6FC2C" w14:textId="1E968C31"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65" w:author="Nisan Avraham" w:date="2022-06-15T10:39:00Z"/>
                <w:rFonts w:ascii="Arial" w:hAnsi="Arial" w:cs="Arial"/>
                <w:b/>
                <w:bCs/>
                <w:color w:val="000000"/>
              </w:rPr>
            </w:pPr>
            <w:del w:id="1166" w:author="Nisan Avraham" w:date="2022-06-15T10:39:00Z">
              <w:r w:rsidRPr="00A5324A" w:rsidDel="00CA6FDF">
                <w:rPr>
                  <w:rFonts w:ascii="Arial" w:hAnsi="Arial" w:cs="Arial"/>
                  <w:b/>
                  <w:bCs/>
                  <w:color w:val="000000"/>
                </w:rPr>
                <w:delText>807</w:delText>
              </w:r>
            </w:del>
          </w:p>
        </w:tc>
      </w:tr>
      <w:tr w:rsidR="005C406C" w:rsidRPr="00221961" w:rsidDel="00CA6FDF" w14:paraId="3B40FD32" w14:textId="398A63B8" w:rsidTr="006E1F83">
        <w:trPr>
          <w:trHeight w:val="673"/>
          <w:del w:id="1167" w:author="Nisan Avraham" w:date="2022-06-15T10:39:00Z"/>
        </w:trPr>
        <w:tc>
          <w:tcPr>
            <w:cnfStyle w:val="001000000000" w:firstRow="0" w:lastRow="0" w:firstColumn="1" w:lastColumn="0" w:oddVBand="0" w:evenVBand="0" w:oddHBand="0" w:evenHBand="0" w:firstRowFirstColumn="0" w:firstRowLastColumn="0" w:lastRowFirstColumn="0" w:lastRowLastColumn="0"/>
            <w:tcW w:w="1997" w:type="dxa"/>
            <w:vAlign w:val="center"/>
          </w:tcPr>
          <w:p w14:paraId="52D25D59" w14:textId="6F28E9FD" w:rsidR="005C406C" w:rsidRPr="00FD23DF" w:rsidDel="00CA6FDF" w:rsidRDefault="005C406C" w:rsidP="006E1F83">
            <w:pPr>
              <w:spacing w:line="360" w:lineRule="auto"/>
              <w:rPr>
                <w:del w:id="1168" w:author="Nisan Avraham" w:date="2022-06-15T10:39:00Z"/>
                <w:rFonts w:ascii="Arial" w:hAnsi="Arial" w:cs="Arial"/>
                <w:rtl/>
              </w:rPr>
            </w:pPr>
            <w:del w:id="1169" w:author="Nisan Avraham" w:date="2022-06-15T10:39:00Z">
              <w:r w:rsidRPr="00A5324A" w:rsidDel="00CA6FDF">
                <w:rPr>
                  <w:rFonts w:ascii="Arial" w:hAnsi="Arial" w:cs="Arial" w:hint="cs"/>
                  <w:rtl/>
                </w:rPr>
                <w:delText xml:space="preserve">צריכת מזון </w:delText>
              </w:r>
              <w:r w:rsidDel="00CA6FDF">
                <w:rPr>
                  <w:rFonts w:ascii="Arial" w:hAnsi="Arial" w:cs="Arial" w:hint="cs"/>
                  <w:rtl/>
                </w:rPr>
                <w:delText>בטונות</w:delText>
              </w:r>
              <w:r w:rsidRPr="00A5324A" w:rsidDel="00CA6FDF">
                <w:rPr>
                  <w:rFonts w:ascii="Arial" w:hAnsi="Arial" w:cs="Arial" w:hint="cs"/>
                  <w:rtl/>
                </w:rPr>
                <w:delText>, 2020</w:delText>
              </w:r>
            </w:del>
          </w:p>
        </w:tc>
        <w:tc>
          <w:tcPr>
            <w:tcW w:w="723" w:type="dxa"/>
            <w:noWrap/>
            <w:vAlign w:val="center"/>
          </w:tcPr>
          <w:p w14:paraId="6B540C0D" w14:textId="5A765FA0"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170" w:author="Nisan Avraham" w:date="2022-06-15T10:39:00Z"/>
                <w:rFonts w:ascii="Arial" w:hAnsi="Arial" w:cs="Arial"/>
                <w:color w:val="000000"/>
              </w:rPr>
            </w:pPr>
            <w:del w:id="1171" w:author="Nisan Avraham" w:date="2022-06-15T10:39:00Z">
              <w:r w:rsidRPr="00482DA9" w:rsidDel="00CA6FDF">
                <w:rPr>
                  <w:rFonts w:ascii="Arial" w:hAnsi="Arial" w:cs="Arial"/>
                  <w:color w:val="000000"/>
                </w:rPr>
                <w:delText>42</w:delText>
              </w:r>
            </w:del>
          </w:p>
        </w:tc>
        <w:tc>
          <w:tcPr>
            <w:tcW w:w="932" w:type="dxa"/>
            <w:vAlign w:val="center"/>
          </w:tcPr>
          <w:p w14:paraId="125F3E12" w14:textId="3FAC7D37"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172" w:author="Nisan Avraham" w:date="2022-06-15T10:39:00Z"/>
                <w:rFonts w:ascii="Arial" w:hAnsi="Arial" w:cs="Arial"/>
                <w:color w:val="000000"/>
              </w:rPr>
            </w:pPr>
            <w:del w:id="1173" w:author="Nisan Avraham" w:date="2022-06-15T10:39:00Z">
              <w:r w:rsidRPr="00482DA9" w:rsidDel="00CA6FDF">
                <w:rPr>
                  <w:rFonts w:ascii="Arial" w:hAnsi="Arial" w:cs="Arial"/>
                  <w:color w:val="000000"/>
                </w:rPr>
                <w:delText>34</w:delText>
              </w:r>
            </w:del>
          </w:p>
        </w:tc>
        <w:tc>
          <w:tcPr>
            <w:tcW w:w="831" w:type="dxa"/>
            <w:vAlign w:val="center"/>
          </w:tcPr>
          <w:p w14:paraId="6ADCE904" w14:textId="2CD72B63"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174" w:author="Nisan Avraham" w:date="2022-06-15T10:39:00Z"/>
                <w:rFonts w:ascii="Arial" w:hAnsi="Arial" w:cs="Arial"/>
                <w:color w:val="000000"/>
              </w:rPr>
            </w:pPr>
            <w:del w:id="1175" w:author="Nisan Avraham" w:date="2022-06-15T10:39:00Z">
              <w:r w:rsidRPr="00482DA9" w:rsidDel="00CA6FDF">
                <w:rPr>
                  <w:rFonts w:ascii="Arial" w:hAnsi="Arial" w:cs="Arial"/>
                  <w:color w:val="000000"/>
                </w:rPr>
                <w:delText>65</w:delText>
              </w:r>
            </w:del>
          </w:p>
        </w:tc>
        <w:tc>
          <w:tcPr>
            <w:tcW w:w="1035" w:type="dxa"/>
            <w:vAlign w:val="center"/>
          </w:tcPr>
          <w:p w14:paraId="37E42C4D" w14:textId="301E5D79"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176" w:author="Nisan Avraham" w:date="2022-06-15T10:39:00Z"/>
                <w:rFonts w:ascii="Arial" w:hAnsi="Arial" w:cs="Arial"/>
                <w:color w:val="000000"/>
              </w:rPr>
            </w:pPr>
            <w:del w:id="1177" w:author="Nisan Avraham" w:date="2022-06-15T10:39:00Z">
              <w:r w:rsidRPr="00482DA9" w:rsidDel="00CA6FDF">
                <w:rPr>
                  <w:rFonts w:ascii="Arial" w:hAnsi="Arial" w:cs="Arial"/>
                  <w:color w:val="000000"/>
                </w:rPr>
                <w:delText>155</w:delText>
              </w:r>
            </w:del>
          </w:p>
        </w:tc>
        <w:tc>
          <w:tcPr>
            <w:tcW w:w="987" w:type="dxa"/>
            <w:vAlign w:val="center"/>
          </w:tcPr>
          <w:p w14:paraId="4784448A" w14:textId="22208F73"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178" w:author="Nisan Avraham" w:date="2022-06-15T10:39:00Z"/>
                <w:rFonts w:ascii="Arial" w:hAnsi="Arial" w:cs="Arial"/>
                <w:color w:val="000000"/>
              </w:rPr>
            </w:pPr>
            <w:del w:id="1179" w:author="Nisan Avraham" w:date="2022-06-15T10:39:00Z">
              <w:r w:rsidRPr="00482DA9" w:rsidDel="00CA6FDF">
                <w:rPr>
                  <w:rFonts w:ascii="Arial" w:hAnsi="Arial" w:cs="Arial"/>
                  <w:color w:val="000000"/>
                </w:rPr>
                <w:delText>127</w:delText>
              </w:r>
            </w:del>
          </w:p>
        </w:tc>
        <w:tc>
          <w:tcPr>
            <w:tcW w:w="976" w:type="dxa"/>
            <w:vAlign w:val="center"/>
          </w:tcPr>
          <w:p w14:paraId="38462F4F" w14:textId="704B1E7A"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180" w:author="Nisan Avraham" w:date="2022-06-15T10:39:00Z"/>
                <w:rFonts w:ascii="Arial" w:hAnsi="Arial" w:cs="Arial"/>
                <w:color w:val="000000"/>
              </w:rPr>
            </w:pPr>
            <w:del w:id="1181" w:author="Nisan Avraham" w:date="2022-06-15T10:39:00Z">
              <w:r w:rsidRPr="00482DA9" w:rsidDel="00CA6FDF">
                <w:rPr>
                  <w:rFonts w:ascii="Arial" w:hAnsi="Arial" w:cs="Arial"/>
                  <w:color w:val="000000"/>
                </w:rPr>
                <w:delText>3</w:delText>
              </w:r>
            </w:del>
          </w:p>
        </w:tc>
        <w:tc>
          <w:tcPr>
            <w:tcW w:w="1044" w:type="dxa"/>
            <w:vAlign w:val="center"/>
          </w:tcPr>
          <w:p w14:paraId="7791C6FB" w14:textId="190A21FD"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182" w:author="Nisan Avraham" w:date="2022-06-15T10:39:00Z"/>
                <w:rFonts w:ascii="Arial" w:hAnsi="Arial" w:cs="Arial"/>
                <w:color w:val="000000"/>
              </w:rPr>
            </w:pPr>
            <w:del w:id="1183" w:author="Nisan Avraham" w:date="2022-06-15T10:39:00Z">
              <w:r w:rsidRPr="00482DA9" w:rsidDel="00CA6FDF">
                <w:rPr>
                  <w:rFonts w:ascii="Arial" w:hAnsi="Arial" w:cs="Arial"/>
                  <w:color w:val="000000"/>
                </w:rPr>
                <w:delText>68</w:delText>
              </w:r>
            </w:del>
          </w:p>
        </w:tc>
        <w:tc>
          <w:tcPr>
            <w:tcW w:w="975" w:type="dxa"/>
            <w:vAlign w:val="center"/>
          </w:tcPr>
          <w:p w14:paraId="2E8B90DB" w14:textId="438AA936"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184" w:author="Nisan Avraham" w:date="2022-06-15T10:39:00Z"/>
                <w:rFonts w:ascii="Arial" w:hAnsi="Arial" w:cs="Arial"/>
                <w:b/>
                <w:bCs/>
                <w:color w:val="000000"/>
              </w:rPr>
            </w:pPr>
            <w:del w:id="1185" w:author="Nisan Avraham" w:date="2022-06-15T10:39:00Z">
              <w:r w:rsidRPr="00A5324A" w:rsidDel="00CA6FDF">
                <w:rPr>
                  <w:rFonts w:ascii="Arial" w:hAnsi="Arial" w:cs="Arial"/>
                  <w:b/>
                  <w:bCs/>
                  <w:color w:val="000000"/>
                </w:rPr>
                <w:delText>494</w:delText>
              </w:r>
            </w:del>
          </w:p>
        </w:tc>
      </w:tr>
      <w:tr w:rsidR="005C406C" w:rsidRPr="00221961" w:rsidDel="00CA6FDF" w14:paraId="279D88CF" w14:textId="0DE92E97" w:rsidTr="006E1F83">
        <w:trPr>
          <w:cnfStyle w:val="000000100000" w:firstRow="0" w:lastRow="0" w:firstColumn="0" w:lastColumn="0" w:oddVBand="0" w:evenVBand="0" w:oddHBand="1" w:evenHBand="0" w:firstRowFirstColumn="0" w:firstRowLastColumn="0" w:lastRowFirstColumn="0" w:lastRowLastColumn="0"/>
          <w:trHeight w:val="673"/>
          <w:del w:id="1186" w:author="Nisan Avraham" w:date="2022-06-15T10:39:00Z"/>
        </w:trPr>
        <w:tc>
          <w:tcPr>
            <w:cnfStyle w:val="001000000000" w:firstRow="0" w:lastRow="0" w:firstColumn="1" w:lastColumn="0" w:oddVBand="0" w:evenVBand="0" w:oddHBand="0" w:evenHBand="0" w:firstRowFirstColumn="0" w:firstRowLastColumn="0" w:lastRowFirstColumn="0" w:lastRowLastColumn="0"/>
            <w:tcW w:w="1997" w:type="dxa"/>
            <w:vAlign w:val="center"/>
            <w:hideMark/>
          </w:tcPr>
          <w:p w14:paraId="473E469F" w14:textId="204DEF65" w:rsidR="005C406C" w:rsidRPr="00B363A2" w:rsidDel="00CA6FDF" w:rsidRDefault="005C406C" w:rsidP="006E1F83">
            <w:pPr>
              <w:spacing w:line="360" w:lineRule="auto"/>
              <w:rPr>
                <w:del w:id="1187" w:author="Nisan Avraham" w:date="2022-06-15T10:39:00Z"/>
                <w:rFonts w:ascii="Arial" w:eastAsia="Times New Roman" w:hAnsi="Arial" w:cs="Arial"/>
                <w:color w:val="FFFFFF" w:themeColor="background1"/>
                <w:rtl/>
              </w:rPr>
            </w:pPr>
            <w:del w:id="1188" w:author="Nisan Avraham" w:date="2022-06-15T10:39:00Z">
              <w:r w:rsidRPr="00B363A2" w:rsidDel="00CA6FDF">
                <w:rPr>
                  <w:rFonts w:ascii="Arial" w:hAnsi="Arial" w:cs="Arial"/>
                  <w:rtl/>
                </w:rPr>
                <w:delText xml:space="preserve">% </w:delText>
              </w:r>
              <w:r w:rsidDel="00CA6FDF">
                <w:rPr>
                  <w:rFonts w:ascii="Arial" w:hAnsi="Arial" w:cs="Arial" w:hint="cs"/>
                  <w:rtl/>
                </w:rPr>
                <w:delText>שינוי</w:delText>
              </w:r>
              <w:r w:rsidRPr="00B363A2" w:rsidDel="00CA6FDF">
                <w:rPr>
                  <w:rFonts w:ascii="Arial" w:hAnsi="Arial" w:cs="Arial"/>
                  <w:rtl/>
                </w:rPr>
                <w:delText xml:space="preserve"> </w:delText>
              </w:r>
              <w:r w:rsidRPr="00B363A2" w:rsidDel="00CA6FDF">
                <w:rPr>
                  <w:rFonts w:ascii="Arial" w:hAnsi="Arial" w:cs="Arial" w:hint="eastAsia"/>
                  <w:rtl/>
                </w:rPr>
                <w:delText>בצריכת</w:delText>
              </w:r>
              <w:r w:rsidRPr="00B363A2" w:rsidDel="00CA6FDF">
                <w:rPr>
                  <w:rFonts w:ascii="Arial" w:hAnsi="Arial" w:cs="Arial"/>
                  <w:rtl/>
                </w:rPr>
                <w:delText xml:space="preserve"> </w:delText>
              </w:r>
              <w:r w:rsidRPr="00B363A2" w:rsidDel="00CA6FDF">
                <w:rPr>
                  <w:rFonts w:ascii="Arial" w:hAnsi="Arial" w:cs="Arial" w:hint="eastAsia"/>
                  <w:rtl/>
                </w:rPr>
                <w:delText>המזון</w:delText>
              </w:r>
            </w:del>
          </w:p>
        </w:tc>
        <w:tc>
          <w:tcPr>
            <w:tcW w:w="723" w:type="dxa"/>
            <w:noWrap/>
            <w:vAlign w:val="center"/>
          </w:tcPr>
          <w:p w14:paraId="3B282B56" w14:textId="50C243D3"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89" w:author="Nisan Avraham" w:date="2022-06-15T10:39:00Z"/>
                <w:rFonts w:ascii="Arial" w:eastAsia="Times New Roman" w:hAnsi="Arial" w:cs="Arial"/>
                <w:b/>
                <w:bCs/>
                <w:color w:val="000000"/>
                <w:rtl/>
              </w:rPr>
            </w:pPr>
            <w:del w:id="1190" w:author="Nisan Avraham" w:date="2022-06-15T10:39:00Z">
              <w:r w:rsidRPr="00482DA9" w:rsidDel="00CA6FDF">
                <w:rPr>
                  <w:rFonts w:ascii="Arial" w:hAnsi="Arial" w:cs="Arial"/>
                  <w:b/>
                  <w:bCs/>
                  <w:color w:val="000000"/>
                </w:rPr>
                <w:delText>-68%</w:delText>
              </w:r>
            </w:del>
          </w:p>
        </w:tc>
        <w:tc>
          <w:tcPr>
            <w:tcW w:w="932" w:type="dxa"/>
            <w:vAlign w:val="center"/>
          </w:tcPr>
          <w:p w14:paraId="0F135976" w14:textId="63547A9E"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91" w:author="Nisan Avraham" w:date="2022-06-15T10:39:00Z"/>
                <w:rFonts w:ascii="Arial" w:eastAsia="Times New Roman" w:hAnsi="Arial" w:cs="Arial"/>
                <w:b/>
                <w:bCs/>
                <w:color w:val="000000"/>
              </w:rPr>
            </w:pPr>
            <w:del w:id="1192" w:author="Nisan Avraham" w:date="2022-06-15T10:39:00Z">
              <w:r w:rsidRPr="00482DA9" w:rsidDel="00CA6FDF">
                <w:rPr>
                  <w:rFonts w:ascii="Arial" w:hAnsi="Arial" w:cs="Arial"/>
                  <w:b/>
                  <w:bCs/>
                  <w:color w:val="000000"/>
                </w:rPr>
                <w:delText>-65%</w:delText>
              </w:r>
            </w:del>
          </w:p>
        </w:tc>
        <w:tc>
          <w:tcPr>
            <w:tcW w:w="831" w:type="dxa"/>
            <w:vAlign w:val="center"/>
          </w:tcPr>
          <w:p w14:paraId="745BC7D3" w14:textId="4914D96E"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93" w:author="Nisan Avraham" w:date="2022-06-15T10:39:00Z"/>
                <w:rFonts w:ascii="Arial" w:hAnsi="Arial" w:cs="Arial"/>
                <w:b/>
                <w:bCs/>
              </w:rPr>
            </w:pPr>
            <w:del w:id="1194" w:author="Nisan Avraham" w:date="2022-06-15T10:39:00Z">
              <w:r w:rsidRPr="00482DA9" w:rsidDel="00CA6FDF">
                <w:rPr>
                  <w:rFonts w:ascii="Arial" w:hAnsi="Arial" w:cs="Arial"/>
                  <w:b/>
                  <w:bCs/>
                  <w:color w:val="000000"/>
                </w:rPr>
                <w:delText>-12%</w:delText>
              </w:r>
            </w:del>
          </w:p>
        </w:tc>
        <w:tc>
          <w:tcPr>
            <w:tcW w:w="1035" w:type="dxa"/>
            <w:vAlign w:val="center"/>
          </w:tcPr>
          <w:p w14:paraId="000DE031" w14:textId="7BBFCF3F"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95" w:author="Nisan Avraham" w:date="2022-06-15T10:39:00Z"/>
                <w:rFonts w:ascii="Arial" w:hAnsi="Arial" w:cs="Arial"/>
                <w:b/>
                <w:bCs/>
              </w:rPr>
            </w:pPr>
            <w:del w:id="1196" w:author="Nisan Avraham" w:date="2022-06-15T10:39:00Z">
              <w:r w:rsidRPr="00482DA9" w:rsidDel="00CA6FDF">
                <w:rPr>
                  <w:rFonts w:ascii="Arial" w:hAnsi="Arial" w:cs="Arial"/>
                  <w:b/>
                  <w:bCs/>
                  <w:color w:val="000000"/>
                </w:rPr>
                <w:delText>-3%</w:delText>
              </w:r>
            </w:del>
          </w:p>
        </w:tc>
        <w:tc>
          <w:tcPr>
            <w:tcW w:w="987" w:type="dxa"/>
            <w:vAlign w:val="center"/>
          </w:tcPr>
          <w:p w14:paraId="2F5E7911" w14:textId="7AEBB4CF"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97" w:author="Nisan Avraham" w:date="2022-06-15T10:39:00Z"/>
                <w:rFonts w:ascii="Arial" w:hAnsi="Arial" w:cs="Arial"/>
                <w:b/>
                <w:bCs/>
              </w:rPr>
            </w:pPr>
            <w:del w:id="1198" w:author="Nisan Avraham" w:date="2022-06-15T10:39:00Z">
              <w:r w:rsidRPr="00482DA9" w:rsidDel="00CA6FDF">
                <w:rPr>
                  <w:rFonts w:ascii="Arial" w:hAnsi="Arial" w:cs="Arial"/>
                  <w:b/>
                  <w:bCs/>
                  <w:color w:val="000000"/>
                </w:rPr>
                <w:delText>-30%</w:delText>
              </w:r>
            </w:del>
          </w:p>
        </w:tc>
        <w:tc>
          <w:tcPr>
            <w:tcW w:w="976" w:type="dxa"/>
            <w:vAlign w:val="center"/>
          </w:tcPr>
          <w:p w14:paraId="56573CAB" w14:textId="55E644ED"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199" w:author="Nisan Avraham" w:date="2022-06-15T10:39:00Z"/>
                <w:rFonts w:ascii="Arial" w:hAnsi="Arial" w:cs="Arial"/>
                <w:b/>
                <w:bCs/>
              </w:rPr>
            </w:pPr>
            <w:del w:id="1200" w:author="Nisan Avraham" w:date="2022-06-15T10:39:00Z">
              <w:r w:rsidRPr="00482DA9" w:rsidDel="00CA6FDF">
                <w:rPr>
                  <w:rFonts w:ascii="Arial" w:hAnsi="Arial" w:cs="Arial"/>
                  <w:b/>
                  <w:bCs/>
                  <w:color w:val="000000"/>
                </w:rPr>
                <w:delText>-90%</w:delText>
              </w:r>
            </w:del>
          </w:p>
        </w:tc>
        <w:tc>
          <w:tcPr>
            <w:tcW w:w="1044" w:type="dxa"/>
            <w:vAlign w:val="center"/>
          </w:tcPr>
          <w:p w14:paraId="6BBF5C23" w14:textId="57AF9470"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01" w:author="Nisan Avraham" w:date="2022-06-15T10:39:00Z"/>
                <w:rFonts w:ascii="Arial" w:hAnsi="Arial" w:cs="Arial"/>
                <w:b/>
                <w:bCs/>
              </w:rPr>
            </w:pPr>
            <w:del w:id="1202" w:author="Nisan Avraham" w:date="2022-06-15T10:39:00Z">
              <w:r w:rsidRPr="00482DA9" w:rsidDel="00CA6FDF">
                <w:rPr>
                  <w:rFonts w:ascii="Arial" w:hAnsi="Arial" w:cs="Arial"/>
                  <w:b/>
                  <w:bCs/>
                  <w:color w:val="000000"/>
                </w:rPr>
                <w:delText>-49%</w:delText>
              </w:r>
            </w:del>
          </w:p>
        </w:tc>
        <w:tc>
          <w:tcPr>
            <w:tcW w:w="975" w:type="dxa"/>
            <w:vAlign w:val="center"/>
          </w:tcPr>
          <w:p w14:paraId="273E99C3" w14:textId="3EF66764"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03" w:author="Nisan Avraham" w:date="2022-06-15T10:39:00Z"/>
                <w:rFonts w:ascii="Arial" w:hAnsi="Arial" w:cs="Arial"/>
                <w:b/>
                <w:bCs/>
              </w:rPr>
            </w:pPr>
            <w:del w:id="1204" w:author="Nisan Avraham" w:date="2022-06-15T10:39:00Z">
              <w:r w:rsidRPr="00A5324A" w:rsidDel="00CA6FDF">
                <w:rPr>
                  <w:rFonts w:ascii="Arial" w:hAnsi="Arial" w:cs="Arial"/>
                  <w:b/>
                  <w:bCs/>
                  <w:color w:val="000000"/>
                </w:rPr>
                <w:delText>-40%</w:delText>
              </w:r>
            </w:del>
          </w:p>
        </w:tc>
      </w:tr>
    </w:tbl>
    <w:p w14:paraId="6196452A" w14:textId="1D520D05" w:rsidR="005C406C" w:rsidDel="00CA6FDF" w:rsidRDefault="005C406C" w:rsidP="005C406C">
      <w:pPr>
        <w:spacing w:line="360" w:lineRule="auto"/>
        <w:jc w:val="both"/>
        <w:rPr>
          <w:del w:id="1205" w:author="Nisan Avraham" w:date="2022-06-15T10:39:00Z"/>
          <w:rFonts w:asciiTheme="minorBidi" w:hAnsiTheme="minorBidi"/>
          <w:sz w:val="18"/>
          <w:szCs w:val="18"/>
          <w:rtl/>
        </w:rPr>
      </w:pPr>
      <w:del w:id="1206" w:author="Nisan Avraham" w:date="2022-06-15T10:39:00Z">
        <w:r w:rsidRPr="00B363A2" w:rsidDel="00CA6FDF">
          <w:rPr>
            <w:rFonts w:asciiTheme="minorBidi" w:hAnsiTheme="minorBidi" w:hint="eastAsia"/>
            <w:sz w:val="18"/>
            <w:szCs w:val="18"/>
            <w:rtl/>
          </w:rPr>
          <w:delText>מקור</w:delText>
        </w:r>
        <w:r w:rsidRPr="00B363A2" w:rsidDel="00CA6FDF">
          <w:rPr>
            <w:rFonts w:asciiTheme="minorBidi" w:hAnsiTheme="minorBidi"/>
            <w:sz w:val="18"/>
            <w:szCs w:val="18"/>
            <w:rtl/>
          </w:rPr>
          <w:delText xml:space="preserve">: אומדני </w:delText>
        </w:r>
        <w:r w:rsidRPr="00B363A2" w:rsidDel="00CA6FDF">
          <w:rPr>
            <w:rFonts w:asciiTheme="minorBidi" w:hAnsiTheme="minorBidi"/>
            <w:sz w:val="18"/>
            <w:szCs w:val="18"/>
          </w:rPr>
          <w:delText>BDO</w:delText>
        </w:r>
      </w:del>
    </w:p>
    <w:p w14:paraId="5CE83F89" w14:textId="6FCA2F23" w:rsidR="005C406C" w:rsidRPr="00B363A2" w:rsidDel="00CA6FDF" w:rsidRDefault="005C406C" w:rsidP="005C406C">
      <w:pPr>
        <w:spacing w:line="360" w:lineRule="auto"/>
        <w:jc w:val="both"/>
        <w:rPr>
          <w:del w:id="1207" w:author="Nisan Avraham" w:date="2022-06-15T10:39:00Z"/>
          <w:rFonts w:asciiTheme="minorBidi" w:hAnsiTheme="minorBidi"/>
          <w:sz w:val="18"/>
          <w:szCs w:val="18"/>
          <w:rtl/>
        </w:rPr>
      </w:pPr>
    </w:p>
    <w:p w14:paraId="54DA5E75" w14:textId="52960CAC" w:rsidR="005C406C" w:rsidRPr="00B363A2" w:rsidDel="00CA6FDF" w:rsidRDefault="005C406C" w:rsidP="005C406C">
      <w:pPr>
        <w:spacing w:line="360" w:lineRule="auto"/>
        <w:jc w:val="center"/>
        <w:rPr>
          <w:del w:id="1208" w:author="Nisan Avraham" w:date="2022-06-15T10:39:00Z"/>
          <w:rFonts w:asciiTheme="minorBidi" w:hAnsiTheme="minorBidi"/>
          <w:b/>
          <w:bCs/>
          <w:sz w:val="24"/>
          <w:szCs w:val="24"/>
          <w:rtl/>
        </w:rPr>
      </w:pPr>
      <w:del w:id="1209" w:author="Nisan Avraham" w:date="2022-06-15T10:39:00Z">
        <w:r w:rsidRPr="00B363A2" w:rsidDel="00CA6FDF">
          <w:rPr>
            <w:rFonts w:asciiTheme="minorBidi" w:hAnsiTheme="minorBidi" w:hint="eastAsia"/>
            <w:b/>
            <w:bCs/>
            <w:sz w:val="24"/>
            <w:szCs w:val="24"/>
            <w:rtl/>
          </w:rPr>
          <w:delText>הירידה</w:delText>
        </w:r>
        <w:r w:rsidRPr="00B363A2" w:rsidDel="00CA6FDF">
          <w:rPr>
            <w:rFonts w:asciiTheme="minorBidi" w:hAnsiTheme="minorBidi"/>
            <w:b/>
            <w:bCs/>
            <w:sz w:val="24"/>
            <w:szCs w:val="24"/>
            <w:rtl/>
          </w:rPr>
          <w:delText xml:space="preserve"> </w:delText>
        </w:r>
        <w:r w:rsidRPr="00482DA9" w:rsidDel="00CA6FDF">
          <w:rPr>
            <w:rFonts w:asciiTheme="minorBidi" w:hAnsiTheme="minorBidi" w:hint="eastAsia"/>
            <w:b/>
            <w:bCs/>
            <w:sz w:val="24"/>
            <w:szCs w:val="24"/>
            <w:u w:val="single"/>
            <w:rtl/>
          </w:rPr>
          <w:delText>באובדן</w:delText>
        </w:r>
        <w:r w:rsidDel="00CA6FDF">
          <w:rPr>
            <w:rFonts w:asciiTheme="minorBidi" w:hAnsiTheme="minorBidi" w:hint="cs"/>
            <w:b/>
            <w:bCs/>
            <w:sz w:val="24"/>
            <w:szCs w:val="24"/>
            <w:rtl/>
          </w:rPr>
          <w:delText xml:space="preserve"> המזון</w:delText>
        </w:r>
        <w:r w:rsidRPr="00B363A2" w:rsidDel="00CA6FDF">
          <w:rPr>
            <w:rFonts w:asciiTheme="minorBidi" w:hAnsiTheme="minorBidi"/>
            <w:b/>
            <w:bCs/>
            <w:sz w:val="24"/>
            <w:szCs w:val="24"/>
            <w:rtl/>
          </w:rPr>
          <w:delText xml:space="preserve"> </w:delText>
        </w:r>
        <w:r w:rsidRPr="00B363A2" w:rsidDel="00CA6FDF">
          <w:rPr>
            <w:rFonts w:asciiTheme="minorBidi" w:hAnsiTheme="minorBidi" w:hint="eastAsia"/>
            <w:b/>
            <w:bCs/>
            <w:sz w:val="24"/>
            <w:szCs w:val="24"/>
            <w:rtl/>
          </w:rPr>
          <w:delText>במקטע</w:delText>
        </w:r>
        <w:r w:rsidRPr="00B363A2" w:rsidDel="00CA6FDF">
          <w:rPr>
            <w:rFonts w:asciiTheme="minorBidi" w:hAnsiTheme="minorBidi"/>
            <w:b/>
            <w:bCs/>
            <w:sz w:val="24"/>
            <w:szCs w:val="24"/>
            <w:rtl/>
          </w:rPr>
          <w:delText xml:space="preserve"> </w:delText>
        </w:r>
        <w:r w:rsidRPr="00B363A2" w:rsidDel="00CA6FDF">
          <w:rPr>
            <w:rFonts w:asciiTheme="minorBidi" w:hAnsiTheme="minorBidi" w:hint="eastAsia"/>
            <w:b/>
            <w:bCs/>
            <w:sz w:val="24"/>
            <w:szCs w:val="24"/>
            <w:rtl/>
          </w:rPr>
          <w:delText>המוסדי</w:delText>
        </w:r>
        <w:r w:rsidRPr="00B363A2" w:rsidDel="00CA6FDF">
          <w:rPr>
            <w:rFonts w:asciiTheme="minorBidi" w:hAnsiTheme="minorBidi"/>
            <w:b/>
            <w:bCs/>
            <w:sz w:val="24"/>
            <w:szCs w:val="24"/>
            <w:rtl/>
          </w:rPr>
          <w:delText xml:space="preserve"> </w:delText>
        </w:r>
        <w:r w:rsidRPr="00B363A2" w:rsidDel="00CA6FDF">
          <w:rPr>
            <w:rFonts w:asciiTheme="minorBidi" w:hAnsiTheme="minorBidi" w:hint="eastAsia"/>
            <w:b/>
            <w:bCs/>
            <w:sz w:val="24"/>
            <w:szCs w:val="24"/>
            <w:rtl/>
          </w:rPr>
          <w:delText>בשנת</w:delText>
        </w:r>
        <w:r w:rsidRPr="00B363A2" w:rsidDel="00CA6FDF">
          <w:rPr>
            <w:rFonts w:asciiTheme="minorBidi" w:hAnsiTheme="minorBidi"/>
            <w:b/>
            <w:bCs/>
            <w:sz w:val="24"/>
            <w:szCs w:val="24"/>
            <w:rtl/>
          </w:rPr>
          <w:delText xml:space="preserve"> 2020 </w:delText>
        </w:r>
        <w:r w:rsidRPr="00B363A2" w:rsidDel="00CA6FDF">
          <w:rPr>
            <w:rFonts w:asciiTheme="minorBidi" w:hAnsiTheme="minorBidi" w:hint="eastAsia"/>
            <w:b/>
            <w:bCs/>
            <w:sz w:val="24"/>
            <w:szCs w:val="24"/>
            <w:rtl/>
          </w:rPr>
          <w:delText>לעומת</w:delText>
        </w:r>
        <w:r w:rsidRPr="00B363A2" w:rsidDel="00CA6FDF">
          <w:rPr>
            <w:rFonts w:asciiTheme="minorBidi" w:hAnsiTheme="minorBidi"/>
            <w:b/>
            <w:bCs/>
            <w:sz w:val="24"/>
            <w:szCs w:val="24"/>
            <w:rtl/>
          </w:rPr>
          <w:delText xml:space="preserve"> </w:delText>
        </w:r>
        <w:r w:rsidRPr="00B363A2" w:rsidDel="00CA6FDF">
          <w:rPr>
            <w:rFonts w:asciiTheme="minorBidi" w:hAnsiTheme="minorBidi" w:hint="eastAsia"/>
            <w:b/>
            <w:bCs/>
            <w:sz w:val="24"/>
            <w:szCs w:val="24"/>
            <w:rtl/>
          </w:rPr>
          <w:delText>שנת</w:delText>
        </w:r>
        <w:r w:rsidRPr="00B363A2" w:rsidDel="00CA6FDF">
          <w:rPr>
            <w:rFonts w:asciiTheme="minorBidi" w:hAnsiTheme="minorBidi"/>
            <w:b/>
            <w:bCs/>
            <w:sz w:val="24"/>
            <w:szCs w:val="24"/>
            <w:rtl/>
          </w:rPr>
          <w:delText xml:space="preserve"> 2019</w:delText>
        </w:r>
        <w:r w:rsidDel="00CA6FDF">
          <w:rPr>
            <w:rFonts w:asciiTheme="minorBidi" w:hAnsiTheme="minorBidi" w:hint="cs"/>
            <w:b/>
            <w:bCs/>
            <w:sz w:val="24"/>
            <w:szCs w:val="24"/>
            <w:rtl/>
          </w:rPr>
          <w:delText>, בטונות</w:delText>
        </w:r>
      </w:del>
    </w:p>
    <w:tbl>
      <w:tblPr>
        <w:tblStyle w:val="4-11"/>
        <w:bidiVisual/>
        <w:tblW w:w="9500" w:type="dxa"/>
        <w:tblInd w:w="15" w:type="dxa"/>
        <w:tblLayout w:type="fixed"/>
        <w:tblLook w:val="04A0" w:firstRow="1" w:lastRow="0" w:firstColumn="1" w:lastColumn="0" w:noHBand="0" w:noVBand="1"/>
      </w:tblPr>
      <w:tblGrid>
        <w:gridCol w:w="1997"/>
        <w:gridCol w:w="937"/>
        <w:gridCol w:w="938"/>
        <w:gridCol w:w="938"/>
        <w:gridCol w:w="938"/>
        <w:gridCol w:w="938"/>
        <w:gridCol w:w="938"/>
        <w:gridCol w:w="1035"/>
        <w:gridCol w:w="841"/>
      </w:tblGrid>
      <w:tr w:rsidR="005C406C" w:rsidRPr="00221961" w:rsidDel="00CA6FDF" w14:paraId="69313618" w14:textId="43C5A39F" w:rsidTr="006E1F83">
        <w:trPr>
          <w:cnfStyle w:val="100000000000" w:firstRow="1" w:lastRow="0" w:firstColumn="0" w:lastColumn="0" w:oddVBand="0" w:evenVBand="0" w:oddHBand="0" w:evenHBand="0" w:firstRowFirstColumn="0" w:firstRowLastColumn="0" w:lastRowFirstColumn="0" w:lastRowLastColumn="0"/>
          <w:trHeight w:val="673"/>
          <w:del w:id="1210" w:author="Nisan Avraham" w:date="2022-06-15T10:39:00Z"/>
        </w:trPr>
        <w:tc>
          <w:tcPr>
            <w:cnfStyle w:val="001000000000" w:firstRow="0" w:lastRow="0" w:firstColumn="1" w:lastColumn="0" w:oddVBand="0" w:evenVBand="0" w:oddHBand="0" w:evenHBand="0" w:firstRowFirstColumn="0" w:firstRowLastColumn="0" w:lastRowFirstColumn="0" w:lastRowLastColumn="0"/>
            <w:tcW w:w="1997" w:type="dxa"/>
            <w:noWrap/>
            <w:hideMark/>
          </w:tcPr>
          <w:p w14:paraId="586699BA" w14:textId="49640D1B" w:rsidR="005C406C" w:rsidRPr="00221961" w:rsidDel="00CA6FDF" w:rsidRDefault="005C406C" w:rsidP="006E1F83">
            <w:pPr>
              <w:bidi w:val="0"/>
              <w:spacing w:line="360" w:lineRule="auto"/>
              <w:rPr>
                <w:del w:id="1211" w:author="Nisan Avraham" w:date="2022-06-15T10:39:00Z"/>
                <w:rFonts w:ascii="Arial" w:eastAsia="Times New Roman" w:hAnsi="Arial" w:cs="Arial"/>
              </w:rPr>
            </w:pPr>
            <w:del w:id="1212" w:author="Nisan Avraham" w:date="2022-06-15T10:39:00Z">
              <w:r w:rsidRPr="00221961" w:rsidDel="00CA6FDF">
                <w:rPr>
                  <w:rFonts w:ascii="Arial" w:eastAsia="Times New Roman" w:hAnsi="Arial" w:cs="Arial"/>
                </w:rPr>
                <w:delText> </w:delText>
              </w:r>
            </w:del>
          </w:p>
        </w:tc>
        <w:tc>
          <w:tcPr>
            <w:tcW w:w="937" w:type="dxa"/>
            <w:vAlign w:val="center"/>
            <w:hideMark/>
          </w:tcPr>
          <w:p w14:paraId="73244BA2" w14:textId="21574486"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213" w:author="Nisan Avraham" w:date="2022-06-15T10:39:00Z"/>
                <w:rFonts w:ascii="Arial" w:eastAsia="Times New Roman" w:hAnsi="Arial" w:cs="Arial"/>
              </w:rPr>
            </w:pPr>
            <w:del w:id="1214" w:author="Nisan Avraham" w:date="2022-06-15T10:39:00Z">
              <w:r w:rsidRPr="00B363A2" w:rsidDel="00CA6FDF">
                <w:rPr>
                  <w:rFonts w:ascii="Arial" w:hAnsi="Arial" w:cs="Arial"/>
                  <w:rtl/>
                </w:rPr>
                <w:delText>אירועים</w:delText>
              </w:r>
            </w:del>
          </w:p>
        </w:tc>
        <w:tc>
          <w:tcPr>
            <w:tcW w:w="938" w:type="dxa"/>
            <w:vAlign w:val="center"/>
          </w:tcPr>
          <w:p w14:paraId="5276889A" w14:textId="2CBCA12D"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215" w:author="Nisan Avraham" w:date="2022-06-15T10:39:00Z"/>
                <w:rFonts w:ascii="Arial" w:eastAsia="Times New Roman" w:hAnsi="Arial" w:cs="Arial"/>
                <w:rtl/>
              </w:rPr>
            </w:pPr>
            <w:del w:id="1216" w:author="Nisan Avraham" w:date="2022-06-15T10:39:00Z">
              <w:r w:rsidRPr="00B363A2" w:rsidDel="00CA6FDF">
                <w:rPr>
                  <w:rFonts w:ascii="Arial" w:hAnsi="Arial" w:cs="Arial"/>
                  <w:rtl/>
                </w:rPr>
                <w:delText>מלונות</w:delText>
              </w:r>
            </w:del>
          </w:p>
        </w:tc>
        <w:tc>
          <w:tcPr>
            <w:tcW w:w="938" w:type="dxa"/>
            <w:vAlign w:val="center"/>
          </w:tcPr>
          <w:p w14:paraId="28635470" w14:textId="591062C2"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217" w:author="Nisan Avraham" w:date="2022-06-15T10:39:00Z"/>
                <w:rFonts w:ascii="Arial" w:eastAsia="Times New Roman" w:hAnsi="Arial" w:cs="Arial"/>
                <w:rtl/>
              </w:rPr>
            </w:pPr>
            <w:del w:id="1218" w:author="Nisan Avraham" w:date="2022-06-15T10:39:00Z">
              <w:r w:rsidRPr="00B363A2" w:rsidDel="00CA6FDF">
                <w:rPr>
                  <w:rFonts w:ascii="Arial" w:hAnsi="Arial" w:cs="Arial"/>
                  <w:rtl/>
                </w:rPr>
                <w:delText>בתי חולים</w:delText>
              </w:r>
            </w:del>
          </w:p>
        </w:tc>
        <w:tc>
          <w:tcPr>
            <w:tcW w:w="938" w:type="dxa"/>
            <w:vAlign w:val="center"/>
          </w:tcPr>
          <w:p w14:paraId="05AB1406" w14:textId="5924E57B"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219" w:author="Nisan Avraham" w:date="2022-06-15T10:39:00Z"/>
                <w:rFonts w:ascii="Arial" w:eastAsia="Times New Roman" w:hAnsi="Arial" w:cs="Arial"/>
                <w:rtl/>
              </w:rPr>
            </w:pPr>
            <w:del w:id="1220" w:author="Nisan Avraham" w:date="2022-06-15T10:39:00Z">
              <w:r w:rsidRPr="00B363A2" w:rsidDel="00CA6FDF">
                <w:rPr>
                  <w:rFonts w:ascii="Arial" w:hAnsi="Arial" w:cs="Arial"/>
                  <w:rtl/>
                </w:rPr>
                <w:delText>כוחות הביטחון</w:delText>
              </w:r>
            </w:del>
          </w:p>
        </w:tc>
        <w:tc>
          <w:tcPr>
            <w:tcW w:w="938" w:type="dxa"/>
            <w:vAlign w:val="center"/>
          </w:tcPr>
          <w:p w14:paraId="0F2BDAA9" w14:textId="3272E19E"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221" w:author="Nisan Avraham" w:date="2022-06-15T10:39:00Z"/>
                <w:rFonts w:ascii="Arial" w:eastAsia="Times New Roman" w:hAnsi="Arial" w:cs="Arial"/>
                <w:rtl/>
              </w:rPr>
            </w:pPr>
            <w:del w:id="1222" w:author="Nisan Avraham" w:date="2022-06-15T10:39:00Z">
              <w:r w:rsidRPr="00B363A2" w:rsidDel="00CA6FDF">
                <w:rPr>
                  <w:rFonts w:ascii="Arial" w:hAnsi="Arial" w:cs="Arial"/>
                  <w:rtl/>
                </w:rPr>
                <w:delText>מקומות עבודה</w:delText>
              </w:r>
            </w:del>
          </w:p>
        </w:tc>
        <w:tc>
          <w:tcPr>
            <w:tcW w:w="938" w:type="dxa"/>
            <w:vAlign w:val="center"/>
          </w:tcPr>
          <w:p w14:paraId="20704CE1" w14:textId="2C7B8371"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223" w:author="Nisan Avraham" w:date="2022-06-15T10:39:00Z"/>
                <w:rFonts w:ascii="Arial" w:eastAsia="Times New Roman" w:hAnsi="Arial" w:cs="Arial"/>
                <w:rtl/>
              </w:rPr>
            </w:pPr>
            <w:del w:id="1224" w:author="Nisan Avraham" w:date="2022-06-15T10:39:00Z">
              <w:r w:rsidRPr="00B363A2" w:rsidDel="00CA6FDF">
                <w:rPr>
                  <w:rFonts w:ascii="Arial" w:hAnsi="Arial" w:cs="Arial"/>
                  <w:rtl/>
                </w:rPr>
                <w:delText>מוסדות חינוך</w:delText>
              </w:r>
            </w:del>
          </w:p>
        </w:tc>
        <w:tc>
          <w:tcPr>
            <w:tcW w:w="1035" w:type="dxa"/>
            <w:vAlign w:val="center"/>
          </w:tcPr>
          <w:p w14:paraId="0F421228" w14:textId="361D30A5"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225" w:author="Nisan Avraham" w:date="2022-06-15T10:39:00Z"/>
                <w:rFonts w:ascii="Arial" w:eastAsia="Times New Roman" w:hAnsi="Arial" w:cs="Arial"/>
                <w:rtl/>
              </w:rPr>
            </w:pPr>
            <w:del w:id="1226" w:author="Nisan Avraham" w:date="2022-06-15T10:39:00Z">
              <w:r w:rsidRPr="00B363A2" w:rsidDel="00CA6FDF">
                <w:rPr>
                  <w:rFonts w:ascii="Arial" w:hAnsi="Arial" w:cs="Arial"/>
                  <w:rtl/>
                </w:rPr>
                <w:delText>מסעדות</w:delText>
              </w:r>
            </w:del>
          </w:p>
        </w:tc>
        <w:tc>
          <w:tcPr>
            <w:tcW w:w="841" w:type="dxa"/>
            <w:vAlign w:val="center"/>
          </w:tcPr>
          <w:p w14:paraId="74BF47C5" w14:textId="63E42E00" w:rsidR="005C406C" w:rsidRPr="00174747"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227" w:author="Nisan Avraham" w:date="2022-06-15T10:39:00Z"/>
                <w:rFonts w:ascii="Arial" w:eastAsia="Times New Roman" w:hAnsi="Arial" w:cs="Arial"/>
                <w:rtl/>
              </w:rPr>
            </w:pPr>
            <w:del w:id="1228" w:author="Nisan Avraham" w:date="2022-06-15T10:39:00Z">
              <w:r w:rsidRPr="00B363A2" w:rsidDel="00CA6FDF">
                <w:rPr>
                  <w:rFonts w:ascii="Arial" w:hAnsi="Arial" w:cs="Arial"/>
                  <w:rtl/>
                </w:rPr>
                <w:delText>סה"כ</w:delText>
              </w:r>
            </w:del>
          </w:p>
        </w:tc>
      </w:tr>
      <w:tr w:rsidR="005C406C" w:rsidRPr="00221961" w:rsidDel="00CA6FDF" w14:paraId="39F470ED" w14:textId="3101FC09" w:rsidTr="006E1F83">
        <w:trPr>
          <w:cnfStyle w:val="000000100000" w:firstRow="0" w:lastRow="0" w:firstColumn="0" w:lastColumn="0" w:oddVBand="0" w:evenVBand="0" w:oddHBand="1" w:evenHBand="0" w:firstRowFirstColumn="0" w:firstRowLastColumn="0" w:lastRowFirstColumn="0" w:lastRowLastColumn="0"/>
          <w:trHeight w:val="673"/>
          <w:del w:id="1229" w:author="Nisan Avraham" w:date="2022-06-15T10:39:00Z"/>
        </w:trPr>
        <w:tc>
          <w:tcPr>
            <w:cnfStyle w:val="001000000000" w:firstRow="0" w:lastRow="0" w:firstColumn="1" w:lastColumn="0" w:oddVBand="0" w:evenVBand="0" w:oddHBand="0" w:evenHBand="0" w:firstRowFirstColumn="0" w:firstRowLastColumn="0" w:lastRowFirstColumn="0" w:lastRowLastColumn="0"/>
            <w:tcW w:w="1997" w:type="dxa"/>
          </w:tcPr>
          <w:p w14:paraId="1FF5155B" w14:textId="242A6AD2" w:rsidR="005C406C" w:rsidRPr="00E94AE9" w:rsidDel="00CA6FDF" w:rsidRDefault="005C406C" w:rsidP="006E1F83">
            <w:pPr>
              <w:spacing w:line="360" w:lineRule="auto"/>
              <w:rPr>
                <w:del w:id="1230" w:author="Nisan Avraham" w:date="2022-06-15T10:39:00Z"/>
                <w:rFonts w:ascii="Arial" w:hAnsi="Arial" w:cs="Arial"/>
                <w:rtl/>
              </w:rPr>
            </w:pPr>
            <w:del w:id="1231" w:author="Nisan Avraham" w:date="2022-06-15T10:39:00Z">
              <w:r w:rsidDel="00CA6FDF">
                <w:rPr>
                  <w:rFonts w:ascii="Arial" w:hAnsi="Arial" w:cs="Arial" w:hint="cs"/>
                  <w:rtl/>
                </w:rPr>
                <w:delText>אובדן המזון בטונות, 2019</w:delText>
              </w:r>
            </w:del>
          </w:p>
        </w:tc>
        <w:tc>
          <w:tcPr>
            <w:tcW w:w="937" w:type="dxa"/>
            <w:noWrap/>
            <w:vAlign w:val="center"/>
          </w:tcPr>
          <w:p w14:paraId="18410759" w14:textId="55BC57A4"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32" w:author="Nisan Avraham" w:date="2022-06-15T10:39:00Z"/>
                <w:rFonts w:ascii="Arial" w:hAnsi="Arial" w:cs="Arial"/>
                <w:color w:val="000000"/>
              </w:rPr>
            </w:pPr>
            <w:del w:id="1233" w:author="Nisan Avraham" w:date="2022-06-15T10:39:00Z">
              <w:r w:rsidRPr="00482DA9" w:rsidDel="00CA6FDF">
                <w:rPr>
                  <w:rFonts w:ascii="Arial" w:hAnsi="Arial" w:cs="Arial"/>
                  <w:color w:val="000000"/>
                </w:rPr>
                <w:delText>55</w:delText>
              </w:r>
            </w:del>
          </w:p>
        </w:tc>
        <w:tc>
          <w:tcPr>
            <w:tcW w:w="938" w:type="dxa"/>
            <w:vAlign w:val="center"/>
          </w:tcPr>
          <w:p w14:paraId="11C39928" w14:textId="4B15ED05"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34" w:author="Nisan Avraham" w:date="2022-06-15T10:39:00Z"/>
                <w:rFonts w:ascii="Arial" w:hAnsi="Arial" w:cs="Arial"/>
                <w:color w:val="000000"/>
              </w:rPr>
            </w:pPr>
            <w:del w:id="1235" w:author="Nisan Avraham" w:date="2022-06-15T10:39:00Z">
              <w:r w:rsidRPr="00482DA9" w:rsidDel="00CA6FDF">
                <w:rPr>
                  <w:rFonts w:ascii="Arial" w:hAnsi="Arial" w:cs="Arial"/>
                  <w:color w:val="000000"/>
                </w:rPr>
                <w:delText>36</w:delText>
              </w:r>
            </w:del>
          </w:p>
        </w:tc>
        <w:tc>
          <w:tcPr>
            <w:tcW w:w="938" w:type="dxa"/>
            <w:vAlign w:val="center"/>
          </w:tcPr>
          <w:p w14:paraId="17D7535F" w14:textId="69339D44"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36" w:author="Nisan Avraham" w:date="2022-06-15T10:39:00Z"/>
                <w:rFonts w:ascii="Arial" w:hAnsi="Arial" w:cs="Arial"/>
                <w:color w:val="000000"/>
              </w:rPr>
            </w:pPr>
            <w:del w:id="1237" w:author="Nisan Avraham" w:date="2022-06-15T10:39:00Z">
              <w:r w:rsidRPr="00482DA9" w:rsidDel="00CA6FDF">
                <w:rPr>
                  <w:rFonts w:ascii="Arial" w:hAnsi="Arial" w:cs="Arial"/>
                  <w:color w:val="000000"/>
                </w:rPr>
                <w:delText>24</w:delText>
              </w:r>
            </w:del>
          </w:p>
        </w:tc>
        <w:tc>
          <w:tcPr>
            <w:tcW w:w="938" w:type="dxa"/>
            <w:vAlign w:val="center"/>
          </w:tcPr>
          <w:p w14:paraId="3AA6340F" w14:textId="35D028A4"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38" w:author="Nisan Avraham" w:date="2022-06-15T10:39:00Z"/>
                <w:rFonts w:ascii="Arial" w:hAnsi="Arial" w:cs="Arial"/>
                <w:color w:val="000000"/>
              </w:rPr>
            </w:pPr>
            <w:del w:id="1239" w:author="Nisan Avraham" w:date="2022-06-15T10:39:00Z">
              <w:r w:rsidRPr="00482DA9" w:rsidDel="00CA6FDF">
                <w:rPr>
                  <w:rFonts w:ascii="Arial" w:hAnsi="Arial" w:cs="Arial"/>
                  <w:color w:val="000000"/>
                </w:rPr>
                <w:delText>48</w:delText>
              </w:r>
            </w:del>
          </w:p>
        </w:tc>
        <w:tc>
          <w:tcPr>
            <w:tcW w:w="938" w:type="dxa"/>
            <w:vAlign w:val="center"/>
          </w:tcPr>
          <w:p w14:paraId="15280768" w14:textId="4D2E0C48"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40" w:author="Nisan Avraham" w:date="2022-06-15T10:39:00Z"/>
                <w:rFonts w:ascii="Arial" w:hAnsi="Arial" w:cs="Arial"/>
                <w:color w:val="000000"/>
              </w:rPr>
            </w:pPr>
            <w:del w:id="1241" w:author="Nisan Avraham" w:date="2022-06-15T10:39:00Z">
              <w:r w:rsidRPr="00482DA9" w:rsidDel="00CA6FDF">
                <w:rPr>
                  <w:rFonts w:ascii="Arial" w:hAnsi="Arial" w:cs="Arial"/>
                  <w:color w:val="000000"/>
                </w:rPr>
                <w:delText>52</w:delText>
              </w:r>
            </w:del>
          </w:p>
        </w:tc>
        <w:tc>
          <w:tcPr>
            <w:tcW w:w="938" w:type="dxa"/>
            <w:vAlign w:val="center"/>
          </w:tcPr>
          <w:p w14:paraId="3BB0E019" w14:textId="02CA969F"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42" w:author="Nisan Avraham" w:date="2022-06-15T10:39:00Z"/>
                <w:rFonts w:ascii="Arial" w:hAnsi="Arial" w:cs="Arial"/>
                <w:color w:val="000000"/>
              </w:rPr>
            </w:pPr>
            <w:del w:id="1243" w:author="Nisan Avraham" w:date="2022-06-15T10:39:00Z">
              <w:r w:rsidRPr="00482DA9" w:rsidDel="00CA6FDF">
                <w:rPr>
                  <w:rFonts w:ascii="Arial" w:hAnsi="Arial" w:cs="Arial"/>
                  <w:color w:val="000000"/>
                </w:rPr>
                <w:delText>6</w:delText>
              </w:r>
            </w:del>
          </w:p>
        </w:tc>
        <w:tc>
          <w:tcPr>
            <w:tcW w:w="1035" w:type="dxa"/>
            <w:vAlign w:val="center"/>
          </w:tcPr>
          <w:p w14:paraId="0B91E538" w14:textId="0E1353C5" w:rsidR="005C406C" w:rsidRPr="00A5324A"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44" w:author="Nisan Avraham" w:date="2022-06-15T10:39:00Z"/>
                <w:rFonts w:ascii="Arial" w:hAnsi="Arial" w:cs="Arial"/>
                <w:color w:val="000000"/>
              </w:rPr>
            </w:pPr>
            <w:del w:id="1245" w:author="Nisan Avraham" w:date="2022-06-15T10:39:00Z">
              <w:r w:rsidRPr="00482DA9" w:rsidDel="00CA6FDF">
                <w:rPr>
                  <w:rFonts w:ascii="Arial" w:hAnsi="Arial" w:cs="Arial"/>
                  <w:color w:val="000000"/>
                </w:rPr>
                <w:delText>19</w:delText>
              </w:r>
            </w:del>
          </w:p>
        </w:tc>
        <w:tc>
          <w:tcPr>
            <w:tcW w:w="841" w:type="dxa"/>
            <w:vAlign w:val="center"/>
          </w:tcPr>
          <w:p w14:paraId="7713496A" w14:textId="7E3421CF"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46" w:author="Nisan Avraham" w:date="2022-06-15T10:39:00Z"/>
                <w:rFonts w:ascii="Arial" w:hAnsi="Arial" w:cs="Arial"/>
                <w:b/>
                <w:bCs/>
                <w:color w:val="000000"/>
              </w:rPr>
            </w:pPr>
            <w:del w:id="1247" w:author="Nisan Avraham" w:date="2022-06-15T10:39:00Z">
              <w:r w:rsidRPr="00482DA9" w:rsidDel="00CA6FDF">
                <w:rPr>
                  <w:rFonts w:ascii="Arial" w:hAnsi="Arial" w:cs="Arial"/>
                  <w:b/>
                  <w:bCs/>
                  <w:color w:val="000000"/>
                </w:rPr>
                <w:delText>240</w:delText>
              </w:r>
            </w:del>
          </w:p>
        </w:tc>
      </w:tr>
      <w:tr w:rsidR="005C406C" w:rsidRPr="00221961" w:rsidDel="00CA6FDF" w14:paraId="01E64D0B" w14:textId="2C957861" w:rsidTr="006E1F83">
        <w:trPr>
          <w:trHeight w:val="673"/>
          <w:del w:id="1248" w:author="Nisan Avraham" w:date="2022-06-15T10:39:00Z"/>
        </w:trPr>
        <w:tc>
          <w:tcPr>
            <w:cnfStyle w:val="001000000000" w:firstRow="0" w:lastRow="0" w:firstColumn="1" w:lastColumn="0" w:oddVBand="0" w:evenVBand="0" w:oddHBand="0" w:evenHBand="0" w:firstRowFirstColumn="0" w:firstRowLastColumn="0" w:lastRowFirstColumn="0" w:lastRowLastColumn="0"/>
            <w:tcW w:w="1997" w:type="dxa"/>
          </w:tcPr>
          <w:p w14:paraId="719D1307" w14:textId="6D80D3E7" w:rsidR="005C406C" w:rsidRPr="00E94AE9" w:rsidDel="00CA6FDF" w:rsidRDefault="005C406C" w:rsidP="006E1F83">
            <w:pPr>
              <w:spacing w:line="360" w:lineRule="auto"/>
              <w:rPr>
                <w:del w:id="1249" w:author="Nisan Avraham" w:date="2022-06-15T10:39:00Z"/>
                <w:rFonts w:ascii="Arial" w:hAnsi="Arial" w:cs="Arial"/>
                <w:rtl/>
              </w:rPr>
            </w:pPr>
            <w:del w:id="1250" w:author="Nisan Avraham" w:date="2022-06-15T10:39:00Z">
              <w:r w:rsidDel="00CA6FDF">
                <w:rPr>
                  <w:rFonts w:ascii="Arial" w:hAnsi="Arial" w:cs="Arial" w:hint="cs"/>
                  <w:rtl/>
                </w:rPr>
                <w:delText>אובדן המזון בטונות, 2</w:delText>
              </w:r>
              <w:r w:rsidR="00443082" w:rsidDel="00CA6FDF">
                <w:rPr>
                  <w:rFonts w:ascii="Arial" w:hAnsi="Arial" w:cs="Arial" w:hint="cs"/>
                  <w:rtl/>
                </w:rPr>
                <w:delText>0</w:delText>
              </w:r>
              <w:r w:rsidDel="00CA6FDF">
                <w:rPr>
                  <w:rFonts w:ascii="Arial" w:hAnsi="Arial" w:cs="Arial" w:hint="cs"/>
                  <w:rtl/>
                </w:rPr>
                <w:delText>20</w:delText>
              </w:r>
            </w:del>
          </w:p>
        </w:tc>
        <w:tc>
          <w:tcPr>
            <w:tcW w:w="937" w:type="dxa"/>
            <w:noWrap/>
            <w:vAlign w:val="center"/>
          </w:tcPr>
          <w:p w14:paraId="31EFF911" w14:textId="0BADF6D4"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251" w:author="Nisan Avraham" w:date="2022-06-15T10:39:00Z"/>
                <w:rFonts w:ascii="Arial" w:hAnsi="Arial" w:cs="Arial"/>
                <w:color w:val="000000"/>
              </w:rPr>
            </w:pPr>
            <w:del w:id="1252" w:author="Nisan Avraham" w:date="2022-06-15T10:39:00Z">
              <w:r w:rsidRPr="00482DA9" w:rsidDel="00CA6FDF">
                <w:rPr>
                  <w:rFonts w:ascii="Arial" w:hAnsi="Arial" w:cs="Arial"/>
                  <w:color w:val="000000"/>
                </w:rPr>
                <w:delText>16</w:delText>
              </w:r>
            </w:del>
          </w:p>
        </w:tc>
        <w:tc>
          <w:tcPr>
            <w:tcW w:w="938" w:type="dxa"/>
            <w:vAlign w:val="center"/>
          </w:tcPr>
          <w:p w14:paraId="5E32CF06" w14:textId="389EE4B0"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253" w:author="Nisan Avraham" w:date="2022-06-15T10:39:00Z"/>
                <w:rFonts w:ascii="Arial" w:hAnsi="Arial" w:cs="Arial"/>
                <w:color w:val="000000"/>
              </w:rPr>
            </w:pPr>
            <w:del w:id="1254" w:author="Nisan Avraham" w:date="2022-06-15T10:39:00Z">
              <w:r w:rsidRPr="00482DA9" w:rsidDel="00CA6FDF">
                <w:rPr>
                  <w:rFonts w:ascii="Arial" w:hAnsi="Arial" w:cs="Arial"/>
                  <w:color w:val="000000"/>
                </w:rPr>
                <w:delText>13</w:delText>
              </w:r>
            </w:del>
          </w:p>
        </w:tc>
        <w:tc>
          <w:tcPr>
            <w:tcW w:w="938" w:type="dxa"/>
            <w:vAlign w:val="center"/>
          </w:tcPr>
          <w:p w14:paraId="5E3D0ED1" w14:textId="2B557D16"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255" w:author="Nisan Avraham" w:date="2022-06-15T10:39:00Z"/>
                <w:rFonts w:ascii="Arial" w:hAnsi="Arial" w:cs="Arial"/>
                <w:color w:val="000000"/>
              </w:rPr>
            </w:pPr>
            <w:del w:id="1256" w:author="Nisan Avraham" w:date="2022-06-15T10:39:00Z">
              <w:r w:rsidRPr="00482DA9" w:rsidDel="00CA6FDF">
                <w:rPr>
                  <w:rFonts w:ascii="Arial" w:hAnsi="Arial" w:cs="Arial"/>
                  <w:color w:val="000000"/>
                </w:rPr>
                <w:delText>19</w:delText>
              </w:r>
            </w:del>
          </w:p>
        </w:tc>
        <w:tc>
          <w:tcPr>
            <w:tcW w:w="938" w:type="dxa"/>
            <w:vAlign w:val="center"/>
          </w:tcPr>
          <w:p w14:paraId="676E4882" w14:textId="3A6F2462"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257" w:author="Nisan Avraham" w:date="2022-06-15T10:39:00Z"/>
                <w:rFonts w:ascii="Arial" w:hAnsi="Arial" w:cs="Arial"/>
                <w:color w:val="000000"/>
              </w:rPr>
            </w:pPr>
            <w:del w:id="1258" w:author="Nisan Avraham" w:date="2022-06-15T10:39:00Z">
              <w:r w:rsidRPr="00482DA9" w:rsidDel="00CA6FDF">
                <w:rPr>
                  <w:rFonts w:ascii="Arial" w:hAnsi="Arial" w:cs="Arial"/>
                  <w:color w:val="000000"/>
                </w:rPr>
                <w:delText>41</w:delText>
              </w:r>
            </w:del>
          </w:p>
        </w:tc>
        <w:tc>
          <w:tcPr>
            <w:tcW w:w="938" w:type="dxa"/>
            <w:vAlign w:val="center"/>
          </w:tcPr>
          <w:p w14:paraId="0CE0823D" w14:textId="51BF7297"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259" w:author="Nisan Avraham" w:date="2022-06-15T10:39:00Z"/>
                <w:rFonts w:ascii="Arial" w:hAnsi="Arial" w:cs="Arial"/>
                <w:color w:val="000000"/>
              </w:rPr>
            </w:pPr>
            <w:del w:id="1260" w:author="Nisan Avraham" w:date="2022-06-15T10:39:00Z">
              <w:r w:rsidRPr="00482DA9" w:rsidDel="00CA6FDF">
                <w:rPr>
                  <w:rFonts w:ascii="Arial" w:hAnsi="Arial" w:cs="Arial"/>
                  <w:color w:val="000000"/>
                </w:rPr>
                <w:delText>33</w:delText>
              </w:r>
            </w:del>
          </w:p>
        </w:tc>
        <w:tc>
          <w:tcPr>
            <w:tcW w:w="938" w:type="dxa"/>
            <w:vAlign w:val="center"/>
          </w:tcPr>
          <w:p w14:paraId="1BF11DED" w14:textId="4F3F96BB"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261" w:author="Nisan Avraham" w:date="2022-06-15T10:39:00Z"/>
                <w:rFonts w:ascii="Arial" w:hAnsi="Arial" w:cs="Arial"/>
                <w:color w:val="000000"/>
              </w:rPr>
            </w:pPr>
            <w:del w:id="1262" w:author="Nisan Avraham" w:date="2022-06-15T10:39:00Z">
              <w:r w:rsidRPr="00482DA9" w:rsidDel="00CA6FDF">
                <w:rPr>
                  <w:rFonts w:ascii="Arial" w:hAnsi="Arial" w:cs="Arial"/>
                  <w:color w:val="000000"/>
                </w:rPr>
                <w:delText>1</w:delText>
              </w:r>
            </w:del>
          </w:p>
        </w:tc>
        <w:tc>
          <w:tcPr>
            <w:tcW w:w="1035" w:type="dxa"/>
            <w:vAlign w:val="center"/>
          </w:tcPr>
          <w:p w14:paraId="0C15D6AE" w14:textId="22771C2F" w:rsidR="005C406C" w:rsidRPr="00A5324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263" w:author="Nisan Avraham" w:date="2022-06-15T10:39:00Z"/>
                <w:rFonts w:ascii="Arial" w:hAnsi="Arial" w:cs="Arial"/>
                <w:color w:val="000000"/>
              </w:rPr>
            </w:pPr>
            <w:del w:id="1264" w:author="Nisan Avraham" w:date="2022-06-15T10:39:00Z">
              <w:r w:rsidRPr="00482DA9" w:rsidDel="00CA6FDF">
                <w:rPr>
                  <w:rFonts w:ascii="Arial" w:hAnsi="Arial" w:cs="Arial"/>
                  <w:color w:val="000000"/>
                </w:rPr>
                <w:delText>9</w:delText>
              </w:r>
            </w:del>
          </w:p>
        </w:tc>
        <w:tc>
          <w:tcPr>
            <w:tcW w:w="841" w:type="dxa"/>
            <w:vAlign w:val="center"/>
          </w:tcPr>
          <w:p w14:paraId="3CD992EC" w14:textId="470882F9" w:rsidR="005C406C" w:rsidRPr="00482DA9"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265" w:author="Nisan Avraham" w:date="2022-06-15T10:39:00Z"/>
                <w:rFonts w:ascii="Arial" w:hAnsi="Arial" w:cs="Arial"/>
                <w:b/>
                <w:bCs/>
                <w:color w:val="000000"/>
              </w:rPr>
            </w:pPr>
            <w:del w:id="1266" w:author="Nisan Avraham" w:date="2022-06-15T10:39:00Z">
              <w:r w:rsidRPr="00482DA9" w:rsidDel="00CA6FDF">
                <w:rPr>
                  <w:rFonts w:ascii="Arial" w:hAnsi="Arial" w:cs="Arial"/>
                  <w:b/>
                  <w:bCs/>
                  <w:color w:val="000000"/>
                </w:rPr>
                <w:delText>131</w:delText>
              </w:r>
            </w:del>
          </w:p>
        </w:tc>
      </w:tr>
      <w:tr w:rsidR="005C406C" w:rsidRPr="00221961" w:rsidDel="00CA6FDF" w14:paraId="7526F762" w14:textId="62336FAF" w:rsidTr="006E1F83">
        <w:trPr>
          <w:cnfStyle w:val="000000100000" w:firstRow="0" w:lastRow="0" w:firstColumn="0" w:lastColumn="0" w:oddVBand="0" w:evenVBand="0" w:oddHBand="1" w:evenHBand="0" w:firstRowFirstColumn="0" w:firstRowLastColumn="0" w:lastRowFirstColumn="0" w:lastRowLastColumn="0"/>
          <w:trHeight w:val="673"/>
          <w:del w:id="1267" w:author="Nisan Avraham" w:date="2022-06-15T10:39:00Z"/>
        </w:trPr>
        <w:tc>
          <w:tcPr>
            <w:cnfStyle w:val="001000000000" w:firstRow="0" w:lastRow="0" w:firstColumn="1" w:lastColumn="0" w:oddVBand="0" w:evenVBand="0" w:oddHBand="0" w:evenHBand="0" w:firstRowFirstColumn="0" w:firstRowLastColumn="0" w:lastRowFirstColumn="0" w:lastRowLastColumn="0"/>
            <w:tcW w:w="1997" w:type="dxa"/>
            <w:hideMark/>
          </w:tcPr>
          <w:p w14:paraId="7B264249" w14:textId="6497433E" w:rsidR="005C406C" w:rsidRPr="004F7686" w:rsidDel="00CA6FDF" w:rsidRDefault="005C406C" w:rsidP="006E1F83">
            <w:pPr>
              <w:spacing w:line="360" w:lineRule="auto"/>
              <w:rPr>
                <w:del w:id="1268" w:author="Nisan Avraham" w:date="2022-06-15T10:39:00Z"/>
                <w:rFonts w:ascii="Arial" w:eastAsia="Times New Roman" w:hAnsi="Arial" w:cs="Arial"/>
                <w:color w:val="FFFFFF" w:themeColor="background1"/>
              </w:rPr>
            </w:pPr>
            <w:del w:id="1269" w:author="Nisan Avraham" w:date="2022-06-15T10:39:00Z">
              <w:r w:rsidDel="00CA6FDF">
                <w:rPr>
                  <w:rFonts w:ascii="Arial" w:hAnsi="Arial" w:cs="Arial" w:hint="cs"/>
                  <w:rtl/>
                </w:rPr>
                <w:delText>ירידה באובדן המזון בשנת 2020 לעומת 2019, בטונות</w:delText>
              </w:r>
            </w:del>
          </w:p>
        </w:tc>
        <w:tc>
          <w:tcPr>
            <w:tcW w:w="937" w:type="dxa"/>
            <w:noWrap/>
            <w:vAlign w:val="center"/>
          </w:tcPr>
          <w:p w14:paraId="05C9D992" w14:textId="618A1B81"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70" w:author="Nisan Avraham" w:date="2022-06-15T10:39:00Z"/>
                <w:rFonts w:ascii="Arial" w:eastAsia="Times New Roman" w:hAnsi="Arial" w:cs="Arial"/>
                <w:b/>
                <w:bCs/>
                <w:color w:val="000000"/>
                <w:rtl/>
              </w:rPr>
            </w:pPr>
            <w:del w:id="1271" w:author="Nisan Avraham" w:date="2022-06-15T10:39:00Z">
              <w:r w:rsidRPr="00482DA9" w:rsidDel="00CA6FDF">
                <w:rPr>
                  <w:rFonts w:ascii="Arial" w:hAnsi="Arial" w:cs="Arial"/>
                  <w:b/>
                  <w:bCs/>
                  <w:color w:val="000000"/>
                </w:rPr>
                <w:delText>-39</w:delText>
              </w:r>
            </w:del>
          </w:p>
        </w:tc>
        <w:tc>
          <w:tcPr>
            <w:tcW w:w="938" w:type="dxa"/>
            <w:vAlign w:val="center"/>
          </w:tcPr>
          <w:p w14:paraId="2BAC6193" w14:textId="70690D43"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72" w:author="Nisan Avraham" w:date="2022-06-15T10:39:00Z"/>
                <w:rFonts w:ascii="Arial" w:eastAsia="Times New Roman" w:hAnsi="Arial" w:cs="Arial"/>
                <w:b/>
                <w:bCs/>
                <w:color w:val="000000"/>
              </w:rPr>
            </w:pPr>
            <w:del w:id="1273" w:author="Nisan Avraham" w:date="2022-06-15T10:39:00Z">
              <w:r w:rsidRPr="00482DA9" w:rsidDel="00CA6FDF">
                <w:rPr>
                  <w:rFonts w:ascii="Arial" w:hAnsi="Arial" w:cs="Arial"/>
                  <w:b/>
                  <w:bCs/>
                  <w:color w:val="000000"/>
                </w:rPr>
                <w:delText>-23</w:delText>
              </w:r>
            </w:del>
          </w:p>
        </w:tc>
        <w:tc>
          <w:tcPr>
            <w:tcW w:w="938" w:type="dxa"/>
            <w:vAlign w:val="center"/>
          </w:tcPr>
          <w:p w14:paraId="0F280C56" w14:textId="60B1CD05"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74" w:author="Nisan Avraham" w:date="2022-06-15T10:39:00Z"/>
                <w:rFonts w:ascii="Arial" w:hAnsi="Arial" w:cs="Arial"/>
                <w:b/>
                <w:bCs/>
              </w:rPr>
            </w:pPr>
            <w:del w:id="1275" w:author="Nisan Avraham" w:date="2022-06-15T10:39:00Z">
              <w:r w:rsidRPr="00482DA9" w:rsidDel="00CA6FDF">
                <w:rPr>
                  <w:rFonts w:ascii="Arial" w:hAnsi="Arial" w:cs="Arial"/>
                  <w:b/>
                  <w:bCs/>
                  <w:color w:val="000000"/>
                </w:rPr>
                <w:delText>-5</w:delText>
              </w:r>
            </w:del>
          </w:p>
        </w:tc>
        <w:tc>
          <w:tcPr>
            <w:tcW w:w="938" w:type="dxa"/>
            <w:vAlign w:val="center"/>
          </w:tcPr>
          <w:p w14:paraId="0E6E011C" w14:textId="1854D679"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76" w:author="Nisan Avraham" w:date="2022-06-15T10:39:00Z"/>
                <w:rFonts w:ascii="Arial" w:hAnsi="Arial" w:cs="Arial"/>
                <w:b/>
                <w:bCs/>
              </w:rPr>
            </w:pPr>
            <w:del w:id="1277" w:author="Nisan Avraham" w:date="2022-06-15T10:39:00Z">
              <w:r w:rsidRPr="00482DA9" w:rsidDel="00CA6FDF">
                <w:rPr>
                  <w:rFonts w:ascii="Arial" w:hAnsi="Arial" w:cs="Arial"/>
                  <w:b/>
                  <w:bCs/>
                  <w:color w:val="000000"/>
                </w:rPr>
                <w:delText>-7</w:delText>
              </w:r>
            </w:del>
          </w:p>
        </w:tc>
        <w:tc>
          <w:tcPr>
            <w:tcW w:w="938" w:type="dxa"/>
            <w:vAlign w:val="center"/>
          </w:tcPr>
          <w:p w14:paraId="2D2D35B0" w14:textId="6EA00578"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78" w:author="Nisan Avraham" w:date="2022-06-15T10:39:00Z"/>
                <w:rFonts w:ascii="Arial" w:hAnsi="Arial" w:cs="Arial"/>
                <w:b/>
                <w:bCs/>
              </w:rPr>
            </w:pPr>
            <w:del w:id="1279" w:author="Nisan Avraham" w:date="2022-06-15T10:39:00Z">
              <w:r w:rsidRPr="00482DA9" w:rsidDel="00CA6FDF">
                <w:rPr>
                  <w:rFonts w:ascii="Arial" w:hAnsi="Arial" w:cs="Arial"/>
                  <w:b/>
                  <w:bCs/>
                  <w:color w:val="000000"/>
                </w:rPr>
                <w:delText>-19</w:delText>
              </w:r>
            </w:del>
          </w:p>
        </w:tc>
        <w:tc>
          <w:tcPr>
            <w:tcW w:w="938" w:type="dxa"/>
            <w:vAlign w:val="center"/>
          </w:tcPr>
          <w:p w14:paraId="3A71625A" w14:textId="473A7458"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80" w:author="Nisan Avraham" w:date="2022-06-15T10:39:00Z"/>
                <w:rFonts w:ascii="Arial" w:hAnsi="Arial" w:cs="Arial"/>
                <w:b/>
                <w:bCs/>
              </w:rPr>
            </w:pPr>
            <w:del w:id="1281" w:author="Nisan Avraham" w:date="2022-06-15T10:39:00Z">
              <w:r w:rsidRPr="00482DA9" w:rsidDel="00CA6FDF">
                <w:rPr>
                  <w:rFonts w:ascii="Arial" w:hAnsi="Arial" w:cs="Arial"/>
                  <w:b/>
                  <w:bCs/>
                  <w:color w:val="000000"/>
                </w:rPr>
                <w:delText>-5</w:delText>
              </w:r>
            </w:del>
          </w:p>
        </w:tc>
        <w:tc>
          <w:tcPr>
            <w:tcW w:w="1035" w:type="dxa"/>
            <w:vAlign w:val="center"/>
          </w:tcPr>
          <w:p w14:paraId="2AD6E020" w14:textId="71E4CB58"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82" w:author="Nisan Avraham" w:date="2022-06-15T10:39:00Z"/>
                <w:rFonts w:ascii="Arial" w:hAnsi="Arial" w:cs="Arial"/>
                <w:b/>
                <w:bCs/>
              </w:rPr>
            </w:pPr>
            <w:del w:id="1283" w:author="Nisan Avraham" w:date="2022-06-15T10:39:00Z">
              <w:r w:rsidRPr="00482DA9" w:rsidDel="00CA6FDF">
                <w:rPr>
                  <w:rFonts w:ascii="Arial" w:hAnsi="Arial" w:cs="Arial"/>
                  <w:b/>
                  <w:bCs/>
                  <w:color w:val="000000"/>
                </w:rPr>
                <w:delText>-10</w:delText>
              </w:r>
            </w:del>
          </w:p>
        </w:tc>
        <w:tc>
          <w:tcPr>
            <w:tcW w:w="841" w:type="dxa"/>
            <w:vAlign w:val="center"/>
          </w:tcPr>
          <w:p w14:paraId="106105C4" w14:textId="1DC9CFBE"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284" w:author="Nisan Avraham" w:date="2022-06-15T10:39:00Z"/>
                <w:rFonts w:ascii="Arial" w:hAnsi="Arial" w:cs="Arial"/>
                <w:b/>
                <w:bCs/>
              </w:rPr>
            </w:pPr>
            <w:del w:id="1285" w:author="Nisan Avraham" w:date="2022-06-15T10:39:00Z">
              <w:r w:rsidRPr="00A5324A" w:rsidDel="00CA6FDF">
                <w:rPr>
                  <w:rFonts w:ascii="Arial" w:hAnsi="Arial" w:cs="Arial"/>
                  <w:b/>
                  <w:bCs/>
                  <w:color w:val="000000"/>
                </w:rPr>
                <w:delText>-110</w:delText>
              </w:r>
            </w:del>
          </w:p>
        </w:tc>
      </w:tr>
    </w:tbl>
    <w:p w14:paraId="72ED59DE" w14:textId="3F677DE7" w:rsidR="005C406C" w:rsidDel="00CA6FDF" w:rsidRDefault="005C406C" w:rsidP="005C406C">
      <w:pPr>
        <w:spacing w:line="360" w:lineRule="auto"/>
        <w:jc w:val="both"/>
        <w:rPr>
          <w:del w:id="1286" w:author="Nisan Avraham" w:date="2022-06-15T10:39:00Z"/>
          <w:rFonts w:asciiTheme="minorBidi" w:hAnsiTheme="minorBidi"/>
          <w:sz w:val="18"/>
          <w:szCs w:val="18"/>
          <w:rtl/>
        </w:rPr>
      </w:pPr>
      <w:del w:id="1287" w:author="Nisan Avraham" w:date="2022-06-15T10:39:00Z">
        <w:r w:rsidRPr="00B363A2" w:rsidDel="00CA6FDF">
          <w:rPr>
            <w:rFonts w:asciiTheme="minorBidi" w:hAnsiTheme="minorBidi" w:hint="eastAsia"/>
            <w:sz w:val="18"/>
            <w:szCs w:val="18"/>
            <w:rtl/>
          </w:rPr>
          <w:delText>מקור</w:delText>
        </w:r>
        <w:r w:rsidRPr="00B363A2" w:rsidDel="00CA6FDF">
          <w:rPr>
            <w:rFonts w:asciiTheme="minorBidi" w:hAnsiTheme="minorBidi"/>
            <w:sz w:val="18"/>
            <w:szCs w:val="18"/>
            <w:rtl/>
          </w:rPr>
          <w:delText xml:space="preserve">: אומדני </w:delText>
        </w:r>
        <w:r w:rsidRPr="00B363A2" w:rsidDel="00CA6FDF">
          <w:rPr>
            <w:rFonts w:asciiTheme="minorBidi" w:hAnsiTheme="minorBidi"/>
            <w:sz w:val="18"/>
            <w:szCs w:val="18"/>
          </w:rPr>
          <w:delText>BDO</w:delText>
        </w:r>
      </w:del>
    </w:p>
    <w:p w14:paraId="169D8FD0" w14:textId="0055D24D" w:rsidR="005C406C" w:rsidDel="00CA6FDF" w:rsidRDefault="005C406C" w:rsidP="005C406C">
      <w:pPr>
        <w:spacing w:line="360" w:lineRule="auto"/>
        <w:jc w:val="both"/>
        <w:rPr>
          <w:del w:id="1288" w:author="Nisan Avraham" w:date="2022-06-15T10:39:00Z"/>
          <w:rFonts w:asciiTheme="minorBidi" w:hAnsiTheme="minorBidi"/>
          <w:b/>
          <w:bCs/>
          <w:sz w:val="24"/>
          <w:szCs w:val="24"/>
          <w:rtl/>
        </w:rPr>
      </w:pPr>
    </w:p>
    <w:p w14:paraId="35A2E346" w14:textId="57D96A4C" w:rsidR="005C406C" w:rsidDel="00CA6FDF" w:rsidRDefault="005C406C" w:rsidP="005C406C">
      <w:pPr>
        <w:bidi w:val="0"/>
        <w:rPr>
          <w:del w:id="1289" w:author="Nisan Avraham" w:date="2022-06-15T10:39:00Z"/>
          <w:rFonts w:asciiTheme="minorBidi" w:hAnsiTheme="minorBidi"/>
          <w:b/>
          <w:bCs/>
          <w:sz w:val="24"/>
          <w:szCs w:val="24"/>
        </w:rPr>
      </w:pPr>
      <w:del w:id="1290" w:author="Nisan Avraham" w:date="2022-06-15T10:39:00Z">
        <w:r w:rsidDel="00CA6FDF">
          <w:rPr>
            <w:rFonts w:asciiTheme="minorBidi" w:hAnsiTheme="minorBidi"/>
            <w:b/>
            <w:bCs/>
            <w:sz w:val="24"/>
            <w:szCs w:val="24"/>
            <w:rtl/>
          </w:rPr>
          <w:br w:type="page"/>
        </w:r>
      </w:del>
    </w:p>
    <w:p w14:paraId="44F5BD8F" w14:textId="0831394F" w:rsidR="005C406C" w:rsidRPr="00482DA9" w:rsidDel="00CA6FDF" w:rsidRDefault="005C406C" w:rsidP="005C406C">
      <w:pPr>
        <w:spacing w:line="360" w:lineRule="auto"/>
        <w:jc w:val="both"/>
        <w:rPr>
          <w:del w:id="1291" w:author="Nisan Avraham" w:date="2022-06-15T10:39:00Z"/>
          <w:rFonts w:asciiTheme="minorBidi" w:hAnsiTheme="minorBidi"/>
          <w:b/>
          <w:bCs/>
          <w:sz w:val="24"/>
          <w:szCs w:val="24"/>
          <w:u w:val="single"/>
          <w:rtl/>
        </w:rPr>
      </w:pPr>
      <w:del w:id="1292" w:author="Nisan Avraham" w:date="2022-06-15T10:39:00Z">
        <w:r w:rsidRPr="00482DA9" w:rsidDel="00CA6FDF">
          <w:rPr>
            <w:rFonts w:asciiTheme="minorBidi" w:hAnsiTheme="minorBidi" w:hint="eastAsia"/>
            <w:b/>
            <w:bCs/>
            <w:sz w:val="24"/>
            <w:szCs w:val="24"/>
            <w:u w:val="single"/>
            <w:rtl/>
          </w:rPr>
          <w:delText>מקטע</w:delText>
        </w:r>
        <w:r w:rsidRPr="00482DA9" w:rsidDel="00CA6FDF">
          <w:rPr>
            <w:rFonts w:asciiTheme="minorBidi" w:hAnsiTheme="minorBidi"/>
            <w:b/>
            <w:bCs/>
            <w:sz w:val="24"/>
            <w:szCs w:val="24"/>
            <w:u w:val="single"/>
            <w:rtl/>
          </w:rPr>
          <w:delText xml:space="preserve"> </w:delText>
        </w:r>
        <w:r w:rsidRPr="00482DA9" w:rsidDel="00CA6FDF">
          <w:rPr>
            <w:rFonts w:asciiTheme="minorBidi" w:hAnsiTheme="minorBidi" w:hint="eastAsia"/>
            <w:b/>
            <w:bCs/>
            <w:sz w:val="24"/>
            <w:szCs w:val="24"/>
            <w:u w:val="single"/>
            <w:rtl/>
          </w:rPr>
          <w:delText>הצריכה</w:delText>
        </w:r>
        <w:r w:rsidRPr="00482DA9" w:rsidDel="00CA6FDF">
          <w:rPr>
            <w:rFonts w:asciiTheme="minorBidi" w:hAnsiTheme="minorBidi"/>
            <w:b/>
            <w:bCs/>
            <w:sz w:val="24"/>
            <w:szCs w:val="24"/>
            <w:u w:val="single"/>
            <w:rtl/>
          </w:rPr>
          <w:delText xml:space="preserve"> </w:delText>
        </w:r>
        <w:r w:rsidRPr="00482DA9" w:rsidDel="00CA6FDF">
          <w:rPr>
            <w:rFonts w:asciiTheme="minorBidi" w:hAnsiTheme="minorBidi" w:hint="eastAsia"/>
            <w:b/>
            <w:bCs/>
            <w:sz w:val="24"/>
            <w:szCs w:val="24"/>
            <w:u w:val="single"/>
            <w:rtl/>
          </w:rPr>
          <w:delText>הביתית</w:delText>
        </w:r>
        <w:r w:rsidRPr="00482DA9" w:rsidDel="00CA6FDF">
          <w:rPr>
            <w:rFonts w:asciiTheme="minorBidi" w:hAnsiTheme="minorBidi"/>
            <w:b/>
            <w:bCs/>
            <w:sz w:val="24"/>
            <w:szCs w:val="24"/>
            <w:u w:val="single"/>
            <w:rtl/>
          </w:rPr>
          <w:delText>:</w:delText>
        </w:r>
      </w:del>
    </w:p>
    <w:p w14:paraId="2275FB94" w14:textId="3C984F82" w:rsidR="005C406C" w:rsidDel="00CA6FDF" w:rsidRDefault="005C406C" w:rsidP="005C406C">
      <w:pPr>
        <w:spacing w:line="360" w:lineRule="auto"/>
        <w:jc w:val="both"/>
        <w:rPr>
          <w:del w:id="1293" w:author="Nisan Avraham" w:date="2022-06-15T10:39:00Z"/>
          <w:rFonts w:asciiTheme="minorBidi" w:hAnsiTheme="minorBidi" w:cs="Arial"/>
          <w:sz w:val="24"/>
          <w:szCs w:val="24"/>
          <w:rtl/>
        </w:rPr>
      </w:pPr>
      <w:del w:id="1294" w:author="Nisan Avraham" w:date="2022-06-15T10:39:00Z">
        <w:r w:rsidRPr="00F01CFC" w:rsidDel="00CA6FDF">
          <w:rPr>
            <w:rFonts w:asciiTheme="minorBidi" w:hAnsiTheme="minorBidi" w:cs="Arial" w:hint="eastAsia"/>
            <w:sz w:val="24"/>
            <w:szCs w:val="24"/>
            <w:rtl/>
          </w:rPr>
          <w:delText>משבר</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הקורונה</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והסגרים</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שהוטלו</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על</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המשק</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הובילו</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לכך</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שמשקי</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הבית</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הגדילו</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את</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השהייה</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בבתים</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זאת</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בשל</w:delText>
        </w:r>
        <w:r w:rsidRPr="00F01CFC" w:rsidDel="00CA6FDF">
          <w:rPr>
            <w:rFonts w:asciiTheme="minorBidi" w:hAnsiTheme="minorBidi" w:cs="Arial"/>
            <w:sz w:val="24"/>
            <w:szCs w:val="24"/>
            <w:rtl/>
          </w:rPr>
          <w:delText xml:space="preserve"> </w:delText>
        </w:r>
        <w:r w:rsidDel="00CA6FDF">
          <w:rPr>
            <w:rFonts w:asciiTheme="minorBidi" w:hAnsiTheme="minorBidi" w:cs="Arial" w:hint="cs"/>
            <w:sz w:val="24"/>
            <w:szCs w:val="24"/>
            <w:rtl/>
          </w:rPr>
          <w:delText xml:space="preserve">הגבלות התנועה, </w:delText>
        </w:r>
        <w:r w:rsidRPr="00F01CFC" w:rsidDel="00CA6FDF">
          <w:rPr>
            <w:rFonts w:asciiTheme="minorBidi" w:hAnsiTheme="minorBidi" w:cs="Arial" w:hint="eastAsia"/>
            <w:sz w:val="24"/>
            <w:szCs w:val="24"/>
            <w:rtl/>
          </w:rPr>
          <w:delText>סגירת</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מוסדות</w:delText>
        </w:r>
        <w:r w:rsidRPr="00F01CFC" w:rsidDel="00CA6FDF">
          <w:rPr>
            <w:rFonts w:asciiTheme="minorBidi" w:hAnsiTheme="minorBidi" w:cs="Arial"/>
            <w:sz w:val="24"/>
            <w:szCs w:val="24"/>
            <w:rtl/>
          </w:rPr>
          <w:delText xml:space="preserve"> </w:delText>
        </w:r>
        <w:r w:rsidRPr="00F01CFC" w:rsidDel="00CA6FDF">
          <w:rPr>
            <w:rFonts w:asciiTheme="minorBidi" w:hAnsiTheme="minorBidi" w:cs="Arial" w:hint="eastAsia"/>
            <w:sz w:val="24"/>
            <w:szCs w:val="24"/>
            <w:rtl/>
          </w:rPr>
          <w:delText>החינו</w:delText>
        </w:r>
        <w:r w:rsidDel="00CA6FDF">
          <w:rPr>
            <w:rFonts w:asciiTheme="minorBidi" w:hAnsiTheme="minorBidi" w:cs="Arial" w:hint="eastAsia"/>
            <w:sz w:val="24"/>
            <w:szCs w:val="24"/>
            <w:rtl/>
          </w:rPr>
          <w:delText>ך</w:delText>
        </w:r>
        <w:r w:rsidDel="00CA6FDF">
          <w:rPr>
            <w:rFonts w:asciiTheme="minorBidi" w:hAnsiTheme="minorBidi" w:cs="Arial" w:hint="cs"/>
            <w:sz w:val="24"/>
            <w:szCs w:val="24"/>
            <w:rtl/>
          </w:rPr>
          <w:delText>, המעבר לעבודה מהבית</w:delText>
        </w:r>
        <w:r w:rsidRPr="00BA190A" w:rsidDel="00CA6FDF">
          <w:rPr>
            <w:rFonts w:asciiTheme="minorBidi" w:hAnsiTheme="minorBidi" w:cs="Arial"/>
            <w:sz w:val="24"/>
            <w:szCs w:val="24"/>
            <w:rtl/>
          </w:rPr>
          <w:delText>,</w:delText>
        </w:r>
        <w:r w:rsidDel="00CA6FDF">
          <w:rPr>
            <w:rFonts w:asciiTheme="minorBidi" w:hAnsiTheme="minorBidi" w:cs="Arial" w:hint="cs"/>
            <w:sz w:val="24"/>
            <w:szCs w:val="24"/>
            <w:rtl/>
          </w:rPr>
          <w:delText xml:space="preserve"> סגירת המסעדות והמעבר למתכונת משלוחים, וכן סגירת השמיים ליציאה מהארץ.</w:delText>
        </w:r>
        <w:r w:rsidRPr="00BA190A" w:rsidDel="00CA6FDF">
          <w:rPr>
            <w:rFonts w:asciiTheme="minorBidi" w:hAnsiTheme="minorBidi" w:cs="Arial"/>
            <w:sz w:val="24"/>
            <w:szCs w:val="24"/>
            <w:rtl/>
          </w:rPr>
          <w:delText xml:space="preserve"> </w:delText>
        </w:r>
      </w:del>
    </w:p>
    <w:p w14:paraId="2341346F" w14:textId="52CD32FB" w:rsidR="005C406C" w:rsidRPr="00482DA9" w:rsidDel="00CA6FDF" w:rsidRDefault="005C406C" w:rsidP="005C406C">
      <w:pPr>
        <w:spacing w:line="360" w:lineRule="auto"/>
        <w:jc w:val="both"/>
        <w:rPr>
          <w:del w:id="1295" w:author="Nisan Avraham" w:date="2022-06-15T10:39:00Z"/>
          <w:rFonts w:asciiTheme="minorBidi" w:hAnsiTheme="minorBidi"/>
          <w:sz w:val="24"/>
          <w:szCs w:val="24"/>
          <w:rtl/>
        </w:rPr>
      </w:pPr>
      <w:del w:id="1296" w:author="Nisan Avraham" w:date="2022-06-15T10:39:00Z">
        <w:r w:rsidDel="00CA6FDF">
          <w:rPr>
            <w:rFonts w:asciiTheme="minorBidi" w:hAnsiTheme="minorBidi" w:cs="Arial" w:hint="cs"/>
            <w:sz w:val="24"/>
            <w:szCs w:val="24"/>
            <w:rtl/>
          </w:rPr>
          <w:delText>בעקבות כך</w:delText>
        </w:r>
        <w:r w:rsidDel="00CA6FDF">
          <w:rPr>
            <w:rFonts w:asciiTheme="minorBidi" w:hAnsiTheme="minorBidi" w:hint="cs"/>
            <w:sz w:val="24"/>
            <w:szCs w:val="24"/>
            <w:rtl/>
          </w:rPr>
          <w:delText xml:space="preserve">, חל </w:delText>
        </w:r>
        <w:r w:rsidRPr="002546AA" w:rsidDel="00CA6FDF">
          <w:rPr>
            <w:rFonts w:asciiTheme="minorBidi" w:hAnsiTheme="minorBidi" w:cs="Arial"/>
            <w:sz w:val="24"/>
            <w:szCs w:val="24"/>
            <w:rtl/>
          </w:rPr>
          <w:delText xml:space="preserve">שינוי </w:delText>
        </w:r>
        <w:r w:rsidDel="00CA6FDF">
          <w:rPr>
            <w:rFonts w:asciiTheme="minorBidi" w:hAnsiTheme="minorBidi" w:cs="Arial" w:hint="cs"/>
            <w:sz w:val="24"/>
            <w:szCs w:val="24"/>
            <w:rtl/>
          </w:rPr>
          <w:delText xml:space="preserve">בדפוסי צריכת המזון, כך שמשקי הבית צרכו </w:delText>
        </w:r>
        <w:r w:rsidRPr="002546AA" w:rsidDel="00CA6FDF">
          <w:rPr>
            <w:rFonts w:asciiTheme="minorBidi" w:hAnsiTheme="minorBidi" w:cs="Arial"/>
            <w:sz w:val="24"/>
            <w:szCs w:val="24"/>
            <w:rtl/>
          </w:rPr>
          <w:delText xml:space="preserve">נתח ניכר יותר מסל המזון שלהם </w:delText>
        </w:r>
        <w:r w:rsidDel="00CA6FDF">
          <w:rPr>
            <w:rFonts w:asciiTheme="minorBidi" w:hAnsiTheme="minorBidi" w:cs="Arial" w:hint="cs"/>
            <w:sz w:val="24"/>
            <w:szCs w:val="24"/>
            <w:rtl/>
          </w:rPr>
          <w:delText xml:space="preserve">בבית </w:delText>
        </w:r>
        <w:r w:rsidRPr="002546AA" w:rsidDel="00CA6FDF">
          <w:rPr>
            <w:rFonts w:asciiTheme="minorBidi" w:hAnsiTheme="minorBidi" w:cs="Arial"/>
            <w:sz w:val="24"/>
            <w:szCs w:val="24"/>
            <w:rtl/>
          </w:rPr>
          <w:delText xml:space="preserve">על פני </w:delText>
        </w:r>
        <w:r w:rsidDel="00CA6FDF">
          <w:rPr>
            <w:rFonts w:asciiTheme="minorBidi" w:hAnsiTheme="minorBidi" w:cs="Arial" w:hint="cs"/>
            <w:sz w:val="24"/>
            <w:szCs w:val="24"/>
            <w:rtl/>
          </w:rPr>
          <w:delText xml:space="preserve">רכישת מזון מחוץ לבית במסעדות, מקומות עבודה, אולמות אירועים וכדומה. שינוי זה בהתנהגות הצרכנים הביא להקטנת האובדן במקטע הצריכה כולו על ידי הסטת צריכה מהמקטע המוסדי למקטע הביתי. בשנת 2020 </w:delText>
        </w:r>
        <w:r w:rsidDel="00CA6FDF">
          <w:rPr>
            <w:rFonts w:ascii="Arial" w:eastAsia="Times New Roman" w:hAnsi="Arial" w:cs="Arial" w:hint="cs"/>
            <w:color w:val="000000"/>
            <w:sz w:val="24"/>
            <w:szCs w:val="24"/>
            <w:rtl/>
          </w:rPr>
          <w:delText xml:space="preserve">כל משק בית זרק במקטע </w:delText>
        </w:r>
        <w:r w:rsidRPr="00F35115" w:rsidDel="00CA6FDF">
          <w:rPr>
            <w:rFonts w:ascii="Arial" w:eastAsia="Times New Roman" w:hAnsi="Arial" w:cs="Arial" w:hint="cs"/>
            <w:color w:val="000000"/>
            <w:sz w:val="24"/>
            <w:szCs w:val="24"/>
            <w:rtl/>
          </w:rPr>
          <w:delText xml:space="preserve">הביתי עוד </w:delText>
        </w:r>
        <w:r w:rsidRPr="007451C7" w:rsidDel="00CA6FDF">
          <w:rPr>
            <w:rFonts w:ascii="Arial" w:eastAsia="Times New Roman" w:hAnsi="Arial" w:cs="Arial" w:hint="eastAsia"/>
            <w:color w:val="000000"/>
            <w:sz w:val="24"/>
            <w:szCs w:val="24"/>
            <w:rtl/>
          </w:rPr>
          <w:delText>כ</w:delText>
        </w:r>
        <w:r w:rsidRPr="007451C7" w:rsidDel="00CA6FDF">
          <w:rPr>
            <w:rFonts w:ascii="Arial" w:eastAsia="Times New Roman" w:hAnsi="Arial" w:cs="Arial"/>
            <w:color w:val="000000"/>
            <w:sz w:val="24"/>
            <w:szCs w:val="24"/>
            <w:rtl/>
          </w:rPr>
          <w:delText>-</w:delText>
        </w:r>
        <w:r w:rsidRPr="00FD2460" w:rsidDel="00CA6FDF">
          <w:rPr>
            <w:rFonts w:ascii="Arial" w:eastAsia="Times New Roman" w:hAnsi="Arial" w:cs="Arial"/>
            <w:color w:val="000000"/>
            <w:sz w:val="24"/>
            <w:szCs w:val="24"/>
            <w:rtl/>
          </w:rPr>
          <w:delText>300</w:delText>
        </w:r>
        <w:r w:rsidRPr="00F35115" w:rsidDel="00CA6FDF">
          <w:rPr>
            <w:rFonts w:ascii="Arial" w:eastAsia="Times New Roman" w:hAnsi="Arial" w:cs="Arial" w:hint="cs"/>
            <w:color w:val="000000"/>
            <w:sz w:val="24"/>
            <w:szCs w:val="24"/>
            <w:rtl/>
          </w:rPr>
          <w:delText xml:space="preserve"> ₪ בשנה לפח שהתקזזו </w:delText>
        </w:r>
        <w:r w:rsidRPr="007451C7" w:rsidDel="00CA6FDF">
          <w:rPr>
            <w:rFonts w:ascii="Arial" w:eastAsia="Times New Roman" w:hAnsi="Arial" w:cs="Arial" w:hint="eastAsia"/>
            <w:color w:val="000000"/>
            <w:sz w:val="24"/>
            <w:szCs w:val="24"/>
            <w:rtl/>
          </w:rPr>
          <w:delText>בזכות</w:delText>
        </w:r>
        <w:r w:rsidRPr="007451C7" w:rsidDel="00CA6FDF">
          <w:rPr>
            <w:rFonts w:ascii="Arial" w:eastAsia="Times New Roman" w:hAnsi="Arial" w:cs="Arial"/>
            <w:color w:val="000000"/>
            <w:sz w:val="24"/>
            <w:szCs w:val="24"/>
            <w:rtl/>
          </w:rPr>
          <w:delText xml:space="preserve"> </w:delText>
        </w:r>
        <w:r w:rsidRPr="007451C7" w:rsidDel="00CA6FDF">
          <w:rPr>
            <w:rFonts w:ascii="Arial" w:eastAsia="Times New Roman" w:hAnsi="Arial" w:cs="Arial" w:hint="eastAsia"/>
            <w:color w:val="000000"/>
            <w:sz w:val="24"/>
            <w:szCs w:val="24"/>
            <w:rtl/>
          </w:rPr>
          <w:delText>הצמצום</w:delText>
        </w:r>
        <w:r w:rsidRPr="007451C7" w:rsidDel="00CA6FDF">
          <w:rPr>
            <w:rFonts w:ascii="Arial" w:eastAsia="Times New Roman" w:hAnsi="Arial" w:cs="Arial"/>
            <w:color w:val="000000"/>
            <w:sz w:val="24"/>
            <w:szCs w:val="24"/>
            <w:rtl/>
          </w:rPr>
          <w:delText xml:space="preserve"> </w:delText>
        </w:r>
        <w:r w:rsidRPr="007451C7" w:rsidDel="00CA6FDF">
          <w:rPr>
            <w:rFonts w:ascii="Arial" w:eastAsia="Times New Roman" w:hAnsi="Arial" w:cs="Arial" w:hint="eastAsia"/>
            <w:color w:val="000000"/>
            <w:sz w:val="24"/>
            <w:szCs w:val="24"/>
            <w:rtl/>
          </w:rPr>
          <w:delText>בצריכת</w:delText>
        </w:r>
        <w:r w:rsidRPr="007451C7" w:rsidDel="00CA6FDF">
          <w:rPr>
            <w:rFonts w:ascii="Arial" w:eastAsia="Times New Roman" w:hAnsi="Arial" w:cs="Arial"/>
            <w:color w:val="000000"/>
            <w:sz w:val="24"/>
            <w:szCs w:val="24"/>
            <w:rtl/>
          </w:rPr>
          <w:delText xml:space="preserve"> </w:delText>
        </w:r>
        <w:r w:rsidRPr="007451C7" w:rsidDel="00CA6FDF">
          <w:rPr>
            <w:rFonts w:ascii="Arial" w:eastAsia="Times New Roman" w:hAnsi="Arial" w:cs="Arial" w:hint="eastAsia"/>
            <w:color w:val="000000"/>
            <w:sz w:val="24"/>
            <w:szCs w:val="24"/>
            <w:rtl/>
          </w:rPr>
          <w:delText>המזון</w:delText>
        </w:r>
        <w:r w:rsidRPr="007451C7" w:rsidDel="00CA6FDF">
          <w:rPr>
            <w:rFonts w:ascii="Arial" w:eastAsia="Times New Roman" w:hAnsi="Arial" w:cs="Arial"/>
            <w:color w:val="000000"/>
            <w:sz w:val="24"/>
            <w:szCs w:val="24"/>
            <w:rtl/>
          </w:rPr>
          <w:delText xml:space="preserve"> </w:delText>
        </w:r>
        <w:r w:rsidRPr="007451C7" w:rsidDel="00CA6FDF">
          <w:rPr>
            <w:rFonts w:ascii="Arial" w:eastAsia="Times New Roman" w:hAnsi="Arial" w:cs="Arial" w:hint="eastAsia"/>
            <w:color w:val="000000"/>
            <w:sz w:val="24"/>
            <w:szCs w:val="24"/>
            <w:rtl/>
          </w:rPr>
          <w:delText>במקטע</w:delText>
        </w:r>
        <w:r w:rsidRPr="007451C7" w:rsidDel="00CA6FDF">
          <w:rPr>
            <w:rFonts w:ascii="Arial" w:eastAsia="Times New Roman" w:hAnsi="Arial" w:cs="Arial"/>
            <w:color w:val="000000"/>
            <w:sz w:val="24"/>
            <w:szCs w:val="24"/>
            <w:rtl/>
          </w:rPr>
          <w:delText xml:space="preserve"> המוסדי </w:delText>
        </w:r>
        <w:r w:rsidRPr="007451C7" w:rsidDel="00CA6FDF">
          <w:rPr>
            <w:rFonts w:ascii="Arial" w:eastAsia="Times New Roman" w:hAnsi="Arial" w:cs="Arial" w:hint="eastAsia"/>
            <w:color w:val="000000"/>
            <w:sz w:val="24"/>
            <w:szCs w:val="24"/>
            <w:rtl/>
          </w:rPr>
          <w:delText>ש</w:delText>
        </w:r>
        <w:r w:rsidRPr="00FD2460" w:rsidDel="00CA6FDF">
          <w:rPr>
            <w:rFonts w:ascii="Arial" w:eastAsia="Times New Roman" w:hAnsi="Arial" w:cs="Arial" w:hint="eastAsia"/>
            <w:color w:val="000000"/>
            <w:sz w:val="24"/>
            <w:szCs w:val="24"/>
            <w:rtl/>
          </w:rPr>
          <w:delText>חסך</w:delText>
        </w:r>
        <w:r w:rsidRPr="00FD2460" w:rsidDel="00CA6FDF">
          <w:rPr>
            <w:rFonts w:ascii="Arial" w:eastAsia="Times New Roman" w:hAnsi="Arial" w:cs="Arial"/>
            <w:color w:val="000000"/>
            <w:sz w:val="24"/>
            <w:szCs w:val="24"/>
            <w:rtl/>
          </w:rPr>
          <w:delText xml:space="preserve"> </w:delText>
        </w:r>
        <w:r w:rsidRPr="00FD2460" w:rsidDel="00CA6FDF">
          <w:rPr>
            <w:rFonts w:ascii="Arial" w:eastAsia="Times New Roman" w:hAnsi="Arial" w:cs="Arial" w:hint="eastAsia"/>
            <w:color w:val="000000"/>
            <w:sz w:val="24"/>
            <w:szCs w:val="24"/>
            <w:rtl/>
          </w:rPr>
          <w:delText>כ</w:delText>
        </w:r>
        <w:r w:rsidRPr="00FD2460" w:rsidDel="00CA6FDF">
          <w:rPr>
            <w:rFonts w:ascii="Arial" w:eastAsia="Times New Roman" w:hAnsi="Arial" w:cs="Arial"/>
            <w:color w:val="000000"/>
            <w:sz w:val="24"/>
            <w:szCs w:val="24"/>
            <w:rtl/>
          </w:rPr>
          <w:delText>-800 ₪</w:delText>
        </w:r>
        <w:r w:rsidRPr="00F35115" w:rsidDel="00CA6FDF">
          <w:rPr>
            <w:rFonts w:ascii="Arial" w:eastAsia="Times New Roman" w:hAnsi="Arial" w:cs="Arial" w:hint="cs"/>
            <w:color w:val="000000"/>
            <w:sz w:val="24"/>
            <w:szCs w:val="24"/>
            <w:rtl/>
          </w:rPr>
          <w:delText xml:space="preserve"> למשק</w:delText>
        </w:r>
        <w:r w:rsidDel="00CA6FDF">
          <w:rPr>
            <w:rFonts w:ascii="Arial" w:eastAsia="Times New Roman" w:hAnsi="Arial" w:cs="Arial" w:hint="cs"/>
            <w:color w:val="000000"/>
            <w:sz w:val="24"/>
            <w:szCs w:val="24"/>
            <w:rtl/>
          </w:rPr>
          <w:delText xml:space="preserve"> בית.</w:delText>
        </w:r>
      </w:del>
    </w:p>
    <w:p w14:paraId="17854DBC" w14:textId="3B80B79D" w:rsidR="005C406C" w:rsidRPr="00482DA9" w:rsidDel="00CA6FDF" w:rsidRDefault="005C406C" w:rsidP="005C406C">
      <w:pPr>
        <w:spacing w:line="360" w:lineRule="auto"/>
        <w:jc w:val="both"/>
        <w:rPr>
          <w:del w:id="1297" w:author="Nisan Avraham" w:date="2022-06-15T10:39:00Z"/>
          <w:rFonts w:asciiTheme="minorBidi" w:hAnsiTheme="minorBidi"/>
          <w:b/>
          <w:bCs/>
          <w:sz w:val="24"/>
          <w:szCs w:val="24"/>
          <w:rtl/>
        </w:rPr>
      </w:pPr>
      <w:del w:id="1298" w:author="Nisan Avraham" w:date="2022-06-15T10:39:00Z">
        <w:r w:rsidRPr="00110268" w:rsidDel="00CA6FDF">
          <w:rPr>
            <w:rFonts w:asciiTheme="minorBidi" w:hAnsiTheme="minorBidi" w:hint="eastAsia"/>
            <w:sz w:val="24"/>
            <w:szCs w:val="24"/>
            <w:rtl/>
          </w:rPr>
          <w:delText>בשנת</w:delText>
        </w:r>
        <w:r w:rsidRPr="00110268" w:rsidDel="00CA6FDF">
          <w:rPr>
            <w:rFonts w:asciiTheme="minorBidi" w:hAnsiTheme="minorBidi"/>
            <w:sz w:val="24"/>
            <w:szCs w:val="24"/>
            <w:rtl/>
          </w:rPr>
          <w:delText xml:space="preserve"> 2020 גדלה צריכת המזון הביתית </w:delText>
        </w:r>
        <w:r w:rsidRPr="00110268" w:rsidDel="00CA6FDF">
          <w:rPr>
            <w:rFonts w:asciiTheme="minorBidi" w:hAnsiTheme="minorBidi" w:hint="eastAsia"/>
            <w:sz w:val="24"/>
            <w:szCs w:val="24"/>
            <w:rtl/>
          </w:rPr>
          <w:delText>בכ</w:delText>
        </w:r>
        <w:r w:rsidRPr="00110268" w:rsidDel="00CA6FDF">
          <w:rPr>
            <w:rFonts w:asciiTheme="minorBidi" w:hAnsiTheme="minorBidi"/>
            <w:sz w:val="24"/>
            <w:szCs w:val="24"/>
            <w:rtl/>
          </w:rPr>
          <w:delText xml:space="preserve">- 9% </w:delText>
        </w:r>
        <w:r w:rsidRPr="00110268" w:rsidDel="00CA6FDF">
          <w:rPr>
            <w:rFonts w:asciiTheme="minorBidi" w:hAnsiTheme="minorBidi" w:hint="eastAsia"/>
            <w:sz w:val="24"/>
            <w:szCs w:val="24"/>
            <w:rtl/>
          </w:rPr>
          <w:delText>בהשוואה</w:delText>
        </w:r>
        <w:r w:rsidRPr="00110268" w:rsidDel="00CA6FDF">
          <w:rPr>
            <w:rFonts w:asciiTheme="minorBidi" w:hAnsiTheme="minorBidi"/>
            <w:sz w:val="24"/>
            <w:szCs w:val="24"/>
            <w:rtl/>
          </w:rPr>
          <w:delText xml:space="preserve"> </w:delText>
        </w:r>
        <w:r w:rsidRPr="00110268" w:rsidDel="00CA6FDF">
          <w:rPr>
            <w:rFonts w:asciiTheme="minorBidi" w:hAnsiTheme="minorBidi" w:hint="eastAsia"/>
            <w:sz w:val="24"/>
            <w:szCs w:val="24"/>
            <w:rtl/>
          </w:rPr>
          <w:delText>לשנת</w:delText>
        </w:r>
        <w:r w:rsidRPr="00110268" w:rsidDel="00CA6FDF">
          <w:rPr>
            <w:rFonts w:asciiTheme="minorBidi" w:hAnsiTheme="minorBidi"/>
            <w:sz w:val="24"/>
            <w:szCs w:val="24"/>
            <w:rtl/>
          </w:rPr>
          <w:delText xml:space="preserve"> 2019</w:delText>
        </w:r>
        <w:r w:rsidRPr="00110268" w:rsidDel="00CA6FDF">
          <w:rPr>
            <w:rStyle w:val="FootnoteReference"/>
            <w:rFonts w:asciiTheme="minorBidi" w:hAnsiTheme="minorBidi"/>
            <w:sz w:val="24"/>
            <w:szCs w:val="24"/>
            <w:rtl/>
          </w:rPr>
          <w:footnoteReference w:id="14"/>
        </w:r>
        <w:r w:rsidRPr="00110268" w:rsidDel="00CA6FDF">
          <w:rPr>
            <w:rFonts w:asciiTheme="minorBidi" w:hAnsiTheme="minorBidi"/>
            <w:sz w:val="24"/>
            <w:szCs w:val="24"/>
            <w:rtl/>
          </w:rPr>
          <w:delText xml:space="preserve">. </w:delText>
        </w:r>
        <w:r w:rsidRPr="00482DA9" w:rsidDel="00CA6FDF">
          <w:rPr>
            <w:rFonts w:asciiTheme="minorBidi" w:hAnsiTheme="minorBidi" w:cs="Arial"/>
            <w:sz w:val="24"/>
            <w:szCs w:val="24"/>
            <w:rtl/>
          </w:rPr>
          <w:delText xml:space="preserve">על פי סקר </w:delText>
        </w:r>
        <w:r w:rsidRPr="00482DA9" w:rsidDel="00CA6FDF">
          <w:rPr>
            <w:rFonts w:asciiTheme="minorBidi" w:hAnsiTheme="minorBidi" w:cs="Arial" w:hint="eastAsia"/>
            <w:sz w:val="24"/>
            <w:szCs w:val="24"/>
            <w:rtl/>
          </w:rPr>
          <w:delText>צרכנים</w:delText>
        </w:r>
        <w:r w:rsidRPr="00482DA9" w:rsidDel="00CA6FDF">
          <w:rPr>
            <w:rStyle w:val="FootnoteReference"/>
            <w:rFonts w:asciiTheme="minorBidi" w:hAnsiTheme="minorBidi" w:cs="Arial"/>
            <w:sz w:val="24"/>
            <w:szCs w:val="24"/>
            <w:rtl/>
          </w:rPr>
          <w:footnoteReference w:id="15"/>
        </w:r>
        <w:r w:rsidRPr="00482DA9" w:rsidDel="00CA6FDF">
          <w:rPr>
            <w:rFonts w:asciiTheme="minorBidi" w:hAnsiTheme="minorBidi" w:cs="Arial"/>
            <w:sz w:val="24"/>
            <w:szCs w:val="24"/>
            <w:rtl/>
          </w:rPr>
          <w:delText xml:space="preserve"> משבר הקורונה הוביל לגידול בצריכה </w:delText>
        </w:r>
        <w:r w:rsidDel="00CA6FDF">
          <w:rPr>
            <w:rFonts w:asciiTheme="minorBidi" w:hAnsiTheme="minorBidi" w:cs="Arial" w:hint="cs"/>
            <w:sz w:val="24"/>
            <w:szCs w:val="24"/>
            <w:rtl/>
          </w:rPr>
          <w:delText xml:space="preserve">הביתית </w:delText>
        </w:r>
        <w:r w:rsidRPr="00482DA9" w:rsidDel="00CA6FDF">
          <w:rPr>
            <w:rFonts w:asciiTheme="minorBidi" w:hAnsiTheme="minorBidi" w:cs="Arial"/>
            <w:sz w:val="24"/>
            <w:szCs w:val="24"/>
            <w:rtl/>
          </w:rPr>
          <w:delText>בכלל קטגוריות המזון ביחס לתקופה טרם משבר הקורונה. הקטגוריות בהן רמת הצריכה עלתה משמעותית בזמן משבר הקורונה הן פירות, ירקות, מוצרי חלב ולחמים</w:delText>
        </w:r>
        <w:r w:rsidRPr="00110268" w:rsidDel="00CA6FDF">
          <w:rPr>
            <w:rFonts w:asciiTheme="minorBidi" w:hAnsiTheme="minorBidi" w:cs="Arial"/>
            <w:sz w:val="24"/>
            <w:szCs w:val="24"/>
            <w:rtl/>
          </w:rPr>
          <w:delText>.</w:delText>
        </w:r>
      </w:del>
    </w:p>
    <w:p w14:paraId="7003DCBE" w14:textId="07C640EC" w:rsidR="005C406C" w:rsidRPr="00482DA9" w:rsidDel="00CA6FDF" w:rsidRDefault="005C406C" w:rsidP="005C406C">
      <w:pPr>
        <w:spacing w:line="360" w:lineRule="auto"/>
        <w:jc w:val="both"/>
        <w:rPr>
          <w:del w:id="1303" w:author="Nisan Avraham" w:date="2022-06-15T10:39:00Z"/>
          <w:rFonts w:asciiTheme="minorBidi" w:hAnsiTheme="minorBidi"/>
          <w:sz w:val="20"/>
          <w:szCs w:val="20"/>
          <w:rtl/>
        </w:rPr>
      </w:pPr>
      <w:del w:id="1304" w:author="Nisan Avraham" w:date="2022-06-15T10:39:00Z">
        <w:r w:rsidRPr="0066681E" w:rsidDel="00CA6FDF">
          <w:rPr>
            <w:rFonts w:asciiTheme="minorBidi" w:hAnsiTheme="minorBidi" w:hint="eastAsia"/>
            <w:sz w:val="24"/>
            <w:szCs w:val="24"/>
            <w:rtl/>
          </w:rPr>
          <w:delText>סך</w:delText>
        </w:r>
        <w:r w:rsidRPr="0066681E" w:rsidDel="00CA6FDF">
          <w:rPr>
            <w:rFonts w:asciiTheme="minorBidi" w:hAnsiTheme="minorBidi"/>
            <w:sz w:val="24"/>
            <w:szCs w:val="24"/>
            <w:rtl/>
          </w:rPr>
          <w:delText xml:space="preserve"> אובדן המזון במקטע הביתי </w:delText>
        </w:r>
        <w:r w:rsidRPr="00A87577" w:rsidDel="00CA6FDF">
          <w:rPr>
            <w:rFonts w:asciiTheme="minorBidi" w:hAnsiTheme="minorBidi" w:hint="cs"/>
            <w:sz w:val="24"/>
            <w:szCs w:val="24"/>
            <w:rtl/>
          </w:rPr>
          <w:delText xml:space="preserve">בשנת 2020 </w:delText>
        </w:r>
        <w:r w:rsidRPr="00A87577" w:rsidDel="00CA6FDF">
          <w:rPr>
            <w:rFonts w:asciiTheme="minorBidi" w:hAnsiTheme="minorBidi"/>
            <w:sz w:val="24"/>
            <w:szCs w:val="24"/>
            <w:rtl/>
          </w:rPr>
          <w:delText>עמד על כ-990 אלף טונות</w:delText>
        </w:r>
        <w:r w:rsidRPr="00A87577" w:rsidDel="00CA6FDF">
          <w:rPr>
            <w:rFonts w:asciiTheme="minorBidi" w:hAnsiTheme="minorBidi" w:hint="cs"/>
            <w:sz w:val="24"/>
            <w:szCs w:val="24"/>
            <w:rtl/>
          </w:rPr>
          <w:delText xml:space="preserve">, </w:delText>
        </w:r>
        <w:r w:rsidRPr="00482DA9" w:rsidDel="00CA6FDF">
          <w:rPr>
            <w:rFonts w:asciiTheme="minorBidi" w:hAnsiTheme="minorBidi" w:hint="eastAsia"/>
            <w:sz w:val="24"/>
            <w:szCs w:val="24"/>
            <w:rtl/>
          </w:rPr>
          <w:delText>המהווים</w:delText>
        </w:r>
        <w:r w:rsidRPr="00482DA9" w:rsidDel="00CA6FDF">
          <w:rPr>
            <w:rFonts w:asciiTheme="minorBidi" w:hAnsiTheme="minorBidi"/>
            <w:sz w:val="24"/>
            <w:szCs w:val="24"/>
            <w:rtl/>
          </w:rPr>
          <w:delText xml:space="preserve"> עליה של </w:delText>
        </w:r>
        <w:r w:rsidRPr="00482DA9" w:rsidDel="00CA6FDF">
          <w:rPr>
            <w:rFonts w:asciiTheme="minorBidi" w:hAnsiTheme="minorBidi" w:hint="eastAsia"/>
            <w:sz w:val="24"/>
            <w:szCs w:val="24"/>
            <w:rtl/>
          </w:rPr>
          <w:delText>כ</w:delText>
        </w:r>
        <w:r w:rsidRPr="00482DA9" w:rsidDel="00CA6FDF">
          <w:rPr>
            <w:rFonts w:asciiTheme="minorBidi" w:hAnsiTheme="minorBidi"/>
            <w:sz w:val="24"/>
            <w:szCs w:val="24"/>
            <w:rtl/>
          </w:rPr>
          <w:delText xml:space="preserve">- 77 </w:delText>
        </w:r>
        <w:r w:rsidRPr="00482DA9" w:rsidDel="00CA6FDF">
          <w:rPr>
            <w:rFonts w:asciiTheme="minorBidi" w:hAnsiTheme="minorBidi" w:hint="eastAsia"/>
            <w:sz w:val="24"/>
            <w:szCs w:val="24"/>
            <w:rtl/>
          </w:rPr>
          <w:delText>אלף</w:delText>
        </w:r>
        <w:r w:rsidRPr="00482DA9" w:rsidDel="00CA6FDF">
          <w:rPr>
            <w:rFonts w:asciiTheme="minorBidi" w:hAnsiTheme="minorBidi"/>
            <w:sz w:val="24"/>
            <w:szCs w:val="24"/>
            <w:rtl/>
          </w:rPr>
          <w:delText xml:space="preserve"> טונות </w:delText>
        </w:r>
        <w:r w:rsidRPr="00482DA9" w:rsidDel="00CA6FDF">
          <w:rPr>
            <w:rFonts w:asciiTheme="minorBidi" w:hAnsiTheme="minorBidi" w:hint="eastAsia"/>
            <w:sz w:val="24"/>
            <w:szCs w:val="24"/>
            <w:rtl/>
          </w:rPr>
          <w:delText>לעומת</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שנת</w:delText>
        </w:r>
        <w:r w:rsidRPr="00482DA9" w:rsidDel="00CA6FDF">
          <w:rPr>
            <w:rFonts w:asciiTheme="minorBidi" w:hAnsiTheme="minorBidi"/>
            <w:sz w:val="24"/>
            <w:szCs w:val="24"/>
            <w:rtl/>
          </w:rPr>
          <w:delText xml:space="preserve"> 2019. </w:delText>
        </w:r>
        <w:r w:rsidRPr="00110268" w:rsidDel="00CA6FDF">
          <w:rPr>
            <w:rFonts w:asciiTheme="minorBidi" w:hAnsiTheme="minorBidi"/>
            <w:sz w:val="24"/>
            <w:szCs w:val="24"/>
            <w:rtl/>
          </w:rPr>
          <w:delText>שווי</w:delText>
        </w:r>
        <w:r w:rsidDel="00CA6FDF">
          <w:rPr>
            <w:rFonts w:asciiTheme="minorBidi" w:hAnsiTheme="minorBidi" w:hint="cs"/>
            <w:sz w:val="24"/>
            <w:szCs w:val="24"/>
            <w:rtl/>
          </w:rPr>
          <w:delText xml:space="preserve"> האובדן במקטע הביתי עמד על</w:delText>
        </w:r>
        <w:r w:rsidRPr="00110268" w:rsidDel="00CA6FDF">
          <w:rPr>
            <w:rFonts w:asciiTheme="minorBidi" w:hAnsiTheme="minorBidi"/>
            <w:sz w:val="24"/>
            <w:szCs w:val="24"/>
            <w:rtl/>
          </w:rPr>
          <w:delText xml:space="preserve"> כ- 9 מיליארד ₪</w:delText>
        </w:r>
        <w:r w:rsidDel="00CA6FDF">
          <w:rPr>
            <w:rFonts w:asciiTheme="minorBidi" w:hAnsiTheme="minorBidi" w:hint="cs"/>
            <w:sz w:val="24"/>
            <w:szCs w:val="24"/>
            <w:rtl/>
          </w:rPr>
          <w:delText xml:space="preserve">, והמשמעות </w:delText>
        </w:r>
        <w:r w:rsidR="00CF0143" w:rsidDel="00CA6FDF">
          <w:rPr>
            <w:rFonts w:asciiTheme="minorBidi" w:hAnsiTheme="minorBidi" w:hint="cs"/>
            <w:sz w:val="24"/>
            <w:szCs w:val="24"/>
            <w:rtl/>
          </w:rPr>
          <w:delText>ש</w:delText>
        </w:r>
        <w:r w:rsidRPr="00110268" w:rsidDel="00CA6FDF">
          <w:rPr>
            <w:rFonts w:asciiTheme="minorBidi" w:hAnsiTheme="minorBidi" w:hint="eastAsia"/>
            <w:sz w:val="24"/>
            <w:szCs w:val="24"/>
            <w:rtl/>
          </w:rPr>
          <w:delText>כל</w:delText>
        </w:r>
        <w:r w:rsidRPr="00110268" w:rsidDel="00CA6FDF">
          <w:rPr>
            <w:rFonts w:asciiTheme="minorBidi" w:hAnsiTheme="minorBidi"/>
            <w:sz w:val="24"/>
            <w:szCs w:val="24"/>
            <w:rtl/>
          </w:rPr>
          <w:delText xml:space="preserve"> </w:delText>
        </w:r>
        <w:r w:rsidRPr="00110268" w:rsidDel="00CA6FDF">
          <w:rPr>
            <w:rFonts w:asciiTheme="minorBidi" w:hAnsiTheme="minorBidi" w:hint="eastAsia"/>
            <w:sz w:val="24"/>
            <w:szCs w:val="24"/>
            <w:rtl/>
          </w:rPr>
          <w:delText>משפחה</w:delText>
        </w:r>
        <w:r w:rsidRPr="00110268" w:rsidDel="00CA6FDF">
          <w:rPr>
            <w:rFonts w:asciiTheme="minorBidi" w:hAnsiTheme="minorBidi"/>
            <w:sz w:val="24"/>
            <w:szCs w:val="24"/>
            <w:rtl/>
          </w:rPr>
          <w:delText xml:space="preserve"> </w:delText>
        </w:r>
        <w:r w:rsidRPr="00110268" w:rsidDel="00CA6FDF">
          <w:rPr>
            <w:rFonts w:asciiTheme="minorBidi" w:hAnsiTheme="minorBidi" w:hint="eastAsia"/>
            <w:sz w:val="24"/>
            <w:szCs w:val="24"/>
            <w:rtl/>
          </w:rPr>
          <w:delText>זרקה</w:delText>
        </w:r>
        <w:r w:rsidRPr="00110268" w:rsidDel="00CA6FDF">
          <w:rPr>
            <w:rFonts w:asciiTheme="minorBidi" w:hAnsiTheme="minorBidi"/>
            <w:sz w:val="24"/>
            <w:szCs w:val="24"/>
            <w:rtl/>
          </w:rPr>
          <w:delText xml:space="preserve"> </w:delText>
        </w:r>
        <w:r w:rsidRPr="00110268" w:rsidDel="00CA6FDF">
          <w:rPr>
            <w:rFonts w:asciiTheme="minorBidi" w:hAnsiTheme="minorBidi" w:hint="eastAsia"/>
            <w:sz w:val="24"/>
            <w:szCs w:val="24"/>
            <w:rtl/>
          </w:rPr>
          <w:delText>מזון</w:delText>
        </w:r>
        <w:r w:rsidRPr="00110268" w:rsidDel="00CA6FDF">
          <w:rPr>
            <w:rFonts w:asciiTheme="minorBidi" w:hAnsiTheme="minorBidi"/>
            <w:sz w:val="24"/>
            <w:szCs w:val="24"/>
            <w:rtl/>
          </w:rPr>
          <w:delText xml:space="preserve"> </w:delText>
        </w:r>
        <w:r w:rsidRPr="00110268" w:rsidDel="00CA6FDF">
          <w:rPr>
            <w:rFonts w:asciiTheme="minorBidi" w:hAnsiTheme="minorBidi" w:hint="eastAsia"/>
            <w:sz w:val="24"/>
            <w:szCs w:val="24"/>
            <w:rtl/>
          </w:rPr>
          <w:delText>בשווי</w:delText>
        </w:r>
        <w:r w:rsidRPr="00110268" w:rsidDel="00CA6FDF">
          <w:rPr>
            <w:rFonts w:asciiTheme="minorBidi" w:hAnsiTheme="minorBidi"/>
            <w:sz w:val="24"/>
            <w:szCs w:val="24"/>
            <w:rtl/>
          </w:rPr>
          <w:delText xml:space="preserve"> של כ-3,600 </w:delText>
        </w:r>
        <w:r w:rsidRPr="00110268" w:rsidDel="00CA6FDF">
          <w:rPr>
            <w:rFonts w:asciiTheme="minorBidi" w:hAnsiTheme="minorBidi" w:hint="eastAsia"/>
            <w:sz w:val="24"/>
            <w:szCs w:val="24"/>
            <w:rtl/>
          </w:rPr>
          <w:delText>₪</w:delText>
        </w:r>
        <w:r w:rsidRPr="00110268" w:rsidDel="00CA6FDF">
          <w:rPr>
            <w:rFonts w:asciiTheme="minorBidi" w:hAnsiTheme="minorBidi"/>
            <w:sz w:val="24"/>
            <w:szCs w:val="24"/>
            <w:rtl/>
          </w:rPr>
          <w:delText xml:space="preserve"> </w:delText>
        </w:r>
        <w:r w:rsidRPr="00110268" w:rsidDel="00CA6FDF">
          <w:rPr>
            <w:rFonts w:asciiTheme="minorBidi" w:hAnsiTheme="minorBidi" w:hint="eastAsia"/>
            <w:sz w:val="24"/>
            <w:szCs w:val="24"/>
            <w:rtl/>
          </w:rPr>
          <w:delText>בשנה</w:delText>
        </w:r>
        <w:r w:rsidRPr="00110268" w:rsidDel="00CA6FDF">
          <w:rPr>
            <w:rFonts w:asciiTheme="minorBidi" w:hAnsiTheme="minorBidi"/>
            <w:sz w:val="24"/>
            <w:szCs w:val="24"/>
            <w:rtl/>
          </w:rPr>
          <w:delText>. על פי סקר הצרכנים</w:delText>
        </w:r>
        <w:r w:rsidRPr="00110268" w:rsidDel="00CA6FDF">
          <w:rPr>
            <w:rStyle w:val="FootnoteReference"/>
            <w:rtl/>
          </w:rPr>
          <w:footnoteReference w:id="16"/>
        </w:r>
        <w:r w:rsidRPr="00482DA9" w:rsidDel="00CA6FDF">
          <w:rPr>
            <w:rFonts w:asciiTheme="minorBidi" w:hAnsiTheme="minorBidi"/>
            <w:sz w:val="24"/>
            <w:szCs w:val="24"/>
            <w:rtl/>
          </w:rPr>
          <w:delText xml:space="preserve"> </w:delText>
        </w:r>
        <w:r w:rsidR="00174313" w:rsidDel="00CA6FDF">
          <w:rPr>
            <w:rFonts w:asciiTheme="minorBidi" w:hAnsiTheme="minorBidi" w:hint="cs"/>
            <w:sz w:val="24"/>
            <w:szCs w:val="24"/>
            <w:rtl/>
          </w:rPr>
          <w:delText xml:space="preserve">סוגי </w:delText>
        </w:r>
        <w:r w:rsidRPr="00482DA9" w:rsidDel="00CA6FDF">
          <w:rPr>
            <w:rFonts w:asciiTheme="minorBidi" w:hAnsiTheme="minorBidi" w:hint="eastAsia"/>
            <w:sz w:val="24"/>
            <w:szCs w:val="24"/>
            <w:rtl/>
          </w:rPr>
          <w:delText>המזון</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שנזרק</w:delText>
        </w:r>
        <w:r w:rsidR="00174313" w:rsidDel="00CA6FDF">
          <w:rPr>
            <w:rFonts w:asciiTheme="minorBidi" w:hAnsiTheme="minorBidi" w:hint="cs"/>
            <w:sz w:val="24"/>
            <w:szCs w:val="24"/>
            <w:rtl/>
          </w:rPr>
          <w:delText>ו בעיקר:</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ירקות</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מזון</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מבושל</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ופירות</w:delText>
        </w:r>
        <w:r w:rsidRPr="00110268" w:rsidDel="00CA6FDF">
          <w:rPr>
            <w:rFonts w:asciiTheme="minorBidi" w:hAnsiTheme="minorBidi"/>
            <w:sz w:val="24"/>
            <w:szCs w:val="24"/>
            <w:rtl/>
          </w:rPr>
          <w:delText xml:space="preserve">. עם זאת, </w:delText>
        </w:r>
        <w:r w:rsidR="00174313" w:rsidDel="00CA6FDF">
          <w:rPr>
            <w:rFonts w:asciiTheme="minorBidi" w:hAnsiTheme="minorBidi" w:hint="cs"/>
            <w:sz w:val="24"/>
            <w:szCs w:val="24"/>
            <w:rtl/>
          </w:rPr>
          <w:delText>תוצאות הסקר מראות</w:delText>
        </w:r>
        <w:r w:rsidRPr="00110268" w:rsidDel="00CA6FDF">
          <w:rPr>
            <w:rFonts w:asciiTheme="minorBidi" w:hAnsiTheme="minorBidi"/>
            <w:sz w:val="24"/>
            <w:szCs w:val="24"/>
            <w:rtl/>
          </w:rPr>
          <w:delText xml:space="preserve"> שחלק גדול מהציבור העריך כי זרק פחות מזון בתקופת המשבר, </w:delText>
        </w:r>
        <w:r w:rsidRPr="00110268" w:rsidDel="00CA6FDF">
          <w:rPr>
            <w:rFonts w:asciiTheme="minorBidi" w:hAnsiTheme="minorBidi" w:hint="eastAsia"/>
            <w:sz w:val="24"/>
            <w:szCs w:val="24"/>
            <w:rtl/>
          </w:rPr>
          <w:delText>בהשוואה</w:delText>
        </w:r>
        <w:r w:rsidRPr="00110268" w:rsidDel="00CA6FDF">
          <w:rPr>
            <w:rFonts w:asciiTheme="minorBidi" w:hAnsiTheme="minorBidi"/>
            <w:sz w:val="24"/>
            <w:szCs w:val="24"/>
            <w:rtl/>
          </w:rPr>
          <w:delText xml:space="preserve"> לתקופה שלפני המשבר.</w:delText>
        </w:r>
      </w:del>
    </w:p>
    <w:p w14:paraId="5F384EBF" w14:textId="2DC294B8" w:rsidR="005C406C" w:rsidDel="00CA6FDF" w:rsidRDefault="005C406C" w:rsidP="005C406C">
      <w:pPr>
        <w:spacing w:line="360" w:lineRule="auto"/>
        <w:jc w:val="both"/>
        <w:rPr>
          <w:del w:id="1307" w:author="Nisan Avraham" w:date="2022-06-15T10:39:00Z"/>
          <w:rFonts w:asciiTheme="minorBidi" w:hAnsiTheme="minorBidi"/>
          <w:sz w:val="24"/>
          <w:szCs w:val="24"/>
          <w:rtl/>
        </w:rPr>
      </w:pPr>
      <w:del w:id="1308" w:author="Nisan Avraham" w:date="2022-06-15T10:39:00Z">
        <w:r w:rsidDel="00CA6FDF">
          <w:rPr>
            <w:rFonts w:asciiTheme="minorBidi" w:hAnsiTheme="minorBidi" w:hint="cs"/>
            <w:sz w:val="24"/>
            <w:szCs w:val="24"/>
            <w:rtl/>
          </w:rPr>
          <w:delText xml:space="preserve">יש לציין, כי גידול הצריכה במקטע הביתי על חשבון המקטע המוסדי תרם לצמצום אובדן המזון, שכן הצריכה מחוץ לבית מאופיינת בשיעורי אובדן גבוהים יותר. </w:delText>
        </w:r>
        <w:r w:rsidRPr="00AB3D54" w:rsidDel="00CA6FDF">
          <w:rPr>
            <w:rFonts w:asciiTheme="minorBidi" w:hAnsiTheme="minorBidi" w:cs="Arial"/>
            <w:sz w:val="24"/>
            <w:szCs w:val="24"/>
            <w:rtl/>
          </w:rPr>
          <w:delText xml:space="preserve">אובדן מזון במטבחים המוסדיים הינו חלק בלתי נמנע מהפעילות הכלכלית של הזנת כמות גדולה של סועדים, תוך הבטחת היצע ומגוון התואם את העדפותיהם ובהתחשב בגורמי חוסר ודאות </w:delText>
        </w:r>
        <w:r w:rsidDel="00CA6FDF">
          <w:rPr>
            <w:rFonts w:asciiTheme="minorBidi" w:hAnsiTheme="minorBidi" w:cs="Arial" w:hint="cs"/>
            <w:sz w:val="24"/>
            <w:szCs w:val="24"/>
            <w:rtl/>
          </w:rPr>
          <w:delText>מובנים</w:delText>
        </w:r>
        <w:r w:rsidRPr="00AB3D54" w:rsidDel="00CA6FDF">
          <w:rPr>
            <w:rFonts w:asciiTheme="minorBidi" w:hAnsiTheme="minorBidi" w:cs="Arial"/>
            <w:sz w:val="24"/>
            <w:szCs w:val="24"/>
            <w:rtl/>
          </w:rPr>
          <w:delText>.</w:delText>
        </w:r>
      </w:del>
    </w:p>
    <w:p w14:paraId="0E31DA9E" w14:textId="62FA5FAA" w:rsidR="005C406C" w:rsidRPr="00B363A2" w:rsidDel="00CA6FDF" w:rsidRDefault="005C406C" w:rsidP="005C406C">
      <w:pPr>
        <w:jc w:val="center"/>
        <w:rPr>
          <w:del w:id="1309" w:author="Nisan Avraham" w:date="2022-06-15T10:39:00Z"/>
          <w:rFonts w:cs="Arial"/>
          <w:b/>
          <w:bCs/>
          <w:sz w:val="24"/>
          <w:szCs w:val="24"/>
          <w:rtl/>
        </w:rPr>
      </w:pPr>
      <w:del w:id="1310" w:author="Nisan Avraham" w:date="2022-06-15T10:39:00Z">
        <w:r w:rsidRPr="00B363A2" w:rsidDel="00CA6FDF">
          <w:rPr>
            <w:rFonts w:cs="Arial" w:hint="eastAsia"/>
            <w:b/>
            <w:bCs/>
            <w:sz w:val="24"/>
            <w:szCs w:val="24"/>
            <w:rtl/>
          </w:rPr>
          <w:delText>הוצאה</w:delText>
        </w:r>
        <w:r w:rsidRPr="00B363A2" w:rsidDel="00CA6FDF">
          <w:rPr>
            <w:rFonts w:cs="Arial"/>
            <w:b/>
            <w:bCs/>
            <w:sz w:val="24"/>
            <w:szCs w:val="24"/>
            <w:rtl/>
          </w:rPr>
          <w:delText xml:space="preserve"> </w:delText>
        </w:r>
        <w:r w:rsidRPr="00B363A2" w:rsidDel="00CA6FDF">
          <w:rPr>
            <w:rFonts w:cs="Arial" w:hint="eastAsia"/>
            <w:b/>
            <w:bCs/>
            <w:sz w:val="24"/>
            <w:szCs w:val="24"/>
            <w:rtl/>
          </w:rPr>
          <w:delText>על</w:delText>
        </w:r>
        <w:r w:rsidRPr="00B363A2" w:rsidDel="00CA6FDF">
          <w:rPr>
            <w:rFonts w:cs="Arial"/>
            <w:b/>
            <w:bCs/>
            <w:sz w:val="24"/>
            <w:szCs w:val="24"/>
            <w:rtl/>
          </w:rPr>
          <w:delText xml:space="preserve"> </w:delText>
        </w:r>
        <w:r w:rsidRPr="00B363A2" w:rsidDel="00CA6FDF">
          <w:rPr>
            <w:rFonts w:cs="Arial" w:hint="eastAsia"/>
            <w:b/>
            <w:bCs/>
            <w:sz w:val="24"/>
            <w:szCs w:val="24"/>
            <w:rtl/>
          </w:rPr>
          <w:delText>מזון</w:delText>
        </w:r>
        <w:r w:rsidRPr="00B363A2" w:rsidDel="00CA6FDF">
          <w:rPr>
            <w:rFonts w:cs="Arial"/>
            <w:b/>
            <w:bCs/>
            <w:sz w:val="24"/>
            <w:szCs w:val="24"/>
            <w:rtl/>
          </w:rPr>
          <w:delText xml:space="preserve"> </w:delText>
        </w:r>
        <w:r w:rsidRPr="00B363A2" w:rsidDel="00CA6FDF">
          <w:rPr>
            <w:rFonts w:cs="Arial" w:hint="eastAsia"/>
            <w:b/>
            <w:bCs/>
            <w:sz w:val="24"/>
            <w:szCs w:val="24"/>
            <w:rtl/>
          </w:rPr>
          <w:delText>ואובדן</w:delText>
        </w:r>
        <w:r w:rsidRPr="00B363A2" w:rsidDel="00CA6FDF">
          <w:rPr>
            <w:rFonts w:cs="Arial"/>
            <w:b/>
            <w:bCs/>
            <w:sz w:val="24"/>
            <w:szCs w:val="24"/>
            <w:rtl/>
          </w:rPr>
          <w:delText xml:space="preserve"> </w:delText>
        </w:r>
        <w:r w:rsidRPr="00B363A2" w:rsidDel="00CA6FDF">
          <w:rPr>
            <w:rFonts w:cs="Arial" w:hint="eastAsia"/>
            <w:b/>
            <w:bCs/>
            <w:sz w:val="24"/>
            <w:szCs w:val="24"/>
            <w:rtl/>
          </w:rPr>
          <w:delText>מזון</w:delText>
        </w:r>
        <w:r w:rsidRPr="00B363A2" w:rsidDel="00CA6FDF">
          <w:rPr>
            <w:rFonts w:cs="Arial"/>
            <w:b/>
            <w:bCs/>
            <w:sz w:val="24"/>
            <w:szCs w:val="24"/>
            <w:rtl/>
          </w:rPr>
          <w:delText xml:space="preserve"> </w:delText>
        </w:r>
        <w:r w:rsidRPr="00B363A2" w:rsidDel="00CA6FDF">
          <w:rPr>
            <w:rFonts w:cs="Arial" w:hint="eastAsia"/>
            <w:b/>
            <w:bCs/>
            <w:sz w:val="24"/>
            <w:szCs w:val="24"/>
            <w:rtl/>
          </w:rPr>
          <w:delText>בצריכה</w:delText>
        </w:r>
        <w:r w:rsidRPr="00B363A2" w:rsidDel="00CA6FDF">
          <w:rPr>
            <w:rFonts w:cs="Arial"/>
            <w:b/>
            <w:bCs/>
            <w:sz w:val="24"/>
            <w:szCs w:val="24"/>
            <w:rtl/>
          </w:rPr>
          <w:delText xml:space="preserve"> </w:delText>
        </w:r>
        <w:r w:rsidRPr="00B363A2" w:rsidDel="00CA6FDF">
          <w:rPr>
            <w:rFonts w:cs="Arial" w:hint="eastAsia"/>
            <w:b/>
            <w:bCs/>
            <w:sz w:val="24"/>
            <w:szCs w:val="24"/>
            <w:rtl/>
          </w:rPr>
          <w:delText>הביתית</w:delText>
        </w:r>
        <w:r w:rsidRPr="00B363A2" w:rsidDel="00CA6FDF">
          <w:rPr>
            <w:rFonts w:cs="Arial"/>
            <w:b/>
            <w:bCs/>
            <w:sz w:val="24"/>
            <w:szCs w:val="24"/>
            <w:rtl/>
          </w:rPr>
          <w:delText xml:space="preserve">, </w:delText>
        </w:r>
        <w:r w:rsidRPr="00B363A2" w:rsidDel="00CA6FDF">
          <w:rPr>
            <w:rFonts w:cs="Arial" w:hint="eastAsia"/>
            <w:b/>
            <w:bCs/>
            <w:sz w:val="24"/>
            <w:szCs w:val="24"/>
            <w:rtl/>
          </w:rPr>
          <w:delText>מיליארדי</w:delText>
        </w:r>
        <w:r w:rsidRPr="00B363A2" w:rsidDel="00CA6FDF">
          <w:rPr>
            <w:rFonts w:cs="Arial"/>
            <w:b/>
            <w:bCs/>
            <w:sz w:val="24"/>
            <w:szCs w:val="24"/>
            <w:rtl/>
          </w:rPr>
          <w:delText xml:space="preserve"> </w:delText>
        </w:r>
        <w:r w:rsidRPr="00B363A2" w:rsidDel="00CA6FDF">
          <w:rPr>
            <w:rFonts w:cs="Arial" w:hint="eastAsia"/>
            <w:b/>
            <w:bCs/>
            <w:sz w:val="24"/>
            <w:szCs w:val="24"/>
            <w:rtl/>
          </w:rPr>
          <w:delText>₪</w:delText>
        </w:r>
      </w:del>
    </w:p>
    <w:tbl>
      <w:tblPr>
        <w:tblStyle w:val="4-11"/>
        <w:bidiVisual/>
        <w:tblW w:w="8895" w:type="dxa"/>
        <w:jc w:val="center"/>
        <w:tblLook w:val="04A0" w:firstRow="1" w:lastRow="0" w:firstColumn="1" w:lastColumn="0" w:noHBand="0" w:noVBand="1"/>
      </w:tblPr>
      <w:tblGrid>
        <w:gridCol w:w="3650"/>
        <w:gridCol w:w="1748"/>
        <w:gridCol w:w="1748"/>
        <w:gridCol w:w="1749"/>
      </w:tblGrid>
      <w:tr w:rsidR="005C406C" w:rsidRPr="00221961" w:rsidDel="00CA6FDF" w14:paraId="25CB1F7B" w14:textId="68F9FF0C" w:rsidTr="006E1F83">
        <w:trPr>
          <w:cnfStyle w:val="100000000000" w:firstRow="1" w:lastRow="0" w:firstColumn="0" w:lastColumn="0" w:oddVBand="0" w:evenVBand="0" w:oddHBand="0" w:evenHBand="0" w:firstRowFirstColumn="0" w:firstRowLastColumn="0" w:lastRowFirstColumn="0" w:lastRowLastColumn="0"/>
          <w:trHeight w:val="283"/>
          <w:jc w:val="center"/>
          <w:del w:id="1311" w:author="Nisan Avraham" w:date="2022-06-15T10:39:00Z"/>
        </w:trPr>
        <w:tc>
          <w:tcPr>
            <w:cnfStyle w:val="001000000000" w:firstRow="0" w:lastRow="0" w:firstColumn="1" w:lastColumn="0" w:oddVBand="0" w:evenVBand="0" w:oddHBand="0" w:evenHBand="0" w:firstRowFirstColumn="0" w:firstRowLastColumn="0" w:lastRowFirstColumn="0" w:lastRowLastColumn="0"/>
            <w:tcW w:w="3650" w:type="dxa"/>
            <w:noWrap/>
            <w:hideMark/>
          </w:tcPr>
          <w:p w14:paraId="299CA216" w14:textId="3A34FA43" w:rsidR="005C406C" w:rsidRPr="00482DA9" w:rsidDel="00CA6FDF" w:rsidRDefault="005C406C" w:rsidP="006E1F83">
            <w:pPr>
              <w:bidi w:val="0"/>
              <w:spacing w:line="360" w:lineRule="auto"/>
              <w:jc w:val="center"/>
              <w:rPr>
                <w:del w:id="1312" w:author="Nisan Avraham" w:date="2022-06-15T10:39:00Z"/>
                <w:rFonts w:ascii="Arial" w:eastAsia="Times New Roman" w:hAnsi="Arial" w:cs="Arial"/>
                <w:sz w:val="20"/>
                <w:szCs w:val="20"/>
              </w:rPr>
            </w:pPr>
          </w:p>
        </w:tc>
        <w:tc>
          <w:tcPr>
            <w:tcW w:w="1748" w:type="dxa"/>
            <w:vAlign w:val="center"/>
            <w:hideMark/>
          </w:tcPr>
          <w:p w14:paraId="7902F2CA" w14:textId="2FD3E3F6" w:rsidR="005C406C" w:rsidRPr="00482DA9"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313" w:author="Nisan Avraham" w:date="2022-06-15T10:39:00Z"/>
                <w:rFonts w:ascii="Arial" w:eastAsia="Times New Roman" w:hAnsi="Arial" w:cs="Arial"/>
                <w:sz w:val="20"/>
                <w:szCs w:val="20"/>
              </w:rPr>
            </w:pPr>
            <w:del w:id="1314" w:author="Nisan Avraham" w:date="2022-06-15T10:39:00Z">
              <w:r w:rsidRPr="00482DA9" w:rsidDel="00CA6FDF">
                <w:rPr>
                  <w:rFonts w:ascii="Arial" w:eastAsia="Times New Roman" w:hAnsi="Arial" w:cs="Arial"/>
                  <w:sz w:val="20"/>
                  <w:szCs w:val="20"/>
                  <w:rtl/>
                </w:rPr>
                <w:delText>2019</w:delText>
              </w:r>
            </w:del>
          </w:p>
        </w:tc>
        <w:tc>
          <w:tcPr>
            <w:tcW w:w="1748" w:type="dxa"/>
            <w:vAlign w:val="center"/>
          </w:tcPr>
          <w:p w14:paraId="0129368F" w14:textId="327F8440" w:rsidR="005C406C" w:rsidRPr="00482DA9"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315" w:author="Nisan Avraham" w:date="2022-06-15T10:39:00Z"/>
                <w:rFonts w:ascii="Arial" w:eastAsia="Times New Roman" w:hAnsi="Arial" w:cs="Arial"/>
                <w:sz w:val="20"/>
                <w:szCs w:val="20"/>
                <w:rtl/>
              </w:rPr>
            </w:pPr>
            <w:del w:id="1316" w:author="Nisan Avraham" w:date="2022-06-15T10:39:00Z">
              <w:r w:rsidRPr="00482DA9" w:rsidDel="00CA6FDF">
                <w:rPr>
                  <w:rFonts w:ascii="Arial" w:eastAsia="Times New Roman" w:hAnsi="Arial" w:cs="Arial"/>
                  <w:sz w:val="20"/>
                  <w:szCs w:val="20"/>
                  <w:rtl/>
                </w:rPr>
                <w:delText>2020</w:delText>
              </w:r>
            </w:del>
          </w:p>
        </w:tc>
        <w:tc>
          <w:tcPr>
            <w:tcW w:w="1749" w:type="dxa"/>
            <w:vAlign w:val="center"/>
          </w:tcPr>
          <w:p w14:paraId="251EB324" w14:textId="108F6A9F" w:rsidR="005C406C" w:rsidRPr="00482DA9"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317" w:author="Nisan Avraham" w:date="2022-06-15T10:39:00Z"/>
                <w:rFonts w:ascii="Arial" w:eastAsia="Times New Roman" w:hAnsi="Arial" w:cs="Arial"/>
                <w:sz w:val="20"/>
                <w:szCs w:val="20"/>
                <w:rtl/>
              </w:rPr>
            </w:pPr>
            <w:del w:id="1318" w:author="Nisan Avraham" w:date="2022-06-15T10:39:00Z">
              <w:r w:rsidRPr="00482DA9" w:rsidDel="00CA6FDF">
                <w:rPr>
                  <w:rFonts w:ascii="Arial" w:eastAsia="Times New Roman" w:hAnsi="Arial" w:cs="Arial" w:hint="eastAsia"/>
                  <w:sz w:val="20"/>
                  <w:szCs w:val="20"/>
                  <w:rtl/>
                </w:rPr>
                <w:delText>שיעור</w:delText>
              </w:r>
              <w:r w:rsidRPr="00482DA9" w:rsidDel="00CA6FDF">
                <w:rPr>
                  <w:rFonts w:ascii="Arial" w:eastAsia="Times New Roman" w:hAnsi="Arial" w:cs="Arial"/>
                  <w:sz w:val="20"/>
                  <w:szCs w:val="20"/>
                  <w:rtl/>
                </w:rPr>
                <w:delText xml:space="preserve"> </w:delText>
              </w:r>
              <w:r w:rsidRPr="00482DA9" w:rsidDel="00CA6FDF">
                <w:rPr>
                  <w:rFonts w:ascii="Arial" w:eastAsia="Times New Roman" w:hAnsi="Arial" w:cs="Arial" w:hint="eastAsia"/>
                  <w:sz w:val="20"/>
                  <w:szCs w:val="20"/>
                  <w:rtl/>
                </w:rPr>
                <w:delText>גידול</w:delText>
              </w:r>
            </w:del>
          </w:p>
        </w:tc>
      </w:tr>
      <w:tr w:rsidR="005C406C" w:rsidRPr="00221961" w:rsidDel="00CA6FDF" w14:paraId="22F50346" w14:textId="607C76A8" w:rsidTr="006E1F83">
        <w:trPr>
          <w:cnfStyle w:val="000000100000" w:firstRow="0" w:lastRow="0" w:firstColumn="0" w:lastColumn="0" w:oddVBand="0" w:evenVBand="0" w:oddHBand="1" w:evenHBand="0" w:firstRowFirstColumn="0" w:firstRowLastColumn="0" w:lastRowFirstColumn="0" w:lastRowLastColumn="0"/>
          <w:trHeight w:val="252"/>
          <w:jc w:val="center"/>
          <w:del w:id="1319" w:author="Nisan Avraham" w:date="2022-06-15T10:39:00Z"/>
        </w:trPr>
        <w:tc>
          <w:tcPr>
            <w:cnfStyle w:val="001000000000" w:firstRow="0" w:lastRow="0" w:firstColumn="1" w:lastColumn="0" w:oddVBand="0" w:evenVBand="0" w:oddHBand="0" w:evenHBand="0" w:firstRowFirstColumn="0" w:firstRowLastColumn="0" w:lastRowFirstColumn="0" w:lastRowLastColumn="0"/>
            <w:tcW w:w="3650" w:type="dxa"/>
            <w:hideMark/>
          </w:tcPr>
          <w:p w14:paraId="7C8387E3" w14:textId="73037636" w:rsidR="005C406C" w:rsidRPr="00482DA9" w:rsidDel="00CA6FDF" w:rsidRDefault="005C406C" w:rsidP="006E1F83">
            <w:pPr>
              <w:rPr>
                <w:del w:id="1320" w:author="Nisan Avraham" w:date="2022-06-15T10:39:00Z"/>
                <w:rFonts w:ascii="Arial" w:hAnsi="Arial" w:cs="Arial"/>
                <w:b w:val="0"/>
                <w:bCs w:val="0"/>
                <w:sz w:val="20"/>
                <w:szCs w:val="20"/>
                <w:rtl/>
              </w:rPr>
            </w:pPr>
            <w:del w:id="1321" w:author="Nisan Avraham" w:date="2022-06-15T10:39:00Z">
              <w:r w:rsidRPr="00482DA9" w:rsidDel="00CA6FDF">
                <w:rPr>
                  <w:rFonts w:ascii="Arial" w:hAnsi="Arial" w:cs="Arial" w:hint="eastAsia"/>
                  <w:sz w:val="20"/>
                  <w:szCs w:val="20"/>
                  <w:rtl/>
                </w:rPr>
                <w:delText>הוצאה</w:delText>
              </w:r>
              <w:r w:rsidRPr="00482DA9" w:rsidDel="00CA6FDF">
                <w:rPr>
                  <w:rFonts w:ascii="Arial" w:hAnsi="Arial" w:cs="Arial"/>
                  <w:sz w:val="20"/>
                  <w:szCs w:val="20"/>
                  <w:rtl/>
                </w:rPr>
                <w:delText xml:space="preserve"> על צריכת מזון בבית</w:delText>
              </w:r>
            </w:del>
          </w:p>
          <w:p w14:paraId="5D00FB9F" w14:textId="10BF4EE9" w:rsidR="005C406C" w:rsidRPr="00482DA9" w:rsidDel="00CA6FDF" w:rsidRDefault="005C406C" w:rsidP="006E1F83">
            <w:pPr>
              <w:rPr>
                <w:del w:id="1322" w:author="Nisan Avraham" w:date="2022-06-15T10:39:00Z"/>
                <w:rFonts w:ascii="Arial" w:eastAsia="Times New Roman" w:hAnsi="Arial" w:cs="Arial"/>
                <w:color w:val="FFFFFF" w:themeColor="background1"/>
                <w:sz w:val="20"/>
                <w:szCs w:val="20"/>
                <w:rtl/>
              </w:rPr>
            </w:pPr>
            <w:del w:id="1323" w:author="Nisan Avraham" w:date="2022-06-15T10:39:00Z">
              <w:r w:rsidRPr="00482DA9" w:rsidDel="00CA6FDF">
                <w:rPr>
                  <w:rFonts w:ascii="Arial" w:hAnsi="Arial" w:cs="Arial"/>
                  <w:sz w:val="20"/>
                  <w:szCs w:val="20"/>
                  <w:rtl/>
                </w:rPr>
                <w:delText xml:space="preserve">(מיליארדי </w:delText>
              </w:r>
              <w:r w:rsidRPr="00482DA9" w:rsidDel="00CA6FDF">
                <w:rPr>
                  <w:rFonts w:ascii="Arial" w:hAnsi="Arial" w:cs="Arial" w:hint="eastAsia"/>
                  <w:sz w:val="20"/>
                  <w:szCs w:val="20"/>
                  <w:rtl/>
                </w:rPr>
                <w:delText>₪</w:delText>
              </w:r>
              <w:r w:rsidRPr="00482DA9" w:rsidDel="00CA6FDF">
                <w:rPr>
                  <w:rFonts w:ascii="Arial" w:hAnsi="Arial" w:cs="Arial"/>
                  <w:sz w:val="20"/>
                  <w:szCs w:val="20"/>
                  <w:rtl/>
                </w:rPr>
                <w:delText xml:space="preserve">) </w:delText>
              </w:r>
            </w:del>
          </w:p>
        </w:tc>
        <w:tc>
          <w:tcPr>
            <w:tcW w:w="1748" w:type="dxa"/>
            <w:noWrap/>
            <w:vAlign w:val="center"/>
          </w:tcPr>
          <w:p w14:paraId="09C1F76E" w14:textId="247919F5"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324" w:author="Nisan Avraham" w:date="2022-06-15T10:39:00Z"/>
                <w:rFonts w:ascii="Arial" w:eastAsia="Times New Roman" w:hAnsi="Arial" w:cs="Arial"/>
                <w:color w:val="000000"/>
                <w:sz w:val="20"/>
                <w:szCs w:val="20"/>
              </w:rPr>
            </w:pPr>
            <w:del w:id="1325" w:author="Nisan Avraham" w:date="2022-06-15T10:39:00Z">
              <w:r w:rsidRPr="00482DA9" w:rsidDel="00CA6FDF">
                <w:rPr>
                  <w:rFonts w:ascii="Arial" w:eastAsia="Times New Roman" w:hAnsi="Arial" w:cs="Arial"/>
                  <w:color w:val="000000"/>
                  <w:sz w:val="20"/>
                  <w:szCs w:val="20"/>
                </w:rPr>
                <w:delText>62</w:delText>
              </w:r>
            </w:del>
          </w:p>
        </w:tc>
        <w:tc>
          <w:tcPr>
            <w:tcW w:w="1748" w:type="dxa"/>
            <w:vAlign w:val="center"/>
          </w:tcPr>
          <w:p w14:paraId="713DE351" w14:textId="06C51BEA"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326" w:author="Nisan Avraham" w:date="2022-06-15T10:39:00Z"/>
                <w:rFonts w:ascii="Arial" w:eastAsia="Times New Roman" w:hAnsi="Arial" w:cs="Arial"/>
                <w:color w:val="000000"/>
                <w:sz w:val="20"/>
                <w:szCs w:val="20"/>
              </w:rPr>
            </w:pPr>
            <w:del w:id="1327" w:author="Nisan Avraham" w:date="2022-06-15T10:39:00Z">
              <w:r w:rsidRPr="00482DA9" w:rsidDel="00CA6FDF">
                <w:rPr>
                  <w:rFonts w:ascii="Arial" w:eastAsia="Times New Roman" w:hAnsi="Arial" w:cs="Arial"/>
                  <w:color w:val="000000"/>
                  <w:sz w:val="20"/>
                  <w:szCs w:val="20"/>
                </w:rPr>
                <w:delText>67</w:delText>
              </w:r>
            </w:del>
          </w:p>
        </w:tc>
        <w:tc>
          <w:tcPr>
            <w:tcW w:w="1749" w:type="dxa"/>
            <w:vAlign w:val="center"/>
          </w:tcPr>
          <w:p w14:paraId="6E4688A5" w14:textId="0E8D5ED9" w:rsidR="005C406C" w:rsidRPr="00482DA9"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328" w:author="Nisan Avraham" w:date="2022-06-15T10:39:00Z"/>
                <w:rFonts w:ascii="Arial" w:hAnsi="Arial" w:cs="Arial"/>
                <w:sz w:val="20"/>
                <w:szCs w:val="20"/>
              </w:rPr>
            </w:pPr>
            <w:del w:id="1329" w:author="Nisan Avraham" w:date="2022-06-15T10:39:00Z">
              <w:r w:rsidRPr="00482DA9" w:rsidDel="00CA6FDF">
                <w:rPr>
                  <w:rFonts w:ascii="Arial" w:hAnsi="Arial" w:cs="Arial"/>
                  <w:sz w:val="20"/>
                  <w:szCs w:val="20"/>
                </w:rPr>
                <w:delText>9%</w:delText>
              </w:r>
            </w:del>
          </w:p>
        </w:tc>
      </w:tr>
      <w:tr w:rsidR="005C406C" w:rsidRPr="00221961" w:rsidDel="00CA6FDF" w14:paraId="1C01DB06" w14:textId="4BE12DF0" w:rsidTr="006E1F83">
        <w:trPr>
          <w:trHeight w:val="252"/>
          <w:jc w:val="center"/>
          <w:del w:id="1330" w:author="Nisan Avraham" w:date="2022-06-15T10:39:00Z"/>
        </w:trPr>
        <w:tc>
          <w:tcPr>
            <w:cnfStyle w:val="001000000000" w:firstRow="0" w:lastRow="0" w:firstColumn="1" w:lastColumn="0" w:oddVBand="0" w:evenVBand="0" w:oddHBand="0" w:evenHBand="0" w:firstRowFirstColumn="0" w:firstRowLastColumn="0" w:lastRowFirstColumn="0" w:lastRowLastColumn="0"/>
            <w:tcW w:w="3650" w:type="dxa"/>
            <w:hideMark/>
          </w:tcPr>
          <w:p w14:paraId="2C8B6C79" w14:textId="7373F6A7" w:rsidR="005C406C" w:rsidRPr="00482DA9" w:rsidDel="00CA6FDF" w:rsidRDefault="005C406C" w:rsidP="006E1F83">
            <w:pPr>
              <w:rPr>
                <w:del w:id="1331" w:author="Nisan Avraham" w:date="2022-06-15T10:39:00Z"/>
                <w:rFonts w:ascii="Arial" w:hAnsi="Arial" w:cs="Arial"/>
                <w:b w:val="0"/>
                <w:bCs w:val="0"/>
                <w:sz w:val="20"/>
                <w:szCs w:val="20"/>
                <w:rtl/>
              </w:rPr>
            </w:pPr>
            <w:del w:id="1332" w:author="Nisan Avraham" w:date="2022-06-15T10:39:00Z">
              <w:r w:rsidRPr="00482DA9" w:rsidDel="00CA6FDF">
                <w:rPr>
                  <w:rFonts w:ascii="Arial" w:hAnsi="Arial" w:cs="Arial" w:hint="eastAsia"/>
                  <w:sz w:val="20"/>
                  <w:szCs w:val="20"/>
                  <w:rtl/>
                </w:rPr>
                <w:delText>אובדן</w:delText>
              </w:r>
              <w:r w:rsidRPr="00482DA9" w:rsidDel="00CA6FDF">
                <w:rPr>
                  <w:rFonts w:ascii="Arial" w:hAnsi="Arial" w:cs="Arial"/>
                  <w:sz w:val="20"/>
                  <w:szCs w:val="20"/>
                  <w:rtl/>
                </w:rPr>
                <w:delText xml:space="preserve"> </w:delText>
              </w:r>
              <w:r w:rsidRPr="00482DA9" w:rsidDel="00CA6FDF">
                <w:rPr>
                  <w:rFonts w:ascii="Arial" w:hAnsi="Arial" w:cs="Arial" w:hint="eastAsia"/>
                  <w:sz w:val="20"/>
                  <w:szCs w:val="20"/>
                  <w:rtl/>
                </w:rPr>
                <w:delText>מזון</w:delText>
              </w:r>
              <w:r w:rsidRPr="00482DA9" w:rsidDel="00CA6FDF">
                <w:rPr>
                  <w:rFonts w:ascii="Arial" w:hAnsi="Arial" w:cs="Arial"/>
                  <w:sz w:val="20"/>
                  <w:szCs w:val="20"/>
                  <w:rtl/>
                </w:rPr>
                <w:delText xml:space="preserve"> </w:delText>
              </w:r>
              <w:r w:rsidRPr="00482DA9" w:rsidDel="00CA6FDF">
                <w:rPr>
                  <w:rFonts w:ascii="Arial" w:hAnsi="Arial" w:cs="Arial" w:hint="eastAsia"/>
                  <w:sz w:val="20"/>
                  <w:szCs w:val="20"/>
                  <w:rtl/>
                </w:rPr>
                <w:delText>בצריכה</w:delText>
              </w:r>
              <w:r w:rsidRPr="00482DA9" w:rsidDel="00CA6FDF">
                <w:rPr>
                  <w:rFonts w:ascii="Arial" w:hAnsi="Arial" w:cs="Arial"/>
                  <w:sz w:val="20"/>
                  <w:szCs w:val="20"/>
                  <w:rtl/>
                </w:rPr>
                <w:delText xml:space="preserve"> </w:delText>
              </w:r>
              <w:r w:rsidRPr="00482DA9" w:rsidDel="00CA6FDF">
                <w:rPr>
                  <w:rFonts w:ascii="Arial" w:hAnsi="Arial" w:cs="Arial" w:hint="eastAsia"/>
                  <w:sz w:val="20"/>
                  <w:szCs w:val="20"/>
                  <w:rtl/>
                </w:rPr>
                <w:delText>הביתית</w:delText>
              </w:r>
            </w:del>
          </w:p>
          <w:p w14:paraId="7BCD21D7" w14:textId="1EC2FB1F" w:rsidR="005C406C" w:rsidRPr="00482DA9" w:rsidDel="00CA6FDF" w:rsidRDefault="005C406C" w:rsidP="006E1F83">
            <w:pPr>
              <w:rPr>
                <w:del w:id="1333" w:author="Nisan Avraham" w:date="2022-06-15T10:39:00Z"/>
                <w:rFonts w:ascii="Arial" w:eastAsia="Times New Roman" w:hAnsi="Arial" w:cs="Arial"/>
                <w:color w:val="FFFFFF" w:themeColor="background1"/>
                <w:sz w:val="20"/>
                <w:szCs w:val="20"/>
              </w:rPr>
            </w:pPr>
            <w:del w:id="1334" w:author="Nisan Avraham" w:date="2022-06-15T10:39:00Z">
              <w:r w:rsidRPr="00482DA9" w:rsidDel="00CA6FDF">
                <w:rPr>
                  <w:rFonts w:ascii="Arial" w:eastAsia="Times New Roman" w:hAnsi="Arial" w:cs="Arial"/>
                  <w:sz w:val="20"/>
                  <w:szCs w:val="20"/>
                  <w:rtl/>
                </w:rPr>
                <w:delText xml:space="preserve">(מיליארדי </w:delText>
              </w:r>
              <w:r w:rsidRPr="00482DA9" w:rsidDel="00CA6FDF">
                <w:rPr>
                  <w:rFonts w:ascii="Arial" w:eastAsia="Times New Roman" w:hAnsi="Arial" w:cs="Arial" w:hint="eastAsia"/>
                  <w:sz w:val="20"/>
                  <w:szCs w:val="20"/>
                  <w:rtl/>
                </w:rPr>
                <w:delText>₪</w:delText>
              </w:r>
              <w:r w:rsidRPr="00482DA9" w:rsidDel="00CA6FDF">
                <w:rPr>
                  <w:rFonts w:ascii="Arial" w:eastAsia="Times New Roman" w:hAnsi="Arial" w:cs="Arial"/>
                  <w:sz w:val="20"/>
                  <w:szCs w:val="20"/>
                  <w:rtl/>
                </w:rPr>
                <w:delText>)</w:delText>
              </w:r>
            </w:del>
          </w:p>
        </w:tc>
        <w:tc>
          <w:tcPr>
            <w:tcW w:w="1748" w:type="dxa"/>
            <w:noWrap/>
            <w:vAlign w:val="center"/>
          </w:tcPr>
          <w:p w14:paraId="079824AD" w14:textId="6464BE63" w:rsidR="005C406C" w:rsidRPr="00482DA9"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335" w:author="Nisan Avraham" w:date="2022-06-15T10:39:00Z"/>
                <w:rFonts w:ascii="Arial" w:eastAsia="Times New Roman" w:hAnsi="Arial" w:cs="Arial"/>
                <w:color w:val="000000"/>
                <w:sz w:val="20"/>
                <w:szCs w:val="20"/>
                <w:rtl/>
              </w:rPr>
            </w:pPr>
            <w:del w:id="1336" w:author="Nisan Avraham" w:date="2022-06-15T10:39:00Z">
              <w:r w:rsidRPr="00482DA9" w:rsidDel="00CA6FDF">
                <w:rPr>
                  <w:rFonts w:ascii="Arial" w:hAnsi="Arial" w:cs="Arial"/>
                  <w:sz w:val="20"/>
                  <w:szCs w:val="20"/>
                </w:rPr>
                <w:delText>8.2</w:delText>
              </w:r>
            </w:del>
          </w:p>
        </w:tc>
        <w:tc>
          <w:tcPr>
            <w:tcW w:w="1748" w:type="dxa"/>
            <w:vAlign w:val="center"/>
          </w:tcPr>
          <w:p w14:paraId="72C3C627" w14:textId="0AD794DC" w:rsidR="005C406C" w:rsidRPr="00482DA9"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337" w:author="Nisan Avraham" w:date="2022-06-15T10:39:00Z"/>
                <w:rFonts w:ascii="Arial" w:eastAsia="Times New Roman" w:hAnsi="Arial" w:cs="Arial"/>
                <w:color w:val="000000"/>
                <w:sz w:val="20"/>
                <w:szCs w:val="20"/>
              </w:rPr>
            </w:pPr>
            <w:del w:id="1338" w:author="Nisan Avraham" w:date="2022-06-15T10:39:00Z">
              <w:r w:rsidRPr="00482DA9" w:rsidDel="00CA6FDF">
                <w:rPr>
                  <w:rFonts w:ascii="Arial" w:hAnsi="Arial" w:cs="Arial"/>
                  <w:sz w:val="20"/>
                  <w:szCs w:val="20"/>
                </w:rPr>
                <w:delText>9.0</w:delText>
              </w:r>
            </w:del>
          </w:p>
        </w:tc>
        <w:tc>
          <w:tcPr>
            <w:tcW w:w="1749" w:type="dxa"/>
            <w:vAlign w:val="center"/>
          </w:tcPr>
          <w:p w14:paraId="5B95C70B" w14:textId="575AA7B8" w:rsidR="005C406C" w:rsidRPr="00482DA9"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339" w:author="Nisan Avraham" w:date="2022-06-15T10:39:00Z"/>
                <w:rFonts w:ascii="Arial" w:hAnsi="Arial" w:cs="Arial"/>
                <w:sz w:val="20"/>
                <w:szCs w:val="20"/>
              </w:rPr>
            </w:pPr>
            <w:del w:id="1340" w:author="Nisan Avraham" w:date="2022-06-15T10:39:00Z">
              <w:r w:rsidRPr="00482DA9" w:rsidDel="00CA6FDF">
                <w:rPr>
                  <w:rFonts w:ascii="Arial" w:hAnsi="Arial" w:cs="Arial"/>
                  <w:sz w:val="20"/>
                  <w:szCs w:val="20"/>
                </w:rPr>
                <w:delText>9%</w:delText>
              </w:r>
            </w:del>
          </w:p>
        </w:tc>
      </w:tr>
    </w:tbl>
    <w:p w14:paraId="0E3C297C" w14:textId="4339AB2E" w:rsidR="005C406C" w:rsidDel="00CA6FDF" w:rsidRDefault="005C406C" w:rsidP="005C406C">
      <w:pPr>
        <w:jc w:val="both"/>
        <w:rPr>
          <w:del w:id="1341" w:author="Nisan Avraham" w:date="2022-06-15T10:39:00Z"/>
          <w:rFonts w:ascii="Arial" w:hAnsi="Arial" w:cs="Arial"/>
          <w:sz w:val="18"/>
          <w:szCs w:val="18"/>
          <w:rtl/>
        </w:rPr>
      </w:pPr>
      <w:del w:id="1342" w:author="Nisan Avraham" w:date="2022-06-15T10:39:00Z">
        <w:r w:rsidRPr="00B363A2" w:rsidDel="00CA6FDF">
          <w:rPr>
            <w:rFonts w:ascii="Arial" w:hAnsi="Arial" w:cs="Arial" w:hint="eastAsia"/>
            <w:sz w:val="18"/>
            <w:szCs w:val="18"/>
            <w:rtl/>
          </w:rPr>
          <w:delText>מקור</w:delText>
        </w:r>
        <w:r w:rsidRPr="00B363A2" w:rsidDel="00CA6FDF">
          <w:rPr>
            <w:rFonts w:ascii="Arial" w:hAnsi="Arial" w:cs="Arial"/>
            <w:sz w:val="18"/>
            <w:szCs w:val="18"/>
            <w:rtl/>
          </w:rPr>
          <w:delText>:</w:delText>
        </w:r>
        <w:r w:rsidDel="00CA6FDF">
          <w:rPr>
            <w:rFonts w:ascii="Arial" w:hAnsi="Arial" w:cs="Arial" w:hint="cs"/>
            <w:sz w:val="18"/>
            <w:szCs w:val="18"/>
            <w:rtl/>
          </w:rPr>
          <w:delText xml:space="preserve"> </w:delText>
        </w:r>
        <w:r w:rsidRPr="00B363A2" w:rsidDel="00CA6FDF">
          <w:rPr>
            <w:rFonts w:ascii="Arial" w:hAnsi="Arial" w:cs="Arial"/>
            <w:sz w:val="18"/>
            <w:szCs w:val="18"/>
            <w:rtl/>
          </w:rPr>
          <w:delText xml:space="preserve">עיבודי </w:delText>
        </w:r>
        <w:r w:rsidRPr="00B363A2" w:rsidDel="00CA6FDF">
          <w:rPr>
            <w:rFonts w:ascii="Arial" w:hAnsi="Arial" w:cs="Arial"/>
            <w:sz w:val="18"/>
            <w:szCs w:val="18"/>
          </w:rPr>
          <w:delText>BDO</w:delText>
        </w:r>
        <w:r w:rsidRPr="00B363A2" w:rsidDel="00CA6FDF">
          <w:rPr>
            <w:rFonts w:ascii="Arial" w:hAnsi="Arial" w:cs="Arial"/>
            <w:sz w:val="18"/>
            <w:szCs w:val="18"/>
            <w:rtl/>
          </w:rPr>
          <w:delText xml:space="preserve"> על נתוני הלמ"ס ואומדני </w:delText>
        </w:r>
        <w:r w:rsidRPr="00B363A2" w:rsidDel="00CA6FDF">
          <w:rPr>
            <w:rFonts w:ascii="Arial" w:hAnsi="Arial" w:cs="Arial"/>
            <w:sz w:val="18"/>
            <w:szCs w:val="18"/>
          </w:rPr>
          <w:delText>BDO</w:delText>
        </w:r>
      </w:del>
    </w:p>
    <w:p w14:paraId="35102548" w14:textId="01B7245C" w:rsidR="005C406C" w:rsidRPr="00482DA9" w:rsidDel="00CA6FDF" w:rsidRDefault="005C406C" w:rsidP="005C406C">
      <w:pPr>
        <w:jc w:val="both"/>
        <w:rPr>
          <w:del w:id="1343" w:author="Nisan Avraham" w:date="2022-06-15T10:39:00Z"/>
          <w:rFonts w:cs="Arial"/>
          <w:b/>
          <w:bCs/>
          <w:sz w:val="24"/>
          <w:szCs w:val="24"/>
          <w:u w:val="single"/>
          <w:rtl/>
        </w:rPr>
      </w:pPr>
      <w:del w:id="1344" w:author="Nisan Avraham" w:date="2022-06-15T10:39:00Z">
        <w:r w:rsidRPr="00482DA9" w:rsidDel="00CA6FDF">
          <w:rPr>
            <w:rFonts w:cs="Arial" w:hint="eastAsia"/>
            <w:b/>
            <w:bCs/>
            <w:sz w:val="24"/>
            <w:szCs w:val="24"/>
            <w:u w:val="single"/>
            <w:rtl/>
          </w:rPr>
          <w:delText>ההשפעה</w:delText>
        </w:r>
        <w:r w:rsidRPr="00482DA9" w:rsidDel="00CA6FDF">
          <w:rPr>
            <w:rFonts w:cs="Arial"/>
            <w:b/>
            <w:bCs/>
            <w:sz w:val="24"/>
            <w:szCs w:val="24"/>
            <w:u w:val="single"/>
            <w:rtl/>
          </w:rPr>
          <w:delText xml:space="preserve"> על </w:delText>
        </w:r>
        <w:r w:rsidRPr="00482DA9" w:rsidDel="00CA6FDF">
          <w:rPr>
            <w:rFonts w:cs="Arial" w:hint="eastAsia"/>
            <w:b/>
            <w:bCs/>
            <w:sz w:val="24"/>
            <w:szCs w:val="24"/>
            <w:u w:val="single"/>
            <w:rtl/>
          </w:rPr>
          <w:delText>אובדן</w:delText>
        </w:r>
        <w:r w:rsidRPr="00482DA9" w:rsidDel="00CA6FDF">
          <w:rPr>
            <w:rFonts w:cs="Arial"/>
            <w:b/>
            <w:bCs/>
            <w:sz w:val="24"/>
            <w:szCs w:val="24"/>
            <w:u w:val="single"/>
            <w:rtl/>
          </w:rPr>
          <w:delText xml:space="preserve"> המזון </w:delText>
        </w:r>
        <w:r w:rsidRPr="00482DA9" w:rsidDel="00CA6FDF">
          <w:rPr>
            <w:rFonts w:cs="Arial" w:hint="eastAsia"/>
            <w:b/>
            <w:bCs/>
            <w:sz w:val="24"/>
            <w:szCs w:val="24"/>
            <w:u w:val="single"/>
            <w:rtl/>
          </w:rPr>
          <w:delText>במקטע</w:delText>
        </w:r>
        <w:r w:rsidRPr="00482DA9" w:rsidDel="00CA6FDF">
          <w:rPr>
            <w:rFonts w:cs="Arial"/>
            <w:b/>
            <w:bCs/>
            <w:sz w:val="24"/>
            <w:szCs w:val="24"/>
            <w:u w:val="single"/>
            <w:rtl/>
          </w:rPr>
          <w:delText xml:space="preserve"> </w:delText>
        </w:r>
        <w:r w:rsidRPr="00482DA9" w:rsidDel="00CA6FDF">
          <w:rPr>
            <w:rFonts w:cs="Arial" w:hint="eastAsia"/>
            <w:b/>
            <w:bCs/>
            <w:sz w:val="24"/>
            <w:szCs w:val="24"/>
            <w:u w:val="single"/>
            <w:rtl/>
          </w:rPr>
          <w:delText>הקמעונאות</w:delText>
        </w:r>
      </w:del>
    </w:p>
    <w:p w14:paraId="47730D94" w14:textId="7CE386D4" w:rsidR="005C406C" w:rsidRPr="00B363A2" w:rsidDel="00CA6FDF" w:rsidRDefault="005C406C" w:rsidP="005C406C">
      <w:pPr>
        <w:spacing w:line="360" w:lineRule="auto"/>
        <w:jc w:val="both"/>
        <w:rPr>
          <w:del w:id="1345" w:author="Nisan Avraham" w:date="2022-06-15T10:39:00Z"/>
          <w:rFonts w:asciiTheme="minorBidi" w:hAnsiTheme="minorBidi"/>
          <w:b/>
          <w:bCs/>
          <w:sz w:val="24"/>
          <w:szCs w:val="24"/>
          <w:rtl/>
        </w:rPr>
      </w:pPr>
      <w:del w:id="1346" w:author="Nisan Avraham" w:date="2022-06-15T10:39:00Z">
        <w:r w:rsidDel="00CA6FDF">
          <w:rPr>
            <w:rFonts w:asciiTheme="minorBidi" w:hAnsiTheme="minorBidi" w:hint="cs"/>
            <w:b/>
            <w:bCs/>
            <w:sz w:val="24"/>
            <w:szCs w:val="24"/>
            <w:rtl/>
          </w:rPr>
          <w:delText xml:space="preserve">בשל שינוי הרגלי </w:delText>
        </w:r>
        <w:r w:rsidR="0073522C" w:rsidDel="00CA6FDF">
          <w:rPr>
            <w:rFonts w:asciiTheme="minorBidi" w:hAnsiTheme="minorBidi" w:hint="cs"/>
            <w:b/>
            <w:bCs/>
            <w:sz w:val="24"/>
            <w:szCs w:val="24"/>
            <w:rtl/>
          </w:rPr>
          <w:delText>ה</w:delText>
        </w:r>
        <w:r w:rsidDel="00CA6FDF">
          <w:rPr>
            <w:rFonts w:asciiTheme="minorBidi" w:hAnsiTheme="minorBidi" w:hint="cs"/>
            <w:b/>
            <w:bCs/>
            <w:sz w:val="24"/>
            <w:szCs w:val="24"/>
            <w:rtl/>
          </w:rPr>
          <w:delText xml:space="preserve">צרכנים בתקופת משבר הקורונה, חלה ירידה של 17,000 טונות באובדן מזון במקטע הקמעונאות, </w:delText>
        </w:r>
        <w:r w:rsidRPr="00EF1336" w:rsidDel="00CA6FDF">
          <w:rPr>
            <w:rFonts w:asciiTheme="minorBidi" w:hAnsiTheme="minorBidi" w:hint="cs"/>
            <w:b/>
            <w:bCs/>
            <w:sz w:val="24"/>
            <w:szCs w:val="24"/>
            <w:rtl/>
          </w:rPr>
          <w:delText xml:space="preserve">מזון בשווי </w:delText>
        </w:r>
        <w:r w:rsidDel="00CA6FDF">
          <w:rPr>
            <w:rFonts w:asciiTheme="minorBidi" w:hAnsiTheme="minorBidi" w:hint="cs"/>
            <w:b/>
            <w:bCs/>
            <w:sz w:val="24"/>
            <w:szCs w:val="24"/>
            <w:rtl/>
          </w:rPr>
          <w:delText>4.3</w:delText>
        </w:r>
        <w:r w:rsidRPr="00EF1336" w:rsidDel="00CA6FDF">
          <w:rPr>
            <w:rFonts w:asciiTheme="minorBidi" w:hAnsiTheme="minorBidi" w:hint="cs"/>
            <w:b/>
            <w:bCs/>
            <w:sz w:val="24"/>
            <w:szCs w:val="24"/>
            <w:rtl/>
          </w:rPr>
          <w:delText xml:space="preserve"> מיליארד ₪ נזרק לפח </w:delText>
        </w:r>
        <w:r w:rsidDel="00CA6FDF">
          <w:rPr>
            <w:rFonts w:asciiTheme="minorBidi" w:hAnsiTheme="minorBidi" w:hint="cs"/>
            <w:b/>
            <w:bCs/>
            <w:sz w:val="24"/>
            <w:szCs w:val="24"/>
            <w:rtl/>
          </w:rPr>
          <w:delText>במקטע הקמעונאות.</w:delText>
        </w:r>
        <w:r w:rsidRPr="00EF1336" w:rsidDel="00CA6FDF">
          <w:rPr>
            <w:rFonts w:asciiTheme="minorBidi" w:hAnsiTheme="minorBidi" w:hint="cs"/>
            <w:b/>
            <w:bCs/>
            <w:sz w:val="24"/>
            <w:szCs w:val="24"/>
            <w:rtl/>
          </w:rPr>
          <w:delText xml:space="preserve"> </w:delText>
        </w:r>
      </w:del>
    </w:p>
    <w:p w14:paraId="23DCB91D" w14:textId="72609925" w:rsidR="005C406C" w:rsidDel="00CA6FDF" w:rsidRDefault="005C406C" w:rsidP="005C406C">
      <w:pPr>
        <w:spacing w:line="360" w:lineRule="auto"/>
        <w:jc w:val="both"/>
        <w:rPr>
          <w:del w:id="1347" w:author="Nisan Avraham" w:date="2022-06-15T10:39:00Z"/>
          <w:rFonts w:asciiTheme="minorBidi" w:hAnsiTheme="minorBidi"/>
          <w:sz w:val="24"/>
          <w:szCs w:val="24"/>
          <w:rtl/>
        </w:rPr>
      </w:pPr>
      <w:del w:id="1348" w:author="Nisan Avraham" w:date="2022-06-15T10:39:00Z">
        <w:r w:rsidDel="00CA6FDF">
          <w:rPr>
            <w:rFonts w:hint="cs"/>
            <w:sz w:val="24"/>
            <w:szCs w:val="24"/>
            <w:rtl/>
          </w:rPr>
          <w:delText>מקטע הקמעונאות התאפיין בשתי מגמות עיקריות במהלך המשבר</w:delText>
        </w:r>
        <w:r w:rsidR="001E7F7A" w:rsidDel="00CA6FDF">
          <w:rPr>
            <w:rFonts w:hint="cs"/>
            <w:sz w:val="24"/>
            <w:szCs w:val="24"/>
            <w:rtl/>
          </w:rPr>
          <w:delText>:</w:delText>
        </w:r>
        <w:r w:rsidDel="00CA6FDF">
          <w:rPr>
            <w:rFonts w:hint="cs"/>
            <w:sz w:val="24"/>
            <w:szCs w:val="24"/>
            <w:rtl/>
          </w:rPr>
          <w:delText xml:space="preserve"> סגירת השווקים הפתוחים</w:delText>
        </w:r>
        <w:r w:rsidR="00451217" w:rsidDel="00CA6FDF">
          <w:rPr>
            <w:rFonts w:hint="cs"/>
            <w:sz w:val="24"/>
            <w:szCs w:val="24"/>
            <w:rtl/>
          </w:rPr>
          <w:delText xml:space="preserve"> ורכישה ברשתות השיווק הגדולות,  או ב</w:delText>
        </w:r>
        <w:r w:rsidDel="00CA6FDF">
          <w:rPr>
            <w:rFonts w:hint="cs"/>
            <w:sz w:val="24"/>
            <w:szCs w:val="24"/>
            <w:rtl/>
          </w:rPr>
          <w:delText>רכישה באונליין</w:delText>
        </w:r>
        <w:r w:rsidR="00C601F4" w:rsidDel="00CA6FDF">
          <w:rPr>
            <w:rFonts w:hint="cs"/>
            <w:sz w:val="24"/>
            <w:szCs w:val="24"/>
            <w:rtl/>
          </w:rPr>
          <w:delText>,</w:delText>
        </w:r>
      </w:del>
    </w:p>
    <w:p w14:paraId="65B658E9" w14:textId="3E24979C" w:rsidR="005C406C" w:rsidDel="00CA6FDF" w:rsidRDefault="005C406C" w:rsidP="005C406C">
      <w:pPr>
        <w:spacing w:line="360" w:lineRule="auto"/>
        <w:jc w:val="both"/>
        <w:rPr>
          <w:del w:id="1349" w:author="Nisan Avraham" w:date="2022-06-15T10:39:00Z"/>
          <w:rFonts w:asciiTheme="minorBidi" w:hAnsiTheme="minorBidi" w:cs="Arial"/>
          <w:sz w:val="24"/>
          <w:szCs w:val="24"/>
          <w:rtl/>
        </w:rPr>
      </w:pPr>
      <w:del w:id="1350" w:author="Nisan Avraham" w:date="2022-06-15T10:39:00Z">
        <w:r w:rsidDel="00CA6FDF">
          <w:rPr>
            <w:rFonts w:hint="cs"/>
            <w:sz w:val="24"/>
            <w:szCs w:val="24"/>
            <w:rtl/>
          </w:rPr>
          <w:delText xml:space="preserve">התרחבות פעילות ערוצי הקניה הישירים, שבהם המזון </w:delText>
        </w:r>
        <w:r w:rsidRPr="00292351" w:rsidDel="00CA6FDF">
          <w:rPr>
            <w:rFonts w:hint="cs"/>
            <w:sz w:val="24"/>
            <w:szCs w:val="24"/>
            <w:rtl/>
          </w:rPr>
          <w:delText>עובר</w:delText>
        </w:r>
        <w:r w:rsidRPr="00292351" w:rsidDel="00CA6FDF">
          <w:rPr>
            <w:sz w:val="24"/>
            <w:szCs w:val="24"/>
            <w:rtl/>
          </w:rPr>
          <w:delText xml:space="preserve"> </w:delText>
        </w:r>
        <w:r w:rsidRPr="00292351" w:rsidDel="00CA6FDF">
          <w:rPr>
            <w:rFonts w:hint="cs"/>
            <w:sz w:val="24"/>
            <w:szCs w:val="24"/>
            <w:rtl/>
          </w:rPr>
          <w:delText>ישירות</w:delText>
        </w:r>
        <w:r w:rsidRPr="00292351" w:rsidDel="00CA6FDF">
          <w:rPr>
            <w:sz w:val="24"/>
            <w:szCs w:val="24"/>
            <w:rtl/>
          </w:rPr>
          <w:delText xml:space="preserve"> </w:delText>
        </w:r>
        <w:r w:rsidRPr="00292351" w:rsidDel="00CA6FDF">
          <w:rPr>
            <w:rFonts w:hint="cs"/>
            <w:sz w:val="24"/>
            <w:szCs w:val="24"/>
            <w:rtl/>
          </w:rPr>
          <w:delText>מ</w:delText>
        </w:r>
        <w:r w:rsidDel="00CA6FDF">
          <w:rPr>
            <w:rFonts w:hint="cs"/>
            <w:sz w:val="24"/>
            <w:szCs w:val="24"/>
            <w:rtl/>
          </w:rPr>
          <w:delText>מרכז לוגיסטי ייעודי (</w:delText>
        </w:r>
        <w:r w:rsidDel="00CA6FDF">
          <w:rPr>
            <w:sz w:val="24"/>
            <w:szCs w:val="24"/>
          </w:rPr>
          <w:delText xml:space="preserve">E-fulfillment </w:delText>
        </w:r>
        <w:r w:rsidDel="00CA6FDF">
          <w:rPr>
            <w:rFonts w:hint="cs"/>
            <w:sz w:val="24"/>
            <w:szCs w:val="24"/>
          </w:rPr>
          <w:delText>C</w:delText>
        </w:r>
        <w:r w:rsidDel="00CA6FDF">
          <w:rPr>
            <w:sz w:val="24"/>
            <w:szCs w:val="24"/>
          </w:rPr>
          <w:delText>enter</w:delText>
        </w:r>
        <w:r w:rsidDel="00CA6FDF">
          <w:rPr>
            <w:rFonts w:hint="cs"/>
            <w:sz w:val="24"/>
            <w:szCs w:val="24"/>
            <w:rtl/>
          </w:rPr>
          <w:delText xml:space="preserve">) </w:delText>
        </w:r>
        <w:r w:rsidRPr="00292351" w:rsidDel="00CA6FDF">
          <w:rPr>
            <w:rFonts w:hint="cs"/>
            <w:sz w:val="24"/>
            <w:szCs w:val="24"/>
            <w:rtl/>
          </w:rPr>
          <w:delText>ללקוח</w:delText>
        </w:r>
        <w:r w:rsidRPr="00292351" w:rsidDel="00CA6FDF">
          <w:rPr>
            <w:sz w:val="24"/>
            <w:szCs w:val="24"/>
            <w:rtl/>
          </w:rPr>
          <w:delText xml:space="preserve"> </w:delText>
        </w:r>
        <w:r w:rsidRPr="00292351" w:rsidDel="00CA6FDF">
          <w:rPr>
            <w:rFonts w:hint="cs"/>
            <w:sz w:val="24"/>
            <w:szCs w:val="24"/>
            <w:rtl/>
          </w:rPr>
          <w:delText>הסופי</w:delText>
        </w:r>
        <w:r w:rsidRPr="00292351" w:rsidDel="00CA6FDF">
          <w:rPr>
            <w:sz w:val="24"/>
            <w:szCs w:val="24"/>
            <w:rtl/>
          </w:rPr>
          <w:delText xml:space="preserve"> </w:delText>
        </w:r>
        <w:r w:rsidRPr="00292351" w:rsidDel="00CA6FDF">
          <w:rPr>
            <w:rFonts w:hint="cs"/>
            <w:sz w:val="24"/>
            <w:szCs w:val="24"/>
            <w:rtl/>
          </w:rPr>
          <w:delText>ללא</w:delText>
        </w:r>
        <w:r w:rsidRPr="00292351" w:rsidDel="00CA6FDF">
          <w:rPr>
            <w:sz w:val="24"/>
            <w:szCs w:val="24"/>
            <w:rtl/>
          </w:rPr>
          <w:delText xml:space="preserve"> </w:delText>
        </w:r>
        <w:r w:rsidRPr="00292351" w:rsidDel="00CA6FDF">
          <w:rPr>
            <w:rFonts w:hint="cs"/>
            <w:sz w:val="24"/>
            <w:szCs w:val="24"/>
            <w:rtl/>
          </w:rPr>
          <w:delText>מעבר</w:delText>
        </w:r>
        <w:r w:rsidRPr="00292351" w:rsidDel="00CA6FDF">
          <w:rPr>
            <w:sz w:val="24"/>
            <w:szCs w:val="24"/>
            <w:rtl/>
          </w:rPr>
          <w:delText xml:space="preserve"> </w:delText>
        </w:r>
        <w:r w:rsidRPr="00292351" w:rsidDel="00CA6FDF">
          <w:rPr>
            <w:rFonts w:hint="cs"/>
            <w:sz w:val="24"/>
            <w:szCs w:val="24"/>
            <w:rtl/>
          </w:rPr>
          <w:delText>בסניף</w:delText>
        </w:r>
        <w:r w:rsidDel="00CA6FDF">
          <w:rPr>
            <w:rFonts w:hint="cs"/>
            <w:sz w:val="24"/>
            <w:szCs w:val="24"/>
            <w:rtl/>
          </w:rPr>
          <w:delText xml:space="preserve">, מהווה תרומה נוספת לירידה בשיעורי </w:delText>
        </w:r>
        <w:r w:rsidRPr="002F09A9" w:rsidDel="00CA6FDF">
          <w:rPr>
            <w:rFonts w:hint="eastAsia"/>
            <w:sz w:val="24"/>
            <w:szCs w:val="24"/>
            <w:rtl/>
          </w:rPr>
          <w:delText>האובדן</w:delText>
        </w:r>
        <w:r w:rsidRPr="002F09A9" w:rsidDel="00CA6FDF">
          <w:rPr>
            <w:sz w:val="24"/>
            <w:szCs w:val="24"/>
            <w:rtl/>
          </w:rPr>
          <w:delText xml:space="preserve"> </w:delText>
        </w:r>
        <w:r w:rsidRPr="007F4DAF" w:rsidDel="00CA6FDF">
          <w:rPr>
            <w:rFonts w:hint="eastAsia"/>
            <w:sz w:val="24"/>
            <w:szCs w:val="24"/>
            <w:rtl/>
          </w:rPr>
          <w:delText>כמו</w:delText>
        </w:r>
        <w:r w:rsidRPr="007F4DAF" w:rsidDel="00CA6FDF">
          <w:rPr>
            <w:sz w:val="24"/>
            <w:szCs w:val="24"/>
            <w:rtl/>
          </w:rPr>
          <w:delText xml:space="preserve"> </w:delText>
        </w:r>
        <w:r w:rsidRPr="007F4DAF" w:rsidDel="00CA6FDF">
          <w:rPr>
            <w:rFonts w:hint="eastAsia"/>
            <w:sz w:val="24"/>
            <w:szCs w:val="24"/>
            <w:rtl/>
          </w:rPr>
          <w:delText>גם</w:delText>
        </w:r>
        <w:r w:rsidRPr="007F4DAF" w:rsidDel="00CA6FDF">
          <w:rPr>
            <w:sz w:val="24"/>
            <w:szCs w:val="24"/>
            <w:rtl/>
          </w:rPr>
          <w:delText xml:space="preserve"> </w:delText>
        </w:r>
        <w:r w:rsidRPr="007F4DAF" w:rsidDel="00CA6FDF">
          <w:rPr>
            <w:rFonts w:hint="eastAsia"/>
            <w:sz w:val="24"/>
            <w:szCs w:val="24"/>
            <w:rtl/>
          </w:rPr>
          <w:delText>ירידה</w:delText>
        </w:r>
        <w:r w:rsidRPr="007F4DAF" w:rsidDel="00CA6FDF">
          <w:rPr>
            <w:sz w:val="24"/>
            <w:szCs w:val="24"/>
            <w:rtl/>
          </w:rPr>
          <w:delText xml:space="preserve"> </w:delText>
        </w:r>
        <w:r w:rsidRPr="007F4DAF" w:rsidDel="00CA6FDF">
          <w:rPr>
            <w:rFonts w:hint="eastAsia"/>
            <w:sz w:val="24"/>
            <w:szCs w:val="24"/>
            <w:rtl/>
          </w:rPr>
          <w:delText>בהיקף</w:delText>
        </w:r>
        <w:r w:rsidRPr="007F4DAF" w:rsidDel="00CA6FDF">
          <w:rPr>
            <w:sz w:val="24"/>
            <w:szCs w:val="24"/>
            <w:rtl/>
          </w:rPr>
          <w:delText xml:space="preserve"> </w:delText>
        </w:r>
        <w:r w:rsidRPr="007F4DAF" w:rsidDel="00CA6FDF">
          <w:rPr>
            <w:rFonts w:hint="eastAsia"/>
            <w:sz w:val="24"/>
            <w:szCs w:val="24"/>
            <w:rtl/>
          </w:rPr>
          <w:delText>הפליטות</w:delText>
        </w:r>
        <w:r w:rsidRPr="007F4DAF" w:rsidDel="00CA6FDF">
          <w:rPr>
            <w:sz w:val="24"/>
            <w:szCs w:val="24"/>
            <w:rtl/>
          </w:rPr>
          <w:delText xml:space="preserve"> </w:delText>
        </w:r>
        <w:r w:rsidRPr="007F4DAF" w:rsidDel="00CA6FDF">
          <w:rPr>
            <w:rFonts w:hint="eastAsia"/>
            <w:sz w:val="24"/>
            <w:szCs w:val="24"/>
            <w:rtl/>
          </w:rPr>
          <w:delText>לסביבה</w:delText>
        </w:r>
        <w:r w:rsidRPr="007F4DAF" w:rsidDel="00CA6FDF">
          <w:rPr>
            <w:sz w:val="24"/>
            <w:szCs w:val="24"/>
            <w:rtl/>
          </w:rPr>
          <w:delText xml:space="preserve">. </w:delText>
        </w:r>
      </w:del>
    </w:p>
    <w:p w14:paraId="1F7DD882" w14:textId="4E54BD2F" w:rsidR="005C406C" w:rsidRPr="00726B9A" w:rsidDel="00CA6FDF" w:rsidRDefault="005C406C" w:rsidP="005C406C">
      <w:pPr>
        <w:spacing w:line="360" w:lineRule="auto"/>
        <w:jc w:val="both"/>
        <w:rPr>
          <w:del w:id="1351" w:author="Nisan Avraham" w:date="2022-06-15T10:39:00Z"/>
          <w:sz w:val="24"/>
          <w:szCs w:val="24"/>
          <w:rtl/>
        </w:rPr>
      </w:pPr>
      <w:del w:id="1352" w:author="Nisan Avraham" w:date="2022-06-15T10:39:00Z">
        <w:r w:rsidDel="00CA6FDF">
          <w:rPr>
            <w:rFonts w:hint="cs"/>
            <w:sz w:val="24"/>
            <w:szCs w:val="24"/>
            <w:rtl/>
          </w:rPr>
          <w:delText xml:space="preserve">המעבר משווקים פתוחים לערוצי שיווק אחרים תרמו להפחתת היקף האובדן במקטע הקמעונאות. </w:delText>
        </w:r>
      </w:del>
    </w:p>
    <w:p w14:paraId="39E7C25A" w14:textId="2ED005B5" w:rsidR="005C406C" w:rsidRPr="00726B9A" w:rsidDel="00CA6FDF" w:rsidRDefault="005C406C" w:rsidP="005C406C">
      <w:pPr>
        <w:spacing w:after="0" w:line="360" w:lineRule="auto"/>
        <w:jc w:val="center"/>
        <w:rPr>
          <w:del w:id="1353" w:author="Nisan Avraham" w:date="2022-06-15T10:39:00Z"/>
          <w:rFonts w:asciiTheme="minorBidi" w:hAnsiTheme="minorBidi"/>
          <w:b/>
          <w:bCs/>
          <w:sz w:val="24"/>
          <w:szCs w:val="24"/>
          <w:rtl/>
        </w:rPr>
      </w:pPr>
      <w:del w:id="1354" w:author="Nisan Avraham" w:date="2022-06-15T10:39:00Z">
        <w:r w:rsidDel="00CA6FDF">
          <w:rPr>
            <w:rFonts w:asciiTheme="minorBidi" w:hAnsiTheme="minorBidi" w:hint="eastAsia"/>
            <w:b/>
            <w:bCs/>
            <w:noProof/>
            <w:sz w:val="24"/>
            <w:szCs w:val="24"/>
            <w:rtl/>
          </w:rPr>
          <mc:AlternateContent>
            <mc:Choice Requires="wps">
              <w:drawing>
                <wp:anchor distT="0" distB="0" distL="114300" distR="114300" simplePos="0" relativeHeight="251694592" behindDoc="0" locked="0" layoutInCell="1" allowOverlap="1" wp14:anchorId="6D59FB90" wp14:editId="3014B6DA">
                  <wp:simplePos x="0" y="0"/>
                  <wp:positionH relativeFrom="column">
                    <wp:posOffset>203835</wp:posOffset>
                  </wp:positionH>
                  <wp:positionV relativeFrom="paragraph">
                    <wp:posOffset>1775460</wp:posOffset>
                  </wp:positionV>
                  <wp:extent cx="184397" cy="236891"/>
                  <wp:effectExtent l="19050" t="0" r="25400" b="29845"/>
                  <wp:wrapNone/>
                  <wp:docPr id="48" name="Down Arrow 48"/>
                  <wp:cNvGraphicFramePr/>
                  <a:graphic xmlns:a="http://schemas.openxmlformats.org/drawingml/2006/main">
                    <a:graphicData uri="http://schemas.microsoft.com/office/word/2010/wordprocessingShape">
                      <wps:wsp>
                        <wps:cNvSpPr/>
                        <wps:spPr>
                          <a:xfrm>
                            <a:off x="0" y="0"/>
                            <a:ext cx="184397" cy="236891"/>
                          </a:xfrm>
                          <a:prstGeom prst="downArrow">
                            <a:avLst/>
                          </a:prstGeom>
                          <a:solidFill>
                            <a:srgbClr val="C00000"/>
                          </a:solidFill>
                          <a:ln w="9525">
                            <a:solidFill>
                              <a:srgbClr val="9C251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C8374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8" o:spid="_x0000_s1026" type="#_x0000_t67" style="position:absolute;left:0;text-align:left;margin-left:16.05pt;margin-top:139.8pt;width:14.5pt;height:18.6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" adj="13193" fillcolor="#c00000" strokecolor="#9c251c"/>
              </w:pict>
            </mc:Fallback>
          </mc:AlternateContent>
        </w:r>
        <w:r w:rsidDel="00CA6FDF">
          <w:rPr>
            <w:rFonts w:asciiTheme="minorBidi" w:hAnsiTheme="minorBidi" w:hint="eastAsia"/>
            <w:b/>
            <w:bCs/>
            <w:noProof/>
            <w:sz w:val="24"/>
            <w:szCs w:val="24"/>
            <w:rtl/>
          </w:rPr>
          <mc:AlternateContent>
            <mc:Choice Requires="wps">
              <w:drawing>
                <wp:anchor distT="0" distB="0" distL="114300" distR="114300" simplePos="0" relativeHeight="251695616" behindDoc="0" locked="0" layoutInCell="1" allowOverlap="1" wp14:anchorId="25B7A6A2" wp14:editId="11805BBD">
                  <wp:simplePos x="0" y="0"/>
                  <wp:positionH relativeFrom="column">
                    <wp:posOffset>203834</wp:posOffset>
                  </wp:positionH>
                  <wp:positionV relativeFrom="paragraph">
                    <wp:posOffset>2211161</wp:posOffset>
                  </wp:positionV>
                  <wp:extent cx="184397" cy="236891"/>
                  <wp:effectExtent l="19050" t="0" r="25400" b="29845"/>
                  <wp:wrapNone/>
                  <wp:docPr id="49" name="Down Arrow 49"/>
                  <wp:cNvGraphicFramePr/>
                  <a:graphic xmlns:a="http://schemas.openxmlformats.org/drawingml/2006/main">
                    <a:graphicData uri="http://schemas.microsoft.com/office/word/2010/wordprocessingShape">
                      <wps:wsp>
                        <wps:cNvSpPr/>
                        <wps:spPr>
                          <a:xfrm>
                            <a:off x="0" y="0"/>
                            <a:ext cx="184397" cy="236891"/>
                          </a:xfrm>
                          <a:prstGeom prst="downArrow">
                            <a:avLst/>
                          </a:prstGeom>
                          <a:solidFill>
                            <a:srgbClr val="C00000"/>
                          </a:solidFill>
                          <a:ln w="9525">
                            <a:solidFill>
                              <a:srgbClr val="9C251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17FC0" id="Down Arrow 49" o:spid="_x0000_s1026" type="#_x0000_t67" style="position:absolute;left:0;text-align:left;margin-left:16.05pt;margin-top:174.1pt;width:14.5pt;height:18.6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" adj="13193" fillcolor="#c00000" strokecolor="#9c251c"/>
              </w:pict>
            </mc:Fallback>
          </mc:AlternateContent>
        </w:r>
        <w:r w:rsidRPr="00146DE8" w:rsidDel="00CA6FDF">
          <w:rPr>
            <w:noProof/>
            <w:sz w:val="24"/>
            <w:szCs w:val="24"/>
          </w:rPr>
          <mc:AlternateContent>
            <mc:Choice Requires="wps">
              <w:drawing>
                <wp:anchor distT="45720" distB="45720" distL="114300" distR="114300" simplePos="0" relativeHeight="251699712" behindDoc="0" locked="0" layoutInCell="1" allowOverlap="1" wp14:anchorId="044C0EB2" wp14:editId="74DC7C81">
                  <wp:simplePos x="0" y="0"/>
                  <wp:positionH relativeFrom="column">
                    <wp:posOffset>5036697</wp:posOffset>
                  </wp:positionH>
                  <wp:positionV relativeFrom="paragraph">
                    <wp:posOffset>2210005</wp:posOffset>
                  </wp:positionV>
                  <wp:extent cx="1055984" cy="584036"/>
                  <wp:effectExtent l="0" t="0" r="0" b="0"/>
                  <wp:wrapNone/>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984" cy="584036"/>
                          </a:xfrm>
                          <a:prstGeom prst="rect">
                            <a:avLst/>
                          </a:prstGeom>
                          <a:noFill/>
                          <a:ln w="9525">
                            <a:noFill/>
                            <a:miter lim="800000"/>
                            <a:headEnd/>
                            <a:tailEnd/>
                          </a:ln>
                        </wps:spPr>
                        <wps:txbx>
                          <w:txbxContent>
                            <w:p w14:paraId="1E095ADB" w14:textId="77777777" w:rsidR="00515D8C" w:rsidRPr="00B363A2" w:rsidRDefault="00515D8C" w:rsidP="005C406C">
                              <w:pPr>
                                <w:rPr>
                                  <w:b/>
                                  <w:bCs/>
                                </w:rPr>
                              </w:pPr>
                              <w:r w:rsidRPr="00B363A2">
                                <w:rPr>
                                  <w:rFonts w:hint="eastAsia"/>
                                  <w:b/>
                                  <w:bCs/>
                                  <w:rtl/>
                                </w:rPr>
                                <w:t>אובדן</w:t>
                              </w:r>
                              <w:r w:rsidRPr="00B363A2">
                                <w:rPr>
                                  <w:b/>
                                  <w:bCs/>
                                  <w:rtl/>
                                </w:rPr>
                                <w:t xml:space="preserve"> </w:t>
                              </w:r>
                              <w:r>
                                <w:rPr>
                                  <w:rFonts w:hint="cs"/>
                                  <w:b/>
                                  <w:bCs/>
                                  <w:rtl/>
                                </w:rPr>
                                <w:t>גבוה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4C0EB2" id="_x0000_s1033" type="#_x0000_t202" style="position:absolute;left:0;text-align:left;margin-left:396.6pt;margin-top:174pt;width:83.15pt;height:46pt;z-index:251699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" filled="f" stroked="f">
                  <v:textbox>
                    <w:txbxContent>
                      <w:p w14:paraId="1E095ADB" w14:textId="77777777" w:rsidR="00515D8C" w:rsidRPr="00B363A2" w:rsidRDefault="00515D8C" w:rsidP="005C406C">
                        <w:pPr>
                          <w:rPr>
                            <w:b/>
                            <w:bCs/>
                          </w:rPr>
                        </w:pPr>
                        <w:r w:rsidRPr="00B363A2">
                          <w:rPr>
                            <w:rFonts w:hint="eastAsia"/>
                            <w:b/>
                            <w:bCs/>
                            <w:rtl/>
                          </w:rPr>
                          <w:t>אובדן</w:t>
                        </w:r>
                        <w:r w:rsidRPr="00B363A2">
                          <w:rPr>
                            <w:b/>
                            <w:bCs/>
                            <w:rtl/>
                          </w:rPr>
                          <w:t xml:space="preserve"> </w:t>
                        </w:r>
                        <w:r>
                          <w:rPr>
                            <w:rFonts w:hint="cs"/>
                            <w:b/>
                            <w:bCs/>
                            <w:rtl/>
                          </w:rPr>
                          <w:t>גבוה</w:t>
                        </w:r>
                      </w:p>
                    </w:txbxContent>
                  </v:textbox>
                </v:shape>
              </w:pict>
            </mc:Fallback>
          </mc:AlternateContent>
        </w:r>
        <w:r w:rsidRPr="00146DE8" w:rsidDel="00CA6FDF">
          <w:rPr>
            <w:noProof/>
            <w:sz w:val="24"/>
            <w:szCs w:val="24"/>
          </w:rPr>
          <mc:AlternateContent>
            <mc:Choice Requires="wps">
              <w:drawing>
                <wp:anchor distT="45720" distB="45720" distL="114300" distR="114300" simplePos="0" relativeHeight="251698688" behindDoc="0" locked="0" layoutInCell="1" allowOverlap="1" wp14:anchorId="49A169C2" wp14:editId="50630BEC">
                  <wp:simplePos x="0" y="0"/>
                  <wp:positionH relativeFrom="column">
                    <wp:posOffset>5036615</wp:posOffset>
                  </wp:positionH>
                  <wp:positionV relativeFrom="paragraph">
                    <wp:posOffset>1772859</wp:posOffset>
                  </wp:positionV>
                  <wp:extent cx="1055984" cy="584036"/>
                  <wp:effectExtent l="0" t="0" r="0" b="0"/>
                  <wp:wrapNone/>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984" cy="584036"/>
                          </a:xfrm>
                          <a:prstGeom prst="rect">
                            <a:avLst/>
                          </a:prstGeom>
                          <a:noFill/>
                          <a:ln w="9525">
                            <a:noFill/>
                            <a:miter lim="800000"/>
                            <a:headEnd/>
                            <a:tailEnd/>
                          </a:ln>
                        </wps:spPr>
                        <wps:txbx>
                          <w:txbxContent>
                            <w:p w14:paraId="62DF3ABF" w14:textId="77777777" w:rsidR="00515D8C" w:rsidRPr="00B363A2" w:rsidRDefault="00515D8C" w:rsidP="005C406C">
                              <w:pPr>
                                <w:rPr>
                                  <w:b/>
                                  <w:bCs/>
                                </w:rPr>
                              </w:pPr>
                              <w:r w:rsidRPr="00B363A2">
                                <w:rPr>
                                  <w:rFonts w:hint="eastAsia"/>
                                  <w:b/>
                                  <w:bCs/>
                                  <w:rtl/>
                                </w:rPr>
                                <w:t>אובדן</w:t>
                              </w:r>
                              <w:r w:rsidRPr="00B363A2">
                                <w:rPr>
                                  <w:b/>
                                  <w:bCs/>
                                  <w:rtl/>
                                </w:rPr>
                                <w:t xml:space="preserve"> </w:t>
                              </w:r>
                              <w:r>
                                <w:rPr>
                                  <w:rFonts w:hint="cs"/>
                                  <w:b/>
                                  <w:bCs/>
                                  <w:rtl/>
                                </w:rPr>
                                <w:t>בינוני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A169C2" id="_x0000_s1034" type="#_x0000_t202" style="position:absolute;left:0;text-align:left;margin-left:396.6pt;margin-top:139.6pt;width:83.15pt;height:46pt;z-index:251698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" filled="f" stroked="f">
                  <v:textbox>
                    <w:txbxContent>
                      <w:p w14:paraId="62DF3ABF" w14:textId="77777777" w:rsidR="00515D8C" w:rsidRPr="00B363A2" w:rsidRDefault="00515D8C" w:rsidP="005C406C">
                        <w:pPr>
                          <w:rPr>
                            <w:b/>
                            <w:bCs/>
                          </w:rPr>
                        </w:pPr>
                        <w:r w:rsidRPr="00B363A2">
                          <w:rPr>
                            <w:rFonts w:hint="eastAsia"/>
                            <w:b/>
                            <w:bCs/>
                            <w:rtl/>
                          </w:rPr>
                          <w:t>אובדן</w:t>
                        </w:r>
                        <w:r w:rsidRPr="00B363A2">
                          <w:rPr>
                            <w:b/>
                            <w:bCs/>
                            <w:rtl/>
                          </w:rPr>
                          <w:t xml:space="preserve"> </w:t>
                        </w:r>
                        <w:r>
                          <w:rPr>
                            <w:rFonts w:hint="cs"/>
                            <w:b/>
                            <w:bCs/>
                            <w:rtl/>
                          </w:rPr>
                          <w:t>בינוני</w:t>
                        </w:r>
                      </w:p>
                    </w:txbxContent>
                  </v:textbox>
                </v:shape>
              </w:pict>
            </mc:Fallback>
          </mc:AlternateContent>
        </w:r>
        <w:r w:rsidRPr="00146DE8" w:rsidDel="00CA6FDF">
          <w:rPr>
            <w:noProof/>
            <w:sz w:val="24"/>
            <w:szCs w:val="24"/>
          </w:rPr>
          <mc:AlternateContent>
            <mc:Choice Requires="wps">
              <w:drawing>
                <wp:anchor distT="45720" distB="45720" distL="114300" distR="114300" simplePos="0" relativeHeight="251697664" behindDoc="0" locked="0" layoutInCell="1" allowOverlap="1" wp14:anchorId="02CD2B6A" wp14:editId="14072A59">
                  <wp:simplePos x="0" y="0"/>
                  <wp:positionH relativeFrom="column">
                    <wp:posOffset>5036656</wp:posOffset>
                  </wp:positionH>
                  <wp:positionV relativeFrom="paragraph">
                    <wp:posOffset>1315987</wp:posOffset>
                  </wp:positionV>
                  <wp:extent cx="1055984" cy="584036"/>
                  <wp:effectExtent l="0" t="0" r="0" b="0"/>
                  <wp:wrapNone/>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984" cy="584036"/>
                          </a:xfrm>
                          <a:prstGeom prst="rect">
                            <a:avLst/>
                          </a:prstGeom>
                          <a:noFill/>
                          <a:ln w="9525">
                            <a:noFill/>
                            <a:miter lim="800000"/>
                            <a:headEnd/>
                            <a:tailEnd/>
                          </a:ln>
                        </wps:spPr>
                        <wps:txbx>
                          <w:txbxContent>
                            <w:p w14:paraId="56D3FA80" w14:textId="77777777" w:rsidR="00515D8C" w:rsidRPr="00B363A2" w:rsidRDefault="00515D8C" w:rsidP="005C406C">
                              <w:pPr>
                                <w:rPr>
                                  <w:b/>
                                  <w:bCs/>
                                </w:rPr>
                              </w:pPr>
                              <w:r w:rsidRPr="00B363A2">
                                <w:rPr>
                                  <w:rFonts w:hint="eastAsia"/>
                                  <w:b/>
                                  <w:bCs/>
                                  <w:rtl/>
                                </w:rPr>
                                <w:t>אובדן</w:t>
                              </w:r>
                              <w:r w:rsidRPr="00B363A2">
                                <w:rPr>
                                  <w:b/>
                                  <w:bCs/>
                                  <w:rtl/>
                                </w:rPr>
                                <w:t xml:space="preserve"> </w:t>
                              </w:r>
                              <w:r>
                                <w:rPr>
                                  <w:rFonts w:hint="cs"/>
                                  <w:b/>
                                  <w:bCs/>
                                  <w:rtl/>
                                </w:rPr>
                                <w:t>בינוני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CD2B6A" id="_x0000_s1035" type="#_x0000_t202" style="position:absolute;left:0;text-align:left;margin-left:396.6pt;margin-top:103.6pt;width:83.15pt;height:46pt;z-index:251697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" filled="f" stroked="f">
                  <v:textbox>
                    <w:txbxContent>
                      <w:p w14:paraId="56D3FA80" w14:textId="77777777" w:rsidR="00515D8C" w:rsidRPr="00B363A2" w:rsidRDefault="00515D8C" w:rsidP="005C406C">
                        <w:pPr>
                          <w:rPr>
                            <w:b/>
                            <w:bCs/>
                          </w:rPr>
                        </w:pPr>
                        <w:r w:rsidRPr="00B363A2">
                          <w:rPr>
                            <w:rFonts w:hint="eastAsia"/>
                            <w:b/>
                            <w:bCs/>
                            <w:rtl/>
                          </w:rPr>
                          <w:t>אובדן</w:t>
                        </w:r>
                        <w:r w:rsidRPr="00B363A2">
                          <w:rPr>
                            <w:b/>
                            <w:bCs/>
                            <w:rtl/>
                          </w:rPr>
                          <w:t xml:space="preserve"> </w:t>
                        </w:r>
                        <w:r>
                          <w:rPr>
                            <w:rFonts w:hint="cs"/>
                            <w:b/>
                            <w:bCs/>
                            <w:rtl/>
                          </w:rPr>
                          <w:t>בינוני</w:t>
                        </w:r>
                      </w:p>
                    </w:txbxContent>
                  </v:textbox>
                </v:shape>
              </w:pict>
            </mc:Fallback>
          </mc:AlternateContent>
        </w:r>
        <w:r w:rsidRPr="00146DE8" w:rsidDel="00CA6FDF">
          <w:rPr>
            <w:noProof/>
            <w:sz w:val="24"/>
            <w:szCs w:val="24"/>
          </w:rPr>
          <mc:AlternateContent>
            <mc:Choice Requires="wps">
              <w:drawing>
                <wp:anchor distT="45720" distB="45720" distL="114300" distR="114300" simplePos="0" relativeHeight="251696640" behindDoc="0" locked="0" layoutInCell="1" allowOverlap="1" wp14:anchorId="71F04B95" wp14:editId="2A908D43">
                  <wp:simplePos x="0" y="0"/>
                  <wp:positionH relativeFrom="column">
                    <wp:posOffset>5203231</wp:posOffset>
                  </wp:positionH>
                  <wp:positionV relativeFrom="paragraph">
                    <wp:posOffset>905081</wp:posOffset>
                  </wp:positionV>
                  <wp:extent cx="854792" cy="359860"/>
                  <wp:effectExtent l="0" t="0" r="0" b="2540"/>
                  <wp:wrapNone/>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4792" cy="359860"/>
                          </a:xfrm>
                          <a:prstGeom prst="rect">
                            <a:avLst/>
                          </a:prstGeom>
                          <a:noFill/>
                          <a:ln w="9525">
                            <a:noFill/>
                            <a:miter lim="800000"/>
                            <a:headEnd/>
                            <a:tailEnd/>
                          </a:ln>
                        </wps:spPr>
                        <wps:txbx>
                          <w:txbxContent>
                            <w:p w14:paraId="68C5CF16" w14:textId="77777777" w:rsidR="00515D8C" w:rsidRPr="00B363A2" w:rsidRDefault="00515D8C" w:rsidP="005C406C">
                              <w:pPr>
                                <w:rPr>
                                  <w:b/>
                                  <w:bCs/>
                                </w:rPr>
                              </w:pPr>
                              <w:r w:rsidRPr="00B363A2">
                                <w:rPr>
                                  <w:rFonts w:hint="eastAsia"/>
                                  <w:b/>
                                  <w:bCs/>
                                  <w:rtl/>
                                </w:rPr>
                                <w:t>אובדן</w:t>
                              </w:r>
                              <w:r w:rsidRPr="00B363A2">
                                <w:rPr>
                                  <w:b/>
                                  <w:bCs/>
                                  <w:rtl/>
                                </w:rPr>
                                <w:t xml:space="preserve"> </w:t>
                              </w:r>
                              <w:r w:rsidRPr="00B363A2">
                                <w:rPr>
                                  <w:rFonts w:hint="eastAsia"/>
                                  <w:b/>
                                  <w:bCs/>
                                  <w:rtl/>
                                </w:rPr>
                                <w:t>נמוך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F04B95" id="_x0000_s1036" type="#_x0000_t202" style="position:absolute;left:0;text-align:left;margin-left:409.7pt;margin-top:71.25pt;width:67.3pt;height:28.35pt;z-index:251696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" filled="f" stroked="f">
                  <v:textbox>
                    <w:txbxContent>
                      <w:p w14:paraId="68C5CF16" w14:textId="77777777" w:rsidR="00515D8C" w:rsidRPr="00B363A2" w:rsidRDefault="00515D8C" w:rsidP="005C406C">
                        <w:pPr>
                          <w:rPr>
                            <w:b/>
                            <w:bCs/>
                          </w:rPr>
                        </w:pPr>
                        <w:r w:rsidRPr="00B363A2">
                          <w:rPr>
                            <w:rFonts w:hint="eastAsia"/>
                            <w:b/>
                            <w:bCs/>
                            <w:rtl/>
                          </w:rPr>
                          <w:t>אובדן</w:t>
                        </w:r>
                        <w:r w:rsidRPr="00B363A2">
                          <w:rPr>
                            <w:b/>
                            <w:bCs/>
                            <w:rtl/>
                          </w:rPr>
                          <w:t xml:space="preserve"> </w:t>
                        </w:r>
                        <w:r w:rsidRPr="00B363A2">
                          <w:rPr>
                            <w:rFonts w:hint="eastAsia"/>
                            <w:b/>
                            <w:bCs/>
                            <w:rtl/>
                          </w:rPr>
                          <w:t>נמוך</w:t>
                        </w:r>
                      </w:p>
                    </w:txbxContent>
                  </v:textbox>
                </v:shape>
              </w:pict>
            </mc:Fallback>
          </mc:AlternateContent>
        </w:r>
        <w:r w:rsidDel="00CA6FDF">
          <w:rPr>
            <w:rFonts w:asciiTheme="minorBidi" w:hAnsiTheme="minorBidi" w:hint="eastAsia"/>
            <w:b/>
            <w:bCs/>
            <w:noProof/>
            <w:sz w:val="24"/>
            <w:szCs w:val="24"/>
            <w:rtl/>
          </w:rPr>
          <mc:AlternateContent>
            <mc:Choice Requires="wps">
              <w:drawing>
                <wp:anchor distT="0" distB="0" distL="114300" distR="114300" simplePos="0" relativeHeight="251693568" behindDoc="0" locked="0" layoutInCell="1" allowOverlap="1" wp14:anchorId="0688202E" wp14:editId="2F473A36">
                  <wp:simplePos x="0" y="0"/>
                  <wp:positionH relativeFrom="column">
                    <wp:posOffset>203835</wp:posOffset>
                  </wp:positionH>
                  <wp:positionV relativeFrom="paragraph">
                    <wp:posOffset>1317625</wp:posOffset>
                  </wp:positionV>
                  <wp:extent cx="184397" cy="236891"/>
                  <wp:effectExtent l="19050" t="19050" r="44450" b="10795"/>
                  <wp:wrapNone/>
                  <wp:docPr id="54" name="Down Arrow 54"/>
                  <wp:cNvGraphicFramePr/>
                  <a:graphic xmlns:a="http://schemas.openxmlformats.org/drawingml/2006/main">
                    <a:graphicData uri="http://schemas.microsoft.com/office/word/2010/wordprocessingShape">
                      <wps:wsp>
                        <wps:cNvSpPr/>
                        <wps:spPr>
                          <a:xfrm rot="10800000">
                            <a:off x="0" y="0"/>
                            <a:ext cx="184397" cy="236891"/>
                          </a:xfrm>
                          <a:prstGeom prst="downArrow">
                            <a:avLst/>
                          </a:prstGeom>
                          <a:solidFill>
                            <a:schemeClr val="accent6"/>
                          </a:solidFill>
                          <a:ln w="9525">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0F6EB" id="Down Arrow 54" o:spid="_x0000_s1026" type="#_x0000_t67" style="position:absolute;left:0;text-align:left;margin-left:16.05pt;margin-top:103.75pt;width:14.5pt;height:18.65pt;rotation:180;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" adj="13193" fillcolor="#70ad47 [3209]" strokecolor="#538135 [2409]"/>
              </w:pict>
            </mc:Fallback>
          </mc:AlternateContent>
        </w:r>
        <w:r w:rsidDel="00CA6FDF">
          <w:rPr>
            <w:rFonts w:asciiTheme="minorBidi" w:hAnsiTheme="minorBidi" w:hint="eastAsia"/>
            <w:b/>
            <w:bCs/>
            <w:noProof/>
            <w:sz w:val="24"/>
            <w:szCs w:val="24"/>
            <w:rtl/>
          </w:rPr>
          <mc:AlternateContent>
            <mc:Choice Requires="wps">
              <w:drawing>
                <wp:anchor distT="0" distB="0" distL="114300" distR="114300" simplePos="0" relativeHeight="251692544" behindDoc="0" locked="0" layoutInCell="1" allowOverlap="1" wp14:anchorId="5A90F79E" wp14:editId="0678459D">
                  <wp:simplePos x="0" y="0"/>
                  <wp:positionH relativeFrom="column">
                    <wp:posOffset>203835</wp:posOffset>
                  </wp:positionH>
                  <wp:positionV relativeFrom="paragraph">
                    <wp:posOffset>895350</wp:posOffset>
                  </wp:positionV>
                  <wp:extent cx="184397" cy="236891"/>
                  <wp:effectExtent l="19050" t="19050" r="44450" b="10795"/>
                  <wp:wrapNone/>
                  <wp:docPr id="55" name="Down Arrow 55"/>
                  <wp:cNvGraphicFramePr/>
                  <a:graphic xmlns:a="http://schemas.openxmlformats.org/drawingml/2006/main">
                    <a:graphicData uri="http://schemas.microsoft.com/office/word/2010/wordprocessingShape">
                      <wps:wsp>
                        <wps:cNvSpPr/>
                        <wps:spPr>
                          <a:xfrm rot="10800000">
                            <a:off x="0" y="0"/>
                            <a:ext cx="184397" cy="236891"/>
                          </a:xfrm>
                          <a:prstGeom prst="downArrow">
                            <a:avLst/>
                          </a:prstGeom>
                          <a:solidFill>
                            <a:schemeClr val="accent6"/>
                          </a:solidFill>
                          <a:ln w="9525">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2D0F1" id="Down Arrow 55" o:spid="_x0000_s1026" type="#_x0000_t67" style="position:absolute;left:0;text-align:left;margin-left:16.05pt;margin-top:70.5pt;width:14.5pt;height:18.65pt;rotation:180;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" adj="13193" fillcolor="#70ad47 [3209]" strokecolor="#538135 [2409]"/>
              </w:pict>
            </mc:Fallback>
          </mc:AlternateContent>
        </w:r>
        <w:r w:rsidRPr="00726B9A" w:rsidDel="00CA6FDF">
          <w:rPr>
            <w:rFonts w:asciiTheme="minorBidi" w:hAnsiTheme="minorBidi" w:hint="eastAsia"/>
            <w:b/>
            <w:bCs/>
            <w:sz w:val="24"/>
            <w:szCs w:val="24"/>
            <w:rtl/>
          </w:rPr>
          <w:delText>שיעור</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ההוצאה</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על</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מזון</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לפי</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סוג</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חנות</w:delText>
        </w:r>
      </w:del>
    </w:p>
    <w:tbl>
      <w:tblPr>
        <w:tblStyle w:val="4-11"/>
        <w:bidiVisual/>
        <w:tblW w:w="7585" w:type="dxa"/>
        <w:jc w:val="center"/>
        <w:tblLook w:val="04A0" w:firstRow="1" w:lastRow="0" w:firstColumn="1" w:lastColumn="0" w:noHBand="0" w:noVBand="1"/>
      </w:tblPr>
      <w:tblGrid>
        <w:gridCol w:w="3055"/>
        <w:gridCol w:w="2265"/>
        <w:gridCol w:w="2265"/>
      </w:tblGrid>
      <w:tr w:rsidR="005C406C" w:rsidRPr="00221961" w:rsidDel="00CA6FDF" w14:paraId="38DC42D0" w14:textId="631A7FDD" w:rsidTr="006E1F83">
        <w:trPr>
          <w:cnfStyle w:val="100000000000" w:firstRow="1" w:lastRow="0" w:firstColumn="0" w:lastColumn="0" w:oddVBand="0" w:evenVBand="0" w:oddHBand="0" w:evenHBand="0" w:firstRowFirstColumn="0" w:firstRowLastColumn="0" w:lastRowFirstColumn="0" w:lastRowLastColumn="0"/>
          <w:trHeight w:val="669"/>
          <w:jc w:val="center"/>
          <w:del w:id="1355" w:author="Nisan Avraham" w:date="2022-06-15T10:39:00Z"/>
        </w:trPr>
        <w:tc>
          <w:tcPr>
            <w:cnfStyle w:val="001000000000" w:firstRow="0" w:lastRow="0" w:firstColumn="1" w:lastColumn="0" w:oddVBand="0" w:evenVBand="0" w:oddHBand="0" w:evenHBand="0" w:firstRowFirstColumn="0" w:firstRowLastColumn="0" w:lastRowFirstColumn="0" w:lastRowLastColumn="0"/>
            <w:tcW w:w="0" w:type="dxa"/>
            <w:noWrap/>
            <w:hideMark/>
          </w:tcPr>
          <w:p w14:paraId="0B17C958" w14:textId="7D77BF80" w:rsidR="005C406C" w:rsidRPr="00221961" w:rsidDel="00CA6FDF" w:rsidRDefault="005C406C" w:rsidP="006E1F83">
            <w:pPr>
              <w:bidi w:val="0"/>
              <w:spacing w:line="360" w:lineRule="auto"/>
              <w:jc w:val="center"/>
              <w:rPr>
                <w:del w:id="1356" w:author="Nisan Avraham" w:date="2022-06-15T10:39:00Z"/>
                <w:rFonts w:ascii="Arial" w:eastAsia="Times New Roman" w:hAnsi="Arial" w:cs="Arial"/>
              </w:rPr>
            </w:pPr>
          </w:p>
        </w:tc>
        <w:tc>
          <w:tcPr>
            <w:tcW w:w="0" w:type="dxa"/>
            <w:vAlign w:val="center"/>
            <w:hideMark/>
          </w:tcPr>
          <w:p w14:paraId="2A93F5DC" w14:textId="28279E8D" w:rsidR="005C406C" w:rsidRPr="006B4D41"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357" w:author="Nisan Avraham" w:date="2022-06-15T10:39:00Z"/>
                <w:rFonts w:ascii="Arial" w:eastAsia="Times New Roman" w:hAnsi="Arial" w:cs="Arial"/>
              </w:rPr>
            </w:pPr>
            <w:del w:id="1358" w:author="Nisan Avraham" w:date="2022-06-15T10:39:00Z">
              <w:r w:rsidDel="00CA6FDF">
                <w:rPr>
                  <w:rFonts w:ascii="Arial" w:eastAsia="Times New Roman" w:hAnsi="Arial" w:cs="Arial" w:hint="cs"/>
                  <w:rtl/>
                </w:rPr>
                <w:delText>2019</w:delText>
              </w:r>
            </w:del>
          </w:p>
        </w:tc>
        <w:tc>
          <w:tcPr>
            <w:tcW w:w="0" w:type="dxa"/>
            <w:vAlign w:val="center"/>
          </w:tcPr>
          <w:p w14:paraId="094BB7F1" w14:textId="28370DD6" w:rsidR="005C406C" w:rsidRPr="006B4D41"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359" w:author="Nisan Avraham" w:date="2022-06-15T10:39:00Z"/>
                <w:rFonts w:ascii="Arial" w:eastAsia="Times New Roman" w:hAnsi="Arial" w:cs="Arial"/>
                <w:rtl/>
              </w:rPr>
            </w:pPr>
            <w:del w:id="1360" w:author="Nisan Avraham" w:date="2022-06-15T10:39:00Z">
              <w:r w:rsidDel="00CA6FDF">
                <w:rPr>
                  <w:rFonts w:ascii="Arial" w:eastAsia="Times New Roman" w:hAnsi="Arial" w:cs="Arial" w:hint="cs"/>
                  <w:rtl/>
                </w:rPr>
                <w:delText>2020</w:delText>
              </w:r>
            </w:del>
          </w:p>
        </w:tc>
      </w:tr>
      <w:tr w:rsidR="005C406C" w:rsidRPr="00221961" w:rsidDel="00CA6FDF" w14:paraId="2BE376D8" w14:textId="36014CB7" w:rsidTr="006E1F83">
        <w:trPr>
          <w:cnfStyle w:val="000000100000" w:firstRow="0" w:lastRow="0" w:firstColumn="0" w:lastColumn="0" w:oddVBand="0" w:evenVBand="0" w:oddHBand="1" w:evenHBand="0" w:firstRowFirstColumn="0" w:firstRowLastColumn="0" w:lastRowFirstColumn="0" w:lastRowLastColumn="0"/>
          <w:trHeight w:val="669"/>
          <w:jc w:val="center"/>
          <w:del w:id="1361" w:author="Nisan Avraham" w:date="2022-06-15T10:39:00Z"/>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74FBEA1E" w14:textId="72A6186F" w:rsidR="005C406C" w:rsidRPr="00146DE8" w:rsidDel="00CA6FDF" w:rsidRDefault="005C406C" w:rsidP="006E1F83">
            <w:pPr>
              <w:spacing w:line="360" w:lineRule="auto"/>
              <w:rPr>
                <w:del w:id="1362" w:author="Nisan Avraham" w:date="2022-06-15T10:39:00Z"/>
                <w:rFonts w:ascii="Arial" w:eastAsia="Times New Roman" w:hAnsi="Arial" w:cs="Arial"/>
                <w:color w:val="FFFFFF" w:themeColor="background1"/>
                <w:rtl/>
              </w:rPr>
            </w:pPr>
            <w:del w:id="1363" w:author="Nisan Avraham" w:date="2022-06-15T10:39:00Z">
              <w:r w:rsidRPr="00B363A2" w:rsidDel="00CA6FDF">
                <w:rPr>
                  <w:rFonts w:ascii="Arial" w:hAnsi="Arial" w:cs="Arial"/>
                  <w:rtl/>
                </w:rPr>
                <w:delText>רכישה מקוונת</w:delText>
              </w:r>
            </w:del>
          </w:p>
        </w:tc>
        <w:tc>
          <w:tcPr>
            <w:tcW w:w="0" w:type="dxa"/>
            <w:noWrap/>
            <w:vAlign w:val="center"/>
          </w:tcPr>
          <w:p w14:paraId="7F5188D1" w14:textId="669064AF" w:rsidR="005C406C" w:rsidRPr="00146DE8"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364" w:author="Nisan Avraham" w:date="2022-06-15T10:39:00Z"/>
                <w:rFonts w:ascii="Arial" w:eastAsia="Times New Roman" w:hAnsi="Arial" w:cs="Arial"/>
                <w:color w:val="000000"/>
                <w:rtl/>
              </w:rPr>
            </w:pPr>
            <w:del w:id="1365" w:author="Nisan Avraham" w:date="2022-06-15T10:39:00Z">
              <w:r w:rsidRPr="00B363A2" w:rsidDel="00CA6FDF">
                <w:rPr>
                  <w:rFonts w:ascii="Arial" w:hAnsi="Arial" w:cs="Arial"/>
                </w:rPr>
                <w:delText>7%</w:delText>
              </w:r>
            </w:del>
          </w:p>
        </w:tc>
        <w:tc>
          <w:tcPr>
            <w:tcW w:w="0" w:type="dxa"/>
            <w:vAlign w:val="center"/>
          </w:tcPr>
          <w:p w14:paraId="75FAA6F2" w14:textId="036432E6" w:rsidR="005C406C" w:rsidRPr="00146DE8"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366" w:author="Nisan Avraham" w:date="2022-06-15T10:39:00Z"/>
                <w:rFonts w:ascii="Arial" w:eastAsia="Times New Roman" w:hAnsi="Arial" w:cs="Arial"/>
                <w:color w:val="000000"/>
              </w:rPr>
            </w:pPr>
            <w:del w:id="1367" w:author="Nisan Avraham" w:date="2022-06-15T10:39:00Z">
              <w:r w:rsidRPr="00B363A2" w:rsidDel="00CA6FDF">
                <w:rPr>
                  <w:rFonts w:ascii="Arial" w:hAnsi="Arial" w:cs="Arial"/>
                </w:rPr>
                <w:delText>10%</w:delText>
              </w:r>
            </w:del>
          </w:p>
        </w:tc>
      </w:tr>
      <w:tr w:rsidR="005C406C" w:rsidRPr="00221961" w:rsidDel="00CA6FDF" w14:paraId="3E42C114" w14:textId="551B067F" w:rsidTr="006E1F83">
        <w:trPr>
          <w:trHeight w:val="669"/>
          <w:jc w:val="center"/>
          <w:del w:id="1368" w:author="Nisan Avraham" w:date="2022-06-15T10:39:00Z"/>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505309B8" w14:textId="01174E4C" w:rsidR="005C406C" w:rsidRPr="00146DE8" w:rsidDel="00CA6FDF" w:rsidRDefault="005C406C" w:rsidP="006E1F83">
            <w:pPr>
              <w:spacing w:line="360" w:lineRule="auto"/>
              <w:rPr>
                <w:del w:id="1369" w:author="Nisan Avraham" w:date="2022-06-15T10:39:00Z"/>
                <w:rFonts w:ascii="Arial" w:eastAsia="Times New Roman" w:hAnsi="Arial" w:cs="Arial"/>
                <w:color w:val="FFFFFF" w:themeColor="background1"/>
              </w:rPr>
            </w:pPr>
            <w:del w:id="1370" w:author="Nisan Avraham" w:date="2022-06-15T10:39:00Z">
              <w:r w:rsidRPr="00B363A2" w:rsidDel="00CA6FDF">
                <w:rPr>
                  <w:rFonts w:ascii="Arial" w:hAnsi="Arial" w:cs="Arial"/>
                  <w:rtl/>
                </w:rPr>
                <w:delText>רכישה ברשת שיווק</w:delText>
              </w:r>
            </w:del>
          </w:p>
        </w:tc>
        <w:tc>
          <w:tcPr>
            <w:tcW w:w="0" w:type="dxa"/>
            <w:noWrap/>
            <w:vAlign w:val="center"/>
          </w:tcPr>
          <w:p w14:paraId="1CA8BC1A" w14:textId="45E95003" w:rsidR="005C406C" w:rsidRPr="00146DE8"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371" w:author="Nisan Avraham" w:date="2022-06-15T10:39:00Z"/>
                <w:rFonts w:ascii="Arial" w:eastAsia="Times New Roman" w:hAnsi="Arial" w:cs="Arial"/>
                <w:color w:val="000000"/>
                <w:rtl/>
              </w:rPr>
            </w:pPr>
            <w:del w:id="1372" w:author="Nisan Avraham" w:date="2022-06-15T10:39:00Z">
              <w:r w:rsidRPr="00B363A2" w:rsidDel="00CA6FDF">
                <w:rPr>
                  <w:rFonts w:ascii="Arial" w:hAnsi="Arial" w:cs="Arial"/>
                </w:rPr>
                <w:delText>54%</w:delText>
              </w:r>
            </w:del>
          </w:p>
        </w:tc>
        <w:tc>
          <w:tcPr>
            <w:tcW w:w="0" w:type="dxa"/>
            <w:vAlign w:val="center"/>
          </w:tcPr>
          <w:p w14:paraId="1044E646" w14:textId="3E86D15F" w:rsidR="005C406C" w:rsidRPr="00146DE8"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373" w:author="Nisan Avraham" w:date="2022-06-15T10:39:00Z"/>
                <w:rFonts w:ascii="Arial" w:eastAsia="Times New Roman" w:hAnsi="Arial" w:cs="Arial"/>
                <w:color w:val="000000"/>
              </w:rPr>
            </w:pPr>
            <w:del w:id="1374" w:author="Nisan Avraham" w:date="2022-06-15T10:39:00Z">
              <w:r w:rsidRPr="00B363A2" w:rsidDel="00CA6FDF">
                <w:rPr>
                  <w:rFonts w:ascii="Arial" w:hAnsi="Arial" w:cs="Arial"/>
                </w:rPr>
                <w:delText>57%</w:delText>
              </w:r>
            </w:del>
          </w:p>
        </w:tc>
      </w:tr>
      <w:tr w:rsidR="005C406C" w:rsidRPr="00221961" w:rsidDel="00CA6FDF" w14:paraId="20D9E7E2" w14:textId="195B390B" w:rsidTr="006E1F83">
        <w:trPr>
          <w:cnfStyle w:val="000000100000" w:firstRow="0" w:lastRow="0" w:firstColumn="0" w:lastColumn="0" w:oddVBand="0" w:evenVBand="0" w:oddHBand="1" w:evenHBand="0" w:firstRowFirstColumn="0" w:firstRowLastColumn="0" w:lastRowFirstColumn="0" w:lastRowLastColumn="0"/>
          <w:trHeight w:val="669"/>
          <w:jc w:val="center"/>
          <w:del w:id="1375" w:author="Nisan Avraham" w:date="2022-06-15T10:39:00Z"/>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21F5F834" w14:textId="7336FFF1" w:rsidR="005C406C" w:rsidRPr="00146DE8" w:rsidDel="00CA6FDF" w:rsidRDefault="005C406C" w:rsidP="006E1F83">
            <w:pPr>
              <w:spacing w:line="360" w:lineRule="auto"/>
              <w:rPr>
                <w:del w:id="1376" w:author="Nisan Avraham" w:date="2022-06-15T10:39:00Z"/>
                <w:rFonts w:ascii="Arial" w:eastAsia="Times New Roman" w:hAnsi="Arial" w:cs="Arial"/>
                <w:color w:val="FFFFFF" w:themeColor="background1"/>
              </w:rPr>
            </w:pPr>
            <w:del w:id="1377" w:author="Nisan Avraham" w:date="2022-06-15T10:39:00Z">
              <w:r w:rsidRPr="00B363A2" w:rsidDel="00CA6FDF">
                <w:rPr>
                  <w:rFonts w:ascii="Arial" w:hAnsi="Arial" w:cs="Arial"/>
                  <w:rtl/>
                </w:rPr>
                <w:delText xml:space="preserve">רכישת במכולת ובחנויות אחרות </w:delText>
              </w:r>
            </w:del>
          </w:p>
        </w:tc>
        <w:tc>
          <w:tcPr>
            <w:tcW w:w="0" w:type="dxa"/>
            <w:noWrap/>
            <w:vAlign w:val="center"/>
          </w:tcPr>
          <w:p w14:paraId="743FB7DB" w14:textId="185E96D3" w:rsidR="005C406C" w:rsidRPr="00146DE8"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378" w:author="Nisan Avraham" w:date="2022-06-15T10:39:00Z"/>
                <w:rFonts w:ascii="Arial" w:eastAsia="Times New Roman" w:hAnsi="Arial" w:cs="Arial"/>
                <w:color w:val="000000"/>
                <w:rtl/>
              </w:rPr>
            </w:pPr>
            <w:del w:id="1379" w:author="Nisan Avraham" w:date="2022-06-15T10:39:00Z">
              <w:r w:rsidRPr="00B363A2" w:rsidDel="00CA6FDF">
                <w:rPr>
                  <w:rFonts w:ascii="Arial" w:hAnsi="Arial" w:cs="Arial"/>
                </w:rPr>
                <w:delText>36%</w:delText>
              </w:r>
            </w:del>
          </w:p>
        </w:tc>
        <w:tc>
          <w:tcPr>
            <w:tcW w:w="0" w:type="dxa"/>
            <w:vAlign w:val="center"/>
          </w:tcPr>
          <w:p w14:paraId="4B7D4C03" w14:textId="71E5D64D" w:rsidR="005C406C" w:rsidRPr="00146DE8"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380" w:author="Nisan Avraham" w:date="2022-06-15T10:39:00Z"/>
                <w:rFonts w:ascii="Arial" w:eastAsia="Times New Roman" w:hAnsi="Arial" w:cs="Arial"/>
                <w:color w:val="000000"/>
              </w:rPr>
            </w:pPr>
            <w:del w:id="1381" w:author="Nisan Avraham" w:date="2022-06-15T10:39:00Z">
              <w:r w:rsidRPr="00B363A2" w:rsidDel="00CA6FDF">
                <w:rPr>
                  <w:rFonts w:ascii="Arial" w:hAnsi="Arial" w:cs="Arial"/>
                </w:rPr>
                <w:delText>32%</w:delText>
              </w:r>
            </w:del>
          </w:p>
        </w:tc>
      </w:tr>
      <w:tr w:rsidR="005C406C" w:rsidRPr="00221961" w:rsidDel="00CA6FDF" w14:paraId="26E773D7" w14:textId="25E949C9" w:rsidTr="006E1F83">
        <w:trPr>
          <w:trHeight w:val="669"/>
          <w:jc w:val="center"/>
          <w:del w:id="1382" w:author="Nisan Avraham" w:date="2022-06-15T10:39:00Z"/>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62A185F1" w14:textId="59CFC329" w:rsidR="005C406C" w:rsidRPr="00146DE8" w:rsidDel="00CA6FDF" w:rsidRDefault="005C406C" w:rsidP="006E1F83">
            <w:pPr>
              <w:spacing w:line="360" w:lineRule="auto"/>
              <w:rPr>
                <w:del w:id="1383" w:author="Nisan Avraham" w:date="2022-06-15T10:39:00Z"/>
                <w:rFonts w:ascii="Arial" w:eastAsia="Times New Roman" w:hAnsi="Arial" w:cs="Arial"/>
                <w:color w:val="FFFFFF" w:themeColor="background1"/>
              </w:rPr>
            </w:pPr>
            <w:del w:id="1384" w:author="Nisan Avraham" w:date="2022-06-15T10:39:00Z">
              <w:r w:rsidRPr="00B363A2" w:rsidDel="00CA6FDF">
                <w:rPr>
                  <w:rFonts w:ascii="Arial" w:hAnsi="Arial" w:cs="Arial"/>
                  <w:rtl/>
                </w:rPr>
                <w:delText>רכישת בשווקים פתוחים</w:delText>
              </w:r>
            </w:del>
          </w:p>
        </w:tc>
        <w:tc>
          <w:tcPr>
            <w:tcW w:w="0" w:type="dxa"/>
            <w:noWrap/>
            <w:vAlign w:val="center"/>
          </w:tcPr>
          <w:p w14:paraId="699C5B45" w14:textId="2A66B61A" w:rsidR="005C406C" w:rsidRPr="00146DE8"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385" w:author="Nisan Avraham" w:date="2022-06-15T10:39:00Z"/>
                <w:rFonts w:ascii="Arial" w:eastAsia="Times New Roman" w:hAnsi="Arial" w:cs="Arial"/>
                <w:color w:val="000000"/>
                <w:rtl/>
              </w:rPr>
            </w:pPr>
            <w:del w:id="1386" w:author="Nisan Avraham" w:date="2022-06-15T10:39:00Z">
              <w:r w:rsidRPr="00B363A2" w:rsidDel="00CA6FDF">
                <w:rPr>
                  <w:rFonts w:ascii="Arial" w:hAnsi="Arial" w:cs="Arial"/>
                </w:rPr>
                <w:delText>4%</w:delText>
              </w:r>
            </w:del>
          </w:p>
        </w:tc>
        <w:tc>
          <w:tcPr>
            <w:tcW w:w="0" w:type="dxa"/>
            <w:vAlign w:val="center"/>
          </w:tcPr>
          <w:p w14:paraId="2E665569" w14:textId="55C94858" w:rsidR="005C406C" w:rsidRPr="00146DE8"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387" w:author="Nisan Avraham" w:date="2022-06-15T10:39:00Z"/>
                <w:rFonts w:ascii="Arial" w:eastAsia="Times New Roman" w:hAnsi="Arial" w:cs="Arial"/>
                <w:color w:val="000000"/>
              </w:rPr>
            </w:pPr>
            <w:del w:id="1388" w:author="Nisan Avraham" w:date="2022-06-15T10:39:00Z">
              <w:r w:rsidRPr="00B363A2" w:rsidDel="00CA6FDF">
                <w:rPr>
                  <w:rFonts w:ascii="Arial" w:hAnsi="Arial" w:cs="Arial"/>
                </w:rPr>
                <w:delText>1%</w:delText>
              </w:r>
            </w:del>
          </w:p>
        </w:tc>
      </w:tr>
    </w:tbl>
    <w:p w14:paraId="1853B8A7" w14:textId="430C7A07" w:rsidR="005C406C" w:rsidRPr="00B363A2" w:rsidDel="00CA6FDF" w:rsidRDefault="005C406C" w:rsidP="005C406C">
      <w:pPr>
        <w:spacing w:line="360" w:lineRule="auto"/>
        <w:jc w:val="both"/>
        <w:rPr>
          <w:del w:id="1389" w:author="Nisan Avraham" w:date="2022-06-15T10:39:00Z"/>
          <w:rFonts w:asciiTheme="minorBidi" w:hAnsiTheme="minorBidi"/>
          <w:sz w:val="18"/>
          <w:szCs w:val="18"/>
          <w:rtl/>
        </w:rPr>
      </w:pPr>
      <w:del w:id="1390" w:author="Nisan Avraham" w:date="2022-06-15T10:39:00Z">
        <w:r w:rsidRPr="00726B9A" w:rsidDel="00CA6FDF">
          <w:rPr>
            <w:rFonts w:asciiTheme="minorBidi" w:hAnsiTheme="minorBidi" w:hint="eastAsia"/>
            <w:sz w:val="18"/>
            <w:szCs w:val="18"/>
            <w:rtl/>
          </w:rPr>
          <w:delText>מקור</w:delText>
        </w:r>
        <w:r w:rsidRPr="00726B9A" w:rsidDel="00CA6FDF">
          <w:rPr>
            <w:rFonts w:asciiTheme="minorBidi" w:hAnsiTheme="minorBidi"/>
            <w:sz w:val="18"/>
            <w:szCs w:val="18"/>
            <w:rtl/>
          </w:rPr>
          <w:delText xml:space="preserve">: </w:delText>
        </w:r>
        <w:r w:rsidRPr="00726B9A" w:rsidDel="00CA6FDF">
          <w:rPr>
            <w:rFonts w:asciiTheme="minorBidi" w:hAnsiTheme="minorBidi" w:hint="eastAsia"/>
            <w:sz w:val="18"/>
            <w:szCs w:val="18"/>
            <w:rtl/>
          </w:rPr>
          <w:delText>עיבודי</w:delText>
        </w:r>
        <w:r w:rsidRPr="00726B9A" w:rsidDel="00CA6FDF">
          <w:rPr>
            <w:rFonts w:asciiTheme="minorBidi" w:hAnsiTheme="minorBidi"/>
            <w:sz w:val="18"/>
            <w:szCs w:val="18"/>
            <w:rtl/>
          </w:rPr>
          <w:delText xml:space="preserve"> </w:delText>
        </w:r>
        <w:r w:rsidRPr="00726B9A" w:rsidDel="00CA6FDF">
          <w:rPr>
            <w:rFonts w:asciiTheme="minorBidi" w:hAnsiTheme="minorBidi"/>
            <w:sz w:val="18"/>
            <w:szCs w:val="18"/>
          </w:rPr>
          <w:delText>BDO</w:delText>
        </w:r>
        <w:r w:rsidRPr="00726B9A" w:rsidDel="00CA6FDF">
          <w:rPr>
            <w:rFonts w:asciiTheme="minorBidi" w:hAnsiTheme="minorBidi"/>
            <w:sz w:val="18"/>
            <w:szCs w:val="18"/>
            <w:rtl/>
          </w:rPr>
          <w:delText xml:space="preserve"> על נתוני הלמ"ס</w:delText>
        </w:r>
      </w:del>
    </w:p>
    <w:p w14:paraId="5EDFA553" w14:textId="2ED51974" w:rsidR="005C406C" w:rsidDel="00CA6FDF" w:rsidRDefault="005C406C" w:rsidP="005C406C">
      <w:pPr>
        <w:spacing w:line="360" w:lineRule="auto"/>
        <w:jc w:val="both"/>
        <w:rPr>
          <w:del w:id="1391" w:author="Nisan Avraham" w:date="2022-06-15T10:39:00Z"/>
          <w:sz w:val="24"/>
          <w:szCs w:val="24"/>
          <w:rtl/>
        </w:rPr>
      </w:pPr>
      <w:del w:id="1392" w:author="Nisan Avraham" w:date="2022-06-15T10:39:00Z">
        <w:r w:rsidRPr="00726B9A" w:rsidDel="00CA6FDF">
          <w:rPr>
            <w:rFonts w:hint="eastAsia"/>
            <w:sz w:val="24"/>
            <w:szCs w:val="24"/>
            <w:rtl/>
          </w:rPr>
          <w:delText>בסך</w:delText>
        </w:r>
        <w:r w:rsidRPr="00726B9A" w:rsidDel="00CA6FDF">
          <w:rPr>
            <w:sz w:val="24"/>
            <w:szCs w:val="24"/>
            <w:rtl/>
          </w:rPr>
          <w:delText xml:space="preserve"> </w:delText>
        </w:r>
        <w:r w:rsidRPr="00726B9A" w:rsidDel="00CA6FDF">
          <w:rPr>
            <w:rFonts w:hint="eastAsia"/>
            <w:sz w:val="24"/>
            <w:szCs w:val="24"/>
            <w:rtl/>
          </w:rPr>
          <w:delText>הכל</w:delText>
        </w:r>
        <w:r w:rsidRPr="00726B9A" w:rsidDel="00CA6FDF">
          <w:rPr>
            <w:sz w:val="24"/>
            <w:szCs w:val="24"/>
            <w:rtl/>
          </w:rPr>
          <w:delText xml:space="preserve"> </w:delText>
        </w:r>
        <w:r w:rsidRPr="00726B9A" w:rsidDel="00CA6FDF">
          <w:rPr>
            <w:rFonts w:hint="eastAsia"/>
            <w:sz w:val="24"/>
            <w:szCs w:val="24"/>
            <w:rtl/>
          </w:rPr>
          <w:delText>אובדן</w:delText>
        </w:r>
        <w:r w:rsidRPr="00726B9A" w:rsidDel="00CA6FDF">
          <w:rPr>
            <w:sz w:val="24"/>
            <w:szCs w:val="24"/>
            <w:rtl/>
          </w:rPr>
          <w:delText xml:space="preserve"> </w:delText>
        </w:r>
        <w:r w:rsidRPr="00726B9A" w:rsidDel="00CA6FDF">
          <w:rPr>
            <w:rFonts w:hint="eastAsia"/>
            <w:sz w:val="24"/>
            <w:szCs w:val="24"/>
            <w:rtl/>
          </w:rPr>
          <w:delText>המזון</w:delText>
        </w:r>
        <w:r w:rsidRPr="00726B9A" w:rsidDel="00CA6FDF">
          <w:rPr>
            <w:sz w:val="24"/>
            <w:szCs w:val="24"/>
            <w:rtl/>
          </w:rPr>
          <w:delText xml:space="preserve"> </w:delText>
        </w:r>
        <w:r w:rsidRPr="00726B9A" w:rsidDel="00CA6FDF">
          <w:rPr>
            <w:rFonts w:hint="eastAsia"/>
            <w:sz w:val="24"/>
            <w:szCs w:val="24"/>
            <w:rtl/>
          </w:rPr>
          <w:delText>ברשתות</w:delText>
        </w:r>
        <w:r w:rsidRPr="00726B9A" w:rsidDel="00CA6FDF">
          <w:rPr>
            <w:sz w:val="24"/>
            <w:szCs w:val="24"/>
            <w:rtl/>
          </w:rPr>
          <w:delText xml:space="preserve"> </w:delText>
        </w:r>
        <w:r w:rsidRPr="00726B9A" w:rsidDel="00CA6FDF">
          <w:rPr>
            <w:rFonts w:hint="eastAsia"/>
            <w:sz w:val="24"/>
            <w:szCs w:val="24"/>
            <w:rtl/>
          </w:rPr>
          <w:delText>השיווק</w:delText>
        </w:r>
        <w:r w:rsidRPr="00726B9A" w:rsidDel="00CA6FDF">
          <w:rPr>
            <w:sz w:val="24"/>
            <w:szCs w:val="24"/>
            <w:rtl/>
          </w:rPr>
          <w:delText xml:space="preserve"> בשנת 2020 עמד על כ- 4</w:delText>
        </w:r>
        <w:r w:rsidDel="00CA6FDF">
          <w:rPr>
            <w:rFonts w:hint="cs"/>
            <w:sz w:val="24"/>
            <w:szCs w:val="24"/>
            <w:rtl/>
          </w:rPr>
          <w:delText>20</w:delText>
        </w:r>
        <w:r w:rsidRPr="00726B9A" w:rsidDel="00CA6FDF">
          <w:rPr>
            <w:sz w:val="24"/>
            <w:szCs w:val="24"/>
            <w:rtl/>
          </w:rPr>
          <w:delText xml:space="preserve"> אלף </w:delText>
        </w:r>
        <w:r w:rsidDel="00CA6FDF">
          <w:rPr>
            <w:sz w:val="24"/>
            <w:szCs w:val="24"/>
            <w:rtl/>
          </w:rPr>
          <w:delText>טונות</w:delText>
        </w:r>
        <w:r w:rsidRPr="00726B9A" w:rsidDel="00CA6FDF">
          <w:rPr>
            <w:sz w:val="24"/>
            <w:szCs w:val="24"/>
            <w:rtl/>
          </w:rPr>
          <w:delText xml:space="preserve">, המהווים ירידה של כ-4% </w:delText>
        </w:r>
        <w:r w:rsidRPr="00726B9A" w:rsidDel="00CA6FDF">
          <w:rPr>
            <w:rFonts w:hint="eastAsia"/>
            <w:sz w:val="24"/>
            <w:szCs w:val="24"/>
            <w:rtl/>
          </w:rPr>
          <w:delText>לעומת</w:delText>
        </w:r>
        <w:r w:rsidRPr="00726B9A" w:rsidDel="00CA6FDF">
          <w:rPr>
            <w:sz w:val="24"/>
            <w:szCs w:val="24"/>
            <w:rtl/>
          </w:rPr>
          <w:delText xml:space="preserve"> </w:delText>
        </w:r>
        <w:r w:rsidRPr="00726B9A" w:rsidDel="00CA6FDF">
          <w:rPr>
            <w:rFonts w:hint="eastAsia"/>
            <w:sz w:val="24"/>
            <w:szCs w:val="24"/>
            <w:rtl/>
          </w:rPr>
          <w:delText>האובדן</w:delText>
        </w:r>
        <w:r w:rsidRPr="00726B9A" w:rsidDel="00CA6FDF">
          <w:rPr>
            <w:sz w:val="24"/>
            <w:szCs w:val="24"/>
            <w:rtl/>
          </w:rPr>
          <w:delText xml:space="preserve"> </w:delText>
        </w:r>
        <w:r w:rsidRPr="00726B9A" w:rsidDel="00CA6FDF">
          <w:rPr>
            <w:rFonts w:hint="eastAsia"/>
            <w:sz w:val="24"/>
            <w:szCs w:val="24"/>
            <w:rtl/>
          </w:rPr>
          <w:delText>בשנת</w:delText>
        </w:r>
        <w:r w:rsidRPr="00726B9A" w:rsidDel="00CA6FDF">
          <w:rPr>
            <w:sz w:val="24"/>
            <w:szCs w:val="24"/>
            <w:rtl/>
          </w:rPr>
          <w:delText xml:space="preserve"> 2019.</w:delText>
        </w:r>
        <w:r w:rsidDel="00CA6FDF">
          <w:rPr>
            <w:rFonts w:hint="cs"/>
            <w:sz w:val="24"/>
            <w:szCs w:val="24"/>
            <w:rtl/>
          </w:rPr>
          <w:delText xml:space="preserve"> זאת בעקבות המעבר מרכישה בשווקים פתוחים, המאופיינים בשיעורי אובדן גבוהים, לרכישה באונליין, המאופיינת בשיעורי אובדן נמוכים. סך האובדן במקטע הקמעונאות </w:delText>
        </w:r>
        <w:r w:rsidRPr="009E5D4F" w:rsidDel="00CA6FDF">
          <w:rPr>
            <w:rFonts w:hint="eastAsia"/>
            <w:sz w:val="24"/>
            <w:szCs w:val="24"/>
            <w:rtl/>
          </w:rPr>
          <w:delText>הסתכם</w:delText>
        </w:r>
        <w:r w:rsidRPr="009E5D4F" w:rsidDel="00CA6FDF">
          <w:rPr>
            <w:sz w:val="24"/>
            <w:szCs w:val="24"/>
            <w:rtl/>
          </w:rPr>
          <w:delText xml:space="preserve"> בכ- </w:delText>
        </w:r>
        <w:r w:rsidRPr="00B363A2" w:rsidDel="00CA6FDF">
          <w:rPr>
            <w:sz w:val="24"/>
            <w:szCs w:val="24"/>
            <w:rtl/>
          </w:rPr>
          <w:delText>4.3 מיליארד ₪.</w:delText>
        </w:r>
        <w:r w:rsidDel="00CA6FDF">
          <w:rPr>
            <w:rFonts w:hint="cs"/>
            <w:sz w:val="24"/>
            <w:szCs w:val="24"/>
            <w:rtl/>
          </w:rPr>
          <w:delText xml:space="preserve"> </w:delText>
        </w:r>
      </w:del>
    </w:p>
    <w:p w14:paraId="44D64601" w14:textId="2D1DD3C0" w:rsidR="005C406C" w:rsidDel="00CA6FDF" w:rsidRDefault="005C406C" w:rsidP="005C406C">
      <w:pPr>
        <w:bidi w:val="0"/>
        <w:rPr>
          <w:del w:id="1393" w:author="Nisan Avraham" w:date="2022-06-15T10:39:00Z"/>
          <w:sz w:val="24"/>
          <w:szCs w:val="24"/>
        </w:rPr>
      </w:pPr>
      <w:del w:id="1394" w:author="Nisan Avraham" w:date="2022-06-15T10:39:00Z">
        <w:r w:rsidDel="00CA6FDF">
          <w:rPr>
            <w:sz w:val="24"/>
            <w:szCs w:val="24"/>
            <w:rtl/>
          </w:rPr>
          <w:br w:type="page"/>
        </w:r>
      </w:del>
    </w:p>
    <w:p w14:paraId="6B4880EF" w14:textId="10082E57" w:rsidR="005C406C" w:rsidRPr="00B363A2" w:rsidDel="00CA6FDF" w:rsidRDefault="005C406C" w:rsidP="005C406C">
      <w:pPr>
        <w:jc w:val="both"/>
        <w:rPr>
          <w:del w:id="1395" w:author="Nisan Avraham" w:date="2022-06-15T10:39:00Z"/>
          <w:rFonts w:cs="Arial"/>
          <w:b/>
          <w:bCs/>
          <w:sz w:val="28"/>
          <w:szCs w:val="28"/>
          <w:u w:val="single"/>
          <w:rtl/>
        </w:rPr>
      </w:pPr>
      <w:del w:id="1396" w:author="Nisan Avraham" w:date="2022-06-15T10:39:00Z">
        <w:r w:rsidDel="00CA6FDF">
          <w:rPr>
            <w:rFonts w:cs="Arial" w:hint="cs"/>
            <w:b/>
            <w:bCs/>
            <w:sz w:val="28"/>
            <w:szCs w:val="28"/>
            <w:u w:val="single"/>
            <w:rtl/>
          </w:rPr>
          <w:delText xml:space="preserve">ההשפעה על </w:delText>
        </w:r>
        <w:r w:rsidRPr="00E51D79" w:rsidDel="00CA6FDF">
          <w:rPr>
            <w:rFonts w:cs="Arial" w:hint="eastAsia"/>
            <w:b/>
            <w:bCs/>
            <w:sz w:val="28"/>
            <w:szCs w:val="28"/>
            <w:u w:val="single"/>
            <w:rtl/>
          </w:rPr>
          <w:delText>אובדן</w:delText>
        </w:r>
        <w:r w:rsidDel="00CA6FDF">
          <w:rPr>
            <w:rFonts w:cs="Arial" w:hint="cs"/>
            <w:b/>
            <w:bCs/>
            <w:sz w:val="28"/>
            <w:szCs w:val="28"/>
            <w:u w:val="single"/>
            <w:rtl/>
          </w:rPr>
          <w:delText xml:space="preserve"> המזון</w:delText>
        </w:r>
        <w:r w:rsidRPr="00E51D79" w:rsidDel="00CA6FDF">
          <w:rPr>
            <w:rFonts w:cs="Arial"/>
            <w:b/>
            <w:bCs/>
            <w:sz w:val="28"/>
            <w:szCs w:val="28"/>
            <w:u w:val="single"/>
            <w:rtl/>
          </w:rPr>
          <w:delText xml:space="preserve"> </w:delText>
        </w:r>
        <w:r w:rsidDel="00CA6FDF">
          <w:rPr>
            <w:rFonts w:cs="Arial" w:hint="cs"/>
            <w:b/>
            <w:bCs/>
            <w:sz w:val="28"/>
            <w:szCs w:val="28"/>
            <w:u w:val="single"/>
            <w:rtl/>
          </w:rPr>
          <w:delText>במקטע החקלאי</w:delText>
        </w:r>
      </w:del>
    </w:p>
    <w:p w14:paraId="5787323B" w14:textId="4B7F79C5" w:rsidR="005C406C" w:rsidRPr="00B363A2" w:rsidDel="00CA6FDF" w:rsidRDefault="005C406C" w:rsidP="005C406C">
      <w:pPr>
        <w:spacing w:line="360" w:lineRule="auto"/>
        <w:jc w:val="both"/>
        <w:rPr>
          <w:del w:id="1397" w:author="Nisan Avraham" w:date="2022-06-15T10:39:00Z"/>
          <w:rFonts w:asciiTheme="minorBidi" w:hAnsiTheme="minorBidi"/>
          <w:b/>
          <w:bCs/>
          <w:sz w:val="24"/>
          <w:szCs w:val="24"/>
          <w:rtl/>
        </w:rPr>
      </w:pPr>
      <w:del w:id="1398" w:author="Nisan Avraham" w:date="2022-06-15T10:39:00Z">
        <w:r w:rsidDel="00CA6FDF">
          <w:rPr>
            <w:rFonts w:asciiTheme="minorBidi" w:hAnsiTheme="minorBidi" w:hint="cs"/>
            <w:b/>
            <w:bCs/>
            <w:sz w:val="24"/>
            <w:szCs w:val="24"/>
            <w:rtl/>
          </w:rPr>
          <w:delText xml:space="preserve">כתוצאה ממשבר הקורונה חל גידול של כ-20,000 טונות באובדן המזון במקטע החקלאי. סה"כ אובדן של </w:delText>
        </w:r>
        <w:r w:rsidRPr="00B363A2" w:rsidDel="00CA6FDF">
          <w:rPr>
            <w:rFonts w:asciiTheme="minorBidi" w:hAnsiTheme="minorBidi"/>
            <w:b/>
            <w:bCs/>
            <w:sz w:val="24"/>
            <w:szCs w:val="24"/>
            <w:rtl/>
          </w:rPr>
          <w:delText xml:space="preserve">640,000 </w:delText>
        </w:r>
        <w:r w:rsidDel="00CA6FDF">
          <w:rPr>
            <w:rFonts w:asciiTheme="minorBidi" w:hAnsiTheme="minorBidi" w:hint="eastAsia"/>
            <w:b/>
            <w:bCs/>
            <w:sz w:val="24"/>
            <w:szCs w:val="24"/>
            <w:rtl/>
          </w:rPr>
          <w:delText>טונות</w:delText>
        </w:r>
        <w:r w:rsidRPr="00B363A2" w:rsidDel="00CA6FDF">
          <w:rPr>
            <w:rFonts w:asciiTheme="minorBidi" w:hAnsiTheme="minorBidi"/>
            <w:b/>
            <w:bCs/>
            <w:sz w:val="24"/>
            <w:szCs w:val="24"/>
            <w:rtl/>
          </w:rPr>
          <w:delText xml:space="preserve"> </w:delText>
        </w:r>
        <w:r w:rsidDel="00CA6FDF">
          <w:rPr>
            <w:rFonts w:asciiTheme="minorBidi" w:hAnsiTheme="minorBidi" w:hint="cs"/>
            <w:b/>
            <w:bCs/>
            <w:sz w:val="24"/>
            <w:szCs w:val="24"/>
            <w:rtl/>
          </w:rPr>
          <w:delText xml:space="preserve">תוצרת חקלאית </w:delText>
        </w:r>
        <w:r w:rsidRPr="00B363A2" w:rsidDel="00CA6FDF">
          <w:rPr>
            <w:rFonts w:asciiTheme="minorBidi" w:hAnsiTheme="minorBidi"/>
            <w:b/>
            <w:bCs/>
            <w:sz w:val="24"/>
            <w:szCs w:val="24"/>
            <w:rtl/>
          </w:rPr>
          <w:delText>בשווי של 2.</w:delText>
        </w:r>
        <w:r w:rsidDel="00CA6FDF">
          <w:rPr>
            <w:rFonts w:asciiTheme="minorBidi" w:hAnsiTheme="minorBidi" w:hint="cs"/>
            <w:b/>
            <w:bCs/>
            <w:sz w:val="24"/>
            <w:szCs w:val="24"/>
            <w:rtl/>
          </w:rPr>
          <w:delText>6</w:delText>
        </w:r>
        <w:r w:rsidRPr="00B363A2" w:rsidDel="00CA6FDF">
          <w:rPr>
            <w:rFonts w:asciiTheme="minorBidi" w:hAnsiTheme="minorBidi"/>
            <w:b/>
            <w:bCs/>
            <w:sz w:val="24"/>
            <w:szCs w:val="24"/>
            <w:rtl/>
          </w:rPr>
          <w:delText xml:space="preserve"> מיליארד ₪ במקטע החקלאי. עליה של </w:delText>
        </w:r>
        <w:r w:rsidDel="00CA6FDF">
          <w:rPr>
            <w:rFonts w:asciiTheme="minorBidi" w:hAnsiTheme="minorBidi" w:hint="cs"/>
            <w:b/>
            <w:bCs/>
            <w:sz w:val="24"/>
            <w:szCs w:val="24"/>
            <w:rtl/>
          </w:rPr>
          <w:delText>כ-3</w:delText>
        </w:r>
        <w:r w:rsidRPr="00B363A2" w:rsidDel="00CA6FDF">
          <w:rPr>
            <w:rFonts w:asciiTheme="minorBidi" w:hAnsiTheme="minorBidi"/>
            <w:b/>
            <w:bCs/>
            <w:sz w:val="24"/>
            <w:szCs w:val="24"/>
            <w:rtl/>
          </w:rPr>
          <w:delText xml:space="preserve">% באובדן </w:delText>
        </w:r>
        <w:r w:rsidDel="00CA6FDF">
          <w:rPr>
            <w:rFonts w:asciiTheme="minorBidi" w:hAnsiTheme="minorBidi" w:hint="cs"/>
            <w:b/>
            <w:bCs/>
            <w:sz w:val="24"/>
            <w:szCs w:val="24"/>
            <w:rtl/>
          </w:rPr>
          <w:delText xml:space="preserve">הכמותי לעומת </w:delText>
        </w:r>
        <w:r w:rsidRPr="00B363A2" w:rsidDel="00CA6FDF">
          <w:rPr>
            <w:rFonts w:asciiTheme="minorBidi" w:hAnsiTheme="minorBidi"/>
            <w:b/>
            <w:bCs/>
            <w:sz w:val="24"/>
            <w:szCs w:val="24"/>
            <w:rtl/>
          </w:rPr>
          <w:delText>שנת 2019.</w:delText>
        </w:r>
      </w:del>
    </w:p>
    <w:p w14:paraId="789EE05D" w14:textId="4B2BD34E" w:rsidR="005C406C" w:rsidDel="00CA6FDF" w:rsidRDefault="005C406C" w:rsidP="005C406C">
      <w:pPr>
        <w:spacing w:line="360" w:lineRule="auto"/>
        <w:jc w:val="both"/>
        <w:rPr>
          <w:del w:id="1399" w:author="Nisan Avraham" w:date="2022-06-15T10:39:00Z"/>
          <w:rFonts w:asciiTheme="minorBidi" w:hAnsiTheme="minorBidi"/>
          <w:sz w:val="24"/>
          <w:szCs w:val="24"/>
          <w:rtl/>
        </w:rPr>
      </w:pPr>
      <w:del w:id="1400" w:author="Nisan Avraham" w:date="2022-06-15T10:39:00Z">
        <w:r w:rsidDel="00CA6FDF">
          <w:rPr>
            <w:rFonts w:asciiTheme="minorBidi" w:hAnsiTheme="minorBidi" w:hint="cs"/>
            <w:sz w:val="24"/>
            <w:szCs w:val="24"/>
            <w:rtl/>
          </w:rPr>
          <w:delText>בתקופת משבר הקורונה ענף החקלאות הוגדר כענף חיוני למשק ולכן המשיך לפעול כבשגרה. עם זאת, חלק מענפי החקלאות נפגעו באופן משמעותי כתוצאה מהסגר הראשון שהוטל על המשק. הפגיעה בענף החקלאות נבעה בעיקר מהסיבות הבאות</w:delText>
        </w:r>
        <w:r w:rsidDel="00CA6FDF">
          <w:rPr>
            <w:rStyle w:val="FootnoteReference"/>
            <w:rFonts w:asciiTheme="minorBidi" w:hAnsiTheme="minorBidi"/>
            <w:sz w:val="24"/>
            <w:szCs w:val="24"/>
            <w:rtl/>
          </w:rPr>
          <w:footnoteReference w:id="17"/>
        </w:r>
        <w:r w:rsidDel="00CA6FDF">
          <w:rPr>
            <w:rFonts w:asciiTheme="minorBidi" w:hAnsiTheme="minorBidi" w:hint="cs"/>
            <w:sz w:val="24"/>
            <w:szCs w:val="24"/>
            <w:rtl/>
          </w:rPr>
          <w:delText>:</w:delText>
        </w:r>
      </w:del>
    </w:p>
    <w:p w14:paraId="02125550" w14:textId="2D70E57E" w:rsidR="005C406C" w:rsidDel="00CA6FDF" w:rsidRDefault="005C406C" w:rsidP="005C406C">
      <w:pPr>
        <w:spacing w:line="360" w:lineRule="auto"/>
        <w:jc w:val="both"/>
        <w:rPr>
          <w:del w:id="1403" w:author="Nisan Avraham" w:date="2022-06-15T10:39:00Z"/>
          <w:rFonts w:asciiTheme="minorBidi" w:hAnsiTheme="minorBidi"/>
          <w:sz w:val="24"/>
          <w:szCs w:val="24"/>
          <w:rtl/>
        </w:rPr>
      </w:pPr>
      <w:del w:id="1404" w:author="Nisan Avraham" w:date="2022-06-15T10:39:00Z">
        <w:r w:rsidDel="00CA6FDF">
          <w:rPr>
            <w:rFonts w:asciiTheme="minorBidi" w:hAnsiTheme="minorBidi" w:hint="cs"/>
            <w:sz w:val="24"/>
            <w:szCs w:val="24"/>
            <w:rtl/>
          </w:rPr>
          <w:delText xml:space="preserve">1. </w:delText>
        </w:r>
        <w:r w:rsidRPr="00726B9A" w:rsidDel="00CA6FDF">
          <w:rPr>
            <w:rFonts w:asciiTheme="minorBidi" w:hAnsiTheme="minorBidi" w:hint="eastAsia"/>
            <w:b/>
            <w:bCs/>
            <w:sz w:val="24"/>
            <w:szCs w:val="24"/>
            <w:rtl/>
          </w:rPr>
          <w:delText>מחסור</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בכוח</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אדם</w:delText>
        </w:r>
        <w:r w:rsidDel="00CA6FDF">
          <w:rPr>
            <w:rFonts w:asciiTheme="minorBidi" w:hAnsiTheme="minorBidi" w:hint="cs"/>
            <w:sz w:val="24"/>
            <w:szCs w:val="24"/>
            <w:rtl/>
          </w:rPr>
          <w:delText xml:space="preserve"> - בעקבות סגירת השמיים נמנעה כניסת של </w:delText>
        </w:r>
        <w:r w:rsidRPr="00872FF9" w:rsidDel="00CA6FDF">
          <w:rPr>
            <w:rFonts w:asciiTheme="minorBidi" w:hAnsiTheme="minorBidi" w:cs="Arial"/>
            <w:sz w:val="24"/>
            <w:szCs w:val="24"/>
            <w:rtl/>
          </w:rPr>
          <w:delText>כ-1,500 עובדים</w:delText>
        </w:r>
        <w:r w:rsidDel="00CA6FDF">
          <w:rPr>
            <w:rFonts w:asciiTheme="minorBidi" w:hAnsiTheme="minorBidi" w:cs="Arial" w:hint="cs"/>
            <w:sz w:val="24"/>
            <w:szCs w:val="24"/>
            <w:rtl/>
          </w:rPr>
          <w:delText xml:space="preserve"> זרים לענף החקלאות</w:delText>
        </w:r>
        <w:r w:rsidRPr="00872FF9" w:rsidDel="00CA6FDF">
          <w:rPr>
            <w:rFonts w:asciiTheme="minorBidi" w:hAnsiTheme="minorBidi" w:cs="Arial"/>
            <w:sz w:val="24"/>
            <w:szCs w:val="24"/>
            <w:rtl/>
          </w:rPr>
          <w:delText xml:space="preserve"> שהיו מתוכננים להגיע </w:delText>
        </w:r>
        <w:r w:rsidDel="00CA6FDF">
          <w:rPr>
            <w:rFonts w:asciiTheme="minorBidi" w:hAnsiTheme="minorBidi" w:cs="Arial" w:hint="cs"/>
            <w:sz w:val="24"/>
            <w:szCs w:val="24"/>
            <w:rtl/>
          </w:rPr>
          <w:delText>לארץ</w:delText>
        </w:r>
        <w:r w:rsidRPr="00872FF9" w:rsidDel="00CA6FDF">
          <w:rPr>
            <w:rFonts w:asciiTheme="minorBidi" w:hAnsiTheme="minorBidi" w:cs="Arial"/>
            <w:sz w:val="24"/>
            <w:szCs w:val="24"/>
            <w:rtl/>
          </w:rPr>
          <w:delText xml:space="preserve"> בחודשים מרץ ואפריל</w:delText>
        </w:r>
        <w:r w:rsidDel="00CA6FDF">
          <w:rPr>
            <w:rFonts w:asciiTheme="minorBidi" w:hAnsiTheme="minorBidi" w:hint="cs"/>
            <w:sz w:val="24"/>
            <w:szCs w:val="24"/>
            <w:rtl/>
          </w:rPr>
          <w:delText xml:space="preserve">. בנוסף ובעקבות הסגרים נמנעה כניסתם של עובדים פלסטינים. </w:delText>
        </w:r>
      </w:del>
    </w:p>
    <w:p w14:paraId="145F858D" w14:textId="39E93C5C" w:rsidR="005C406C" w:rsidDel="00CA6FDF" w:rsidRDefault="005C406C" w:rsidP="005C406C">
      <w:pPr>
        <w:spacing w:line="360" w:lineRule="auto"/>
        <w:jc w:val="both"/>
        <w:rPr>
          <w:del w:id="1405" w:author="Nisan Avraham" w:date="2022-06-15T10:39:00Z"/>
          <w:rFonts w:asciiTheme="minorBidi" w:hAnsiTheme="minorBidi"/>
          <w:sz w:val="24"/>
          <w:szCs w:val="24"/>
          <w:rtl/>
        </w:rPr>
      </w:pPr>
      <w:del w:id="1406" w:author="Nisan Avraham" w:date="2022-06-15T10:39:00Z">
        <w:r w:rsidDel="00CA6FDF">
          <w:rPr>
            <w:rFonts w:asciiTheme="minorBidi" w:hAnsiTheme="minorBidi" w:hint="cs"/>
            <w:sz w:val="24"/>
            <w:szCs w:val="24"/>
            <w:rtl/>
          </w:rPr>
          <w:delText xml:space="preserve">2. </w:delText>
        </w:r>
        <w:r w:rsidRPr="00726B9A" w:rsidDel="00CA6FDF">
          <w:rPr>
            <w:rFonts w:asciiTheme="minorBidi" w:hAnsiTheme="minorBidi" w:hint="eastAsia"/>
            <w:b/>
            <w:bCs/>
            <w:sz w:val="24"/>
            <w:szCs w:val="24"/>
            <w:rtl/>
          </w:rPr>
          <w:delText>סגירת</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ערוצי</w:delText>
        </w:r>
        <w:r w:rsidRPr="00726B9A" w:rsidDel="00CA6FDF">
          <w:rPr>
            <w:rFonts w:asciiTheme="minorBidi" w:hAnsiTheme="minorBidi"/>
            <w:b/>
            <w:bCs/>
            <w:sz w:val="24"/>
            <w:szCs w:val="24"/>
            <w:rtl/>
          </w:rPr>
          <w:delText xml:space="preserve"> </w:delText>
        </w:r>
        <w:r w:rsidRPr="00726B9A" w:rsidDel="00CA6FDF">
          <w:rPr>
            <w:rFonts w:asciiTheme="minorBidi" w:hAnsiTheme="minorBidi" w:hint="eastAsia"/>
            <w:b/>
            <w:bCs/>
            <w:sz w:val="24"/>
            <w:szCs w:val="24"/>
            <w:rtl/>
          </w:rPr>
          <w:delText>יצוא</w:delText>
        </w:r>
        <w:r w:rsidDel="00CA6FDF">
          <w:rPr>
            <w:rFonts w:asciiTheme="minorBidi" w:hAnsiTheme="minorBidi" w:hint="cs"/>
            <w:sz w:val="24"/>
            <w:szCs w:val="24"/>
            <w:rtl/>
          </w:rPr>
          <w:delText xml:space="preserve"> - משבר הקורונה הביא לפגיעה בהובלה הימית שהביאו לסגירת ערוצי היצוא של ענפים מסוימים  (בולט בניהם - ייצוא ירקות). </w:delText>
        </w:r>
      </w:del>
    </w:p>
    <w:p w14:paraId="2F934180" w14:textId="1E38DF35" w:rsidR="005C406C" w:rsidDel="00CA6FDF" w:rsidRDefault="005C406C" w:rsidP="005C406C">
      <w:pPr>
        <w:spacing w:line="360" w:lineRule="auto"/>
        <w:jc w:val="both"/>
        <w:rPr>
          <w:del w:id="1407" w:author="Nisan Avraham" w:date="2022-06-15T10:39:00Z"/>
          <w:rFonts w:asciiTheme="minorBidi" w:hAnsiTheme="minorBidi"/>
          <w:sz w:val="24"/>
          <w:szCs w:val="24"/>
          <w:rtl/>
        </w:rPr>
      </w:pPr>
      <w:del w:id="1408" w:author="Nisan Avraham" w:date="2022-06-15T10:39:00Z">
        <w:r w:rsidDel="00CA6FDF">
          <w:rPr>
            <w:rFonts w:asciiTheme="minorBidi" w:hAnsiTheme="minorBidi" w:hint="cs"/>
            <w:sz w:val="24"/>
            <w:szCs w:val="24"/>
            <w:rtl/>
          </w:rPr>
          <w:delText xml:space="preserve">3. </w:delText>
        </w:r>
        <w:r w:rsidRPr="00482DA9" w:rsidDel="00CA6FDF">
          <w:rPr>
            <w:rFonts w:asciiTheme="minorBidi" w:hAnsiTheme="minorBidi" w:hint="eastAsia"/>
            <w:b/>
            <w:bCs/>
            <w:sz w:val="24"/>
            <w:szCs w:val="24"/>
            <w:rtl/>
          </w:rPr>
          <w:delText>סגירת</w:delText>
        </w:r>
        <w:r w:rsidRPr="00482DA9" w:rsidDel="00CA6FDF">
          <w:rPr>
            <w:rFonts w:asciiTheme="minorBidi" w:hAnsiTheme="minorBidi"/>
            <w:b/>
            <w:bCs/>
            <w:sz w:val="24"/>
            <w:szCs w:val="24"/>
            <w:rtl/>
          </w:rPr>
          <w:delText xml:space="preserve"> </w:delText>
        </w:r>
        <w:r w:rsidRPr="00482DA9" w:rsidDel="00CA6FDF">
          <w:rPr>
            <w:rFonts w:asciiTheme="minorBidi" w:hAnsiTheme="minorBidi" w:hint="eastAsia"/>
            <w:b/>
            <w:bCs/>
            <w:sz w:val="24"/>
            <w:szCs w:val="24"/>
            <w:rtl/>
          </w:rPr>
          <w:delText>המקטע</w:delText>
        </w:r>
        <w:r w:rsidRPr="00482DA9" w:rsidDel="00CA6FDF">
          <w:rPr>
            <w:rFonts w:asciiTheme="minorBidi" w:hAnsiTheme="minorBidi"/>
            <w:b/>
            <w:bCs/>
            <w:sz w:val="24"/>
            <w:szCs w:val="24"/>
            <w:rtl/>
          </w:rPr>
          <w:delText xml:space="preserve"> </w:delText>
        </w:r>
        <w:r w:rsidRPr="00482DA9" w:rsidDel="00CA6FDF">
          <w:rPr>
            <w:rFonts w:asciiTheme="minorBidi" w:hAnsiTheme="minorBidi" w:hint="eastAsia"/>
            <w:b/>
            <w:bCs/>
            <w:sz w:val="24"/>
            <w:szCs w:val="24"/>
            <w:rtl/>
          </w:rPr>
          <w:delText>המוסדי</w:delText>
        </w:r>
        <w:r w:rsidDel="00CA6FDF">
          <w:rPr>
            <w:rFonts w:asciiTheme="minorBidi" w:hAnsiTheme="minorBidi" w:hint="cs"/>
            <w:b/>
            <w:bCs/>
            <w:sz w:val="24"/>
            <w:szCs w:val="24"/>
            <w:rtl/>
          </w:rPr>
          <w:delText xml:space="preserve"> </w:delText>
        </w:r>
        <w:r w:rsidRPr="00482DA9" w:rsidDel="00CA6FDF">
          <w:rPr>
            <w:rFonts w:asciiTheme="minorBidi" w:hAnsiTheme="minorBidi"/>
            <w:b/>
            <w:bCs/>
            <w:sz w:val="24"/>
            <w:szCs w:val="24"/>
            <w:rtl/>
          </w:rPr>
          <w:delText>-</w:delText>
        </w:r>
        <w:r w:rsidDel="00CA6FDF">
          <w:rPr>
            <w:rFonts w:asciiTheme="minorBidi" w:hAnsiTheme="minorBidi" w:hint="cs"/>
            <w:sz w:val="24"/>
            <w:szCs w:val="24"/>
            <w:rtl/>
          </w:rPr>
          <w:delText xml:space="preserve"> בעקבות סגירת המסעדות, המלונות והשווקים הפתוחים נפגע השיווק למקטע זה. נעשתה הסטה למכירה למקטע הקמעונאי ומאמץ לשיווק ישיר ומקוון של תוצרת חקלאית, אולם אלו לא הצליחו לפצות במלואם על האובדן.</w:delText>
        </w:r>
      </w:del>
    </w:p>
    <w:p w14:paraId="3F449CB9" w14:textId="60785E7C" w:rsidR="005C406C" w:rsidDel="00CA6FDF" w:rsidRDefault="005C406C" w:rsidP="005C406C">
      <w:pPr>
        <w:spacing w:line="360" w:lineRule="auto"/>
        <w:jc w:val="both"/>
        <w:rPr>
          <w:del w:id="1409" w:author="Nisan Avraham" w:date="2022-06-15T10:39:00Z"/>
          <w:rFonts w:asciiTheme="minorBidi" w:hAnsiTheme="minorBidi"/>
          <w:sz w:val="24"/>
          <w:szCs w:val="24"/>
          <w:rtl/>
        </w:rPr>
      </w:pPr>
      <w:del w:id="1410" w:author="Nisan Avraham" w:date="2022-06-15T10:39:00Z">
        <w:r w:rsidDel="00CA6FDF">
          <w:rPr>
            <w:rFonts w:asciiTheme="minorBidi" w:hAnsiTheme="minorBidi" w:hint="cs"/>
            <w:sz w:val="24"/>
            <w:szCs w:val="24"/>
            <w:rtl/>
          </w:rPr>
          <w:delText xml:space="preserve">לפי אומדנים של משרד החקלאות, כ-2,500 דונם ירקות לא נקטפו עקב העדר ביקוש. </w:delText>
        </w:r>
        <w:r w:rsidRPr="00427D86" w:rsidDel="00CA6FDF">
          <w:rPr>
            <w:rFonts w:asciiTheme="minorBidi" w:hAnsiTheme="minorBidi"/>
            <w:noProof/>
            <w:sz w:val="24"/>
            <w:szCs w:val="24"/>
          </w:rPr>
          <mc:AlternateContent>
            <mc:Choice Requires="wps">
              <w:drawing>
                <wp:anchor distT="0" distB="0" distL="114300" distR="114300" simplePos="0" relativeHeight="251700736" behindDoc="0" locked="0" layoutInCell="1" allowOverlap="1" wp14:anchorId="4F134A03" wp14:editId="320B34D9">
                  <wp:simplePos x="0" y="0"/>
                  <wp:positionH relativeFrom="column">
                    <wp:posOffset>14067790</wp:posOffset>
                  </wp:positionH>
                  <wp:positionV relativeFrom="paragraph">
                    <wp:posOffset>-55880</wp:posOffset>
                  </wp:positionV>
                  <wp:extent cx="450645" cy="327785"/>
                  <wp:effectExtent l="0" t="0" r="26035" b="110490"/>
                  <wp:wrapNone/>
                  <wp:docPr id="56" name="בועת דיבור: מלבן 5">
                    <a:extLst xmlns:a="http://schemas.openxmlformats.org/drawingml/2006/main">
                      <a:ext uri="{FF2B5EF4-FFF2-40B4-BE49-F238E27FC236}">
                        <a16:creationId xmlns:a16="http://schemas.microsoft.com/office/drawing/2014/main" id="{B920EFF4-78A9-464E-9D1D-FA185A8C4272}"/>
                      </a:ext>
                    </a:extLst>
                  </wp:docPr>
                  <wp:cNvGraphicFramePr/>
                  <a:graphic xmlns:a="http://schemas.openxmlformats.org/drawingml/2006/main">
                    <a:graphicData uri="http://schemas.microsoft.com/office/word/2010/wordprocessingShape">
                      <wps:wsp>
                        <wps:cNvSpPr/>
                        <wps:spPr>
                          <a:xfrm>
                            <a:off x="0" y="0"/>
                            <a:ext cx="450645" cy="327785"/>
                          </a:xfrm>
                          <a:prstGeom prst="wedgeRectCallout">
                            <a:avLst>
                              <a:gd name="adj1" fmla="val -18980"/>
                              <a:gd name="adj2" fmla="val 75135"/>
                            </a:avLst>
                          </a:prstGeom>
                          <a:no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7F1477" w14:textId="77777777" w:rsidR="00515D8C" w:rsidRDefault="00515D8C" w:rsidP="005C406C">
                              <w:pPr>
                                <w:pStyle w:val="Header"/>
                                <w:jc w:val="center"/>
                                <w:rPr>
                                  <w:sz w:val="24"/>
                                  <w:szCs w:val="24"/>
                                </w:rPr>
                              </w:pPr>
                              <w:r>
                                <w:rPr>
                                  <w:rFonts w:ascii="Calibri" w:hAnsi="Calibri" w:cs="Calibri"/>
                                  <w:b/>
                                  <w:bCs/>
                                  <w:color w:val="833C0B" w:themeColor="accent2" w:themeShade="80"/>
                                  <w:kern w:val="24"/>
                                  <w:sz w:val="32"/>
                                  <w:szCs w:val="32"/>
                                  <w:rtl/>
                                </w:rPr>
                                <w:t>0%</w:t>
                              </w:r>
                            </w:p>
                          </w:txbxContent>
                        </wps:txbx>
                        <wps:bodyPr rtlCol="0" anchor="ctr"/>
                      </wps:wsp>
                    </a:graphicData>
                  </a:graphic>
                </wp:anchor>
              </w:drawing>
            </mc:Choice>
            <mc:Fallback>
              <w:pict>
                <v:shapetype w14:anchorId="4F134A0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בועת דיבור: מלבן 5" o:spid="_x0000_s1037" type="#_x0000_t61" style="position:absolute;left:0;text-align:left;margin-left:1107.7pt;margin-top:-4.4pt;width:35.5pt;height:25.8pt;z-index:25170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" adj="6700,27029" filled="f" strokecolor="#823b0b [1605]" strokeweight="2pt">
                  <v:textbox>
                    <w:txbxContent>
                      <w:p w14:paraId="167F1477" w14:textId="77777777" w:rsidR="00515D8C" w:rsidRDefault="00515D8C" w:rsidP="005C406C">
                        <w:pPr>
                          <w:pStyle w:val="Header"/>
                          <w:jc w:val="center"/>
                          <w:rPr>
                            <w:sz w:val="24"/>
                            <w:szCs w:val="24"/>
                          </w:rPr>
                        </w:pPr>
                        <w:r>
                          <w:rPr>
                            <w:rFonts w:ascii="Calibri" w:hAnsi="Calibri" w:cs="Calibri"/>
                            <w:b/>
                            <w:bCs/>
                            <w:color w:val="833C0B" w:themeColor="accent2" w:themeShade="80"/>
                            <w:kern w:val="24"/>
                            <w:sz w:val="32"/>
                            <w:szCs w:val="32"/>
                            <w:rtl/>
                          </w:rPr>
                          <w:t>0%</w:t>
                        </w:r>
                      </w:p>
                    </w:txbxContent>
                  </v:textbox>
                </v:shape>
              </w:pict>
            </mc:Fallback>
          </mc:AlternateContent>
        </w:r>
        <w:r w:rsidRPr="00726B9A" w:rsidDel="00CA6FDF">
          <w:rPr>
            <w:rFonts w:asciiTheme="minorBidi" w:hAnsiTheme="minorBidi" w:hint="eastAsia"/>
            <w:sz w:val="24"/>
            <w:szCs w:val="24"/>
            <w:rtl/>
          </w:rPr>
          <w:delText>כתוצאה</w:delText>
        </w:r>
        <w:r w:rsidRPr="00726B9A" w:rsidDel="00CA6FDF">
          <w:rPr>
            <w:rFonts w:asciiTheme="minorBidi" w:hAnsiTheme="minorBidi"/>
            <w:sz w:val="24"/>
            <w:szCs w:val="24"/>
            <w:rtl/>
          </w:rPr>
          <w:delText xml:space="preserve"> </w:delText>
        </w:r>
        <w:r w:rsidRPr="00726B9A" w:rsidDel="00CA6FDF">
          <w:rPr>
            <w:rFonts w:asciiTheme="minorBidi" w:hAnsiTheme="minorBidi" w:hint="eastAsia"/>
            <w:sz w:val="24"/>
            <w:szCs w:val="24"/>
            <w:rtl/>
          </w:rPr>
          <w:delText>מכך</w:delText>
        </w:r>
        <w:r w:rsidRPr="00726B9A" w:rsidDel="00CA6FDF">
          <w:rPr>
            <w:rFonts w:asciiTheme="minorBidi" w:hAnsiTheme="minorBidi"/>
            <w:sz w:val="24"/>
            <w:szCs w:val="24"/>
            <w:rtl/>
          </w:rPr>
          <w:delText xml:space="preserve">, </w:delText>
        </w:r>
        <w:r w:rsidDel="00CA6FDF">
          <w:rPr>
            <w:rFonts w:asciiTheme="minorBidi" w:hAnsiTheme="minorBidi" w:hint="cs"/>
            <w:sz w:val="24"/>
            <w:szCs w:val="24"/>
            <w:rtl/>
          </w:rPr>
          <w:delText>גדל</w:delText>
        </w:r>
        <w:r w:rsidRPr="00726B9A" w:rsidDel="00CA6FDF">
          <w:rPr>
            <w:rFonts w:asciiTheme="minorBidi" w:hAnsiTheme="minorBidi"/>
            <w:sz w:val="24"/>
            <w:szCs w:val="24"/>
            <w:rtl/>
          </w:rPr>
          <w:delText xml:space="preserve"> </w:delText>
        </w:r>
        <w:r w:rsidRPr="00726B9A" w:rsidDel="00CA6FDF">
          <w:rPr>
            <w:rFonts w:asciiTheme="minorBidi" w:hAnsiTheme="minorBidi" w:hint="eastAsia"/>
            <w:sz w:val="24"/>
            <w:szCs w:val="24"/>
            <w:rtl/>
          </w:rPr>
          <w:delText>אובדן</w:delText>
        </w:r>
        <w:r w:rsidRPr="00726B9A" w:rsidDel="00CA6FDF">
          <w:rPr>
            <w:rFonts w:asciiTheme="minorBidi" w:hAnsiTheme="minorBidi"/>
            <w:sz w:val="24"/>
            <w:szCs w:val="24"/>
            <w:rtl/>
          </w:rPr>
          <w:delText xml:space="preserve"> </w:delText>
        </w:r>
        <w:r w:rsidRPr="00726B9A" w:rsidDel="00CA6FDF">
          <w:rPr>
            <w:rFonts w:asciiTheme="minorBidi" w:hAnsiTheme="minorBidi" w:hint="eastAsia"/>
            <w:sz w:val="24"/>
            <w:szCs w:val="24"/>
            <w:rtl/>
          </w:rPr>
          <w:delText>המזון</w:delText>
        </w:r>
        <w:r w:rsidRPr="00726B9A" w:rsidDel="00CA6FDF">
          <w:rPr>
            <w:rFonts w:asciiTheme="minorBidi" w:hAnsiTheme="minorBidi"/>
            <w:sz w:val="24"/>
            <w:szCs w:val="24"/>
            <w:rtl/>
          </w:rPr>
          <w:delText xml:space="preserve"> </w:delText>
        </w:r>
        <w:r w:rsidRPr="009E5D4F" w:rsidDel="00CA6FDF">
          <w:rPr>
            <w:rFonts w:asciiTheme="minorBidi" w:hAnsiTheme="minorBidi" w:hint="eastAsia"/>
            <w:sz w:val="24"/>
            <w:szCs w:val="24"/>
            <w:rtl/>
          </w:rPr>
          <w:delText>במקטע</w:delText>
        </w:r>
        <w:r w:rsidRPr="009E5D4F" w:rsidDel="00CA6FDF">
          <w:rPr>
            <w:rFonts w:asciiTheme="minorBidi" w:hAnsiTheme="minorBidi"/>
            <w:sz w:val="24"/>
            <w:szCs w:val="24"/>
            <w:rtl/>
          </w:rPr>
          <w:delText xml:space="preserve"> </w:delText>
        </w:r>
        <w:r w:rsidRPr="009E5D4F" w:rsidDel="00CA6FDF">
          <w:rPr>
            <w:rFonts w:asciiTheme="minorBidi" w:hAnsiTheme="minorBidi" w:hint="eastAsia"/>
            <w:sz w:val="24"/>
            <w:szCs w:val="24"/>
            <w:rtl/>
          </w:rPr>
          <w:delText>החקלאי</w:delText>
        </w:r>
        <w:r w:rsidRPr="009E5D4F" w:rsidDel="00CA6FDF">
          <w:rPr>
            <w:rFonts w:asciiTheme="minorBidi" w:hAnsiTheme="minorBidi"/>
            <w:sz w:val="24"/>
            <w:szCs w:val="24"/>
            <w:rtl/>
          </w:rPr>
          <w:delText xml:space="preserve"> </w:delText>
        </w:r>
        <w:r w:rsidRPr="009E5D4F" w:rsidDel="00CA6FDF">
          <w:rPr>
            <w:rFonts w:asciiTheme="minorBidi" w:hAnsiTheme="minorBidi" w:hint="eastAsia"/>
            <w:sz w:val="24"/>
            <w:szCs w:val="24"/>
            <w:rtl/>
          </w:rPr>
          <w:delText>בכ</w:delText>
        </w:r>
        <w:r w:rsidRPr="009E5D4F" w:rsidDel="00CA6FDF">
          <w:rPr>
            <w:rFonts w:asciiTheme="minorBidi" w:hAnsiTheme="minorBidi"/>
            <w:sz w:val="24"/>
            <w:szCs w:val="24"/>
            <w:rtl/>
          </w:rPr>
          <w:delText>-3% בשנת 2020 לעומת ש</w:delText>
        </w:r>
        <w:r w:rsidRPr="009E5D4F" w:rsidDel="00CA6FDF">
          <w:rPr>
            <w:rFonts w:asciiTheme="minorBidi" w:hAnsiTheme="minorBidi" w:hint="eastAsia"/>
            <w:sz w:val="24"/>
            <w:szCs w:val="24"/>
            <w:rtl/>
          </w:rPr>
          <w:delText>נת</w:delText>
        </w:r>
        <w:r w:rsidRPr="009E5D4F" w:rsidDel="00CA6FDF">
          <w:rPr>
            <w:rFonts w:asciiTheme="minorBidi" w:hAnsiTheme="minorBidi"/>
            <w:sz w:val="24"/>
            <w:szCs w:val="24"/>
            <w:rtl/>
          </w:rPr>
          <w:delText xml:space="preserve"> 2019. </w:delText>
        </w:r>
        <w:r w:rsidDel="00CA6FDF">
          <w:rPr>
            <w:rFonts w:asciiTheme="minorBidi" w:hAnsiTheme="minorBidi" w:hint="cs"/>
            <w:sz w:val="24"/>
            <w:szCs w:val="24"/>
            <w:rtl/>
          </w:rPr>
          <w:delText xml:space="preserve">במונחים כספיים שווי האובדן גדל אף </w:delText>
        </w:r>
        <w:r w:rsidRPr="004270C5" w:rsidDel="00CA6FDF">
          <w:rPr>
            <w:rFonts w:asciiTheme="minorBidi" w:hAnsiTheme="minorBidi" w:hint="eastAsia"/>
            <w:sz w:val="24"/>
            <w:szCs w:val="24"/>
            <w:rtl/>
          </w:rPr>
          <w:delText>יותר</w:delText>
        </w:r>
        <w:r w:rsidRPr="004270C5" w:rsidDel="00CA6FDF">
          <w:rPr>
            <w:rFonts w:asciiTheme="minorBidi" w:hAnsiTheme="minorBidi"/>
            <w:sz w:val="24"/>
            <w:szCs w:val="24"/>
            <w:rtl/>
          </w:rPr>
          <w:delText xml:space="preserve"> </w:delText>
        </w:r>
        <w:r w:rsidRPr="004270C5" w:rsidDel="00CA6FDF">
          <w:rPr>
            <w:rFonts w:asciiTheme="minorBidi" w:hAnsiTheme="minorBidi" w:hint="eastAsia"/>
            <w:sz w:val="24"/>
            <w:szCs w:val="24"/>
            <w:rtl/>
          </w:rPr>
          <w:delText>בשל</w:delText>
        </w:r>
        <w:r w:rsidRPr="004270C5" w:rsidDel="00CA6FDF">
          <w:rPr>
            <w:rFonts w:asciiTheme="minorBidi" w:hAnsiTheme="minorBidi"/>
            <w:sz w:val="24"/>
            <w:szCs w:val="24"/>
            <w:rtl/>
          </w:rPr>
          <w:delText xml:space="preserve"> </w:delText>
        </w:r>
        <w:r w:rsidRPr="004270C5" w:rsidDel="00CA6FDF">
          <w:rPr>
            <w:rFonts w:asciiTheme="minorBidi" w:hAnsiTheme="minorBidi" w:hint="eastAsia"/>
            <w:sz w:val="24"/>
            <w:szCs w:val="24"/>
            <w:rtl/>
          </w:rPr>
          <w:delText>הקושי</w:delText>
        </w:r>
        <w:r w:rsidRPr="004270C5" w:rsidDel="00CA6FDF">
          <w:rPr>
            <w:rFonts w:asciiTheme="minorBidi" w:hAnsiTheme="minorBidi"/>
            <w:sz w:val="24"/>
            <w:szCs w:val="24"/>
            <w:rtl/>
          </w:rPr>
          <w:delText xml:space="preserve"> </w:delText>
        </w:r>
        <w:r w:rsidRPr="004270C5" w:rsidDel="00CA6FDF">
          <w:rPr>
            <w:rFonts w:asciiTheme="minorBidi" w:hAnsiTheme="minorBidi" w:hint="eastAsia"/>
            <w:sz w:val="24"/>
            <w:szCs w:val="24"/>
            <w:rtl/>
          </w:rPr>
          <w:delText>למכור</w:delText>
        </w:r>
        <w:r w:rsidRPr="004270C5" w:rsidDel="00CA6FDF">
          <w:rPr>
            <w:rFonts w:asciiTheme="minorBidi" w:hAnsiTheme="minorBidi"/>
            <w:sz w:val="24"/>
            <w:szCs w:val="24"/>
            <w:rtl/>
          </w:rPr>
          <w:delText xml:space="preserve"> </w:delText>
        </w:r>
        <w:r w:rsidRPr="004270C5" w:rsidDel="00CA6FDF">
          <w:rPr>
            <w:rFonts w:asciiTheme="minorBidi" w:hAnsiTheme="minorBidi" w:hint="eastAsia"/>
            <w:sz w:val="24"/>
            <w:szCs w:val="24"/>
            <w:rtl/>
          </w:rPr>
          <w:delText>מוצרי</w:delText>
        </w:r>
        <w:r w:rsidRPr="004270C5" w:rsidDel="00CA6FDF">
          <w:rPr>
            <w:rFonts w:asciiTheme="minorBidi" w:hAnsiTheme="minorBidi"/>
            <w:sz w:val="24"/>
            <w:szCs w:val="24"/>
            <w:rtl/>
          </w:rPr>
          <w:delText xml:space="preserve"> </w:delText>
        </w:r>
        <w:r w:rsidRPr="004270C5" w:rsidDel="00CA6FDF">
          <w:rPr>
            <w:rFonts w:asciiTheme="minorBidi" w:hAnsiTheme="minorBidi" w:hint="cs"/>
            <w:sz w:val="24"/>
            <w:szCs w:val="24"/>
            <w:rtl/>
          </w:rPr>
          <w:delText>פרמיום</w:delText>
        </w:r>
        <w:r w:rsidDel="00CA6FDF">
          <w:rPr>
            <w:rFonts w:asciiTheme="minorBidi" w:hAnsiTheme="minorBidi" w:hint="cs"/>
            <w:sz w:val="24"/>
            <w:szCs w:val="24"/>
            <w:rtl/>
          </w:rPr>
          <w:delText xml:space="preserve"> ופגיעה ביצוא</w:delText>
        </w:r>
        <w:r w:rsidRPr="004270C5" w:rsidDel="00CA6FDF">
          <w:rPr>
            <w:rFonts w:asciiTheme="minorBidi" w:hAnsiTheme="minorBidi"/>
            <w:sz w:val="24"/>
            <w:szCs w:val="24"/>
            <w:rtl/>
          </w:rPr>
          <w:delText xml:space="preserve"> </w:delText>
        </w:r>
        <w:r w:rsidRPr="004270C5" w:rsidDel="00CA6FDF">
          <w:rPr>
            <w:rFonts w:asciiTheme="minorBidi" w:hAnsiTheme="minorBidi" w:hint="eastAsia"/>
            <w:sz w:val="24"/>
            <w:szCs w:val="24"/>
            <w:rtl/>
          </w:rPr>
          <w:delText>בעיצומו</w:delText>
        </w:r>
        <w:r w:rsidRPr="004270C5" w:rsidDel="00CA6FDF">
          <w:rPr>
            <w:rFonts w:asciiTheme="minorBidi" w:hAnsiTheme="minorBidi"/>
            <w:sz w:val="24"/>
            <w:szCs w:val="24"/>
            <w:rtl/>
          </w:rPr>
          <w:delText xml:space="preserve"> </w:delText>
        </w:r>
        <w:r w:rsidRPr="004270C5" w:rsidDel="00CA6FDF">
          <w:rPr>
            <w:rFonts w:asciiTheme="minorBidi" w:hAnsiTheme="minorBidi" w:hint="eastAsia"/>
            <w:sz w:val="24"/>
            <w:szCs w:val="24"/>
            <w:rtl/>
          </w:rPr>
          <w:delText>של</w:delText>
        </w:r>
        <w:r w:rsidRPr="004270C5" w:rsidDel="00CA6FDF">
          <w:rPr>
            <w:rFonts w:asciiTheme="minorBidi" w:hAnsiTheme="minorBidi"/>
            <w:sz w:val="24"/>
            <w:szCs w:val="24"/>
            <w:rtl/>
          </w:rPr>
          <w:delText xml:space="preserve"> </w:delText>
        </w:r>
        <w:r w:rsidRPr="004270C5" w:rsidDel="00CA6FDF">
          <w:rPr>
            <w:rFonts w:asciiTheme="minorBidi" w:hAnsiTheme="minorBidi" w:hint="eastAsia"/>
            <w:sz w:val="24"/>
            <w:szCs w:val="24"/>
            <w:rtl/>
          </w:rPr>
          <w:delText>משבר</w:delText>
        </w:r>
        <w:r w:rsidRPr="004270C5" w:rsidDel="00CA6FDF">
          <w:rPr>
            <w:rFonts w:asciiTheme="minorBidi" w:hAnsiTheme="minorBidi"/>
            <w:sz w:val="24"/>
            <w:szCs w:val="24"/>
            <w:rtl/>
          </w:rPr>
          <w:delText xml:space="preserve"> </w:delText>
        </w:r>
        <w:r w:rsidRPr="004270C5" w:rsidDel="00CA6FDF">
          <w:rPr>
            <w:rFonts w:asciiTheme="minorBidi" w:hAnsiTheme="minorBidi" w:hint="eastAsia"/>
            <w:sz w:val="24"/>
            <w:szCs w:val="24"/>
            <w:rtl/>
          </w:rPr>
          <w:delText>כלכלי</w:delText>
        </w:r>
        <w:r w:rsidRPr="004270C5" w:rsidDel="00CA6FDF">
          <w:rPr>
            <w:rFonts w:asciiTheme="minorBidi" w:hAnsiTheme="minorBidi"/>
            <w:sz w:val="24"/>
            <w:szCs w:val="24"/>
            <w:rtl/>
          </w:rPr>
          <w:delText xml:space="preserve">. </w:delText>
        </w:r>
        <w:r w:rsidDel="00CA6FDF">
          <w:rPr>
            <w:rFonts w:asciiTheme="minorBidi" w:hAnsiTheme="minorBidi" w:hint="cs"/>
            <w:sz w:val="24"/>
            <w:szCs w:val="24"/>
            <w:rtl/>
          </w:rPr>
          <w:delText>סך ה</w:delText>
        </w:r>
        <w:r w:rsidRPr="004270C5" w:rsidDel="00CA6FDF">
          <w:rPr>
            <w:rFonts w:asciiTheme="minorBidi" w:hAnsiTheme="minorBidi" w:hint="eastAsia"/>
            <w:sz w:val="24"/>
            <w:szCs w:val="24"/>
            <w:rtl/>
          </w:rPr>
          <w:delText>אובדן</w:delText>
        </w:r>
        <w:r w:rsidRPr="004270C5" w:rsidDel="00CA6FDF">
          <w:rPr>
            <w:rFonts w:asciiTheme="minorBidi" w:hAnsiTheme="minorBidi"/>
            <w:sz w:val="24"/>
            <w:szCs w:val="24"/>
            <w:rtl/>
          </w:rPr>
          <w:delText xml:space="preserve"> </w:delText>
        </w:r>
        <w:r w:rsidRPr="004270C5" w:rsidDel="00CA6FDF">
          <w:rPr>
            <w:rFonts w:asciiTheme="minorBidi" w:hAnsiTheme="minorBidi" w:hint="eastAsia"/>
            <w:sz w:val="24"/>
            <w:szCs w:val="24"/>
            <w:rtl/>
          </w:rPr>
          <w:delText>כ</w:delText>
        </w:r>
        <w:r w:rsidRPr="004270C5" w:rsidDel="00CA6FDF">
          <w:rPr>
            <w:rFonts w:asciiTheme="minorBidi" w:hAnsiTheme="minorBidi"/>
            <w:sz w:val="24"/>
            <w:szCs w:val="24"/>
            <w:rtl/>
          </w:rPr>
          <w:delText xml:space="preserve">- 640 </w:delText>
        </w:r>
        <w:r w:rsidRPr="004270C5" w:rsidDel="00CA6FDF">
          <w:rPr>
            <w:rFonts w:asciiTheme="minorBidi" w:hAnsiTheme="minorBidi" w:hint="eastAsia"/>
            <w:sz w:val="24"/>
            <w:szCs w:val="24"/>
            <w:rtl/>
          </w:rPr>
          <w:delText>אלף</w:delText>
        </w:r>
        <w:r w:rsidRPr="009E5D4F" w:rsidDel="00CA6FDF">
          <w:rPr>
            <w:rFonts w:asciiTheme="minorBidi" w:hAnsiTheme="minorBidi"/>
            <w:sz w:val="24"/>
            <w:szCs w:val="24"/>
            <w:rtl/>
          </w:rPr>
          <w:delText xml:space="preserve"> </w:delText>
        </w:r>
        <w:r w:rsidDel="00CA6FDF">
          <w:rPr>
            <w:rFonts w:asciiTheme="minorBidi" w:hAnsiTheme="minorBidi" w:hint="eastAsia"/>
            <w:sz w:val="24"/>
            <w:szCs w:val="24"/>
            <w:rtl/>
          </w:rPr>
          <w:delText>טונות</w:delText>
        </w:r>
        <w:r w:rsidRPr="009E5D4F" w:rsidDel="00CA6FDF">
          <w:rPr>
            <w:rFonts w:asciiTheme="minorBidi" w:hAnsiTheme="minorBidi"/>
            <w:sz w:val="24"/>
            <w:szCs w:val="24"/>
            <w:rtl/>
          </w:rPr>
          <w:delText xml:space="preserve"> בשווי של כ</w:delText>
        </w:r>
        <w:r w:rsidRPr="00B363A2" w:rsidDel="00CA6FDF">
          <w:rPr>
            <w:rFonts w:asciiTheme="minorBidi" w:hAnsiTheme="minorBidi"/>
            <w:sz w:val="24"/>
            <w:szCs w:val="24"/>
            <w:rtl/>
          </w:rPr>
          <w:delText xml:space="preserve">-2.7 </w:delText>
        </w:r>
        <w:r w:rsidRPr="00B363A2" w:rsidDel="00CA6FDF">
          <w:rPr>
            <w:rFonts w:asciiTheme="minorBidi" w:hAnsiTheme="minorBidi" w:hint="eastAsia"/>
            <w:sz w:val="24"/>
            <w:szCs w:val="24"/>
            <w:rtl/>
          </w:rPr>
          <w:delText>מיליארד</w:delText>
        </w:r>
        <w:r w:rsidRPr="00B363A2" w:rsidDel="00CA6FDF">
          <w:rPr>
            <w:rFonts w:asciiTheme="minorBidi" w:hAnsiTheme="minorBidi"/>
            <w:sz w:val="24"/>
            <w:szCs w:val="24"/>
            <w:rtl/>
          </w:rPr>
          <w:delText xml:space="preserve"> </w:delText>
        </w:r>
        <w:r w:rsidRPr="00B363A2" w:rsidDel="00CA6FDF">
          <w:rPr>
            <w:rFonts w:asciiTheme="minorBidi" w:hAnsiTheme="minorBidi" w:hint="eastAsia"/>
            <w:sz w:val="24"/>
            <w:szCs w:val="24"/>
            <w:rtl/>
          </w:rPr>
          <w:delText>₪</w:delText>
        </w:r>
        <w:r w:rsidRPr="00B363A2" w:rsidDel="00CA6FDF">
          <w:rPr>
            <w:rFonts w:asciiTheme="minorBidi" w:hAnsiTheme="minorBidi"/>
            <w:sz w:val="24"/>
            <w:szCs w:val="24"/>
            <w:rtl/>
          </w:rPr>
          <w:delText>.</w:delText>
        </w:r>
      </w:del>
    </w:p>
    <w:p w14:paraId="463D3B26" w14:textId="77CA0A32" w:rsidR="005C406C" w:rsidRPr="00EF1336" w:rsidDel="00CA6FDF" w:rsidRDefault="005C406C" w:rsidP="005C406C">
      <w:pPr>
        <w:jc w:val="center"/>
        <w:rPr>
          <w:del w:id="1411" w:author="Nisan Avraham" w:date="2022-06-15T10:39:00Z"/>
          <w:rFonts w:cs="Arial"/>
          <w:b/>
          <w:bCs/>
          <w:sz w:val="24"/>
          <w:szCs w:val="24"/>
          <w:rtl/>
        </w:rPr>
      </w:pPr>
      <w:del w:id="1412" w:author="Nisan Avraham" w:date="2022-06-15T10:39:00Z">
        <w:r w:rsidRPr="009E5D4F" w:rsidDel="00CA6FDF">
          <w:rPr>
            <w:rFonts w:cs="Arial" w:hint="eastAsia"/>
            <w:b/>
            <w:bCs/>
            <w:sz w:val="24"/>
            <w:szCs w:val="24"/>
            <w:rtl/>
          </w:rPr>
          <w:delText>אובדן</w:delText>
        </w:r>
        <w:r w:rsidRPr="009E5D4F" w:rsidDel="00CA6FDF">
          <w:rPr>
            <w:rFonts w:cs="Arial"/>
            <w:b/>
            <w:bCs/>
            <w:sz w:val="24"/>
            <w:szCs w:val="24"/>
            <w:rtl/>
          </w:rPr>
          <w:delText xml:space="preserve"> מזון </w:delText>
        </w:r>
        <w:r w:rsidRPr="009E5D4F" w:rsidDel="00CA6FDF">
          <w:rPr>
            <w:rFonts w:cs="Arial" w:hint="eastAsia"/>
            <w:b/>
            <w:bCs/>
            <w:sz w:val="24"/>
            <w:szCs w:val="24"/>
            <w:rtl/>
          </w:rPr>
          <w:delText>במקטע</w:delText>
        </w:r>
        <w:r w:rsidRPr="009E5D4F" w:rsidDel="00CA6FDF">
          <w:rPr>
            <w:rFonts w:cs="Arial"/>
            <w:b/>
            <w:bCs/>
            <w:sz w:val="24"/>
            <w:szCs w:val="24"/>
            <w:rtl/>
          </w:rPr>
          <w:delText xml:space="preserve"> </w:delText>
        </w:r>
        <w:r w:rsidRPr="009E5D4F" w:rsidDel="00CA6FDF">
          <w:rPr>
            <w:rFonts w:cs="Arial" w:hint="eastAsia"/>
            <w:b/>
            <w:bCs/>
            <w:sz w:val="24"/>
            <w:szCs w:val="24"/>
            <w:rtl/>
          </w:rPr>
          <w:delText>החקלאות</w:delText>
        </w:r>
      </w:del>
    </w:p>
    <w:tbl>
      <w:tblPr>
        <w:tblStyle w:val="4-11"/>
        <w:bidiVisual/>
        <w:tblW w:w="7668" w:type="dxa"/>
        <w:jc w:val="center"/>
        <w:tblLook w:val="04A0" w:firstRow="1" w:lastRow="0" w:firstColumn="1" w:lastColumn="0" w:noHBand="0" w:noVBand="1"/>
      </w:tblPr>
      <w:tblGrid>
        <w:gridCol w:w="2621"/>
        <w:gridCol w:w="1665"/>
        <w:gridCol w:w="1665"/>
        <w:gridCol w:w="1717"/>
      </w:tblGrid>
      <w:tr w:rsidR="005C406C" w:rsidRPr="00221961" w:rsidDel="00CA6FDF" w14:paraId="0FBE8BFB" w14:textId="190574CB" w:rsidTr="006E1F83">
        <w:trPr>
          <w:cnfStyle w:val="100000000000" w:firstRow="1" w:lastRow="0" w:firstColumn="0" w:lastColumn="0" w:oddVBand="0" w:evenVBand="0" w:oddHBand="0" w:evenHBand="0" w:firstRowFirstColumn="0" w:firstRowLastColumn="0" w:lastRowFirstColumn="0" w:lastRowLastColumn="0"/>
          <w:trHeight w:val="454"/>
          <w:jc w:val="center"/>
          <w:del w:id="1413" w:author="Nisan Avraham" w:date="2022-06-15T10:39:00Z"/>
        </w:trPr>
        <w:tc>
          <w:tcPr>
            <w:cnfStyle w:val="001000000000" w:firstRow="0" w:lastRow="0" w:firstColumn="1" w:lastColumn="0" w:oddVBand="0" w:evenVBand="0" w:oddHBand="0" w:evenHBand="0" w:firstRowFirstColumn="0" w:firstRowLastColumn="0" w:lastRowFirstColumn="0" w:lastRowLastColumn="0"/>
            <w:tcW w:w="0" w:type="dxa"/>
            <w:noWrap/>
            <w:hideMark/>
          </w:tcPr>
          <w:p w14:paraId="361307C2" w14:textId="1CF62504" w:rsidR="005C406C" w:rsidRPr="00221961" w:rsidDel="00CA6FDF" w:rsidRDefault="005C406C" w:rsidP="006E1F83">
            <w:pPr>
              <w:bidi w:val="0"/>
              <w:spacing w:line="360" w:lineRule="auto"/>
              <w:jc w:val="center"/>
              <w:rPr>
                <w:del w:id="1414" w:author="Nisan Avraham" w:date="2022-06-15T10:39:00Z"/>
                <w:rFonts w:ascii="Arial" w:eastAsia="Times New Roman" w:hAnsi="Arial" w:cs="Arial"/>
              </w:rPr>
            </w:pPr>
          </w:p>
        </w:tc>
        <w:tc>
          <w:tcPr>
            <w:tcW w:w="0" w:type="dxa"/>
            <w:hideMark/>
          </w:tcPr>
          <w:p w14:paraId="131D66FC" w14:textId="7A2BE1C4" w:rsidR="005C406C" w:rsidRPr="006B4D41"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415" w:author="Nisan Avraham" w:date="2022-06-15T10:39:00Z"/>
                <w:rFonts w:ascii="Arial" w:eastAsia="Times New Roman" w:hAnsi="Arial" w:cs="Arial"/>
              </w:rPr>
            </w:pPr>
            <w:del w:id="1416" w:author="Nisan Avraham" w:date="2022-06-15T10:39:00Z">
              <w:r w:rsidDel="00CA6FDF">
                <w:rPr>
                  <w:rFonts w:ascii="Arial" w:eastAsia="Times New Roman" w:hAnsi="Arial" w:cs="Arial" w:hint="cs"/>
                  <w:rtl/>
                </w:rPr>
                <w:delText>2019</w:delText>
              </w:r>
            </w:del>
          </w:p>
        </w:tc>
        <w:tc>
          <w:tcPr>
            <w:tcW w:w="0" w:type="dxa"/>
          </w:tcPr>
          <w:p w14:paraId="6A048C4A" w14:textId="754B0698" w:rsidR="005C406C" w:rsidRPr="006B4D41"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417" w:author="Nisan Avraham" w:date="2022-06-15T10:39:00Z"/>
                <w:rFonts w:ascii="Arial" w:eastAsia="Times New Roman" w:hAnsi="Arial" w:cs="Arial"/>
                <w:rtl/>
              </w:rPr>
            </w:pPr>
            <w:del w:id="1418" w:author="Nisan Avraham" w:date="2022-06-15T10:39:00Z">
              <w:r w:rsidDel="00CA6FDF">
                <w:rPr>
                  <w:rFonts w:ascii="Arial" w:eastAsia="Times New Roman" w:hAnsi="Arial" w:cs="Arial" w:hint="cs"/>
                  <w:rtl/>
                </w:rPr>
                <w:delText>2020</w:delText>
              </w:r>
            </w:del>
          </w:p>
        </w:tc>
        <w:tc>
          <w:tcPr>
            <w:tcW w:w="0" w:type="dxa"/>
          </w:tcPr>
          <w:p w14:paraId="4B86DC4E" w14:textId="38B1D357" w:rsidR="005C406C" w:rsidDel="00CA6FDF" w:rsidRDefault="005C406C" w:rsidP="006E1F83">
            <w:pPr>
              <w:spacing w:line="360" w:lineRule="auto"/>
              <w:jc w:val="center"/>
              <w:cnfStyle w:val="100000000000" w:firstRow="1" w:lastRow="0" w:firstColumn="0" w:lastColumn="0" w:oddVBand="0" w:evenVBand="0" w:oddHBand="0" w:evenHBand="0" w:firstRowFirstColumn="0" w:firstRowLastColumn="0" w:lastRowFirstColumn="0" w:lastRowLastColumn="0"/>
              <w:rPr>
                <w:del w:id="1419" w:author="Nisan Avraham" w:date="2022-06-15T10:39:00Z"/>
                <w:rFonts w:ascii="Arial" w:eastAsia="Times New Roman" w:hAnsi="Arial" w:cs="Arial"/>
                <w:rtl/>
              </w:rPr>
            </w:pPr>
            <w:del w:id="1420" w:author="Nisan Avraham" w:date="2022-06-15T10:39:00Z">
              <w:r w:rsidDel="00CA6FDF">
                <w:rPr>
                  <w:rFonts w:ascii="Arial" w:eastAsia="Times New Roman" w:hAnsi="Arial" w:cs="Arial" w:hint="cs"/>
                  <w:rtl/>
                </w:rPr>
                <w:delText>שיעור גידול</w:delText>
              </w:r>
            </w:del>
          </w:p>
        </w:tc>
      </w:tr>
      <w:tr w:rsidR="005C406C" w:rsidRPr="00221961" w:rsidDel="00CA6FDF" w14:paraId="5B4C7670" w14:textId="3391E54B" w:rsidTr="006E1F83">
        <w:trPr>
          <w:cnfStyle w:val="000000100000" w:firstRow="0" w:lastRow="0" w:firstColumn="0" w:lastColumn="0" w:oddVBand="0" w:evenVBand="0" w:oddHBand="1" w:evenHBand="0" w:firstRowFirstColumn="0" w:firstRowLastColumn="0" w:lastRowFirstColumn="0" w:lastRowLastColumn="0"/>
          <w:trHeight w:val="454"/>
          <w:jc w:val="center"/>
          <w:del w:id="1421" w:author="Nisan Avraham" w:date="2022-06-15T10:39:00Z"/>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1C0CE863" w14:textId="19F4DFFC" w:rsidR="005C406C" w:rsidRPr="00EF1336" w:rsidDel="00CA6FDF" w:rsidRDefault="005C406C" w:rsidP="006E1F83">
            <w:pPr>
              <w:spacing w:line="360" w:lineRule="auto"/>
              <w:rPr>
                <w:del w:id="1422" w:author="Nisan Avraham" w:date="2022-06-15T10:39:00Z"/>
                <w:rFonts w:ascii="Arial" w:eastAsia="Times New Roman" w:hAnsi="Arial" w:cs="Arial"/>
                <w:color w:val="FFFFFF" w:themeColor="background1"/>
                <w:highlight w:val="yellow"/>
                <w:rtl/>
              </w:rPr>
            </w:pPr>
            <w:del w:id="1423" w:author="Nisan Avraham" w:date="2022-06-15T10:39:00Z">
              <w:r w:rsidDel="00CA6FDF">
                <w:rPr>
                  <w:rFonts w:ascii="Arial" w:hAnsi="Arial" w:cs="Arial" w:hint="cs"/>
                  <w:rtl/>
                </w:rPr>
                <w:delText>אובדן כמותי בחקלאות, אלפי טונות</w:delText>
              </w:r>
            </w:del>
          </w:p>
        </w:tc>
        <w:tc>
          <w:tcPr>
            <w:tcW w:w="0" w:type="dxa"/>
            <w:noWrap/>
            <w:vAlign w:val="center"/>
          </w:tcPr>
          <w:p w14:paraId="363BED64" w14:textId="043B1DA2" w:rsidR="005C406C" w:rsidRPr="00EF1336"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424" w:author="Nisan Avraham" w:date="2022-06-15T10:39:00Z"/>
                <w:rFonts w:ascii="Arial" w:eastAsia="Times New Roman" w:hAnsi="Arial" w:cs="Arial"/>
                <w:color w:val="000000"/>
                <w:highlight w:val="yellow"/>
                <w:rtl/>
              </w:rPr>
            </w:pPr>
            <w:del w:id="1425" w:author="Nisan Avraham" w:date="2022-06-15T10:39:00Z">
              <w:r w:rsidDel="00CA6FDF">
                <w:rPr>
                  <w:rFonts w:ascii="Arial" w:eastAsia="Times New Roman" w:hAnsi="Arial" w:cs="Arial"/>
                  <w:color w:val="000000"/>
                </w:rPr>
                <w:delText>621</w:delText>
              </w:r>
            </w:del>
          </w:p>
        </w:tc>
        <w:tc>
          <w:tcPr>
            <w:tcW w:w="0" w:type="dxa"/>
            <w:vAlign w:val="center"/>
          </w:tcPr>
          <w:p w14:paraId="340EDD7C" w14:textId="0FDE4F06" w:rsidR="005C406C" w:rsidRPr="00EF1336"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426" w:author="Nisan Avraham" w:date="2022-06-15T10:39:00Z"/>
                <w:rFonts w:ascii="Arial" w:eastAsia="Times New Roman" w:hAnsi="Arial" w:cs="Arial"/>
                <w:color w:val="000000"/>
                <w:highlight w:val="yellow"/>
              </w:rPr>
            </w:pPr>
            <w:del w:id="1427" w:author="Nisan Avraham" w:date="2022-06-15T10:39:00Z">
              <w:r w:rsidDel="00CA6FDF">
                <w:rPr>
                  <w:rFonts w:ascii="Arial" w:eastAsia="Times New Roman" w:hAnsi="Arial" w:cs="Arial"/>
                  <w:color w:val="000000"/>
                </w:rPr>
                <w:delText>641</w:delText>
              </w:r>
            </w:del>
          </w:p>
        </w:tc>
        <w:tc>
          <w:tcPr>
            <w:tcW w:w="0" w:type="dxa"/>
            <w:vAlign w:val="center"/>
          </w:tcPr>
          <w:p w14:paraId="3953B4D1" w14:textId="7DE77574" w:rsidR="005C406C" w:rsidRPr="00EF1336" w:rsidDel="00CA6FDF" w:rsidRDefault="005C406C" w:rsidP="006E1F83">
            <w:pPr>
              <w:bidi w:val="0"/>
              <w:spacing w:line="360" w:lineRule="auto"/>
              <w:jc w:val="center"/>
              <w:cnfStyle w:val="000000100000" w:firstRow="0" w:lastRow="0" w:firstColumn="0" w:lastColumn="0" w:oddVBand="0" w:evenVBand="0" w:oddHBand="1" w:evenHBand="0" w:firstRowFirstColumn="0" w:firstRowLastColumn="0" w:lastRowFirstColumn="0" w:lastRowLastColumn="0"/>
              <w:rPr>
                <w:del w:id="1428" w:author="Nisan Avraham" w:date="2022-06-15T10:39:00Z"/>
                <w:rFonts w:ascii="Arial" w:hAnsi="Arial" w:cs="Arial"/>
                <w:highlight w:val="yellow"/>
              </w:rPr>
            </w:pPr>
            <w:del w:id="1429" w:author="Nisan Avraham" w:date="2022-06-15T10:39:00Z">
              <w:r w:rsidDel="00CA6FDF">
                <w:rPr>
                  <w:rFonts w:ascii="Arial" w:hAnsi="Arial" w:cs="Arial"/>
                </w:rPr>
                <w:delText>3%</w:delText>
              </w:r>
            </w:del>
          </w:p>
        </w:tc>
      </w:tr>
      <w:tr w:rsidR="005C406C" w:rsidRPr="00221961" w:rsidDel="00CA6FDF" w14:paraId="0104A716" w14:textId="74155075" w:rsidTr="006E1F83">
        <w:trPr>
          <w:trHeight w:val="454"/>
          <w:jc w:val="center"/>
          <w:del w:id="1430" w:author="Nisan Avraham" w:date="2022-06-15T10:39:00Z"/>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1F688F97" w14:textId="430382D6" w:rsidR="005C406C" w:rsidRPr="004F7686" w:rsidDel="00CA6FDF" w:rsidRDefault="005C406C" w:rsidP="006E1F83">
            <w:pPr>
              <w:spacing w:line="360" w:lineRule="auto"/>
              <w:rPr>
                <w:del w:id="1431" w:author="Nisan Avraham" w:date="2022-06-15T10:39:00Z"/>
                <w:rFonts w:ascii="Arial" w:eastAsia="Times New Roman" w:hAnsi="Arial" w:cs="Arial"/>
                <w:color w:val="FFFFFF" w:themeColor="background1"/>
                <w:rtl/>
              </w:rPr>
            </w:pPr>
            <w:del w:id="1432" w:author="Nisan Avraham" w:date="2022-06-15T10:39:00Z">
              <w:r w:rsidDel="00CA6FDF">
                <w:rPr>
                  <w:rFonts w:ascii="Arial" w:hAnsi="Arial" w:cs="Arial" w:hint="cs"/>
                  <w:rtl/>
                </w:rPr>
                <w:delText>אובדן כספי בחקלאות</w:delText>
              </w:r>
              <w:r w:rsidDel="00CA6FDF">
                <w:rPr>
                  <w:rFonts w:ascii="Arial" w:eastAsia="Times New Roman" w:hAnsi="Arial" w:cs="Arial" w:hint="cs"/>
                  <w:color w:val="FFFFFF" w:themeColor="background1"/>
                  <w:rtl/>
                </w:rPr>
                <w:delText xml:space="preserve">, </w:delText>
              </w:r>
              <w:r w:rsidRPr="00482DA9" w:rsidDel="00CA6FDF">
                <w:rPr>
                  <w:rFonts w:ascii="Arial" w:eastAsia="Times New Roman" w:hAnsi="Arial" w:cs="Arial" w:hint="eastAsia"/>
                  <w:rtl/>
                </w:rPr>
                <w:delText>מיליארדי</w:delText>
              </w:r>
              <w:r w:rsidRPr="00482DA9" w:rsidDel="00CA6FDF">
                <w:rPr>
                  <w:rFonts w:ascii="Arial" w:eastAsia="Times New Roman" w:hAnsi="Arial" w:cs="Arial"/>
                  <w:rtl/>
                </w:rPr>
                <w:delText xml:space="preserve"> </w:delText>
              </w:r>
              <w:r w:rsidDel="00CA6FDF">
                <w:rPr>
                  <w:rFonts w:ascii="Arial" w:eastAsia="Times New Roman" w:hAnsi="Arial" w:cs="Arial" w:hint="cs"/>
                  <w:rtl/>
                </w:rPr>
                <w:delText xml:space="preserve">₪  </w:delText>
              </w:r>
            </w:del>
          </w:p>
        </w:tc>
        <w:tc>
          <w:tcPr>
            <w:tcW w:w="0" w:type="dxa"/>
            <w:noWrap/>
            <w:vAlign w:val="center"/>
          </w:tcPr>
          <w:p w14:paraId="095952B9" w14:textId="58FD4C32" w:rsidR="005C406C" w:rsidRPr="004F7686"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433" w:author="Nisan Avraham" w:date="2022-06-15T10:39:00Z"/>
                <w:rFonts w:ascii="Arial" w:eastAsia="Times New Roman" w:hAnsi="Arial" w:cs="Arial"/>
                <w:color w:val="000000"/>
              </w:rPr>
            </w:pPr>
            <w:del w:id="1434" w:author="Nisan Avraham" w:date="2022-06-15T10:39:00Z">
              <w:r w:rsidDel="00CA6FDF">
                <w:rPr>
                  <w:rFonts w:ascii="Arial" w:eastAsia="Times New Roman" w:hAnsi="Arial" w:cs="Arial"/>
                  <w:color w:val="000000"/>
                </w:rPr>
                <w:delText>2.4</w:delText>
              </w:r>
            </w:del>
          </w:p>
        </w:tc>
        <w:tc>
          <w:tcPr>
            <w:tcW w:w="0" w:type="dxa"/>
            <w:vAlign w:val="center"/>
          </w:tcPr>
          <w:p w14:paraId="42C745E5" w14:textId="0B861024" w:rsidR="005C406C" w:rsidRPr="004F7686"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435" w:author="Nisan Avraham" w:date="2022-06-15T10:39:00Z"/>
                <w:rFonts w:ascii="Arial" w:eastAsia="Times New Roman" w:hAnsi="Arial" w:cs="Arial"/>
                <w:color w:val="000000"/>
              </w:rPr>
            </w:pPr>
            <w:del w:id="1436" w:author="Nisan Avraham" w:date="2022-06-15T10:39:00Z">
              <w:r w:rsidDel="00CA6FDF">
                <w:rPr>
                  <w:rFonts w:ascii="Arial" w:eastAsia="Times New Roman" w:hAnsi="Arial" w:cs="Arial"/>
                  <w:color w:val="000000"/>
                </w:rPr>
                <w:delText>2.7</w:delText>
              </w:r>
            </w:del>
          </w:p>
        </w:tc>
        <w:tc>
          <w:tcPr>
            <w:tcW w:w="0" w:type="dxa"/>
            <w:vAlign w:val="center"/>
          </w:tcPr>
          <w:p w14:paraId="71D12EFD" w14:textId="16F29A47" w:rsidR="005C406C" w:rsidRPr="00726B9A" w:rsidDel="00CA6FDF" w:rsidRDefault="005C406C" w:rsidP="006E1F83">
            <w:pPr>
              <w:bidi w:val="0"/>
              <w:spacing w:line="360" w:lineRule="auto"/>
              <w:jc w:val="center"/>
              <w:cnfStyle w:val="000000000000" w:firstRow="0" w:lastRow="0" w:firstColumn="0" w:lastColumn="0" w:oddVBand="0" w:evenVBand="0" w:oddHBand="0" w:evenHBand="0" w:firstRowFirstColumn="0" w:firstRowLastColumn="0" w:lastRowFirstColumn="0" w:lastRowLastColumn="0"/>
              <w:rPr>
                <w:del w:id="1437" w:author="Nisan Avraham" w:date="2022-06-15T10:39:00Z"/>
                <w:rFonts w:ascii="Arial" w:hAnsi="Arial" w:cs="Arial"/>
              </w:rPr>
            </w:pPr>
            <w:del w:id="1438" w:author="Nisan Avraham" w:date="2022-06-15T10:39:00Z">
              <w:r w:rsidDel="00CA6FDF">
                <w:rPr>
                  <w:rFonts w:ascii="Arial" w:hAnsi="Arial" w:cs="Arial"/>
                </w:rPr>
                <w:delText>8%</w:delText>
              </w:r>
            </w:del>
          </w:p>
        </w:tc>
      </w:tr>
    </w:tbl>
    <w:p w14:paraId="2A8A9E2E" w14:textId="1AA300A1" w:rsidR="005C406C" w:rsidDel="00CA6FDF" w:rsidRDefault="005C406C" w:rsidP="005C406C">
      <w:pPr>
        <w:spacing w:after="0" w:line="240" w:lineRule="auto"/>
        <w:jc w:val="both"/>
        <w:rPr>
          <w:del w:id="1439" w:author="Nisan Avraham" w:date="2022-06-15T10:39:00Z"/>
          <w:rFonts w:asciiTheme="minorBidi" w:hAnsiTheme="minorBidi"/>
          <w:sz w:val="18"/>
          <w:szCs w:val="18"/>
          <w:rtl/>
        </w:rPr>
      </w:pPr>
      <w:del w:id="1440" w:author="Nisan Avraham" w:date="2022-06-15T10:39:00Z">
        <w:r w:rsidRPr="00EF1336" w:rsidDel="00CA6FDF">
          <w:rPr>
            <w:rFonts w:ascii="Arial" w:hAnsi="Arial" w:cs="Arial"/>
            <w:sz w:val="18"/>
            <w:szCs w:val="18"/>
            <w:rtl/>
          </w:rPr>
          <w:delText>מקור:</w:delText>
        </w:r>
        <w:r w:rsidDel="00CA6FDF">
          <w:rPr>
            <w:rFonts w:ascii="Arial" w:hAnsi="Arial" w:cs="Arial" w:hint="cs"/>
            <w:sz w:val="18"/>
            <w:szCs w:val="18"/>
            <w:rtl/>
          </w:rPr>
          <w:delText xml:space="preserve"> </w:delText>
        </w:r>
        <w:r w:rsidRPr="00EF1336" w:rsidDel="00CA6FDF">
          <w:rPr>
            <w:rFonts w:ascii="Arial" w:hAnsi="Arial" w:cs="Arial"/>
            <w:sz w:val="18"/>
            <w:szCs w:val="18"/>
            <w:rtl/>
          </w:rPr>
          <w:delText xml:space="preserve">עיבודי </w:delText>
        </w:r>
        <w:r w:rsidRPr="00EF1336" w:rsidDel="00CA6FDF">
          <w:rPr>
            <w:rFonts w:ascii="Arial" w:hAnsi="Arial" w:cs="Arial"/>
            <w:sz w:val="18"/>
            <w:szCs w:val="18"/>
          </w:rPr>
          <w:delText>BDO</w:delText>
        </w:r>
        <w:r w:rsidRPr="00EF1336" w:rsidDel="00CA6FDF">
          <w:rPr>
            <w:rFonts w:ascii="Arial" w:hAnsi="Arial" w:cs="Arial"/>
            <w:sz w:val="18"/>
            <w:szCs w:val="18"/>
            <w:rtl/>
          </w:rPr>
          <w:delText xml:space="preserve"> על נתוני הלמ"ס ואומדני </w:delText>
        </w:r>
        <w:r w:rsidDel="00CA6FDF">
          <w:rPr>
            <w:rFonts w:ascii="Arial" w:hAnsi="Arial" w:cs="Arial"/>
            <w:sz w:val="18"/>
            <w:szCs w:val="18"/>
          </w:rPr>
          <w:delText xml:space="preserve">BDO </w:delText>
        </w:r>
        <w:r w:rsidDel="00CA6FDF">
          <w:rPr>
            <w:rFonts w:asciiTheme="minorBidi" w:hAnsiTheme="minorBidi" w:hint="cs"/>
            <w:sz w:val="18"/>
            <w:szCs w:val="18"/>
            <w:rtl/>
          </w:rPr>
          <w:delText xml:space="preserve"> </w:delText>
        </w:r>
      </w:del>
    </w:p>
    <w:p w14:paraId="22E3247A" w14:textId="7A5BDB01" w:rsidR="005C406C" w:rsidDel="00CA6FDF" w:rsidRDefault="005C406C" w:rsidP="005C406C">
      <w:pPr>
        <w:spacing w:after="0" w:line="240" w:lineRule="auto"/>
        <w:jc w:val="both"/>
        <w:rPr>
          <w:del w:id="1441" w:author="Nisan Avraham" w:date="2022-06-15T10:39:00Z"/>
          <w:rFonts w:asciiTheme="minorBidi" w:hAnsiTheme="minorBidi"/>
          <w:sz w:val="24"/>
          <w:szCs w:val="24"/>
          <w:rtl/>
        </w:rPr>
      </w:pPr>
    </w:p>
    <w:p w14:paraId="7EFB3286" w14:textId="30EDB03F" w:rsidR="005C406C" w:rsidDel="00CA6FDF" w:rsidRDefault="005C406C" w:rsidP="005C406C">
      <w:pPr>
        <w:spacing w:after="0" w:line="240" w:lineRule="auto"/>
        <w:jc w:val="both"/>
        <w:rPr>
          <w:del w:id="1442" w:author="Nisan Avraham" w:date="2022-06-15T10:39:00Z"/>
          <w:rFonts w:asciiTheme="minorBidi" w:hAnsiTheme="minorBidi"/>
          <w:sz w:val="24"/>
          <w:szCs w:val="24"/>
          <w:rtl/>
        </w:rPr>
      </w:pPr>
    </w:p>
    <w:p w14:paraId="05CE2AD8" w14:textId="0DC39291" w:rsidR="005C406C" w:rsidRPr="00482DA9" w:rsidDel="00CA6FDF" w:rsidRDefault="005C406C" w:rsidP="005C406C">
      <w:pPr>
        <w:spacing w:line="360" w:lineRule="auto"/>
        <w:jc w:val="both"/>
        <w:rPr>
          <w:del w:id="1443" w:author="Nisan Avraham" w:date="2022-06-15T10:39:00Z"/>
          <w:rFonts w:asciiTheme="minorBidi" w:hAnsiTheme="minorBidi"/>
          <w:sz w:val="24"/>
          <w:szCs w:val="24"/>
          <w:rtl/>
        </w:rPr>
      </w:pPr>
      <w:del w:id="1444" w:author="Nisan Avraham" w:date="2022-06-15T10:39:00Z">
        <w:r w:rsidDel="00CA6FDF">
          <w:rPr>
            <w:rFonts w:asciiTheme="minorBidi" w:hAnsiTheme="minorBidi" w:hint="cs"/>
            <w:sz w:val="24"/>
            <w:szCs w:val="24"/>
            <w:rtl/>
          </w:rPr>
          <w:delText xml:space="preserve">במהלך שנת 2020 פעל </w:delText>
        </w:r>
        <w:r w:rsidRPr="00AD5A30" w:rsidDel="00CA6FDF">
          <w:rPr>
            <w:rFonts w:asciiTheme="minorBidi" w:hAnsiTheme="minorBidi" w:hint="eastAsia"/>
            <w:sz w:val="24"/>
            <w:szCs w:val="24"/>
            <w:rtl/>
          </w:rPr>
          <w:delText>לקט</w:delText>
        </w:r>
        <w:r w:rsidRPr="00AD5A30" w:rsidDel="00CA6FDF">
          <w:rPr>
            <w:rFonts w:asciiTheme="minorBidi" w:hAnsiTheme="minorBidi"/>
            <w:sz w:val="24"/>
            <w:szCs w:val="24"/>
            <w:rtl/>
          </w:rPr>
          <w:delText xml:space="preserve"> </w:delText>
        </w:r>
        <w:r w:rsidRPr="00AD5A30" w:rsidDel="00CA6FDF">
          <w:rPr>
            <w:rFonts w:asciiTheme="minorBidi" w:hAnsiTheme="minorBidi" w:hint="eastAsia"/>
            <w:sz w:val="24"/>
            <w:szCs w:val="24"/>
            <w:rtl/>
          </w:rPr>
          <w:delText>ישראל</w:delText>
        </w:r>
        <w:r w:rsidDel="00CA6FDF">
          <w:rPr>
            <w:rFonts w:asciiTheme="minorBidi" w:hAnsiTheme="minorBidi" w:hint="cs"/>
            <w:sz w:val="24"/>
            <w:szCs w:val="24"/>
            <w:rtl/>
          </w:rPr>
          <w:delText xml:space="preserve"> להרחבת </w:delText>
        </w:r>
        <w:r w:rsidRPr="00AD5A30" w:rsidDel="00CA6FDF">
          <w:rPr>
            <w:rFonts w:asciiTheme="minorBidi" w:hAnsiTheme="minorBidi" w:hint="eastAsia"/>
            <w:sz w:val="24"/>
            <w:szCs w:val="24"/>
            <w:rtl/>
          </w:rPr>
          <w:delText>ה</w:delText>
        </w:r>
        <w:r w:rsidDel="00CA6FDF">
          <w:rPr>
            <w:rFonts w:asciiTheme="minorBidi" w:hAnsiTheme="minorBidi" w:hint="cs"/>
            <w:sz w:val="24"/>
            <w:szCs w:val="24"/>
            <w:rtl/>
          </w:rPr>
          <w:delText>י</w:delText>
        </w:r>
        <w:r w:rsidRPr="00AD5A30" w:rsidDel="00CA6FDF">
          <w:rPr>
            <w:rFonts w:asciiTheme="minorBidi" w:hAnsiTheme="minorBidi" w:hint="eastAsia"/>
            <w:sz w:val="24"/>
            <w:szCs w:val="24"/>
            <w:rtl/>
          </w:rPr>
          <w:delText>קף</w:delText>
        </w:r>
        <w:r w:rsidRPr="00AD5A30" w:rsidDel="00CA6FDF">
          <w:rPr>
            <w:rFonts w:asciiTheme="minorBidi" w:hAnsiTheme="minorBidi"/>
            <w:sz w:val="24"/>
            <w:szCs w:val="24"/>
            <w:rtl/>
          </w:rPr>
          <w:delText xml:space="preserve"> </w:delText>
        </w:r>
        <w:r w:rsidRPr="00AD5A30" w:rsidDel="00CA6FDF">
          <w:rPr>
            <w:rFonts w:asciiTheme="minorBidi" w:hAnsiTheme="minorBidi" w:hint="eastAsia"/>
            <w:sz w:val="24"/>
            <w:szCs w:val="24"/>
            <w:rtl/>
          </w:rPr>
          <w:delText>פעילות</w:delText>
        </w:r>
        <w:r w:rsidRPr="00AD5A30" w:rsidDel="00CA6FDF">
          <w:rPr>
            <w:rFonts w:asciiTheme="minorBidi" w:hAnsiTheme="minorBidi"/>
            <w:sz w:val="24"/>
            <w:szCs w:val="24"/>
            <w:rtl/>
          </w:rPr>
          <w:delText xml:space="preserve"> </w:delText>
        </w:r>
        <w:r w:rsidRPr="00AD5A30" w:rsidDel="00CA6FDF">
          <w:rPr>
            <w:rFonts w:asciiTheme="minorBidi" w:hAnsiTheme="minorBidi" w:hint="eastAsia"/>
            <w:sz w:val="24"/>
            <w:szCs w:val="24"/>
            <w:rtl/>
          </w:rPr>
          <w:delText>ההצלה</w:delText>
        </w:r>
        <w:r w:rsidRPr="00AD5A30" w:rsidDel="00CA6FDF">
          <w:rPr>
            <w:rFonts w:asciiTheme="minorBidi" w:hAnsiTheme="minorBidi"/>
            <w:sz w:val="24"/>
            <w:szCs w:val="24"/>
            <w:rtl/>
          </w:rPr>
          <w:delText xml:space="preserve"> </w:delText>
        </w:r>
        <w:r w:rsidRPr="00AD5A30" w:rsidDel="00CA6FDF">
          <w:rPr>
            <w:rFonts w:asciiTheme="minorBidi" w:hAnsiTheme="minorBidi" w:hint="eastAsia"/>
            <w:sz w:val="24"/>
            <w:szCs w:val="24"/>
            <w:rtl/>
          </w:rPr>
          <w:delText>בשדות</w:delText>
        </w:r>
        <w:r w:rsidRPr="00AD5A30" w:rsidDel="00CA6FDF">
          <w:rPr>
            <w:rFonts w:asciiTheme="minorBidi" w:hAnsiTheme="minorBidi"/>
            <w:sz w:val="24"/>
            <w:szCs w:val="24"/>
            <w:rtl/>
          </w:rPr>
          <w:delText xml:space="preserve"> </w:delText>
        </w:r>
        <w:r w:rsidRPr="00AD5A30" w:rsidDel="00CA6FDF">
          <w:rPr>
            <w:rFonts w:asciiTheme="minorBidi" w:hAnsiTheme="minorBidi" w:hint="eastAsia"/>
            <w:sz w:val="24"/>
            <w:szCs w:val="24"/>
            <w:rtl/>
          </w:rPr>
          <w:delText>החקלאיים</w:delText>
        </w:r>
        <w:r w:rsidDel="00CA6FDF">
          <w:rPr>
            <w:rFonts w:asciiTheme="minorBidi" w:hAnsiTheme="minorBidi" w:hint="cs"/>
            <w:sz w:val="24"/>
            <w:szCs w:val="24"/>
            <w:rtl/>
          </w:rPr>
          <w:delText xml:space="preserve"> והציל כ</w:delText>
        </w:r>
        <w:r w:rsidRPr="00AD5A30" w:rsidDel="00CA6FDF">
          <w:rPr>
            <w:rFonts w:asciiTheme="minorBidi" w:hAnsiTheme="minorBidi"/>
            <w:sz w:val="24"/>
            <w:szCs w:val="24"/>
            <w:rtl/>
          </w:rPr>
          <w:delText xml:space="preserve">-3,000 </w:delText>
        </w:r>
        <w:r w:rsidRPr="00AD5A30" w:rsidDel="00CA6FDF">
          <w:rPr>
            <w:rFonts w:asciiTheme="minorBidi" w:hAnsiTheme="minorBidi" w:hint="eastAsia"/>
            <w:sz w:val="24"/>
            <w:szCs w:val="24"/>
            <w:rtl/>
          </w:rPr>
          <w:delText>טונות</w:delText>
        </w:r>
        <w:r w:rsidRPr="00AD5A30" w:rsidDel="00CA6FDF">
          <w:rPr>
            <w:rFonts w:asciiTheme="minorBidi" w:hAnsiTheme="minorBidi"/>
            <w:sz w:val="24"/>
            <w:szCs w:val="24"/>
            <w:rtl/>
          </w:rPr>
          <w:delText xml:space="preserve"> </w:delText>
        </w:r>
        <w:r w:rsidRPr="00AD5A30" w:rsidDel="00CA6FDF">
          <w:rPr>
            <w:rFonts w:asciiTheme="minorBidi" w:hAnsiTheme="minorBidi" w:hint="eastAsia"/>
            <w:sz w:val="24"/>
            <w:szCs w:val="24"/>
            <w:rtl/>
          </w:rPr>
          <w:delText>של</w:delText>
        </w:r>
        <w:r w:rsidRPr="00AD5A30" w:rsidDel="00CA6FDF">
          <w:rPr>
            <w:rFonts w:asciiTheme="minorBidi" w:hAnsiTheme="minorBidi"/>
            <w:sz w:val="24"/>
            <w:szCs w:val="24"/>
            <w:rtl/>
          </w:rPr>
          <w:delText xml:space="preserve"> </w:delText>
        </w:r>
        <w:r w:rsidRPr="00AD5A30" w:rsidDel="00CA6FDF">
          <w:rPr>
            <w:rFonts w:asciiTheme="minorBidi" w:hAnsiTheme="minorBidi" w:hint="eastAsia"/>
            <w:sz w:val="24"/>
            <w:szCs w:val="24"/>
            <w:rtl/>
          </w:rPr>
          <w:delText>תוצרת</w:delText>
        </w:r>
        <w:r w:rsidRPr="00AD5A30" w:rsidDel="00CA6FDF">
          <w:rPr>
            <w:rFonts w:asciiTheme="minorBidi" w:hAnsiTheme="minorBidi"/>
            <w:sz w:val="24"/>
            <w:szCs w:val="24"/>
            <w:rtl/>
          </w:rPr>
          <w:delText xml:space="preserve"> </w:delText>
        </w:r>
        <w:r w:rsidRPr="00AD5A30" w:rsidDel="00CA6FDF">
          <w:rPr>
            <w:rFonts w:asciiTheme="minorBidi" w:hAnsiTheme="minorBidi" w:hint="eastAsia"/>
            <w:sz w:val="24"/>
            <w:szCs w:val="24"/>
            <w:rtl/>
          </w:rPr>
          <w:delText>טרייה</w:delText>
        </w:r>
        <w:r w:rsidRPr="00AD5A30" w:rsidDel="00CA6FDF">
          <w:rPr>
            <w:rFonts w:asciiTheme="minorBidi" w:hAnsiTheme="minorBidi" w:hint="cs"/>
            <w:sz w:val="24"/>
            <w:szCs w:val="24"/>
            <w:rtl/>
          </w:rPr>
          <w:delText xml:space="preserve"> </w:delText>
        </w:r>
        <w:r w:rsidRPr="00482DA9" w:rsidDel="00CA6FDF">
          <w:rPr>
            <w:rFonts w:asciiTheme="minorBidi" w:hAnsiTheme="minorBidi" w:hint="eastAsia"/>
            <w:sz w:val="24"/>
            <w:szCs w:val="24"/>
            <w:rtl/>
          </w:rPr>
          <w:delText>מעבר</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לכמות</w:delText>
        </w:r>
        <w:r w:rsidRPr="00482DA9" w:rsidDel="00CA6FDF">
          <w:rPr>
            <w:rFonts w:asciiTheme="minorBidi" w:hAnsiTheme="minorBidi"/>
            <w:sz w:val="24"/>
            <w:szCs w:val="24"/>
            <w:rtl/>
          </w:rPr>
          <w:delText xml:space="preserve"> </w:delText>
        </w:r>
        <w:r w:rsidRPr="00482DA9" w:rsidDel="00CA6FDF">
          <w:rPr>
            <w:rFonts w:asciiTheme="minorBidi" w:hAnsiTheme="minorBidi" w:hint="eastAsia"/>
            <w:sz w:val="24"/>
            <w:szCs w:val="24"/>
            <w:rtl/>
          </w:rPr>
          <w:delText>בשנ</w:delText>
        </w:r>
        <w:r w:rsidDel="00CA6FDF">
          <w:rPr>
            <w:rFonts w:asciiTheme="minorBidi" w:hAnsiTheme="minorBidi" w:hint="cs"/>
            <w:sz w:val="24"/>
            <w:szCs w:val="24"/>
            <w:rtl/>
          </w:rPr>
          <w:delText>ת</w:delText>
        </w:r>
        <w:r w:rsidRPr="00482DA9" w:rsidDel="00CA6FDF">
          <w:rPr>
            <w:rFonts w:asciiTheme="minorBidi" w:hAnsiTheme="minorBidi"/>
            <w:sz w:val="24"/>
            <w:szCs w:val="24"/>
            <w:rtl/>
          </w:rPr>
          <w:delText xml:space="preserve"> </w:delText>
        </w:r>
        <w:r w:rsidDel="00CA6FDF">
          <w:rPr>
            <w:rFonts w:asciiTheme="minorBidi" w:hAnsiTheme="minorBidi" w:hint="cs"/>
            <w:sz w:val="24"/>
            <w:szCs w:val="24"/>
            <w:rtl/>
          </w:rPr>
          <w:delText>2019. סך ההצלה של לקט ישראל של תוצרת חקלאית בשנת 2020 עמד על כ-18.5 אלף טונות של תוצרת חקלאית, ש</w:delText>
        </w:r>
        <w:r w:rsidR="00F41DF0" w:rsidDel="00CA6FDF">
          <w:rPr>
            <w:rFonts w:asciiTheme="minorBidi" w:hAnsiTheme="minorBidi" w:hint="cs"/>
            <w:sz w:val="24"/>
            <w:szCs w:val="24"/>
            <w:rtl/>
          </w:rPr>
          <w:delText>לולא</w:delText>
        </w:r>
        <w:r w:rsidDel="00CA6FDF">
          <w:rPr>
            <w:rFonts w:asciiTheme="minorBidi" w:hAnsiTheme="minorBidi" w:hint="cs"/>
            <w:sz w:val="24"/>
            <w:szCs w:val="24"/>
            <w:rtl/>
          </w:rPr>
          <w:delText xml:space="preserve"> היית</w:delText>
        </w:r>
        <w:r w:rsidDel="00CA6FDF">
          <w:rPr>
            <w:rFonts w:asciiTheme="minorBidi" w:hAnsiTheme="minorBidi" w:hint="eastAsia"/>
            <w:sz w:val="24"/>
            <w:szCs w:val="24"/>
            <w:rtl/>
          </w:rPr>
          <w:delText>ה</w:delText>
        </w:r>
        <w:r w:rsidDel="00CA6FDF">
          <w:rPr>
            <w:rFonts w:asciiTheme="minorBidi" w:hAnsiTheme="minorBidi" w:hint="cs"/>
            <w:sz w:val="24"/>
            <w:szCs w:val="24"/>
            <w:rtl/>
          </w:rPr>
          <w:delText xml:space="preserve"> מוצלת  היית</w:delText>
        </w:r>
        <w:r w:rsidDel="00CA6FDF">
          <w:rPr>
            <w:rFonts w:asciiTheme="minorBidi" w:hAnsiTheme="minorBidi" w:hint="eastAsia"/>
            <w:sz w:val="24"/>
            <w:szCs w:val="24"/>
            <w:rtl/>
          </w:rPr>
          <w:delText>ה</w:delText>
        </w:r>
        <w:r w:rsidDel="00CA6FDF">
          <w:rPr>
            <w:rFonts w:asciiTheme="minorBidi" w:hAnsiTheme="minorBidi" w:hint="cs"/>
            <w:sz w:val="24"/>
            <w:szCs w:val="24"/>
            <w:rtl/>
          </w:rPr>
          <w:delText xml:space="preserve"> נזרקת לפח.</w:delText>
        </w:r>
      </w:del>
    </w:p>
    <w:p w14:paraId="514E4868" w14:textId="4C974DEA" w:rsidR="005C406C" w:rsidDel="00CA6FDF" w:rsidRDefault="005C406C" w:rsidP="005C406C">
      <w:pPr>
        <w:bidi w:val="0"/>
        <w:rPr>
          <w:del w:id="1445" w:author="Nisan Avraham" w:date="2022-06-15T10:39:00Z"/>
          <w:sz w:val="28"/>
          <w:szCs w:val="28"/>
        </w:rPr>
      </w:pPr>
      <w:del w:id="1446" w:author="Nisan Avraham" w:date="2022-06-15T10:39:00Z">
        <w:r w:rsidDel="00CA6FDF">
          <w:rPr>
            <w:sz w:val="28"/>
            <w:szCs w:val="28"/>
            <w:rtl/>
          </w:rPr>
          <w:br w:type="page"/>
        </w:r>
      </w:del>
    </w:p>
    <w:p w14:paraId="433C9081" w14:textId="77777777" w:rsidR="006E1F83" w:rsidRDefault="006E1F83" w:rsidP="006E1F83">
      <w:pPr>
        <w:pStyle w:val="Heading1"/>
        <w:numPr>
          <w:ilvl w:val="0"/>
          <w:numId w:val="24"/>
        </w:numPr>
      </w:pPr>
      <w:bookmarkStart w:id="1447" w:name="_Toc80513997"/>
      <w:bookmarkStart w:id="1448" w:name="_Toc85649464"/>
      <w:r w:rsidRPr="00E35DD9">
        <w:rPr>
          <w:rFonts w:asciiTheme="minorBidi" w:hAnsiTheme="minorBidi" w:cstheme="minorBidi" w:hint="cs"/>
          <w:color w:val="FF0000"/>
          <w:rtl/>
        </w:rPr>
        <w:t>אובדן מזון והצלת מזון במקטע קמעונאות והפצה</w:t>
      </w:r>
      <w:r w:rsidRPr="00E35DD9">
        <w:rPr>
          <w:rStyle w:val="FootnoteReference"/>
          <w:rFonts w:asciiTheme="minorBidi" w:hAnsiTheme="minorBidi"/>
          <w:color w:val="FF0000"/>
          <w:sz w:val="24"/>
          <w:szCs w:val="24"/>
          <w:rtl/>
        </w:rPr>
        <w:footnoteReference w:id="18"/>
      </w:r>
      <w:bookmarkEnd w:id="1447"/>
    </w:p>
    <w:p w14:paraId="05806CB9" w14:textId="1958AF2C" w:rsidR="006E1F83" w:rsidDel="00627F46" w:rsidRDefault="006E1F83" w:rsidP="00627F46">
      <w:pPr>
        <w:spacing w:after="0" w:line="360" w:lineRule="auto"/>
        <w:jc w:val="both"/>
        <w:rPr>
          <w:del w:id="1449" w:author="Nisan Avraham" w:date="2022-06-15T10:52:00Z"/>
          <w:sz w:val="24"/>
          <w:szCs w:val="24"/>
          <w:rtl/>
        </w:rPr>
      </w:pPr>
      <w:r w:rsidRPr="00875485">
        <w:rPr>
          <w:rFonts w:asciiTheme="minorBidi" w:eastAsiaTheme="majorEastAsia" w:hAnsiTheme="minorBidi" w:hint="cs"/>
          <w:b/>
          <w:bCs/>
          <w:rtl/>
        </w:rPr>
        <w:t>כותרת מודגשת בראש הפרק:</w:t>
      </w:r>
      <w:r w:rsidRPr="00BC7DF8">
        <w:rPr>
          <w:rFonts w:cs="Arial"/>
          <w:b/>
          <w:bCs/>
          <w:sz w:val="28"/>
          <w:szCs w:val="28"/>
          <w:rtl/>
        </w:rPr>
        <w:t xml:space="preserve"> </w:t>
      </w:r>
      <w:del w:id="1450" w:author="Nisan Avraham" w:date="2022-06-15T10:41:00Z">
        <w:r w:rsidDel="00CA6FDF">
          <w:rPr>
            <w:rFonts w:cs="Arial" w:hint="cs"/>
            <w:b/>
            <w:bCs/>
            <w:sz w:val="28"/>
            <w:szCs w:val="28"/>
            <w:rtl/>
          </w:rPr>
          <w:delText>4.3</w:delText>
        </w:r>
      </w:del>
      <w:ins w:id="1451" w:author="Nisan Avraham" w:date="2022-06-15T10:41:00Z">
        <w:r w:rsidR="00CA6FDF">
          <w:rPr>
            <w:rFonts w:cs="Arial" w:hint="cs"/>
            <w:b/>
            <w:bCs/>
            <w:sz w:val="28"/>
            <w:szCs w:val="28"/>
            <w:rtl/>
          </w:rPr>
          <w:t>5</w:t>
        </w:r>
      </w:ins>
      <w:r w:rsidRPr="00BC7DF8">
        <w:rPr>
          <w:rFonts w:cs="Arial" w:hint="cs"/>
          <w:b/>
          <w:bCs/>
          <w:sz w:val="28"/>
          <w:szCs w:val="28"/>
          <w:rtl/>
        </w:rPr>
        <w:t xml:space="preserve"> מיליארד ₪ היקף אובדן</w:t>
      </w:r>
      <w:r>
        <w:rPr>
          <w:rFonts w:cs="Arial" w:hint="cs"/>
          <w:b/>
          <w:bCs/>
          <w:sz w:val="28"/>
          <w:szCs w:val="28"/>
          <w:rtl/>
        </w:rPr>
        <w:t xml:space="preserve"> המזון במקטע קמעונאות והפצה // </w:t>
      </w:r>
      <w:del w:id="1452" w:author="Nisan Avraham" w:date="2022-06-15T10:45:00Z">
        <w:r w:rsidDel="00525FAD">
          <w:rPr>
            <w:rFonts w:cs="Arial" w:hint="cs"/>
            <w:b/>
            <w:bCs/>
            <w:sz w:val="28"/>
            <w:szCs w:val="28"/>
            <w:rtl/>
          </w:rPr>
          <w:delText>17</w:delText>
        </w:r>
      </w:del>
      <w:del w:id="1453" w:author="Nisan Avraham" w:date="2022-06-22T14:19:00Z">
        <w:r w:rsidDel="002A57DA">
          <w:rPr>
            <w:rFonts w:cs="Arial" w:hint="cs"/>
            <w:b/>
            <w:bCs/>
            <w:sz w:val="28"/>
            <w:szCs w:val="28"/>
            <w:rtl/>
          </w:rPr>
          <w:delText xml:space="preserve">,000 טונות </w:delText>
        </w:r>
        <w:r w:rsidDel="002A57DA">
          <w:rPr>
            <w:rFonts w:cs="Arial"/>
            <w:b/>
            <w:bCs/>
            <w:sz w:val="28"/>
            <w:szCs w:val="28"/>
            <w:rtl/>
          </w:rPr>
          <w:delText>–</w:delText>
        </w:r>
        <w:r w:rsidDel="002A57DA">
          <w:rPr>
            <w:rFonts w:cs="Arial" w:hint="cs"/>
            <w:b/>
            <w:bCs/>
            <w:sz w:val="28"/>
            <w:szCs w:val="28"/>
            <w:rtl/>
          </w:rPr>
          <w:delText xml:space="preserve"> </w:delText>
        </w:r>
      </w:del>
      <w:del w:id="1454" w:author="Nisan Avraham" w:date="2022-06-15T10:45:00Z">
        <w:r w:rsidDel="00525FAD">
          <w:rPr>
            <w:rFonts w:cs="Arial" w:hint="cs"/>
            <w:b/>
            <w:bCs/>
            <w:sz w:val="28"/>
            <w:szCs w:val="28"/>
            <w:rtl/>
          </w:rPr>
          <w:delText xml:space="preserve">ירידה </w:delText>
        </w:r>
      </w:del>
      <w:ins w:id="1455" w:author="Nisan Avraham" w:date="2022-06-15T10:45:00Z">
        <w:r w:rsidR="00525FAD">
          <w:rPr>
            <w:rFonts w:cs="Arial" w:hint="cs"/>
            <w:b/>
            <w:bCs/>
            <w:sz w:val="28"/>
            <w:szCs w:val="28"/>
            <w:rtl/>
          </w:rPr>
          <w:t xml:space="preserve">עלייה </w:t>
        </w:r>
      </w:ins>
      <w:r>
        <w:rPr>
          <w:rFonts w:cs="Arial" w:hint="cs"/>
          <w:b/>
          <w:bCs/>
          <w:sz w:val="28"/>
          <w:szCs w:val="28"/>
          <w:rtl/>
        </w:rPr>
        <w:t xml:space="preserve">באובדן המזון בשנת </w:t>
      </w:r>
      <w:del w:id="1456" w:author="Nisan Avraham" w:date="2022-06-15T10:45:00Z">
        <w:r w:rsidDel="00525FAD">
          <w:rPr>
            <w:rFonts w:cs="Arial" w:hint="cs"/>
            <w:b/>
            <w:bCs/>
            <w:sz w:val="28"/>
            <w:szCs w:val="28"/>
            <w:rtl/>
          </w:rPr>
          <w:delText xml:space="preserve">2020 </w:delText>
        </w:r>
      </w:del>
      <w:ins w:id="1457" w:author="Nisan Avraham" w:date="2022-06-15T10:45:00Z">
        <w:r w:rsidR="00525FAD">
          <w:rPr>
            <w:rFonts w:cs="Arial" w:hint="cs"/>
            <w:b/>
            <w:bCs/>
            <w:sz w:val="28"/>
            <w:szCs w:val="28"/>
            <w:rtl/>
          </w:rPr>
          <w:t xml:space="preserve">2021 </w:t>
        </w:r>
      </w:ins>
      <w:r>
        <w:rPr>
          <w:rFonts w:cs="Arial" w:hint="cs"/>
          <w:b/>
          <w:bCs/>
          <w:sz w:val="28"/>
          <w:szCs w:val="28"/>
          <w:rtl/>
        </w:rPr>
        <w:t xml:space="preserve">במקטע הקמעונאות לעומת שנת </w:t>
      </w:r>
      <w:del w:id="1458" w:author="Nisan Avraham" w:date="2022-06-15T10:45:00Z">
        <w:r w:rsidDel="00525FAD">
          <w:rPr>
            <w:rFonts w:cs="Arial" w:hint="cs"/>
            <w:b/>
            <w:bCs/>
            <w:sz w:val="28"/>
            <w:szCs w:val="28"/>
            <w:rtl/>
          </w:rPr>
          <w:delText>2019</w:delText>
        </w:r>
      </w:del>
      <w:ins w:id="1459" w:author="Nisan Avraham" w:date="2022-06-15T10:45:00Z">
        <w:r w:rsidR="00525FAD">
          <w:rPr>
            <w:rFonts w:cs="Arial" w:hint="cs"/>
            <w:b/>
            <w:bCs/>
            <w:sz w:val="28"/>
            <w:szCs w:val="28"/>
            <w:rtl/>
          </w:rPr>
          <w:t>2020</w:t>
        </w:r>
      </w:ins>
    </w:p>
    <w:p w14:paraId="53DE5E0C" w14:textId="77777777" w:rsidR="00627F46" w:rsidRDefault="00627F46" w:rsidP="006E1F83">
      <w:pPr>
        <w:spacing w:after="0" w:line="360" w:lineRule="auto"/>
        <w:jc w:val="both"/>
        <w:rPr>
          <w:ins w:id="1460" w:author="Nisan Avraham" w:date="2022-06-15T10:52:00Z"/>
          <w:rFonts w:cs="Arial"/>
          <w:b/>
          <w:bCs/>
          <w:sz w:val="28"/>
          <w:szCs w:val="28"/>
          <w:rtl/>
        </w:rPr>
      </w:pPr>
    </w:p>
    <w:p w14:paraId="2AD7B01A" w14:textId="77777777" w:rsidR="006E1F83" w:rsidDel="00627F46" w:rsidRDefault="006E1F83" w:rsidP="006E1F83">
      <w:pPr>
        <w:spacing w:after="0" w:line="360" w:lineRule="auto"/>
        <w:jc w:val="both"/>
        <w:rPr>
          <w:del w:id="1461" w:author="Nisan Avraham" w:date="2022-06-15T10:52:00Z"/>
          <w:rFonts w:cs="Arial"/>
          <w:b/>
          <w:bCs/>
          <w:sz w:val="28"/>
          <w:szCs w:val="28"/>
          <w:rtl/>
        </w:rPr>
      </w:pPr>
    </w:p>
    <w:p w14:paraId="2F8BA672" w14:textId="1245A333" w:rsidR="006E1F83" w:rsidDel="00627F46" w:rsidRDefault="006E1F83" w:rsidP="006E1F83">
      <w:pPr>
        <w:spacing w:after="0" w:line="360" w:lineRule="auto"/>
        <w:jc w:val="both"/>
        <w:rPr>
          <w:del w:id="1462" w:author="Nisan Avraham" w:date="2022-06-15T10:52:00Z"/>
          <w:rFonts w:asciiTheme="minorBidi" w:hAnsiTheme="minorBidi"/>
          <w:sz w:val="24"/>
          <w:szCs w:val="24"/>
          <w:rtl/>
        </w:rPr>
      </w:pPr>
      <w:del w:id="1463" w:author="Nisan Avraham" w:date="2022-06-15T10:52:00Z">
        <w:r w:rsidRPr="00ED3CC6" w:rsidDel="00627F46">
          <w:rPr>
            <w:rFonts w:hint="cs"/>
            <w:sz w:val="24"/>
            <w:szCs w:val="24"/>
            <w:rtl/>
          </w:rPr>
          <w:delText>משבר</w:delText>
        </w:r>
        <w:r w:rsidRPr="00ED3CC6" w:rsidDel="00627F46">
          <w:rPr>
            <w:sz w:val="24"/>
            <w:szCs w:val="24"/>
            <w:rtl/>
          </w:rPr>
          <w:delText xml:space="preserve"> </w:delText>
        </w:r>
        <w:r w:rsidRPr="00ED3CC6" w:rsidDel="00627F46">
          <w:rPr>
            <w:rFonts w:hint="cs"/>
            <w:sz w:val="24"/>
            <w:szCs w:val="24"/>
            <w:rtl/>
          </w:rPr>
          <w:delText>הקורונה</w:delText>
        </w:r>
        <w:r w:rsidRPr="00ED3CC6" w:rsidDel="00627F46">
          <w:rPr>
            <w:sz w:val="24"/>
            <w:szCs w:val="24"/>
            <w:rtl/>
          </w:rPr>
          <w:delText xml:space="preserve"> </w:delText>
        </w:r>
        <w:r w:rsidRPr="00ED3CC6" w:rsidDel="00627F46">
          <w:rPr>
            <w:rFonts w:hint="cs"/>
            <w:sz w:val="24"/>
            <w:szCs w:val="24"/>
            <w:rtl/>
          </w:rPr>
          <w:delText>הוכיח</w:delText>
        </w:r>
        <w:r w:rsidRPr="00ED3CC6" w:rsidDel="00627F46">
          <w:rPr>
            <w:sz w:val="24"/>
            <w:szCs w:val="24"/>
            <w:rtl/>
          </w:rPr>
          <w:delText xml:space="preserve"> </w:delText>
        </w:r>
        <w:r w:rsidRPr="00ED3CC6" w:rsidDel="00627F46">
          <w:rPr>
            <w:rFonts w:hint="cs"/>
            <w:sz w:val="24"/>
            <w:szCs w:val="24"/>
            <w:rtl/>
          </w:rPr>
          <w:delText>כי</w:delText>
        </w:r>
        <w:r w:rsidRPr="00ED3CC6" w:rsidDel="00627F46">
          <w:rPr>
            <w:sz w:val="24"/>
            <w:szCs w:val="24"/>
            <w:rtl/>
          </w:rPr>
          <w:delText xml:space="preserve"> </w:delText>
        </w:r>
        <w:r w:rsidRPr="00ED3CC6" w:rsidDel="00627F46">
          <w:rPr>
            <w:rFonts w:hint="cs"/>
            <w:sz w:val="24"/>
            <w:szCs w:val="24"/>
            <w:rtl/>
          </w:rPr>
          <w:delText>באמצעות</w:delText>
        </w:r>
        <w:r w:rsidRPr="00ED3CC6" w:rsidDel="00627F46">
          <w:rPr>
            <w:sz w:val="24"/>
            <w:szCs w:val="24"/>
            <w:rtl/>
          </w:rPr>
          <w:delText xml:space="preserve"> </w:delText>
        </w:r>
        <w:r w:rsidRPr="00ED3CC6" w:rsidDel="00627F46">
          <w:rPr>
            <w:rFonts w:hint="cs"/>
            <w:sz w:val="24"/>
            <w:szCs w:val="24"/>
            <w:rtl/>
          </w:rPr>
          <w:delText>שינוי</w:delText>
        </w:r>
        <w:r w:rsidRPr="00ED3CC6" w:rsidDel="00627F46">
          <w:rPr>
            <w:sz w:val="24"/>
            <w:szCs w:val="24"/>
            <w:rtl/>
          </w:rPr>
          <w:delText xml:space="preserve"> </w:delText>
        </w:r>
        <w:r w:rsidRPr="00ED3CC6" w:rsidDel="00627F46">
          <w:rPr>
            <w:rFonts w:hint="cs"/>
            <w:sz w:val="24"/>
            <w:szCs w:val="24"/>
            <w:rtl/>
          </w:rPr>
          <w:delText>בהתנהגות</w:delText>
        </w:r>
        <w:r w:rsidRPr="00ED3CC6" w:rsidDel="00627F46">
          <w:rPr>
            <w:sz w:val="24"/>
            <w:szCs w:val="24"/>
            <w:rtl/>
          </w:rPr>
          <w:delText xml:space="preserve"> </w:delText>
        </w:r>
        <w:r w:rsidRPr="00ED3CC6" w:rsidDel="00627F46">
          <w:rPr>
            <w:rFonts w:hint="cs"/>
            <w:sz w:val="24"/>
            <w:szCs w:val="24"/>
            <w:rtl/>
          </w:rPr>
          <w:delText>הצרכנים</w:delText>
        </w:r>
        <w:r w:rsidRPr="00ED3CC6" w:rsidDel="00627F46">
          <w:rPr>
            <w:sz w:val="24"/>
            <w:szCs w:val="24"/>
            <w:rtl/>
          </w:rPr>
          <w:delText xml:space="preserve"> </w:delText>
        </w:r>
        <w:r w:rsidRPr="00ED3CC6" w:rsidDel="00627F46">
          <w:rPr>
            <w:rFonts w:hint="cs"/>
            <w:sz w:val="24"/>
            <w:szCs w:val="24"/>
            <w:rtl/>
          </w:rPr>
          <w:delText>ניתן</w:delText>
        </w:r>
        <w:r w:rsidRPr="00ED3CC6" w:rsidDel="00627F46">
          <w:rPr>
            <w:sz w:val="24"/>
            <w:szCs w:val="24"/>
            <w:rtl/>
          </w:rPr>
          <w:delText xml:space="preserve"> </w:delText>
        </w:r>
        <w:r w:rsidRPr="00ED3CC6" w:rsidDel="00627F46">
          <w:rPr>
            <w:rFonts w:hint="cs"/>
            <w:sz w:val="24"/>
            <w:szCs w:val="24"/>
            <w:rtl/>
          </w:rPr>
          <w:delText>להקטין</w:delText>
        </w:r>
        <w:r w:rsidRPr="00ED3CC6" w:rsidDel="00627F46">
          <w:rPr>
            <w:sz w:val="24"/>
            <w:szCs w:val="24"/>
            <w:rtl/>
          </w:rPr>
          <w:delText xml:space="preserve"> </w:delText>
        </w:r>
        <w:r w:rsidRPr="00ED3CC6" w:rsidDel="00627F46">
          <w:rPr>
            <w:rFonts w:hint="cs"/>
            <w:sz w:val="24"/>
            <w:szCs w:val="24"/>
            <w:rtl/>
          </w:rPr>
          <w:delText>את</w:delText>
        </w:r>
        <w:r w:rsidRPr="00ED3CC6" w:rsidDel="00627F46">
          <w:rPr>
            <w:sz w:val="24"/>
            <w:szCs w:val="24"/>
            <w:rtl/>
          </w:rPr>
          <w:delText xml:space="preserve"> </w:delText>
        </w:r>
        <w:r w:rsidRPr="00ED3CC6" w:rsidDel="00627F46">
          <w:rPr>
            <w:rFonts w:hint="cs"/>
            <w:sz w:val="24"/>
            <w:szCs w:val="24"/>
            <w:rtl/>
          </w:rPr>
          <w:delText>היקף</w:delText>
        </w:r>
        <w:r w:rsidRPr="00ED3CC6" w:rsidDel="00627F46">
          <w:rPr>
            <w:sz w:val="24"/>
            <w:szCs w:val="24"/>
            <w:rtl/>
          </w:rPr>
          <w:delText xml:space="preserve"> </w:delText>
        </w:r>
        <w:r w:rsidRPr="00ED3CC6" w:rsidDel="00627F46">
          <w:rPr>
            <w:rFonts w:hint="cs"/>
            <w:sz w:val="24"/>
            <w:szCs w:val="24"/>
            <w:rtl/>
          </w:rPr>
          <w:delText>אובדן</w:delText>
        </w:r>
        <w:r w:rsidRPr="00ED3CC6" w:rsidDel="00627F46">
          <w:rPr>
            <w:sz w:val="24"/>
            <w:szCs w:val="24"/>
            <w:rtl/>
          </w:rPr>
          <w:delText xml:space="preserve"> </w:delText>
        </w:r>
        <w:r w:rsidRPr="00ED3CC6" w:rsidDel="00627F46">
          <w:rPr>
            <w:rFonts w:hint="cs"/>
            <w:sz w:val="24"/>
            <w:szCs w:val="24"/>
            <w:rtl/>
          </w:rPr>
          <w:delText>המזון</w:delText>
        </w:r>
        <w:r w:rsidRPr="00ED3CC6" w:rsidDel="00627F46">
          <w:rPr>
            <w:sz w:val="24"/>
            <w:szCs w:val="24"/>
            <w:rtl/>
          </w:rPr>
          <w:delText xml:space="preserve"> </w:delText>
        </w:r>
        <w:r w:rsidRPr="00ED3CC6" w:rsidDel="00627F46">
          <w:rPr>
            <w:rFonts w:hint="cs"/>
            <w:sz w:val="24"/>
            <w:szCs w:val="24"/>
            <w:rtl/>
          </w:rPr>
          <w:delText>במקטע</w:delText>
        </w:r>
        <w:r w:rsidRPr="00ED3CC6" w:rsidDel="00627F46">
          <w:rPr>
            <w:sz w:val="24"/>
            <w:szCs w:val="24"/>
            <w:rtl/>
          </w:rPr>
          <w:delText xml:space="preserve"> </w:delText>
        </w:r>
        <w:r w:rsidRPr="00ED3CC6" w:rsidDel="00627F46">
          <w:rPr>
            <w:rFonts w:hint="cs"/>
            <w:sz w:val="24"/>
            <w:szCs w:val="24"/>
            <w:rtl/>
          </w:rPr>
          <w:delText>הקמעונאות</w:delText>
        </w:r>
        <w:r w:rsidRPr="00ED3CC6" w:rsidDel="00627F46">
          <w:rPr>
            <w:sz w:val="24"/>
            <w:szCs w:val="24"/>
            <w:rtl/>
          </w:rPr>
          <w:delText xml:space="preserve">. </w:delText>
        </w:r>
        <w:r w:rsidDel="00627F46">
          <w:rPr>
            <w:rFonts w:hint="cs"/>
            <w:sz w:val="24"/>
            <w:szCs w:val="24"/>
            <w:rtl/>
          </w:rPr>
          <w:delText>כתוצאה מ</w:delText>
        </w:r>
        <w:r w:rsidR="00F7020A" w:rsidDel="00627F46">
          <w:rPr>
            <w:rFonts w:hint="cs"/>
            <w:sz w:val="24"/>
            <w:szCs w:val="24"/>
            <w:rtl/>
          </w:rPr>
          <w:delText>ה</w:delText>
        </w:r>
        <w:r w:rsidDel="00627F46">
          <w:rPr>
            <w:rFonts w:hint="cs"/>
            <w:sz w:val="24"/>
            <w:szCs w:val="24"/>
            <w:rtl/>
          </w:rPr>
          <w:delText xml:space="preserve">משבר חל שינוי בדפוסי קניית המזון תוך גידול בהיקף הקניות באינטרנט מחד, וירידה בקניה בשווקים הפתוחים מאידך. סגירת השווקים הפתוחים המאופיינים בשיעורי אובדן גבוהים והמעבר לרכישות מקוונות המאופיינות בשיעורי אובדן נמוכים תרמו להקטנת האובדן במקטע זה למרות הגידול הכמותי שחל בו. </w:delText>
        </w:r>
        <w:r w:rsidRPr="009E5D4F" w:rsidDel="00627F46">
          <w:rPr>
            <w:rFonts w:asciiTheme="minorBidi" w:hAnsiTheme="minorBidi"/>
            <w:sz w:val="24"/>
            <w:szCs w:val="24"/>
            <w:rtl/>
          </w:rPr>
          <w:delText xml:space="preserve">חלה </w:delText>
        </w:r>
        <w:r w:rsidRPr="00B41B8E" w:rsidDel="00627F46">
          <w:rPr>
            <w:rFonts w:asciiTheme="minorBidi" w:hAnsiTheme="minorBidi" w:hint="eastAsia"/>
            <w:sz w:val="24"/>
            <w:szCs w:val="24"/>
            <w:rtl/>
          </w:rPr>
          <w:delText>ירידה</w:delText>
        </w:r>
        <w:r w:rsidRPr="00B41B8E" w:rsidDel="00627F46">
          <w:rPr>
            <w:rFonts w:asciiTheme="minorBidi" w:hAnsiTheme="minorBidi"/>
            <w:sz w:val="24"/>
            <w:szCs w:val="24"/>
            <w:rtl/>
          </w:rPr>
          <w:delText xml:space="preserve"> </w:delText>
        </w:r>
        <w:r w:rsidRPr="00B41B8E" w:rsidDel="00627F46">
          <w:rPr>
            <w:rFonts w:asciiTheme="minorBidi" w:hAnsiTheme="minorBidi" w:hint="eastAsia"/>
            <w:sz w:val="24"/>
            <w:szCs w:val="24"/>
            <w:rtl/>
          </w:rPr>
          <w:delText>של</w:delText>
        </w:r>
        <w:r w:rsidRPr="00B41B8E" w:rsidDel="00627F46">
          <w:rPr>
            <w:rFonts w:asciiTheme="minorBidi" w:hAnsiTheme="minorBidi"/>
            <w:sz w:val="24"/>
            <w:szCs w:val="24"/>
            <w:rtl/>
          </w:rPr>
          <w:delText xml:space="preserve"> 17,000 </w:delText>
        </w:r>
        <w:r w:rsidDel="00627F46">
          <w:rPr>
            <w:rFonts w:asciiTheme="minorBidi" w:hAnsiTheme="minorBidi" w:hint="cs"/>
            <w:sz w:val="24"/>
            <w:szCs w:val="24"/>
            <w:rtl/>
          </w:rPr>
          <w:delText xml:space="preserve">טונות </w:delText>
        </w:r>
        <w:r w:rsidRPr="00B41B8E" w:rsidDel="00627F46">
          <w:rPr>
            <w:rFonts w:asciiTheme="minorBidi" w:hAnsiTheme="minorBidi" w:hint="eastAsia"/>
            <w:sz w:val="24"/>
            <w:szCs w:val="24"/>
            <w:rtl/>
          </w:rPr>
          <w:delText>ב</w:delText>
        </w:r>
        <w:r w:rsidDel="00627F46">
          <w:rPr>
            <w:rFonts w:asciiTheme="minorBidi" w:hAnsiTheme="minorBidi" w:hint="cs"/>
            <w:sz w:val="24"/>
            <w:szCs w:val="24"/>
            <w:rtl/>
          </w:rPr>
          <w:delText>אובדן ב</w:delText>
        </w:r>
        <w:r w:rsidRPr="00B41B8E" w:rsidDel="00627F46">
          <w:rPr>
            <w:rFonts w:asciiTheme="minorBidi" w:hAnsiTheme="minorBidi" w:hint="eastAsia"/>
            <w:sz w:val="24"/>
            <w:szCs w:val="24"/>
            <w:rtl/>
          </w:rPr>
          <w:delText>מקטע</w:delText>
        </w:r>
        <w:r w:rsidRPr="00B41B8E" w:rsidDel="00627F46">
          <w:rPr>
            <w:rFonts w:asciiTheme="minorBidi" w:hAnsiTheme="minorBidi"/>
            <w:sz w:val="24"/>
            <w:szCs w:val="24"/>
            <w:rtl/>
          </w:rPr>
          <w:delText xml:space="preserve"> הקמ</w:delText>
        </w:r>
        <w:r w:rsidDel="00627F46">
          <w:rPr>
            <w:rFonts w:asciiTheme="minorBidi" w:hAnsiTheme="minorBidi" w:hint="cs"/>
            <w:sz w:val="24"/>
            <w:szCs w:val="24"/>
            <w:rtl/>
          </w:rPr>
          <w:delText>עו</w:delText>
        </w:r>
        <w:r w:rsidRPr="00B41B8E" w:rsidDel="00627F46">
          <w:rPr>
            <w:rFonts w:asciiTheme="minorBidi" w:hAnsiTheme="minorBidi" w:hint="eastAsia"/>
            <w:sz w:val="24"/>
            <w:szCs w:val="24"/>
            <w:rtl/>
          </w:rPr>
          <w:delText>נ</w:delText>
        </w:r>
        <w:r w:rsidDel="00627F46">
          <w:rPr>
            <w:rFonts w:asciiTheme="minorBidi" w:hAnsiTheme="minorBidi" w:hint="cs"/>
            <w:sz w:val="24"/>
            <w:szCs w:val="24"/>
            <w:rtl/>
          </w:rPr>
          <w:delText>א</w:delText>
        </w:r>
        <w:r w:rsidRPr="00B41B8E" w:rsidDel="00627F46">
          <w:rPr>
            <w:rFonts w:asciiTheme="minorBidi" w:hAnsiTheme="minorBidi" w:hint="eastAsia"/>
            <w:sz w:val="24"/>
            <w:szCs w:val="24"/>
            <w:rtl/>
          </w:rPr>
          <w:delText>י</w:delText>
        </w:r>
        <w:r w:rsidDel="00627F46">
          <w:rPr>
            <w:rFonts w:asciiTheme="minorBidi" w:hAnsiTheme="minorBidi" w:hint="cs"/>
            <w:sz w:val="24"/>
            <w:szCs w:val="24"/>
            <w:rtl/>
          </w:rPr>
          <w:delText xml:space="preserve"> בשנת 2020 לעומת שנת 2019.</w:delText>
        </w:r>
        <w:r w:rsidRPr="00B41B8E" w:rsidDel="00627F46">
          <w:rPr>
            <w:rFonts w:asciiTheme="minorBidi" w:hAnsiTheme="minorBidi"/>
            <w:sz w:val="24"/>
            <w:szCs w:val="24"/>
            <w:rtl/>
          </w:rPr>
          <w:delText xml:space="preserve"> </w:delText>
        </w:r>
      </w:del>
    </w:p>
    <w:p w14:paraId="1B7D2474" w14:textId="77777777" w:rsidR="006E1F83" w:rsidRDefault="006E1F83" w:rsidP="00FE48C7">
      <w:pPr>
        <w:spacing w:after="0" w:line="360" w:lineRule="auto"/>
        <w:jc w:val="both"/>
        <w:rPr>
          <w:rFonts w:cs="Arial"/>
          <w:sz w:val="24"/>
          <w:szCs w:val="24"/>
          <w:rtl/>
        </w:rPr>
      </w:pPr>
    </w:p>
    <w:p w14:paraId="2AEC4318" w14:textId="0AA2D2A5" w:rsidR="006E1F83" w:rsidRDefault="006E1F83" w:rsidP="00C9013A">
      <w:pPr>
        <w:spacing w:after="0" w:line="360" w:lineRule="auto"/>
        <w:jc w:val="both"/>
        <w:rPr>
          <w:rFonts w:cs="Arial"/>
          <w:b/>
          <w:bCs/>
          <w:sz w:val="24"/>
          <w:szCs w:val="24"/>
          <w:rtl/>
        </w:rPr>
      </w:pPr>
      <w:r w:rsidRPr="00704150">
        <w:rPr>
          <w:rFonts w:cs="Arial" w:hint="eastAsia"/>
          <w:sz w:val="24"/>
          <w:szCs w:val="24"/>
          <w:rtl/>
        </w:rPr>
        <w:t>היקף</w:t>
      </w:r>
      <w:r w:rsidRPr="00704150">
        <w:rPr>
          <w:rFonts w:cs="Arial"/>
          <w:sz w:val="24"/>
          <w:szCs w:val="24"/>
          <w:rtl/>
        </w:rPr>
        <w:t xml:space="preserve"> </w:t>
      </w:r>
      <w:r w:rsidRPr="00704150">
        <w:rPr>
          <w:rFonts w:cs="Arial" w:hint="eastAsia"/>
          <w:sz w:val="24"/>
          <w:szCs w:val="24"/>
          <w:rtl/>
        </w:rPr>
        <w:t>מכירות</w:t>
      </w:r>
      <w:r w:rsidRPr="00704150">
        <w:rPr>
          <w:rFonts w:cs="Arial"/>
          <w:sz w:val="24"/>
          <w:szCs w:val="24"/>
          <w:rtl/>
        </w:rPr>
        <w:t xml:space="preserve"> </w:t>
      </w:r>
      <w:r w:rsidRPr="00704150">
        <w:rPr>
          <w:rFonts w:cs="Arial" w:hint="eastAsia"/>
          <w:sz w:val="24"/>
          <w:szCs w:val="24"/>
          <w:rtl/>
        </w:rPr>
        <w:t>המזון</w:t>
      </w:r>
      <w:r w:rsidRPr="00704150">
        <w:rPr>
          <w:rFonts w:cs="Arial"/>
          <w:sz w:val="24"/>
          <w:szCs w:val="24"/>
          <w:rtl/>
        </w:rPr>
        <w:t xml:space="preserve"> </w:t>
      </w:r>
      <w:r w:rsidRPr="00704150">
        <w:rPr>
          <w:rFonts w:cs="Arial" w:hint="eastAsia"/>
          <w:sz w:val="24"/>
          <w:szCs w:val="24"/>
          <w:rtl/>
        </w:rPr>
        <w:t>בישראל</w:t>
      </w:r>
      <w:r w:rsidRPr="00704150">
        <w:rPr>
          <w:rFonts w:cs="Arial"/>
          <w:sz w:val="24"/>
          <w:szCs w:val="24"/>
          <w:rtl/>
        </w:rPr>
        <w:t xml:space="preserve"> </w:t>
      </w:r>
      <w:r w:rsidRPr="00704150">
        <w:rPr>
          <w:rFonts w:cs="Arial" w:hint="eastAsia"/>
          <w:sz w:val="24"/>
          <w:szCs w:val="24"/>
          <w:rtl/>
        </w:rPr>
        <w:t>ע</w:t>
      </w:r>
      <w:r>
        <w:rPr>
          <w:rFonts w:cs="Arial" w:hint="cs"/>
          <w:sz w:val="24"/>
          <w:szCs w:val="24"/>
          <w:rtl/>
        </w:rPr>
        <w:t xml:space="preserve">מד בשנת </w:t>
      </w:r>
      <w:del w:id="1464" w:author="Nisan Avraham" w:date="2022-06-15T10:52:00Z">
        <w:r w:rsidDel="00627F46">
          <w:rPr>
            <w:rFonts w:cs="Arial" w:hint="cs"/>
            <w:sz w:val="24"/>
            <w:szCs w:val="24"/>
            <w:rtl/>
          </w:rPr>
          <w:delText>2020</w:delText>
        </w:r>
        <w:r w:rsidRPr="00704150" w:rsidDel="00627F46">
          <w:rPr>
            <w:rFonts w:cs="Arial"/>
            <w:sz w:val="24"/>
            <w:szCs w:val="24"/>
            <w:rtl/>
          </w:rPr>
          <w:delText xml:space="preserve"> </w:delText>
        </w:r>
      </w:del>
      <w:ins w:id="1465" w:author="Nisan Avraham" w:date="2022-06-15T10:52:00Z">
        <w:r w:rsidR="00627F46">
          <w:rPr>
            <w:rFonts w:cs="Arial" w:hint="cs"/>
            <w:sz w:val="24"/>
            <w:szCs w:val="24"/>
            <w:rtl/>
          </w:rPr>
          <w:t>2021</w:t>
        </w:r>
        <w:r w:rsidR="00627F46" w:rsidRPr="00704150">
          <w:rPr>
            <w:rFonts w:cs="Arial"/>
            <w:sz w:val="24"/>
            <w:szCs w:val="24"/>
            <w:rtl/>
          </w:rPr>
          <w:t xml:space="preserve"> </w:t>
        </w:r>
      </w:ins>
      <w:r w:rsidRPr="00704150">
        <w:rPr>
          <w:rFonts w:cs="Arial" w:hint="eastAsia"/>
          <w:sz w:val="24"/>
          <w:szCs w:val="24"/>
          <w:rtl/>
        </w:rPr>
        <w:t>על</w:t>
      </w:r>
      <w:r w:rsidRPr="00704150">
        <w:rPr>
          <w:rFonts w:cs="Arial"/>
          <w:sz w:val="24"/>
          <w:szCs w:val="24"/>
          <w:rtl/>
        </w:rPr>
        <w:t xml:space="preserve"> </w:t>
      </w:r>
      <w:r w:rsidRPr="00704150">
        <w:rPr>
          <w:rFonts w:cs="Arial" w:hint="eastAsia"/>
          <w:sz w:val="24"/>
          <w:szCs w:val="24"/>
          <w:rtl/>
        </w:rPr>
        <w:t>כ</w:t>
      </w:r>
      <w:r w:rsidRPr="00852B3E">
        <w:rPr>
          <w:rFonts w:cs="Arial"/>
          <w:sz w:val="24"/>
          <w:szCs w:val="24"/>
          <w:rtl/>
        </w:rPr>
        <w:t>-</w:t>
      </w:r>
      <w:del w:id="1466" w:author="Nisan Avraham" w:date="2022-06-15T10:52:00Z">
        <w:r w:rsidRPr="00647709" w:rsidDel="00627F46">
          <w:rPr>
            <w:rFonts w:cs="Arial"/>
            <w:sz w:val="24"/>
            <w:szCs w:val="24"/>
            <w:rtl/>
          </w:rPr>
          <w:delText>88</w:delText>
        </w:r>
        <w:r w:rsidRPr="00852B3E" w:rsidDel="00627F46">
          <w:rPr>
            <w:rFonts w:cs="Arial"/>
            <w:sz w:val="24"/>
            <w:szCs w:val="24"/>
            <w:rtl/>
          </w:rPr>
          <w:delText xml:space="preserve"> </w:delText>
        </w:r>
      </w:del>
      <w:ins w:id="1467" w:author="Nisan Avraham" w:date="2022-06-15T10:52:00Z">
        <w:r w:rsidR="00627F46">
          <w:rPr>
            <w:rFonts w:cs="Arial" w:hint="cs"/>
            <w:sz w:val="24"/>
            <w:szCs w:val="24"/>
            <w:rtl/>
          </w:rPr>
          <w:t>90</w:t>
        </w:r>
        <w:r w:rsidR="00627F46" w:rsidRPr="00852B3E">
          <w:rPr>
            <w:rFonts w:cs="Arial"/>
            <w:sz w:val="24"/>
            <w:szCs w:val="24"/>
            <w:rtl/>
          </w:rPr>
          <w:t xml:space="preserve"> </w:t>
        </w:r>
      </w:ins>
      <w:r w:rsidRPr="00852B3E">
        <w:rPr>
          <w:rFonts w:cs="Arial" w:hint="eastAsia"/>
          <w:sz w:val="24"/>
          <w:szCs w:val="24"/>
          <w:rtl/>
        </w:rPr>
        <w:t>מיליארד</w:t>
      </w:r>
      <w:r w:rsidRPr="00852B3E">
        <w:rPr>
          <w:rFonts w:cs="Arial"/>
          <w:sz w:val="24"/>
          <w:szCs w:val="24"/>
          <w:rtl/>
        </w:rPr>
        <w:t xml:space="preserve"> </w:t>
      </w:r>
      <w:r w:rsidRPr="00852B3E">
        <w:rPr>
          <w:rFonts w:cs="Arial" w:hint="eastAsia"/>
          <w:sz w:val="24"/>
          <w:szCs w:val="24"/>
          <w:rtl/>
        </w:rPr>
        <w:t>₪</w:t>
      </w:r>
      <w:r w:rsidRPr="00852B3E">
        <w:rPr>
          <w:rFonts w:cs="Arial"/>
          <w:sz w:val="24"/>
          <w:szCs w:val="24"/>
          <w:rtl/>
        </w:rPr>
        <w:t xml:space="preserve"> </w:t>
      </w:r>
      <w:r w:rsidRPr="00852B3E">
        <w:rPr>
          <w:rFonts w:cs="Arial" w:hint="eastAsia"/>
          <w:sz w:val="24"/>
          <w:szCs w:val="24"/>
          <w:rtl/>
        </w:rPr>
        <w:t>בשנה</w:t>
      </w:r>
      <w:r w:rsidRPr="00852B3E">
        <w:rPr>
          <w:rFonts w:cs="Arial"/>
          <w:sz w:val="24"/>
          <w:szCs w:val="24"/>
          <w:rtl/>
        </w:rPr>
        <w:t>,</w:t>
      </w:r>
      <w:r w:rsidRPr="00704150">
        <w:rPr>
          <w:rFonts w:cs="Arial"/>
          <w:sz w:val="24"/>
          <w:szCs w:val="24"/>
          <w:rtl/>
        </w:rPr>
        <w:t xml:space="preserve"> </w:t>
      </w:r>
      <w:r w:rsidRPr="00704150">
        <w:rPr>
          <w:rFonts w:cs="Arial" w:hint="eastAsia"/>
          <w:sz w:val="24"/>
          <w:szCs w:val="24"/>
          <w:rtl/>
        </w:rPr>
        <w:t>המשווקים</w:t>
      </w:r>
      <w:r w:rsidRPr="00704150">
        <w:rPr>
          <w:rFonts w:cs="Arial"/>
          <w:sz w:val="24"/>
          <w:szCs w:val="24"/>
          <w:rtl/>
        </w:rPr>
        <w:t xml:space="preserve"> </w:t>
      </w:r>
      <w:r w:rsidRPr="00704150">
        <w:rPr>
          <w:rFonts w:cs="Arial" w:hint="eastAsia"/>
          <w:sz w:val="24"/>
          <w:szCs w:val="24"/>
          <w:rtl/>
        </w:rPr>
        <w:t>לצרכנים</w:t>
      </w:r>
      <w:r w:rsidRPr="00704150">
        <w:rPr>
          <w:rFonts w:cs="Arial"/>
          <w:sz w:val="24"/>
          <w:szCs w:val="24"/>
          <w:rtl/>
        </w:rPr>
        <w:t xml:space="preserve"> </w:t>
      </w:r>
      <w:r w:rsidRPr="00704150">
        <w:rPr>
          <w:rFonts w:cs="Arial" w:hint="eastAsia"/>
          <w:sz w:val="24"/>
          <w:szCs w:val="24"/>
          <w:rtl/>
        </w:rPr>
        <w:t>ברשתות</w:t>
      </w:r>
      <w:r w:rsidRPr="00704150">
        <w:rPr>
          <w:rFonts w:cs="Arial"/>
          <w:sz w:val="24"/>
          <w:szCs w:val="24"/>
          <w:rtl/>
        </w:rPr>
        <w:t xml:space="preserve"> </w:t>
      </w:r>
      <w:r w:rsidRPr="00704150">
        <w:rPr>
          <w:rFonts w:cs="Arial" w:hint="eastAsia"/>
          <w:sz w:val="24"/>
          <w:szCs w:val="24"/>
          <w:rtl/>
        </w:rPr>
        <w:t>השיווק</w:t>
      </w:r>
      <w:r w:rsidRPr="00704150">
        <w:rPr>
          <w:rFonts w:cs="Arial"/>
          <w:sz w:val="24"/>
          <w:szCs w:val="24"/>
          <w:rtl/>
        </w:rPr>
        <w:t xml:space="preserve">, </w:t>
      </w:r>
      <w:r w:rsidRPr="00704150">
        <w:rPr>
          <w:rFonts w:cs="Arial" w:hint="eastAsia"/>
          <w:sz w:val="24"/>
          <w:szCs w:val="24"/>
          <w:rtl/>
        </w:rPr>
        <w:t>בשווקים</w:t>
      </w:r>
      <w:r w:rsidRPr="00704150">
        <w:rPr>
          <w:rFonts w:cs="Arial"/>
          <w:sz w:val="24"/>
          <w:szCs w:val="24"/>
          <w:rtl/>
        </w:rPr>
        <w:t xml:space="preserve"> </w:t>
      </w:r>
      <w:r w:rsidRPr="00704150">
        <w:rPr>
          <w:rFonts w:cs="Arial" w:hint="eastAsia"/>
          <w:sz w:val="24"/>
          <w:szCs w:val="24"/>
          <w:rtl/>
        </w:rPr>
        <w:t>הפתוחים</w:t>
      </w:r>
      <w:r w:rsidRPr="00704150">
        <w:rPr>
          <w:rFonts w:cs="Arial"/>
          <w:sz w:val="24"/>
          <w:szCs w:val="24"/>
          <w:rtl/>
        </w:rPr>
        <w:t xml:space="preserve">, </w:t>
      </w:r>
      <w:r w:rsidRPr="00704150">
        <w:rPr>
          <w:rFonts w:cs="Arial" w:hint="eastAsia"/>
          <w:sz w:val="24"/>
          <w:szCs w:val="24"/>
          <w:rtl/>
        </w:rPr>
        <w:t>במכולות</w:t>
      </w:r>
      <w:r w:rsidRPr="00704150">
        <w:rPr>
          <w:rFonts w:cs="Arial"/>
          <w:sz w:val="24"/>
          <w:szCs w:val="24"/>
          <w:rtl/>
        </w:rPr>
        <w:t xml:space="preserve">, </w:t>
      </w:r>
      <w:r w:rsidRPr="00704150">
        <w:rPr>
          <w:rFonts w:cs="Arial" w:hint="eastAsia"/>
          <w:sz w:val="24"/>
          <w:szCs w:val="24"/>
          <w:rtl/>
        </w:rPr>
        <w:t>על</w:t>
      </w:r>
      <w:r w:rsidRPr="00704150">
        <w:rPr>
          <w:rFonts w:cs="Arial"/>
          <w:sz w:val="24"/>
          <w:szCs w:val="24"/>
          <w:rtl/>
        </w:rPr>
        <w:t xml:space="preserve"> </w:t>
      </w:r>
      <w:r w:rsidRPr="00704150">
        <w:rPr>
          <w:rFonts w:cs="Arial" w:hint="eastAsia"/>
          <w:sz w:val="24"/>
          <w:szCs w:val="24"/>
          <w:rtl/>
        </w:rPr>
        <w:t>ידי</w:t>
      </w:r>
      <w:r w:rsidRPr="00704150">
        <w:rPr>
          <w:rFonts w:cs="Arial"/>
          <w:sz w:val="24"/>
          <w:szCs w:val="24"/>
          <w:rtl/>
        </w:rPr>
        <w:t xml:space="preserve"> </w:t>
      </w:r>
      <w:r w:rsidRPr="00704150">
        <w:rPr>
          <w:rFonts w:cs="Arial" w:hint="eastAsia"/>
          <w:sz w:val="24"/>
          <w:szCs w:val="24"/>
          <w:rtl/>
        </w:rPr>
        <w:t>קמעונאים</w:t>
      </w:r>
      <w:r w:rsidRPr="00704150">
        <w:rPr>
          <w:rFonts w:cs="Arial"/>
          <w:sz w:val="24"/>
          <w:szCs w:val="24"/>
          <w:rtl/>
        </w:rPr>
        <w:t xml:space="preserve"> </w:t>
      </w:r>
      <w:r w:rsidRPr="00704150">
        <w:rPr>
          <w:rFonts w:cs="Arial" w:hint="eastAsia"/>
          <w:sz w:val="24"/>
          <w:szCs w:val="24"/>
          <w:rtl/>
        </w:rPr>
        <w:t>קטנים</w:t>
      </w:r>
      <w:r w:rsidRPr="00704150">
        <w:rPr>
          <w:rFonts w:cs="Arial"/>
          <w:sz w:val="24"/>
          <w:szCs w:val="24"/>
          <w:rtl/>
        </w:rPr>
        <w:t xml:space="preserve"> </w:t>
      </w:r>
      <w:r w:rsidRPr="00704150">
        <w:rPr>
          <w:rFonts w:cs="Arial" w:hint="eastAsia"/>
          <w:sz w:val="24"/>
          <w:szCs w:val="24"/>
          <w:rtl/>
        </w:rPr>
        <w:t>ובמגזר</w:t>
      </w:r>
      <w:r w:rsidRPr="00704150">
        <w:rPr>
          <w:rFonts w:cs="Arial"/>
          <w:sz w:val="24"/>
          <w:szCs w:val="24"/>
          <w:rtl/>
        </w:rPr>
        <w:t xml:space="preserve"> </w:t>
      </w:r>
      <w:r w:rsidRPr="00704150">
        <w:rPr>
          <w:rFonts w:cs="Arial" w:hint="eastAsia"/>
          <w:sz w:val="24"/>
          <w:szCs w:val="24"/>
          <w:rtl/>
        </w:rPr>
        <w:t>המוסדי</w:t>
      </w:r>
      <w:r w:rsidRPr="00704150">
        <w:rPr>
          <w:rFonts w:cs="Arial"/>
          <w:sz w:val="24"/>
          <w:szCs w:val="24"/>
          <w:rtl/>
        </w:rPr>
        <w:t>.</w:t>
      </w:r>
      <w:r>
        <w:rPr>
          <w:rFonts w:cs="Arial" w:hint="cs"/>
          <w:sz w:val="24"/>
          <w:szCs w:val="24"/>
          <w:rtl/>
        </w:rPr>
        <w:t xml:space="preserve"> היקף האובדן במקטע קמעונאות והפצה כולו </w:t>
      </w:r>
      <w:r w:rsidRPr="00790E3E">
        <w:rPr>
          <w:rFonts w:cs="Arial" w:hint="cs"/>
          <w:sz w:val="24"/>
          <w:szCs w:val="24"/>
          <w:rtl/>
        </w:rPr>
        <w:t>עומד</w:t>
      </w:r>
      <w:r w:rsidRPr="00790E3E">
        <w:rPr>
          <w:rFonts w:cs="Arial"/>
          <w:sz w:val="24"/>
          <w:szCs w:val="24"/>
          <w:rtl/>
        </w:rPr>
        <w:t xml:space="preserve"> </w:t>
      </w:r>
      <w:r w:rsidRPr="00790E3E">
        <w:rPr>
          <w:rFonts w:cs="Arial" w:hint="cs"/>
          <w:sz w:val="24"/>
          <w:szCs w:val="24"/>
          <w:rtl/>
        </w:rPr>
        <w:t>על</w:t>
      </w:r>
      <w:r w:rsidRPr="00790E3E">
        <w:rPr>
          <w:rFonts w:cs="Arial"/>
          <w:sz w:val="24"/>
          <w:szCs w:val="24"/>
          <w:rtl/>
        </w:rPr>
        <w:t xml:space="preserve"> </w:t>
      </w:r>
      <w:r w:rsidRPr="00790E3E">
        <w:rPr>
          <w:rFonts w:cs="Arial" w:hint="cs"/>
          <w:sz w:val="24"/>
          <w:szCs w:val="24"/>
          <w:rtl/>
        </w:rPr>
        <w:t>כ</w:t>
      </w:r>
      <w:r w:rsidRPr="00790E3E">
        <w:rPr>
          <w:rFonts w:cs="Arial"/>
          <w:sz w:val="24"/>
          <w:szCs w:val="24"/>
          <w:rtl/>
        </w:rPr>
        <w:t>-</w:t>
      </w:r>
      <w:del w:id="1468" w:author="Nisan Avraham" w:date="2022-06-15T10:53:00Z">
        <w:r w:rsidDel="00627F46">
          <w:rPr>
            <w:rFonts w:ascii="Arial" w:hAnsi="Arial" w:cs="Arial"/>
            <w:sz w:val="24"/>
            <w:szCs w:val="24"/>
          </w:rPr>
          <w:delText>420</w:delText>
        </w:r>
        <w:r w:rsidRPr="00C3473A" w:rsidDel="00627F46">
          <w:rPr>
            <w:rFonts w:ascii="Arial" w:hAnsi="Arial" w:cs="Arial"/>
            <w:sz w:val="24"/>
            <w:szCs w:val="24"/>
            <w:rtl/>
          </w:rPr>
          <w:delText xml:space="preserve"> </w:delText>
        </w:r>
      </w:del>
      <w:ins w:id="1469" w:author="Nisan Avraham" w:date="2022-06-15T10:53:00Z">
        <w:r w:rsidR="00627F46">
          <w:rPr>
            <w:rFonts w:ascii="Arial" w:hAnsi="Arial" w:cs="Arial"/>
            <w:sz w:val="24"/>
            <w:szCs w:val="24"/>
          </w:rPr>
          <w:t>445</w:t>
        </w:r>
        <w:r w:rsidR="00627F46" w:rsidRPr="00C3473A">
          <w:rPr>
            <w:rFonts w:ascii="Arial" w:hAnsi="Arial" w:cs="Arial"/>
            <w:sz w:val="24"/>
            <w:szCs w:val="24"/>
            <w:rtl/>
          </w:rPr>
          <w:t xml:space="preserve"> </w:t>
        </w:r>
      </w:ins>
      <w:r w:rsidRPr="00C3473A">
        <w:rPr>
          <w:rFonts w:ascii="Arial" w:hAnsi="Arial" w:cs="Arial"/>
          <w:sz w:val="24"/>
          <w:szCs w:val="24"/>
          <w:rtl/>
        </w:rPr>
        <w:t>אלף</w:t>
      </w:r>
      <w:r w:rsidRPr="00790E3E">
        <w:rPr>
          <w:rFonts w:cs="Arial"/>
          <w:sz w:val="24"/>
          <w:szCs w:val="24"/>
          <w:rtl/>
        </w:rPr>
        <w:t xml:space="preserve"> </w:t>
      </w:r>
      <w:r>
        <w:rPr>
          <w:rFonts w:cs="Arial" w:hint="cs"/>
          <w:sz w:val="24"/>
          <w:szCs w:val="24"/>
          <w:rtl/>
        </w:rPr>
        <w:t>טונות</w:t>
      </w:r>
      <w:r w:rsidRPr="00790E3E">
        <w:rPr>
          <w:rFonts w:cs="Arial"/>
          <w:sz w:val="24"/>
          <w:szCs w:val="24"/>
          <w:rtl/>
        </w:rPr>
        <w:t xml:space="preserve"> </w:t>
      </w:r>
      <w:r w:rsidRPr="00790E3E">
        <w:rPr>
          <w:rFonts w:cs="Arial" w:hint="cs"/>
          <w:sz w:val="24"/>
          <w:szCs w:val="24"/>
          <w:rtl/>
        </w:rPr>
        <w:t>מזון</w:t>
      </w:r>
      <w:r w:rsidRPr="00790E3E">
        <w:rPr>
          <w:rFonts w:cs="Arial"/>
          <w:sz w:val="24"/>
          <w:szCs w:val="24"/>
          <w:rtl/>
        </w:rPr>
        <w:t xml:space="preserve">, </w:t>
      </w:r>
      <w:r w:rsidRPr="00790E3E">
        <w:rPr>
          <w:rFonts w:cs="Arial" w:hint="cs"/>
          <w:sz w:val="24"/>
          <w:szCs w:val="24"/>
          <w:rtl/>
        </w:rPr>
        <w:t>בשווי</w:t>
      </w:r>
      <w:r w:rsidRPr="00790E3E">
        <w:rPr>
          <w:rFonts w:cs="Arial"/>
          <w:sz w:val="24"/>
          <w:szCs w:val="24"/>
          <w:rtl/>
        </w:rPr>
        <w:t xml:space="preserve"> </w:t>
      </w:r>
      <w:r w:rsidRPr="00790E3E">
        <w:rPr>
          <w:rFonts w:cs="Arial" w:hint="cs"/>
          <w:sz w:val="24"/>
          <w:szCs w:val="24"/>
          <w:rtl/>
        </w:rPr>
        <w:t>של</w:t>
      </w:r>
      <w:r w:rsidRPr="00790E3E">
        <w:rPr>
          <w:rFonts w:cs="Arial"/>
          <w:sz w:val="24"/>
          <w:szCs w:val="24"/>
          <w:rtl/>
        </w:rPr>
        <w:t xml:space="preserve"> </w:t>
      </w:r>
      <w:r w:rsidRPr="00790E3E">
        <w:rPr>
          <w:rFonts w:cs="Arial" w:hint="cs"/>
          <w:sz w:val="24"/>
          <w:szCs w:val="24"/>
          <w:rtl/>
        </w:rPr>
        <w:t>כ</w:t>
      </w:r>
      <w:r w:rsidRPr="00790E3E">
        <w:rPr>
          <w:rFonts w:cs="Arial"/>
          <w:sz w:val="24"/>
          <w:szCs w:val="24"/>
          <w:rtl/>
        </w:rPr>
        <w:t>-</w:t>
      </w:r>
      <w:ins w:id="1470" w:author="Nisan Avraham" w:date="2022-06-15T10:54:00Z">
        <w:r w:rsidR="00627F46">
          <w:rPr>
            <w:rFonts w:cs="Arial" w:hint="cs"/>
            <w:sz w:val="24"/>
            <w:szCs w:val="24"/>
            <w:rtl/>
          </w:rPr>
          <w:t xml:space="preserve">5 </w:t>
        </w:r>
      </w:ins>
      <w:del w:id="1471" w:author="Nisan Avraham" w:date="2022-06-15T10:53:00Z">
        <w:r w:rsidDel="00627F46">
          <w:rPr>
            <w:rFonts w:cs="Arial" w:hint="cs"/>
            <w:sz w:val="24"/>
            <w:szCs w:val="24"/>
            <w:rtl/>
          </w:rPr>
          <w:delText>4.3</w:delText>
        </w:r>
        <w:r w:rsidRPr="00790E3E" w:rsidDel="00627F46">
          <w:rPr>
            <w:rFonts w:cs="Arial"/>
            <w:sz w:val="24"/>
            <w:szCs w:val="24"/>
            <w:rtl/>
          </w:rPr>
          <w:delText xml:space="preserve"> </w:delText>
        </w:r>
      </w:del>
      <w:r w:rsidRPr="00790E3E">
        <w:rPr>
          <w:rFonts w:cs="Arial" w:hint="cs"/>
          <w:sz w:val="24"/>
          <w:szCs w:val="24"/>
          <w:rtl/>
        </w:rPr>
        <w:t>מיליארד</w:t>
      </w:r>
      <w:r w:rsidRPr="00790E3E">
        <w:rPr>
          <w:rFonts w:cs="Arial"/>
          <w:sz w:val="24"/>
          <w:szCs w:val="24"/>
          <w:rtl/>
        </w:rPr>
        <w:t xml:space="preserve"> </w:t>
      </w:r>
      <w:r w:rsidRPr="00790E3E">
        <w:rPr>
          <w:rFonts w:cs="Arial" w:hint="cs"/>
          <w:sz w:val="24"/>
          <w:szCs w:val="24"/>
          <w:rtl/>
        </w:rPr>
        <w:t>₪</w:t>
      </w:r>
      <w:r w:rsidRPr="00790E3E">
        <w:rPr>
          <w:rFonts w:cs="Arial"/>
          <w:sz w:val="24"/>
          <w:szCs w:val="24"/>
          <w:rtl/>
        </w:rPr>
        <w:t xml:space="preserve">, </w:t>
      </w:r>
      <w:r>
        <w:rPr>
          <w:rFonts w:cs="Arial" w:hint="cs"/>
          <w:sz w:val="24"/>
          <w:szCs w:val="24"/>
          <w:rtl/>
        </w:rPr>
        <w:t xml:space="preserve">שווה </w:t>
      </w:r>
      <w:r w:rsidRPr="001C6979">
        <w:rPr>
          <w:rFonts w:cs="Arial" w:hint="eastAsia"/>
          <w:sz w:val="24"/>
          <w:szCs w:val="24"/>
          <w:rtl/>
        </w:rPr>
        <w:t>ערך</w:t>
      </w:r>
      <w:r w:rsidRPr="001C6979">
        <w:rPr>
          <w:rFonts w:cs="Arial"/>
          <w:sz w:val="24"/>
          <w:szCs w:val="24"/>
          <w:rtl/>
        </w:rPr>
        <w:t xml:space="preserve"> </w:t>
      </w:r>
      <w:r w:rsidRPr="001C6979">
        <w:rPr>
          <w:rFonts w:cs="Arial" w:hint="eastAsia"/>
          <w:sz w:val="24"/>
          <w:szCs w:val="24"/>
          <w:rtl/>
        </w:rPr>
        <w:t>לכ</w:t>
      </w:r>
      <w:r w:rsidRPr="001C6979">
        <w:rPr>
          <w:rFonts w:cs="Arial"/>
          <w:sz w:val="24"/>
          <w:szCs w:val="24"/>
          <w:rtl/>
        </w:rPr>
        <w:t>-</w:t>
      </w:r>
      <w:r>
        <w:rPr>
          <w:rFonts w:cs="Arial" w:hint="cs"/>
          <w:sz w:val="24"/>
          <w:szCs w:val="24"/>
          <w:rtl/>
        </w:rPr>
        <w:t>5.5</w:t>
      </w:r>
      <w:r w:rsidRPr="001C6979">
        <w:rPr>
          <w:rFonts w:cs="Arial"/>
          <w:sz w:val="24"/>
          <w:szCs w:val="24"/>
          <w:rtl/>
        </w:rPr>
        <w:t xml:space="preserve">% </w:t>
      </w:r>
      <w:r w:rsidRPr="001C6979">
        <w:rPr>
          <w:rFonts w:cs="Arial" w:hint="eastAsia"/>
          <w:sz w:val="24"/>
          <w:szCs w:val="24"/>
          <w:rtl/>
        </w:rPr>
        <w:t>מהיקף</w:t>
      </w:r>
      <w:r w:rsidRPr="001C6979">
        <w:rPr>
          <w:rFonts w:cs="Arial"/>
          <w:sz w:val="24"/>
          <w:szCs w:val="24"/>
          <w:rtl/>
        </w:rPr>
        <w:t xml:space="preserve"> </w:t>
      </w:r>
      <w:r w:rsidRPr="001C6979">
        <w:rPr>
          <w:rFonts w:cs="Arial" w:hint="eastAsia"/>
          <w:sz w:val="24"/>
          <w:szCs w:val="24"/>
          <w:rtl/>
        </w:rPr>
        <w:t>המכירות</w:t>
      </w:r>
      <w:r w:rsidRPr="001C6979">
        <w:rPr>
          <w:rFonts w:cs="Arial"/>
          <w:sz w:val="24"/>
          <w:szCs w:val="24"/>
          <w:rtl/>
        </w:rPr>
        <w:t xml:space="preserve"> </w:t>
      </w:r>
      <w:r w:rsidRPr="00C203A5">
        <w:rPr>
          <w:rFonts w:cs="Arial" w:hint="eastAsia"/>
          <w:sz w:val="24"/>
          <w:szCs w:val="24"/>
          <w:rtl/>
        </w:rPr>
        <w:t>הקמעונאיות</w:t>
      </w:r>
      <w:r w:rsidRPr="00C203A5">
        <w:rPr>
          <w:rFonts w:cs="Arial"/>
          <w:sz w:val="24"/>
          <w:szCs w:val="24"/>
          <w:rtl/>
        </w:rPr>
        <w:t xml:space="preserve"> </w:t>
      </w:r>
      <w:r w:rsidRPr="009C2C05">
        <w:rPr>
          <w:rFonts w:cs="Arial" w:hint="eastAsia"/>
          <w:sz w:val="24"/>
          <w:szCs w:val="24"/>
          <w:rtl/>
        </w:rPr>
        <w:t>של</w:t>
      </w:r>
      <w:r w:rsidRPr="009C2C05">
        <w:rPr>
          <w:rFonts w:cs="Arial"/>
          <w:sz w:val="24"/>
          <w:szCs w:val="24"/>
          <w:rtl/>
        </w:rPr>
        <w:t xml:space="preserve"> </w:t>
      </w:r>
      <w:r w:rsidRPr="009C2C05">
        <w:rPr>
          <w:rFonts w:cs="Arial" w:hint="eastAsia"/>
          <w:sz w:val="24"/>
          <w:szCs w:val="24"/>
          <w:rtl/>
        </w:rPr>
        <w:t>מזון</w:t>
      </w:r>
      <w:r w:rsidRPr="009C2C05">
        <w:rPr>
          <w:rFonts w:cs="Arial"/>
          <w:sz w:val="24"/>
          <w:szCs w:val="24"/>
          <w:rtl/>
        </w:rPr>
        <w:t xml:space="preserve">. מתוכו היקף אובדן מזון </w:t>
      </w:r>
      <w:r w:rsidRPr="009C2C05">
        <w:rPr>
          <w:rFonts w:cs="Arial" w:hint="eastAsia"/>
          <w:sz w:val="24"/>
          <w:szCs w:val="24"/>
          <w:rtl/>
        </w:rPr>
        <w:t>בר</w:t>
      </w:r>
      <w:r w:rsidRPr="009C2C05">
        <w:rPr>
          <w:rFonts w:cs="Arial"/>
          <w:sz w:val="24"/>
          <w:szCs w:val="24"/>
          <w:rtl/>
        </w:rPr>
        <w:t xml:space="preserve"> </w:t>
      </w:r>
      <w:r w:rsidRPr="009C2C05">
        <w:rPr>
          <w:rFonts w:cs="Arial" w:hint="eastAsia"/>
          <w:sz w:val="24"/>
          <w:szCs w:val="24"/>
          <w:rtl/>
        </w:rPr>
        <w:t>הצלה</w:t>
      </w:r>
      <w:r w:rsidRPr="009C2C05">
        <w:rPr>
          <w:rFonts w:cs="Arial"/>
          <w:sz w:val="24"/>
          <w:szCs w:val="24"/>
          <w:rtl/>
        </w:rPr>
        <w:t xml:space="preserve"> </w:t>
      </w:r>
      <w:r w:rsidRPr="009C2C05">
        <w:rPr>
          <w:rFonts w:cs="Arial" w:hint="eastAsia"/>
          <w:sz w:val="24"/>
          <w:szCs w:val="24"/>
          <w:rtl/>
        </w:rPr>
        <w:t>הינו</w:t>
      </w:r>
      <w:r w:rsidRPr="009C2C05">
        <w:rPr>
          <w:rFonts w:cs="Arial"/>
          <w:sz w:val="24"/>
          <w:szCs w:val="24"/>
          <w:rtl/>
        </w:rPr>
        <w:t xml:space="preserve"> כ-</w:t>
      </w:r>
      <w:del w:id="1472" w:author="Yael Armon" w:date="2022-07-03T14:17:00Z">
        <w:r w:rsidRPr="009C2C05" w:rsidDel="0050765F">
          <w:rPr>
            <w:rFonts w:cs="Arial"/>
            <w:sz w:val="24"/>
            <w:szCs w:val="24"/>
            <w:rtl/>
          </w:rPr>
          <w:delText xml:space="preserve"> </w:delText>
        </w:r>
      </w:del>
      <w:r w:rsidRPr="00423DC0">
        <w:rPr>
          <w:rFonts w:cs="Arial"/>
          <w:sz w:val="24"/>
          <w:szCs w:val="24"/>
          <w:rtl/>
        </w:rPr>
        <w:t>3</w:t>
      </w:r>
      <w:del w:id="1473" w:author="Nisan Avraham" w:date="2022-07-03T14:57:00Z">
        <w:r w:rsidRPr="00423DC0" w:rsidDel="00423DC0">
          <w:rPr>
            <w:rFonts w:cs="Arial"/>
            <w:sz w:val="24"/>
            <w:szCs w:val="24"/>
            <w:rtl/>
          </w:rPr>
          <w:delText>3</w:delText>
        </w:r>
      </w:del>
      <w:ins w:id="1474" w:author="Nisan Avraham" w:date="2022-07-03T14:57:00Z">
        <w:r w:rsidR="00423DC0" w:rsidRPr="00423DC0">
          <w:rPr>
            <w:rFonts w:cs="Arial"/>
            <w:sz w:val="24"/>
            <w:szCs w:val="24"/>
            <w:rtl/>
            <w:rPrChange w:id="1475" w:author="Nisan Avraham" w:date="2022-07-03T14:58:00Z">
              <w:rPr>
                <w:rFonts w:cs="Arial"/>
                <w:sz w:val="24"/>
                <w:szCs w:val="24"/>
                <w:highlight w:val="yellow"/>
                <w:rtl/>
              </w:rPr>
            </w:rPrChange>
          </w:rPr>
          <w:t>5</w:t>
        </w:r>
      </w:ins>
      <w:del w:id="1476" w:author="Nisan Avraham" w:date="2022-07-03T14:57:00Z">
        <w:r w:rsidRPr="00423DC0" w:rsidDel="00423DC0">
          <w:rPr>
            <w:rFonts w:cs="Arial"/>
            <w:sz w:val="24"/>
            <w:szCs w:val="24"/>
            <w:rtl/>
          </w:rPr>
          <w:delText>5</w:delText>
        </w:r>
      </w:del>
      <w:ins w:id="1477" w:author="Nisan Avraham" w:date="2022-07-03T14:57:00Z">
        <w:r w:rsidR="00423DC0" w:rsidRPr="00423DC0">
          <w:rPr>
            <w:rFonts w:cs="Arial" w:hint="cs"/>
            <w:sz w:val="24"/>
            <w:szCs w:val="24"/>
            <w:rtl/>
          </w:rPr>
          <w:t>6</w:t>
        </w:r>
      </w:ins>
      <w:r w:rsidRPr="009C2C05">
        <w:rPr>
          <w:rFonts w:cs="Arial"/>
          <w:sz w:val="24"/>
          <w:szCs w:val="24"/>
          <w:rtl/>
        </w:rPr>
        <w:t xml:space="preserve"> אלף טונות בשווי של </w:t>
      </w:r>
      <w:r w:rsidRPr="009C2C05">
        <w:rPr>
          <w:rFonts w:cs="Arial" w:hint="eastAsia"/>
          <w:sz w:val="24"/>
          <w:szCs w:val="24"/>
          <w:rtl/>
        </w:rPr>
        <w:t>כ</w:t>
      </w:r>
      <w:r w:rsidRPr="009C2C05">
        <w:rPr>
          <w:rFonts w:cs="Arial"/>
          <w:sz w:val="24"/>
          <w:szCs w:val="24"/>
          <w:rtl/>
        </w:rPr>
        <w:t>-</w:t>
      </w:r>
      <w:ins w:id="1478" w:author="Nisan Avraham" w:date="2022-06-15T11:03:00Z">
        <w:r w:rsidR="00B115CD" w:rsidRPr="009C2C05">
          <w:rPr>
            <w:rFonts w:cs="Arial"/>
            <w:sz w:val="24"/>
            <w:szCs w:val="24"/>
            <w:rtl/>
          </w:rPr>
          <w:t>4</w:t>
        </w:r>
      </w:ins>
      <w:del w:id="1479" w:author="Nisan Avraham" w:date="2022-06-15T11:03:00Z">
        <w:r w:rsidRPr="009C2C05" w:rsidDel="00B115CD">
          <w:rPr>
            <w:rFonts w:cs="Arial"/>
            <w:sz w:val="24"/>
            <w:szCs w:val="24"/>
            <w:rtl/>
          </w:rPr>
          <w:delText>3.5</w:delText>
        </w:r>
      </w:del>
      <w:r w:rsidRPr="009C2C05">
        <w:rPr>
          <w:rFonts w:cs="Arial"/>
          <w:sz w:val="24"/>
          <w:szCs w:val="24"/>
          <w:rtl/>
        </w:rPr>
        <w:t xml:space="preserve"> </w:t>
      </w:r>
      <w:r w:rsidRPr="009C2C05">
        <w:rPr>
          <w:rFonts w:cs="Arial" w:hint="eastAsia"/>
          <w:sz w:val="24"/>
          <w:szCs w:val="24"/>
          <w:rtl/>
        </w:rPr>
        <w:t>מיליארד</w:t>
      </w:r>
      <w:r w:rsidRPr="009C2C05">
        <w:rPr>
          <w:rFonts w:cs="Arial"/>
          <w:sz w:val="24"/>
          <w:szCs w:val="24"/>
          <w:rtl/>
        </w:rPr>
        <w:t xml:space="preserve"> </w:t>
      </w:r>
      <w:r w:rsidRPr="009C2C05">
        <w:rPr>
          <w:rFonts w:cs="Arial" w:hint="eastAsia"/>
          <w:sz w:val="24"/>
          <w:szCs w:val="24"/>
          <w:rtl/>
        </w:rPr>
        <w:t>₪</w:t>
      </w:r>
      <w:r w:rsidRPr="00C203A5">
        <w:rPr>
          <w:rStyle w:val="FootnoteReference"/>
          <w:rFonts w:cs="Arial"/>
          <w:sz w:val="24"/>
          <w:szCs w:val="24"/>
          <w:rtl/>
        </w:rPr>
        <w:footnoteReference w:id="19"/>
      </w:r>
      <w:r w:rsidRPr="00C203A5">
        <w:rPr>
          <w:rFonts w:cs="Arial"/>
          <w:sz w:val="24"/>
          <w:szCs w:val="24"/>
          <w:rtl/>
        </w:rPr>
        <w:t>.</w:t>
      </w:r>
      <w:r w:rsidRPr="00C203A5">
        <w:rPr>
          <w:rFonts w:cs="Arial"/>
          <w:b/>
          <w:bCs/>
          <w:sz w:val="24"/>
          <w:szCs w:val="24"/>
          <w:rtl/>
        </w:rPr>
        <w:t xml:space="preserve"> </w:t>
      </w:r>
      <w:r w:rsidRPr="009C2C05">
        <w:rPr>
          <w:rFonts w:cs="Arial" w:hint="eastAsia"/>
          <w:sz w:val="24"/>
          <w:szCs w:val="24"/>
          <w:rtl/>
        </w:rPr>
        <w:t>כמו</w:t>
      </w:r>
      <w:r w:rsidRPr="009C2C05">
        <w:rPr>
          <w:rFonts w:cs="Arial"/>
          <w:sz w:val="24"/>
          <w:szCs w:val="24"/>
          <w:rtl/>
        </w:rPr>
        <w:t xml:space="preserve"> </w:t>
      </w:r>
      <w:r w:rsidRPr="009C2C05">
        <w:rPr>
          <w:rFonts w:cs="Arial" w:hint="eastAsia"/>
          <w:sz w:val="24"/>
          <w:szCs w:val="24"/>
          <w:rtl/>
        </w:rPr>
        <w:t>כן</w:t>
      </w:r>
      <w:r w:rsidRPr="009C2C05">
        <w:rPr>
          <w:rFonts w:cs="Arial"/>
          <w:sz w:val="24"/>
          <w:szCs w:val="24"/>
          <w:rtl/>
        </w:rPr>
        <w:t xml:space="preserve">, </w:t>
      </w:r>
      <w:r w:rsidRPr="009C2C05">
        <w:rPr>
          <w:rFonts w:cs="Arial" w:hint="eastAsia"/>
          <w:sz w:val="24"/>
          <w:szCs w:val="24"/>
          <w:rtl/>
        </w:rPr>
        <w:t>העלות</w:t>
      </w:r>
      <w:r w:rsidRPr="009C2C05">
        <w:rPr>
          <w:rFonts w:cs="Arial"/>
          <w:sz w:val="24"/>
          <w:szCs w:val="24"/>
          <w:rtl/>
        </w:rPr>
        <w:t xml:space="preserve"> </w:t>
      </w:r>
      <w:r w:rsidRPr="009C2C05">
        <w:rPr>
          <w:rFonts w:cs="Arial" w:hint="eastAsia"/>
          <w:sz w:val="24"/>
          <w:szCs w:val="24"/>
          <w:rtl/>
        </w:rPr>
        <w:t>הסביבתית</w:t>
      </w:r>
      <w:r w:rsidRPr="009C2C05">
        <w:rPr>
          <w:rFonts w:cs="Arial"/>
          <w:sz w:val="24"/>
          <w:szCs w:val="24"/>
          <w:rtl/>
        </w:rPr>
        <w:t xml:space="preserve"> </w:t>
      </w:r>
      <w:r w:rsidRPr="009C2C05">
        <w:rPr>
          <w:rFonts w:cs="Arial" w:hint="eastAsia"/>
          <w:sz w:val="24"/>
          <w:szCs w:val="24"/>
          <w:rtl/>
        </w:rPr>
        <w:t>כתוצאה</w:t>
      </w:r>
      <w:r w:rsidRPr="009C2C05">
        <w:rPr>
          <w:rFonts w:cs="Arial"/>
          <w:sz w:val="24"/>
          <w:szCs w:val="24"/>
          <w:rtl/>
        </w:rPr>
        <w:t xml:space="preserve"> </w:t>
      </w:r>
      <w:r w:rsidRPr="009C2C05">
        <w:rPr>
          <w:rFonts w:cs="Arial" w:hint="eastAsia"/>
          <w:sz w:val="24"/>
          <w:szCs w:val="24"/>
          <w:rtl/>
        </w:rPr>
        <w:t>מאובדן</w:t>
      </w:r>
      <w:r w:rsidRPr="009C2C05">
        <w:rPr>
          <w:rFonts w:cs="Arial"/>
          <w:sz w:val="24"/>
          <w:szCs w:val="24"/>
          <w:rtl/>
        </w:rPr>
        <w:t xml:space="preserve"> </w:t>
      </w:r>
      <w:r w:rsidRPr="009C2C05">
        <w:rPr>
          <w:rFonts w:cs="Arial" w:hint="eastAsia"/>
          <w:sz w:val="24"/>
          <w:szCs w:val="24"/>
          <w:rtl/>
        </w:rPr>
        <w:t>מזון</w:t>
      </w:r>
      <w:r w:rsidRPr="009C2C05">
        <w:rPr>
          <w:rFonts w:cs="Arial"/>
          <w:sz w:val="24"/>
          <w:szCs w:val="24"/>
          <w:rtl/>
        </w:rPr>
        <w:t xml:space="preserve"> </w:t>
      </w:r>
      <w:r w:rsidRPr="009C2C05">
        <w:rPr>
          <w:rFonts w:cs="Arial" w:hint="eastAsia"/>
          <w:sz w:val="24"/>
          <w:szCs w:val="24"/>
          <w:rtl/>
        </w:rPr>
        <w:t>במקטע</w:t>
      </w:r>
      <w:r w:rsidRPr="009C2C05">
        <w:rPr>
          <w:rFonts w:cs="Arial"/>
          <w:sz w:val="24"/>
          <w:szCs w:val="24"/>
          <w:rtl/>
        </w:rPr>
        <w:t xml:space="preserve"> </w:t>
      </w:r>
      <w:r w:rsidRPr="009C2C05">
        <w:rPr>
          <w:rFonts w:cs="Arial" w:hint="eastAsia"/>
          <w:sz w:val="24"/>
          <w:szCs w:val="24"/>
          <w:rtl/>
        </w:rPr>
        <w:t>הקמעונאות</w:t>
      </w:r>
      <w:r w:rsidRPr="009C2C05">
        <w:rPr>
          <w:rFonts w:cs="Arial"/>
          <w:sz w:val="24"/>
          <w:szCs w:val="24"/>
          <w:rtl/>
        </w:rPr>
        <w:t xml:space="preserve"> </w:t>
      </w:r>
      <w:r w:rsidRPr="009C2C05">
        <w:rPr>
          <w:rFonts w:cs="Arial" w:hint="eastAsia"/>
          <w:sz w:val="24"/>
          <w:szCs w:val="24"/>
          <w:rtl/>
        </w:rPr>
        <w:t>וההפצה</w:t>
      </w:r>
      <w:r w:rsidRPr="009C2C05">
        <w:rPr>
          <w:rFonts w:cs="Arial"/>
          <w:sz w:val="24"/>
          <w:szCs w:val="24"/>
          <w:rtl/>
        </w:rPr>
        <w:t xml:space="preserve"> </w:t>
      </w:r>
      <w:r w:rsidRPr="009C2C05">
        <w:rPr>
          <w:rFonts w:cs="Arial" w:hint="eastAsia"/>
          <w:sz w:val="24"/>
          <w:szCs w:val="24"/>
          <w:rtl/>
        </w:rPr>
        <w:t>עומדת</w:t>
      </w:r>
      <w:r w:rsidRPr="009C2C05">
        <w:rPr>
          <w:rFonts w:cs="Arial"/>
          <w:sz w:val="24"/>
          <w:szCs w:val="24"/>
          <w:rtl/>
        </w:rPr>
        <w:t xml:space="preserve"> </w:t>
      </w:r>
      <w:r w:rsidRPr="009C2C05">
        <w:rPr>
          <w:rFonts w:cs="Arial" w:hint="eastAsia"/>
          <w:sz w:val="24"/>
          <w:szCs w:val="24"/>
          <w:rtl/>
        </w:rPr>
        <w:t>על</w:t>
      </w:r>
      <w:r w:rsidRPr="009C2C05">
        <w:rPr>
          <w:rFonts w:cs="Arial"/>
          <w:sz w:val="24"/>
          <w:szCs w:val="24"/>
          <w:rtl/>
        </w:rPr>
        <w:t xml:space="preserve"> </w:t>
      </w:r>
      <w:r w:rsidRPr="009C2C05">
        <w:rPr>
          <w:rFonts w:cs="Arial" w:hint="eastAsia"/>
          <w:sz w:val="24"/>
          <w:szCs w:val="24"/>
          <w:rtl/>
        </w:rPr>
        <w:t>כ</w:t>
      </w:r>
      <w:r w:rsidRPr="009C2C05">
        <w:rPr>
          <w:rFonts w:cs="Arial"/>
          <w:sz w:val="24"/>
          <w:szCs w:val="24"/>
          <w:rtl/>
        </w:rPr>
        <w:t>-</w:t>
      </w:r>
      <w:del w:id="1480" w:author="Yael Armon" w:date="2022-07-03T12:03:00Z">
        <w:r w:rsidRPr="009C2C05" w:rsidDel="009C2C05">
          <w:rPr>
            <w:rFonts w:cs="Arial"/>
            <w:sz w:val="24"/>
            <w:szCs w:val="24"/>
            <w:rtl/>
          </w:rPr>
          <w:delText xml:space="preserve">735 </w:delText>
        </w:r>
      </w:del>
      <w:ins w:id="1481" w:author="Yael Armon" w:date="2022-08-22T13:18:00Z">
        <w:r w:rsidR="00121794">
          <w:rPr>
            <w:rFonts w:cs="Arial" w:hint="cs"/>
            <w:sz w:val="24"/>
            <w:szCs w:val="24"/>
            <w:rtl/>
          </w:rPr>
          <w:t>785</w:t>
        </w:r>
      </w:ins>
      <w:ins w:id="1482" w:author="Yael Armon" w:date="2022-07-03T12:03:00Z">
        <w:r w:rsidR="009C2C05" w:rsidRPr="00C203A5">
          <w:rPr>
            <w:rFonts w:cs="Arial"/>
            <w:sz w:val="24"/>
            <w:szCs w:val="24"/>
            <w:rtl/>
          </w:rPr>
          <w:t xml:space="preserve"> </w:t>
        </w:r>
      </w:ins>
      <w:r w:rsidRPr="00C203A5">
        <w:rPr>
          <w:rFonts w:cs="Arial" w:hint="eastAsia"/>
          <w:sz w:val="24"/>
          <w:szCs w:val="24"/>
          <w:rtl/>
        </w:rPr>
        <w:t>מיליון</w:t>
      </w:r>
      <w:r w:rsidRPr="009C2C05">
        <w:rPr>
          <w:rFonts w:cs="Arial"/>
          <w:sz w:val="24"/>
          <w:szCs w:val="24"/>
          <w:rtl/>
        </w:rPr>
        <w:t xml:space="preserve"> </w:t>
      </w:r>
      <w:r w:rsidRPr="009C2C05">
        <w:rPr>
          <w:rFonts w:cs="Arial" w:hint="eastAsia"/>
          <w:sz w:val="24"/>
          <w:szCs w:val="24"/>
          <w:rtl/>
        </w:rPr>
        <w:t>₪</w:t>
      </w:r>
      <w:r w:rsidRPr="00C203A5">
        <w:rPr>
          <w:rStyle w:val="FootnoteReference"/>
          <w:rFonts w:cs="Arial"/>
          <w:sz w:val="24"/>
          <w:szCs w:val="24"/>
          <w:rtl/>
        </w:rPr>
        <w:footnoteReference w:id="20"/>
      </w:r>
      <w:r w:rsidRPr="00C203A5">
        <w:rPr>
          <w:rFonts w:cs="Arial"/>
          <w:sz w:val="24"/>
          <w:szCs w:val="24"/>
          <w:rtl/>
        </w:rPr>
        <w:t>.</w:t>
      </w:r>
    </w:p>
    <w:p w14:paraId="44D6B819" w14:textId="0520964F" w:rsidR="006E1F83" w:rsidDel="00CE3EDA" w:rsidRDefault="006E1F83" w:rsidP="006E1F83">
      <w:pPr>
        <w:spacing w:after="0" w:line="360" w:lineRule="auto"/>
        <w:rPr>
          <w:del w:id="1483" w:author="Yael Armon" w:date="2022-07-03T12:04:00Z"/>
          <w:rFonts w:cs="Arial"/>
          <w:sz w:val="18"/>
          <w:szCs w:val="18"/>
          <w:rtl/>
        </w:rPr>
      </w:pPr>
    </w:p>
    <w:p w14:paraId="7C6182C0" w14:textId="4E32F897" w:rsidR="006E1F83" w:rsidDel="00CE3EDA" w:rsidRDefault="006E1F83" w:rsidP="006E1F83">
      <w:pPr>
        <w:spacing w:after="0" w:line="360" w:lineRule="auto"/>
        <w:rPr>
          <w:del w:id="1484" w:author="Yael Armon" w:date="2022-07-03T12:04:00Z"/>
          <w:rFonts w:cs="Arial"/>
          <w:sz w:val="18"/>
          <w:szCs w:val="18"/>
          <w:rtl/>
        </w:rPr>
      </w:pPr>
    </w:p>
    <w:p w14:paraId="43E200A0" w14:textId="00E44A83" w:rsidR="006E1F83" w:rsidDel="00CE3EDA" w:rsidRDefault="006E1F83" w:rsidP="006E1F83">
      <w:pPr>
        <w:spacing w:after="0" w:line="360" w:lineRule="auto"/>
        <w:rPr>
          <w:del w:id="1485" w:author="Yael Armon" w:date="2022-07-03T12:04:00Z"/>
          <w:rFonts w:cs="Arial"/>
          <w:sz w:val="18"/>
          <w:szCs w:val="18"/>
          <w:rtl/>
        </w:rPr>
      </w:pPr>
    </w:p>
    <w:p w14:paraId="503EE426" w14:textId="510B3A83" w:rsidR="006E1F83" w:rsidDel="00CE3EDA" w:rsidRDefault="006E1F83" w:rsidP="006E1F83">
      <w:pPr>
        <w:spacing w:after="0" w:line="360" w:lineRule="auto"/>
        <w:rPr>
          <w:del w:id="1486" w:author="Yael Armon" w:date="2022-07-03T12:04:00Z"/>
          <w:rFonts w:cs="Arial"/>
          <w:sz w:val="18"/>
          <w:szCs w:val="18"/>
          <w:rtl/>
        </w:rPr>
      </w:pPr>
    </w:p>
    <w:p w14:paraId="17C36078" w14:textId="36D092E7" w:rsidR="006E1F83" w:rsidDel="00CE3EDA" w:rsidRDefault="006E1F83" w:rsidP="006E1F83">
      <w:pPr>
        <w:spacing w:after="0" w:line="360" w:lineRule="auto"/>
        <w:rPr>
          <w:del w:id="1487" w:author="Yael Armon" w:date="2022-07-03T12:04:00Z"/>
          <w:rFonts w:cs="Arial"/>
          <w:sz w:val="18"/>
          <w:szCs w:val="18"/>
          <w:rtl/>
        </w:rPr>
      </w:pPr>
    </w:p>
    <w:p w14:paraId="3D58AD31" w14:textId="7AA068A7" w:rsidR="006E1F83" w:rsidDel="00CE3EDA" w:rsidRDefault="006E1F83" w:rsidP="006E1F83">
      <w:pPr>
        <w:spacing w:after="0" w:line="360" w:lineRule="auto"/>
        <w:rPr>
          <w:del w:id="1488" w:author="Yael Armon" w:date="2022-07-03T12:04:00Z"/>
          <w:rFonts w:cs="Arial"/>
          <w:sz w:val="18"/>
          <w:szCs w:val="18"/>
          <w:rtl/>
        </w:rPr>
      </w:pPr>
    </w:p>
    <w:p w14:paraId="0DF9033A" w14:textId="76DBCC78" w:rsidR="006E1F83" w:rsidDel="00CE3EDA" w:rsidRDefault="006E1F83" w:rsidP="006E1F83">
      <w:pPr>
        <w:spacing w:after="0" w:line="360" w:lineRule="auto"/>
        <w:rPr>
          <w:del w:id="1489" w:author="Yael Armon" w:date="2022-07-03T12:04:00Z"/>
          <w:rFonts w:cs="Arial"/>
          <w:sz w:val="18"/>
          <w:szCs w:val="18"/>
          <w:rtl/>
        </w:rPr>
      </w:pPr>
    </w:p>
    <w:p w14:paraId="24FD740E" w14:textId="694016E5" w:rsidR="000E0C8D" w:rsidDel="00CE3EDA" w:rsidRDefault="000E0C8D" w:rsidP="006E1F83">
      <w:pPr>
        <w:spacing w:after="0" w:line="360" w:lineRule="auto"/>
        <w:rPr>
          <w:del w:id="1490" w:author="Yael Armon" w:date="2022-07-03T12:04:00Z"/>
          <w:rFonts w:cs="Arial"/>
          <w:sz w:val="18"/>
          <w:szCs w:val="18"/>
          <w:rtl/>
        </w:rPr>
      </w:pPr>
    </w:p>
    <w:p w14:paraId="2A5A0877" w14:textId="0441501B" w:rsidR="000E0C8D" w:rsidDel="00CE3EDA" w:rsidRDefault="000E0C8D" w:rsidP="006E1F83">
      <w:pPr>
        <w:spacing w:after="0" w:line="360" w:lineRule="auto"/>
        <w:rPr>
          <w:del w:id="1491" w:author="Yael Armon" w:date="2022-07-03T12:04:00Z"/>
          <w:rFonts w:cs="Arial"/>
          <w:sz w:val="18"/>
          <w:szCs w:val="18"/>
          <w:rtl/>
        </w:rPr>
      </w:pPr>
    </w:p>
    <w:p w14:paraId="5B038CBA" w14:textId="147792EC" w:rsidR="000E0C8D" w:rsidDel="00CE3EDA" w:rsidRDefault="000E0C8D" w:rsidP="006E1F83">
      <w:pPr>
        <w:spacing w:after="0" w:line="360" w:lineRule="auto"/>
        <w:rPr>
          <w:del w:id="1492" w:author="Yael Armon" w:date="2022-07-03T12:04:00Z"/>
          <w:rFonts w:cs="Arial"/>
          <w:sz w:val="18"/>
          <w:szCs w:val="18"/>
          <w:rtl/>
        </w:rPr>
      </w:pPr>
    </w:p>
    <w:p w14:paraId="323AB10F" w14:textId="77777777" w:rsidR="006E1F83" w:rsidRDefault="006E1F83" w:rsidP="006E1F83">
      <w:pPr>
        <w:spacing w:after="0" w:line="360" w:lineRule="auto"/>
        <w:rPr>
          <w:rFonts w:cs="Arial"/>
          <w:sz w:val="18"/>
          <w:szCs w:val="18"/>
          <w:rtl/>
        </w:rPr>
      </w:pPr>
    </w:p>
    <w:p w14:paraId="10A75F19" w14:textId="77777777" w:rsidR="006E1F83" w:rsidRDefault="006E1F83" w:rsidP="006E1F83">
      <w:pPr>
        <w:spacing w:after="0" w:line="360" w:lineRule="auto"/>
        <w:jc w:val="center"/>
        <w:rPr>
          <w:rFonts w:cs="Arial"/>
          <w:b/>
          <w:bCs/>
          <w:sz w:val="24"/>
          <w:szCs w:val="24"/>
          <w:rtl/>
        </w:rPr>
      </w:pPr>
      <w:r w:rsidRPr="00355EA4">
        <w:rPr>
          <w:rFonts w:cs="Arial" w:hint="eastAsia"/>
          <w:b/>
          <w:bCs/>
          <w:sz w:val="24"/>
          <w:szCs w:val="24"/>
          <w:rtl/>
        </w:rPr>
        <w:t>אובדן</w:t>
      </w:r>
      <w:r w:rsidRPr="00355EA4">
        <w:rPr>
          <w:rFonts w:cs="Arial"/>
          <w:b/>
          <w:bCs/>
          <w:sz w:val="24"/>
          <w:szCs w:val="24"/>
          <w:rtl/>
        </w:rPr>
        <w:t xml:space="preserve"> </w:t>
      </w:r>
      <w:r w:rsidRPr="00355EA4">
        <w:rPr>
          <w:rFonts w:cs="Arial" w:hint="eastAsia"/>
          <w:b/>
          <w:bCs/>
          <w:sz w:val="24"/>
          <w:szCs w:val="24"/>
          <w:rtl/>
        </w:rPr>
        <w:t>כספי</w:t>
      </w:r>
      <w:r w:rsidRPr="00355EA4">
        <w:rPr>
          <w:rFonts w:cs="Arial"/>
          <w:b/>
          <w:bCs/>
          <w:sz w:val="24"/>
          <w:szCs w:val="24"/>
          <w:rtl/>
        </w:rPr>
        <w:t xml:space="preserve"> </w:t>
      </w:r>
      <w:r w:rsidRPr="00355EA4">
        <w:rPr>
          <w:rFonts w:cs="Arial" w:hint="eastAsia"/>
          <w:b/>
          <w:bCs/>
          <w:sz w:val="24"/>
          <w:szCs w:val="24"/>
          <w:rtl/>
        </w:rPr>
        <w:t>במקטע</w:t>
      </w:r>
      <w:r w:rsidRPr="00355EA4">
        <w:rPr>
          <w:rFonts w:cs="Arial"/>
          <w:b/>
          <w:bCs/>
          <w:sz w:val="24"/>
          <w:szCs w:val="24"/>
          <w:rtl/>
        </w:rPr>
        <w:t xml:space="preserve"> </w:t>
      </w:r>
      <w:r w:rsidRPr="00355EA4">
        <w:rPr>
          <w:rFonts w:cs="Arial" w:hint="eastAsia"/>
          <w:b/>
          <w:bCs/>
          <w:sz w:val="24"/>
          <w:szCs w:val="24"/>
          <w:rtl/>
        </w:rPr>
        <w:t>קמעונאות</w:t>
      </w:r>
      <w:r w:rsidRPr="00355EA4">
        <w:rPr>
          <w:rFonts w:cs="Arial"/>
          <w:b/>
          <w:bCs/>
          <w:sz w:val="24"/>
          <w:szCs w:val="24"/>
          <w:rtl/>
        </w:rPr>
        <w:t xml:space="preserve"> </w:t>
      </w:r>
      <w:r w:rsidRPr="00355EA4">
        <w:rPr>
          <w:rFonts w:cs="Arial" w:hint="eastAsia"/>
          <w:b/>
          <w:bCs/>
          <w:sz w:val="24"/>
          <w:szCs w:val="24"/>
          <w:rtl/>
        </w:rPr>
        <w:t>והפצה</w:t>
      </w:r>
      <w:r>
        <w:rPr>
          <w:rFonts w:cs="Arial" w:hint="cs"/>
          <w:b/>
          <w:bCs/>
          <w:sz w:val="24"/>
          <w:szCs w:val="24"/>
          <w:rtl/>
        </w:rPr>
        <w:t xml:space="preserve"> </w:t>
      </w:r>
    </w:p>
    <w:tbl>
      <w:tblPr>
        <w:bidiVisual/>
        <w:tblW w:w="7667" w:type="dxa"/>
        <w:jc w:val="center"/>
        <w:tblCellMar>
          <w:left w:w="0" w:type="dxa"/>
          <w:right w:w="0" w:type="dxa"/>
        </w:tblCellMar>
        <w:tblLook w:val="04A0" w:firstRow="1" w:lastRow="0" w:firstColumn="1" w:lastColumn="0" w:noHBand="0" w:noVBand="1"/>
      </w:tblPr>
      <w:tblGrid>
        <w:gridCol w:w="1645"/>
        <w:gridCol w:w="2031"/>
        <w:gridCol w:w="1984"/>
        <w:gridCol w:w="2007"/>
      </w:tblGrid>
      <w:tr w:rsidR="006E1F83" w:rsidRPr="00C3473A" w14:paraId="4FAD5262" w14:textId="77777777" w:rsidTr="008D3802">
        <w:trPr>
          <w:trHeight w:val="615"/>
          <w:jc w:val="center"/>
        </w:trPr>
        <w:tc>
          <w:tcPr>
            <w:tcW w:w="1645" w:type="dxa"/>
            <w:tcBorders>
              <w:top w:val="single" w:sz="8" w:space="0" w:color="4BACC6"/>
              <w:left w:val="single" w:sz="8" w:space="0" w:color="4BACC6"/>
              <w:bottom w:val="nil"/>
              <w:right w:val="nil"/>
            </w:tcBorders>
            <w:shd w:val="clear" w:color="auto" w:fill="4BACC6"/>
            <w:noWrap/>
            <w:tcMar>
              <w:top w:w="0" w:type="dxa"/>
              <w:left w:w="108" w:type="dxa"/>
              <w:bottom w:w="0" w:type="dxa"/>
              <w:right w:w="108" w:type="dxa"/>
            </w:tcMar>
            <w:vAlign w:val="center"/>
            <w:hideMark/>
          </w:tcPr>
          <w:p w14:paraId="7FF802F7" w14:textId="77777777" w:rsidR="006E1F83" w:rsidRPr="0050765F" w:rsidRDefault="006E1F83" w:rsidP="006E1F83">
            <w:pPr>
              <w:bidi w:val="0"/>
              <w:rPr>
                <w:rFonts w:ascii="Arial" w:hAnsi="Arial" w:cs="Arial"/>
                <w:b/>
                <w:bCs/>
              </w:rPr>
            </w:pPr>
            <w:r w:rsidRPr="0050765F">
              <w:rPr>
                <w:rFonts w:ascii="Arial" w:hAnsi="Arial" w:cs="Arial"/>
                <w:b/>
                <w:bCs/>
              </w:rPr>
              <w:t> </w:t>
            </w:r>
          </w:p>
        </w:tc>
        <w:tc>
          <w:tcPr>
            <w:tcW w:w="2031" w:type="dxa"/>
            <w:tcBorders>
              <w:left w:val="nil"/>
              <w:bottom w:val="nil"/>
            </w:tcBorders>
            <w:shd w:val="clear" w:color="auto" w:fill="4BACC6"/>
            <w:noWrap/>
            <w:tcMar>
              <w:top w:w="0" w:type="dxa"/>
              <w:left w:w="108" w:type="dxa"/>
              <w:bottom w:w="0" w:type="dxa"/>
              <w:right w:w="108" w:type="dxa"/>
            </w:tcMar>
            <w:vAlign w:val="center"/>
            <w:hideMark/>
          </w:tcPr>
          <w:p w14:paraId="6896C978" w14:textId="77777777" w:rsidR="006E1F83" w:rsidRPr="003C5125" w:rsidRDefault="006E1F83" w:rsidP="006E1F83">
            <w:pPr>
              <w:jc w:val="center"/>
              <w:rPr>
                <w:rFonts w:ascii="Arial" w:hAnsi="Arial" w:cs="Arial"/>
                <w:b/>
                <w:bCs/>
              </w:rPr>
            </w:pPr>
            <w:r w:rsidRPr="003C5125">
              <w:rPr>
                <w:rFonts w:ascii="Arial" w:hAnsi="Arial" w:cs="Arial"/>
                <w:b/>
                <w:bCs/>
                <w:rtl/>
              </w:rPr>
              <w:t>% האובדן</w:t>
            </w:r>
          </w:p>
        </w:tc>
        <w:tc>
          <w:tcPr>
            <w:tcW w:w="1984" w:type="dxa"/>
            <w:tcBorders>
              <w:bottom w:val="nil"/>
            </w:tcBorders>
            <w:shd w:val="clear" w:color="auto" w:fill="4BACC6"/>
            <w:tcMar>
              <w:top w:w="0" w:type="dxa"/>
              <w:left w:w="108" w:type="dxa"/>
              <w:bottom w:w="0" w:type="dxa"/>
              <w:right w:w="108" w:type="dxa"/>
            </w:tcMar>
            <w:vAlign w:val="center"/>
            <w:hideMark/>
          </w:tcPr>
          <w:p w14:paraId="7BBBF7A7" w14:textId="77777777" w:rsidR="006E1F83" w:rsidRPr="003C5125" w:rsidRDefault="006E1F83" w:rsidP="006E1F83">
            <w:pPr>
              <w:jc w:val="center"/>
              <w:rPr>
                <w:rFonts w:ascii="Arial" w:hAnsi="Arial" w:cs="Arial"/>
                <w:b/>
                <w:bCs/>
              </w:rPr>
            </w:pPr>
            <w:r w:rsidRPr="003C5125">
              <w:rPr>
                <w:rFonts w:ascii="Arial" w:hAnsi="Arial" w:cs="Arial"/>
                <w:b/>
                <w:bCs/>
                <w:rtl/>
              </w:rPr>
              <w:t>שווי האובדן במיליוני ₪</w:t>
            </w:r>
          </w:p>
        </w:tc>
        <w:tc>
          <w:tcPr>
            <w:tcW w:w="2007" w:type="dxa"/>
            <w:tcBorders>
              <w:bottom w:val="nil"/>
            </w:tcBorders>
            <w:shd w:val="clear" w:color="auto" w:fill="4BACC6"/>
            <w:hideMark/>
          </w:tcPr>
          <w:p w14:paraId="7518B38E" w14:textId="77777777" w:rsidR="006E1F83" w:rsidRPr="003C5125" w:rsidRDefault="006E1F83" w:rsidP="006E1F83">
            <w:pPr>
              <w:jc w:val="center"/>
              <w:rPr>
                <w:rFonts w:ascii="Arial" w:hAnsi="Arial" w:cs="Arial"/>
                <w:b/>
                <w:bCs/>
              </w:rPr>
            </w:pPr>
            <w:r w:rsidRPr="003C5125">
              <w:rPr>
                <w:rFonts w:ascii="Arial" w:hAnsi="Arial" w:cs="Arial"/>
                <w:b/>
                <w:bCs/>
                <w:rtl/>
              </w:rPr>
              <w:t>היקף אובדן באלפי טונות</w:t>
            </w:r>
          </w:p>
        </w:tc>
      </w:tr>
      <w:tr w:rsidR="008D3802" w14:paraId="57C3A0E4" w14:textId="77777777" w:rsidTr="008D3802">
        <w:trPr>
          <w:trHeight w:val="300"/>
          <w:jc w:val="center"/>
        </w:trPr>
        <w:tc>
          <w:tcPr>
            <w:tcW w:w="1645" w:type="dxa"/>
            <w:tcBorders>
              <w:top w:val="single" w:sz="8" w:space="0" w:color="92CDDC"/>
              <w:left w:val="single" w:sz="8" w:space="0" w:color="4BACC6"/>
              <w:bottom w:val="nil"/>
              <w:right w:val="nil"/>
            </w:tcBorders>
            <w:shd w:val="clear" w:color="auto" w:fill="DAEEF3"/>
            <w:noWrap/>
            <w:tcMar>
              <w:top w:w="0" w:type="dxa"/>
              <w:left w:w="108" w:type="dxa"/>
              <w:bottom w:w="0" w:type="dxa"/>
              <w:right w:w="108" w:type="dxa"/>
            </w:tcMar>
            <w:vAlign w:val="center"/>
            <w:hideMark/>
          </w:tcPr>
          <w:p w14:paraId="473E66EC" w14:textId="77777777" w:rsidR="008D3802" w:rsidRPr="0050765F" w:rsidRDefault="008D3802" w:rsidP="008D3802">
            <w:pPr>
              <w:rPr>
                <w:rFonts w:ascii="Arial" w:hAnsi="Arial" w:cs="Arial"/>
              </w:rPr>
            </w:pPr>
            <w:r w:rsidRPr="0050765F">
              <w:rPr>
                <w:rFonts w:ascii="Arial" w:hAnsi="Arial" w:cs="Arial"/>
                <w:rtl/>
              </w:rPr>
              <w:t>פירות וירקות טריים</w:t>
            </w:r>
          </w:p>
        </w:tc>
        <w:tc>
          <w:tcPr>
            <w:tcW w:w="2031" w:type="dxa"/>
            <w:tcBorders>
              <w:top w:val="single" w:sz="8" w:space="0" w:color="92CDDC"/>
              <w:left w:val="nil"/>
              <w:bottom w:val="nil"/>
              <w:right w:val="nil"/>
            </w:tcBorders>
            <w:shd w:val="clear" w:color="auto" w:fill="DAEEF3"/>
            <w:noWrap/>
            <w:tcMar>
              <w:top w:w="0" w:type="dxa"/>
              <w:left w:w="108" w:type="dxa"/>
              <w:bottom w:w="0" w:type="dxa"/>
              <w:right w:w="108" w:type="dxa"/>
            </w:tcMar>
            <w:vAlign w:val="center"/>
            <w:hideMark/>
          </w:tcPr>
          <w:p w14:paraId="3FFF4619" w14:textId="4B1CED83" w:rsidR="008D3802" w:rsidRPr="0050765F" w:rsidRDefault="008D3802" w:rsidP="008D3802">
            <w:pPr>
              <w:bidi w:val="0"/>
              <w:jc w:val="center"/>
              <w:rPr>
                <w:rFonts w:ascii="Arial" w:hAnsi="Arial" w:cs="Arial"/>
                <w:rtl/>
              </w:rPr>
            </w:pPr>
            <w:ins w:id="1493" w:author="Yael Armon" w:date="2022-07-03T15:04:00Z">
              <w:r>
                <w:rPr>
                  <w:rFonts w:ascii="Arial" w:hAnsi="Arial" w:cs="Arial"/>
                  <w:color w:val="000000"/>
                </w:rPr>
                <w:t>11%</w:t>
              </w:r>
            </w:ins>
            <w:del w:id="1494" w:author="Yael Armon" w:date="2022-07-03T14:16:00Z">
              <w:r w:rsidRPr="0050765F" w:rsidDel="002428B2">
                <w:rPr>
                  <w:rFonts w:ascii="Arial" w:hAnsi="Arial" w:cs="Arial"/>
                </w:rPr>
                <w:delText>10</w:delText>
              </w:r>
            </w:del>
            <w:ins w:id="1495" w:author="Nisan Avraham" w:date="2022-06-15T11:46:00Z">
              <w:del w:id="1496" w:author="Yael Armon" w:date="2022-07-03T14:16:00Z">
                <w:r w:rsidRPr="0050765F" w:rsidDel="002428B2">
                  <w:rPr>
                    <w:rFonts w:ascii="Arial" w:hAnsi="Arial" w:cs="Arial"/>
                  </w:rPr>
                  <w:delText>9</w:delText>
                </w:r>
              </w:del>
            </w:ins>
            <w:del w:id="1497" w:author="Yael Armon" w:date="2022-07-03T14:16:00Z">
              <w:r w:rsidRPr="0050765F" w:rsidDel="002428B2">
                <w:rPr>
                  <w:rFonts w:ascii="Arial" w:hAnsi="Arial" w:cs="Arial"/>
                </w:rPr>
                <w:delText>%</w:delText>
              </w:r>
            </w:del>
          </w:p>
        </w:tc>
        <w:tc>
          <w:tcPr>
            <w:tcW w:w="1984" w:type="dxa"/>
            <w:tcBorders>
              <w:top w:val="single" w:sz="8" w:space="0" w:color="92CDDC"/>
              <w:left w:val="nil"/>
              <w:bottom w:val="nil"/>
              <w:right w:val="nil"/>
            </w:tcBorders>
            <w:shd w:val="clear" w:color="auto" w:fill="DAEEF3"/>
            <w:noWrap/>
            <w:tcMar>
              <w:top w:w="0" w:type="dxa"/>
              <w:left w:w="108" w:type="dxa"/>
              <w:bottom w:w="0" w:type="dxa"/>
              <w:right w:w="108" w:type="dxa"/>
            </w:tcMar>
            <w:vAlign w:val="center"/>
            <w:hideMark/>
          </w:tcPr>
          <w:p w14:paraId="3F31092B" w14:textId="726D5404" w:rsidR="008D3802" w:rsidRPr="003C5125" w:rsidRDefault="008D3802" w:rsidP="008D3802">
            <w:pPr>
              <w:bidi w:val="0"/>
              <w:jc w:val="center"/>
              <w:rPr>
                <w:rFonts w:ascii="Arial" w:hAnsi="Arial" w:cs="Arial"/>
                <w:rtl/>
                <w:rPrChange w:id="1498" w:author="Yael Armon" w:date="2022-07-03T14:12:00Z">
                  <w:rPr>
                    <w:rFonts w:ascii="Arial" w:hAnsi="Arial" w:cs="Arial"/>
                    <w:highlight w:val="yellow"/>
                    <w:rtl/>
                  </w:rPr>
                </w:rPrChange>
              </w:rPr>
            </w:pPr>
            <w:ins w:id="1499" w:author="Yael Armon" w:date="2022-07-03T15:04:00Z">
              <w:r>
                <w:rPr>
                  <w:rFonts w:ascii="Arial" w:hAnsi="Arial" w:cs="Arial"/>
                  <w:color w:val="000000"/>
                </w:rPr>
                <w:t>2,400</w:t>
              </w:r>
            </w:ins>
            <w:del w:id="1500" w:author="Yael Armon" w:date="2022-07-03T14:16:00Z">
              <w:r w:rsidRPr="0050765F" w:rsidDel="002428B2">
                <w:rPr>
                  <w:rFonts w:ascii="Arial" w:hAnsi="Arial" w:cs="Arial"/>
                </w:rPr>
                <w:delText>2,139</w:delText>
              </w:r>
            </w:del>
            <w:ins w:id="1501" w:author="Nisan Avraham" w:date="2022-06-15T11:16:00Z">
              <w:del w:id="1502" w:author="Yael Armon" w:date="2022-07-03T14:16:00Z">
                <w:r w:rsidRPr="0050765F" w:rsidDel="002428B2">
                  <w:rPr>
                    <w:rFonts w:ascii="Arial" w:hAnsi="Arial" w:cs="Arial"/>
                  </w:rPr>
                  <w:delText>465</w:delText>
                </w:r>
              </w:del>
            </w:ins>
          </w:p>
        </w:tc>
        <w:tc>
          <w:tcPr>
            <w:tcW w:w="2007" w:type="dxa"/>
            <w:tcBorders>
              <w:top w:val="single" w:sz="8" w:space="0" w:color="92CDDC"/>
              <w:left w:val="nil"/>
              <w:bottom w:val="nil"/>
              <w:right w:val="nil"/>
            </w:tcBorders>
            <w:shd w:val="clear" w:color="auto" w:fill="DAEEF3"/>
            <w:vAlign w:val="center"/>
          </w:tcPr>
          <w:p w14:paraId="57399986" w14:textId="2B23D055" w:rsidR="008D3802" w:rsidRPr="003C5125" w:rsidRDefault="008D3802" w:rsidP="008D3802">
            <w:pPr>
              <w:bidi w:val="0"/>
              <w:jc w:val="center"/>
              <w:rPr>
                <w:rFonts w:ascii="Arial" w:hAnsi="Arial" w:cs="Arial"/>
                <w:rPrChange w:id="1503" w:author="Yael Armon" w:date="2022-07-03T14:12:00Z">
                  <w:rPr>
                    <w:rFonts w:ascii="Arial" w:hAnsi="Arial" w:cs="Arial"/>
                    <w:highlight w:val="yellow"/>
                  </w:rPr>
                </w:rPrChange>
              </w:rPr>
            </w:pPr>
            <w:ins w:id="1504" w:author="Yael Armon" w:date="2022-07-03T15:04:00Z">
              <w:r>
                <w:rPr>
                  <w:rFonts w:ascii="Arial" w:hAnsi="Arial" w:cs="Arial"/>
                  <w:color w:val="000000"/>
                </w:rPr>
                <w:t>328</w:t>
              </w:r>
            </w:ins>
            <w:del w:id="1505" w:author="Yael Armon" w:date="2022-07-03T14:16:00Z">
              <w:r w:rsidRPr="0050765F" w:rsidDel="002428B2">
                <w:rPr>
                  <w:rFonts w:ascii="Arial" w:hAnsi="Arial" w:cs="Arial"/>
                </w:rPr>
                <w:delText>310</w:delText>
              </w:r>
            </w:del>
            <w:ins w:id="1506" w:author="Nisan Avraham" w:date="2022-06-15T11:46:00Z">
              <w:del w:id="1507" w:author="Yael Armon" w:date="2022-07-03T14:16:00Z">
                <w:r w:rsidRPr="0050765F" w:rsidDel="002428B2">
                  <w:rPr>
                    <w:rFonts w:ascii="Arial" w:hAnsi="Arial" w:cs="Arial"/>
                  </w:rPr>
                  <w:delText>331</w:delText>
                </w:r>
              </w:del>
            </w:ins>
          </w:p>
        </w:tc>
      </w:tr>
      <w:tr w:rsidR="008D3802" w14:paraId="37EED689" w14:textId="77777777" w:rsidTr="008D3802">
        <w:trPr>
          <w:trHeight w:val="300"/>
          <w:jc w:val="center"/>
        </w:trPr>
        <w:tc>
          <w:tcPr>
            <w:tcW w:w="1645" w:type="dxa"/>
            <w:tcBorders>
              <w:top w:val="single" w:sz="8" w:space="0" w:color="92CDDC"/>
              <w:left w:val="single" w:sz="8" w:space="0" w:color="4BACC6"/>
              <w:bottom w:val="nil"/>
              <w:right w:val="nil"/>
            </w:tcBorders>
            <w:noWrap/>
            <w:tcMar>
              <w:top w:w="0" w:type="dxa"/>
              <w:left w:w="108" w:type="dxa"/>
              <w:bottom w:w="0" w:type="dxa"/>
              <w:right w:w="108" w:type="dxa"/>
            </w:tcMar>
            <w:vAlign w:val="center"/>
            <w:hideMark/>
          </w:tcPr>
          <w:p w14:paraId="0700244C" w14:textId="77777777" w:rsidR="008D3802" w:rsidRPr="0050765F" w:rsidRDefault="008D3802" w:rsidP="008D3802">
            <w:pPr>
              <w:rPr>
                <w:rFonts w:ascii="Arial" w:hAnsi="Arial" w:cs="Arial"/>
              </w:rPr>
            </w:pPr>
            <w:r w:rsidRPr="0050765F">
              <w:rPr>
                <w:rFonts w:ascii="Arial" w:hAnsi="Arial" w:cs="Arial"/>
                <w:rtl/>
              </w:rPr>
              <w:t>לחם ומאפים</w:t>
            </w:r>
          </w:p>
        </w:tc>
        <w:tc>
          <w:tcPr>
            <w:tcW w:w="2031" w:type="dxa"/>
            <w:tcBorders>
              <w:top w:val="single" w:sz="8" w:space="0" w:color="92CDDC"/>
              <w:left w:val="nil"/>
              <w:bottom w:val="nil"/>
              <w:right w:val="nil"/>
            </w:tcBorders>
            <w:noWrap/>
            <w:tcMar>
              <w:top w:w="0" w:type="dxa"/>
              <w:left w:w="108" w:type="dxa"/>
              <w:bottom w:w="0" w:type="dxa"/>
              <w:right w:w="108" w:type="dxa"/>
            </w:tcMar>
            <w:vAlign w:val="center"/>
            <w:hideMark/>
          </w:tcPr>
          <w:p w14:paraId="2B7D2671" w14:textId="3F40D432" w:rsidR="008D3802" w:rsidRPr="0050765F" w:rsidRDefault="008D3802" w:rsidP="008D3802">
            <w:pPr>
              <w:bidi w:val="0"/>
              <w:jc w:val="center"/>
              <w:rPr>
                <w:rFonts w:ascii="Arial" w:hAnsi="Arial" w:cs="Arial"/>
              </w:rPr>
            </w:pPr>
            <w:ins w:id="1508" w:author="Yael Armon" w:date="2022-07-03T15:04:00Z">
              <w:r>
                <w:rPr>
                  <w:rFonts w:ascii="Arial" w:hAnsi="Arial" w:cs="Arial"/>
                  <w:color w:val="000000"/>
                </w:rPr>
                <w:t>11%</w:t>
              </w:r>
            </w:ins>
            <w:del w:id="1509" w:author="Yael Armon" w:date="2022-07-03T14:16:00Z">
              <w:r w:rsidRPr="0050765F" w:rsidDel="002428B2">
                <w:rPr>
                  <w:rFonts w:ascii="Arial" w:hAnsi="Arial" w:cs="Arial"/>
                </w:rPr>
                <w:delText>10%</w:delText>
              </w:r>
            </w:del>
          </w:p>
        </w:tc>
        <w:tc>
          <w:tcPr>
            <w:tcW w:w="1984" w:type="dxa"/>
            <w:tcBorders>
              <w:top w:val="single" w:sz="8" w:space="0" w:color="92CDDC"/>
              <w:left w:val="nil"/>
              <w:bottom w:val="nil"/>
              <w:right w:val="nil"/>
            </w:tcBorders>
            <w:noWrap/>
            <w:tcMar>
              <w:top w:w="0" w:type="dxa"/>
              <w:left w:w="108" w:type="dxa"/>
              <w:bottom w:w="0" w:type="dxa"/>
              <w:right w:w="108" w:type="dxa"/>
            </w:tcMar>
            <w:vAlign w:val="center"/>
            <w:hideMark/>
          </w:tcPr>
          <w:p w14:paraId="7B3884AE" w14:textId="2B21AA8F" w:rsidR="008D3802" w:rsidRPr="003C5125" w:rsidRDefault="008D3802" w:rsidP="008D3802">
            <w:pPr>
              <w:bidi w:val="0"/>
              <w:jc w:val="center"/>
              <w:rPr>
                <w:rFonts w:ascii="Arial" w:hAnsi="Arial" w:cs="Arial"/>
                <w:rPrChange w:id="1510" w:author="Yael Armon" w:date="2022-07-03T14:12:00Z">
                  <w:rPr>
                    <w:rFonts w:ascii="Arial" w:hAnsi="Arial" w:cs="Arial"/>
                    <w:highlight w:val="yellow"/>
                  </w:rPr>
                </w:rPrChange>
              </w:rPr>
            </w:pPr>
            <w:ins w:id="1511" w:author="Yael Armon" w:date="2022-07-03T15:04:00Z">
              <w:r>
                <w:rPr>
                  <w:rFonts w:ascii="Arial" w:hAnsi="Arial" w:cs="Arial"/>
                  <w:color w:val="000000"/>
                </w:rPr>
                <w:t>275</w:t>
              </w:r>
            </w:ins>
            <w:del w:id="1512" w:author="Yael Armon" w:date="2022-07-03T14:16:00Z">
              <w:r w:rsidRPr="0050765F" w:rsidDel="002428B2">
                <w:rPr>
                  <w:rFonts w:ascii="Arial" w:hAnsi="Arial" w:cs="Arial"/>
                </w:rPr>
                <w:delText>253</w:delText>
              </w:r>
            </w:del>
            <w:ins w:id="1513" w:author="Nisan Avraham" w:date="2022-06-15T11:45:00Z">
              <w:del w:id="1514" w:author="Yael Armon" w:date="2022-07-03T14:16:00Z">
                <w:r w:rsidRPr="0050765F" w:rsidDel="002428B2">
                  <w:rPr>
                    <w:rFonts w:ascii="Arial" w:hAnsi="Arial" w:cs="Arial"/>
                  </w:rPr>
                  <w:delText>284</w:delText>
                </w:r>
              </w:del>
            </w:ins>
          </w:p>
        </w:tc>
        <w:tc>
          <w:tcPr>
            <w:tcW w:w="2007" w:type="dxa"/>
            <w:tcBorders>
              <w:top w:val="single" w:sz="8" w:space="0" w:color="92CDDC"/>
              <w:left w:val="nil"/>
              <w:bottom w:val="nil"/>
              <w:right w:val="nil"/>
            </w:tcBorders>
            <w:vAlign w:val="center"/>
          </w:tcPr>
          <w:p w14:paraId="4246F9ED" w14:textId="1A198791" w:rsidR="008D3802" w:rsidRPr="003C5125" w:rsidRDefault="008D3802" w:rsidP="008D3802">
            <w:pPr>
              <w:bidi w:val="0"/>
              <w:jc w:val="center"/>
              <w:rPr>
                <w:rFonts w:ascii="Arial" w:hAnsi="Arial" w:cs="Arial"/>
                <w:rPrChange w:id="1515" w:author="Yael Armon" w:date="2022-07-03T14:12:00Z">
                  <w:rPr>
                    <w:rFonts w:ascii="Arial" w:hAnsi="Arial" w:cs="Arial"/>
                    <w:highlight w:val="yellow"/>
                  </w:rPr>
                </w:rPrChange>
              </w:rPr>
            </w:pPr>
            <w:ins w:id="1516" w:author="Yael Armon" w:date="2022-07-03T15:04:00Z">
              <w:r>
                <w:rPr>
                  <w:rFonts w:ascii="Arial" w:hAnsi="Arial" w:cs="Arial"/>
                  <w:color w:val="000000"/>
                </w:rPr>
                <w:t>18</w:t>
              </w:r>
            </w:ins>
            <w:del w:id="1517" w:author="Yael Armon" w:date="2022-07-03T14:16:00Z">
              <w:r w:rsidRPr="0050765F" w:rsidDel="002428B2">
                <w:rPr>
                  <w:rFonts w:ascii="Arial" w:hAnsi="Arial" w:cs="Arial"/>
                </w:rPr>
                <w:delText>18</w:delText>
              </w:r>
            </w:del>
            <w:ins w:id="1518" w:author="Nisan Avraham" w:date="2022-06-15T11:44:00Z">
              <w:del w:id="1519" w:author="Yael Armon" w:date="2022-07-03T14:16:00Z">
                <w:r w:rsidRPr="0050765F" w:rsidDel="002428B2">
                  <w:rPr>
                    <w:rFonts w:ascii="Arial" w:hAnsi="Arial" w:cs="Arial"/>
                  </w:rPr>
                  <w:delText>1</w:delText>
                </w:r>
              </w:del>
            </w:ins>
            <w:ins w:id="1520" w:author="Nisan Avraham" w:date="2022-06-15T11:45:00Z">
              <w:del w:id="1521" w:author="Yael Armon" w:date="2022-07-03T14:16:00Z">
                <w:r w:rsidRPr="0050765F" w:rsidDel="002428B2">
                  <w:rPr>
                    <w:rFonts w:ascii="Arial" w:hAnsi="Arial" w:cs="Arial"/>
                  </w:rPr>
                  <w:delText>9</w:delText>
                </w:r>
              </w:del>
            </w:ins>
          </w:p>
        </w:tc>
      </w:tr>
      <w:tr w:rsidR="008D3802" w14:paraId="6AAA08B3" w14:textId="77777777" w:rsidTr="008D3802">
        <w:trPr>
          <w:trHeight w:val="300"/>
          <w:jc w:val="center"/>
        </w:trPr>
        <w:tc>
          <w:tcPr>
            <w:tcW w:w="1645" w:type="dxa"/>
            <w:tcBorders>
              <w:top w:val="single" w:sz="8" w:space="0" w:color="92CDDC"/>
              <w:left w:val="single" w:sz="8" w:space="0" w:color="4BACC6"/>
              <w:bottom w:val="nil"/>
              <w:right w:val="nil"/>
            </w:tcBorders>
            <w:shd w:val="clear" w:color="auto" w:fill="DAEEF3"/>
            <w:noWrap/>
            <w:tcMar>
              <w:top w:w="0" w:type="dxa"/>
              <w:left w:w="108" w:type="dxa"/>
              <w:bottom w:w="0" w:type="dxa"/>
              <w:right w:w="108" w:type="dxa"/>
            </w:tcMar>
            <w:vAlign w:val="center"/>
            <w:hideMark/>
          </w:tcPr>
          <w:p w14:paraId="60A90CA6" w14:textId="77777777" w:rsidR="008D3802" w:rsidRPr="0050765F" w:rsidRDefault="008D3802" w:rsidP="008D3802">
            <w:pPr>
              <w:rPr>
                <w:rFonts w:ascii="Arial" w:hAnsi="Arial" w:cs="Arial"/>
                <w:rtl/>
              </w:rPr>
            </w:pPr>
            <w:r w:rsidRPr="0050765F">
              <w:rPr>
                <w:rFonts w:ascii="Arial" w:hAnsi="Arial" w:cs="Arial"/>
                <w:rtl/>
              </w:rPr>
              <w:t>דגנים וקטניות</w:t>
            </w:r>
          </w:p>
        </w:tc>
        <w:tc>
          <w:tcPr>
            <w:tcW w:w="2031" w:type="dxa"/>
            <w:tcBorders>
              <w:top w:val="single" w:sz="8" w:space="0" w:color="92CDDC"/>
              <w:left w:val="nil"/>
              <w:bottom w:val="nil"/>
              <w:right w:val="nil"/>
            </w:tcBorders>
            <w:shd w:val="clear" w:color="auto" w:fill="DAEEF3"/>
            <w:noWrap/>
            <w:tcMar>
              <w:top w:w="0" w:type="dxa"/>
              <w:left w:w="108" w:type="dxa"/>
              <w:bottom w:w="0" w:type="dxa"/>
              <w:right w:w="108" w:type="dxa"/>
            </w:tcMar>
            <w:vAlign w:val="center"/>
            <w:hideMark/>
          </w:tcPr>
          <w:p w14:paraId="50573610" w14:textId="25C65A80" w:rsidR="008D3802" w:rsidRPr="0050765F" w:rsidRDefault="008D3802" w:rsidP="008D3802">
            <w:pPr>
              <w:bidi w:val="0"/>
              <w:jc w:val="center"/>
              <w:rPr>
                <w:rFonts w:ascii="Arial" w:hAnsi="Arial" w:cs="Arial"/>
              </w:rPr>
            </w:pPr>
            <w:ins w:id="1522" w:author="Yael Armon" w:date="2022-07-03T15:04:00Z">
              <w:r>
                <w:rPr>
                  <w:rFonts w:ascii="Arial" w:hAnsi="Arial" w:cs="Arial"/>
                  <w:color w:val="000000"/>
                </w:rPr>
                <w:t>2%</w:t>
              </w:r>
            </w:ins>
            <w:del w:id="1523" w:author="Yael Armon" w:date="2022-07-03T14:16:00Z">
              <w:r w:rsidRPr="0050765F" w:rsidDel="002428B2">
                <w:rPr>
                  <w:rFonts w:ascii="Arial" w:hAnsi="Arial" w:cs="Arial"/>
                </w:rPr>
                <w:delText>2</w:delText>
              </w:r>
            </w:del>
            <w:ins w:id="1524" w:author="Nisan Avraham" w:date="2022-06-15T11:48:00Z">
              <w:del w:id="1525" w:author="Yael Armon" w:date="2022-07-03T14:16:00Z">
                <w:r w:rsidRPr="0050765F" w:rsidDel="002428B2">
                  <w:rPr>
                    <w:rFonts w:ascii="Arial" w:hAnsi="Arial" w:cs="Arial"/>
                  </w:rPr>
                  <w:delText>3</w:delText>
                </w:r>
              </w:del>
            </w:ins>
            <w:del w:id="1526" w:author="Yael Armon" w:date="2022-07-03T14:16:00Z">
              <w:r w:rsidRPr="0050765F" w:rsidDel="002428B2">
                <w:rPr>
                  <w:rFonts w:ascii="Arial" w:hAnsi="Arial" w:cs="Arial"/>
                </w:rPr>
                <w:delText>%</w:delText>
              </w:r>
            </w:del>
          </w:p>
        </w:tc>
        <w:tc>
          <w:tcPr>
            <w:tcW w:w="1984" w:type="dxa"/>
            <w:tcBorders>
              <w:top w:val="single" w:sz="8" w:space="0" w:color="92CDDC"/>
              <w:left w:val="nil"/>
              <w:bottom w:val="nil"/>
              <w:right w:val="nil"/>
            </w:tcBorders>
            <w:shd w:val="clear" w:color="auto" w:fill="DAEEF3"/>
            <w:noWrap/>
            <w:tcMar>
              <w:top w:w="0" w:type="dxa"/>
              <w:left w:w="108" w:type="dxa"/>
              <w:bottom w:w="0" w:type="dxa"/>
              <w:right w:w="108" w:type="dxa"/>
            </w:tcMar>
            <w:vAlign w:val="center"/>
          </w:tcPr>
          <w:p w14:paraId="3CC1E405" w14:textId="74F91A56" w:rsidR="008D3802" w:rsidRPr="003C5125" w:rsidRDefault="008D3802" w:rsidP="008D3802">
            <w:pPr>
              <w:bidi w:val="0"/>
              <w:jc w:val="center"/>
              <w:rPr>
                <w:rFonts w:ascii="Arial" w:hAnsi="Arial" w:cs="Arial"/>
                <w:rPrChange w:id="1527" w:author="Yael Armon" w:date="2022-07-03T14:12:00Z">
                  <w:rPr>
                    <w:rFonts w:ascii="Arial" w:hAnsi="Arial" w:cs="Arial"/>
                    <w:highlight w:val="yellow"/>
                  </w:rPr>
                </w:rPrChange>
              </w:rPr>
            </w:pPr>
            <w:ins w:id="1528" w:author="Yael Armon" w:date="2022-07-03T15:04:00Z">
              <w:r>
                <w:rPr>
                  <w:rFonts w:ascii="Arial" w:hAnsi="Arial" w:cs="Arial"/>
                  <w:color w:val="000000"/>
                </w:rPr>
                <w:t>400</w:t>
              </w:r>
            </w:ins>
            <w:del w:id="1529" w:author="Yael Armon" w:date="2022-07-03T14:16:00Z">
              <w:r w:rsidRPr="0050765F" w:rsidDel="002428B2">
                <w:rPr>
                  <w:rFonts w:ascii="Arial" w:hAnsi="Arial" w:cs="Arial"/>
                </w:rPr>
                <w:delText>339</w:delText>
              </w:r>
            </w:del>
            <w:ins w:id="1530" w:author="Nisan Avraham" w:date="2022-06-15T11:48:00Z">
              <w:del w:id="1531" w:author="Yael Armon" w:date="2022-07-03T14:16:00Z">
                <w:r w:rsidRPr="0050765F" w:rsidDel="002428B2">
                  <w:rPr>
                    <w:rFonts w:ascii="Arial" w:hAnsi="Arial" w:cs="Arial"/>
                  </w:rPr>
                  <w:delText>408</w:delText>
                </w:r>
              </w:del>
            </w:ins>
          </w:p>
        </w:tc>
        <w:tc>
          <w:tcPr>
            <w:tcW w:w="2007" w:type="dxa"/>
            <w:tcBorders>
              <w:top w:val="single" w:sz="8" w:space="0" w:color="92CDDC"/>
              <w:left w:val="nil"/>
              <w:bottom w:val="nil"/>
              <w:right w:val="nil"/>
            </w:tcBorders>
            <w:shd w:val="clear" w:color="auto" w:fill="DAEEF3"/>
            <w:vAlign w:val="center"/>
          </w:tcPr>
          <w:p w14:paraId="75557658" w14:textId="701032D1" w:rsidR="008D3802" w:rsidRPr="003C5125" w:rsidRDefault="008D3802" w:rsidP="008D3802">
            <w:pPr>
              <w:bidi w:val="0"/>
              <w:jc w:val="center"/>
              <w:rPr>
                <w:rFonts w:ascii="Arial" w:hAnsi="Arial" w:cs="Arial"/>
                <w:rPrChange w:id="1532" w:author="Yael Armon" w:date="2022-07-03T14:12:00Z">
                  <w:rPr>
                    <w:rFonts w:ascii="Arial" w:hAnsi="Arial" w:cs="Arial"/>
                    <w:highlight w:val="yellow"/>
                  </w:rPr>
                </w:rPrChange>
              </w:rPr>
            </w:pPr>
            <w:ins w:id="1533" w:author="Yael Armon" w:date="2022-07-03T15:04:00Z">
              <w:r>
                <w:rPr>
                  <w:rFonts w:ascii="Arial" w:hAnsi="Arial" w:cs="Arial"/>
                  <w:color w:val="000000"/>
                </w:rPr>
                <w:t>37</w:t>
              </w:r>
            </w:ins>
            <w:del w:id="1534" w:author="Yael Armon" w:date="2022-07-03T14:16:00Z">
              <w:r w:rsidRPr="0050765F" w:rsidDel="002428B2">
                <w:rPr>
                  <w:rFonts w:ascii="Arial" w:hAnsi="Arial" w:cs="Arial"/>
                </w:rPr>
                <w:delText>24</w:delText>
              </w:r>
            </w:del>
            <w:ins w:id="1535" w:author="Nisan Avraham" w:date="2022-06-15T11:47:00Z">
              <w:del w:id="1536" w:author="Yael Armon" w:date="2022-07-03T14:16:00Z">
                <w:r w:rsidRPr="0050765F" w:rsidDel="002428B2">
                  <w:rPr>
                    <w:rFonts w:ascii="Arial" w:hAnsi="Arial" w:cs="Arial"/>
                  </w:rPr>
                  <w:delText>26</w:delText>
                </w:r>
              </w:del>
            </w:ins>
          </w:p>
        </w:tc>
      </w:tr>
      <w:tr w:rsidR="008D3802" w14:paraId="3533FE4F" w14:textId="77777777" w:rsidTr="008D3802">
        <w:trPr>
          <w:trHeight w:val="300"/>
          <w:jc w:val="center"/>
        </w:trPr>
        <w:tc>
          <w:tcPr>
            <w:tcW w:w="1645" w:type="dxa"/>
            <w:tcBorders>
              <w:top w:val="single" w:sz="8" w:space="0" w:color="92CDDC"/>
              <w:left w:val="single" w:sz="8" w:space="0" w:color="4BACC6"/>
              <w:bottom w:val="nil"/>
              <w:right w:val="nil"/>
            </w:tcBorders>
            <w:noWrap/>
            <w:tcMar>
              <w:top w:w="0" w:type="dxa"/>
              <w:left w:w="108" w:type="dxa"/>
              <w:bottom w:w="0" w:type="dxa"/>
              <w:right w:w="108" w:type="dxa"/>
            </w:tcMar>
            <w:vAlign w:val="center"/>
            <w:hideMark/>
          </w:tcPr>
          <w:p w14:paraId="181CA940" w14:textId="77777777" w:rsidR="008D3802" w:rsidRPr="0050765F" w:rsidRDefault="008D3802" w:rsidP="008D3802">
            <w:pPr>
              <w:rPr>
                <w:rFonts w:ascii="Arial" w:hAnsi="Arial" w:cs="Arial"/>
                <w:rtl/>
              </w:rPr>
            </w:pPr>
            <w:r w:rsidRPr="0050765F">
              <w:rPr>
                <w:rFonts w:ascii="Arial" w:hAnsi="Arial" w:cs="Arial"/>
                <w:rtl/>
              </w:rPr>
              <w:t>בשר ביצים ודגים</w:t>
            </w:r>
          </w:p>
        </w:tc>
        <w:tc>
          <w:tcPr>
            <w:tcW w:w="2031" w:type="dxa"/>
            <w:tcBorders>
              <w:top w:val="single" w:sz="8" w:space="0" w:color="92CDDC"/>
              <w:left w:val="nil"/>
              <w:bottom w:val="nil"/>
              <w:right w:val="nil"/>
            </w:tcBorders>
            <w:noWrap/>
            <w:tcMar>
              <w:top w:w="0" w:type="dxa"/>
              <w:left w:w="108" w:type="dxa"/>
              <w:bottom w:w="0" w:type="dxa"/>
              <w:right w:w="108" w:type="dxa"/>
            </w:tcMar>
            <w:vAlign w:val="center"/>
            <w:hideMark/>
          </w:tcPr>
          <w:p w14:paraId="1E95B725" w14:textId="4D6BF625" w:rsidR="008D3802" w:rsidRPr="0050765F" w:rsidRDefault="008D3802" w:rsidP="008D3802">
            <w:pPr>
              <w:bidi w:val="0"/>
              <w:jc w:val="center"/>
              <w:rPr>
                <w:rFonts w:ascii="Arial" w:hAnsi="Arial" w:cs="Arial"/>
              </w:rPr>
            </w:pPr>
            <w:ins w:id="1537" w:author="Yael Armon" w:date="2022-07-03T15:04:00Z">
              <w:r>
                <w:rPr>
                  <w:rFonts w:ascii="Arial" w:hAnsi="Arial" w:cs="Arial"/>
                  <w:color w:val="000000"/>
                </w:rPr>
                <w:t>5%</w:t>
              </w:r>
            </w:ins>
            <w:del w:id="1538" w:author="Yael Armon" w:date="2022-07-03T14:16:00Z">
              <w:r w:rsidRPr="0050765F" w:rsidDel="002428B2">
                <w:rPr>
                  <w:rFonts w:ascii="Arial" w:hAnsi="Arial" w:cs="Arial"/>
                </w:rPr>
                <w:delText>5%</w:delText>
              </w:r>
            </w:del>
          </w:p>
        </w:tc>
        <w:tc>
          <w:tcPr>
            <w:tcW w:w="1984" w:type="dxa"/>
            <w:tcBorders>
              <w:top w:val="single" w:sz="8" w:space="0" w:color="92CDDC"/>
              <w:left w:val="nil"/>
              <w:bottom w:val="nil"/>
              <w:right w:val="nil"/>
            </w:tcBorders>
            <w:noWrap/>
            <w:tcMar>
              <w:top w:w="0" w:type="dxa"/>
              <w:left w:w="108" w:type="dxa"/>
              <w:bottom w:w="0" w:type="dxa"/>
              <w:right w:w="108" w:type="dxa"/>
            </w:tcMar>
            <w:vAlign w:val="center"/>
            <w:hideMark/>
          </w:tcPr>
          <w:p w14:paraId="709FD770" w14:textId="37AFEA17" w:rsidR="008D3802" w:rsidRPr="003C5125" w:rsidRDefault="008D3802" w:rsidP="008D3802">
            <w:pPr>
              <w:bidi w:val="0"/>
              <w:jc w:val="center"/>
              <w:rPr>
                <w:rFonts w:ascii="Arial" w:hAnsi="Arial" w:cs="Arial"/>
                <w:rPrChange w:id="1539" w:author="Yael Armon" w:date="2022-07-03T14:12:00Z">
                  <w:rPr>
                    <w:rFonts w:ascii="Arial" w:hAnsi="Arial" w:cs="Arial"/>
                    <w:highlight w:val="yellow"/>
                  </w:rPr>
                </w:rPrChange>
              </w:rPr>
            </w:pPr>
            <w:ins w:id="1540" w:author="Yael Armon" w:date="2022-07-03T15:04:00Z">
              <w:r>
                <w:rPr>
                  <w:rFonts w:ascii="Arial" w:hAnsi="Arial" w:cs="Arial"/>
                  <w:color w:val="000000"/>
                </w:rPr>
                <w:t>1,600</w:t>
              </w:r>
            </w:ins>
            <w:del w:id="1541" w:author="Yael Armon" w:date="2022-07-03T14:16:00Z">
              <w:r w:rsidRPr="0050765F" w:rsidDel="002428B2">
                <w:rPr>
                  <w:rFonts w:ascii="Arial" w:hAnsi="Arial" w:cs="Arial"/>
                </w:rPr>
                <w:delText>1,371</w:delText>
              </w:r>
            </w:del>
            <w:ins w:id="1542" w:author="Nisan Avraham" w:date="2022-06-15T11:54:00Z">
              <w:del w:id="1543" w:author="Yael Armon" w:date="2022-07-03T14:16:00Z">
                <w:r w:rsidRPr="0050765F" w:rsidDel="002428B2">
                  <w:rPr>
                    <w:rFonts w:ascii="Arial" w:hAnsi="Arial" w:cs="Arial"/>
                  </w:rPr>
                  <w:delText>572</w:delText>
                </w:r>
              </w:del>
            </w:ins>
          </w:p>
        </w:tc>
        <w:tc>
          <w:tcPr>
            <w:tcW w:w="2007" w:type="dxa"/>
            <w:tcBorders>
              <w:top w:val="single" w:sz="8" w:space="0" w:color="92CDDC"/>
              <w:left w:val="nil"/>
              <w:bottom w:val="nil"/>
              <w:right w:val="nil"/>
            </w:tcBorders>
            <w:vAlign w:val="center"/>
          </w:tcPr>
          <w:p w14:paraId="3F18CB17" w14:textId="0B05FBE2" w:rsidR="008D3802" w:rsidRPr="003C5125" w:rsidRDefault="008D3802" w:rsidP="008D3802">
            <w:pPr>
              <w:bidi w:val="0"/>
              <w:jc w:val="center"/>
              <w:rPr>
                <w:rFonts w:ascii="Arial" w:hAnsi="Arial" w:cs="Arial"/>
                <w:rPrChange w:id="1544" w:author="Yael Armon" w:date="2022-07-03T14:12:00Z">
                  <w:rPr>
                    <w:rFonts w:ascii="Arial" w:hAnsi="Arial" w:cs="Arial"/>
                    <w:highlight w:val="yellow"/>
                  </w:rPr>
                </w:rPrChange>
              </w:rPr>
            </w:pPr>
            <w:ins w:id="1545" w:author="Yael Armon" w:date="2022-07-03T15:04:00Z">
              <w:r>
                <w:rPr>
                  <w:rFonts w:ascii="Arial" w:hAnsi="Arial" w:cs="Arial"/>
                  <w:color w:val="000000"/>
                </w:rPr>
                <w:t>27</w:t>
              </w:r>
            </w:ins>
            <w:del w:id="1546" w:author="Yael Armon" w:date="2022-07-03T14:16:00Z">
              <w:r w:rsidRPr="0050765F" w:rsidDel="002428B2">
                <w:rPr>
                  <w:rFonts w:ascii="Arial" w:hAnsi="Arial" w:cs="Arial"/>
                </w:rPr>
                <w:delText>34</w:delText>
              </w:r>
            </w:del>
            <w:ins w:id="1547" w:author="Nisan Avraham" w:date="2022-06-15T11:49:00Z">
              <w:del w:id="1548" w:author="Yael Armon" w:date="2022-07-03T14:16:00Z">
                <w:r w:rsidRPr="0050765F" w:rsidDel="002428B2">
                  <w:rPr>
                    <w:rFonts w:ascii="Arial" w:hAnsi="Arial" w:cs="Arial"/>
                  </w:rPr>
                  <w:delText>40</w:delText>
                </w:r>
              </w:del>
            </w:ins>
          </w:p>
        </w:tc>
      </w:tr>
      <w:tr w:rsidR="008D3802" w14:paraId="000A1664" w14:textId="77777777" w:rsidTr="008D3802">
        <w:trPr>
          <w:trHeight w:val="300"/>
          <w:jc w:val="center"/>
        </w:trPr>
        <w:tc>
          <w:tcPr>
            <w:tcW w:w="1645" w:type="dxa"/>
            <w:tcBorders>
              <w:top w:val="single" w:sz="8" w:space="0" w:color="92CDDC"/>
              <w:left w:val="single" w:sz="8" w:space="0" w:color="4BACC6"/>
              <w:bottom w:val="nil"/>
              <w:right w:val="nil"/>
            </w:tcBorders>
            <w:shd w:val="clear" w:color="auto" w:fill="DAEEF3"/>
            <w:noWrap/>
            <w:tcMar>
              <w:top w:w="0" w:type="dxa"/>
              <w:left w:w="108" w:type="dxa"/>
              <w:bottom w:w="0" w:type="dxa"/>
              <w:right w:w="108" w:type="dxa"/>
            </w:tcMar>
            <w:vAlign w:val="center"/>
            <w:hideMark/>
          </w:tcPr>
          <w:p w14:paraId="26AFE515" w14:textId="77777777" w:rsidR="008D3802" w:rsidRPr="0050765F" w:rsidRDefault="008D3802" w:rsidP="008D3802">
            <w:pPr>
              <w:rPr>
                <w:rFonts w:ascii="Arial" w:hAnsi="Arial" w:cs="Arial"/>
                <w:rtl/>
              </w:rPr>
            </w:pPr>
            <w:r w:rsidRPr="0050765F">
              <w:rPr>
                <w:rFonts w:ascii="Arial" w:hAnsi="Arial" w:cs="Arial"/>
                <w:rtl/>
              </w:rPr>
              <w:t>חלב ומוצריו</w:t>
            </w:r>
          </w:p>
        </w:tc>
        <w:tc>
          <w:tcPr>
            <w:tcW w:w="2031" w:type="dxa"/>
            <w:tcBorders>
              <w:top w:val="single" w:sz="8" w:space="0" w:color="92CDDC"/>
              <w:left w:val="nil"/>
              <w:bottom w:val="nil"/>
              <w:right w:val="nil"/>
            </w:tcBorders>
            <w:shd w:val="clear" w:color="auto" w:fill="DAEEF3"/>
            <w:noWrap/>
            <w:tcMar>
              <w:top w:w="0" w:type="dxa"/>
              <w:left w:w="108" w:type="dxa"/>
              <w:bottom w:w="0" w:type="dxa"/>
              <w:right w:w="108" w:type="dxa"/>
            </w:tcMar>
            <w:vAlign w:val="center"/>
            <w:hideMark/>
          </w:tcPr>
          <w:p w14:paraId="44F41BF0" w14:textId="39F6D210" w:rsidR="008D3802" w:rsidRPr="0050765F" w:rsidRDefault="008D3802" w:rsidP="008D3802">
            <w:pPr>
              <w:bidi w:val="0"/>
              <w:jc w:val="center"/>
              <w:rPr>
                <w:rFonts w:ascii="Arial" w:hAnsi="Arial" w:cs="Arial"/>
              </w:rPr>
            </w:pPr>
            <w:ins w:id="1549" w:author="Yael Armon" w:date="2022-07-03T15:04:00Z">
              <w:r>
                <w:rPr>
                  <w:rFonts w:ascii="Arial" w:hAnsi="Arial" w:cs="Arial"/>
                  <w:color w:val="000000"/>
                </w:rPr>
                <w:t>2%</w:t>
              </w:r>
            </w:ins>
            <w:del w:id="1550" w:author="Yael Armon" w:date="2022-07-03T14:16:00Z">
              <w:r w:rsidRPr="0050765F" w:rsidDel="002428B2">
                <w:rPr>
                  <w:rFonts w:ascii="Arial" w:hAnsi="Arial" w:cs="Arial"/>
                </w:rPr>
                <w:delText>2%</w:delText>
              </w:r>
            </w:del>
          </w:p>
        </w:tc>
        <w:tc>
          <w:tcPr>
            <w:tcW w:w="1984" w:type="dxa"/>
            <w:tcBorders>
              <w:top w:val="single" w:sz="8" w:space="0" w:color="92CDDC"/>
              <w:left w:val="nil"/>
              <w:bottom w:val="nil"/>
              <w:right w:val="nil"/>
            </w:tcBorders>
            <w:shd w:val="clear" w:color="auto" w:fill="DAEEF3"/>
            <w:noWrap/>
            <w:tcMar>
              <w:top w:w="0" w:type="dxa"/>
              <w:left w:w="108" w:type="dxa"/>
              <w:bottom w:w="0" w:type="dxa"/>
              <w:right w:w="108" w:type="dxa"/>
            </w:tcMar>
            <w:vAlign w:val="center"/>
            <w:hideMark/>
          </w:tcPr>
          <w:p w14:paraId="63E0A0B3" w14:textId="19C54109" w:rsidR="008D3802" w:rsidRPr="003C5125" w:rsidRDefault="008D3802" w:rsidP="008D3802">
            <w:pPr>
              <w:bidi w:val="0"/>
              <w:jc w:val="center"/>
              <w:rPr>
                <w:rFonts w:ascii="Arial" w:hAnsi="Arial" w:cs="Arial"/>
                <w:rPrChange w:id="1551" w:author="Yael Armon" w:date="2022-07-03T14:12:00Z">
                  <w:rPr>
                    <w:rFonts w:ascii="Arial" w:hAnsi="Arial" w:cs="Arial"/>
                    <w:highlight w:val="yellow"/>
                  </w:rPr>
                </w:rPrChange>
              </w:rPr>
            </w:pPr>
            <w:ins w:id="1552" w:author="Yael Armon" w:date="2022-07-03T15:04:00Z">
              <w:r>
                <w:rPr>
                  <w:rFonts w:ascii="Arial" w:hAnsi="Arial" w:cs="Arial"/>
                  <w:color w:val="000000"/>
                </w:rPr>
                <w:t>200</w:t>
              </w:r>
            </w:ins>
            <w:del w:id="1553" w:author="Yael Armon" w:date="2022-07-03T14:16:00Z">
              <w:r w:rsidRPr="0050765F" w:rsidDel="002428B2">
                <w:rPr>
                  <w:rFonts w:ascii="Arial" w:hAnsi="Arial" w:cs="Arial"/>
                </w:rPr>
                <w:delText>154</w:delText>
              </w:r>
            </w:del>
            <w:ins w:id="1554" w:author="Nisan Avraham" w:date="2022-06-15T11:50:00Z">
              <w:del w:id="1555" w:author="Yael Armon" w:date="2022-07-03T14:16:00Z">
                <w:r w:rsidRPr="0050765F" w:rsidDel="002428B2">
                  <w:rPr>
                    <w:rFonts w:ascii="Arial" w:hAnsi="Arial" w:cs="Arial"/>
                  </w:rPr>
                  <w:delText>166</w:delText>
                </w:r>
              </w:del>
            </w:ins>
          </w:p>
        </w:tc>
        <w:tc>
          <w:tcPr>
            <w:tcW w:w="2007" w:type="dxa"/>
            <w:tcBorders>
              <w:top w:val="single" w:sz="8" w:space="0" w:color="92CDDC"/>
              <w:left w:val="nil"/>
              <w:bottom w:val="nil"/>
              <w:right w:val="nil"/>
            </w:tcBorders>
            <w:shd w:val="clear" w:color="auto" w:fill="DAEEF3"/>
            <w:vAlign w:val="center"/>
          </w:tcPr>
          <w:p w14:paraId="3B81DD0D" w14:textId="6491EBE5" w:rsidR="008D3802" w:rsidRPr="003C5125" w:rsidRDefault="008D3802" w:rsidP="008D3802">
            <w:pPr>
              <w:bidi w:val="0"/>
              <w:jc w:val="center"/>
              <w:rPr>
                <w:rFonts w:ascii="Arial" w:hAnsi="Arial" w:cs="Arial"/>
                <w:rPrChange w:id="1556" w:author="Yael Armon" w:date="2022-07-03T14:12:00Z">
                  <w:rPr>
                    <w:rFonts w:ascii="Arial" w:hAnsi="Arial" w:cs="Arial"/>
                    <w:highlight w:val="yellow"/>
                  </w:rPr>
                </w:rPrChange>
              </w:rPr>
            </w:pPr>
            <w:ins w:id="1557" w:author="Yael Armon" w:date="2022-07-03T15:04:00Z">
              <w:r>
                <w:rPr>
                  <w:rFonts w:ascii="Arial" w:hAnsi="Arial" w:cs="Arial"/>
                  <w:color w:val="000000"/>
                </w:rPr>
                <w:t>30</w:t>
              </w:r>
            </w:ins>
            <w:del w:id="1558" w:author="Yael Armon" w:date="2022-07-03T14:16:00Z">
              <w:r w:rsidRPr="0050765F" w:rsidDel="002428B2">
                <w:rPr>
                  <w:rFonts w:ascii="Arial" w:hAnsi="Arial" w:cs="Arial"/>
                </w:rPr>
                <w:delText>31</w:delText>
              </w:r>
            </w:del>
            <w:ins w:id="1559" w:author="Nisan Avraham" w:date="2022-06-15T11:50:00Z">
              <w:del w:id="1560" w:author="Yael Armon" w:date="2022-07-03T14:16:00Z">
                <w:r w:rsidRPr="0050765F" w:rsidDel="002428B2">
                  <w:rPr>
                    <w:rFonts w:ascii="Arial" w:hAnsi="Arial" w:cs="Arial"/>
                  </w:rPr>
                  <w:delText>30</w:delText>
                </w:r>
              </w:del>
            </w:ins>
          </w:p>
        </w:tc>
      </w:tr>
      <w:tr w:rsidR="008D3802" w14:paraId="08DEB343" w14:textId="77777777" w:rsidTr="008D3802">
        <w:trPr>
          <w:trHeight w:val="300"/>
          <w:jc w:val="center"/>
        </w:trPr>
        <w:tc>
          <w:tcPr>
            <w:tcW w:w="1645" w:type="dxa"/>
            <w:tcBorders>
              <w:top w:val="single" w:sz="8" w:space="0" w:color="92CDDC"/>
              <w:left w:val="single" w:sz="8" w:space="0" w:color="4BACC6"/>
              <w:bottom w:val="nil"/>
              <w:right w:val="nil"/>
            </w:tcBorders>
            <w:noWrap/>
            <w:tcMar>
              <w:top w:w="0" w:type="dxa"/>
              <w:left w:w="108" w:type="dxa"/>
              <w:bottom w:w="0" w:type="dxa"/>
              <w:right w:w="108" w:type="dxa"/>
            </w:tcMar>
            <w:vAlign w:val="center"/>
            <w:hideMark/>
          </w:tcPr>
          <w:p w14:paraId="1E09A590" w14:textId="77777777" w:rsidR="008D3802" w:rsidRPr="0050765F" w:rsidRDefault="008D3802" w:rsidP="008D3802">
            <w:pPr>
              <w:rPr>
                <w:rFonts w:ascii="Arial" w:hAnsi="Arial" w:cs="Arial"/>
                <w:rtl/>
              </w:rPr>
            </w:pPr>
            <w:r w:rsidRPr="0050765F">
              <w:rPr>
                <w:rFonts w:ascii="Arial" w:hAnsi="Arial" w:cs="Arial"/>
                <w:rtl/>
              </w:rPr>
              <w:t>קפוא ואחר</w:t>
            </w:r>
          </w:p>
        </w:tc>
        <w:tc>
          <w:tcPr>
            <w:tcW w:w="2031" w:type="dxa"/>
            <w:tcBorders>
              <w:top w:val="single" w:sz="8" w:space="0" w:color="92CDDC"/>
              <w:left w:val="nil"/>
              <w:bottom w:val="nil"/>
              <w:right w:val="nil"/>
            </w:tcBorders>
            <w:noWrap/>
            <w:tcMar>
              <w:top w:w="0" w:type="dxa"/>
              <w:left w:w="108" w:type="dxa"/>
              <w:bottom w:w="0" w:type="dxa"/>
              <w:right w:w="108" w:type="dxa"/>
            </w:tcMar>
            <w:vAlign w:val="center"/>
            <w:hideMark/>
          </w:tcPr>
          <w:p w14:paraId="732157BB" w14:textId="0734E670" w:rsidR="008D3802" w:rsidRPr="0050765F" w:rsidRDefault="008D3802" w:rsidP="008D3802">
            <w:pPr>
              <w:bidi w:val="0"/>
              <w:jc w:val="center"/>
              <w:rPr>
                <w:rFonts w:ascii="Arial" w:hAnsi="Arial" w:cs="Arial"/>
              </w:rPr>
            </w:pPr>
            <w:ins w:id="1561" w:author="Yael Armon" w:date="2022-07-03T15:04:00Z">
              <w:r>
                <w:rPr>
                  <w:rFonts w:ascii="Arial" w:hAnsi="Arial" w:cs="Arial"/>
                  <w:color w:val="000000"/>
                </w:rPr>
                <w:t>1%</w:t>
              </w:r>
            </w:ins>
            <w:del w:id="1562" w:author="Yael Armon" w:date="2022-07-03T14:16:00Z">
              <w:r w:rsidRPr="0050765F" w:rsidDel="002428B2">
                <w:rPr>
                  <w:rFonts w:ascii="Arial" w:hAnsi="Arial" w:cs="Arial"/>
                </w:rPr>
                <w:delText>1%</w:delText>
              </w:r>
            </w:del>
          </w:p>
        </w:tc>
        <w:tc>
          <w:tcPr>
            <w:tcW w:w="1984" w:type="dxa"/>
            <w:tcBorders>
              <w:top w:val="single" w:sz="8" w:space="0" w:color="92CDDC"/>
              <w:left w:val="nil"/>
              <w:bottom w:val="nil"/>
              <w:right w:val="nil"/>
            </w:tcBorders>
            <w:noWrap/>
            <w:tcMar>
              <w:top w:w="0" w:type="dxa"/>
              <w:left w:w="108" w:type="dxa"/>
              <w:bottom w:w="0" w:type="dxa"/>
              <w:right w:w="108" w:type="dxa"/>
            </w:tcMar>
            <w:vAlign w:val="center"/>
            <w:hideMark/>
          </w:tcPr>
          <w:p w14:paraId="612FA747" w14:textId="23D89255" w:rsidR="008D3802" w:rsidRPr="003C5125" w:rsidRDefault="008D3802" w:rsidP="008D3802">
            <w:pPr>
              <w:bidi w:val="0"/>
              <w:jc w:val="center"/>
              <w:rPr>
                <w:rFonts w:ascii="Arial" w:hAnsi="Arial" w:cs="Arial"/>
                <w:rPrChange w:id="1563" w:author="Yael Armon" w:date="2022-07-03T14:12:00Z">
                  <w:rPr>
                    <w:rFonts w:ascii="Arial" w:hAnsi="Arial" w:cs="Arial"/>
                    <w:highlight w:val="yellow"/>
                  </w:rPr>
                </w:rPrChange>
              </w:rPr>
            </w:pPr>
            <w:ins w:id="1564" w:author="Yael Armon" w:date="2022-07-03T15:04:00Z">
              <w:r>
                <w:rPr>
                  <w:rFonts w:ascii="Arial" w:hAnsi="Arial" w:cs="Arial"/>
                  <w:color w:val="000000"/>
                </w:rPr>
                <w:t>80</w:t>
              </w:r>
            </w:ins>
            <w:del w:id="1565" w:author="Yael Armon" w:date="2022-07-03T14:16:00Z">
              <w:r w:rsidRPr="0050765F" w:rsidDel="002428B2">
                <w:rPr>
                  <w:rFonts w:ascii="Arial" w:hAnsi="Arial" w:cs="Arial"/>
                </w:rPr>
                <w:delText>65</w:delText>
              </w:r>
            </w:del>
            <w:ins w:id="1566" w:author="Nisan Avraham" w:date="2022-06-15T11:52:00Z">
              <w:del w:id="1567" w:author="Yael Armon" w:date="2022-07-03T14:16:00Z">
                <w:r w:rsidRPr="0050765F" w:rsidDel="002428B2">
                  <w:rPr>
                    <w:rFonts w:ascii="Arial" w:hAnsi="Arial" w:cs="Arial"/>
                  </w:rPr>
                  <w:delText>70</w:delText>
                </w:r>
              </w:del>
            </w:ins>
          </w:p>
        </w:tc>
        <w:tc>
          <w:tcPr>
            <w:tcW w:w="2007" w:type="dxa"/>
            <w:tcBorders>
              <w:top w:val="single" w:sz="8" w:space="0" w:color="92CDDC"/>
              <w:left w:val="nil"/>
              <w:bottom w:val="nil"/>
              <w:right w:val="nil"/>
            </w:tcBorders>
            <w:vAlign w:val="center"/>
          </w:tcPr>
          <w:p w14:paraId="7C3142DB" w14:textId="31624002" w:rsidR="008D3802" w:rsidRPr="003C5125" w:rsidRDefault="008D3802" w:rsidP="008D3802">
            <w:pPr>
              <w:bidi w:val="0"/>
              <w:jc w:val="center"/>
              <w:rPr>
                <w:rFonts w:ascii="Arial" w:hAnsi="Arial" w:cs="Arial"/>
                <w:rPrChange w:id="1568" w:author="Yael Armon" w:date="2022-07-03T14:12:00Z">
                  <w:rPr>
                    <w:rFonts w:ascii="Arial" w:hAnsi="Arial" w:cs="Arial"/>
                    <w:highlight w:val="yellow"/>
                  </w:rPr>
                </w:rPrChange>
              </w:rPr>
            </w:pPr>
            <w:ins w:id="1569" w:author="Yael Armon" w:date="2022-07-03T15:04:00Z">
              <w:r>
                <w:rPr>
                  <w:rFonts w:ascii="Arial" w:hAnsi="Arial" w:cs="Arial"/>
                  <w:color w:val="000000"/>
                </w:rPr>
                <w:t>6</w:t>
              </w:r>
            </w:ins>
            <w:del w:id="1570" w:author="Yael Armon" w:date="2022-07-03T14:16:00Z">
              <w:r w:rsidRPr="0050765F" w:rsidDel="002428B2">
                <w:rPr>
                  <w:rFonts w:ascii="Arial" w:hAnsi="Arial" w:cs="Arial"/>
                </w:rPr>
                <w:delText>5</w:delText>
              </w:r>
            </w:del>
            <w:ins w:id="1571" w:author="Nisan Avraham" w:date="2022-06-15T11:52:00Z">
              <w:del w:id="1572" w:author="Yael Armon" w:date="2022-07-03T14:16:00Z">
                <w:r w:rsidRPr="0050765F" w:rsidDel="002428B2">
                  <w:rPr>
                    <w:rFonts w:ascii="Arial" w:hAnsi="Arial" w:cs="Arial"/>
                  </w:rPr>
                  <w:delText>10</w:delText>
                </w:r>
              </w:del>
            </w:ins>
          </w:p>
        </w:tc>
      </w:tr>
      <w:tr w:rsidR="008D3802" w14:paraId="382C5620" w14:textId="77777777" w:rsidTr="008D3802">
        <w:trPr>
          <w:trHeight w:val="285"/>
          <w:jc w:val="center"/>
        </w:trPr>
        <w:tc>
          <w:tcPr>
            <w:tcW w:w="1645" w:type="dxa"/>
            <w:tcBorders>
              <w:top w:val="single" w:sz="8" w:space="0" w:color="92CDDC"/>
              <w:left w:val="single" w:sz="8" w:space="0" w:color="4BACC6"/>
              <w:bottom w:val="single" w:sz="8" w:space="0" w:color="92CDDC"/>
              <w:right w:val="nil"/>
            </w:tcBorders>
            <w:shd w:val="clear" w:color="auto" w:fill="DAEEF3"/>
            <w:noWrap/>
            <w:tcMar>
              <w:top w:w="0" w:type="dxa"/>
              <w:left w:w="108" w:type="dxa"/>
              <w:bottom w:w="0" w:type="dxa"/>
              <w:right w:w="108" w:type="dxa"/>
            </w:tcMar>
            <w:vAlign w:val="center"/>
            <w:hideMark/>
          </w:tcPr>
          <w:p w14:paraId="628FD3CD" w14:textId="77777777" w:rsidR="008D3802" w:rsidRPr="0050765F" w:rsidRDefault="008D3802" w:rsidP="008D3802">
            <w:pPr>
              <w:rPr>
                <w:rFonts w:ascii="Arial" w:hAnsi="Arial" w:cs="Arial"/>
                <w:b/>
                <w:bCs/>
                <w:rtl/>
              </w:rPr>
            </w:pPr>
            <w:r w:rsidRPr="0050765F">
              <w:rPr>
                <w:rFonts w:ascii="Arial" w:hAnsi="Arial" w:cs="Arial"/>
                <w:b/>
                <w:bCs/>
                <w:rtl/>
              </w:rPr>
              <w:t>סה"כ</w:t>
            </w:r>
          </w:p>
        </w:tc>
        <w:tc>
          <w:tcPr>
            <w:tcW w:w="2031" w:type="dxa"/>
            <w:tcBorders>
              <w:top w:val="single" w:sz="8" w:space="0" w:color="92CDDC"/>
              <w:left w:val="nil"/>
              <w:bottom w:val="single" w:sz="8" w:space="0" w:color="92CDDC"/>
              <w:right w:val="nil"/>
            </w:tcBorders>
            <w:shd w:val="clear" w:color="auto" w:fill="DAEEF3"/>
            <w:noWrap/>
            <w:tcMar>
              <w:top w:w="0" w:type="dxa"/>
              <w:left w:w="108" w:type="dxa"/>
              <w:bottom w:w="0" w:type="dxa"/>
              <w:right w:w="108" w:type="dxa"/>
            </w:tcMar>
            <w:vAlign w:val="center"/>
            <w:hideMark/>
          </w:tcPr>
          <w:p w14:paraId="42BD3DBC" w14:textId="6E8201EB" w:rsidR="008D3802" w:rsidRPr="0050765F" w:rsidRDefault="008D3802" w:rsidP="008D3802">
            <w:pPr>
              <w:bidi w:val="0"/>
              <w:jc w:val="center"/>
              <w:rPr>
                <w:rFonts w:ascii="Arial" w:hAnsi="Arial" w:cs="Arial"/>
                <w:b/>
                <w:bCs/>
              </w:rPr>
            </w:pPr>
            <w:ins w:id="1573" w:author="Yael Armon" w:date="2022-07-03T15:04:00Z">
              <w:r>
                <w:rPr>
                  <w:rFonts w:ascii="Arial" w:hAnsi="Arial" w:cs="Arial"/>
                  <w:b/>
                  <w:bCs/>
                  <w:color w:val="000000"/>
                </w:rPr>
                <w:t>5.5%</w:t>
              </w:r>
            </w:ins>
            <w:del w:id="1574" w:author="Yael Armon" w:date="2022-07-03T14:16:00Z">
              <w:r w:rsidRPr="0050765F" w:rsidDel="002428B2">
                <w:rPr>
                  <w:rFonts w:ascii="Arial" w:hAnsi="Arial" w:cs="Arial"/>
                  <w:b/>
                  <w:bCs/>
                </w:rPr>
                <w:delText>5.5%</w:delText>
              </w:r>
            </w:del>
          </w:p>
        </w:tc>
        <w:tc>
          <w:tcPr>
            <w:tcW w:w="1984" w:type="dxa"/>
            <w:tcBorders>
              <w:top w:val="single" w:sz="8" w:space="0" w:color="92CDDC"/>
              <w:left w:val="nil"/>
              <w:bottom w:val="single" w:sz="8" w:space="0" w:color="92CDDC"/>
              <w:right w:val="nil"/>
            </w:tcBorders>
            <w:shd w:val="clear" w:color="auto" w:fill="DAEEF3"/>
            <w:noWrap/>
            <w:tcMar>
              <w:top w:w="0" w:type="dxa"/>
              <w:left w:w="108" w:type="dxa"/>
              <w:bottom w:w="0" w:type="dxa"/>
              <w:right w:w="108" w:type="dxa"/>
            </w:tcMar>
            <w:vAlign w:val="center"/>
            <w:hideMark/>
          </w:tcPr>
          <w:p w14:paraId="70F61C1A" w14:textId="20D1A676" w:rsidR="008D3802" w:rsidRPr="003C5125" w:rsidRDefault="008D3802" w:rsidP="008D3802">
            <w:pPr>
              <w:bidi w:val="0"/>
              <w:jc w:val="center"/>
              <w:rPr>
                <w:rFonts w:ascii="Arial" w:hAnsi="Arial" w:cs="Arial"/>
                <w:b/>
                <w:bCs/>
                <w:rPrChange w:id="1575" w:author="Yael Armon" w:date="2022-07-03T14:12:00Z">
                  <w:rPr>
                    <w:rFonts w:ascii="Arial" w:hAnsi="Arial" w:cs="Arial"/>
                    <w:b/>
                    <w:bCs/>
                    <w:highlight w:val="yellow"/>
                  </w:rPr>
                </w:rPrChange>
              </w:rPr>
            </w:pPr>
            <w:ins w:id="1576" w:author="Yael Armon" w:date="2022-07-03T15:04:00Z">
              <w:r>
                <w:rPr>
                  <w:rFonts w:ascii="Arial" w:hAnsi="Arial" w:cs="Arial"/>
                  <w:b/>
                  <w:bCs/>
                  <w:color w:val="000000"/>
                </w:rPr>
                <w:t>4,955</w:t>
              </w:r>
            </w:ins>
            <w:del w:id="1577" w:author="Yael Armon" w:date="2022-07-03T14:16:00Z">
              <w:r w:rsidRPr="0050765F" w:rsidDel="002428B2">
                <w:rPr>
                  <w:rFonts w:ascii="Arial" w:hAnsi="Arial" w:cs="Arial"/>
                </w:rPr>
                <w:delText>4,321</w:delText>
              </w:r>
            </w:del>
            <w:ins w:id="1578" w:author="Nisan Avraham" w:date="2022-06-15T11:55:00Z">
              <w:del w:id="1579" w:author="Yael Armon" w:date="2022-07-03T14:16:00Z">
                <w:r w:rsidRPr="0050765F" w:rsidDel="002428B2">
                  <w:rPr>
                    <w:rFonts w:ascii="Arial" w:hAnsi="Arial" w:cs="Arial"/>
                  </w:rPr>
                  <w:delText>965</w:delText>
                </w:r>
              </w:del>
            </w:ins>
          </w:p>
        </w:tc>
        <w:tc>
          <w:tcPr>
            <w:tcW w:w="2007" w:type="dxa"/>
            <w:tcBorders>
              <w:top w:val="single" w:sz="8" w:space="0" w:color="92CDDC"/>
              <w:left w:val="nil"/>
              <w:bottom w:val="single" w:sz="8" w:space="0" w:color="92CDDC"/>
              <w:right w:val="nil"/>
            </w:tcBorders>
            <w:shd w:val="clear" w:color="auto" w:fill="DAEEF3"/>
            <w:vAlign w:val="center"/>
          </w:tcPr>
          <w:p w14:paraId="2CA1043D" w14:textId="630BD5C3" w:rsidR="008D3802" w:rsidRPr="003C5125" w:rsidRDefault="008D3802" w:rsidP="008D3802">
            <w:pPr>
              <w:bidi w:val="0"/>
              <w:jc w:val="center"/>
              <w:rPr>
                <w:rFonts w:ascii="Arial" w:hAnsi="Arial" w:cs="Arial"/>
                <w:b/>
                <w:bCs/>
                <w:rPrChange w:id="1580" w:author="Yael Armon" w:date="2022-07-03T14:12:00Z">
                  <w:rPr>
                    <w:rFonts w:ascii="Arial" w:hAnsi="Arial" w:cs="Arial"/>
                    <w:b/>
                    <w:bCs/>
                    <w:highlight w:val="yellow"/>
                  </w:rPr>
                </w:rPrChange>
              </w:rPr>
            </w:pPr>
            <w:ins w:id="1581" w:author="Yael Armon" w:date="2022-07-03T15:04:00Z">
              <w:r>
                <w:rPr>
                  <w:rFonts w:ascii="Arial" w:hAnsi="Arial" w:cs="Arial"/>
                  <w:b/>
                  <w:bCs/>
                  <w:color w:val="000000"/>
                </w:rPr>
                <w:t>445</w:t>
              </w:r>
            </w:ins>
            <w:del w:id="1582" w:author="Yael Armon" w:date="2022-07-03T14:16:00Z">
              <w:r w:rsidRPr="0050765F" w:rsidDel="002428B2">
                <w:rPr>
                  <w:rFonts w:ascii="Arial" w:hAnsi="Arial" w:cs="Arial"/>
                </w:rPr>
                <w:delText>418</w:delText>
              </w:r>
            </w:del>
          </w:p>
        </w:tc>
      </w:tr>
    </w:tbl>
    <w:p w14:paraId="17F0EBC9" w14:textId="77777777" w:rsidR="006E1F83" w:rsidRDefault="006E1F83" w:rsidP="006E1F83">
      <w:pPr>
        <w:spacing w:after="0" w:line="360" w:lineRule="auto"/>
        <w:rPr>
          <w:rFonts w:cs="Arial"/>
          <w:sz w:val="18"/>
          <w:szCs w:val="18"/>
          <w:rtl/>
        </w:rPr>
      </w:pPr>
    </w:p>
    <w:p w14:paraId="10922F8D" w14:textId="77777777" w:rsidR="006E1F83" w:rsidRDefault="006E1F83" w:rsidP="006E1F83">
      <w:pPr>
        <w:spacing w:line="360" w:lineRule="auto"/>
        <w:jc w:val="both"/>
        <w:rPr>
          <w:sz w:val="24"/>
          <w:szCs w:val="24"/>
          <w:rtl/>
        </w:rPr>
      </w:pPr>
    </w:p>
    <w:p w14:paraId="5336EA2C" w14:textId="6C4211E6" w:rsidR="006E1F83" w:rsidRDefault="006E1F83" w:rsidP="00983A16">
      <w:pPr>
        <w:spacing w:line="360" w:lineRule="auto"/>
        <w:jc w:val="both"/>
        <w:rPr>
          <w:rFonts w:cs="Arial"/>
          <w:sz w:val="24"/>
          <w:szCs w:val="24"/>
          <w:rtl/>
        </w:rPr>
      </w:pPr>
      <w:r>
        <w:rPr>
          <w:rFonts w:hint="cs"/>
          <w:sz w:val="24"/>
          <w:szCs w:val="24"/>
          <w:rtl/>
        </w:rPr>
        <w:lastRenderedPageBreak/>
        <w:t xml:space="preserve">הגורמים העיקריים לאובדן מזון במקטע </w:t>
      </w:r>
      <w:r>
        <w:rPr>
          <w:rFonts w:cs="Arial" w:hint="cs"/>
          <w:sz w:val="24"/>
          <w:szCs w:val="24"/>
          <w:rtl/>
        </w:rPr>
        <w:t>קמעונאות והפצה</w:t>
      </w:r>
      <w:r>
        <w:rPr>
          <w:rFonts w:hint="cs"/>
          <w:sz w:val="24"/>
          <w:szCs w:val="24"/>
          <w:rtl/>
        </w:rPr>
        <w:t xml:space="preserve"> הינם מזון פג תוקף או בעל תוקף קצר, פגמים אסתטיים באריזה או במוצר וכן מזון שניזוק בתהליך השיווק. </w:t>
      </w:r>
      <w:commentRangeStart w:id="1583"/>
      <w:commentRangeStart w:id="1584"/>
      <w:commentRangeStart w:id="1585"/>
      <w:commentRangeStart w:id="1586"/>
      <w:commentRangeStart w:id="1587"/>
      <w:r>
        <w:rPr>
          <w:rFonts w:cs="Arial" w:hint="cs"/>
          <w:sz w:val="24"/>
          <w:szCs w:val="24"/>
          <w:rtl/>
        </w:rPr>
        <w:t xml:space="preserve">ליצרני המזון, המפיצים והקמעונאים יש תמריץ כלכלי </w:t>
      </w:r>
      <w:del w:id="1588" w:author="רותם שמאי  Rotem Shamay" w:date="2022-08-24T10:14:00Z">
        <w:r w:rsidRPr="00A45978" w:rsidDel="00A45978">
          <w:rPr>
            <w:rFonts w:cs="Arial" w:hint="eastAsia"/>
            <w:sz w:val="24"/>
            <w:szCs w:val="24"/>
            <w:highlight w:val="yellow"/>
            <w:rtl/>
            <w:rPrChange w:id="1589" w:author="רותם שמאי  Rotem Shamay" w:date="2022-08-24T10:17:00Z">
              <w:rPr>
                <w:rFonts w:cs="Arial" w:hint="eastAsia"/>
                <w:sz w:val="24"/>
                <w:szCs w:val="24"/>
                <w:rtl/>
              </w:rPr>
            </w:rPrChange>
          </w:rPr>
          <w:delText>ברור</w:delText>
        </w:r>
        <w:r w:rsidDel="00A45978">
          <w:rPr>
            <w:rFonts w:cs="Arial" w:hint="cs"/>
            <w:sz w:val="24"/>
            <w:szCs w:val="24"/>
            <w:rtl/>
          </w:rPr>
          <w:delText xml:space="preserve"> </w:delText>
        </w:r>
      </w:del>
      <w:r>
        <w:rPr>
          <w:rFonts w:cs="Arial" w:hint="cs"/>
          <w:sz w:val="24"/>
          <w:szCs w:val="24"/>
          <w:rtl/>
        </w:rPr>
        <w:t>למזער את אובדן המזון</w:t>
      </w:r>
      <w:commentRangeEnd w:id="1583"/>
      <w:r w:rsidR="00D746F4">
        <w:rPr>
          <w:rStyle w:val="CommentReference"/>
          <w:rtl/>
        </w:rPr>
        <w:commentReference w:id="1583"/>
      </w:r>
      <w:commentRangeEnd w:id="1584"/>
      <w:r w:rsidR="00E42067">
        <w:rPr>
          <w:rStyle w:val="CommentReference"/>
          <w:rtl/>
        </w:rPr>
        <w:commentReference w:id="1584"/>
      </w:r>
      <w:commentRangeEnd w:id="1585"/>
      <w:r w:rsidR="00A45978">
        <w:rPr>
          <w:rStyle w:val="CommentReference"/>
          <w:rtl/>
        </w:rPr>
        <w:commentReference w:id="1585"/>
      </w:r>
      <w:commentRangeEnd w:id="1586"/>
      <w:r w:rsidR="00724176">
        <w:rPr>
          <w:rStyle w:val="CommentReference"/>
          <w:rtl/>
        </w:rPr>
        <w:commentReference w:id="1586"/>
      </w:r>
      <w:commentRangeEnd w:id="1587"/>
      <w:r w:rsidR="007930F3">
        <w:rPr>
          <w:rStyle w:val="CommentReference"/>
        </w:rPr>
        <w:commentReference w:id="1587"/>
      </w:r>
      <w:r>
        <w:rPr>
          <w:rFonts w:cs="Arial" w:hint="cs"/>
          <w:sz w:val="24"/>
          <w:szCs w:val="24"/>
          <w:rtl/>
        </w:rPr>
        <w:t xml:space="preserve"> באמצעות ניהול יעיל של שרשרת האספקה, שמירה על תנאי אחסון נאותים ותכנון המלאי.</w:t>
      </w:r>
      <w:ins w:id="1590" w:author="Yael Armon" w:date="2022-08-29T11:51:00Z">
        <w:r w:rsidR="007930F3">
          <w:rPr>
            <w:rFonts w:cs="Arial" w:hint="cs"/>
            <w:sz w:val="24"/>
            <w:szCs w:val="24"/>
            <w:rtl/>
          </w:rPr>
          <w:t xml:space="preserve"> </w:t>
        </w:r>
      </w:ins>
      <w:del w:id="1591" w:author="ענת פרידמן-קולס" w:date="2022-08-24T12:55:00Z">
        <w:r w:rsidDel="00C765E7">
          <w:rPr>
            <w:rFonts w:cs="Arial" w:hint="cs"/>
            <w:sz w:val="24"/>
            <w:szCs w:val="24"/>
            <w:rtl/>
          </w:rPr>
          <w:delText xml:space="preserve"> </w:delText>
        </w:r>
      </w:del>
      <w:ins w:id="1592" w:author="ענת פרידמן-קולס" w:date="2022-08-24T12:55:00Z">
        <w:del w:id="1593" w:author="Yael Armon" w:date="2022-08-29T11:41:00Z">
          <w:r w:rsidR="00C765E7" w:rsidDel="00515D8C">
            <w:rPr>
              <w:rFonts w:cs="Arial" w:hint="cs"/>
              <w:sz w:val="24"/>
              <w:szCs w:val="24"/>
              <w:rtl/>
            </w:rPr>
            <w:delText>למרות</w:delText>
          </w:r>
        </w:del>
      </w:ins>
      <w:ins w:id="1594" w:author="Anat Friedman Coles - Leket Israel" w:date="2022-08-30T08:35:00Z">
        <w:r w:rsidR="001808A3">
          <w:rPr>
            <w:rFonts w:cs="Arial" w:hint="cs"/>
            <w:sz w:val="24"/>
            <w:szCs w:val="24"/>
            <w:rtl/>
          </w:rPr>
          <w:t xml:space="preserve">עם זאת, </w:t>
        </w:r>
      </w:ins>
      <w:ins w:id="1595" w:author="Yael Armon" w:date="2022-08-29T11:42:00Z">
        <w:r w:rsidR="00515D8C">
          <w:rPr>
            <w:rFonts w:cs="Arial" w:hint="cs"/>
            <w:sz w:val="24"/>
            <w:szCs w:val="24"/>
            <w:rtl/>
          </w:rPr>
          <w:t xml:space="preserve">יש </w:t>
        </w:r>
        <w:r w:rsidR="00515D8C" w:rsidRPr="00983A16">
          <w:rPr>
            <w:rFonts w:cs="Arial" w:hint="cs"/>
            <w:sz w:val="24"/>
            <w:szCs w:val="24"/>
            <w:rtl/>
          </w:rPr>
          <w:t xml:space="preserve">לציין כי </w:t>
        </w:r>
      </w:ins>
      <w:ins w:id="1596" w:author="ענת פרידמן-קולס" w:date="2022-08-24T12:55:00Z">
        <w:del w:id="1597" w:author="Yael Armon" w:date="2022-08-29T11:42:00Z">
          <w:r w:rsidR="00C765E7" w:rsidRPr="00983A16" w:rsidDel="00515D8C">
            <w:rPr>
              <w:rFonts w:cs="Arial" w:hint="cs"/>
              <w:sz w:val="24"/>
              <w:szCs w:val="24"/>
              <w:rtl/>
            </w:rPr>
            <w:delText xml:space="preserve"> שלעיתים </w:delText>
          </w:r>
        </w:del>
      </w:ins>
      <w:ins w:id="1598" w:author="רותם שמאי  Rotem Shamay" w:date="2022-08-24T10:14:00Z">
        <w:del w:id="1599" w:author="Yael Armon" w:date="2022-08-29T11:42:00Z">
          <w:r w:rsidR="00A45978" w:rsidRPr="007930F3" w:rsidDel="00515D8C">
            <w:rPr>
              <w:rFonts w:cs="Arial" w:hint="eastAsia"/>
              <w:sz w:val="24"/>
              <w:szCs w:val="24"/>
              <w:rtl/>
            </w:rPr>
            <w:delText>תמריץ</w:delText>
          </w:r>
          <w:r w:rsidR="00A45978" w:rsidRPr="007930F3" w:rsidDel="00515D8C">
            <w:rPr>
              <w:rFonts w:cs="Arial"/>
              <w:sz w:val="24"/>
              <w:szCs w:val="24"/>
              <w:rtl/>
            </w:rPr>
            <w:delText xml:space="preserve"> זה לעיתים </w:delText>
          </w:r>
        </w:del>
      </w:ins>
      <w:ins w:id="1600" w:author="רותם שמאי  Rotem Shamay" w:date="2022-08-24T10:15:00Z">
        <w:del w:id="1601" w:author="Yael Armon" w:date="2022-08-29T11:42:00Z">
          <w:r w:rsidR="00A45978" w:rsidRPr="007930F3" w:rsidDel="00515D8C">
            <w:rPr>
              <w:rFonts w:cs="Arial" w:hint="eastAsia"/>
              <w:sz w:val="24"/>
              <w:szCs w:val="24"/>
              <w:rtl/>
            </w:rPr>
            <w:delText>מנוטרל</w:delText>
          </w:r>
        </w:del>
      </w:ins>
      <w:ins w:id="1602" w:author="ענת פרידמן-קולס" w:date="2022-08-24T12:56:00Z">
        <w:del w:id="1603" w:author="Yael Armon" w:date="2022-08-29T11:42:00Z">
          <w:r w:rsidR="00724176" w:rsidRPr="007930F3" w:rsidDel="00515D8C">
            <w:rPr>
              <w:rFonts w:cs="Arial" w:hint="eastAsia"/>
              <w:sz w:val="24"/>
              <w:szCs w:val="24"/>
              <w:rtl/>
              <w:rPrChange w:id="1604" w:author="Yael Armon" w:date="2022-08-29T11:51:00Z">
                <w:rPr>
                  <w:rFonts w:cs="Arial" w:hint="eastAsia"/>
                  <w:sz w:val="24"/>
                  <w:szCs w:val="24"/>
                  <w:highlight w:val="yellow"/>
                  <w:rtl/>
                </w:rPr>
              </w:rPrChange>
            </w:rPr>
            <w:delText>אינו</w:delText>
          </w:r>
          <w:r w:rsidR="00724176" w:rsidRPr="007930F3" w:rsidDel="00515D8C">
            <w:rPr>
              <w:rFonts w:cs="Arial"/>
              <w:sz w:val="24"/>
              <w:szCs w:val="24"/>
              <w:rtl/>
              <w:rPrChange w:id="1605" w:author="Yael Armon" w:date="2022-08-29T11:51:00Z">
                <w:rPr>
                  <w:rFonts w:cs="Arial"/>
                  <w:sz w:val="24"/>
                  <w:szCs w:val="24"/>
                  <w:highlight w:val="yellow"/>
                  <w:rtl/>
                </w:rPr>
              </w:rPrChange>
            </w:rPr>
            <w:delText xml:space="preserve"> </w:delText>
          </w:r>
          <w:r w:rsidR="00724176" w:rsidRPr="007930F3" w:rsidDel="00515D8C">
            <w:rPr>
              <w:rFonts w:cs="Arial" w:hint="eastAsia"/>
              <w:sz w:val="24"/>
              <w:szCs w:val="24"/>
              <w:rtl/>
              <w:rPrChange w:id="1606" w:author="Yael Armon" w:date="2022-08-29T11:51:00Z">
                <w:rPr>
                  <w:rFonts w:cs="Arial" w:hint="eastAsia"/>
                  <w:sz w:val="24"/>
                  <w:szCs w:val="24"/>
                  <w:highlight w:val="yellow"/>
                  <w:rtl/>
                </w:rPr>
              </w:rPrChange>
            </w:rPr>
            <w:delText>רלוונטי</w:delText>
          </w:r>
        </w:del>
      </w:ins>
      <w:ins w:id="1607" w:author="רותם שמאי  Rotem Shamay" w:date="2022-08-24T10:15:00Z">
        <w:del w:id="1608" w:author="Yael Armon" w:date="2022-08-29T11:42:00Z">
          <w:r w:rsidR="00A45978" w:rsidRPr="00983A16" w:rsidDel="00515D8C">
            <w:rPr>
              <w:rFonts w:cs="Arial"/>
              <w:sz w:val="24"/>
              <w:szCs w:val="24"/>
              <w:rtl/>
            </w:rPr>
            <w:delText xml:space="preserve"> </w:delText>
          </w:r>
        </w:del>
      </w:ins>
      <w:ins w:id="1609" w:author="רותם שמאי  Rotem Shamay" w:date="2022-08-24T10:16:00Z">
        <w:del w:id="1610" w:author="Yael Armon" w:date="2022-08-29T11:42:00Z">
          <w:r w:rsidR="00A45978" w:rsidRPr="00983A16" w:rsidDel="00515D8C">
            <w:rPr>
              <w:rFonts w:cs="Arial" w:hint="eastAsia"/>
              <w:sz w:val="24"/>
              <w:szCs w:val="24"/>
              <w:rtl/>
            </w:rPr>
            <w:delText>אצל</w:delText>
          </w:r>
          <w:r w:rsidR="00A45978" w:rsidRPr="007930F3" w:rsidDel="00515D8C">
            <w:rPr>
              <w:rFonts w:cs="Arial"/>
              <w:sz w:val="24"/>
              <w:szCs w:val="24"/>
              <w:rtl/>
            </w:rPr>
            <w:delText xml:space="preserve"> </w:delText>
          </w:r>
          <w:r w:rsidR="00A45978" w:rsidRPr="007930F3" w:rsidDel="00515D8C">
            <w:rPr>
              <w:rFonts w:cs="Arial" w:hint="eastAsia"/>
              <w:sz w:val="24"/>
              <w:szCs w:val="24"/>
              <w:rtl/>
            </w:rPr>
            <w:delText>חלק</w:delText>
          </w:r>
          <w:r w:rsidR="00A45978" w:rsidRPr="007930F3" w:rsidDel="00515D8C">
            <w:rPr>
              <w:rFonts w:cs="Arial"/>
              <w:sz w:val="24"/>
              <w:szCs w:val="24"/>
              <w:rtl/>
            </w:rPr>
            <w:delText xml:space="preserve"> </w:delText>
          </w:r>
          <w:r w:rsidR="00A45978" w:rsidRPr="007930F3" w:rsidDel="00515D8C">
            <w:rPr>
              <w:rFonts w:cs="Arial" w:hint="eastAsia"/>
              <w:sz w:val="24"/>
              <w:szCs w:val="24"/>
              <w:rtl/>
            </w:rPr>
            <w:delText>מהגורמים</w:delText>
          </w:r>
          <w:r w:rsidR="00A45978" w:rsidRPr="007930F3" w:rsidDel="00515D8C">
            <w:rPr>
              <w:rFonts w:cs="Arial"/>
              <w:sz w:val="24"/>
              <w:szCs w:val="24"/>
              <w:rtl/>
            </w:rPr>
            <w:delText xml:space="preserve"> </w:delText>
          </w:r>
          <w:r w:rsidR="00A45978" w:rsidRPr="007930F3" w:rsidDel="00515D8C">
            <w:rPr>
              <w:rFonts w:cs="Arial" w:hint="eastAsia"/>
              <w:sz w:val="24"/>
              <w:szCs w:val="24"/>
              <w:rtl/>
            </w:rPr>
            <w:delText>בשרשרת</w:delText>
          </w:r>
          <w:r w:rsidR="00A45978" w:rsidRPr="007930F3" w:rsidDel="00515D8C">
            <w:rPr>
              <w:rFonts w:cs="Arial"/>
              <w:sz w:val="24"/>
              <w:szCs w:val="24"/>
              <w:rtl/>
            </w:rPr>
            <w:delText xml:space="preserve"> </w:delText>
          </w:r>
          <w:r w:rsidR="00A45978" w:rsidRPr="007930F3" w:rsidDel="00515D8C">
            <w:rPr>
              <w:rFonts w:cs="Arial" w:hint="eastAsia"/>
              <w:sz w:val="24"/>
              <w:szCs w:val="24"/>
              <w:rtl/>
            </w:rPr>
            <w:delText>הייצור</w:delText>
          </w:r>
          <w:r w:rsidR="00A45978" w:rsidRPr="007930F3" w:rsidDel="00515D8C">
            <w:rPr>
              <w:rFonts w:cs="Arial"/>
              <w:sz w:val="24"/>
              <w:szCs w:val="24"/>
              <w:rtl/>
            </w:rPr>
            <w:delText xml:space="preserve"> </w:delText>
          </w:r>
          <w:r w:rsidR="00A45978" w:rsidRPr="007930F3" w:rsidDel="00515D8C">
            <w:rPr>
              <w:rFonts w:cs="Arial" w:hint="eastAsia"/>
              <w:sz w:val="24"/>
              <w:szCs w:val="24"/>
              <w:rtl/>
            </w:rPr>
            <w:delText>והאספקה</w:delText>
          </w:r>
          <w:r w:rsidR="00A45978" w:rsidRPr="007930F3" w:rsidDel="00515D8C">
            <w:rPr>
              <w:rFonts w:cs="Arial"/>
              <w:sz w:val="24"/>
              <w:szCs w:val="24"/>
              <w:rtl/>
            </w:rPr>
            <w:delText xml:space="preserve"> </w:delText>
          </w:r>
        </w:del>
        <w:del w:id="1611" w:author="Yael Armon" w:date="2022-08-29T11:44:00Z">
          <w:r w:rsidR="00A45978" w:rsidRPr="007930F3" w:rsidDel="00515D8C">
            <w:rPr>
              <w:rFonts w:cs="Arial" w:hint="eastAsia"/>
              <w:sz w:val="24"/>
              <w:szCs w:val="24"/>
              <w:rtl/>
            </w:rPr>
            <w:delText>בשל</w:delText>
          </w:r>
        </w:del>
      </w:ins>
      <w:ins w:id="1612" w:author="Yael Armon" w:date="2022-08-29T11:44:00Z">
        <w:del w:id="1613" w:author="Anat Friedman Coles - Leket Israel" w:date="2022-08-30T08:37:00Z">
          <w:r w:rsidR="00515D8C" w:rsidRPr="007930F3" w:rsidDel="0032560D">
            <w:rPr>
              <w:rFonts w:cs="Arial" w:hint="eastAsia"/>
              <w:sz w:val="24"/>
              <w:szCs w:val="24"/>
              <w:rtl/>
              <w:rPrChange w:id="1614" w:author="Yael Armon" w:date="2022-08-29T11:51:00Z">
                <w:rPr>
                  <w:rFonts w:cs="Arial" w:hint="eastAsia"/>
                  <w:sz w:val="24"/>
                  <w:szCs w:val="24"/>
                  <w:highlight w:val="yellow"/>
                  <w:rtl/>
                </w:rPr>
              </w:rPrChange>
            </w:rPr>
            <w:delText>תחת</w:delText>
          </w:r>
        </w:del>
      </w:ins>
      <w:ins w:id="1615" w:author="Anat Friedman Coles - Leket Israel" w:date="2022-08-30T08:37:00Z">
        <w:r w:rsidR="0032560D">
          <w:rPr>
            <w:rFonts w:cs="Arial" w:hint="cs"/>
            <w:sz w:val="24"/>
            <w:szCs w:val="24"/>
            <w:rtl/>
          </w:rPr>
          <w:t>נהוגים</w:t>
        </w:r>
      </w:ins>
      <w:ins w:id="1616" w:author="Yael Armon" w:date="2022-08-29T11:44:00Z">
        <w:r w:rsidR="00515D8C" w:rsidRPr="007930F3">
          <w:rPr>
            <w:rFonts w:cs="Arial"/>
            <w:sz w:val="24"/>
            <w:szCs w:val="24"/>
            <w:rtl/>
            <w:rPrChange w:id="1617" w:author="Yael Armon" w:date="2022-08-29T11:51:00Z">
              <w:rPr>
                <w:rFonts w:cs="Arial"/>
                <w:sz w:val="24"/>
                <w:szCs w:val="24"/>
                <w:highlight w:val="yellow"/>
                <w:rtl/>
              </w:rPr>
            </w:rPrChange>
          </w:rPr>
          <w:t xml:space="preserve"> </w:t>
        </w:r>
      </w:ins>
      <w:ins w:id="1618" w:author="רותם שמאי  Rotem Shamay" w:date="2022-08-24T10:15:00Z">
        <w:del w:id="1619" w:author="Anat Friedman Coles - Leket Israel" w:date="2022-08-30T08:36:00Z">
          <w:r w:rsidR="00A45978" w:rsidRPr="00983A16" w:rsidDel="00623B2F">
            <w:rPr>
              <w:rFonts w:cs="Arial"/>
              <w:sz w:val="24"/>
              <w:szCs w:val="24"/>
              <w:rtl/>
            </w:rPr>
            <w:delText xml:space="preserve"> </w:delText>
          </w:r>
        </w:del>
        <w:r w:rsidR="00A45978" w:rsidRPr="00983A16">
          <w:rPr>
            <w:rFonts w:cs="Arial"/>
            <w:sz w:val="24"/>
            <w:szCs w:val="24"/>
            <w:rtl/>
          </w:rPr>
          <w:t>הסכמי החזר</w:t>
        </w:r>
        <w:del w:id="1620" w:author="Yael Armon" w:date="2022-08-29T11:42:00Z">
          <w:r w:rsidR="00A45978" w:rsidRPr="00983A16" w:rsidDel="00515D8C">
            <w:rPr>
              <w:rFonts w:cs="Arial"/>
              <w:sz w:val="24"/>
              <w:szCs w:val="24"/>
              <w:rtl/>
            </w:rPr>
            <w:delText>ים</w:delText>
          </w:r>
        </w:del>
      </w:ins>
      <w:ins w:id="1621" w:author="Yael Armon" w:date="2022-08-29T11:43:00Z">
        <w:r w:rsidR="00515D8C" w:rsidRPr="007930F3">
          <w:rPr>
            <w:rFonts w:cs="Arial" w:hint="eastAsia"/>
            <w:sz w:val="24"/>
            <w:szCs w:val="24"/>
            <w:rtl/>
            <w:rPrChange w:id="1622" w:author="Yael Armon" w:date="2022-08-29T11:51:00Z">
              <w:rPr>
                <w:rFonts w:cs="Arial" w:hint="eastAsia"/>
                <w:sz w:val="24"/>
                <w:szCs w:val="24"/>
                <w:highlight w:val="yellow"/>
                <w:rtl/>
              </w:rPr>
            </w:rPrChange>
          </w:rPr>
          <w:t>ה</w:t>
        </w:r>
      </w:ins>
      <w:ins w:id="1623" w:author="רותם שמאי  Rotem Shamay" w:date="2022-08-24T10:15:00Z">
        <w:r w:rsidR="00A45978" w:rsidRPr="00983A16">
          <w:rPr>
            <w:rFonts w:cs="Arial"/>
            <w:sz w:val="24"/>
            <w:szCs w:val="24"/>
            <w:rtl/>
          </w:rPr>
          <w:t xml:space="preserve"> </w:t>
        </w:r>
        <w:del w:id="1624" w:author="Yael Armon" w:date="2022-08-29T11:43:00Z">
          <w:r w:rsidR="00A45978" w:rsidRPr="00983A16" w:rsidDel="00515D8C">
            <w:rPr>
              <w:rFonts w:cs="Arial"/>
              <w:sz w:val="24"/>
              <w:szCs w:val="24"/>
              <w:rtl/>
            </w:rPr>
            <w:delText>ש</w:delText>
          </w:r>
        </w:del>
      </w:ins>
      <w:ins w:id="1625" w:author="Yael Armon" w:date="2022-08-29T11:43:00Z">
        <w:del w:id="1626" w:author="Anat Friedman Coles - Leket Israel" w:date="2022-08-30T08:37:00Z">
          <w:r w:rsidR="00515D8C" w:rsidRPr="007930F3" w:rsidDel="0049766A">
            <w:rPr>
              <w:rFonts w:cs="Arial" w:hint="eastAsia"/>
              <w:sz w:val="24"/>
              <w:szCs w:val="24"/>
              <w:rtl/>
              <w:rPrChange w:id="1627" w:author="Yael Armon" w:date="2022-08-29T11:51:00Z">
                <w:rPr>
                  <w:rFonts w:cs="Arial" w:hint="eastAsia"/>
                  <w:sz w:val="24"/>
                  <w:szCs w:val="24"/>
                  <w:highlight w:val="yellow"/>
                  <w:rtl/>
                </w:rPr>
              </w:rPrChange>
            </w:rPr>
            <w:delText>ה</w:delText>
          </w:r>
        </w:del>
      </w:ins>
      <w:ins w:id="1628" w:author="רותם שמאי  Rotem Shamay" w:date="2022-08-24T10:15:00Z">
        <w:del w:id="1629" w:author="Anat Friedman Coles - Leket Israel" w:date="2022-08-30T08:37:00Z">
          <w:r w:rsidR="00A45978" w:rsidRPr="00983A16" w:rsidDel="0049766A">
            <w:rPr>
              <w:rFonts w:cs="Arial"/>
              <w:sz w:val="24"/>
              <w:szCs w:val="24"/>
              <w:rtl/>
            </w:rPr>
            <w:delText>נ</w:delText>
          </w:r>
        </w:del>
      </w:ins>
      <w:ins w:id="1630" w:author="Yael Armon" w:date="2022-08-29T11:43:00Z">
        <w:del w:id="1631" w:author="Anat Friedman Coles - Leket Israel" w:date="2022-08-30T08:37:00Z">
          <w:r w:rsidR="00515D8C" w:rsidRPr="007930F3" w:rsidDel="0049766A">
            <w:rPr>
              <w:rFonts w:cs="Arial" w:hint="eastAsia"/>
              <w:sz w:val="24"/>
              <w:szCs w:val="24"/>
              <w:rtl/>
              <w:rPrChange w:id="1632" w:author="Yael Armon" w:date="2022-08-29T11:51:00Z">
                <w:rPr>
                  <w:rFonts w:cs="Arial" w:hint="eastAsia"/>
                  <w:sz w:val="24"/>
                  <w:szCs w:val="24"/>
                  <w:highlight w:val="yellow"/>
                  <w:rtl/>
                </w:rPr>
              </w:rPrChange>
            </w:rPr>
            <w:delText>הוגים</w:delText>
          </w:r>
        </w:del>
      </w:ins>
      <w:ins w:id="1633" w:author="רותם שמאי  Rotem Shamay" w:date="2022-08-24T10:15:00Z">
        <w:del w:id="1634" w:author="Yael Armon" w:date="2022-08-29T11:43:00Z">
          <w:r w:rsidR="00A45978" w:rsidRPr="00983A16" w:rsidDel="00515D8C">
            <w:rPr>
              <w:rFonts w:cs="Arial"/>
              <w:sz w:val="24"/>
              <w:szCs w:val="24"/>
              <w:rtl/>
            </w:rPr>
            <w:delText xml:space="preserve">חתמים </w:delText>
          </w:r>
        </w:del>
      </w:ins>
      <w:ins w:id="1635" w:author="Yael Armon" w:date="2022-08-29T11:43:00Z">
        <w:del w:id="1636" w:author="Anat Friedman Coles - Leket Israel" w:date="2022-08-30T08:37:00Z">
          <w:r w:rsidR="00515D8C" w:rsidRPr="007930F3" w:rsidDel="0049766A">
            <w:rPr>
              <w:rFonts w:cs="Arial"/>
              <w:sz w:val="24"/>
              <w:szCs w:val="24"/>
              <w:rtl/>
              <w:rPrChange w:id="1637" w:author="Yael Armon" w:date="2022-08-29T11:51:00Z">
                <w:rPr>
                  <w:rFonts w:cs="Arial"/>
                  <w:sz w:val="24"/>
                  <w:szCs w:val="24"/>
                  <w:highlight w:val="yellow"/>
                  <w:rtl/>
                </w:rPr>
              </w:rPrChange>
            </w:rPr>
            <w:delText xml:space="preserve"> </w:delText>
          </w:r>
        </w:del>
      </w:ins>
      <w:ins w:id="1638" w:author="רותם שמאי  Rotem Shamay" w:date="2022-08-24T10:15:00Z">
        <w:r w:rsidR="00A45978" w:rsidRPr="00983A16">
          <w:rPr>
            <w:rFonts w:cs="Arial"/>
            <w:sz w:val="24"/>
            <w:szCs w:val="24"/>
            <w:rtl/>
          </w:rPr>
          <w:t xml:space="preserve">בין </w:t>
        </w:r>
        <w:del w:id="1639" w:author="Yael Armon" w:date="2022-08-29T11:43:00Z">
          <w:r w:rsidR="00A45978" w:rsidRPr="00983A16" w:rsidDel="00515D8C">
            <w:rPr>
              <w:rFonts w:cs="Arial"/>
              <w:sz w:val="24"/>
              <w:szCs w:val="24"/>
              <w:rtl/>
            </w:rPr>
            <w:delText>ה</w:delText>
          </w:r>
        </w:del>
        <w:r w:rsidR="00A45978" w:rsidRPr="007930F3">
          <w:rPr>
            <w:rFonts w:cs="Arial"/>
            <w:sz w:val="24"/>
            <w:szCs w:val="24"/>
            <w:rtl/>
          </w:rPr>
          <w:t>מפיצים ו</w:t>
        </w:r>
        <w:del w:id="1640" w:author="Yael Armon" w:date="2022-08-29T11:43:00Z">
          <w:r w:rsidR="00A45978" w:rsidRPr="007930F3" w:rsidDel="00515D8C">
            <w:rPr>
              <w:rFonts w:cs="Arial"/>
              <w:sz w:val="24"/>
              <w:szCs w:val="24"/>
              <w:rtl/>
            </w:rPr>
            <w:delText>ה</w:delText>
          </w:r>
        </w:del>
        <w:r w:rsidR="00A45978" w:rsidRPr="007930F3">
          <w:rPr>
            <w:rFonts w:cs="Arial"/>
            <w:sz w:val="24"/>
            <w:szCs w:val="24"/>
            <w:rtl/>
          </w:rPr>
          <w:t xml:space="preserve">קמעונאים לבין יצרני המזון </w:t>
        </w:r>
      </w:ins>
      <w:ins w:id="1641" w:author="Anat Friedman Coles - Leket Israel" w:date="2022-08-30T08:38:00Z">
        <w:r w:rsidR="0049766A">
          <w:rPr>
            <w:rFonts w:cs="Arial" w:hint="cs"/>
            <w:sz w:val="24"/>
            <w:szCs w:val="24"/>
            <w:rtl/>
          </w:rPr>
          <w:t>ה</w:t>
        </w:r>
      </w:ins>
      <w:ins w:id="1642" w:author="רותם שמאי  Rotem Shamay" w:date="2022-08-24T10:15:00Z">
        <w:del w:id="1643" w:author="Anat Friedman Coles - Leket Israel" w:date="2022-08-30T08:37:00Z">
          <w:r w:rsidR="00A45978" w:rsidRPr="007930F3" w:rsidDel="001F2C5D">
            <w:rPr>
              <w:rFonts w:cs="Arial"/>
              <w:sz w:val="24"/>
              <w:szCs w:val="24"/>
              <w:rtl/>
            </w:rPr>
            <w:delText>ו</w:delText>
          </w:r>
        </w:del>
      </w:ins>
      <w:ins w:id="1644" w:author="Yael Armon" w:date="2022-08-29T11:43:00Z">
        <w:del w:id="1645" w:author="Anat Friedman Coles - Leket Israel" w:date="2022-08-30T08:37:00Z">
          <w:r w:rsidR="00515D8C" w:rsidRPr="007930F3" w:rsidDel="001F2C5D">
            <w:rPr>
              <w:rFonts w:cs="Arial" w:hint="eastAsia"/>
              <w:sz w:val="24"/>
              <w:szCs w:val="24"/>
              <w:rtl/>
              <w:rPrChange w:id="1646" w:author="Yael Armon" w:date="2022-08-29T11:51:00Z">
                <w:rPr>
                  <w:rFonts w:cs="Arial" w:hint="eastAsia"/>
                  <w:sz w:val="24"/>
                  <w:szCs w:val="24"/>
                  <w:highlight w:val="yellow"/>
                  <w:rtl/>
                </w:rPr>
              </w:rPrChange>
            </w:rPr>
            <w:delText>אשר</w:delText>
          </w:r>
          <w:r w:rsidR="00515D8C" w:rsidRPr="007930F3" w:rsidDel="001F2C5D">
            <w:rPr>
              <w:rFonts w:cs="Arial"/>
              <w:sz w:val="24"/>
              <w:szCs w:val="24"/>
              <w:rtl/>
              <w:rPrChange w:id="1647" w:author="Yael Armon" w:date="2022-08-29T11:51:00Z">
                <w:rPr>
                  <w:rFonts w:cs="Arial"/>
                  <w:sz w:val="24"/>
                  <w:szCs w:val="24"/>
                  <w:highlight w:val="yellow"/>
                  <w:rtl/>
                </w:rPr>
              </w:rPrChange>
            </w:rPr>
            <w:delText xml:space="preserve"> </w:delText>
          </w:r>
        </w:del>
      </w:ins>
      <w:ins w:id="1648" w:author="רותם שמאי  Rotem Shamay" w:date="2022-08-24T10:15:00Z">
        <w:r w:rsidR="00A45978" w:rsidRPr="00983A16">
          <w:rPr>
            <w:rFonts w:cs="Arial"/>
            <w:sz w:val="24"/>
            <w:szCs w:val="24"/>
            <w:rtl/>
          </w:rPr>
          <w:t xml:space="preserve">מאפשרים </w:t>
        </w:r>
        <w:del w:id="1649" w:author="Yael Armon" w:date="2022-08-29T11:43:00Z">
          <w:r w:rsidR="00A45978" w:rsidRPr="00983A16" w:rsidDel="00515D8C">
            <w:rPr>
              <w:rFonts w:cs="Arial"/>
              <w:sz w:val="24"/>
              <w:szCs w:val="24"/>
              <w:rtl/>
            </w:rPr>
            <w:delText>ל</w:delText>
          </w:r>
        </w:del>
        <w:r w:rsidR="00A45978" w:rsidRPr="007930F3">
          <w:rPr>
            <w:rFonts w:cs="Arial"/>
            <w:sz w:val="24"/>
            <w:szCs w:val="24"/>
            <w:rtl/>
          </w:rPr>
          <w:t>הש</w:t>
        </w:r>
        <w:del w:id="1650" w:author="Yael Armon" w:date="2022-08-29T11:43:00Z">
          <w:r w:rsidR="00A45978" w:rsidRPr="007930F3" w:rsidDel="00515D8C">
            <w:rPr>
              <w:rFonts w:cs="Arial"/>
              <w:sz w:val="24"/>
              <w:szCs w:val="24"/>
              <w:rtl/>
            </w:rPr>
            <w:delText>י</w:delText>
          </w:r>
        </w:del>
        <w:r w:rsidR="00A45978" w:rsidRPr="007930F3">
          <w:rPr>
            <w:rFonts w:cs="Arial"/>
            <w:sz w:val="24"/>
            <w:szCs w:val="24"/>
            <w:rtl/>
          </w:rPr>
          <w:t>ב</w:t>
        </w:r>
      </w:ins>
      <w:ins w:id="1651" w:author="Yael Armon" w:date="2022-08-29T11:43:00Z">
        <w:r w:rsidR="00515D8C" w:rsidRPr="007930F3">
          <w:rPr>
            <w:rFonts w:cs="Arial" w:hint="eastAsia"/>
            <w:sz w:val="24"/>
            <w:szCs w:val="24"/>
            <w:rtl/>
            <w:rPrChange w:id="1652" w:author="Yael Armon" w:date="2022-08-29T11:51:00Z">
              <w:rPr>
                <w:rFonts w:cs="Arial" w:hint="eastAsia"/>
                <w:sz w:val="24"/>
                <w:szCs w:val="24"/>
                <w:highlight w:val="yellow"/>
                <w:rtl/>
              </w:rPr>
            </w:rPrChange>
          </w:rPr>
          <w:t>ת</w:t>
        </w:r>
      </w:ins>
      <w:ins w:id="1653" w:author="רותם שמאי  Rotem Shamay" w:date="2022-08-24T10:15:00Z">
        <w:r w:rsidR="00A45978" w:rsidRPr="00983A16">
          <w:rPr>
            <w:rFonts w:cs="Arial"/>
            <w:sz w:val="24"/>
            <w:szCs w:val="24"/>
            <w:rtl/>
          </w:rPr>
          <w:t xml:space="preserve"> </w:t>
        </w:r>
        <w:del w:id="1654" w:author="Yael Armon" w:date="2022-08-29T11:43:00Z">
          <w:r w:rsidR="00A45978" w:rsidRPr="00983A16" w:rsidDel="00515D8C">
            <w:rPr>
              <w:rFonts w:cs="Arial"/>
              <w:sz w:val="24"/>
              <w:szCs w:val="24"/>
              <w:rtl/>
            </w:rPr>
            <w:delText>ליצרנים</w:delText>
          </w:r>
        </w:del>
      </w:ins>
      <w:ins w:id="1655" w:author="רותם שמאי  Rotem Shamay" w:date="2022-08-24T10:16:00Z">
        <w:del w:id="1656" w:author="Yael Armon" w:date="2022-08-29T11:43:00Z">
          <w:r w:rsidR="00A45978" w:rsidRPr="007930F3" w:rsidDel="00515D8C">
            <w:rPr>
              <w:rFonts w:cs="Arial"/>
              <w:sz w:val="24"/>
              <w:szCs w:val="24"/>
              <w:rtl/>
            </w:rPr>
            <w:delText xml:space="preserve"> </w:delText>
          </w:r>
        </w:del>
        <w:r w:rsidR="00A45978" w:rsidRPr="007930F3">
          <w:rPr>
            <w:rFonts w:cs="Arial"/>
            <w:sz w:val="24"/>
            <w:szCs w:val="24"/>
            <w:rtl/>
          </w:rPr>
          <w:t xml:space="preserve">סחורה שלא נמכרה </w:t>
        </w:r>
      </w:ins>
      <w:ins w:id="1657" w:author="Yael Armon" w:date="2022-08-29T11:43:00Z">
        <w:r w:rsidR="00515D8C" w:rsidRPr="007930F3">
          <w:rPr>
            <w:rFonts w:cs="Arial"/>
            <w:sz w:val="24"/>
            <w:szCs w:val="24"/>
            <w:rtl/>
            <w:rPrChange w:id="1658" w:author="Yael Armon" w:date="2022-08-29T11:51:00Z">
              <w:rPr>
                <w:rFonts w:cs="Arial"/>
                <w:sz w:val="24"/>
                <w:szCs w:val="24"/>
                <w:highlight w:val="yellow"/>
                <w:rtl/>
              </w:rPr>
            </w:rPrChange>
          </w:rPr>
          <w:t xml:space="preserve">ליצרנים </w:t>
        </w:r>
      </w:ins>
      <w:ins w:id="1659" w:author="רותם שמאי  Rotem Shamay" w:date="2022-08-24T10:16:00Z">
        <w:r w:rsidR="00A45978" w:rsidRPr="00983A16">
          <w:rPr>
            <w:rFonts w:cs="Arial"/>
            <w:sz w:val="24"/>
            <w:szCs w:val="24"/>
            <w:rtl/>
          </w:rPr>
          <w:t>ללא עלות</w:t>
        </w:r>
      </w:ins>
      <w:ins w:id="1660" w:author="Yael Armon" w:date="2022-08-29T11:44:00Z">
        <w:r w:rsidR="00515D8C" w:rsidRPr="007930F3">
          <w:rPr>
            <w:rStyle w:val="FootnoteReference"/>
            <w:rFonts w:cs="Arial"/>
            <w:sz w:val="24"/>
            <w:szCs w:val="24"/>
            <w:rtl/>
            <w:rPrChange w:id="1661" w:author="Yael Armon" w:date="2022-08-29T11:51:00Z">
              <w:rPr>
                <w:rStyle w:val="FootnoteReference"/>
                <w:rFonts w:cs="Arial"/>
                <w:sz w:val="24"/>
                <w:szCs w:val="24"/>
                <w:highlight w:val="yellow"/>
                <w:rtl/>
              </w:rPr>
            </w:rPrChange>
          </w:rPr>
          <w:footnoteReference w:id="21"/>
        </w:r>
      </w:ins>
      <w:ins w:id="1664" w:author="Yael Armon" w:date="2022-08-29T11:51:00Z">
        <w:r w:rsidR="007930F3" w:rsidRPr="007930F3">
          <w:rPr>
            <w:rFonts w:cs="Arial"/>
            <w:sz w:val="24"/>
            <w:szCs w:val="24"/>
            <w:rtl/>
            <w:rPrChange w:id="1665" w:author="Yael Armon" w:date="2022-08-29T11:51:00Z">
              <w:rPr>
                <w:rFonts w:cs="Arial"/>
                <w:sz w:val="24"/>
                <w:szCs w:val="24"/>
                <w:highlight w:val="yellow"/>
                <w:rtl/>
              </w:rPr>
            </w:rPrChange>
          </w:rPr>
          <w:t xml:space="preserve"> </w:t>
        </w:r>
      </w:ins>
      <w:ins w:id="1666" w:author="Anat Friedman Coles - Leket Israel" w:date="2022-08-30T08:38:00Z">
        <w:r w:rsidR="0049766A">
          <w:rPr>
            <w:rFonts w:cs="Arial" w:hint="cs"/>
            <w:sz w:val="24"/>
            <w:szCs w:val="24"/>
            <w:rtl/>
          </w:rPr>
          <w:t xml:space="preserve">ואז, </w:t>
        </w:r>
      </w:ins>
      <w:ins w:id="1667" w:author="Yael Armon" w:date="2022-08-29T11:51:00Z">
        <w:r w:rsidR="007930F3" w:rsidRPr="007930F3">
          <w:rPr>
            <w:rFonts w:cs="Arial"/>
            <w:sz w:val="24"/>
            <w:szCs w:val="24"/>
            <w:rtl/>
            <w:rPrChange w:id="1668" w:author="Yael Armon" w:date="2022-08-29T11:51:00Z">
              <w:rPr>
                <w:rFonts w:cs="Arial"/>
                <w:sz w:val="24"/>
                <w:szCs w:val="24"/>
                <w:highlight w:val="yellow"/>
                <w:rtl/>
              </w:rPr>
            </w:rPrChange>
          </w:rPr>
          <w:t>תמריץ זה אינו מתקיים</w:t>
        </w:r>
      </w:ins>
      <w:ins w:id="1669" w:author="רותם שמאי  Rotem Shamay" w:date="2022-08-24T10:16:00Z">
        <w:r w:rsidR="00A45978" w:rsidRPr="00983A16">
          <w:rPr>
            <w:rFonts w:cs="Arial"/>
            <w:sz w:val="24"/>
            <w:szCs w:val="24"/>
            <w:rtl/>
          </w:rPr>
          <w:t>.</w:t>
        </w:r>
        <w:r w:rsidR="00A45978">
          <w:rPr>
            <w:rFonts w:cs="Arial" w:hint="cs"/>
            <w:sz w:val="24"/>
            <w:szCs w:val="24"/>
            <w:rtl/>
          </w:rPr>
          <w:t xml:space="preserve"> </w:t>
        </w:r>
      </w:ins>
      <w:ins w:id="1670" w:author="Yael Armon" w:date="2022-08-29T11:44:00Z">
        <w:r w:rsidR="00515D8C">
          <w:rPr>
            <w:rFonts w:cs="Arial" w:hint="cs"/>
            <w:sz w:val="24"/>
            <w:szCs w:val="24"/>
            <w:rtl/>
          </w:rPr>
          <w:t xml:space="preserve"> </w:t>
        </w:r>
      </w:ins>
    </w:p>
    <w:p w14:paraId="7CC26B6E" w14:textId="16A14964" w:rsidR="006E1F83" w:rsidRDefault="006E1F83" w:rsidP="006E1F83">
      <w:pPr>
        <w:spacing w:line="360" w:lineRule="auto"/>
        <w:jc w:val="both"/>
        <w:rPr>
          <w:rFonts w:cs="Arial"/>
          <w:sz w:val="24"/>
          <w:szCs w:val="24"/>
          <w:rtl/>
        </w:rPr>
      </w:pPr>
      <w:del w:id="1671" w:author="Yael Armon" w:date="2022-08-29T11:52:00Z">
        <w:r w:rsidDel="007930F3">
          <w:rPr>
            <w:rFonts w:cs="Arial" w:hint="cs"/>
            <w:sz w:val="24"/>
            <w:szCs w:val="24"/>
            <w:rtl/>
          </w:rPr>
          <w:delText xml:space="preserve">למרות </w:delText>
        </w:r>
      </w:del>
      <w:ins w:id="1672" w:author="Yael Armon" w:date="2022-08-29T11:52:00Z">
        <w:del w:id="1673" w:author="Anat Friedman Coles - Leket Israel" w:date="2022-08-30T08:36:00Z">
          <w:r w:rsidR="007930F3" w:rsidDel="00623B2F">
            <w:rPr>
              <w:rFonts w:cs="Arial" w:hint="cs"/>
              <w:sz w:val="24"/>
              <w:szCs w:val="24"/>
              <w:rtl/>
            </w:rPr>
            <w:delText>יחד עם זאת</w:delText>
          </w:r>
        </w:del>
      </w:ins>
      <w:ins w:id="1674" w:author="Anat Friedman Coles - Leket Israel" w:date="2022-08-30T08:36:00Z">
        <w:r w:rsidR="00623B2F">
          <w:rPr>
            <w:rFonts w:cs="Arial" w:hint="cs"/>
            <w:sz w:val="24"/>
            <w:szCs w:val="24"/>
            <w:rtl/>
          </w:rPr>
          <w:t>למרות</w:t>
        </w:r>
      </w:ins>
      <w:ins w:id="1675" w:author="Yael Armon" w:date="2022-08-29T11:52:00Z">
        <w:r w:rsidR="007930F3">
          <w:rPr>
            <w:rFonts w:cs="Arial" w:hint="cs"/>
            <w:sz w:val="24"/>
            <w:szCs w:val="24"/>
            <w:rtl/>
          </w:rPr>
          <w:t xml:space="preserve"> </w:t>
        </w:r>
      </w:ins>
      <w:r>
        <w:rPr>
          <w:rFonts w:cs="Arial" w:hint="cs"/>
          <w:sz w:val="24"/>
          <w:szCs w:val="24"/>
          <w:rtl/>
        </w:rPr>
        <w:t xml:space="preserve">זאת, עודפי מזון במקטע קמעונאות והפצה הינם בלתי נמנעים, בשיעור מסויים, למרות תכנון אופטימלי של מערכות ההפצה והשיווק. זאת מאחר והקמעונאים נדרשים להבטיח היצע מזון רחב, מגוון וזמין בכל עת. צרכני המזון אינם סבלניים למצב של מחסור במלאי של פריטי מזון המבוקשים על ידם, ולכן ההפסד שעלול להיגרם לקמעונאי כתוצאה מאי-זמינות מוצרי מזון על המדף גבוה לאין ערוך מהעלות של יצירת עודפים. במילים אחרות, עודפי מזון הם חלק מובנה בתהליך המכירה הקמעונאית. </w:t>
      </w:r>
    </w:p>
    <w:p w14:paraId="49A045CF" w14:textId="77777777" w:rsidR="006E1F83" w:rsidRDefault="006E1F83" w:rsidP="006E1F83">
      <w:pPr>
        <w:spacing w:line="360" w:lineRule="auto"/>
        <w:jc w:val="both"/>
        <w:rPr>
          <w:rFonts w:cs="Arial"/>
          <w:sz w:val="24"/>
          <w:szCs w:val="24"/>
          <w:rtl/>
        </w:rPr>
      </w:pPr>
      <w:r>
        <w:rPr>
          <w:rFonts w:cs="Arial" w:hint="cs"/>
          <w:sz w:val="24"/>
          <w:szCs w:val="24"/>
          <w:rtl/>
        </w:rPr>
        <w:t>כלכלית, העובדה כי עודפי המזון נזרקים במקום להיות מוצלים מייצג מצב של כשל שוק, ולכן אחד מאתגרי המדיניות של הממשלה הינו ליצור מערכת תמריצים שתביא להצלת עודפים אלו והעברתם לנזקקים.</w:t>
      </w:r>
    </w:p>
    <w:p w14:paraId="24A2F0F0" w14:textId="77777777" w:rsidR="006E1F83" w:rsidRDefault="006E1F83" w:rsidP="006E1F83">
      <w:pPr>
        <w:spacing w:line="360" w:lineRule="auto"/>
        <w:jc w:val="both"/>
        <w:rPr>
          <w:rFonts w:cs="Arial"/>
          <w:sz w:val="24"/>
          <w:szCs w:val="24"/>
          <w:rtl/>
        </w:rPr>
      </w:pPr>
      <w:r>
        <w:rPr>
          <w:rFonts w:cs="Arial" w:hint="cs"/>
          <w:sz w:val="24"/>
          <w:szCs w:val="24"/>
          <w:rtl/>
        </w:rPr>
        <w:t>מטבע הדברים, שיעור האובדן גבוה יותר במוצרים טריים ובמוצרים בעלי חיי מדף קצרים; כגון פירות, ירקות, לחם ומאפים.</w:t>
      </w:r>
    </w:p>
    <w:p w14:paraId="1A01FFC1" w14:textId="09872416" w:rsidR="006E1F83" w:rsidDel="00CE3EDA" w:rsidRDefault="006E1F83" w:rsidP="006E1F83">
      <w:pPr>
        <w:spacing w:line="360" w:lineRule="auto"/>
        <w:jc w:val="both"/>
        <w:rPr>
          <w:del w:id="1676" w:author="Yael Armon" w:date="2022-07-03T12:04:00Z"/>
          <w:rFonts w:cs="Arial"/>
          <w:sz w:val="24"/>
          <w:szCs w:val="24"/>
          <w:rtl/>
        </w:rPr>
      </w:pPr>
    </w:p>
    <w:p w14:paraId="59BD5D69" w14:textId="20801F9C" w:rsidR="0078604D" w:rsidDel="00CE3EDA" w:rsidRDefault="0078604D" w:rsidP="006E1F83">
      <w:pPr>
        <w:spacing w:line="360" w:lineRule="auto"/>
        <w:jc w:val="both"/>
        <w:rPr>
          <w:del w:id="1677" w:author="Yael Armon" w:date="2022-07-03T12:04:00Z"/>
          <w:rFonts w:cs="Arial"/>
          <w:sz w:val="24"/>
          <w:szCs w:val="24"/>
          <w:rtl/>
        </w:rPr>
      </w:pPr>
    </w:p>
    <w:p w14:paraId="50B57E3A" w14:textId="271EA152" w:rsidR="006E1F83" w:rsidRDefault="006E1F83" w:rsidP="006E1F83">
      <w:pPr>
        <w:spacing w:line="360" w:lineRule="auto"/>
        <w:jc w:val="center"/>
        <w:rPr>
          <w:rFonts w:cs="Arial"/>
          <w:b/>
          <w:bCs/>
          <w:sz w:val="24"/>
          <w:szCs w:val="24"/>
          <w:rtl/>
        </w:rPr>
      </w:pPr>
      <w:r w:rsidRPr="001337F6">
        <w:rPr>
          <w:rFonts w:cs="Arial" w:hint="eastAsia"/>
          <w:b/>
          <w:bCs/>
          <w:sz w:val="24"/>
          <w:szCs w:val="24"/>
          <w:rtl/>
        </w:rPr>
        <w:t>שיעור</w:t>
      </w:r>
      <w:r w:rsidRPr="001337F6">
        <w:rPr>
          <w:rFonts w:cs="Arial"/>
          <w:b/>
          <w:bCs/>
          <w:sz w:val="24"/>
          <w:szCs w:val="24"/>
          <w:rtl/>
        </w:rPr>
        <w:t xml:space="preserve"> </w:t>
      </w:r>
      <w:r w:rsidRPr="001337F6">
        <w:rPr>
          <w:rFonts w:cs="Arial" w:hint="eastAsia"/>
          <w:b/>
          <w:bCs/>
          <w:sz w:val="24"/>
          <w:szCs w:val="24"/>
          <w:rtl/>
        </w:rPr>
        <w:t>אובדן</w:t>
      </w:r>
      <w:r w:rsidRPr="00301766">
        <w:rPr>
          <w:rFonts w:cs="Arial"/>
          <w:b/>
          <w:bCs/>
          <w:sz w:val="24"/>
          <w:szCs w:val="24"/>
          <w:rtl/>
        </w:rPr>
        <w:t xml:space="preserve"> </w:t>
      </w:r>
      <w:r w:rsidRPr="00301766">
        <w:rPr>
          <w:rFonts w:cs="Arial" w:hint="eastAsia"/>
          <w:b/>
          <w:bCs/>
          <w:sz w:val="24"/>
          <w:szCs w:val="24"/>
          <w:rtl/>
        </w:rPr>
        <w:t>במקטע</w:t>
      </w:r>
      <w:r w:rsidRPr="00301766">
        <w:rPr>
          <w:rFonts w:cs="Arial"/>
          <w:b/>
          <w:bCs/>
          <w:sz w:val="24"/>
          <w:szCs w:val="24"/>
          <w:rtl/>
        </w:rPr>
        <w:t xml:space="preserve"> </w:t>
      </w:r>
      <w:r w:rsidRPr="00301766">
        <w:rPr>
          <w:rFonts w:cs="Arial" w:hint="eastAsia"/>
          <w:b/>
          <w:bCs/>
          <w:sz w:val="24"/>
          <w:szCs w:val="24"/>
          <w:rtl/>
        </w:rPr>
        <w:t>קמעונאות</w:t>
      </w:r>
      <w:r w:rsidRPr="00301766">
        <w:rPr>
          <w:rFonts w:cs="Arial"/>
          <w:b/>
          <w:bCs/>
          <w:sz w:val="24"/>
          <w:szCs w:val="24"/>
          <w:rtl/>
        </w:rPr>
        <w:t xml:space="preserve"> </w:t>
      </w:r>
      <w:r w:rsidRPr="00301766">
        <w:rPr>
          <w:rFonts w:cs="Arial" w:hint="eastAsia"/>
          <w:b/>
          <w:bCs/>
          <w:sz w:val="24"/>
          <w:szCs w:val="24"/>
          <w:rtl/>
        </w:rPr>
        <w:t>והפצה</w:t>
      </w:r>
      <w:r w:rsidRPr="00301766">
        <w:rPr>
          <w:rFonts w:cs="Arial"/>
          <w:b/>
          <w:bCs/>
          <w:sz w:val="24"/>
          <w:szCs w:val="24"/>
          <w:rtl/>
        </w:rPr>
        <w:t xml:space="preserve"> </w:t>
      </w:r>
      <w:r w:rsidRPr="00301766">
        <w:rPr>
          <w:rFonts w:cs="Arial" w:hint="eastAsia"/>
          <w:b/>
          <w:bCs/>
          <w:sz w:val="24"/>
          <w:szCs w:val="24"/>
          <w:rtl/>
        </w:rPr>
        <w:t>עבור</w:t>
      </w:r>
      <w:r w:rsidRPr="00301766">
        <w:rPr>
          <w:rFonts w:cs="Arial"/>
          <w:b/>
          <w:bCs/>
          <w:sz w:val="24"/>
          <w:szCs w:val="24"/>
          <w:rtl/>
        </w:rPr>
        <w:t xml:space="preserve"> </w:t>
      </w:r>
      <w:r w:rsidRPr="00301766">
        <w:rPr>
          <w:rFonts w:cs="Arial" w:hint="eastAsia"/>
          <w:b/>
          <w:bCs/>
          <w:sz w:val="24"/>
          <w:szCs w:val="24"/>
          <w:rtl/>
        </w:rPr>
        <w:t>קטגוריות</w:t>
      </w:r>
      <w:r w:rsidRPr="00301766">
        <w:rPr>
          <w:rFonts w:cs="Arial"/>
          <w:b/>
          <w:bCs/>
          <w:sz w:val="24"/>
          <w:szCs w:val="24"/>
          <w:rtl/>
        </w:rPr>
        <w:t xml:space="preserve"> </w:t>
      </w:r>
      <w:r w:rsidRPr="00301766">
        <w:rPr>
          <w:rFonts w:cs="Arial" w:hint="eastAsia"/>
          <w:b/>
          <w:bCs/>
          <w:sz w:val="24"/>
          <w:szCs w:val="24"/>
          <w:rtl/>
        </w:rPr>
        <w:t>מזון</w:t>
      </w:r>
      <w:r w:rsidRPr="00301766">
        <w:rPr>
          <w:rFonts w:cs="Arial"/>
          <w:b/>
          <w:bCs/>
          <w:sz w:val="24"/>
          <w:szCs w:val="24"/>
          <w:rtl/>
        </w:rPr>
        <w:t xml:space="preserve"> </w:t>
      </w:r>
      <w:r w:rsidRPr="00301766">
        <w:rPr>
          <w:rFonts w:cs="Arial" w:hint="eastAsia"/>
          <w:b/>
          <w:bCs/>
          <w:sz w:val="24"/>
          <w:szCs w:val="24"/>
          <w:rtl/>
        </w:rPr>
        <w:t>נבחרות</w:t>
      </w:r>
    </w:p>
    <w:p w14:paraId="5DB8654A" w14:textId="77777777" w:rsidR="006E1F83" w:rsidRPr="00292351" w:rsidRDefault="006E1F83" w:rsidP="006E1F83">
      <w:pPr>
        <w:spacing w:line="360" w:lineRule="auto"/>
        <w:jc w:val="center"/>
        <w:rPr>
          <w:rFonts w:cs="Arial"/>
          <w:b/>
          <w:bCs/>
          <w:sz w:val="24"/>
          <w:szCs w:val="24"/>
          <w:rtl/>
        </w:rPr>
      </w:pPr>
      <w:r>
        <w:rPr>
          <w:noProof/>
        </w:rPr>
        <w:drawing>
          <wp:inline distT="0" distB="0" distL="0" distR="0" wp14:anchorId="72F747EA" wp14:editId="138EC91B">
            <wp:extent cx="4572000" cy="2743200"/>
            <wp:effectExtent l="0" t="0" r="0" b="0"/>
            <wp:docPr id="62" name="תרשים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612A925" w14:textId="5F3656D9" w:rsidR="006E1F83" w:rsidRDefault="006E1F83" w:rsidP="00632FAF">
      <w:pPr>
        <w:spacing w:line="360" w:lineRule="auto"/>
        <w:jc w:val="both"/>
        <w:rPr>
          <w:rFonts w:cs="Arial"/>
          <w:sz w:val="24"/>
          <w:szCs w:val="24"/>
          <w:rtl/>
        </w:rPr>
      </w:pPr>
      <w:r>
        <w:rPr>
          <w:rFonts w:cs="Arial" w:hint="cs"/>
          <w:sz w:val="24"/>
          <w:szCs w:val="24"/>
          <w:rtl/>
        </w:rPr>
        <w:lastRenderedPageBreak/>
        <w:t xml:space="preserve">בהשוואה בינלאומית, </w:t>
      </w:r>
      <w:del w:id="1678" w:author="Yael Armon" w:date="2022-07-03T14:30:00Z">
        <w:r w:rsidDel="00632FAF">
          <w:rPr>
            <w:rFonts w:hint="cs"/>
            <w:sz w:val="24"/>
            <w:szCs w:val="24"/>
            <w:rtl/>
          </w:rPr>
          <w:delText xml:space="preserve">בשנים שגרתיות </w:delText>
        </w:r>
      </w:del>
      <w:r>
        <w:rPr>
          <w:rFonts w:hint="cs"/>
          <w:sz w:val="24"/>
          <w:szCs w:val="24"/>
          <w:rtl/>
        </w:rPr>
        <w:t xml:space="preserve">שיעור אובדן המזון במקטע </w:t>
      </w:r>
      <w:r>
        <w:rPr>
          <w:rFonts w:cs="Arial" w:hint="cs"/>
          <w:sz w:val="24"/>
          <w:szCs w:val="24"/>
          <w:rtl/>
        </w:rPr>
        <w:t>קמעונאות והפצה</w:t>
      </w:r>
      <w:r w:rsidRPr="00292351">
        <w:rPr>
          <w:rFonts w:cs="Arial"/>
          <w:b/>
          <w:bCs/>
          <w:sz w:val="24"/>
          <w:szCs w:val="24"/>
          <w:rtl/>
        </w:rPr>
        <w:t xml:space="preserve"> </w:t>
      </w:r>
      <w:r>
        <w:rPr>
          <w:rFonts w:hint="cs"/>
          <w:sz w:val="24"/>
          <w:szCs w:val="24"/>
          <w:rtl/>
        </w:rPr>
        <w:t xml:space="preserve">בישראל דומה למקובל במדינות המפותחות, </w:t>
      </w:r>
      <w:ins w:id="1679" w:author="Yael Armon" w:date="2022-07-03T14:30:00Z">
        <w:r w:rsidR="00632FAF">
          <w:rPr>
            <w:rFonts w:hint="cs"/>
            <w:sz w:val="24"/>
            <w:szCs w:val="24"/>
            <w:rtl/>
          </w:rPr>
          <w:t>זאת על אף</w:t>
        </w:r>
      </w:ins>
      <w:ins w:id="1680" w:author="Yael Armon" w:date="2022-07-03T14:31:00Z">
        <w:r w:rsidR="00632FAF">
          <w:rPr>
            <w:rFonts w:hint="cs"/>
            <w:sz w:val="24"/>
            <w:szCs w:val="24"/>
            <w:rtl/>
          </w:rPr>
          <w:t xml:space="preserve"> </w:t>
        </w:r>
      </w:ins>
      <w:del w:id="1681" w:author="Yael Armon" w:date="2022-07-03T14:30:00Z">
        <w:r w:rsidDel="00632FAF">
          <w:rPr>
            <w:rFonts w:hint="cs"/>
            <w:sz w:val="24"/>
            <w:szCs w:val="24"/>
            <w:rtl/>
          </w:rPr>
          <w:delText xml:space="preserve">למרות </w:delText>
        </w:r>
      </w:del>
      <w:r>
        <w:rPr>
          <w:rFonts w:hint="cs"/>
          <w:sz w:val="24"/>
          <w:szCs w:val="24"/>
          <w:rtl/>
        </w:rPr>
        <w:t xml:space="preserve">הפוטנציאל לאובדן גדול יותר, הנובע מתנאי עומס החום הגבוהים בישראל. זוהי עדות לכך שניהול מלאי </w:t>
      </w:r>
      <w:proofErr w:type="spellStart"/>
      <w:r>
        <w:rPr>
          <w:rFonts w:hint="cs"/>
          <w:sz w:val="24"/>
          <w:szCs w:val="24"/>
          <w:rtl/>
        </w:rPr>
        <w:t>האובדנים</w:t>
      </w:r>
      <w:proofErr w:type="spellEnd"/>
      <w:r>
        <w:rPr>
          <w:rFonts w:hint="cs"/>
          <w:sz w:val="24"/>
          <w:szCs w:val="24"/>
          <w:rtl/>
        </w:rPr>
        <w:t xml:space="preserve"> במקטע </w:t>
      </w:r>
      <w:r>
        <w:rPr>
          <w:rFonts w:cs="Arial" w:hint="cs"/>
          <w:sz w:val="24"/>
          <w:szCs w:val="24"/>
          <w:rtl/>
        </w:rPr>
        <w:t>קמעונאות והפצה</w:t>
      </w:r>
      <w:r>
        <w:rPr>
          <w:rFonts w:hint="cs"/>
          <w:sz w:val="24"/>
          <w:szCs w:val="24"/>
          <w:rtl/>
        </w:rPr>
        <w:t xml:space="preserve"> בישראל נעשה בסטנדרטים גבוהים יחסית. לשם השוואה, שיעורי האובדן במדינות מתפתחות גבוהים יותר, בעיקר עקב תנאי הפצה, אחסון ושיווק לא נאותים.</w:t>
      </w:r>
    </w:p>
    <w:p w14:paraId="14EF9B14" w14:textId="4CB86788" w:rsidR="006E1F83" w:rsidRDefault="006E1F83" w:rsidP="006E1F83">
      <w:pPr>
        <w:spacing w:line="360" w:lineRule="auto"/>
        <w:jc w:val="center"/>
        <w:rPr>
          <w:ins w:id="1682" w:author="Nisan Avraham" w:date="2022-06-22T13:43:00Z"/>
          <w:rFonts w:cs="Arial"/>
          <w:b/>
          <w:bCs/>
          <w:sz w:val="24"/>
          <w:szCs w:val="24"/>
          <w:rtl/>
        </w:rPr>
      </w:pPr>
      <w:r w:rsidRPr="00DE332A">
        <w:rPr>
          <w:rFonts w:cs="Arial" w:hint="eastAsia"/>
          <w:b/>
          <w:bCs/>
          <w:sz w:val="24"/>
          <w:szCs w:val="24"/>
          <w:rtl/>
        </w:rPr>
        <w:t>השוואה</w:t>
      </w:r>
      <w:r w:rsidRPr="00DE332A">
        <w:rPr>
          <w:rFonts w:cs="Arial"/>
          <w:b/>
          <w:bCs/>
          <w:sz w:val="24"/>
          <w:szCs w:val="24"/>
          <w:rtl/>
        </w:rPr>
        <w:t xml:space="preserve"> </w:t>
      </w:r>
      <w:r w:rsidRPr="00DE332A">
        <w:rPr>
          <w:rFonts w:cs="Arial" w:hint="eastAsia"/>
          <w:b/>
          <w:bCs/>
          <w:sz w:val="24"/>
          <w:szCs w:val="24"/>
          <w:rtl/>
        </w:rPr>
        <w:t>בינלאומית</w:t>
      </w:r>
      <w:r w:rsidRPr="00DE332A">
        <w:rPr>
          <w:rFonts w:cs="Arial"/>
          <w:b/>
          <w:bCs/>
          <w:sz w:val="24"/>
          <w:szCs w:val="24"/>
          <w:rtl/>
        </w:rPr>
        <w:t xml:space="preserve"> - </w:t>
      </w:r>
      <w:r w:rsidRPr="00DE332A">
        <w:rPr>
          <w:rFonts w:cs="Arial" w:hint="eastAsia"/>
          <w:b/>
          <w:bCs/>
          <w:sz w:val="24"/>
          <w:szCs w:val="24"/>
          <w:rtl/>
        </w:rPr>
        <w:t>שיעור</w:t>
      </w:r>
      <w:r w:rsidRPr="00DE332A">
        <w:rPr>
          <w:rFonts w:cs="Arial"/>
          <w:b/>
          <w:bCs/>
          <w:sz w:val="24"/>
          <w:szCs w:val="24"/>
          <w:rtl/>
        </w:rPr>
        <w:t xml:space="preserve"> </w:t>
      </w:r>
      <w:r w:rsidRPr="00DE332A">
        <w:rPr>
          <w:rFonts w:cs="Arial" w:hint="eastAsia"/>
          <w:b/>
          <w:bCs/>
          <w:sz w:val="24"/>
          <w:szCs w:val="24"/>
          <w:rtl/>
        </w:rPr>
        <w:t>האובדן</w:t>
      </w:r>
      <w:r w:rsidRPr="00DE332A">
        <w:rPr>
          <w:rFonts w:cs="Arial"/>
          <w:b/>
          <w:bCs/>
          <w:sz w:val="24"/>
          <w:szCs w:val="24"/>
          <w:rtl/>
        </w:rPr>
        <w:t xml:space="preserve"> </w:t>
      </w:r>
      <w:r w:rsidRPr="00DE332A">
        <w:rPr>
          <w:rFonts w:cs="Arial" w:hint="eastAsia"/>
          <w:b/>
          <w:bCs/>
          <w:sz w:val="24"/>
          <w:szCs w:val="24"/>
          <w:rtl/>
        </w:rPr>
        <w:t>הכמותי</w:t>
      </w:r>
      <w:r w:rsidRPr="00DE332A">
        <w:rPr>
          <w:rFonts w:cs="Arial"/>
          <w:b/>
          <w:bCs/>
          <w:sz w:val="24"/>
          <w:szCs w:val="24"/>
          <w:rtl/>
        </w:rPr>
        <w:t xml:space="preserve"> </w:t>
      </w:r>
      <w:r w:rsidRPr="00DE332A">
        <w:rPr>
          <w:rFonts w:cs="Arial" w:hint="eastAsia"/>
          <w:b/>
          <w:bCs/>
          <w:sz w:val="24"/>
          <w:szCs w:val="24"/>
          <w:rtl/>
        </w:rPr>
        <w:t>במקטע</w:t>
      </w:r>
      <w:r w:rsidRPr="00DE332A">
        <w:rPr>
          <w:rFonts w:cs="Arial"/>
          <w:b/>
          <w:bCs/>
          <w:sz w:val="24"/>
          <w:szCs w:val="24"/>
          <w:rtl/>
        </w:rPr>
        <w:t xml:space="preserve"> </w:t>
      </w:r>
      <w:r w:rsidRPr="00DE332A">
        <w:rPr>
          <w:rFonts w:cs="Arial" w:hint="eastAsia"/>
          <w:b/>
          <w:bCs/>
          <w:sz w:val="24"/>
          <w:szCs w:val="24"/>
          <w:rtl/>
        </w:rPr>
        <w:t>קמעונאות</w:t>
      </w:r>
      <w:r w:rsidRPr="00DE332A">
        <w:rPr>
          <w:rFonts w:cs="Arial"/>
          <w:b/>
          <w:bCs/>
          <w:sz w:val="24"/>
          <w:szCs w:val="24"/>
          <w:rtl/>
        </w:rPr>
        <w:t xml:space="preserve"> </w:t>
      </w:r>
      <w:r w:rsidRPr="006803C7">
        <w:rPr>
          <w:rFonts w:cs="Arial" w:hint="eastAsia"/>
          <w:b/>
          <w:bCs/>
          <w:sz w:val="24"/>
          <w:szCs w:val="24"/>
          <w:rtl/>
        </w:rPr>
        <w:t>והפצה</w:t>
      </w:r>
    </w:p>
    <w:p w14:paraId="5968AF3D" w14:textId="3E584632" w:rsidR="00ED7C4A" w:rsidRDefault="00ED7C4A" w:rsidP="006E1F83">
      <w:pPr>
        <w:spacing w:line="360" w:lineRule="auto"/>
        <w:jc w:val="center"/>
        <w:rPr>
          <w:rFonts w:cs="Arial"/>
          <w:b/>
          <w:bCs/>
          <w:sz w:val="24"/>
          <w:szCs w:val="24"/>
          <w:rtl/>
        </w:rPr>
      </w:pPr>
      <w:ins w:id="1683" w:author="Nisan Avraham" w:date="2022-06-22T13:43:00Z">
        <w:r>
          <w:rPr>
            <w:noProof/>
          </w:rPr>
          <w:drawing>
            <wp:inline distT="0" distB="0" distL="0" distR="0" wp14:anchorId="5B89C4A7" wp14:editId="5BCCCFE8">
              <wp:extent cx="4857750" cy="3067050"/>
              <wp:effectExtent l="0" t="0" r="0" b="0"/>
              <wp:docPr id="8" name="Chart 8">
                <a:extLst xmlns:a="http://schemas.openxmlformats.org/drawingml/2006/main">
                  <a:ext uri="{FF2B5EF4-FFF2-40B4-BE49-F238E27FC236}">
                    <a16:creationId xmlns:a16="http://schemas.microsoft.com/office/drawing/2014/main" id="{4C482B40-9496-4F37-BD98-FEA04DD179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ins>
    </w:p>
    <w:p w14:paraId="471D0F4E" w14:textId="3F462F6B" w:rsidR="006E1F83" w:rsidRDefault="006E1F83" w:rsidP="006E1F83">
      <w:pPr>
        <w:spacing w:after="0" w:line="360" w:lineRule="auto"/>
        <w:jc w:val="center"/>
        <w:rPr>
          <w:rFonts w:cs="Arial"/>
          <w:b/>
          <w:bCs/>
          <w:sz w:val="24"/>
          <w:szCs w:val="24"/>
          <w:rtl/>
        </w:rPr>
      </w:pPr>
      <w:commentRangeStart w:id="1684"/>
      <w:del w:id="1685" w:author="Nisan Avraham" w:date="2022-06-22T13:43:00Z">
        <w:r w:rsidDel="00ED7C4A">
          <w:rPr>
            <w:noProof/>
          </w:rPr>
          <w:drawing>
            <wp:inline distT="0" distB="0" distL="0" distR="0" wp14:anchorId="67C5D644" wp14:editId="0295ED2C">
              <wp:extent cx="5406662" cy="2670629"/>
              <wp:effectExtent l="0" t="0" r="3810" b="0"/>
              <wp:docPr id="63" name="Chart 63">
                <a:extLst xmlns:a="http://schemas.openxmlformats.org/drawingml/2006/main">
                  <a:ext uri="{FF2B5EF4-FFF2-40B4-BE49-F238E27FC236}">
                    <a16:creationId xmlns:a16="http://schemas.microsoft.com/office/drawing/2014/main" id="{00000000-0008-0000-5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del>
      <w:commentRangeEnd w:id="1684"/>
      <w:r w:rsidR="00845217">
        <w:rPr>
          <w:rStyle w:val="CommentReference"/>
          <w:rtl/>
        </w:rPr>
        <w:commentReference w:id="1684"/>
      </w:r>
    </w:p>
    <w:p w14:paraId="40E0F04A" w14:textId="77777777" w:rsidR="006E1F83" w:rsidRPr="00090779" w:rsidRDefault="006E1F83" w:rsidP="006E1F83">
      <w:pPr>
        <w:spacing w:after="0" w:line="360" w:lineRule="auto"/>
        <w:rPr>
          <w:rFonts w:ascii="Arial" w:hAnsi="Arial" w:cs="Arial"/>
          <w:b/>
          <w:bCs/>
          <w:sz w:val="24"/>
          <w:szCs w:val="24"/>
        </w:rPr>
      </w:pPr>
      <w:r w:rsidRPr="00090779">
        <w:rPr>
          <w:rFonts w:ascii="Arial" w:hAnsi="Arial" w:cs="Arial"/>
          <w:sz w:val="18"/>
          <w:szCs w:val="18"/>
          <w:rtl/>
        </w:rPr>
        <w:t xml:space="preserve">מקור: נתוני </w:t>
      </w:r>
      <w:r w:rsidRPr="00090779">
        <w:rPr>
          <w:rFonts w:ascii="Arial" w:hAnsi="Arial" w:cs="Arial"/>
          <w:sz w:val="18"/>
          <w:szCs w:val="18"/>
        </w:rPr>
        <w:t>FAO</w:t>
      </w:r>
      <w:r w:rsidRPr="00090779">
        <w:rPr>
          <w:rFonts w:ascii="Arial" w:hAnsi="Arial" w:cs="Arial"/>
          <w:sz w:val="18"/>
          <w:szCs w:val="18"/>
          <w:rtl/>
        </w:rPr>
        <w:t xml:space="preserve"> ועיבודי </w:t>
      </w:r>
      <w:r w:rsidRPr="00090779">
        <w:rPr>
          <w:rFonts w:ascii="Arial" w:hAnsi="Arial" w:cs="Arial"/>
          <w:sz w:val="18"/>
          <w:szCs w:val="18"/>
        </w:rPr>
        <w:t>BDO</w:t>
      </w:r>
    </w:p>
    <w:p w14:paraId="106F0F44" w14:textId="77777777" w:rsidR="006E1F83" w:rsidRDefault="006E1F83" w:rsidP="006E1F83">
      <w:pPr>
        <w:spacing w:line="360" w:lineRule="auto"/>
        <w:jc w:val="both"/>
        <w:rPr>
          <w:rFonts w:cs="Arial"/>
          <w:sz w:val="24"/>
          <w:szCs w:val="24"/>
          <w:rtl/>
        </w:rPr>
      </w:pPr>
    </w:p>
    <w:p w14:paraId="0FA96904" w14:textId="45800888" w:rsidR="006E1F83" w:rsidDel="00BE753C" w:rsidRDefault="006E1F83" w:rsidP="006E1F83">
      <w:pPr>
        <w:spacing w:line="360" w:lineRule="auto"/>
        <w:jc w:val="both"/>
        <w:rPr>
          <w:del w:id="1686" w:author="Yael Armon" w:date="2022-07-03T14:42:00Z"/>
          <w:sz w:val="24"/>
          <w:szCs w:val="24"/>
          <w:rtl/>
        </w:rPr>
      </w:pPr>
      <w:r w:rsidRPr="009A5FCF">
        <w:rPr>
          <w:rFonts w:cs="Arial" w:hint="eastAsia"/>
          <w:sz w:val="24"/>
          <w:szCs w:val="24"/>
          <w:rtl/>
        </w:rPr>
        <w:t>ההשקעות</w:t>
      </w:r>
      <w:r w:rsidRPr="009A5FCF">
        <w:rPr>
          <w:rFonts w:cs="Arial"/>
          <w:sz w:val="24"/>
          <w:szCs w:val="24"/>
          <w:rtl/>
        </w:rPr>
        <w:t xml:space="preserve"> </w:t>
      </w:r>
      <w:r w:rsidRPr="009A5FCF">
        <w:rPr>
          <w:rFonts w:cs="Arial" w:hint="eastAsia"/>
          <w:sz w:val="24"/>
          <w:szCs w:val="24"/>
          <w:rtl/>
        </w:rPr>
        <w:t>של</w:t>
      </w:r>
      <w:r w:rsidRPr="009A5FCF">
        <w:rPr>
          <w:rFonts w:cs="Arial"/>
          <w:sz w:val="24"/>
          <w:szCs w:val="24"/>
          <w:rtl/>
        </w:rPr>
        <w:t xml:space="preserve"> </w:t>
      </w:r>
      <w:r w:rsidRPr="009A5FCF">
        <w:rPr>
          <w:rFonts w:cs="Arial" w:hint="eastAsia"/>
          <w:sz w:val="24"/>
          <w:szCs w:val="24"/>
          <w:rtl/>
        </w:rPr>
        <w:t>משווקי</w:t>
      </w:r>
      <w:r w:rsidRPr="009A5FCF">
        <w:rPr>
          <w:rFonts w:cs="Arial"/>
          <w:sz w:val="24"/>
          <w:szCs w:val="24"/>
          <w:rtl/>
        </w:rPr>
        <w:t xml:space="preserve"> </w:t>
      </w:r>
      <w:r w:rsidRPr="009A5FCF">
        <w:rPr>
          <w:rFonts w:cs="Arial" w:hint="eastAsia"/>
          <w:sz w:val="24"/>
          <w:szCs w:val="24"/>
          <w:rtl/>
        </w:rPr>
        <w:t>המזון</w:t>
      </w:r>
      <w:r>
        <w:rPr>
          <w:rFonts w:cs="Arial" w:hint="cs"/>
          <w:sz w:val="24"/>
          <w:szCs w:val="24"/>
          <w:rtl/>
        </w:rPr>
        <w:t xml:space="preserve"> </w:t>
      </w:r>
      <w:r>
        <w:rPr>
          <w:rFonts w:hint="cs"/>
          <w:sz w:val="24"/>
          <w:szCs w:val="24"/>
          <w:rtl/>
        </w:rPr>
        <w:t>בשנים האחרונות בהקמת מרכזים לוגיסטיים מתקדמים, מערכות ניהול מלאי ותכנון ביקושים מקוונות, ושמירה על שרשרת הקור בהפצה, תרמו להקטנת היקף האובדן במקטע השיווק.</w:t>
      </w:r>
      <w:ins w:id="1687" w:author="Yael Armon" w:date="2022-07-03T14:42:00Z">
        <w:r w:rsidR="00BE753C">
          <w:rPr>
            <w:rFonts w:hint="cs"/>
            <w:sz w:val="24"/>
            <w:szCs w:val="24"/>
            <w:rtl/>
          </w:rPr>
          <w:t xml:space="preserve"> </w:t>
        </w:r>
      </w:ins>
    </w:p>
    <w:p w14:paraId="291F0F37" w14:textId="341D996A" w:rsidR="00CD7FCC" w:rsidRDefault="00CD7FCC" w:rsidP="006E372E">
      <w:pPr>
        <w:spacing w:line="360" w:lineRule="auto"/>
        <w:jc w:val="both"/>
        <w:rPr>
          <w:ins w:id="1688" w:author="Yael Armon" w:date="2022-07-03T14:38:00Z"/>
          <w:sz w:val="24"/>
          <w:szCs w:val="24"/>
          <w:rtl/>
        </w:rPr>
      </w:pPr>
      <w:ins w:id="1689" w:author="Yael Armon" w:date="2022-07-03T14:39:00Z">
        <w:r>
          <w:rPr>
            <w:rFonts w:hint="cs"/>
            <w:sz w:val="24"/>
            <w:szCs w:val="24"/>
            <w:rtl/>
          </w:rPr>
          <w:t xml:space="preserve">במקביל, </w:t>
        </w:r>
      </w:ins>
      <w:ins w:id="1690" w:author="Yael Armon" w:date="2022-07-03T14:40:00Z">
        <w:r>
          <w:rPr>
            <w:rFonts w:hint="cs"/>
            <w:sz w:val="24"/>
            <w:szCs w:val="24"/>
            <w:rtl/>
          </w:rPr>
          <w:t xml:space="preserve">בשנת 2021 </w:t>
        </w:r>
      </w:ins>
      <w:ins w:id="1691" w:author="Yael Armon" w:date="2022-07-03T14:36:00Z">
        <w:r w:rsidRPr="00EE2FBC">
          <w:rPr>
            <w:rFonts w:hint="eastAsia"/>
            <w:sz w:val="24"/>
            <w:szCs w:val="24"/>
            <w:rtl/>
          </w:rPr>
          <w:t>צרכנים</w:t>
        </w:r>
        <w:r w:rsidRPr="00EE2FBC">
          <w:rPr>
            <w:sz w:val="24"/>
            <w:szCs w:val="24"/>
            <w:rtl/>
          </w:rPr>
          <w:t xml:space="preserve"> חזרו לרכוש</w:t>
        </w:r>
      </w:ins>
      <w:ins w:id="1692" w:author="ענת פרידמן-קולס" w:date="2022-07-07T10:25:00Z">
        <w:r w:rsidR="00EA0457">
          <w:rPr>
            <w:rFonts w:hint="cs"/>
            <w:sz w:val="24"/>
            <w:szCs w:val="24"/>
            <w:rtl/>
          </w:rPr>
          <w:t>,</w:t>
        </w:r>
      </w:ins>
      <w:ins w:id="1693" w:author="Yael Armon" w:date="2022-07-03T14:36:00Z">
        <w:r w:rsidRPr="00EE2FBC">
          <w:rPr>
            <w:sz w:val="24"/>
            <w:szCs w:val="24"/>
            <w:rtl/>
          </w:rPr>
          <w:t xml:space="preserve"> בשיעור גבוה יותר</w:t>
        </w:r>
      </w:ins>
      <w:ins w:id="1694" w:author="ענת פרידמן-קולס" w:date="2022-07-07T10:25:00Z">
        <w:r w:rsidR="00EA0457">
          <w:rPr>
            <w:rFonts w:hint="cs"/>
            <w:sz w:val="24"/>
            <w:szCs w:val="24"/>
            <w:rtl/>
          </w:rPr>
          <w:t>,</w:t>
        </w:r>
      </w:ins>
      <w:ins w:id="1695" w:author="Yael Armon" w:date="2022-07-03T14:36:00Z">
        <w:r w:rsidRPr="00EE2FBC">
          <w:rPr>
            <w:sz w:val="24"/>
            <w:szCs w:val="24"/>
            <w:rtl/>
          </w:rPr>
          <w:t xml:space="preserve"> </w:t>
        </w:r>
        <w:r w:rsidRPr="00EE2FBC">
          <w:rPr>
            <w:rFonts w:hint="eastAsia"/>
            <w:sz w:val="24"/>
            <w:szCs w:val="24"/>
            <w:rtl/>
          </w:rPr>
          <w:t>ב</w:t>
        </w:r>
        <w:r>
          <w:rPr>
            <w:rFonts w:hint="cs"/>
            <w:sz w:val="24"/>
            <w:szCs w:val="24"/>
            <w:rtl/>
          </w:rPr>
          <w:t>שווקים וב</w:t>
        </w:r>
        <w:r w:rsidRPr="00EE2FBC">
          <w:rPr>
            <w:rFonts w:hint="eastAsia"/>
            <w:sz w:val="24"/>
            <w:szCs w:val="24"/>
            <w:rtl/>
          </w:rPr>
          <w:t>חנויות</w:t>
        </w:r>
        <w:r w:rsidRPr="00EE2FBC">
          <w:rPr>
            <w:sz w:val="24"/>
            <w:szCs w:val="24"/>
            <w:rtl/>
          </w:rPr>
          <w:t xml:space="preserve"> </w:t>
        </w:r>
        <w:r>
          <w:rPr>
            <w:rFonts w:hint="cs"/>
            <w:sz w:val="24"/>
            <w:szCs w:val="24"/>
            <w:rtl/>
          </w:rPr>
          <w:t>המאופיינים</w:t>
        </w:r>
        <w:r w:rsidRPr="00EE2FBC">
          <w:rPr>
            <w:sz w:val="24"/>
            <w:szCs w:val="24"/>
            <w:rtl/>
          </w:rPr>
          <w:t xml:space="preserve"> </w:t>
        </w:r>
        <w:r>
          <w:rPr>
            <w:rFonts w:hint="cs"/>
            <w:sz w:val="24"/>
            <w:szCs w:val="24"/>
            <w:rtl/>
          </w:rPr>
          <w:t>ב</w:t>
        </w:r>
        <w:r w:rsidRPr="00EE2FBC">
          <w:rPr>
            <w:rFonts w:hint="eastAsia"/>
            <w:sz w:val="24"/>
            <w:szCs w:val="24"/>
            <w:rtl/>
          </w:rPr>
          <w:t>שיעור</w:t>
        </w:r>
        <w:r w:rsidRPr="00EE2FBC">
          <w:rPr>
            <w:sz w:val="24"/>
            <w:szCs w:val="24"/>
            <w:rtl/>
          </w:rPr>
          <w:t xml:space="preserve"> </w:t>
        </w:r>
        <w:r w:rsidRPr="00EE2FBC">
          <w:rPr>
            <w:rFonts w:hint="eastAsia"/>
            <w:sz w:val="24"/>
            <w:szCs w:val="24"/>
            <w:rtl/>
          </w:rPr>
          <w:t>אובדן</w:t>
        </w:r>
        <w:r w:rsidRPr="00EE2FBC">
          <w:rPr>
            <w:sz w:val="24"/>
            <w:szCs w:val="24"/>
            <w:rtl/>
          </w:rPr>
          <w:t xml:space="preserve"> </w:t>
        </w:r>
        <w:r w:rsidRPr="00EE2FBC">
          <w:rPr>
            <w:rFonts w:hint="eastAsia"/>
            <w:sz w:val="24"/>
            <w:szCs w:val="24"/>
            <w:rtl/>
          </w:rPr>
          <w:t>גבוה</w:t>
        </w:r>
        <w:r w:rsidRPr="00EE2FBC">
          <w:rPr>
            <w:sz w:val="24"/>
            <w:szCs w:val="24"/>
            <w:rtl/>
          </w:rPr>
          <w:t xml:space="preserve"> </w:t>
        </w:r>
        <w:r w:rsidRPr="00EE2FBC">
          <w:rPr>
            <w:rFonts w:hint="eastAsia"/>
            <w:sz w:val="24"/>
            <w:szCs w:val="24"/>
            <w:rtl/>
          </w:rPr>
          <w:t>יחסית</w:t>
        </w:r>
        <w:r w:rsidRPr="00EE2FBC">
          <w:rPr>
            <w:sz w:val="24"/>
            <w:szCs w:val="24"/>
            <w:rtl/>
          </w:rPr>
          <w:t xml:space="preserve"> </w:t>
        </w:r>
        <w:r>
          <w:rPr>
            <w:rFonts w:hint="cs"/>
            <w:sz w:val="24"/>
            <w:szCs w:val="24"/>
            <w:rtl/>
          </w:rPr>
          <w:t>ובהתאם</w:t>
        </w:r>
        <w:r w:rsidRPr="00EE2FBC">
          <w:rPr>
            <w:sz w:val="24"/>
            <w:szCs w:val="24"/>
            <w:rtl/>
          </w:rPr>
          <w:t xml:space="preserve"> </w:t>
        </w:r>
        <w:del w:id="1696" w:author="ענת פרידמן-קולס" w:date="2022-07-04T15:38:00Z">
          <w:r w:rsidRPr="00EE2FBC" w:rsidDel="00675EFA">
            <w:rPr>
              <w:sz w:val="24"/>
              <w:szCs w:val="24"/>
              <w:rtl/>
            </w:rPr>
            <w:delText>תרמו</w:delText>
          </w:r>
        </w:del>
      </w:ins>
      <w:ins w:id="1697" w:author="ענת פרידמן-קולס" w:date="2022-07-04T15:38:00Z">
        <w:r w:rsidR="00675EFA">
          <w:rPr>
            <w:rFonts w:hint="cs"/>
            <w:sz w:val="24"/>
            <w:szCs w:val="24"/>
            <w:rtl/>
          </w:rPr>
          <w:t>חל</w:t>
        </w:r>
      </w:ins>
      <w:ins w:id="1698" w:author="Yael Armon" w:date="2022-07-03T14:36:00Z">
        <w:r w:rsidRPr="00EE2FBC">
          <w:rPr>
            <w:sz w:val="24"/>
            <w:szCs w:val="24"/>
            <w:rtl/>
          </w:rPr>
          <w:t xml:space="preserve"> </w:t>
        </w:r>
        <w:del w:id="1699" w:author="ענת פרידמן-קולס" w:date="2022-07-13T19:28:00Z">
          <w:r w:rsidRPr="00EE2FBC" w:rsidDel="009B19B6">
            <w:rPr>
              <w:sz w:val="24"/>
              <w:szCs w:val="24"/>
              <w:rtl/>
            </w:rPr>
            <w:delText>ל</w:delText>
          </w:r>
        </w:del>
        <w:r w:rsidRPr="00EE2FBC">
          <w:rPr>
            <w:sz w:val="24"/>
            <w:szCs w:val="24"/>
            <w:rtl/>
          </w:rPr>
          <w:t>גידול</w:t>
        </w:r>
      </w:ins>
      <w:ins w:id="1700" w:author="Yael Armon" w:date="2022-07-03T14:42:00Z">
        <w:r>
          <w:rPr>
            <w:rFonts w:hint="cs"/>
            <w:sz w:val="24"/>
            <w:szCs w:val="24"/>
            <w:rtl/>
          </w:rPr>
          <w:t xml:space="preserve"> זעיר</w:t>
        </w:r>
      </w:ins>
      <w:ins w:id="1701" w:author="Yael Armon" w:date="2022-07-03T14:36:00Z">
        <w:r w:rsidRPr="00EE2FBC">
          <w:rPr>
            <w:sz w:val="24"/>
            <w:szCs w:val="24"/>
            <w:rtl/>
          </w:rPr>
          <w:t xml:space="preserve"> ב</w:t>
        </w:r>
        <w:r>
          <w:rPr>
            <w:rFonts w:hint="cs"/>
            <w:sz w:val="24"/>
            <w:szCs w:val="24"/>
            <w:rtl/>
          </w:rPr>
          <w:t xml:space="preserve">שיעור </w:t>
        </w:r>
        <w:r w:rsidRPr="00EE2FBC">
          <w:rPr>
            <w:sz w:val="24"/>
            <w:szCs w:val="24"/>
            <w:rtl/>
          </w:rPr>
          <w:t xml:space="preserve">אובדן </w:t>
        </w:r>
        <w:r>
          <w:rPr>
            <w:rFonts w:hint="cs"/>
            <w:sz w:val="24"/>
            <w:szCs w:val="24"/>
            <w:rtl/>
          </w:rPr>
          <w:t>ה</w:t>
        </w:r>
        <w:r w:rsidRPr="00EE2FBC">
          <w:rPr>
            <w:sz w:val="24"/>
            <w:szCs w:val="24"/>
            <w:rtl/>
          </w:rPr>
          <w:t>מזון</w:t>
        </w:r>
        <w:r>
          <w:rPr>
            <w:rFonts w:hint="cs"/>
            <w:sz w:val="24"/>
            <w:szCs w:val="24"/>
            <w:rtl/>
          </w:rPr>
          <w:t xml:space="preserve"> במקטע זה</w:t>
        </w:r>
        <w:r w:rsidRPr="00EE2FBC">
          <w:rPr>
            <w:sz w:val="24"/>
            <w:szCs w:val="24"/>
            <w:rtl/>
          </w:rPr>
          <w:t xml:space="preserve">. </w:t>
        </w:r>
      </w:ins>
    </w:p>
    <w:p w14:paraId="7735D2BD" w14:textId="77777777" w:rsidR="00BE753C" w:rsidRDefault="00BE753C">
      <w:pPr>
        <w:bidi w:val="0"/>
        <w:rPr>
          <w:ins w:id="1702" w:author="Yael Armon" w:date="2022-07-03T14:42:00Z"/>
          <w:sz w:val="24"/>
          <w:szCs w:val="24"/>
          <w:rtl/>
        </w:rPr>
      </w:pPr>
      <w:ins w:id="1703" w:author="Yael Armon" w:date="2022-07-03T14:42:00Z">
        <w:r>
          <w:rPr>
            <w:sz w:val="24"/>
            <w:szCs w:val="24"/>
            <w:rtl/>
          </w:rPr>
          <w:br w:type="page"/>
        </w:r>
      </w:ins>
    </w:p>
    <w:p w14:paraId="712E729A" w14:textId="68C20B3B" w:rsidR="006E1F83" w:rsidRPr="00E1561A" w:rsidDel="00CD7FCC" w:rsidRDefault="006E1F83" w:rsidP="001337F6">
      <w:pPr>
        <w:spacing w:line="360" w:lineRule="auto"/>
        <w:jc w:val="both"/>
        <w:rPr>
          <w:del w:id="1704" w:author="Yael Armon" w:date="2022-07-03T14:39:00Z"/>
          <w:sz w:val="24"/>
          <w:szCs w:val="24"/>
        </w:rPr>
      </w:pPr>
      <w:del w:id="1705" w:author="Yael Armon" w:date="2022-07-03T14:32:00Z">
        <w:r w:rsidRPr="00E1561A" w:rsidDel="00B87312">
          <w:rPr>
            <w:rFonts w:hint="eastAsia"/>
            <w:sz w:val="24"/>
            <w:szCs w:val="24"/>
            <w:rtl/>
          </w:rPr>
          <w:lastRenderedPageBreak/>
          <w:delText>בעקבות</w:delText>
        </w:r>
        <w:r w:rsidRPr="00E1561A" w:rsidDel="00B87312">
          <w:rPr>
            <w:sz w:val="24"/>
            <w:szCs w:val="24"/>
            <w:rtl/>
          </w:rPr>
          <w:delText xml:space="preserve"> משבר הקורונה, בשנת 2020, חלו שינויים בדפוסי הצריכה - המעבר לרכישה של נתח ניכר יותר מסל המזון ברשתות השיווק הגדולות </w:delText>
        </w:r>
        <w:r w:rsidRPr="00E1561A" w:rsidDel="00B87312">
          <w:rPr>
            <w:rFonts w:asciiTheme="minorBidi" w:hAnsiTheme="minorBidi" w:cs="Arial" w:hint="eastAsia"/>
            <w:sz w:val="24"/>
            <w:szCs w:val="24"/>
            <w:rtl/>
          </w:rPr>
          <w:delText>באונליין</w:delText>
        </w:r>
        <w:r w:rsidRPr="00E1561A" w:rsidDel="00B87312">
          <w:rPr>
            <w:rFonts w:asciiTheme="minorBidi" w:hAnsiTheme="minorBidi" w:cs="Arial"/>
            <w:sz w:val="24"/>
            <w:szCs w:val="24"/>
            <w:rtl/>
          </w:rPr>
          <w:delText xml:space="preserve"> ובמכולות השכונתיות על פני השווקים הפתוחים, </w:delText>
        </w:r>
      </w:del>
      <w:ins w:id="1706" w:author="Nisan Avraham" w:date="2022-07-03T12:24:00Z">
        <w:del w:id="1707" w:author="Yael Armon" w:date="2022-07-03T14:32:00Z">
          <w:r w:rsidR="00816F5F" w:rsidRPr="00E1561A" w:rsidDel="00B87312">
            <w:rPr>
              <w:rFonts w:asciiTheme="minorBidi" w:hAnsiTheme="minorBidi" w:cs="Arial" w:hint="eastAsia"/>
              <w:sz w:val="24"/>
              <w:szCs w:val="24"/>
              <w:rtl/>
              <w:rPrChange w:id="1708" w:author="Nisan Avraham" w:date="2022-07-03T12:39:00Z">
                <w:rPr>
                  <w:rFonts w:asciiTheme="minorBidi" w:hAnsiTheme="minorBidi" w:cs="Arial" w:hint="eastAsia"/>
                  <w:sz w:val="24"/>
                  <w:szCs w:val="24"/>
                  <w:highlight w:val="yellow"/>
                  <w:rtl/>
                </w:rPr>
              </w:rPrChange>
            </w:rPr>
            <w:delText>אשר</w:delText>
          </w:r>
        </w:del>
      </w:ins>
      <w:ins w:id="1709" w:author="Nisan Avraham" w:date="2022-07-03T12:25:00Z">
        <w:del w:id="1710" w:author="Yael Armon" w:date="2022-07-03T14:32:00Z">
          <w:r w:rsidR="00816F5F" w:rsidRPr="00E1561A" w:rsidDel="00B87312">
            <w:rPr>
              <w:rFonts w:asciiTheme="minorBidi" w:hAnsiTheme="minorBidi" w:cs="Arial"/>
              <w:sz w:val="24"/>
              <w:szCs w:val="24"/>
              <w:rtl/>
              <w:rPrChange w:id="1711" w:author="Nisan Avraham" w:date="2022-07-03T12:39:00Z">
                <w:rPr>
                  <w:rFonts w:asciiTheme="minorBidi" w:hAnsiTheme="minorBidi" w:cs="Arial"/>
                  <w:sz w:val="24"/>
                  <w:szCs w:val="24"/>
                  <w:highlight w:val="yellow"/>
                  <w:rtl/>
                </w:rPr>
              </w:rPrChange>
            </w:rPr>
            <w:delText xml:space="preserve"> </w:delText>
          </w:r>
        </w:del>
      </w:ins>
      <w:del w:id="1712" w:author="Yael Armon" w:date="2022-07-03T14:32:00Z">
        <w:r w:rsidRPr="00E1561A" w:rsidDel="00B87312">
          <w:rPr>
            <w:rFonts w:hint="eastAsia"/>
            <w:sz w:val="24"/>
            <w:szCs w:val="24"/>
            <w:rtl/>
          </w:rPr>
          <w:delText>תרמו</w:delText>
        </w:r>
        <w:r w:rsidRPr="00E1561A" w:rsidDel="00B87312">
          <w:rPr>
            <w:sz w:val="24"/>
            <w:szCs w:val="24"/>
            <w:rtl/>
          </w:rPr>
          <w:delText xml:space="preserve"> </w:delText>
        </w:r>
      </w:del>
      <w:ins w:id="1713" w:author="Nisan Avraham" w:date="2022-07-03T12:25:00Z">
        <w:del w:id="1714" w:author="Yael Armon" w:date="2022-07-03T14:32:00Z">
          <w:r w:rsidR="00816F5F" w:rsidRPr="00E1561A" w:rsidDel="00B87312">
            <w:rPr>
              <w:rFonts w:hint="eastAsia"/>
              <w:sz w:val="24"/>
              <w:szCs w:val="24"/>
              <w:rtl/>
              <w:rPrChange w:id="1715" w:author="Nisan Avraham" w:date="2022-07-03T12:39:00Z">
                <w:rPr>
                  <w:rFonts w:hint="eastAsia"/>
                  <w:sz w:val="24"/>
                  <w:szCs w:val="24"/>
                  <w:highlight w:val="yellow"/>
                  <w:rtl/>
                </w:rPr>
              </w:rPrChange>
            </w:rPr>
            <w:delText>תורמים</w:delText>
          </w:r>
          <w:r w:rsidR="00816F5F" w:rsidRPr="00E1561A" w:rsidDel="00B87312">
            <w:rPr>
              <w:sz w:val="24"/>
              <w:szCs w:val="24"/>
              <w:rtl/>
              <w:rPrChange w:id="1716" w:author="Nisan Avraham" w:date="2022-07-03T12:39:00Z">
                <w:rPr>
                  <w:sz w:val="24"/>
                  <w:szCs w:val="24"/>
                  <w:highlight w:val="yellow"/>
                  <w:rtl/>
                </w:rPr>
              </w:rPrChange>
            </w:rPr>
            <w:delText xml:space="preserve"> </w:delText>
          </w:r>
        </w:del>
      </w:ins>
      <w:del w:id="1717" w:author="Yael Armon" w:date="2022-07-03T14:32:00Z">
        <w:r w:rsidRPr="00E1561A" w:rsidDel="00B87312">
          <w:rPr>
            <w:rFonts w:hint="eastAsia"/>
            <w:sz w:val="24"/>
            <w:szCs w:val="24"/>
            <w:rtl/>
          </w:rPr>
          <w:delText>להפחתת</w:delText>
        </w:r>
        <w:r w:rsidRPr="00E1561A" w:rsidDel="00B87312">
          <w:rPr>
            <w:sz w:val="24"/>
            <w:szCs w:val="24"/>
            <w:rtl/>
          </w:rPr>
          <w:delText xml:space="preserve"> </w:delText>
        </w:r>
        <w:r w:rsidRPr="00E1561A" w:rsidDel="00B87312">
          <w:rPr>
            <w:rFonts w:hint="eastAsia"/>
            <w:sz w:val="24"/>
            <w:szCs w:val="24"/>
            <w:rtl/>
          </w:rPr>
          <w:delText>היקף</w:delText>
        </w:r>
        <w:r w:rsidRPr="00E1561A" w:rsidDel="00B87312">
          <w:rPr>
            <w:sz w:val="24"/>
            <w:szCs w:val="24"/>
            <w:rtl/>
          </w:rPr>
          <w:delText xml:space="preserve"> </w:delText>
        </w:r>
        <w:r w:rsidRPr="00E1561A" w:rsidDel="00B87312">
          <w:rPr>
            <w:rFonts w:hint="eastAsia"/>
            <w:sz w:val="24"/>
            <w:szCs w:val="24"/>
            <w:rtl/>
          </w:rPr>
          <w:delText>האובדן</w:delText>
        </w:r>
        <w:r w:rsidRPr="00E1561A" w:rsidDel="00B87312">
          <w:rPr>
            <w:sz w:val="24"/>
            <w:szCs w:val="24"/>
            <w:rtl/>
          </w:rPr>
          <w:delText xml:space="preserve">. </w:delText>
        </w:r>
      </w:del>
      <w:ins w:id="1718" w:author="Nisan Avraham" w:date="2022-07-03T12:25:00Z">
        <w:del w:id="1719" w:author="Yael Armon" w:date="2022-07-03T14:32:00Z">
          <w:r w:rsidR="00816F5F" w:rsidRPr="00E1561A" w:rsidDel="00B87312">
            <w:rPr>
              <w:rFonts w:hint="eastAsia"/>
              <w:sz w:val="24"/>
              <w:szCs w:val="24"/>
              <w:rtl/>
              <w:rPrChange w:id="1720" w:author="Nisan Avraham" w:date="2022-07-03T12:39:00Z">
                <w:rPr>
                  <w:rFonts w:hint="eastAsia"/>
                  <w:sz w:val="24"/>
                  <w:szCs w:val="24"/>
                  <w:highlight w:val="yellow"/>
                  <w:rtl/>
                </w:rPr>
              </w:rPrChange>
            </w:rPr>
            <w:delText>מגמה</w:delText>
          </w:r>
          <w:r w:rsidR="00816F5F" w:rsidRPr="00E1561A" w:rsidDel="00B87312">
            <w:rPr>
              <w:sz w:val="24"/>
              <w:szCs w:val="24"/>
              <w:rtl/>
              <w:rPrChange w:id="1721" w:author="Nisan Avraham" w:date="2022-07-03T12:39:00Z">
                <w:rPr>
                  <w:sz w:val="24"/>
                  <w:szCs w:val="24"/>
                  <w:highlight w:val="yellow"/>
                  <w:rtl/>
                </w:rPr>
              </w:rPrChange>
            </w:rPr>
            <w:delText xml:space="preserve"> זו </w:delText>
          </w:r>
          <w:r w:rsidR="00816F5F" w:rsidRPr="00E1561A" w:rsidDel="00B87312">
            <w:rPr>
              <w:rFonts w:cs="Arial"/>
              <w:sz w:val="24"/>
              <w:szCs w:val="24"/>
              <w:rtl/>
            </w:rPr>
            <w:delText>התמתנה</w:delText>
          </w:r>
          <w:r w:rsidR="00816F5F" w:rsidRPr="00E1561A" w:rsidDel="00B87312">
            <w:rPr>
              <w:sz w:val="24"/>
              <w:szCs w:val="24"/>
              <w:rtl/>
              <w:rPrChange w:id="1722" w:author="Nisan Avraham" w:date="2022-07-03T12:39:00Z">
                <w:rPr>
                  <w:sz w:val="24"/>
                  <w:szCs w:val="24"/>
                  <w:highlight w:val="yellow"/>
                  <w:rtl/>
                </w:rPr>
              </w:rPrChange>
            </w:rPr>
            <w:delText xml:space="preserve"> בשנת 2021,</w:delText>
          </w:r>
        </w:del>
      </w:ins>
      <w:ins w:id="1723" w:author="Nisan Avraham" w:date="2022-07-03T12:27:00Z">
        <w:del w:id="1724" w:author="Yael Armon" w:date="2022-07-03T14:32:00Z">
          <w:r w:rsidR="00303987" w:rsidRPr="00E1561A" w:rsidDel="00B87312">
            <w:rPr>
              <w:sz w:val="24"/>
              <w:szCs w:val="24"/>
              <w:rtl/>
              <w:rPrChange w:id="1725" w:author="Nisan Avraham" w:date="2022-07-03T12:39:00Z">
                <w:rPr>
                  <w:sz w:val="24"/>
                  <w:szCs w:val="24"/>
                  <w:highlight w:val="yellow"/>
                  <w:rtl/>
                </w:rPr>
              </w:rPrChange>
            </w:rPr>
            <w:delText xml:space="preserve"> כאשר </w:delText>
          </w:r>
        </w:del>
      </w:ins>
      <w:ins w:id="1726" w:author="Nisan Avraham" w:date="2022-07-03T12:28:00Z">
        <w:del w:id="1727" w:author="Yael Armon" w:date="2022-07-03T14:32:00Z">
          <w:r w:rsidR="00303987" w:rsidRPr="00E1561A" w:rsidDel="00B87312">
            <w:rPr>
              <w:rFonts w:hint="eastAsia"/>
              <w:sz w:val="24"/>
              <w:szCs w:val="24"/>
              <w:rtl/>
              <w:rPrChange w:id="1728" w:author="Nisan Avraham" w:date="2022-07-03T12:39:00Z">
                <w:rPr>
                  <w:rFonts w:hint="eastAsia"/>
                  <w:sz w:val="24"/>
                  <w:szCs w:val="24"/>
                  <w:highlight w:val="yellow"/>
                  <w:rtl/>
                </w:rPr>
              </w:rPrChange>
            </w:rPr>
            <w:delText>צרכנים</w:delText>
          </w:r>
          <w:r w:rsidR="00303987" w:rsidRPr="00E1561A" w:rsidDel="00B87312">
            <w:rPr>
              <w:sz w:val="24"/>
              <w:szCs w:val="24"/>
              <w:rtl/>
              <w:rPrChange w:id="1729" w:author="Nisan Avraham" w:date="2022-07-03T12:39:00Z">
                <w:rPr>
                  <w:sz w:val="24"/>
                  <w:szCs w:val="24"/>
                  <w:highlight w:val="yellow"/>
                  <w:rtl/>
                </w:rPr>
              </w:rPrChange>
            </w:rPr>
            <w:delText xml:space="preserve"> חזרו לרכוש בשיעור גבוה יותר </w:delText>
          </w:r>
        </w:del>
      </w:ins>
      <w:ins w:id="1730" w:author="Nisan Avraham" w:date="2022-07-03T12:29:00Z">
        <w:del w:id="1731" w:author="Yael Armon" w:date="2022-07-03T14:32:00Z">
          <w:r w:rsidR="00303987" w:rsidRPr="00E1561A" w:rsidDel="00B87312">
            <w:rPr>
              <w:rFonts w:hint="eastAsia"/>
              <w:sz w:val="24"/>
              <w:szCs w:val="24"/>
              <w:rtl/>
              <w:rPrChange w:id="1732" w:author="Nisan Avraham" w:date="2022-07-03T12:39:00Z">
                <w:rPr>
                  <w:rFonts w:hint="eastAsia"/>
                  <w:sz w:val="24"/>
                  <w:szCs w:val="24"/>
                  <w:highlight w:val="yellow"/>
                  <w:rtl/>
                </w:rPr>
              </w:rPrChange>
            </w:rPr>
            <w:delText>ביחס</w:delText>
          </w:r>
          <w:r w:rsidR="00303987" w:rsidRPr="00E1561A" w:rsidDel="00B87312">
            <w:rPr>
              <w:sz w:val="24"/>
              <w:szCs w:val="24"/>
              <w:rtl/>
              <w:rPrChange w:id="1733" w:author="Nisan Avraham" w:date="2022-07-03T12:39:00Z">
                <w:rPr>
                  <w:sz w:val="24"/>
                  <w:szCs w:val="24"/>
                  <w:highlight w:val="yellow"/>
                  <w:rtl/>
                </w:rPr>
              </w:rPrChange>
            </w:rPr>
            <w:delText xml:space="preserve"> ל-2020 </w:delText>
          </w:r>
        </w:del>
      </w:ins>
      <w:ins w:id="1734" w:author="Nisan Avraham" w:date="2022-07-03T12:28:00Z">
        <w:del w:id="1735" w:author="Yael Armon" w:date="2022-07-03T14:32:00Z">
          <w:r w:rsidR="00303987" w:rsidRPr="00E1561A" w:rsidDel="00B87312">
            <w:rPr>
              <w:rFonts w:hint="eastAsia"/>
              <w:sz w:val="24"/>
              <w:szCs w:val="24"/>
              <w:rtl/>
              <w:rPrChange w:id="1736" w:author="Nisan Avraham" w:date="2022-07-03T12:39:00Z">
                <w:rPr>
                  <w:rFonts w:hint="eastAsia"/>
                  <w:sz w:val="24"/>
                  <w:szCs w:val="24"/>
                  <w:highlight w:val="yellow"/>
                  <w:rtl/>
                </w:rPr>
              </w:rPrChange>
            </w:rPr>
            <w:delText>בחנויות</w:delText>
          </w:r>
          <w:r w:rsidR="00303987" w:rsidRPr="00E1561A" w:rsidDel="00B87312">
            <w:rPr>
              <w:sz w:val="24"/>
              <w:szCs w:val="24"/>
              <w:rtl/>
              <w:rPrChange w:id="1737" w:author="Nisan Avraham" w:date="2022-07-03T12:39:00Z">
                <w:rPr>
                  <w:sz w:val="24"/>
                  <w:szCs w:val="24"/>
                  <w:highlight w:val="yellow"/>
                  <w:rtl/>
                </w:rPr>
              </w:rPrChange>
            </w:rPr>
            <w:delText xml:space="preserve"> </w:delText>
          </w:r>
        </w:del>
        <w:del w:id="1738" w:author="Yael Armon" w:date="2022-07-03T14:24:00Z">
          <w:r w:rsidR="00303987" w:rsidRPr="00E1561A" w:rsidDel="00632FAF">
            <w:rPr>
              <w:rFonts w:hint="eastAsia"/>
              <w:sz w:val="24"/>
              <w:szCs w:val="24"/>
              <w:rtl/>
              <w:rPrChange w:id="1739" w:author="Nisan Avraham" w:date="2022-07-03T12:39:00Z">
                <w:rPr>
                  <w:rFonts w:hint="eastAsia"/>
                  <w:sz w:val="24"/>
                  <w:szCs w:val="24"/>
                  <w:highlight w:val="yellow"/>
                  <w:rtl/>
                </w:rPr>
              </w:rPrChange>
            </w:rPr>
            <w:delText>בעל</w:delText>
          </w:r>
        </w:del>
        <w:del w:id="1740" w:author="Yael Armon" w:date="2022-07-03T14:23:00Z">
          <w:r w:rsidR="00303987" w:rsidRPr="00E1561A" w:rsidDel="00632FAF">
            <w:rPr>
              <w:rFonts w:hint="eastAsia"/>
              <w:sz w:val="24"/>
              <w:szCs w:val="24"/>
              <w:rtl/>
              <w:rPrChange w:id="1741" w:author="Nisan Avraham" w:date="2022-07-03T12:39:00Z">
                <w:rPr>
                  <w:rFonts w:hint="eastAsia"/>
                  <w:sz w:val="24"/>
                  <w:szCs w:val="24"/>
                  <w:highlight w:val="yellow"/>
                  <w:rtl/>
                </w:rPr>
              </w:rPrChange>
            </w:rPr>
            <w:delText>י</w:delText>
          </w:r>
        </w:del>
        <w:del w:id="1742" w:author="Yael Armon" w:date="2022-07-03T14:32:00Z">
          <w:r w:rsidR="00303987" w:rsidRPr="00E1561A" w:rsidDel="00B87312">
            <w:rPr>
              <w:sz w:val="24"/>
              <w:szCs w:val="24"/>
              <w:rtl/>
              <w:rPrChange w:id="1743" w:author="Nisan Avraham" w:date="2022-07-03T12:39:00Z">
                <w:rPr>
                  <w:sz w:val="24"/>
                  <w:szCs w:val="24"/>
                  <w:highlight w:val="yellow"/>
                  <w:rtl/>
                </w:rPr>
              </w:rPrChange>
            </w:rPr>
            <w:delText xml:space="preserve"> </w:delText>
          </w:r>
          <w:r w:rsidR="00303987" w:rsidRPr="00E1561A" w:rsidDel="00B87312">
            <w:rPr>
              <w:rFonts w:hint="eastAsia"/>
              <w:sz w:val="24"/>
              <w:szCs w:val="24"/>
              <w:rtl/>
              <w:rPrChange w:id="1744" w:author="Nisan Avraham" w:date="2022-07-03T12:39:00Z">
                <w:rPr>
                  <w:rFonts w:hint="eastAsia"/>
                  <w:sz w:val="24"/>
                  <w:szCs w:val="24"/>
                  <w:highlight w:val="yellow"/>
                  <w:rtl/>
                </w:rPr>
              </w:rPrChange>
            </w:rPr>
            <w:delText>שיעור</w:delText>
          </w:r>
          <w:r w:rsidR="00303987" w:rsidRPr="00E1561A" w:rsidDel="00B87312">
            <w:rPr>
              <w:sz w:val="24"/>
              <w:szCs w:val="24"/>
              <w:rtl/>
              <w:rPrChange w:id="1745" w:author="Nisan Avraham" w:date="2022-07-03T12:39:00Z">
                <w:rPr>
                  <w:sz w:val="24"/>
                  <w:szCs w:val="24"/>
                  <w:highlight w:val="yellow"/>
                  <w:rtl/>
                </w:rPr>
              </w:rPrChange>
            </w:rPr>
            <w:delText xml:space="preserve"> </w:delText>
          </w:r>
          <w:r w:rsidR="00303987" w:rsidRPr="00E1561A" w:rsidDel="00B87312">
            <w:rPr>
              <w:rFonts w:hint="eastAsia"/>
              <w:sz w:val="24"/>
              <w:szCs w:val="24"/>
              <w:rtl/>
              <w:rPrChange w:id="1746" w:author="Nisan Avraham" w:date="2022-07-03T12:39:00Z">
                <w:rPr>
                  <w:rFonts w:hint="eastAsia"/>
                  <w:sz w:val="24"/>
                  <w:szCs w:val="24"/>
                  <w:highlight w:val="yellow"/>
                  <w:rtl/>
                </w:rPr>
              </w:rPrChange>
            </w:rPr>
            <w:delText>אובדן</w:delText>
          </w:r>
          <w:r w:rsidR="00303987" w:rsidRPr="00E1561A" w:rsidDel="00B87312">
            <w:rPr>
              <w:sz w:val="24"/>
              <w:szCs w:val="24"/>
              <w:rtl/>
              <w:rPrChange w:id="1747" w:author="Nisan Avraham" w:date="2022-07-03T12:39:00Z">
                <w:rPr>
                  <w:sz w:val="24"/>
                  <w:szCs w:val="24"/>
                  <w:highlight w:val="yellow"/>
                  <w:rtl/>
                </w:rPr>
              </w:rPrChange>
            </w:rPr>
            <w:delText xml:space="preserve"> </w:delText>
          </w:r>
          <w:r w:rsidR="00303987" w:rsidRPr="00E1561A" w:rsidDel="00B87312">
            <w:rPr>
              <w:rFonts w:hint="eastAsia"/>
              <w:sz w:val="24"/>
              <w:szCs w:val="24"/>
              <w:rtl/>
              <w:rPrChange w:id="1748" w:author="Nisan Avraham" w:date="2022-07-03T12:39:00Z">
                <w:rPr>
                  <w:rFonts w:hint="eastAsia"/>
                  <w:sz w:val="24"/>
                  <w:szCs w:val="24"/>
                  <w:highlight w:val="yellow"/>
                  <w:rtl/>
                </w:rPr>
              </w:rPrChange>
            </w:rPr>
            <w:delText>גבוה</w:delText>
          </w:r>
          <w:r w:rsidR="00303987" w:rsidRPr="00E1561A" w:rsidDel="00B87312">
            <w:rPr>
              <w:sz w:val="24"/>
              <w:szCs w:val="24"/>
              <w:rtl/>
              <w:rPrChange w:id="1749" w:author="Nisan Avraham" w:date="2022-07-03T12:39:00Z">
                <w:rPr>
                  <w:sz w:val="24"/>
                  <w:szCs w:val="24"/>
                  <w:highlight w:val="yellow"/>
                  <w:rtl/>
                </w:rPr>
              </w:rPrChange>
            </w:rPr>
            <w:delText xml:space="preserve"> </w:delText>
          </w:r>
          <w:r w:rsidR="00303987" w:rsidRPr="00E1561A" w:rsidDel="00B87312">
            <w:rPr>
              <w:rFonts w:hint="eastAsia"/>
              <w:sz w:val="24"/>
              <w:szCs w:val="24"/>
              <w:rtl/>
              <w:rPrChange w:id="1750" w:author="Nisan Avraham" w:date="2022-07-03T12:39:00Z">
                <w:rPr>
                  <w:rFonts w:hint="eastAsia"/>
                  <w:sz w:val="24"/>
                  <w:szCs w:val="24"/>
                  <w:highlight w:val="yellow"/>
                  <w:rtl/>
                </w:rPr>
              </w:rPrChange>
            </w:rPr>
            <w:delText>יחסית</w:delText>
          </w:r>
        </w:del>
      </w:ins>
      <w:ins w:id="1751" w:author="Nisan Avraham" w:date="2022-07-03T12:29:00Z">
        <w:del w:id="1752" w:author="Yael Armon" w:date="2022-07-03T14:32:00Z">
          <w:r w:rsidR="00303987" w:rsidRPr="00E1561A" w:rsidDel="00B87312">
            <w:rPr>
              <w:sz w:val="24"/>
              <w:szCs w:val="24"/>
              <w:rtl/>
              <w:rPrChange w:id="1753" w:author="Nisan Avraham" w:date="2022-07-03T12:39:00Z">
                <w:rPr>
                  <w:sz w:val="24"/>
                  <w:szCs w:val="24"/>
                  <w:highlight w:val="yellow"/>
                  <w:rtl/>
                </w:rPr>
              </w:rPrChange>
            </w:rPr>
            <w:delText xml:space="preserve"> </w:delText>
          </w:r>
        </w:del>
        <w:del w:id="1754" w:author="Yael Armon" w:date="2022-07-03T14:24:00Z">
          <w:r w:rsidR="00303987" w:rsidRPr="00E1561A" w:rsidDel="00632FAF">
            <w:rPr>
              <w:sz w:val="24"/>
              <w:szCs w:val="24"/>
              <w:rtl/>
              <w:rPrChange w:id="1755" w:author="Nisan Avraham" w:date="2022-07-03T12:39:00Z">
                <w:rPr>
                  <w:sz w:val="24"/>
                  <w:szCs w:val="24"/>
                  <w:highlight w:val="yellow"/>
                  <w:rtl/>
                </w:rPr>
              </w:rPrChange>
            </w:rPr>
            <w:delText>אשר</w:delText>
          </w:r>
        </w:del>
        <w:del w:id="1756" w:author="Yael Armon" w:date="2022-07-03T14:32:00Z">
          <w:r w:rsidR="00303987" w:rsidRPr="00E1561A" w:rsidDel="00B87312">
            <w:rPr>
              <w:sz w:val="24"/>
              <w:szCs w:val="24"/>
              <w:rtl/>
              <w:rPrChange w:id="1757" w:author="Nisan Avraham" w:date="2022-07-03T12:39:00Z">
                <w:rPr>
                  <w:sz w:val="24"/>
                  <w:szCs w:val="24"/>
                  <w:highlight w:val="yellow"/>
                  <w:rtl/>
                </w:rPr>
              </w:rPrChange>
            </w:rPr>
            <w:delText xml:space="preserve"> תרמו לגידול באובדן </w:delText>
          </w:r>
        </w:del>
        <w:del w:id="1758" w:author="Yael Armon" w:date="2022-07-03T14:24:00Z">
          <w:r w:rsidR="00303987" w:rsidRPr="00E1561A" w:rsidDel="00632FAF">
            <w:rPr>
              <w:sz w:val="24"/>
              <w:szCs w:val="24"/>
              <w:rtl/>
              <w:rPrChange w:id="1759" w:author="Nisan Avraham" w:date="2022-07-03T12:39:00Z">
                <w:rPr>
                  <w:sz w:val="24"/>
                  <w:szCs w:val="24"/>
                  <w:highlight w:val="yellow"/>
                  <w:rtl/>
                </w:rPr>
              </w:rPrChange>
            </w:rPr>
            <w:delText>ב</w:delText>
          </w:r>
        </w:del>
        <w:del w:id="1760" w:author="Yael Armon" w:date="2022-07-03T14:32:00Z">
          <w:r w:rsidR="00303987" w:rsidRPr="00E1561A" w:rsidDel="00B87312">
            <w:rPr>
              <w:sz w:val="24"/>
              <w:szCs w:val="24"/>
              <w:rtl/>
              <w:rPrChange w:id="1761" w:author="Nisan Avraham" w:date="2022-07-03T12:39:00Z">
                <w:rPr>
                  <w:sz w:val="24"/>
                  <w:szCs w:val="24"/>
                  <w:highlight w:val="yellow"/>
                  <w:rtl/>
                </w:rPr>
              </w:rPrChange>
            </w:rPr>
            <w:delText>מזון. אולם, ניכר</w:delText>
          </w:r>
        </w:del>
        <w:del w:id="1762" w:author="Yael Armon" w:date="2022-07-03T14:24:00Z">
          <w:r w:rsidR="00303987" w:rsidRPr="00E1561A" w:rsidDel="00632FAF">
            <w:rPr>
              <w:sz w:val="24"/>
              <w:szCs w:val="24"/>
              <w:rtl/>
              <w:rPrChange w:id="1763" w:author="Nisan Avraham" w:date="2022-07-03T12:39:00Z">
                <w:rPr>
                  <w:sz w:val="24"/>
                  <w:szCs w:val="24"/>
                  <w:highlight w:val="yellow"/>
                  <w:rtl/>
                </w:rPr>
              </w:rPrChange>
            </w:rPr>
            <w:delText>ת</w:delText>
          </w:r>
        </w:del>
        <w:del w:id="1764" w:author="Yael Armon" w:date="2022-07-03T14:32:00Z">
          <w:r w:rsidR="00303987" w:rsidRPr="00E1561A" w:rsidDel="00B87312">
            <w:rPr>
              <w:sz w:val="24"/>
              <w:szCs w:val="24"/>
              <w:rtl/>
              <w:rPrChange w:id="1765" w:author="Nisan Avraham" w:date="2022-07-03T12:39:00Z">
                <w:rPr>
                  <w:sz w:val="24"/>
                  <w:szCs w:val="24"/>
                  <w:highlight w:val="yellow"/>
                  <w:rtl/>
                </w:rPr>
              </w:rPrChange>
            </w:rPr>
            <w:delText xml:space="preserve"> כי </w:delText>
          </w:r>
        </w:del>
        <w:del w:id="1766" w:author="Yael Armon" w:date="2022-07-03T14:24:00Z">
          <w:r w:rsidR="00303987" w:rsidRPr="00E1561A" w:rsidDel="00632FAF">
            <w:rPr>
              <w:sz w:val="24"/>
              <w:szCs w:val="24"/>
              <w:rtl/>
              <w:rPrChange w:id="1767" w:author="Nisan Avraham" w:date="2022-07-03T12:39:00Z">
                <w:rPr>
                  <w:sz w:val="24"/>
                  <w:szCs w:val="24"/>
                  <w:highlight w:val="yellow"/>
                  <w:rtl/>
                </w:rPr>
              </w:rPrChange>
            </w:rPr>
            <w:delText xml:space="preserve">התפתחה </w:delText>
          </w:r>
        </w:del>
        <w:del w:id="1768" w:author="Yael Armon" w:date="2022-07-03T14:34:00Z">
          <w:r w:rsidR="00303987" w:rsidRPr="00E1561A" w:rsidDel="00CD7FCC">
            <w:rPr>
              <w:sz w:val="24"/>
              <w:szCs w:val="24"/>
              <w:rtl/>
              <w:rPrChange w:id="1769" w:author="Nisan Avraham" w:date="2022-07-03T12:39:00Z">
                <w:rPr>
                  <w:sz w:val="24"/>
                  <w:szCs w:val="24"/>
                  <w:highlight w:val="yellow"/>
                  <w:rtl/>
                </w:rPr>
              </w:rPrChange>
            </w:rPr>
            <w:delText>שינויים ב</w:delText>
          </w:r>
        </w:del>
        <w:del w:id="1770" w:author="Yael Armon" w:date="2022-07-03T14:39:00Z">
          <w:r w:rsidR="00303987" w:rsidRPr="00E1561A" w:rsidDel="00CD7FCC">
            <w:rPr>
              <w:sz w:val="24"/>
              <w:szCs w:val="24"/>
              <w:rtl/>
              <w:rPrChange w:id="1771" w:author="Nisan Avraham" w:date="2022-07-03T12:39:00Z">
                <w:rPr>
                  <w:sz w:val="24"/>
                  <w:szCs w:val="24"/>
                  <w:highlight w:val="yellow"/>
                  <w:rtl/>
                </w:rPr>
              </w:rPrChange>
            </w:rPr>
            <w:delText xml:space="preserve">דפוסי הצריכה בעידן פוסט </w:delText>
          </w:r>
        </w:del>
        <w:del w:id="1772" w:author="Yael Armon" w:date="2022-07-03T14:25:00Z">
          <w:r w:rsidR="00303987" w:rsidRPr="00E1561A" w:rsidDel="00632FAF">
            <w:rPr>
              <w:sz w:val="24"/>
              <w:szCs w:val="24"/>
              <w:rtl/>
              <w:rPrChange w:id="1773" w:author="Nisan Avraham" w:date="2022-07-03T12:39:00Z">
                <w:rPr>
                  <w:sz w:val="24"/>
                  <w:szCs w:val="24"/>
                  <w:highlight w:val="yellow"/>
                  <w:rtl/>
                </w:rPr>
              </w:rPrChange>
            </w:rPr>
            <w:delText>ה</w:delText>
          </w:r>
        </w:del>
        <w:del w:id="1774" w:author="Yael Armon" w:date="2022-07-03T14:39:00Z">
          <w:r w:rsidR="00303987" w:rsidRPr="00E1561A" w:rsidDel="00CD7FCC">
            <w:rPr>
              <w:sz w:val="24"/>
              <w:szCs w:val="24"/>
              <w:rtl/>
              <w:rPrChange w:id="1775" w:author="Nisan Avraham" w:date="2022-07-03T12:39:00Z">
                <w:rPr>
                  <w:sz w:val="24"/>
                  <w:szCs w:val="24"/>
                  <w:highlight w:val="yellow"/>
                  <w:rtl/>
                </w:rPr>
              </w:rPrChange>
            </w:rPr>
            <w:delText xml:space="preserve">קורונה </w:delText>
          </w:r>
        </w:del>
        <w:del w:id="1776" w:author="Yael Armon" w:date="2022-07-03T14:33:00Z">
          <w:r w:rsidR="00303987" w:rsidRPr="00E1561A" w:rsidDel="00CD7FCC">
            <w:rPr>
              <w:sz w:val="24"/>
              <w:szCs w:val="24"/>
              <w:rtl/>
              <w:rPrChange w:id="1777" w:author="Nisan Avraham" w:date="2022-07-03T12:39:00Z">
                <w:rPr>
                  <w:sz w:val="24"/>
                  <w:szCs w:val="24"/>
                  <w:highlight w:val="yellow"/>
                  <w:rtl/>
                </w:rPr>
              </w:rPrChange>
            </w:rPr>
            <w:delText xml:space="preserve">כאשר </w:delText>
          </w:r>
        </w:del>
      </w:ins>
      <w:del w:id="1778" w:author="Yael Armon" w:date="2022-07-03T14:39:00Z">
        <w:r w:rsidRPr="00E1561A" w:rsidDel="00CD7FCC">
          <w:rPr>
            <w:rFonts w:hint="eastAsia"/>
            <w:sz w:val="24"/>
            <w:szCs w:val="24"/>
            <w:rtl/>
          </w:rPr>
          <w:delText>התפתחות</w:delText>
        </w:r>
        <w:r w:rsidRPr="00E1561A" w:rsidDel="00CD7FCC">
          <w:rPr>
            <w:sz w:val="24"/>
            <w:szCs w:val="24"/>
            <w:rtl/>
          </w:rPr>
          <w:delText xml:space="preserve"> </w:delText>
        </w:r>
        <w:r w:rsidRPr="00E1561A" w:rsidDel="00CD7FCC">
          <w:rPr>
            <w:rFonts w:hint="eastAsia"/>
            <w:sz w:val="24"/>
            <w:szCs w:val="24"/>
            <w:rtl/>
          </w:rPr>
          <w:delText>ערוצי</w:delText>
        </w:r>
        <w:r w:rsidRPr="00E1561A" w:rsidDel="00CD7FCC">
          <w:rPr>
            <w:sz w:val="24"/>
            <w:szCs w:val="24"/>
            <w:rtl/>
          </w:rPr>
          <w:delText xml:space="preserve"> </w:delText>
        </w:r>
        <w:r w:rsidRPr="00E1561A" w:rsidDel="00CD7FCC">
          <w:rPr>
            <w:rFonts w:hint="eastAsia"/>
            <w:sz w:val="24"/>
            <w:szCs w:val="24"/>
            <w:rtl/>
          </w:rPr>
          <w:delText>קניה</w:delText>
        </w:r>
        <w:r w:rsidRPr="00E1561A" w:rsidDel="00CD7FCC">
          <w:rPr>
            <w:sz w:val="24"/>
            <w:szCs w:val="24"/>
            <w:rtl/>
          </w:rPr>
          <w:delText xml:space="preserve"> </w:delText>
        </w:r>
        <w:r w:rsidRPr="00E1561A" w:rsidDel="00CD7FCC">
          <w:rPr>
            <w:rFonts w:hint="eastAsia"/>
            <w:sz w:val="24"/>
            <w:szCs w:val="24"/>
            <w:rtl/>
          </w:rPr>
          <w:delText>ישירים</w:delText>
        </w:r>
        <w:r w:rsidRPr="00E1561A" w:rsidDel="00CD7FCC">
          <w:rPr>
            <w:sz w:val="24"/>
            <w:szCs w:val="24"/>
            <w:rtl/>
          </w:rPr>
          <w:delText xml:space="preserve">, </w:delText>
        </w:r>
      </w:del>
      <w:del w:id="1779" w:author="Yael Armon" w:date="2022-07-03T14:33:00Z">
        <w:r w:rsidRPr="00E1561A" w:rsidDel="00CD7FCC">
          <w:rPr>
            <w:rFonts w:hint="eastAsia"/>
            <w:sz w:val="24"/>
            <w:szCs w:val="24"/>
            <w:rtl/>
          </w:rPr>
          <w:delText>ש</w:delText>
        </w:r>
      </w:del>
      <w:del w:id="1780" w:author="Yael Armon" w:date="2022-07-03T14:39:00Z">
        <w:r w:rsidRPr="00E1561A" w:rsidDel="00CD7FCC">
          <w:rPr>
            <w:rFonts w:hint="eastAsia"/>
            <w:sz w:val="24"/>
            <w:szCs w:val="24"/>
            <w:rtl/>
          </w:rPr>
          <w:delText>בהם</w:delText>
        </w:r>
        <w:r w:rsidRPr="00E1561A" w:rsidDel="00CD7FCC">
          <w:rPr>
            <w:sz w:val="24"/>
            <w:szCs w:val="24"/>
            <w:rtl/>
          </w:rPr>
          <w:delText xml:space="preserve"> </w:delText>
        </w:r>
        <w:r w:rsidRPr="00E1561A" w:rsidDel="00CD7FCC">
          <w:rPr>
            <w:rFonts w:hint="eastAsia"/>
            <w:sz w:val="24"/>
            <w:szCs w:val="24"/>
            <w:rtl/>
          </w:rPr>
          <w:delText>המזון</w:delText>
        </w:r>
        <w:r w:rsidRPr="00E1561A" w:rsidDel="00CD7FCC">
          <w:rPr>
            <w:sz w:val="24"/>
            <w:szCs w:val="24"/>
            <w:rtl/>
          </w:rPr>
          <w:delText xml:space="preserve"> </w:delText>
        </w:r>
        <w:r w:rsidRPr="00E1561A" w:rsidDel="00CD7FCC">
          <w:rPr>
            <w:rFonts w:hint="eastAsia"/>
            <w:sz w:val="24"/>
            <w:szCs w:val="24"/>
            <w:rtl/>
          </w:rPr>
          <w:delText>עובר</w:delText>
        </w:r>
        <w:r w:rsidRPr="00E1561A" w:rsidDel="00CD7FCC">
          <w:rPr>
            <w:sz w:val="24"/>
            <w:szCs w:val="24"/>
            <w:rtl/>
          </w:rPr>
          <w:delText xml:space="preserve"> </w:delText>
        </w:r>
        <w:r w:rsidRPr="00E1561A" w:rsidDel="00CD7FCC">
          <w:rPr>
            <w:rFonts w:hint="eastAsia"/>
            <w:sz w:val="24"/>
            <w:szCs w:val="24"/>
            <w:rtl/>
          </w:rPr>
          <w:delText>ישירות</w:delText>
        </w:r>
        <w:r w:rsidRPr="00E1561A" w:rsidDel="00CD7FCC">
          <w:rPr>
            <w:sz w:val="24"/>
            <w:szCs w:val="24"/>
            <w:rtl/>
          </w:rPr>
          <w:delText xml:space="preserve"> </w:delText>
        </w:r>
        <w:r w:rsidRPr="00E1561A" w:rsidDel="00CD7FCC">
          <w:rPr>
            <w:rFonts w:hint="eastAsia"/>
            <w:sz w:val="24"/>
            <w:szCs w:val="24"/>
            <w:rtl/>
          </w:rPr>
          <w:delText>ממרכז</w:delText>
        </w:r>
        <w:r w:rsidRPr="00E1561A" w:rsidDel="00CD7FCC">
          <w:rPr>
            <w:sz w:val="24"/>
            <w:szCs w:val="24"/>
            <w:rtl/>
          </w:rPr>
          <w:delText xml:space="preserve"> </w:delText>
        </w:r>
        <w:r w:rsidRPr="00E1561A" w:rsidDel="00CD7FCC">
          <w:rPr>
            <w:rFonts w:hint="eastAsia"/>
            <w:sz w:val="24"/>
            <w:szCs w:val="24"/>
            <w:rtl/>
          </w:rPr>
          <w:delText>לוגיסטי</w:delText>
        </w:r>
        <w:r w:rsidRPr="00E1561A" w:rsidDel="00CD7FCC">
          <w:rPr>
            <w:sz w:val="24"/>
            <w:szCs w:val="24"/>
            <w:rtl/>
          </w:rPr>
          <w:delText xml:space="preserve"> </w:delText>
        </w:r>
        <w:r w:rsidRPr="00E1561A" w:rsidDel="00CD7FCC">
          <w:rPr>
            <w:rFonts w:hint="eastAsia"/>
            <w:sz w:val="24"/>
            <w:szCs w:val="24"/>
            <w:rtl/>
          </w:rPr>
          <w:delText>ייעודי</w:delText>
        </w:r>
        <w:r w:rsidRPr="00E1561A" w:rsidDel="00CD7FCC">
          <w:rPr>
            <w:sz w:val="24"/>
            <w:szCs w:val="24"/>
            <w:rtl/>
          </w:rPr>
          <w:delText xml:space="preserve"> (</w:delText>
        </w:r>
        <w:r w:rsidRPr="00E1561A" w:rsidDel="00CD7FCC">
          <w:rPr>
            <w:sz w:val="24"/>
            <w:szCs w:val="24"/>
          </w:rPr>
          <w:delText>E-fulfillment Center</w:delText>
        </w:r>
        <w:r w:rsidRPr="00E1561A" w:rsidDel="00CD7FCC">
          <w:rPr>
            <w:sz w:val="24"/>
            <w:szCs w:val="24"/>
            <w:rtl/>
          </w:rPr>
          <w:delText xml:space="preserve">) </w:delText>
        </w:r>
        <w:r w:rsidRPr="00E1561A" w:rsidDel="00CD7FCC">
          <w:rPr>
            <w:rFonts w:hint="eastAsia"/>
            <w:sz w:val="24"/>
            <w:szCs w:val="24"/>
            <w:rtl/>
          </w:rPr>
          <w:delText>ללקוח</w:delText>
        </w:r>
        <w:r w:rsidRPr="00E1561A" w:rsidDel="00CD7FCC">
          <w:rPr>
            <w:sz w:val="24"/>
            <w:szCs w:val="24"/>
            <w:rtl/>
          </w:rPr>
          <w:delText xml:space="preserve"> </w:delText>
        </w:r>
        <w:r w:rsidRPr="00E1561A" w:rsidDel="00CD7FCC">
          <w:rPr>
            <w:rFonts w:hint="eastAsia"/>
            <w:sz w:val="24"/>
            <w:szCs w:val="24"/>
            <w:rtl/>
          </w:rPr>
          <w:delText>הסופי</w:delText>
        </w:r>
        <w:r w:rsidRPr="00E1561A" w:rsidDel="00CD7FCC">
          <w:rPr>
            <w:sz w:val="24"/>
            <w:szCs w:val="24"/>
            <w:rtl/>
          </w:rPr>
          <w:delText xml:space="preserve"> </w:delText>
        </w:r>
        <w:r w:rsidRPr="00E1561A" w:rsidDel="00CD7FCC">
          <w:rPr>
            <w:rFonts w:hint="eastAsia"/>
            <w:sz w:val="24"/>
            <w:szCs w:val="24"/>
            <w:rtl/>
          </w:rPr>
          <w:delText>ללא</w:delText>
        </w:r>
        <w:r w:rsidRPr="00E1561A" w:rsidDel="00CD7FCC">
          <w:rPr>
            <w:sz w:val="24"/>
            <w:szCs w:val="24"/>
            <w:rtl/>
          </w:rPr>
          <w:delText xml:space="preserve"> </w:delText>
        </w:r>
        <w:r w:rsidRPr="00E1561A" w:rsidDel="00CD7FCC">
          <w:rPr>
            <w:rFonts w:hint="eastAsia"/>
            <w:sz w:val="24"/>
            <w:szCs w:val="24"/>
            <w:rtl/>
          </w:rPr>
          <w:delText>מעבר</w:delText>
        </w:r>
        <w:r w:rsidRPr="00E1561A" w:rsidDel="00CD7FCC">
          <w:rPr>
            <w:sz w:val="24"/>
            <w:szCs w:val="24"/>
            <w:rtl/>
          </w:rPr>
          <w:delText xml:space="preserve"> </w:delText>
        </w:r>
        <w:r w:rsidRPr="00E1561A" w:rsidDel="00CD7FCC">
          <w:rPr>
            <w:rFonts w:hint="eastAsia"/>
            <w:sz w:val="24"/>
            <w:szCs w:val="24"/>
            <w:rtl/>
          </w:rPr>
          <w:delText>בסניף</w:delText>
        </w:r>
      </w:del>
      <w:ins w:id="1781" w:author="Nisan Avraham" w:date="2022-07-03T12:37:00Z">
        <w:del w:id="1782" w:author="Yael Armon" w:date="2022-07-03T14:39:00Z">
          <w:r w:rsidR="00E1561A" w:rsidRPr="00E1561A" w:rsidDel="00CD7FCC">
            <w:rPr>
              <w:sz w:val="24"/>
              <w:szCs w:val="24"/>
              <w:rtl/>
              <w:rPrChange w:id="1783" w:author="Nisan Avraham" w:date="2022-07-03T12:39:00Z">
                <w:rPr>
                  <w:sz w:val="24"/>
                  <w:szCs w:val="24"/>
                  <w:highlight w:val="yellow"/>
                  <w:rtl/>
                </w:rPr>
              </w:rPrChange>
            </w:rPr>
            <w:delText xml:space="preserve"> </w:delText>
          </w:r>
        </w:del>
        <w:del w:id="1784" w:author="Yael Armon" w:date="2022-07-03T14:33:00Z">
          <w:r w:rsidR="00E1561A" w:rsidRPr="00E1561A" w:rsidDel="00CD7FCC">
            <w:rPr>
              <w:sz w:val="24"/>
              <w:szCs w:val="24"/>
              <w:rtl/>
              <w:rPrChange w:id="1785" w:author="Nisan Avraham" w:date="2022-07-03T12:39:00Z">
                <w:rPr>
                  <w:sz w:val="24"/>
                  <w:szCs w:val="24"/>
                  <w:highlight w:val="yellow"/>
                  <w:rtl/>
                </w:rPr>
              </w:rPrChange>
            </w:rPr>
            <w:delText>ולכן</w:delText>
          </w:r>
        </w:del>
        <w:del w:id="1786" w:author="Yael Armon" w:date="2022-07-03T14:39:00Z">
          <w:r w:rsidR="00E1561A" w:rsidRPr="00E1561A" w:rsidDel="00CD7FCC">
            <w:rPr>
              <w:sz w:val="24"/>
              <w:szCs w:val="24"/>
              <w:rtl/>
              <w:rPrChange w:id="1787" w:author="Nisan Avraham" w:date="2022-07-03T12:39:00Z">
                <w:rPr>
                  <w:sz w:val="24"/>
                  <w:szCs w:val="24"/>
                  <w:highlight w:val="yellow"/>
                  <w:rtl/>
                </w:rPr>
              </w:rPrChange>
            </w:rPr>
            <w:delText xml:space="preserve"> בעלי שיעור אובדן נמוך יחסית</w:delText>
          </w:r>
        </w:del>
      </w:ins>
      <w:del w:id="1788" w:author="Yael Armon" w:date="2022-07-03T14:34:00Z">
        <w:r w:rsidRPr="00E1561A" w:rsidDel="00CD7FCC">
          <w:rPr>
            <w:sz w:val="24"/>
            <w:szCs w:val="24"/>
            <w:rtl/>
          </w:rPr>
          <w:delText xml:space="preserve">, מהווה </w:delText>
        </w:r>
      </w:del>
      <w:ins w:id="1789" w:author="Nisan Avraham" w:date="2022-07-03T12:31:00Z">
        <w:del w:id="1790" w:author="Yael Armon" w:date="2022-07-03T14:34:00Z">
          <w:r w:rsidR="000824F2" w:rsidRPr="00E1561A" w:rsidDel="00CD7FCC">
            <w:rPr>
              <w:rFonts w:hint="eastAsia"/>
              <w:sz w:val="24"/>
              <w:szCs w:val="24"/>
              <w:rtl/>
              <w:rPrChange w:id="1791" w:author="Nisan Avraham" w:date="2022-07-03T12:39:00Z">
                <w:rPr>
                  <w:rFonts w:hint="eastAsia"/>
                  <w:sz w:val="24"/>
                  <w:szCs w:val="24"/>
                  <w:highlight w:val="yellow"/>
                  <w:rtl/>
                </w:rPr>
              </w:rPrChange>
            </w:rPr>
            <w:delText>מסלול</w:delText>
          </w:r>
          <w:r w:rsidR="000824F2" w:rsidRPr="00E1561A" w:rsidDel="00CD7FCC">
            <w:rPr>
              <w:sz w:val="24"/>
              <w:szCs w:val="24"/>
              <w:rtl/>
              <w:rPrChange w:id="1792" w:author="Nisan Avraham" w:date="2022-07-03T12:39:00Z">
                <w:rPr>
                  <w:sz w:val="24"/>
                  <w:szCs w:val="24"/>
                  <w:highlight w:val="yellow"/>
                  <w:rtl/>
                </w:rPr>
              </w:rPrChange>
            </w:rPr>
            <w:delText xml:space="preserve"> </w:delText>
          </w:r>
          <w:r w:rsidR="000824F2" w:rsidRPr="00E1561A" w:rsidDel="00CD7FCC">
            <w:rPr>
              <w:rFonts w:hint="eastAsia"/>
              <w:sz w:val="24"/>
              <w:szCs w:val="24"/>
              <w:rtl/>
              <w:rPrChange w:id="1793" w:author="Nisan Avraham" w:date="2022-07-03T12:39:00Z">
                <w:rPr>
                  <w:rFonts w:hint="eastAsia"/>
                  <w:sz w:val="24"/>
                  <w:szCs w:val="24"/>
                  <w:highlight w:val="yellow"/>
                  <w:rtl/>
                </w:rPr>
              </w:rPrChange>
            </w:rPr>
            <w:delText>פופולרי</w:delText>
          </w:r>
          <w:r w:rsidR="000824F2" w:rsidRPr="00E1561A" w:rsidDel="00CD7FCC">
            <w:rPr>
              <w:sz w:val="24"/>
              <w:szCs w:val="24"/>
              <w:rtl/>
              <w:rPrChange w:id="1794" w:author="Nisan Avraham" w:date="2022-07-03T12:39:00Z">
                <w:rPr>
                  <w:sz w:val="24"/>
                  <w:szCs w:val="24"/>
                  <w:highlight w:val="yellow"/>
                  <w:rtl/>
                </w:rPr>
              </w:rPrChange>
            </w:rPr>
            <w:delText xml:space="preserve"> </w:delText>
          </w:r>
          <w:r w:rsidR="000824F2" w:rsidRPr="00E1561A" w:rsidDel="00CD7FCC">
            <w:rPr>
              <w:rFonts w:hint="eastAsia"/>
              <w:sz w:val="24"/>
              <w:szCs w:val="24"/>
              <w:rtl/>
              <w:rPrChange w:id="1795" w:author="Nisan Avraham" w:date="2022-07-03T12:39:00Z">
                <w:rPr>
                  <w:rFonts w:hint="eastAsia"/>
                  <w:sz w:val="24"/>
                  <w:szCs w:val="24"/>
                  <w:highlight w:val="yellow"/>
                  <w:rtl/>
                </w:rPr>
              </w:rPrChange>
            </w:rPr>
            <w:delText>יותר</w:delText>
          </w:r>
          <w:r w:rsidR="000824F2" w:rsidRPr="00E1561A" w:rsidDel="00CD7FCC">
            <w:rPr>
              <w:sz w:val="24"/>
              <w:szCs w:val="24"/>
              <w:rtl/>
              <w:rPrChange w:id="1796" w:author="Nisan Avraham" w:date="2022-07-03T12:39:00Z">
                <w:rPr>
                  <w:sz w:val="24"/>
                  <w:szCs w:val="24"/>
                  <w:highlight w:val="yellow"/>
                  <w:rtl/>
                </w:rPr>
              </w:rPrChange>
            </w:rPr>
            <w:delText xml:space="preserve"> </w:delText>
          </w:r>
          <w:r w:rsidR="000824F2" w:rsidRPr="00E1561A" w:rsidDel="00CD7FCC">
            <w:rPr>
              <w:rFonts w:hint="eastAsia"/>
              <w:sz w:val="24"/>
              <w:szCs w:val="24"/>
              <w:rtl/>
              <w:rPrChange w:id="1797" w:author="Nisan Avraham" w:date="2022-07-03T12:39:00Z">
                <w:rPr>
                  <w:rFonts w:hint="eastAsia"/>
                  <w:sz w:val="24"/>
                  <w:szCs w:val="24"/>
                  <w:highlight w:val="yellow"/>
                  <w:rtl/>
                </w:rPr>
              </w:rPrChange>
            </w:rPr>
            <w:delText>בשנת</w:delText>
          </w:r>
          <w:r w:rsidR="000824F2" w:rsidRPr="00E1561A" w:rsidDel="00CD7FCC">
            <w:rPr>
              <w:sz w:val="24"/>
              <w:szCs w:val="24"/>
              <w:rtl/>
              <w:rPrChange w:id="1798" w:author="Nisan Avraham" w:date="2022-07-03T12:39:00Z">
                <w:rPr>
                  <w:sz w:val="24"/>
                  <w:szCs w:val="24"/>
                  <w:highlight w:val="yellow"/>
                  <w:rtl/>
                </w:rPr>
              </w:rPrChange>
            </w:rPr>
            <w:delText xml:space="preserve"> 2021 </w:delText>
          </w:r>
          <w:r w:rsidR="000824F2" w:rsidRPr="00E1561A" w:rsidDel="00CD7FCC">
            <w:rPr>
              <w:rFonts w:hint="eastAsia"/>
              <w:sz w:val="24"/>
              <w:szCs w:val="24"/>
              <w:rtl/>
              <w:rPrChange w:id="1799" w:author="Nisan Avraham" w:date="2022-07-03T12:39:00Z">
                <w:rPr>
                  <w:rFonts w:hint="eastAsia"/>
                  <w:sz w:val="24"/>
                  <w:szCs w:val="24"/>
                  <w:highlight w:val="yellow"/>
                  <w:rtl/>
                </w:rPr>
              </w:rPrChange>
            </w:rPr>
            <w:delText>בהשוואה</w:delText>
          </w:r>
          <w:r w:rsidR="000824F2" w:rsidRPr="00E1561A" w:rsidDel="00CD7FCC">
            <w:rPr>
              <w:sz w:val="24"/>
              <w:szCs w:val="24"/>
              <w:rtl/>
              <w:rPrChange w:id="1800" w:author="Nisan Avraham" w:date="2022-07-03T12:39:00Z">
                <w:rPr>
                  <w:sz w:val="24"/>
                  <w:szCs w:val="24"/>
                  <w:highlight w:val="yellow"/>
                  <w:rtl/>
                </w:rPr>
              </w:rPrChange>
            </w:rPr>
            <w:delText xml:space="preserve"> </w:delText>
          </w:r>
          <w:r w:rsidR="000824F2" w:rsidRPr="00E1561A" w:rsidDel="00CD7FCC">
            <w:rPr>
              <w:rFonts w:hint="eastAsia"/>
              <w:sz w:val="24"/>
              <w:szCs w:val="24"/>
              <w:rtl/>
              <w:rPrChange w:id="1801" w:author="Nisan Avraham" w:date="2022-07-03T12:39:00Z">
                <w:rPr>
                  <w:rFonts w:hint="eastAsia"/>
                  <w:sz w:val="24"/>
                  <w:szCs w:val="24"/>
                  <w:highlight w:val="yellow"/>
                  <w:rtl/>
                </w:rPr>
              </w:rPrChange>
            </w:rPr>
            <w:delText>ל</w:delText>
          </w:r>
          <w:r w:rsidR="000824F2" w:rsidRPr="00E1561A" w:rsidDel="00CD7FCC">
            <w:rPr>
              <w:sz w:val="24"/>
              <w:szCs w:val="24"/>
              <w:rtl/>
              <w:rPrChange w:id="1802" w:author="Nisan Avraham" w:date="2022-07-03T12:39:00Z">
                <w:rPr>
                  <w:sz w:val="24"/>
                  <w:szCs w:val="24"/>
                  <w:highlight w:val="yellow"/>
                  <w:rtl/>
                </w:rPr>
              </w:rPrChange>
            </w:rPr>
            <w:delText>-20</w:delText>
          </w:r>
        </w:del>
      </w:ins>
      <w:ins w:id="1803" w:author="Nisan Avraham" w:date="2022-07-03T12:32:00Z">
        <w:del w:id="1804" w:author="Yael Armon" w:date="2022-07-03T14:34:00Z">
          <w:r w:rsidR="000824F2" w:rsidRPr="00E1561A" w:rsidDel="00CD7FCC">
            <w:rPr>
              <w:sz w:val="24"/>
              <w:szCs w:val="24"/>
              <w:rtl/>
              <w:rPrChange w:id="1805" w:author="Nisan Avraham" w:date="2022-07-03T12:39:00Z">
                <w:rPr>
                  <w:sz w:val="24"/>
                  <w:szCs w:val="24"/>
                  <w:highlight w:val="yellow"/>
                  <w:rtl/>
                </w:rPr>
              </w:rPrChange>
            </w:rPr>
            <w:delText>19</w:delText>
          </w:r>
        </w:del>
      </w:ins>
      <w:ins w:id="1806" w:author="Nisan Avraham" w:date="2022-07-03T12:31:00Z">
        <w:del w:id="1807" w:author="Yael Armon" w:date="2022-07-03T14:39:00Z">
          <w:r w:rsidR="000824F2" w:rsidRPr="00E1561A" w:rsidDel="00CD7FCC">
            <w:rPr>
              <w:sz w:val="24"/>
              <w:szCs w:val="24"/>
              <w:rtl/>
              <w:rPrChange w:id="1808" w:author="Nisan Avraham" w:date="2022-07-03T12:39:00Z">
                <w:rPr>
                  <w:sz w:val="24"/>
                  <w:szCs w:val="24"/>
                  <w:highlight w:val="yellow"/>
                  <w:rtl/>
                </w:rPr>
              </w:rPrChange>
            </w:rPr>
            <w:delText xml:space="preserve">. </w:delText>
          </w:r>
        </w:del>
      </w:ins>
      <w:del w:id="1809" w:author="Yael Armon" w:date="2022-07-03T14:39:00Z">
        <w:r w:rsidRPr="00E1561A" w:rsidDel="00CD7FCC">
          <w:rPr>
            <w:sz w:val="24"/>
            <w:szCs w:val="24"/>
            <w:rtl/>
          </w:rPr>
          <w:delText xml:space="preserve">תרומה נוספת לירידה בשיעורי </w:delText>
        </w:r>
        <w:r w:rsidRPr="00E1561A" w:rsidDel="00CD7FCC">
          <w:rPr>
            <w:rFonts w:hint="eastAsia"/>
            <w:sz w:val="24"/>
            <w:szCs w:val="24"/>
            <w:rtl/>
          </w:rPr>
          <w:delText>האובדן</w:delText>
        </w:r>
        <w:r w:rsidRPr="00E1561A" w:rsidDel="00CD7FCC">
          <w:rPr>
            <w:sz w:val="24"/>
            <w:szCs w:val="24"/>
            <w:rtl/>
          </w:rPr>
          <w:delText xml:space="preserve"> </w:delText>
        </w:r>
        <w:r w:rsidRPr="00E1561A" w:rsidDel="00CD7FCC">
          <w:rPr>
            <w:rFonts w:hint="eastAsia"/>
            <w:sz w:val="24"/>
            <w:szCs w:val="24"/>
            <w:rtl/>
          </w:rPr>
          <w:delText>כמו</w:delText>
        </w:r>
        <w:r w:rsidRPr="00E1561A" w:rsidDel="00CD7FCC">
          <w:rPr>
            <w:sz w:val="24"/>
            <w:szCs w:val="24"/>
            <w:rtl/>
          </w:rPr>
          <w:delText xml:space="preserve"> </w:delText>
        </w:r>
        <w:r w:rsidRPr="00E1561A" w:rsidDel="00CD7FCC">
          <w:rPr>
            <w:rFonts w:hint="eastAsia"/>
            <w:sz w:val="24"/>
            <w:szCs w:val="24"/>
            <w:rtl/>
          </w:rPr>
          <w:delText>גם</w:delText>
        </w:r>
        <w:r w:rsidRPr="00E1561A" w:rsidDel="00CD7FCC">
          <w:rPr>
            <w:sz w:val="24"/>
            <w:szCs w:val="24"/>
            <w:rtl/>
          </w:rPr>
          <w:delText xml:space="preserve"> </w:delText>
        </w:r>
        <w:r w:rsidRPr="00E1561A" w:rsidDel="00CD7FCC">
          <w:rPr>
            <w:rFonts w:hint="eastAsia"/>
            <w:sz w:val="24"/>
            <w:szCs w:val="24"/>
            <w:rtl/>
          </w:rPr>
          <w:delText>ירידה</w:delText>
        </w:r>
        <w:r w:rsidRPr="00E1561A" w:rsidDel="00CD7FCC">
          <w:rPr>
            <w:sz w:val="24"/>
            <w:szCs w:val="24"/>
            <w:rtl/>
          </w:rPr>
          <w:delText xml:space="preserve"> </w:delText>
        </w:r>
        <w:r w:rsidRPr="00E1561A" w:rsidDel="00CD7FCC">
          <w:rPr>
            <w:rFonts w:hint="eastAsia"/>
            <w:sz w:val="24"/>
            <w:szCs w:val="24"/>
            <w:rtl/>
          </w:rPr>
          <w:delText>פוטנציאלית</w:delText>
        </w:r>
        <w:r w:rsidRPr="00E1561A" w:rsidDel="00CD7FCC">
          <w:rPr>
            <w:sz w:val="24"/>
            <w:szCs w:val="24"/>
            <w:rtl/>
          </w:rPr>
          <w:delText xml:space="preserve"> </w:delText>
        </w:r>
        <w:r w:rsidRPr="00E1561A" w:rsidDel="00CD7FCC">
          <w:rPr>
            <w:rFonts w:hint="eastAsia"/>
            <w:sz w:val="24"/>
            <w:szCs w:val="24"/>
            <w:rtl/>
          </w:rPr>
          <w:delText>בהיקף</w:delText>
        </w:r>
        <w:r w:rsidRPr="00E1561A" w:rsidDel="00CD7FCC">
          <w:rPr>
            <w:sz w:val="24"/>
            <w:szCs w:val="24"/>
            <w:rtl/>
          </w:rPr>
          <w:delText xml:space="preserve"> </w:delText>
        </w:r>
        <w:r w:rsidRPr="00E1561A" w:rsidDel="00CD7FCC">
          <w:rPr>
            <w:rFonts w:hint="eastAsia"/>
            <w:sz w:val="24"/>
            <w:szCs w:val="24"/>
            <w:rtl/>
          </w:rPr>
          <w:delText>הפליטות</w:delText>
        </w:r>
        <w:r w:rsidRPr="00E1561A" w:rsidDel="00CD7FCC">
          <w:rPr>
            <w:sz w:val="24"/>
            <w:szCs w:val="24"/>
            <w:rtl/>
          </w:rPr>
          <w:delText xml:space="preserve"> </w:delText>
        </w:r>
        <w:r w:rsidRPr="00E1561A" w:rsidDel="00CD7FCC">
          <w:rPr>
            <w:rFonts w:hint="eastAsia"/>
            <w:sz w:val="24"/>
            <w:szCs w:val="24"/>
            <w:rtl/>
          </w:rPr>
          <w:delText>לסביבה</w:delText>
        </w:r>
        <w:r w:rsidRPr="00E1561A" w:rsidDel="00CD7FCC">
          <w:rPr>
            <w:sz w:val="24"/>
            <w:szCs w:val="24"/>
            <w:rtl/>
          </w:rPr>
          <w:delText xml:space="preserve">. </w:delText>
        </w:r>
      </w:del>
      <w:ins w:id="1810" w:author="Nisan Avraham" w:date="2022-07-03T12:16:00Z">
        <w:del w:id="1811" w:author="Yael Armon" w:date="2022-07-03T14:39:00Z">
          <w:r w:rsidR="00796525" w:rsidRPr="00E1561A" w:rsidDel="00CD7FCC">
            <w:rPr>
              <w:rFonts w:hint="eastAsia"/>
              <w:sz w:val="24"/>
              <w:szCs w:val="24"/>
              <w:rtl/>
              <w:rPrChange w:id="1812" w:author="Nisan Avraham" w:date="2022-07-03T12:39:00Z">
                <w:rPr>
                  <w:rFonts w:hint="eastAsia"/>
                  <w:sz w:val="24"/>
                  <w:szCs w:val="24"/>
                  <w:highlight w:val="yellow"/>
                  <w:rtl/>
                </w:rPr>
              </w:rPrChange>
            </w:rPr>
            <w:delText>על</w:delText>
          </w:r>
          <w:r w:rsidR="00796525" w:rsidRPr="00E1561A" w:rsidDel="00CD7FCC">
            <w:rPr>
              <w:sz w:val="24"/>
              <w:szCs w:val="24"/>
              <w:rtl/>
              <w:rPrChange w:id="1813" w:author="Nisan Avraham" w:date="2022-07-03T12:39:00Z">
                <w:rPr>
                  <w:sz w:val="24"/>
                  <w:szCs w:val="24"/>
                  <w:highlight w:val="yellow"/>
                  <w:rtl/>
                </w:rPr>
              </w:rPrChange>
            </w:rPr>
            <w:delText xml:space="preserve"> כן </w:delText>
          </w:r>
        </w:del>
      </w:ins>
      <w:ins w:id="1814" w:author="Nisan Avraham" w:date="2022-07-03T12:37:00Z">
        <w:del w:id="1815" w:author="Yael Armon" w:date="2022-07-03T14:39:00Z">
          <w:r w:rsidR="00E1561A" w:rsidRPr="00E1561A" w:rsidDel="00CD7FCC">
            <w:rPr>
              <w:rFonts w:hint="eastAsia"/>
              <w:sz w:val="24"/>
              <w:szCs w:val="24"/>
              <w:rtl/>
              <w:rPrChange w:id="1816" w:author="Nisan Avraham" w:date="2022-07-03T12:39:00Z">
                <w:rPr>
                  <w:rFonts w:hint="eastAsia"/>
                  <w:sz w:val="24"/>
                  <w:szCs w:val="24"/>
                  <w:highlight w:val="yellow"/>
                  <w:rtl/>
                </w:rPr>
              </w:rPrChange>
            </w:rPr>
            <w:delText>דפוסי</w:delText>
          </w:r>
          <w:r w:rsidR="00E1561A" w:rsidRPr="00E1561A" w:rsidDel="00CD7FCC">
            <w:rPr>
              <w:sz w:val="24"/>
              <w:szCs w:val="24"/>
              <w:rtl/>
              <w:rPrChange w:id="1817" w:author="Nisan Avraham" w:date="2022-07-03T12:39:00Z">
                <w:rPr>
                  <w:sz w:val="24"/>
                  <w:szCs w:val="24"/>
                  <w:highlight w:val="yellow"/>
                  <w:rtl/>
                </w:rPr>
              </w:rPrChange>
            </w:rPr>
            <w:delText xml:space="preserve"> </w:delText>
          </w:r>
          <w:r w:rsidR="00E1561A" w:rsidRPr="00E1561A" w:rsidDel="00CD7FCC">
            <w:rPr>
              <w:rFonts w:hint="eastAsia"/>
              <w:sz w:val="24"/>
              <w:szCs w:val="24"/>
              <w:rtl/>
              <w:rPrChange w:id="1818" w:author="Nisan Avraham" w:date="2022-07-03T12:39:00Z">
                <w:rPr>
                  <w:rFonts w:hint="eastAsia"/>
                  <w:sz w:val="24"/>
                  <w:szCs w:val="24"/>
                  <w:highlight w:val="yellow"/>
                  <w:rtl/>
                </w:rPr>
              </w:rPrChange>
            </w:rPr>
            <w:delText>הצריכה</w:delText>
          </w:r>
          <w:r w:rsidR="00E1561A" w:rsidRPr="00E1561A" w:rsidDel="00CD7FCC">
            <w:rPr>
              <w:sz w:val="24"/>
              <w:szCs w:val="24"/>
              <w:rtl/>
              <w:rPrChange w:id="1819" w:author="Nisan Avraham" w:date="2022-07-03T12:39:00Z">
                <w:rPr>
                  <w:sz w:val="24"/>
                  <w:szCs w:val="24"/>
                  <w:highlight w:val="yellow"/>
                  <w:rtl/>
                </w:rPr>
              </w:rPrChange>
            </w:rPr>
            <w:delText xml:space="preserve"> </w:delText>
          </w:r>
          <w:r w:rsidR="00E1561A" w:rsidRPr="00E1561A" w:rsidDel="00CD7FCC">
            <w:rPr>
              <w:rFonts w:hint="eastAsia"/>
              <w:sz w:val="24"/>
              <w:szCs w:val="24"/>
              <w:rtl/>
              <w:rPrChange w:id="1820" w:author="Nisan Avraham" w:date="2022-07-03T12:39:00Z">
                <w:rPr>
                  <w:rFonts w:hint="eastAsia"/>
                  <w:sz w:val="24"/>
                  <w:szCs w:val="24"/>
                  <w:highlight w:val="yellow"/>
                  <w:rtl/>
                </w:rPr>
              </w:rPrChange>
            </w:rPr>
            <w:delText>ה</w:delText>
          </w:r>
        </w:del>
      </w:ins>
      <w:ins w:id="1821" w:author="Nisan Avraham" w:date="2022-07-03T12:38:00Z">
        <w:del w:id="1822" w:author="Yael Armon" w:date="2022-07-03T14:39:00Z">
          <w:r w:rsidR="00E1561A" w:rsidRPr="00E1561A" w:rsidDel="00CD7FCC">
            <w:rPr>
              <w:rFonts w:hint="eastAsia"/>
              <w:sz w:val="24"/>
              <w:szCs w:val="24"/>
              <w:rtl/>
              <w:rPrChange w:id="1823" w:author="Nisan Avraham" w:date="2022-07-03T12:39:00Z">
                <w:rPr>
                  <w:rFonts w:hint="eastAsia"/>
                  <w:sz w:val="24"/>
                  <w:szCs w:val="24"/>
                  <w:highlight w:val="yellow"/>
                  <w:rtl/>
                </w:rPr>
              </w:rPrChange>
            </w:rPr>
            <w:delText>אלו</w:delText>
          </w:r>
          <w:r w:rsidR="00E1561A" w:rsidRPr="00E1561A" w:rsidDel="00CD7FCC">
            <w:rPr>
              <w:sz w:val="24"/>
              <w:szCs w:val="24"/>
              <w:rtl/>
              <w:rPrChange w:id="1824" w:author="Nisan Avraham" w:date="2022-07-03T12:39:00Z">
                <w:rPr>
                  <w:sz w:val="24"/>
                  <w:szCs w:val="24"/>
                  <w:highlight w:val="yellow"/>
                  <w:rtl/>
                </w:rPr>
              </w:rPrChange>
            </w:rPr>
            <w:delText xml:space="preserve"> תרמו </w:delText>
          </w:r>
        </w:del>
      </w:ins>
      <w:ins w:id="1825" w:author="Nisan Avraham" w:date="2022-07-03T12:33:00Z">
        <w:del w:id="1826" w:author="Yael Armon" w:date="2022-07-03T14:39:00Z">
          <w:r w:rsidR="000824F2" w:rsidRPr="00E1561A" w:rsidDel="00CD7FCC">
            <w:rPr>
              <w:rFonts w:hint="eastAsia"/>
              <w:sz w:val="24"/>
              <w:szCs w:val="24"/>
              <w:rtl/>
              <w:rPrChange w:id="1827" w:author="Nisan Avraham" w:date="2022-07-03T12:39:00Z">
                <w:rPr>
                  <w:rFonts w:hint="eastAsia"/>
                  <w:sz w:val="24"/>
                  <w:szCs w:val="24"/>
                  <w:highlight w:val="yellow"/>
                  <w:rtl/>
                </w:rPr>
              </w:rPrChange>
            </w:rPr>
            <w:delText>לכך</w:delText>
          </w:r>
          <w:r w:rsidR="000824F2" w:rsidRPr="00E1561A" w:rsidDel="00CD7FCC">
            <w:rPr>
              <w:sz w:val="24"/>
              <w:szCs w:val="24"/>
              <w:rtl/>
              <w:rPrChange w:id="1828" w:author="Nisan Avraham" w:date="2022-07-03T12:39:00Z">
                <w:rPr>
                  <w:sz w:val="24"/>
                  <w:szCs w:val="24"/>
                  <w:highlight w:val="yellow"/>
                  <w:rtl/>
                </w:rPr>
              </w:rPrChange>
            </w:rPr>
            <w:delText xml:space="preserve"> </w:delText>
          </w:r>
        </w:del>
      </w:ins>
      <w:ins w:id="1829" w:author="Nisan Avraham" w:date="2022-07-03T12:18:00Z">
        <w:del w:id="1830" w:author="Yael Armon" w:date="2022-07-03T14:39:00Z">
          <w:r w:rsidR="00796525" w:rsidRPr="00E1561A" w:rsidDel="00CD7FCC">
            <w:rPr>
              <w:rFonts w:hint="eastAsia"/>
              <w:sz w:val="24"/>
              <w:szCs w:val="24"/>
              <w:rtl/>
              <w:rPrChange w:id="1831" w:author="Nisan Avraham" w:date="2022-07-03T12:39:00Z">
                <w:rPr>
                  <w:rFonts w:hint="eastAsia"/>
                  <w:sz w:val="24"/>
                  <w:szCs w:val="24"/>
                  <w:highlight w:val="yellow"/>
                  <w:rtl/>
                </w:rPr>
              </w:rPrChange>
            </w:rPr>
            <w:delText>שהגידול</w:delText>
          </w:r>
          <w:r w:rsidR="00796525" w:rsidRPr="00E1561A" w:rsidDel="00CD7FCC">
            <w:rPr>
              <w:sz w:val="24"/>
              <w:szCs w:val="24"/>
              <w:rtl/>
              <w:rPrChange w:id="1832" w:author="Nisan Avraham" w:date="2022-07-03T12:39:00Z">
                <w:rPr>
                  <w:sz w:val="24"/>
                  <w:szCs w:val="24"/>
                  <w:highlight w:val="yellow"/>
                  <w:rtl/>
                </w:rPr>
              </w:rPrChange>
            </w:rPr>
            <w:delText xml:space="preserve"> באובדן המזון </w:delText>
          </w:r>
        </w:del>
      </w:ins>
      <w:ins w:id="1833" w:author="Nisan Avraham" w:date="2022-07-03T12:16:00Z">
        <w:del w:id="1834" w:author="Yael Armon" w:date="2022-07-03T14:39:00Z">
          <w:r w:rsidR="00796525" w:rsidRPr="00E1561A" w:rsidDel="00CD7FCC">
            <w:rPr>
              <w:rFonts w:hint="eastAsia"/>
              <w:sz w:val="24"/>
              <w:szCs w:val="24"/>
              <w:rtl/>
              <w:rPrChange w:id="1835" w:author="Nisan Avraham" w:date="2022-07-03T12:39:00Z">
                <w:rPr>
                  <w:rFonts w:hint="eastAsia"/>
                  <w:sz w:val="24"/>
                  <w:szCs w:val="24"/>
                  <w:highlight w:val="yellow"/>
                  <w:rtl/>
                </w:rPr>
              </w:rPrChange>
            </w:rPr>
            <w:delText>במקטע</w:delText>
          </w:r>
          <w:r w:rsidR="00796525" w:rsidRPr="00E1561A" w:rsidDel="00CD7FCC">
            <w:rPr>
              <w:sz w:val="24"/>
              <w:szCs w:val="24"/>
              <w:rtl/>
              <w:rPrChange w:id="1836" w:author="Nisan Avraham" w:date="2022-07-03T12:39:00Z">
                <w:rPr>
                  <w:sz w:val="24"/>
                  <w:szCs w:val="24"/>
                  <w:highlight w:val="yellow"/>
                  <w:rtl/>
                </w:rPr>
              </w:rPrChange>
            </w:rPr>
            <w:delText xml:space="preserve"> </w:delText>
          </w:r>
          <w:r w:rsidR="00796525" w:rsidRPr="00E1561A" w:rsidDel="00CD7FCC">
            <w:rPr>
              <w:rFonts w:hint="eastAsia"/>
              <w:sz w:val="24"/>
              <w:szCs w:val="24"/>
              <w:rtl/>
              <w:rPrChange w:id="1837" w:author="Nisan Avraham" w:date="2022-07-03T12:39:00Z">
                <w:rPr>
                  <w:rFonts w:hint="eastAsia"/>
                  <w:sz w:val="24"/>
                  <w:szCs w:val="24"/>
                  <w:highlight w:val="yellow"/>
                  <w:rtl/>
                </w:rPr>
              </w:rPrChange>
            </w:rPr>
            <w:delText>הצרכנות</w:delText>
          </w:r>
        </w:del>
      </w:ins>
      <w:ins w:id="1838" w:author="Nisan Avraham" w:date="2022-07-03T12:18:00Z">
        <w:del w:id="1839" w:author="Yael Armon" w:date="2022-07-03T14:39:00Z">
          <w:r w:rsidR="00796525" w:rsidRPr="00E1561A" w:rsidDel="00CD7FCC">
            <w:rPr>
              <w:sz w:val="24"/>
              <w:szCs w:val="24"/>
              <w:rtl/>
              <w:rPrChange w:id="1840" w:author="Nisan Avraham" w:date="2022-07-03T12:39:00Z">
                <w:rPr>
                  <w:sz w:val="24"/>
                  <w:szCs w:val="24"/>
                  <w:highlight w:val="yellow"/>
                  <w:rtl/>
                </w:rPr>
              </w:rPrChange>
            </w:rPr>
            <w:delText xml:space="preserve"> </w:delText>
          </w:r>
        </w:del>
      </w:ins>
      <w:ins w:id="1841" w:author="Nisan Avraham" w:date="2022-07-03T12:20:00Z">
        <w:del w:id="1842" w:author="Yael Armon" w:date="2022-07-03T14:39:00Z">
          <w:r w:rsidR="00816F5F" w:rsidRPr="00E1561A" w:rsidDel="00CD7FCC">
            <w:rPr>
              <w:rFonts w:hint="eastAsia"/>
              <w:sz w:val="24"/>
              <w:szCs w:val="24"/>
              <w:rtl/>
              <w:rPrChange w:id="1843" w:author="Nisan Avraham" w:date="2022-07-03T12:39:00Z">
                <w:rPr>
                  <w:rFonts w:hint="eastAsia"/>
                  <w:sz w:val="24"/>
                  <w:szCs w:val="24"/>
                  <w:highlight w:val="yellow"/>
                  <w:rtl/>
                </w:rPr>
              </w:rPrChange>
            </w:rPr>
            <w:delText>נמוך</w:delText>
          </w:r>
          <w:r w:rsidR="00816F5F" w:rsidRPr="00E1561A" w:rsidDel="00CD7FCC">
            <w:rPr>
              <w:sz w:val="24"/>
              <w:szCs w:val="24"/>
              <w:rtl/>
              <w:rPrChange w:id="1844" w:author="Nisan Avraham" w:date="2022-07-03T12:39:00Z">
                <w:rPr>
                  <w:sz w:val="24"/>
                  <w:szCs w:val="24"/>
                  <w:highlight w:val="yellow"/>
                  <w:rtl/>
                </w:rPr>
              </w:rPrChange>
            </w:rPr>
            <w:delText xml:space="preserve"> </w:delText>
          </w:r>
          <w:r w:rsidR="00816F5F" w:rsidRPr="00E1561A" w:rsidDel="00CD7FCC">
            <w:rPr>
              <w:rFonts w:hint="eastAsia"/>
              <w:sz w:val="24"/>
              <w:szCs w:val="24"/>
              <w:rtl/>
              <w:rPrChange w:id="1845" w:author="Nisan Avraham" w:date="2022-07-03T12:39:00Z">
                <w:rPr>
                  <w:rFonts w:hint="eastAsia"/>
                  <w:sz w:val="24"/>
                  <w:szCs w:val="24"/>
                  <w:highlight w:val="yellow"/>
                  <w:rtl/>
                </w:rPr>
              </w:rPrChange>
            </w:rPr>
            <w:delText>כמעט</w:delText>
          </w:r>
          <w:r w:rsidR="00816F5F" w:rsidRPr="00E1561A" w:rsidDel="00CD7FCC">
            <w:rPr>
              <w:sz w:val="24"/>
              <w:szCs w:val="24"/>
              <w:rtl/>
              <w:rPrChange w:id="1846" w:author="Nisan Avraham" w:date="2022-07-03T12:39:00Z">
                <w:rPr>
                  <w:sz w:val="24"/>
                  <w:szCs w:val="24"/>
                  <w:highlight w:val="yellow"/>
                  <w:rtl/>
                </w:rPr>
              </w:rPrChange>
            </w:rPr>
            <w:delText xml:space="preserve"> </w:delText>
          </w:r>
          <w:r w:rsidR="00816F5F" w:rsidRPr="00E1561A" w:rsidDel="00CD7FCC">
            <w:rPr>
              <w:rFonts w:hint="eastAsia"/>
              <w:sz w:val="24"/>
              <w:szCs w:val="24"/>
              <w:rtl/>
              <w:rPrChange w:id="1847" w:author="Nisan Avraham" w:date="2022-07-03T12:39:00Z">
                <w:rPr>
                  <w:rFonts w:hint="eastAsia"/>
                  <w:sz w:val="24"/>
                  <w:szCs w:val="24"/>
                  <w:highlight w:val="yellow"/>
                  <w:rtl/>
                </w:rPr>
              </w:rPrChange>
            </w:rPr>
            <w:delText>בחצי</w:delText>
          </w:r>
          <w:r w:rsidR="00816F5F" w:rsidRPr="00E1561A" w:rsidDel="00CD7FCC">
            <w:rPr>
              <w:sz w:val="24"/>
              <w:szCs w:val="24"/>
              <w:rtl/>
              <w:rPrChange w:id="1848" w:author="Nisan Avraham" w:date="2022-07-03T12:39:00Z">
                <w:rPr>
                  <w:sz w:val="24"/>
                  <w:szCs w:val="24"/>
                  <w:highlight w:val="yellow"/>
                  <w:rtl/>
                </w:rPr>
              </w:rPrChange>
            </w:rPr>
            <w:delText xml:space="preserve"> </w:delText>
          </w:r>
          <w:r w:rsidR="00816F5F" w:rsidRPr="00E1561A" w:rsidDel="00CD7FCC">
            <w:rPr>
              <w:rFonts w:hint="eastAsia"/>
              <w:sz w:val="24"/>
              <w:szCs w:val="24"/>
              <w:rtl/>
              <w:rPrChange w:id="1849" w:author="Nisan Avraham" w:date="2022-07-03T12:39:00Z">
                <w:rPr>
                  <w:rFonts w:hint="eastAsia"/>
                  <w:sz w:val="24"/>
                  <w:szCs w:val="24"/>
                  <w:highlight w:val="yellow"/>
                  <w:rtl/>
                </w:rPr>
              </w:rPrChange>
            </w:rPr>
            <w:delText>לעומת</w:delText>
          </w:r>
          <w:r w:rsidR="00816F5F" w:rsidRPr="00E1561A" w:rsidDel="00CD7FCC">
            <w:rPr>
              <w:sz w:val="24"/>
              <w:szCs w:val="24"/>
              <w:rtl/>
              <w:rPrChange w:id="1850" w:author="Nisan Avraham" w:date="2022-07-03T12:39:00Z">
                <w:rPr>
                  <w:sz w:val="24"/>
                  <w:szCs w:val="24"/>
                  <w:highlight w:val="yellow"/>
                  <w:rtl/>
                </w:rPr>
              </w:rPrChange>
            </w:rPr>
            <w:delText xml:space="preserve"> </w:delText>
          </w:r>
          <w:r w:rsidR="00816F5F" w:rsidRPr="00E1561A" w:rsidDel="00CD7FCC">
            <w:rPr>
              <w:rFonts w:hint="eastAsia"/>
              <w:sz w:val="24"/>
              <w:szCs w:val="24"/>
              <w:rtl/>
              <w:rPrChange w:id="1851" w:author="Nisan Avraham" w:date="2022-07-03T12:39:00Z">
                <w:rPr>
                  <w:rFonts w:hint="eastAsia"/>
                  <w:sz w:val="24"/>
                  <w:szCs w:val="24"/>
                  <w:highlight w:val="yellow"/>
                  <w:rtl/>
                </w:rPr>
              </w:rPrChange>
            </w:rPr>
            <w:delText>הגידו</w:delText>
          </w:r>
        </w:del>
      </w:ins>
      <w:ins w:id="1852" w:author="Nisan Avraham" w:date="2022-07-03T12:21:00Z">
        <w:del w:id="1853" w:author="Yael Armon" w:date="2022-07-03T14:39:00Z">
          <w:r w:rsidR="00816F5F" w:rsidRPr="00E1561A" w:rsidDel="00CD7FCC">
            <w:rPr>
              <w:rFonts w:hint="eastAsia"/>
              <w:sz w:val="24"/>
              <w:szCs w:val="24"/>
              <w:rtl/>
              <w:rPrChange w:id="1854" w:author="Nisan Avraham" w:date="2022-07-03T12:39:00Z">
                <w:rPr>
                  <w:rFonts w:hint="eastAsia"/>
                  <w:sz w:val="24"/>
                  <w:szCs w:val="24"/>
                  <w:highlight w:val="yellow"/>
                  <w:rtl/>
                </w:rPr>
              </w:rPrChange>
            </w:rPr>
            <w:delText>ל</w:delText>
          </w:r>
        </w:del>
      </w:ins>
      <w:ins w:id="1855" w:author="Nisan Avraham" w:date="2022-07-03T12:18:00Z">
        <w:del w:id="1856" w:author="Yael Armon" w:date="2022-07-03T14:39:00Z">
          <w:r w:rsidR="00796525" w:rsidRPr="00E1561A" w:rsidDel="00CD7FCC">
            <w:rPr>
              <w:sz w:val="24"/>
              <w:szCs w:val="24"/>
              <w:rtl/>
              <w:rPrChange w:id="1857" w:author="Nisan Avraham" w:date="2022-07-03T12:39:00Z">
                <w:rPr>
                  <w:sz w:val="24"/>
                  <w:szCs w:val="24"/>
                  <w:highlight w:val="yellow"/>
                  <w:rtl/>
                </w:rPr>
              </w:rPrChange>
            </w:rPr>
            <w:delText xml:space="preserve"> בכמות שנמכרה במקטע זה.</w:delText>
          </w:r>
        </w:del>
      </w:ins>
      <w:ins w:id="1858" w:author="Nisan Avraham" w:date="2022-07-03T12:16:00Z">
        <w:del w:id="1859" w:author="Yael Armon" w:date="2022-07-03T14:39:00Z">
          <w:r w:rsidR="00796525" w:rsidRPr="00E1561A" w:rsidDel="00CD7FCC">
            <w:rPr>
              <w:sz w:val="24"/>
              <w:szCs w:val="24"/>
              <w:rtl/>
              <w:rPrChange w:id="1860" w:author="Nisan Avraham" w:date="2022-07-03T12:39:00Z">
                <w:rPr>
                  <w:sz w:val="24"/>
                  <w:szCs w:val="24"/>
                  <w:highlight w:val="yellow"/>
                  <w:rtl/>
                </w:rPr>
              </w:rPrChange>
            </w:rPr>
            <w:delText xml:space="preserve"> </w:delText>
          </w:r>
        </w:del>
      </w:ins>
    </w:p>
    <w:p w14:paraId="1DEF67F9" w14:textId="5E456D4B" w:rsidR="006E1F83" w:rsidDel="00BE753C" w:rsidRDefault="006E1F83" w:rsidP="006E1F83">
      <w:pPr>
        <w:spacing w:line="360" w:lineRule="auto"/>
        <w:jc w:val="both"/>
        <w:rPr>
          <w:moveFrom w:id="1861" w:author="Yael Armon" w:date="2022-07-03T14:43:00Z"/>
          <w:rFonts w:ascii="Times New Roman" w:hAnsi="Times New Roman" w:cs="Times New Roman"/>
          <w:sz w:val="24"/>
          <w:szCs w:val="24"/>
          <w:rtl/>
        </w:rPr>
      </w:pPr>
      <w:moveFromRangeStart w:id="1862" w:author="Yael Armon" w:date="2022-07-03T14:43:00Z" w:name="move107751798"/>
      <w:moveFrom w:id="1863" w:author="Yael Armon" w:date="2022-07-03T14:43:00Z">
        <w:r w:rsidRPr="00E1561A" w:rsidDel="00BE753C">
          <w:rPr>
            <w:rFonts w:ascii="Arial" w:hAnsi="Arial" w:cs="Arial"/>
            <w:sz w:val="24"/>
            <w:szCs w:val="24"/>
            <w:rtl/>
          </w:rPr>
          <w:t xml:space="preserve">קמעונאות מקוונת עשויה להיות </w:t>
        </w:r>
        <w:r w:rsidRPr="00E1561A" w:rsidDel="00BE753C">
          <w:rPr>
            <w:rFonts w:ascii="Arial" w:hAnsi="Arial" w:cs="Arial" w:hint="eastAsia"/>
            <w:sz w:val="24"/>
            <w:szCs w:val="24"/>
            <w:rtl/>
          </w:rPr>
          <w:t>סביבתית</w:t>
        </w:r>
        <w:r w:rsidRPr="00E1561A" w:rsidDel="00BE753C">
          <w:rPr>
            <w:rFonts w:ascii="Arial" w:hAnsi="Arial" w:cs="Arial"/>
            <w:sz w:val="24"/>
            <w:szCs w:val="24"/>
            <w:rtl/>
          </w:rPr>
          <w:t xml:space="preserve"> יותר מאשר הקמעונאות הפיזית. אחת הסיבות לכך היא צמצום נסועה של יחידים לחנויות השונות, תוך איחוד </w:t>
        </w:r>
        <w:r w:rsidRPr="00E1561A" w:rsidDel="00BE753C">
          <w:rPr>
            <w:rFonts w:ascii="Arial" w:hAnsi="Arial" w:cs="Arial" w:hint="eastAsia"/>
            <w:sz w:val="24"/>
            <w:szCs w:val="24"/>
            <w:rtl/>
          </w:rPr>
          <w:t>משלוחים</w:t>
        </w:r>
        <w:r w:rsidRPr="00E1561A" w:rsidDel="00BE753C">
          <w:rPr>
            <w:rFonts w:ascii="Arial" w:hAnsi="Arial" w:cs="Arial"/>
            <w:sz w:val="24"/>
            <w:szCs w:val="24"/>
            <w:rtl/>
          </w:rPr>
          <w:t xml:space="preserve"> ומסירתם בנסיעה אחת למספר כתובות. במחקר </w:t>
        </w:r>
        <w:r w:rsidRPr="00E1561A" w:rsidDel="00BE753C">
          <w:rPr>
            <w:rFonts w:ascii="Arial" w:hAnsi="Arial" w:cs="Arial" w:hint="eastAsia"/>
            <w:sz w:val="24"/>
            <w:szCs w:val="24"/>
            <w:rtl/>
          </w:rPr>
          <w:t>מ</w:t>
        </w:r>
        <w:r w:rsidRPr="00E1561A" w:rsidDel="00BE753C">
          <w:rPr>
            <w:rFonts w:ascii="Arial" w:hAnsi="Arial" w:cs="Arial"/>
            <w:sz w:val="24"/>
            <w:szCs w:val="24"/>
            <w:rtl/>
          </w:rPr>
          <w:t>-2014 שנערך באוניברסיטת וושינגטון</w:t>
        </w:r>
        <w:r w:rsidRPr="00E1561A" w:rsidDel="00BE753C">
          <w:rPr>
            <w:rStyle w:val="FootnoteReference"/>
            <w:rFonts w:ascii="Arial" w:hAnsi="Arial" w:cs="Arial"/>
            <w:sz w:val="24"/>
            <w:szCs w:val="24"/>
            <w:rtl/>
          </w:rPr>
          <w:footnoteReference w:id="22"/>
        </w:r>
        <w:r w:rsidRPr="00E1561A" w:rsidDel="00BE753C">
          <w:rPr>
            <w:rFonts w:ascii="Arial" w:hAnsi="Arial" w:cs="Arial"/>
            <w:sz w:val="24"/>
            <w:szCs w:val="24"/>
            <w:rtl/>
          </w:rPr>
          <w:t xml:space="preserve"> עלה כי משלוחי המוצרים, </w:t>
        </w:r>
        <w:r w:rsidRPr="00E1561A" w:rsidDel="00BE753C">
          <w:rPr>
            <w:rFonts w:ascii="Arial" w:hAnsi="Arial" w:cs="Arial" w:hint="eastAsia"/>
            <w:sz w:val="24"/>
            <w:szCs w:val="24"/>
            <w:rtl/>
          </w:rPr>
          <w:t>תחת</w:t>
        </w:r>
        <w:r w:rsidRPr="00E1561A" w:rsidDel="00BE753C">
          <w:rPr>
            <w:rFonts w:ascii="Arial" w:hAnsi="Arial" w:cs="Arial"/>
            <w:sz w:val="24"/>
            <w:szCs w:val="24"/>
            <w:rtl/>
          </w:rPr>
          <w:t xml:space="preserve"> </w:t>
        </w:r>
        <w:r w:rsidRPr="00E1561A" w:rsidDel="00BE753C">
          <w:rPr>
            <w:rFonts w:ascii="Arial" w:hAnsi="Arial" w:cs="Arial" w:hint="eastAsia"/>
            <w:sz w:val="24"/>
            <w:szCs w:val="24"/>
            <w:rtl/>
          </w:rPr>
          <w:t>ייעול</w:t>
        </w:r>
        <w:r w:rsidRPr="00E1561A" w:rsidDel="00BE753C">
          <w:rPr>
            <w:rFonts w:ascii="Arial" w:hAnsi="Arial" w:cs="Arial"/>
            <w:sz w:val="24"/>
            <w:szCs w:val="24"/>
            <w:rtl/>
          </w:rPr>
          <w:t xml:space="preserve"> </w:t>
        </w:r>
        <w:r w:rsidRPr="00E1561A" w:rsidDel="00BE753C">
          <w:rPr>
            <w:rFonts w:ascii="Arial" w:hAnsi="Arial" w:cs="Arial" w:hint="eastAsia"/>
            <w:sz w:val="24"/>
            <w:szCs w:val="24"/>
            <w:rtl/>
          </w:rPr>
          <w:t>מסלולי</w:t>
        </w:r>
        <w:r w:rsidRPr="00E1561A" w:rsidDel="00BE753C">
          <w:rPr>
            <w:rFonts w:ascii="Arial" w:hAnsi="Arial" w:cs="Arial"/>
            <w:sz w:val="24"/>
            <w:szCs w:val="24"/>
            <w:rtl/>
          </w:rPr>
          <w:t xml:space="preserve"> </w:t>
        </w:r>
        <w:r w:rsidRPr="00E1561A" w:rsidDel="00BE753C">
          <w:rPr>
            <w:rFonts w:ascii="Arial" w:hAnsi="Arial" w:cs="Arial" w:hint="eastAsia"/>
            <w:sz w:val="24"/>
            <w:szCs w:val="24"/>
            <w:rtl/>
          </w:rPr>
          <w:t>השילוח</w:t>
        </w:r>
        <w:r w:rsidRPr="00E1561A" w:rsidDel="00BE753C">
          <w:rPr>
            <w:rFonts w:ascii="Arial" w:hAnsi="Arial" w:cs="Arial"/>
            <w:sz w:val="24"/>
            <w:szCs w:val="24"/>
            <w:rtl/>
          </w:rPr>
          <w:t xml:space="preserve"> </w:t>
        </w:r>
        <w:r w:rsidRPr="00E1561A" w:rsidDel="00BE753C">
          <w:rPr>
            <w:rFonts w:ascii="Arial" w:hAnsi="Arial" w:cs="Arial" w:hint="eastAsia"/>
            <w:sz w:val="24"/>
            <w:szCs w:val="24"/>
            <w:rtl/>
          </w:rPr>
          <w:t>והחלוקה</w:t>
        </w:r>
        <w:r w:rsidRPr="00E1561A" w:rsidDel="00BE753C">
          <w:rPr>
            <w:rFonts w:ascii="Arial" w:hAnsi="Arial" w:cs="Arial"/>
            <w:sz w:val="24"/>
            <w:szCs w:val="24"/>
            <w:rtl/>
          </w:rPr>
          <w:t xml:space="preserve">, </w:t>
        </w:r>
        <w:r w:rsidRPr="00E1561A" w:rsidDel="00BE753C">
          <w:rPr>
            <w:rFonts w:ascii="Arial" w:hAnsi="Arial" w:cs="Arial" w:hint="eastAsia"/>
            <w:sz w:val="24"/>
            <w:szCs w:val="24"/>
            <w:rtl/>
          </w:rPr>
          <w:t>עשויים</w:t>
        </w:r>
        <w:r w:rsidRPr="00E1561A" w:rsidDel="00BE753C">
          <w:rPr>
            <w:rFonts w:ascii="Arial" w:hAnsi="Arial" w:cs="Arial"/>
            <w:sz w:val="24"/>
            <w:szCs w:val="24"/>
            <w:rtl/>
          </w:rPr>
          <w:t xml:space="preserve"> בפוטנציה לצמצם </w:t>
        </w:r>
        <w:r w:rsidRPr="00E1561A" w:rsidDel="00BE753C">
          <w:rPr>
            <w:rFonts w:ascii="Arial" w:hAnsi="Arial" w:cs="Arial" w:hint="eastAsia"/>
            <w:sz w:val="24"/>
            <w:szCs w:val="24"/>
            <w:rtl/>
          </w:rPr>
          <w:t>עד</w:t>
        </w:r>
        <w:r w:rsidRPr="00E1561A" w:rsidDel="00BE753C">
          <w:rPr>
            <w:rFonts w:ascii="Arial" w:hAnsi="Arial" w:cs="Arial"/>
            <w:sz w:val="24"/>
            <w:szCs w:val="24"/>
            <w:rtl/>
          </w:rPr>
          <w:t xml:space="preserve"> </w:t>
        </w:r>
        <w:r w:rsidRPr="00E1561A" w:rsidDel="00BE753C">
          <w:rPr>
            <w:rFonts w:ascii="Arial" w:hAnsi="Arial" w:cs="Arial" w:hint="eastAsia"/>
            <w:sz w:val="24"/>
            <w:szCs w:val="24"/>
            <w:rtl/>
          </w:rPr>
          <w:t>ל</w:t>
        </w:r>
        <w:r w:rsidRPr="00E1561A" w:rsidDel="00BE753C">
          <w:rPr>
            <w:rFonts w:ascii="Arial" w:hAnsi="Arial" w:cs="Arial"/>
            <w:sz w:val="24"/>
            <w:szCs w:val="24"/>
            <w:rtl/>
          </w:rPr>
          <w:t>-80% מפליטת הפחמן</w:t>
        </w:r>
        <w:r w:rsidRPr="00E1561A" w:rsidDel="00BE753C">
          <w:rPr>
            <w:sz w:val="24"/>
            <w:szCs w:val="24"/>
            <w:rtl/>
          </w:rPr>
          <w:t xml:space="preserve"> </w:t>
        </w:r>
        <w:r w:rsidRPr="00E1561A" w:rsidDel="00BE753C">
          <w:rPr>
            <w:rFonts w:hint="eastAsia"/>
            <w:sz w:val="24"/>
            <w:szCs w:val="24"/>
            <w:rtl/>
          </w:rPr>
          <w:t>מנסועה</w:t>
        </w:r>
        <w:r w:rsidRPr="00E1561A" w:rsidDel="00BE753C">
          <w:rPr>
            <w:sz w:val="24"/>
            <w:szCs w:val="24"/>
            <w:rtl/>
          </w:rPr>
          <w:t xml:space="preserve"> של צרכנים לקניות בחנויות.</w:t>
        </w:r>
        <w:r w:rsidRPr="002F09A9" w:rsidDel="00BE753C">
          <w:rPr>
            <w:rFonts w:ascii="Times New Roman" w:hAnsi="Times New Roman" w:cs="Times New Roman"/>
            <w:sz w:val="24"/>
            <w:szCs w:val="24"/>
            <w:rtl/>
          </w:rPr>
          <w:t xml:space="preserve"> </w:t>
        </w:r>
      </w:moveFrom>
    </w:p>
    <w:moveFromRangeEnd w:id="1862"/>
    <w:p w14:paraId="545A4C43" w14:textId="77777777" w:rsidR="006E1F83" w:rsidDel="00AD0ECD" w:rsidRDefault="006E1F83" w:rsidP="006E1F83">
      <w:pPr>
        <w:spacing w:line="360" w:lineRule="auto"/>
        <w:jc w:val="both"/>
        <w:rPr>
          <w:del w:id="1866" w:author="Yael Armon" w:date="2022-07-03T11:49:00Z"/>
          <w:rFonts w:ascii="Times New Roman" w:hAnsi="Times New Roman" w:cs="Times New Roman"/>
          <w:sz w:val="24"/>
          <w:szCs w:val="24"/>
          <w:rtl/>
        </w:rPr>
      </w:pPr>
    </w:p>
    <w:p w14:paraId="01F316F3" w14:textId="360579B4" w:rsidR="006E1F83" w:rsidDel="00AD0ECD" w:rsidRDefault="006E1F83" w:rsidP="006E1F83">
      <w:pPr>
        <w:spacing w:line="360" w:lineRule="auto"/>
        <w:jc w:val="both"/>
        <w:rPr>
          <w:del w:id="1867" w:author="Yael Armon" w:date="2022-07-03T11:49:00Z"/>
          <w:rFonts w:ascii="Times New Roman" w:hAnsi="Times New Roman" w:cs="Times New Roman"/>
          <w:sz w:val="24"/>
          <w:szCs w:val="24"/>
          <w:rtl/>
        </w:rPr>
      </w:pPr>
    </w:p>
    <w:p w14:paraId="65C41036" w14:textId="0B1ABCD8" w:rsidR="006E1F83" w:rsidDel="00AD0ECD" w:rsidRDefault="006E1F83" w:rsidP="006E1F83">
      <w:pPr>
        <w:spacing w:line="360" w:lineRule="auto"/>
        <w:jc w:val="both"/>
        <w:rPr>
          <w:del w:id="1868" w:author="Yael Armon" w:date="2022-07-03T11:49:00Z"/>
          <w:rFonts w:ascii="Times New Roman" w:hAnsi="Times New Roman" w:cs="Times New Roman"/>
          <w:sz w:val="24"/>
          <w:szCs w:val="24"/>
          <w:rtl/>
        </w:rPr>
      </w:pPr>
    </w:p>
    <w:p w14:paraId="2DAEE0B5" w14:textId="1BCB64C4" w:rsidR="006E1F83" w:rsidDel="00AD0ECD" w:rsidRDefault="006E1F83" w:rsidP="006E1F83">
      <w:pPr>
        <w:spacing w:line="360" w:lineRule="auto"/>
        <w:jc w:val="both"/>
        <w:rPr>
          <w:del w:id="1869" w:author="Yael Armon" w:date="2022-07-03T11:49:00Z"/>
          <w:rFonts w:ascii="Times New Roman" w:hAnsi="Times New Roman" w:cs="Times New Roman"/>
          <w:sz w:val="24"/>
          <w:szCs w:val="24"/>
          <w:rtl/>
        </w:rPr>
      </w:pPr>
    </w:p>
    <w:p w14:paraId="28EF3840" w14:textId="64E572D1" w:rsidR="006E1F83" w:rsidDel="00AD0ECD" w:rsidRDefault="006E1F83" w:rsidP="006E1F83">
      <w:pPr>
        <w:spacing w:line="360" w:lineRule="auto"/>
        <w:jc w:val="both"/>
        <w:rPr>
          <w:del w:id="1870" w:author="Yael Armon" w:date="2022-07-03T11:49:00Z"/>
          <w:rFonts w:ascii="Times New Roman" w:hAnsi="Times New Roman" w:cs="Times New Roman"/>
          <w:sz w:val="24"/>
          <w:szCs w:val="24"/>
          <w:rtl/>
        </w:rPr>
      </w:pPr>
    </w:p>
    <w:p w14:paraId="7C4DC770" w14:textId="51729DEE" w:rsidR="006E1F83" w:rsidDel="00AD0ECD" w:rsidRDefault="006E1F83" w:rsidP="006E1F83">
      <w:pPr>
        <w:spacing w:line="360" w:lineRule="auto"/>
        <w:jc w:val="both"/>
        <w:rPr>
          <w:del w:id="1871" w:author="Yael Armon" w:date="2022-07-03T11:49:00Z"/>
          <w:rFonts w:ascii="Times New Roman" w:hAnsi="Times New Roman" w:cs="Times New Roman"/>
          <w:sz w:val="24"/>
          <w:szCs w:val="24"/>
          <w:rtl/>
        </w:rPr>
      </w:pPr>
    </w:p>
    <w:p w14:paraId="4EE90BDF" w14:textId="3521A3C8" w:rsidR="006E1F83" w:rsidDel="00AD0ECD" w:rsidRDefault="006E1F83" w:rsidP="006E1F83">
      <w:pPr>
        <w:spacing w:line="360" w:lineRule="auto"/>
        <w:jc w:val="both"/>
        <w:rPr>
          <w:del w:id="1872" w:author="Yael Armon" w:date="2022-07-03T11:49:00Z"/>
          <w:rFonts w:ascii="Times New Roman" w:hAnsi="Times New Roman" w:cs="Times New Roman"/>
          <w:sz w:val="24"/>
          <w:szCs w:val="24"/>
          <w:rtl/>
        </w:rPr>
      </w:pPr>
    </w:p>
    <w:p w14:paraId="5D795156" w14:textId="6694EDD8" w:rsidR="006E1F83" w:rsidDel="00AD0ECD" w:rsidRDefault="006E1F83" w:rsidP="006E1F83">
      <w:pPr>
        <w:spacing w:line="360" w:lineRule="auto"/>
        <w:jc w:val="both"/>
        <w:rPr>
          <w:del w:id="1873" w:author="Yael Armon" w:date="2022-07-03T11:49:00Z"/>
          <w:rFonts w:ascii="Times New Roman" w:hAnsi="Times New Roman" w:cs="Times New Roman"/>
          <w:sz w:val="24"/>
          <w:szCs w:val="24"/>
          <w:rtl/>
        </w:rPr>
      </w:pPr>
    </w:p>
    <w:p w14:paraId="12323C97" w14:textId="7A756E87" w:rsidR="006E1F83" w:rsidRPr="008B138C" w:rsidDel="00AD0ECD" w:rsidRDefault="006E1F83" w:rsidP="006E1F83">
      <w:pPr>
        <w:spacing w:line="360" w:lineRule="auto"/>
        <w:jc w:val="both"/>
        <w:rPr>
          <w:del w:id="1874" w:author="Yael Armon" w:date="2022-07-03T11:49:00Z"/>
          <w:rFonts w:ascii="Times New Roman" w:hAnsi="Times New Roman" w:cs="Times New Roman"/>
          <w:sz w:val="24"/>
          <w:szCs w:val="24"/>
          <w:rtl/>
        </w:rPr>
      </w:pPr>
    </w:p>
    <w:p w14:paraId="2C4B395C" w14:textId="27686E49" w:rsidR="006E1F83" w:rsidDel="003A0211" w:rsidRDefault="006E1F83" w:rsidP="006E1F83">
      <w:pPr>
        <w:spacing w:line="360" w:lineRule="auto"/>
        <w:jc w:val="both"/>
        <w:rPr>
          <w:del w:id="1875" w:author="Yael Armon" w:date="2022-07-03T12:04:00Z"/>
          <w:rFonts w:cs="Arial"/>
          <w:b/>
          <w:bCs/>
          <w:sz w:val="18"/>
          <w:szCs w:val="18"/>
          <w:rtl/>
        </w:rPr>
      </w:pPr>
    </w:p>
    <w:p w14:paraId="5CE4435B" w14:textId="2C83AEBD" w:rsidR="0078604D" w:rsidDel="003A0211" w:rsidRDefault="0078604D" w:rsidP="006E1F83">
      <w:pPr>
        <w:spacing w:line="360" w:lineRule="auto"/>
        <w:jc w:val="both"/>
        <w:rPr>
          <w:del w:id="1876" w:author="Yael Armon" w:date="2022-07-03T12:04:00Z"/>
          <w:rFonts w:cs="Arial"/>
          <w:b/>
          <w:bCs/>
          <w:sz w:val="18"/>
          <w:szCs w:val="18"/>
          <w:rtl/>
        </w:rPr>
      </w:pPr>
    </w:p>
    <w:p w14:paraId="3BF8D818" w14:textId="77777777" w:rsidR="006E1F83" w:rsidRDefault="006E1F83" w:rsidP="006E1F83">
      <w:pPr>
        <w:spacing w:after="0" w:line="360" w:lineRule="auto"/>
        <w:jc w:val="center"/>
        <w:rPr>
          <w:rFonts w:cs="Arial"/>
          <w:b/>
          <w:bCs/>
          <w:sz w:val="18"/>
          <w:szCs w:val="18"/>
          <w:rtl/>
        </w:rPr>
      </w:pPr>
      <w:r>
        <w:rPr>
          <w:rFonts w:cs="Arial" w:hint="cs"/>
          <w:b/>
          <w:bCs/>
          <w:sz w:val="24"/>
          <w:szCs w:val="24"/>
          <w:rtl/>
        </w:rPr>
        <w:t>מעבר הצרכנים לרכישות בחנויות בעלות שיעורי אובדן נמוכים יותר</w:t>
      </w:r>
      <w:r w:rsidRPr="009A0F4A" w:rsidDel="00866AD2">
        <w:rPr>
          <w:rFonts w:cs="Arial" w:hint="cs"/>
          <w:b/>
          <w:bCs/>
          <w:sz w:val="24"/>
          <w:szCs w:val="24"/>
          <w:rtl/>
        </w:rPr>
        <w:t xml:space="preserve"> </w:t>
      </w:r>
      <w:r>
        <w:rPr>
          <w:rFonts w:cs="Arial" w:hint="cs"/>
          <w:b/>
          <w:bCs/>
          <w:sz w:val="24"/>
          <w:szCs w:val="24"/>
          <w:rtl/>
        </w:rPr>
        <w:t xml:space="preserve"> </w:t>
      </w:r>
    </w:p>
    <w:p w14:paraId="5486E8FC" w14:textId="59F34F79" w:rsidR="006E1F83" w:rsidRPr="001E0D8E" w:rsidRDefault="007358E0">
      <w:pPr>
        <w:spacing w:after="0" w:line="360" w:lineRule="auto"/>
        <w:jc w:val="center"/>
        <w:rPr>
          <w:rFonts w:cs="Arial"/>
          <w:b/>
          <w:bCs/>
          <w:sz w:val="18"/>
          <w:szCs w:val="18"/>
          <w:rtl/>
        </w:rPr>
        <w:pPrChange w:id="1877" w:author="Yael Armon" w:date="2022-07-03T11:48:00Z">
          <w:pPr>
            <w:spacing w:after="0" w:line="360" w:lineRule="auto"/>
          </w:pPr>
        </w:pPrChange>
      </w:pPr>
      <w:r>
        <w:rPr>
          <w:rFonts w:cs="Arial" w:hint="cs"/>
          <w:b/>
          <w:bCs/>
          <w:noProof/>
          <w:sz w:val="24"/>
          <w:szCs w:val="24"/>
          <w:rtl/>
        </w:rPr>
        <mc:AlternateContent>
          <mc:Choice Requires="wps">
            <w:drawing>
              <wp:anchor distT="0" distB="0" distL="114300" distR="114300" simplePos="0" relativeHeight="251720192" behindDoc="0" locked="0" layoutInCell="1" allowOverlap="1" wp14:anchorId="06FFA873" wp14:editId="5D04CF6D">
                <wp:simplePos x="0" y="0"/>
                <wp:positionH relativeFrom="column">
                  <wp:posOffset>3458210</wp:posOffset>
                </wp:positionH>
                <wp:positionV relativeFrom="paragraph">
                  <wp:posOffset>1992630</wp:posOffset>
                </wp:positionV>
                <wp:extent cx="1435396" cy="275280"/>
                <wp:effectExtent l="0" t="0" r="12700" b="10795"/>
                <wp:wrapNone/>
                <wp:docPr id="40" name="מלבן מעוגל 29"/>
                <wp:cNvGraphicFramePr/>
                <a:graphic xmlns:a="http://schemas.openxmlformats.org/drawingml/2006/main">
                  <a:graphicData uri="http://schemas.microsoft.com/office/word/2010/wordprocessingShape">
                    <wps:wsp>
                      <wps:cNvSpPr/>
                      <wps:spPr>
                        <a:xfrm>
                          <a:off x="0" y="0"/>
                          <a:ext cx="1435396" cy="275280"/>
                        </a:xfrm>
                        <a:prstGeom prst="roundRect">
                          <a:avLst/>
                        </a:prstGeom>
                        <a:solidFill>
                          <a:schemeClr val="bg1">
                            <a:alpha val="50000"/>
                          </a:scheme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ED6A80" w14:textId="77777777" w:rsidR="00515D8C" w:rsidRPr="00C270A7" w:rsidRDefault="00515D8C" w:rsidP="006E1F83">
                            <w:pPr>
                              <w:jc w:val="center"/>
                              <w:rPr>
                                <w:color w:val="000000" w:themeColor="text1"/>
                                <w:sz w:val="18"/>
                                <w:szCs w:val="18"/>
                              </w:rPr>
                            </w:pPr>
                            <w:r w:rsidRPr="00C270A7">
                              <w:rPr>
                                <w:rFonts w:hint="cs"/>
                                <w:color w:val="000000" w:themeColor="text1"/>
                                <w:sz w:val="18"/>
                                <w:szCs w:val="18"/>
                                <w:rtl/>
                              </w:rPr>
                              <w:t>שיעורי</w:t>
                            </w:r>
                            <w:r w:rsidRPr="00C270A7">
                              <w:rPr>
                                <w:color w:val="000000" w:themeColor="text1"/>
                                <w:sz w:val="18"/>
                                <w:szCs w:val="18"/>
                                <w:rtl/>
                              </w:rPr>
                              <w:t xml:space="preserve"> </w:t>
                            </w:r>
                            <w:r w:rsidRPr="00C270A7">
                              <w:rPr>
                                <w:rFonts w:hint="cs"/>
                                <w:color w:val="000000" w:themeColor="text1"/>
                                <w:sz w:val="18"/>
                                <w:szCs w:val="18"/>
                                <w:rtl/>
                              </w:rPr>
                              <w:t>אובדן</w:t>
                            </w:r>
                            <w:r w:rsidRPr="00C270A7">
                              <w:rPr>
                                <w:color w:val="000000" w:themeColor="text1"/>
                                <w:sz w:val="18"/>
                                <w:szCs w:val="18"/>
                                <w:rtl/>
                              </w:rPr>
                              <w:t xml:space="preserve"> </w:t>
                            </w:r>
                            <w:r w:rsidRPr="00C270A7">
                              <w:rPr>
                                <w:rFonts w:hint="cs"/>
                                <w:color w:val="000000" w:themeColor="text1"/>
                                <w:sz w:val="18"/>
                                <w:szCs w:val="18"/>
                                <w:rtl/>
                              </w:rPr>
                              <w:t>נמוכים מאוד</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FFA873" id="מלבן מעוגל 29" o:spid="_x0000_s1038" style="position:absolute;left:0;text-align:left;margin-left:272.3pt;margin-top:156.9pt;width:113pt;height:21.7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" fillcolor="white [3212]" strokecolor="#92d050" strokeweight="2pt">
                <v:fill opacity="32896f"/>
                <v:textbox>
                  <w:txbxContent>
                    <w:p w14:paraId="3AED6A80" w14:textId="77777777" w:rsidR="00515D8C" w:rsidRPr="00C270A7" w:rsidRDefault="00515D8C" w:rsidP="006E1F83">
                      <w:pPr>
                        <w:jc w:val="center"/>
                        <w:rPr>
                          <w:color w:val="000000" w:themeColor="text1"/>
                          <w:sz w:val="18"/>
                          <w:szCs w:val="18"/>
                        </w:rPr>
                      </w:pPr>
                      <w:r w:rsidRPr="00C270A7">
                        <w:rPr>
                          <w:rFonts w:hint="cs"/>
                          <w:color w:val="000000" w:themeColor="text1"/>
                          <w:sz w:val="18"/>
                          <w:szCs w:val="18"/>
                          <w:rtl/>
                        </w:rPr>
                        <w:t>שיעורי</w:t>
                      </w:r>
                      <w:r w:rsidRPr="00C270A7">
                        <w:rPr>
                          <w:color w:val="000000" w:themeColor="text1"/>
                          <w:sz w:val="18"/>
                          <w:szCs w:val="18"/>
                          <w:rtl/>
                        </w:rPr>
                        <w:t xml:space="preserve"> </w:t>
                      </w:r>
                      <w:r w:rsidRPr="00C270A7">
                        <w:rPr>
                          <w:rFonts w:hint="cs"/>
                          <w:color w:val="000000" w:themeColor="text1"/>
                          <w:sz w:val="18"/>
                          <w:szCs w:val="18"/>
                          <w:rtl/>
                        </w:rPr>
                        <w:t>אובדן</w:t>
                      </w:r>
                      <w:r w:rsidRPr="00C270A7">
                        <w:rPr>
                          <w:color w:val="000000" w:themeColor="text1"/>
                          <w:sz w:val="18"/>
                          <w:szCs w:val="18"/>
                          <w:rtl/>
                        </w:rPr>
                        <w:t xml:space="preserve"> </w:t>
                      </w:r>
                      <w:r w:rsidRPr="00C270A7">
                        <w:rPr>
                          <w:rFonts w:hint="cs"/>
                          <w:color w:val="000000" w:themeColor="text1"/>
                          <w:sz w:val="18"/>
                          <w:szCs w:val="18"/>
                          <w:rtl/>
                        </w:rPr>
                        <w:t>נמוכים מאוד</w:t>
                      </w:r>
                    </w:p>
                  </w:txbxContent>
                </v:textbox>
              </v:roundrect>
            </w:pict>
          </mc:Fallback>
        </mc:AlternateContent>
      </w:r>
      <w:r w:rsidRPr="00A522F2">
        <w:rPr>
          <w:noProof/>
        </w:rPr>
        <mc:AlternateContent>
          <mc:Choice Requires="wps">
            <w:drawing>
              <wp:anchor distT="0" distB="0" distL="114300" distR="114300" simplePos="0" relativeHeight="251719168" behindDoc="0" locked="0" layoutInCell="1" allowOverlap="1" wp14:anchorId="272CD5DB" wp14:editId="662FB772">
                <wp:simplePos x="0" y="0"/>
                <wp:positionH relativeFrom="column">
                  <wp:posOffset>2103120</wp:posOffset>
                </wp:positionH>
                <wp:positionV relativeFrom="paragraph">
                  <wp:posOffset>1280160</wp:posOffset>
                </wp:positionV>
                <wp:extent cx="1555750" cy="314325"/>
                <wp:effectExtent l="0" t="0" r="25400" b="28575"/>
                <wp:wrapNone/>
                <wp:docPr id="38" name="מלבן מעוגל 25"/>
                <wp:cNvGraphicFramePr/>
                <a:graphic xmlns:a="http://schemas.openxmlformats.org/drawingml/2006/main">
                  <a:graphicData uri="http://schemas.microsoft.com/office/word/2010/wordprocessingShape">
                    <wps:wsp>
                      <wps:cNvSpPr/>
                      <wps:spPr>
                        <a:xfrm>
                          <a:off x="0" y="0"/>
                          <a:ext cx="1555750" cy="314325"/>
                        </a:xfrm>
                        <a:prstGeom prst="roundRect">
                          <a:avLst/>
                        </a:prstGeom>
                        <a:solidFill>
                          <a:schemeClr val="bg1">
                            <a:alpha val="50000"/>
                          </a:scheme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087A9E" w14:textId="77777777" w:rsidR="00515D8C" w:rsidRDefault="00515D8C" w:rsidP="006E1F83">
                            <w:pPr>
                              <w:pStyle w:val="NormalWeb"/>
                              <w:bidi/>
                              <w:spacing w:before="0" w:beforeAutospacing="0" w:after="200" w:afterAutospacing="0" w:line="276" w:lineRule="auto"/>
                              <w:jc w:val="center"/>
                            </w:pPr>
                            <w:r>
                              <w:rPr>
                                <w:rFonts w:asciiTheme="minorHAnsi" w:eastAsia="Calibri" w:hAnsi="Arial" w:cs="Arial"/>
                                <w:color w:val="000000"/>
                                <w:sz w:val="22"/>
                                <w:szCs w:val="22"/>
                                <w:rtl/>
                              </w:rPr>
                              <w:t>שיעורי אובדן נמוכים</w:t>
                            </w:r>
                          </w:p>
                        </w:txbxContent>
                      </wps:txbx>
                      <wps:bodyPr rot="0" spcFirstLastPara="0"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w14:anchorId="272CD5DB" id="מלבן מעוגל 25" o:spid="_x0000_s1039" style="position:absolute;left:0;text-align:left;margin-left:165.6pt;margin-top:100.8pt;width:122.5pt;height:24.75pt;z-index:2517191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" fillcolor="white [3212]" strokecolor="#92d050" strokeweight="2pt">
                <v:fill opacity="32896f"/>
                <v:textbox>
                  <w:txbxContent>
                    <w:p w14:paraId="56087A9E" w14:textId="77777777" w:rsidR="00515D8C" w:rsidRDefault="00515D8C" w:rsidP="006E1F83">
                      <w:pPr>
                        <w:pStyle w:val="NormalWeb"/>
                        <w:bidi/>
                        <w:spacing w:before="0" w:beforeAutospacing="0" w:after="200" w:afterAutospacing="0" w:line="276" w:lineRule="auto"/>
                        <w:jc w:val="center"/>
                      </w:pPr>
                      <w:r>
                        <w:rPr>
                          <w:rFonts w:asciiTheme="minorHAnsi" w:eastAsia="Calibri" w:hAnsi="Arial" w:cs="Arial"/>
                          <w:color w:val="000000"/>
                          <w:sz w:val="22"/>
                          <w:szCs w:val="22"/>
                          <w:rtl/>
                        </w:rPr>
                        <w:t>שיעורי אובדן נמוכים</w:t>
                      </w:r>
                    </w:p>
                  </w:txbxContent>
                </v:textbox>
              </v:roundrect>
            </w:pict>
          </mc:Fallback>
        </mc:AlternateContent>
      </w:r>
      <w:r w:rsidRPr="00A522F2">
        <w:rPr>
          <w:noProof/>
        </w:rPr>
        <mc:AlternateContent>
          <mc:Choice Requires="wps">
            <w:drawing>
              <wp:anchor distT="0" distB="0" distL="114300" distR="114300" simplePos="0" relativeHeight="251718144" behindDoc="0" locked="0" layoutInCell="1" allowOverlap="1" wp14:anchorId="137FD4F4" wp14:editId="022C130E">
                <wp:simplePos x="0" y="0"/>
                <wp:positionH relativeFrom="column">
                  <wp:posOffset>717973</wp:posOffset>
                </wp:positionH>
                <wp:positionV relativeFrom="paragraph">
                  <wp:posOffset>194945</wp:posOffset>
                </wp:positionV>
                <wp:extent cx="1600200" cy="342900"/>
                <wp:effectExtent l="0" t="0" r="19050" b="19050"/>
                <wp:wrapNone/>
                <wp:docPr id="36" name="מלבן מעוגל 27"/>
                <wp:cNvGraphicFramePr/>
                <a:graphic xmlns:a="http://schemas.openxmlformats.org/drawingml/2006/main">
                  <a:graphicData uri="http://schemas.microsoft.com/office/word/2010/wordprocessingShape">
                    <wps:wsp>
                      <wps:cNvSpPr/>
                      <wps:spPr>
                        <a:xfrm>
                          <a:off x="0" y="0"/>
                          <a:ext cx="1600200" cy="342900"/>
                        </a:xfrm>
                        <a:prstGeom prst="roundRect">
                          <a:avLst/>
                        </a:prstGeom>
                        <a:solidFill>
                          <a:schemeClr val="bg1">
                            <a:alpha val="5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8152DB" w14:textId="77777777" w:rsidR="00515D8C" w:rsidRDefault="00515D8C" w:rsidP="006E1F83">
                            <w:pPr>
                              <w:pStyle w:val="NormalWeb"/>
                              <w:bidi/>
                              <w:spacing w:before="0" w:beforeAutospacing="0" w:after="200" w:afterAutospacing="0" w:line="276" w:lineRule="auto"/>
                              <w:jc w:val="center"/>
                            </w:pPr>
                            <w:r>
                              <w:rPr>
                                <w:rFonts w:asciiTheme="minorHAnsi" w:eastAsia="Calibri" w:hAnsi="Arial" w:cs="Arial"/>
                                <w:color w:val="000000"/>
                                <w:sz w:val="22"/>
                                <w:szCs w:val="22"/>
                                <w:rtl/>
                              </w:rPr>
                              <w:t>שיעורי אובדן גבוהים</w:t>
                            </w:r>
                          </w:p>
                        </w:txbxContent>
                      </wps:txbx>
                      <wps:bodyPr rot="0" spcFirstLastPara="0"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w14:anchorId="137FD4F4" id="מלבן מעוגל 27" o:spid="_x0000_s1040" style="position:absolute;left:0;text-align:left;margin-left:56.55pt;margin-top:15.35pt;width:126pt;height:27pt;z-index:2517181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" fillcolor="white [3212]" strokecolor="red" strokeweight="2pt">
                <v:fill opacity="32896f"/>
                <v:textbox>
                  <w:txbxContent>
                    <w:p w14:paraId="648152DB" w14:textId="77777777" w:rsidR="00515D8C" w:rsidRDefault="00515D8C" w:rsidP="006E1F83">
                      <w:pPr>
                        <w:pStyle w:val="NormalWeb"/>
                        <w:bidi/>
                        <w:spacing w:before="0" w:beforeAutospacing="0" w:after="200" w:afterAutospacing="0" w:line="276" w:lineRule="auto"/>
                        <w:jc w:val="center"/>
                      </w:pPr>
                      <w:r>
                        <w:rPr>
                          <w:rFonts w:asciiTheme="minorHAnsi" w:eastAsia="Calibri" w:hAnsi="Arial" w:cs="Arial"/>
                          <w:color w:val="000000"/>
                          <w:sz w:val="22"/>
                          <w:szCs w:val="22"/>
                          <w:rtl/>
                        </w:rPr>
                        <w:t>שיעורי אובדן גבוהים</w:t>
                      </w:r>
                    </w:p>
                  </w:txbxContent>
                </v:textbox>
              </v:roundrect>
            </w:pict>
          </mc:Fallback>
        </mc:AlternateContent>
      </w:r>
      <w:ins w:id="1878" w:author="Yael Armon" w:date="2022-07-03T11:48:00Z">
        <w:r>
          <w:rPr>
            <w:noProof/>
          </w:rPr>
          <w:drawing>
            <wp:inline distT="0" distB="0" distL="0" distR="0" wp14:anchorId="7A4C719C" wp14:editId="51E122C1">
              <wp:extent cx="5731510" cy="3413760"/>
              <wp:effectExtent l="0" t="0" r="254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ins>
    </w:p>
    <w:p w14:paraId="56A4E456" w14:textId="55148E6D" w:rsidR="006E1F83" w:rsidRPr="001E0D8E" w:rsidDel="00632FAF" w:rsidRDefault="006E1F83" w:rsidP="006E1F83">
      <w:pPr>
        <w:spacing w:after="0" w:line="360" w:lineRule="auto"/>
        <w:rPr>
          <w:del w:id="1879" w:author="Yael Armon" w:date="2022-07-03T14:28:00Z"/>
          <w:rFonts w:cs="Arial"/>
          <w:b/>
          <w:bCs/>
          <w:sz w:val="18"/>
          <w:szCs w:val="18"/>
          <w:rtl/>
        </w:rPr>
      </w:pPr>
      <w:del w:id="1880" w:author="Anat Friedman Coles - Leket Israel" w:date="2022-08-24T12:57:00Z">
        <w:r w:rsidDel="001B1B5A">
          <w:rPr>
            <w:noProof/>
          </w:rPr>
          <w:drawing>
            <wp:inline distT="0" distB="0" distL="0" distR="0" wp14:anchorId="7A841DAE" wp14:editId="10A8BC86">
              <wp:extent cx="6155480" cy="3346515"/>
              <wp:effectExtent l="0" t="0" r="0" b="6350"/>
              <wp:docPr id="287434" name="Chart 2874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del>
    </w:p>
    <w:p w14:paraId="0ED89A73" w14:textId="0BCAB23A" w:rsidR="006E1F83" w:rsidDel="008B72BB" w:rsidRDefault="001D159C" w:rsidP="006E1F83">
      <w:pPr>
        <w:spacing w:after="0" w:line="240" w:lineRule="auto"/>
        <w:contextualSpacing/>
        <w:jc w:val="both"/>
        <w:rPr>
          <w:del w:id="1881" w:author="Yael Armon" w:date="2022-07-27T16:19:00Z"/>
          <w:rFonts w:cs="Arial"/>
          <w:sz w:val="20"/>
          <w:szCs w:val="20"/>
          <w:rtl/>
        </w:rPr>
      </w:pPr>
      <w:commentRangeStart w:id="1882"/>
      <w:ins w:id="1883" w:author="ענת פרידמן-קולס" w:date="2022-07-13T19:30:00Z">
        <w:del w:id="1884" w:author="Yael Armon" w:date="2022-07-27T16:19:00Z">
          <w:r w:rsidDel="008B72BB">
            <w:rPr>
              <w:rFonts w:cs="Arial" w:hint="cs"/>
              <w:sz w:val="20"/>
              <w:szCs w:val="20"/>
              <w:rtl/>
            </w:rPr>
            <w:delText>*</w:delText>
          </w:r>
          <w:commentRangeEnd w:id="1882"/>
          <w:r w:rsidDel="008B72BB">
            <w:rPr>
              <w:rStyle w:val="CommentReference"/>
              <w:rtl/>
            </w:rPr>
            <w:commentReference w:id="1882"/>
          </w:r>
        </w:del>
      </w:ins>
    </w:p>
    <w:p w14:paraId="003F01D2" w14:textId="06681C3D" w:rsidR="00BE753C" w:rsidRDefault="001337F6" w:rsidP="00C852E6">
      <w:pPr>
        <w:spacing w:line="360" w:lineRule="auto"/>
        <w:jc w:val="both"/>
        <w:rPr>
          <w:moveTo w:id="1885" w:author="Yael Armon" w:date="2022-07-03T14:43:00Z"/>
          <w:rFonts w:ascii="Times New Roman" w:hAnsi="Times New Roman" w:cs="Times New Roman"/>
          <w:sz w:val="24"/>
          <w:szCs w:val="24"/>
          <w:rtl/>
        </w:rPr>
      </w:pPr>
      <w:ins w:id="1886" w:author="Yael Armon" w:date="2022-07-03T15:11:00Z">
        <w:r>
          <w:rPr>
            <w:rFonts w:ascii="Arial" w:hAnsi="Arial" w:cs="Arial" w:hint="cs"/>
            <w:sz w:val="24"/>
            <w:szCs w:val="24"/>
            <w:rtl/>
          </w:rPr>
          <w:t xml:space="preserve">במקביל, </w:t>
        </w:r>
      </w:ins>
      <w:ins w:id="1887" w:author="Yael Armon" w:date="2022-07-03T15:09:00Z">
        <w:r>
          <w:rPr>
            <w:rFonts w:ascii="Arial" w:hAnsi="Arial" w:cs="Arial" w:hint="cs"/>
            <w:sz w:val="24"/>
            <w:szCs w:val="24"/>
            <w:rtl/>
          </w:rPr>
          <w:t xml:space="preserve">בשנת 2021 </w:t>
        </w:r>
      </w:ins>
      <w:ins w:id="1888" w:author="Yael Armon" w:date="2022-07-03T15:13:00Z">
        <w:r>
          <w:rPr>
            <w:rFonts w:ascii="Arial" w:hAnsi="Arial" w:cs="Arial" w:hint="cs"/>
            <w:sz w:val="24"/>
            <w:szCs w:val="24"/>
            <w:rtl/>
          </w:rPr>
          <w:t xml:space="preserve">המשיכו הצרכנים </w:t>
        </w:r>
        <w:del w:id="1889" w:author="ענת פרידמן-קולס" w:date="2022-07-04T15:39:00Z">
          <w:r w:rsidDel="00B00166">
            <w:rPr>
              <w:rFonts w:ascii="Arial" w:hAnsi="Arial" w:cs="Arial" w:hint="cs"/>
              <w:sz w:val="24"/>
              <w:szCs w:val="24"/>
              <w:rtl/>
            </w:rPr>
            <w:delText>לעשות שימוש</w:delText>
          </w:r>
        </w:del>
      </w:ins>
      <w:ins w:id="1890" w:author="ענת פרידמן-קולס" w:date="2022-07-04T15:39:00Z">
        <w:r w:rsidR="00B00166">
          <w:rPr>
            <w:rFonts w:ascii="Arial" w:hAnsi="Arial" w:cs="Arial" w:hint="cs"/>
            <w:sz w:val="24"/>
            <w:szCs w:val="24"/>
            <w:rtl/>
          </w:rPr>
          <w:t>לרכוש</w:t>
        </w:r>
      </w:ins>
      <w:ins w:id="1891" w:author="Yael Armon" w:date="2022-07-03T15:13:00Z">
        <w:r>
          <w:rPr>
            <w:rFonts w:ascii="Arial" w:hAnsi="Arial" w:cs="Arial" w:hint="cs"/>
            <w:sz w:val="24"/>
            <w:szCs w:val="24"/>
            <w:rtl/>
          </w:rPr>
          <w:t xml:space="preserve"> ב</w:t>
        </w:r>
      </w:ins>
      <w:moveToRangeStart w:id="1892" w:author="Yael Armon" w:date="2022-07-03T14:43:00Z" w:name="move107751798"/>
      <w:moveTo w:id="1893" w:author="Yael Armon" w:date="2022-07-03T14:43:00Z">
        <w:r w:rsidR="00BE753C" w:rsidRPr="00E1561A">
          <w:rPr>
            <w:rFonts w:ascii="Arial" w:hAnsi="Arial" w:cs="Arial"/>
            <w:sz w:val="24"/>
            <w:szCs w:val="24"/>
            <w:rtl/>
          </w:rPr>
          <w:t xml:space="preserve">קמעונאות </w:t>
        </w:r>
      </w:moveTo>
      <w:ins w:id="1894" w:author="Yael Armon" w:date="2022-07-03T15:09:00Z">
        <w:r>
          <w:rPr>
            <w:rFonts w:ascii="Arial" w:hAnsi="Arial" w:cs="Arial" w:hint="cs"/>
            <w:sz w:val="24"/>
            <w:szCs w:val="24"/>
            <w:rtl/>
          </w:rPr>
          <w:t>ה</w:t>
        </w:r>
      </w:ins>
      <w:moveTo w:id="1895" w:author="Yael Armon" w:date="2022-07-03T14:43:00Z">
        <w:r w:rsidR="00BE753C" w:rsidRPr="00E1561A">
          <w:rPr>
            <w:rFonts w:ascii="Arial" w:hAnsi="Arial" w:cs="Arial"/>
            <w:sz w:val="24"/>
            <w:szCs w:val="24"/>
            <w:rtl/>
          </w:rPr>
          <w:t>מקוונת</w:t>
        </w:r>
      </w:moveTo>
      <w:ins w:id="1896" w:author="Yael Armon" w:date="2022-07-03T15:10:00Z">
        <w:r>
          <w:rPr>
            <w:rFonts w:ascii="Arial" w:hAnsi="Arial" w:cs="Arial" w:hint="cs"/>
            <w:sz w:val="24"/>
            <w:szCs w:val="24"/>
            <w:rtl/>
          </w:rPr>
          <w:t xml:space="preserve"> </w:t>
        </w:r>
      </w:ins>
      <w:moveTo w:id="1897" w:author="Yael Armon" w:date="2022-07-03T14:43:00Z">
        <w:del w:id="1898" w:author="Yael Armon" w:date="2022-07-03T15:10:00Z">
          <w:r w:rsidR="00BE753C" w:rsidRPr="00E1561A" w:rsidDel="001337F6">
            <w:rPr>
              <w:rFonts w:ascii="Arial" w:hAnsi="Arial" w:cs="Arial"/>
              <w:sz w:val="24"/>
              <w:szCs w:val="24"/>
              <w:rtl/>
            </w:rPr>
            <w:delText xml:space="preserve"> </w:delText>
          </w:r>
        </w:del>
      </w:moveTo>
      <w:ins w:id="1899" w:author="Yael Armon" w:date="2022-07-03T15:10:00Z">
        <w:r>
          <w:rPr>
            <w:rFonts w:ascii="Arial" w:hAnsi="Arial" w:cs="Arial" w:hint="cs"/>
            <w:sz w:val="24"/>
            <w:szCs w:val="24"/>
            <w:rtl/>
          </w:rPr>
          <w:t xml:space="preserve">אשר </w:t>
        </w:r>
      </w:ins>
      <w:commentRangeStart w:id="1900"/>
      <w:commentRangeStart w:id="1901"/>
      <w:commentRangeStart w:id="1902"/>
      <w:moveTo w:id="1903" w:author="Yael Armon" w:date="2022-07-03T14:43:00Z">
        <w:r w:rsidR="00BE753C" w:rsidRPr="00E1561A">
          <w:rPr>
            <w:rFonts w:ascii="Arial" w:hAnsi="Arial" w:cs="Arial"/>
            <w:sz w:val="24"/>
            <w:szCs w:val="24"/>
            <w:rtl/>
          </w:rPr>
          <w:t xml:space="preserve">עשויה להיות </w:t>
        </w:r>
      </w:moveTo>
      <w:commentRangeEnd w:id="1900"/>
      <w:r w:rsidR="00886666">
        <w:rPr>
          <w:rStyle w:val="CommentReference"/>
          <w:rtl/>
        </w:rPr>
        <w:commentReference w:id="1900"/>
      </w:r>
      <w:commentRangeEnd w:id="1901"/>
      <w:r w:rsidR="008B72BB">
        <w:rPr>
          <w:rStyle w:val="CommentReference"/>
          <w:rtl/>
        </w:rPr>
        <w:commentReference w:id="1901"/>
      </w:r>
      <w:commentRangeEnd w:id="1902"/>
      <w:r w:rsidR="006A6BAA">
        <w:rPr>
          <w:rStyle w:val="CommentReference"/>
          <w:rtl/>
        </w:rPr>
        <w:commentReference w:id="1902"/>
      </w:r>
      <w:moveTo w:id="1904" w:author="Yael Armon" w:date="2022-07-03T14:43:00Z">
        <w:r w:rsidR="00BE753C" w:rsidRPr="00E1561A">
          <w:rPr>
            <w:rFonts w:ascii="Arial" w:hAnsi="Arial" w:cs="Arial" w:hint="eastAsia"/>
            <w:sz w:val="24"/>
            <w:szCs w:val="24"/>
            <w:rtl/>
          </w:rPr>
          <w:t>סביבתית</w:t>
        </w:r>
        <w:r w:rsidR="00BE753C" w:rsidRPr="00E1561A">
          <w:rPr>
            <w:rFonts w:ascii="Arial" w:hAnsi="Arial" w:cs="Arial"/>
            <w:sz w:val="24"/>
            <w:szCs w:val="24"/>
            <w:rtl/>
          </w:rPr>
          <w:t xml:space="preserve"> יותר מאשר הקמעונאות הפיזית. אחת הסיבות לכך היא צמצום נסועה של יחידים לחנויות השונות, תוך איחוד </w:t>
        </w:r>
        <w:r w:rsidR="00BE753C" w:rsidRPr="00E1561A">
          <w:rPr>
            <w:rFonts w:ascii="Arial" w:hAnsi="Arial" w:cs="Arial" w:hint="eastAsia"/>
            <w:sz w:val="24"/>
            <w:szCs w:val="24"/>
            <w:rtl/>
          </w:rPr>
          <w:t>משלוחים</w:t>
        </w:r>
        <w:r w:rsidR="00BE753C" w:rsidRPr="00E1561A">
          <w:rPr>
            <w:rFonts w:ascii="Arial" w:hAnsi="Arial" w:cs="Arial"/>
            <w:sz w:val="24"/>
            <w:szCs w:val="24"/>
            <w:rtl/>
          </w:rPr>
          <w:t xml:space="preserve"> ומסירתם בנסיעה אחת למספר כתובות. במחקר </w:t>
        </w:r>
        <w:r w:rsidR="00BE753C" w:rsidRPr="00E1561A">
          <w:rPr>
            <w:rFonts w:ascii="Arial" w:hAnsi="Arial" w:cs="Arial" w:hint="eastAsia"/>
            <w:sz w:val="24"/>
            <w:szCs w:val="24"/>
            <w:rtl/>
          </w:rPr>
          <w:t>מ</w:t>
        </w:r>
        <w:r w:rsidR="00BE753C" w:rsidRPr="00E1561A">
          <w:rPr>
            <w:rFonts w:ascii="Arial" w:hAnsi="Arial" w:cs="Arial"/>
            <w:sz w:val="24"/>
            <w:szCs w:val="24"/>
            <w:rtl/>
          </w:rPr>
          <w:t>-2014 שנערך באוניברסיטת וושינגטון</w:t>
        </w:r>
        <w:r w:rsidR="00BE753C" w:rsidRPr="00E1561A">
          <w:rPr>
            <w:rStyle w:val="FootnoteReference"/>
            <w:rFonts w:ascii="Arial" w:hAnsi="Arial" w:cs="Arial"/>
            <w:sz w:val="24"/>
            <w:szCs w:val="24"/>
            <w:rtl/>
          </w:rPr>
          <w:footnoteReference w:id="23"/>
        </w:r>
        <w:r w:rsidR="00BE753C" w:rsidRPr="00E1561A">
          <w:rPr>
            <w:rFonts w:ascii="Arial" w:hAnsi="Arial" w:cs="Arial"/>
            <w:sz w:val="24"/>
            <w:szCs w:val="24"/>
            <w:rtl/>
          </w:rPr>
          <w:t xml:space="preserve"> עלה כי משלוחי המוצרים, </w:t>
        </w:r>
        <w:r w:rsidR="00BE753C" w:rsidRPr="00E1561A">
          <w:rPr>
            <w:rFonts w:ascii="Arial" w:hAnsi="Arial" w:cs="Arial" w:hint="eastAsia"/>
            <w:sz w:val="24"/>
            <w:szCs w:val="24"/>
            <w:rtl/>
          </w:rPr>
          <w:t>תחת</w:t>
        </w:r>
        <w:r w:rsidR="00BE753C" w:rsidRPr="00E1561A">
          <w:rPr>
            <w:rFonts w:ascii="Arial" w:hAnsi="Arial" w:cs="Arial"/>
            <w:sz w:val="24"/>
            <w:szCs w:val="24"/>
            <w:rtl/>
          </w:rPr>
          <w:t xml:space="preserve"> </w:t>
        </w:r>
        <w:r w:rsidR="00BE753C" w:rsidRPr="00E1561A">
          <w:rPr>
            <w:rFonts w:ascii="Arial" w:hAnsi="Arial" w:cs="Arial" w:hint="eastAsia"/>
            <w:sz w:val="24"/>
            <w:szCs w:val="24"/>
            <w:rtl/>
          </w:rPr>
          <w:t>ייעול</w:t>
        </w:r>
        <w:r w:rsidR="00BE753C" w:rsidRPr="00E1561A">
          <w:rPr>
            <w:rFonts w:ascii="Arial" w:hAnsi="Arial" w:cs="Arial"/>
            <w:sz w:val="24"/>
            <w:szCs w:val="24"/>
            <w:rtl/>
          </w:rPr>
          <w:t xml:space="preserve"> </w:t>
        </w:r>
        <w:r w:rsidR="00BE753C" w:rsidRPr="00E1561A">
          <w:rPr>
            <w:rFonts w:ascii="Arial" w:hAnsi="Arial" w:cs="Arial" w:hint="eastAsia"/>
            <w:sz w:val="24"/>
            <w:szCs w:val="24"/>
            <w:rtl/>
          </w:rPr>
          <w:t>מסלולי</w:t>
        </w:r>
        <w:r w:rsidR="00BE753C" w:rsidRPr="00E1561A">
          <w:rPr>
            <w:rFonts w:ascii="Arial" w:hAnsi="Arial" w:cs="Arial"/>
            <w:sz w:val="24"/>
            <w:szCs w:val="24"/>
            <w:rtl/>
          </w:rPr>
          <w:t xml:space="preserve"> </w:t>
        </w:r>
        <w:r w:rsidR="00BE753C" w:rsidRPr="00E1561A">
          <w:rPr>
            <w:rFonts w:ascii="Arial" w:hAnsi="Arial" w:cs="Arial" w:hint="eastAsia"/>
            <w:sz w:val="24"/>
            <w:szCs w:val="24"/>
            <w:rtl/>
          </w:rPr>
          <w:t>השילוח</w:t>
        </w:r>
        <w:r w:rsidR="00BE753C" w:rsidRPr="00E1561A">
          <w:rPr>
            <w:rFonts w:ascii="Arial" w:hAnsi="Arial" w:cs="Arial"/>
            <w:sz w:val="24"/>
            <w:szCs w:val="24"/>
            <w:rtl/>
          </w:rPr>
          <w:t xml:space="preserve"> </w:t>
        </w:r>
        <w:r w:rsidR="00BE753C" w:rsidRPr="00E1561A">
          <w:rPr>
            <w:rFonts w:ascii="Arial" w:hAnsi="Arial" w:cs="Arial" w:hint="eastAsia"/>
            <w:sz w:val="24"/>
            <w:szCs w:val="24"/>
            <w:rtl/>
          </w:rPr>
          <w:t>והחלוקה</w:t>
        </w:r>
        <w:r w:rsidR="00BE753C" w:rsidRPr="00E1561A">
          <w:rPr>
            <w:rFonts w:ascii="Arial" w:hAnsi="Arial" w:cs="Arial"/>
            <w:sz w:val="24"/>
            <w:szCs w:val="24"/>
            <w:rtl/>
          </w:rPr>
          <w:t xml:space="preserve">, </w:t>
        </w:r>
        <w:r w:rsidR="00BE753C" w:rsidRPr="00E1561A">
          <w:rPr>
            <w:rFonts w:ascii="Arial" w:hAnsi="Arial" w:cs="Arial" w:hint="eastAsia"/>
            <w:sz w:val="24"/>
            <w:szCs w:val="24"/>
            <w:rtl/>
          </w:rPr>
          <w:t>עשויים</w:t>
        </w:r>
        <w:r w:rsidR="00BE753C" w:rsidRPr="00E1561A">
          <w:rPr>
            <w:rFonts w:ascii="Arial" w:hAnsi="Arial" w:cs="Arial"/>
            <w:sz w:val="24"/>
            <w:szCs w:val="24"/>
            <w:rtl/>
          </w:rPr>
          <w:t xml:space="preserve"> בפוטנציה לצמצם </w:t>
        </w:r>
        <w:r w:rsidR="00BE753C" w:rsidRPr="00E1561A">
          <w:rPr>
            <w:rFonts w:ascii="Arial" w:hAnsi="Arial" w:cs="Arial" w:hint="eastAsia"/>
            <w:sz w:val="24"/>
            <w:szCs w:val="24"/>
            <w:rtl/>
          </w:rPr>
          <w:t>עד</w:t>
        </w:r>
        <w:r w:rsidR="00BE753C" w:rsidRPr="00E1561A">
          <w:rPr>
            <w:rFonts w:ascii="Arial" w:hAnsi="Arial" w:cs="Arial"/>
            <w:sz w:val="24"/>
            <w:szCs w:val="24"/>
            <w:rtl/>
          </w:rPr>
          <w:t xml:space="preserve"> </w:t>
        </w:r>
        <w:r w:rsidR="00BE753C" w:rsidRPr="00E1561A">
          <w:rPr>
            <w:rFonts w:ascii="Arial" w:hAnsi="Arial" w:cs="Arial" w:hint="eastAsia"/>
            <w:sz w:val="24"/>
            <w:szCs w:val="24"/>
            <w:rtl/>
          </w:rPr>
          <w:t>ל</w:t>
        </w:r>
        <w:r w:rsidR="00BE753C" w:rsidRPr="00E1561A">
          <w:rPr>
            <w:rFonts w:ascii="Arial" w:hAnsi="Arial" w:cs="Arial"/>
            <w:sz w:val="24"/>
            <w:szCs w:val="24"/>
            <w:rtl/>
          </w:rPr>
          <w:t>-80% מפליטת הפחמן</w:t>
        </w:r>
        <w:r w:rsidR="00BE753C" w:rsidRPr="00E1561A">
          <w:rPr>
            <w:sz w:val="24"/>
            <w:szCs w:val="24"/>
            <w:rtl/>
          </w:rPr>
          <w:t xml:space="preserve"> </w:t>
        </w:r>
        <w:r w:rsidR="00BE753C" w:rsidRPr="00E1561A">
          <w:rPr>
            <w:rFonts w:hint="eastAsia"/>
            <w:sz w:val="24"/>
            <w:szCs w:val="24"/>
            <w:rtl/>
          </w:rPr>
          <w:t>מנסועה</w:t>
        </w:r>
        <w:r w:rsidR="00BE753C" w:rsidRPr="00E1561A">
          <w:rPr>
            <w:sz w:val="24"/>
            <w:szCs w:val="24"/>
            <w:rtl/>
          </w:rPr>
          <w:t xml:space="preserve"> של צרכנים לקניות בחנויות.</w:t>
        </w:r>
        <w:r w:rsidR="00BE753C" w:rsidRPr="002F09A9">
          <w:rPr>
            <w:rFonts w:ascii="Times New Roman" w:hAnsi="Times New Roman" w:cs="Times New Roman"/>
            <w:sz w:val="24"/>
            <w:szCs w:val="24"/>
            <w:rtl/>
          </w:rPr>
          <w:t xml:space="preserve"> </w:t>
        </w:r>
      </w:moveTo>
    </w:p>
    <w:moveToRangeEnd w:id="1892"/>
    <w:p w14:paraId="2EBAB2D2" w14:textId="7957F9CC" w:rsidR="00632FAF" w:rsidRDefault="006E1F83" w:rsidP="0066463A">
      <w:pPr>
        <w:spacing w:line="360" w:lineRule="auto"/>
        <w:jc w:val="both"/>
        <w:rPr>
          <w:ins w:id="1907" w:author="Yael Armon" w:date="2022-07-03T14:28:00Z"/>
          <w:rFonts w:cs="Arial"/>
          <w:sz w:val="24"/>
          <w:szCs w:val="24"/>
          <w:rtl/>
        </w:rPr>
      </w:pPr>
      <w:r>
        <w:rPr>
          <w:rFonts w:cs="Arial" w:hint="cs"/>
          <w:sz w:val="24"/>
          <w:szCs w:val="24"/>
          <w:rtl/>
        </w:rPr>
        <w:t>האובדן במקטע קמעונאות והפצה</w:t>
      </w:r>
      <w:r w:rsidRPr="00292351">
        <w:rPr>
          <w:rFonts w:cs="Arial"/>
          <w:b/>
          <w:bCs/>
          <w:sz w:val="24"/>
          <w:szCs w:val="24"/>
          <w:rtl/>
        </w:rPr>
        <w:t xml:space="preserve"> </w:t>
      </w:r>
      <w:r>
        <w:rPr>
          <w:rFonts w:cs="Arial" w:hint="cs"/>
          <w:sz w:val="24"/>
          <w:szCs w:val="24"/>
          <w:rtl/>
        </w:rPr>
        <w:t xml:space="preserve">הוא בעל ערך כלכלי גבוה שכן הוא כולל בתוכו את כלל ההשקעה עד כה - גידול, ייצור, אריזה ושינוע. מדובר על מזון </w:t>
      </w:r>
      <w:del w:id="1908" w:author="ענת פרידמן-קולס" w:date="2022-07-04T15:40:00Z">
        <w:r w:rsidDel="00D367EF">
          <w:rPr>
            <w:rFonts w:cs="Arial" w:hint="cs"/>
            <w:sz w:val="24"/>
            <w:szCs w:val="24"/>
            <w:rtl/>
          </w:rPr>
          <w:delText xml:space="preserve">שהינו </w:delText>
        </w:r>
      </w:del>
      <w:r>
        <w:rPr>
          <w:rFonts w:cs="Arial" w:hint="cs"/>
          <w:sz w:val="24"/>
          <w:szCs w:val="24"/>
          <w:rtl/>
        </w:rPr>
        <w:t xml:space="preserve">מוכן לשיווק וצריכה, אשר אובד בטרם הגיעו לצרכן הסופי. עקב מאפייני האובדן בשלב זה, הרוב המכריע של המזון האבוד הינו מזון בר הצלה, שניתן למנוע את אובדנו. בשל כך </w:t>
      </w:r>
      <w:commentRangeStart w:id="1909"/>
      <w:commentRangeStart w:id="1910"/>
      <w:commentRangeStart w:id="1911"/>
      <w:commentRangeStart w:id="1912"/>
      <w:ins w:id="1913" w:author="Nisan Avraham" w:date="2022-06-22T14:42:00Z">
        <w:r w:rsidR="005706BD">
          <w:rPr>
            <w:rFonts w:cs="Arial" w:hint="cs"/>
            <w:sz w:val="24"/>
            <w:szCs w:val="24"/>
            <w:rtl/>
          </w:rPr>
          <w:t xml:space="preserve">מתוך אובדן מזון בשווי של </w:t>
        </w:r>
      </w:ins>
      <w:ins w:id="1914" w:author="Nisan Avraham" w:date="2022-06-22T14:43:00Z">
        <w:r w:rsidR="005706BD">
          <w:rPr>
            <w:rFonts w:cs="Arial" w:hint="cs"/>
            <w:sz w:val="24"/>
            <w:szCs w:val="24"/>
            <w:rtl/>
          </w:rPr>
          <w:t>5 מיליארד ₪, ניתן להציל כ-4 מיליארד ₪ מזון אבוד בר הצלה</w:t>
        </w:r>
      </w:ins>
      <w:commentRangeEnd w:id="1909"/>
      <w:r w:rsidR="002818D7">
        <w:rPr>
          <w:rStyle w:val="CommentReference"/>
          <w:rtl/>
        </w:rPr>
        <w:commentReference w:id="1909"/>
      </w:r>
      <w:commentRangeEnd w:id="1910"/>
      <w:r w:rsidR="003D701A">
        <w:rPr>
          <w:rStyle w:val="CommentReference"/>
          <w:rtl/>
        </w:rPr>
        <w:commentReference w:id="1910"/>
      </w:r>
      <w:commentRangeEnd w:id="1911"/>
      <w:r w:rsidR="00A45978">
        <w:rPr>
          <w:rStyle w:val="CommentReference"/>
          <w:rtl/>
        </w:rPr>
        <w:commentReference w:id="1911"/>
      </w:r>
      <w:commentRangeEnd w:id="1912"/>
      <w:r w:rsidR="00983A16">
        <w:rPr>
          <w:rStyle w:val="CommentReference"/>
          <w:rtl/>
        </w:rPr>
        <w:commentReference w:id="1912"/>
      </w:r>
      <w:del w:id="1915" w:author="Nisan Avraham" w:date="2022-06-22T14:44:00Z">
        <w:r w:rsidDel="005706BD">
          <w:rPr>
            <w:rFonts w:cs="Arial" w:hint="cs"/>
            <w:sz w:val="24"/>
            <w:szCs w:val="24"/>
            <w:rtl/>
          </w:rPr>
          <w:delText xml:space="preserve">מקטע זה מהווה כ-55% מפוטנציאל ההצלה בערכים כספיים, </w:delText>
        </w:r>
        <w:r w:rsidRPr="00171797" w:rsidDel="005706BD">
          <w:rPr>
            <w:rFonts w:cs="Arial" w:hint="cs"/>
            <w:sz w:val="24"/>
            <w:szCs w:val="24"/>
            <w:rtl/>
          </w:rPr>
          <w:delText>כ</w:delText>
        </w:r>
        <w:r w:rsidRPr="00171797" w:rsidDel="005706BD">
          <w:rPr>
            <w:rFonts w:cs="Arial"/>
            <w:sz w:val="24"/>
            <w:szCs w:val="24"/>
            <w:rtl/>
          </w:rPr>
          <w:delText>-</w:delText>
        </w:r>
        <w:r w:rsidRPr="00647709" w:rsidDel="005706BD">
          <w:rPr>
            <w:rFonts w:cs="Arial"/>
            <w:sz w:val="24"/>
            <w:szCs w:val="24"/>
            <w:rtl/>
          </w:rPr>
          <w:delText>3.5</w:delText>
        </w:r>
        <w:r w:rsidRPr="00171797" w:rsidDel="005706BD">
          <w:rPr>
            <w:rFonts w:cs="Arial"/>
            <w:sz w:val="24"/>
            <w:szCs w:val="24"/>
            <w:rtl/>
          </w:rPr>
          <w:delText xml:space="preserve"> </w:delText>
        </w:r>
        <w:r w:rsidRPr="00171797" w:rsidDel="005706BD">
          <w:rPr>
            <w:rFonts w:cs="Arial" w:hint="eastAsia"/>
            <w:sz w:val="24"/>
            <w:szCs w:val="24"/>
            <w:rtl/>
          </w:rPr>
          <w:delText>מיליארד</w:delText>
        </w:r>
        <w:r w:rsidRPr="00171797" w:rsidDel="005706BD">
          <w:rPr>
            <w:rFonts w:cs="Arial" w:hint="cs"/>
            <w:sz w:val="24"/>
            <w:szCs w:val="24"/>
            <w:rtl/>
          </w:rPr>
          <w:delText xml:space="preserve"> ₪ מזון אבוד בר הצלה מתוך פוטנציאל הצלה של </w:delText>
        </w:r>
        <w:r w:rsidRPr="00171797" w:rsidDel="005706BD">
          <w:rPr>
            <w:rFonts w:cs="Arial" w:hint="eastAsia"/>
            <w:sz w:val="24"/>
            <w:szCs w:val="24"/>
            <w:rtl/>
          </w:rPr>
          <w:delText>כ</w:delText>
        </w:r>
        <w:r w:rsidRPr="00171797" w:rsidDel="005706BD">
          <w:rPr>
            <w:rFonts w:cs="Arial"/>
            <w:sz w:val="24"/>
            <w:szCs w:val="24"/>
            <w:rtl/>
          </w:rPr>
          <w:delText>-</w:delText>
        </w:r>
        <w:r w:rsidRPr="00647709" w:rsidDel="005706BD">
          <w:rPr>
            <w:rFonts w:ascii="Arial" w:hAnsi="Arial" w:cs="Arial"/>
            <w:sz w:val="24"/>
            <w:szCs w:val="24"/>
          </w:rPr>
          <w:delText>6.4</w:delText>
        </w:r>
        <w:r w:rsidRPr="00171797" w:rsidDel="005706BD">
          <w:rPr>
            <w:rFonts w:ascii="Arial" w:hAnsi="Arial" w:cs="Arial"/>
            <w:sz w:val="24"/>
            <w:szCs w:val="24"/>
            <w:rtl/>
          </w:rPr>
          <w:delText xml:space="preserve"> מיליארד</w:delText>
        </w:r>
        <w:r w:rsidDel="005706BD">
          <w:rPr>
            <w:rFonts w:cs="Arial" w:hint="cs"/>
            <w:sz w:val="24"/>
            <w:szCs w:val="24"/>
            <w:rtl/>
          </w:rPr>
          <w:delText xml:space="preserve"> ₪ במשק</w:delText>
        </w:r>
      </w:del>
      <w:r>
        <w:rPr>
          <w:rFonts w:cs="Arial" w:hint="cs"/>
          <w:sz w:val="24"/>
          <w:szCs w:val="24"/>
          <w:rtl/>
        </w:rPr>
        <w:t xml:space="preserve">. </w:t>
      </w:r>
    </w:p>
    <w:p w14:paraId="2EAF0D47" w14:textId="77777777" w:rsidR="00BE753C" w:rsidRDefault="005706BD" w:rsidP="00BE753C">
      <w:pPr>
        <w:spacing w:line="360" w:lineRule="auto"/>
        <w:jc w:val="both"/>
        <w:rPr>
          <w:ins w:id="1916" w:author="Yael Armon" w:date="2022-07-03T14:46:00Z"/>
          <w:sz w:val="24"/>
          <w:szCs w:val="24"/>
          <w:rtl/>
        </w:rPr>
      </w:pPr>
      <w:ins w:id="1917" w:author="Nisan Avraham" w:date="2022-06-22T14:44:00Z">
        <w:del w:id="1918" w:author="Yael Armon" w:date="2022-07-03T14:44:00Z">
          <w:r w:rsidDel="00BE753C">
            <w:rPr>
              <w:rFonts w:cs="Arial" w:hint="cs"/>
              <w:sz w:val="24"/>
              <w:szCs w:val="24"/>
              <w:rtl/>
            </w:rPr>
            <w:delText xml:space="preserve">נזכיר כי בשנת הקורונה היה קיטון בשווי </w:delText>
          </w:r>
        </w:del>
        <w:del w:id="1919" w:author="Yael Armon" w:date="2022-07-03T14:43:00Z">
          <w:r w:rsidDel="00BE753C">
            <w:rPr>
              <w:rFonts w:cs="Arial" w:hint="cs"/>
              <w:sz w:val="24"/>
              <w:szCs w:val="24"/>
              <w:rtl/>
            </w:rPr>
            <w:delText>של ה</w:delText>
          </w:r>
        </w:del>
        <w:del w:id="1920" w:author="Yael Armon" w:date="2022-07-03T14:44:00Z">
          <w:r w:rsidDel="00BE753C">
            <w:rPr>
              <w:rFonts w:cs="Arial" w:hint="cs"/>
              <w:sz w:val="24"/>
              <w:szCs w:val="24"/>
              <w:rtl/>
            </w:rPr>
            <w:delText>אובדן מז</w:delText>
          </w:r>
        </w:del>
      </w:ins>
      <w:ins w:id="1921" w:author="Nisan Avraham" w:date="2022-06-22T14:45:00Z">
        <w:del w:id="1922" w:author="Yael Armon" w:date="2022-07-03T14:44:00Z">
          <w:r w:rsidDel="00BE753C">
            <w:rPr>
              <w:rFonts w:cs="Arial" w:hint="cs"/>
              <w:sz w:val="24"/>
              <w:szCs w:val="24"/>
              <w:rtl/>
            </w:rPr>
            <w:delText xml:space="preserve">ון בר הצלה על רקע </w:delText>
          </w:r>
        </w:del>
      </w:ins>
      <w:del w:id="1923" w:author="Yael Armon" w:date="2022-07-03T14:44:00Z">
        <w:r w:rsidR="001F40A0" w:rsidDel="00BE753C">
          <w:rPr>
            <w:rFonts w:cs="Arial" w:hint="cs"/>
            <w:sz w:val="24"/>
            <w:szCs w:val="24"/>
            <w:rtl/>
          </w:rPr>
          <w:delText xml:space="preserve">הגידול בשיעורו של האובדן בר ההצלה במקטע הקמעונאות מתוך סך האובדן בר ההצלה נובעת מהירידה שחלה בעקבות משבר הקורונה בסך האובדן בר ההצלה זאת </w:delText>
        </w:r>
        <w:r w:rsidR="00A552A6" w:rsidDel="00BE753C">
          <w:rPr>
            <w:rFonts w:cs="Arial" w:hint="cs"/>
            <w:sz w:val="24"/>
            <w:szCs w:val="24"/>
            <w:rtl/>
          </w:rPr>
          <w:delText>בשל ה</w:delText>
        </w:r>
        <w:r w:rsidR="00A552A6" w:rsidRPr="00C867A2" w:rsidDel="00BE753C">
          <w:rPr>
            <w:rFonts w:cs="Arial"/>
            <w:sz w:val="24"/>
            <w:szCs w:val="24"/>
            <w:rtl/>
          </w:rPr>
          <w:delText>מעבר לצריכה ביתית על חשבון צריכה מוסדית</w:delText>
        </w:r>
      </w:del>
      <w:ins w:id="1924" w:author="Nisan Avraham" w:date="2022-06-22T14:45:00Z">
        <w:del w:id="1925" w:author="Yael Armon" w:date="2022-07-03T14:43:00Z">
          <w:r w:rsidDel="00BE753C">
            <w:rPr>
              <w:rFonts w:cs="Arial" w:hint="cs"/>
              <w:sz w:val="24"/>
              <w:szCs w:val="24"/>
              <w:rtl/>
            </w:rPr>
            <w:delText>,</w:delText>
          </w:r>
        </w:del>
        <w:del w:id="1926" w:author="Yael Armon" w:date="2022-07-03T14:44:00Z">
          <w:r w:rsidDel="00BE753C">
            <w:rPr>
              <w:rFonts w:cs="Arial" w:hint="cs"/>
              <w:sz w:val="24"/>
              <w:szCs w:val="24"/>
              <w:rtl/>
            </w:rPr>
            <w:delText xml:space="preserve"> א</w:delText>
          </w:r>
        </w:del>
        <w:del w:id="1927" w:author="Yael Armon" w:date="2022-07-03T14:43:00Z">
          <w:r w:rsidDel="00BE753C">
            <w:rPr>
              <w:rFonts w:cs="Arial" w:hint="cs"/>
              <w:sz w:val="24"/>
              <w:szCs w:val="24"/>
              <w:rtl/>
            </w:rPr>
            <w:delText>ך</w:delText>
          </w:r>
        </w:del>
        <w:del w:id="1928" w:author="Yael Armon" w:date="2022-07-03T14:44:00Z">
          <w:r w:rsidDel="00BE753C">
            <w:rPr>
              <w:rFonts w:cs="Arial" w:hint="cs"/>
              <w:sz w:val="24"/>
              <w:szCs w:val="24"/>
              <w:rtl/>
            </w:rPr>
            <w:delText xml:space="preserve"> בשנת 2021 הצריכה המוסדית </w:delText>
          </w:r>
        </w:del>
      </w:ins>
      <w:ins w:id="1929" w:author="Nisan Avraham" w:date="2022-06-22T14:51:00Z">
        <w:del w:id="1930" w:author="Yael Armon" w:date="2022-07-03T14:44:00Z">
          <w:r w:rsidR="007D2E1C" w:rsidDel="00BE753C">
            <w:rPr>
              <w:rFonts w:cs="Arial" w:hint="cs"/>
              <w:sz w:val="24"/>
              <w:szCs w:val="24"/>
              <w:rtl/>
            </w:rPr>
            <w:delText>הראתה</w:delText>
          </w:r>
        </w:del>
      </w:ins>
      <w:ins w:id="1931" w:author="Nisan Avraham" w:date="2022-06-22T14:45:00Z">
        <w:del w:id="1932" w:author="Yael Armon" w:date="2022-07-03T14:44:00Z">
          <w:r w:rsidDel="00BE753C">
            <w:rPr>
              <w:rFonts w:cs="Arial" w:hint="cs"/>
              <w:sz w:val="24"/>
              <w:szCs w:val="24"/>
              <w:rtl/>
            </w:rPr>
            <w:delText xml:space="preserve"> התאוששות </w:delText>
          </w:r>
        </w:del>
      </w:ins>
      <w:ins w:id="1933" w:author="Nisan Avraham" w:date="2022-07-03T12:44:00Z">
        <w:del w:id="1934" w:author="Yael Armon" w:date="2022-07-03T14:44:00Z">
          <w:r w:rsidR="00681080" w:rsidDel="00BE753C">
            <w:rPr>
              <w:rFonts w:cs="Arial" w:hint="cs"/>
              <w:sz w:val="24"/>
              <w:szCs w:val="24"/>
              <w:rtl/>
            </w:rPr>
            <w:delText xml:space="preserve">מהירה </w:delText>
          </w:r>
        </w:del>
      </w:ins>
      <w:ins w:id="1935" w:author="Nisan Avraham" w:date="2022-06-22T14:46:00Z">
        <w:del w:id="1936" w:author="Yael Armon" w:date="2022-07-03T14:43:00Z">
          <w:r w:rsidDel="00BE753C">
            <w:rPr>
              <w:rFonts w:cs="Arial" w:hint="cs"/>
              <w:sz w:val="24"/>
              <w:szCs w:val="24"/>
              <w:rtl/>
            </w:rPr>
            <w:delText>ו</w:delText>
          </w:r>
        </w:del>
        <w:del w:id="1937" w:author="Yael Armon" w:date="2022-07-03T14:44:00Z">
          <w:r w:rsidDel="00BE753C">
            <w:rPr>
              <w:rFonts w:cs="Arial" w:hint="cs"/>
              <w:sz w:val="24"/>
              <w:szCs w:val="24"/>
              <w:rtl/>
            </w:rPr>
            <w:delText xml:space="preserve">שווי הצריכה </w:delText>
          </w:r>
        </w:del>
        <w:del w:id="1938" w:author="Yael Armon" w:date="2022-07-03T14:28:00Z">
          <w:r w:rsidDel="00632FAF">
            <w:rPr>
              <w:rFonts w:cs="Arial" w:hint="cs"/>
              <w:sz w:val="24"/>
              <w:szCs w:val="24"/>
              <w:rtl/>
            </w:rPr>
            <w:delText>של</w:delText>
          </w:r>
        </w:del>
      </w:ins>
      <w:ins w:id="1939" w:author="Nisan Avraham" w:date="2022-06-22T14:51:00Z">
        <w:del w:id="1940" w:author="Yael Armon" w:date="2022-07-03T14:28:00Z">
          <w:r w:rsidR="007D2E1C" w:rsidDel="00632FAF">
            <w:rPr>
              <w:rFonts w:cs="Arial" w:hint="cs"/>
              <w:sz w:val="24"/>
              <w:szCs w:val="24"/>
              <w:rtl/>
            </w:rPr>
            <w:delText>ה</w:delText>
          </w:r>
        </w:del>
      </w:ins>
      <w:ins w:id="1941" w:author="Nisan Avraham" w:date="2022-06-22T14:46:00Z">
        <w:del w:id="1942" w:author="Yael Armon" w:date="2022-07-03T14:44:00Z">
          <w:r w:rsidDel="00BE753C">
            <w:rPr>
              <w:rFonts w:cs="Arial" w:hint="cs"/>
              <w:sz w:val="24"/>
              <w:szCs w:val="24"/>
              <w:rtl/>
            </w:rPr>
            <w:delText xml:space="preserve"> גדל ב-27% ביחס לשנה המקבילה</w:delText>
          </w:r>
        </w:del>
      </w:ins>
      <w:del w:id="1943" w:author="Yael Armon" w:date="2022-07-03T14:44:00Z">
        <w:r w:rsidR="00A552A6" w:rsidDel="00BE753C">
          <w:rPr>
            <w:rFonts w:cs="Arial" w:hint="cs"/>
            <w:sz w:val="24"/>
            <w:szCs w:val="24"/>
            <w:rtl/>
          </w:rPr>
          <w:delText>.</w:delText>
        </w:r>
        <w:r w:rsidR="001F40A0" w:rsidDel="00BE753C">
          <w:rPr>
            <w:rFonts w:cs="Arial" w:hint="cs"/>
            <w:sz w:val="24"/>
            <w:szCs w:val="24"/>
            <w:rtl/>
          </w:rPr>
          <w:delText xml:space="preserve"> </w:delText>
        </w:r>
      </w:del>
      <w:ins w:id="1944" w:author="Nisan Avraham" w:date="2022-06-22T14:47:00Z">
        <w:del w:id="1945" w:author="Yael Armon" w:date="2022-07-03T14:44:00Z">
          <w:r w:rsidR="007D2E1C" w:rsidDel="00BE753C">
            <w:rPr>
              <w:rFonts w:cs="Arial" w:hint="cs"/>
              <w:sz w:val="24"/>
              <w:szCs w:val="24"/>
              <w:rtl/>
            </w:rPr>
            <w:delText>גורם מרכזי זה הוביל לגידול של 14% באובדן מזון בר הצלה ביחס לשנה המקבילה במ</w:delText>
          </w:r>
        </w:del>
      </w:ins>
      <w:ins w:id="1946" w:author="Nisan Avraham" w:date="2022-06-22T14:48:00Z">
        <w:del w:id="1947" w:author="Yael Armon" w:date="2022-07-03T14:44:00Z">
          <w:r w:rsidR="007D2E1C" w:rsidDel="00BE753C">
            <w:rPr>
              <w:rFonts w:cs="Arial" w:hint="cs"/>
              <w:sz w:val="24"/>
              <w:szCs w:val="24"/>
              <w:rtl/>
            </w:rPr>
            <w:delText xml:space="preserve">קטע הצריכה. </w:delText>
          </w:r>
        </w:del>
      </w:ins>
      <w:ins w:id="1948" w:author="Yael Armon" w:date="2022-07-03T14:46:00Z">
        <w:r w:rsidR="00BE753C">
          <w:rPr>
            <w:rFonts w:hint="cs"/>
            <w:sz w:val="24"/>
            <w:szCs w:val="24"/>
            <w:rtl/>
          </w:rPr>
          <w:t>אובדן המזון במקטע קמעונאות והפצה נובע משלושה גורמים עיקריים:</w:t>
        </w:r>
      </w:ins>
    </w:p>
    <w:p w14:paraId="26A9F423" w14:textId="50F0E865" w:rsidR="006E1F83" w:rsidRPr="00BE753C" w:rsidDel="00BE753C" w:rsidRDefault="006E1F83">
      <w:pPr>
        <w:numPr>
          <w:ilvl w:val="0"/>
          <w:numId w:val="29"/>
        </w:numPr>
        <w:spacing w:line="360" w:lineRule="auto"/>
        <w:jc w:val="both"/>
        <w:rPr>
          <w:del w:id="1949" w:author="Yael Armon" w:date="2022-07-03T14:46:00Z"/>
          <w:rFonts w:cs="Arial"/>
          <w:b/>
          <w:bCs/>
          <w:sz w:val="24"/>
          <w:szCs w:val="24"/>
          <w:rtl/>
          <w:rPrChange w:id="1950" w:author="Yael Armon" w:date="2022-07-03T14:47:00Z">
            <w:rPr>
              <w:del w:id="1951" w:author="Yael Armon" w:date="2022-07-03T14:46:00Z"/>
              <w:rFonts w:cs="Arial"/>
              <w:sz w:val="24"/>
              <w:szCs w:val="24"/>
              <w:rtl/>
            </w:rPr>
          </w:rPrChange>
        </w:rPr>
        <w:pPrChange w:id="1952" w:author="Yael Armon" w:date="2022-07-03T14:47:00Z">
          <w:pPr>
            <w:spacing w:line="360" w:lineRule="auto"/>
            <w:jc w:val="both"/>
          </w:pPr>
        </w:pPrChange>
      </w:pPr>
    </w:p>
    <w:p w14:paraId="6107ABB1" w14:textId="7970CB04" w:rsidR="006E1F83" w:rsidRPr="00BE753C" w:rsidRDefault="006E1F83">
      <w:pPr>
        <w:spacing w:line="360" w:lineRule="auto"/>
        <w:ind w:left="360"/>
        <w:jc w:val="both"/>
        <w:rPr>
          <w:rFonts w:cs="Arial"/>
          <w:b/>
          <w:bCs/>
          <w:sz w:val="24"/>
          <w:szCs w:val="24"/>
          <w:rtl/>
          <w:rPrChange w:id="1953" w:author="Yael Armon" w:date="2022-07-03T14:47:00Z">
            <w:rPr>
              <w:sz w:val="24"/>
              <w:szCs w:val="24"/>
              <w:rtl/>
            </w:rPr>
          </w:rPrChange>
        </w:rPr>
        <w:pPrChange w:id="1954" w:author="ענת פרידמן-קולס" w:date="2022-07-04T15:43:00Z">
          <w:pPr>
            <w:spacing w:line="360" w:lineRule="auto"/>
            <w:jc w:val="both"/>
          </w:pPr>
        </w:pPrChange>
      </w:pPr>
      <w:r w:rsidRPr="00BE753C">
        <w:rPr>
          <w:rFonts w:cs="Arial" w:hint="eastAsia"/>
          <w:b/>
          <w:bCs/>
          <w:sz w:val="24"/>
          <w:szCs w:val="24"/>
          <w:rtl/>
          <w:rPrChange w:id="1955" w:author="Yael Armon" w:date="2022-07-03T14:47:00Z">
            <w:rPr>
              <w:rFonts w:hint="eastAsia"/>
              <w:sz w:val="24"/>
              <w:szCs w:val="24"/>
              <w:rtl/>
            </w:rPr>
          </w:rPrChange>
        </w:rPr>
        <w:t>אובדן</w:t>
      </w:r>
      <w:r w:rsidRPr="00BE753C">
        <w:rPr>
          <w:rFonts w:cs="Arial"/>
          <w:b/>
          <w:bCs/>
          <w:sz w:val="24"/>
          <w:szCs w:val="24"/>
          <w:rtl/>
          <w:rPrChange w:id="1956" w:author="Yael Armon" w:date="2022-07-03T14:47:00Z">
            <w:rPr>
              <w:sz w:val="24"/>
              <w:szCs w:val="24"/>
              <w:rtl/>
            </w:rPr>
          </w:rPrChange>
        </w:rPr>
        <w:t xml:space="preserve"> </w:t>
      </w:r>
      <w:r w:rsidRPr="00BE753C">
        <w:rPr>
          <w:rFonts w:cs="Arial" w:hint="eastAsia"/>
          <w:b/>
          <w:bCs/>
          <w:sz w:val="24"/>
          <w:szCs w:val="24"/>
          <w:rtl/>
          <w:rPrChange w:id="1957" w:author="Yael Armon" w:date="2022-07-03T14:47:00Z">
            <w:rPr>
              <w:rFonts w:hint="eastAsia"/>
              <w:sz w:val="24"/>
              <w:szCs w:val="24"/>
              <w:rtl/>
            </w:rPr>
          </w:rPrChange>
        </w:rPr>
        <w:t>המזון</w:t>
      </w:r>
      <w:r w:rsidRPr="00BE753C">
        <w:rPr>
          <w:rFonts w:cs="Arial"/>
          <w:b/>
          <w:bCs/>
          <w:sz w:val="24"/>
          <w:szCs w:val="24"/>
          <w:rtl/>
          <w:rPrChange w:id="1958" w:author="Yael Armon" w:date="2022-07-03T14:47:00Z">
            <w:rPr>
              <w:sz w:val="24"/>
              <w:szCs w:val="24"/>
              <w:rtl/>
            </w:rPr>
          </w:rPrChange>
        </w:rPr>
        <w:t xml:space="preserve"> </w:t>
      </w:r>
      <w:r w:rsidRPr="00BE753C">
        <w:rPr>
          <w:rFonts w:cs="Arial" w:hint="eastAsia"/>
          <w:b/>
          <w:bCs/>
          <w:sz w:val="24"/>
          <w:szCs w:val="24"/>
          <w:rtl/>
          <w:rPrChange w:id="1959" w:author="Yael Armon" w:date="2022-07-03T14:47:00Z">
            <w:rPr>
              <w:rFonts w:hint="eastAsia"/>
              <w:sz w:val="24"/>
              <w:szCs w:val="24"/>
              <w:rtl/>
            </w:rPr>
          </w:rPrChange>
        </w:rPr>
        <w:t>במקטע</w:t>
      </w:r>
      <w:r w:rsidRPr="00BE753C">
        <w:rPr>
          <w:rFonts w:cs="Arial"/>
          <w:b/>
          <w:bCs/>
          <w:sz w:val="24"/>
          <w:szCs w:val="24"/>
          <w:rtl/>
          <w:rPrChange w:id="1960" w:author="Yael Armon" w:date="2022-07-03T14:47:00Z">
            <w:rPr>
              <w:sz w:val="24"/>
              <w:szCs w:val="24"/>
              <w:rtl/>
            </w:rPr>
          </w:rPrChange>
        </w:rPr>
        <w:t xml:space="preserve"> </w:t>
      </w:r>
      <w:r w:rsidRPr="00BE753C">
        <w:rPr>
          <w:rFonts w:cs="Arial" w:hint="eastAsia"/>
          <w:b/>
          <w:bCs/>
          <w:sz w:val="24"/>
          <w:szCs w:val="24"/>
          <w:rtl/>
          <w:rPrChange w:id="1961" w:author="Yael Armon" w:date="2022-07-03T14:47:00Z">
            <w:rPr>
              <w:rFonts w:hint="eastAsia"/>
              <w:sz w:val="24"/>
              <w:szCs w:val="24"/>
              <w:rtl/>
            </w:rPr>
          </w:rPrChange>
        </w:rPr>
        <w:t>קמעונאות</w:t>
      </w:r>
      <w:r w:rsidRPr="00BE753C">
        <w:rPr>
          <w:rFonts w:cs="Arial"/>
          <w:b/>
          <w:bCs/>
          <w:sz w:val="24"/>
          <w:szCs w:val="24"/>
          <w:rtl/>
          <w:rPrChange w:id="1962" w:author="Yael Armon" w:date="2022-07-03T14:47:00Z">
            <w:rPr>
              <w:sz w:val="24"/>
              <w:szCs w:val="24"/>
              <w:rtl/>
            </w:rPr>
          </w:rPrChange>
        </w:rPr>
        <w:t xml:space="preserve"> </w:t>
      </w:r>
      <w:r w:rsidRPr="00BE753C">
        <w:rPr>
          <w:rFonts w:cs="Arial" w:hint="eastAsia"/>
          <w:b/>
          <w:bCs/>
          <w:sz w:val="24"/>
          <w:szCs w:val="24"/>
          <w:rtl/>
          <w:rPrChange w:id="1963" w:author="Yael Armon" w:date="2022-07-03T14:47:00Z">
            <w:rPr>
              <w:rFonts w:hint="eastAsia"/>
              <w:sz w:val="24"/>
              <w:szCs w:val="24"/>
              <w:rtl/>
            </w:rPr>
          </w:rPrChange>
        </w:rPr>
        <w:t>והפצה</w:t>
      </w:r>
      <w:r w:rsidRPr="00BE753C">
        <w:rPr>
          <w:rFonts w:cs="Arial"/>
          <w:b/>
          <w:bCs/>
          <w:sz w:val="24"/>
          <w:szCs w:val="24"/>
          <w:rtl/>
          <w:rPrChange w:id="1964" w:author="Yael Armon" w:date="2022-07-03T14:47:00Z">
            <w:rPr>
              <w:sz w:val="24"/>
              <w:szCs w:val="24"/>
              <w:rtl/>
            </w:rPr>
          </w:rPrChange>
        </w:rPr>
        <w:t xml:space="preserve"> </w:t>
      </w:r>
      <w:r w:rsidRPr="00BE753C">
        <w:rPr>
          <w:rFonts w:cs="Arial" w:hint="eastAsia"/>
          <w:b/>
          <w:bCs/>
          <w:sz w:val="24"/>
          <w:szCs w:val="24"/>
          <w:rtl/>
          <w:rPrChange w:id="1965" w:author="Yael Armon" w:date="2022-07-03T14:47:00Z">
            <w:rPr>
              <w:rFonts w:hint="eastAsia"/>
              <w:sz w:val="24"/>
              <w:szCs w:val="24"/>
              <w:rtl/>
            </w:rPr>
          </w:rPrChange>
        </w:rPr>
        <w:t>נובע</w:t>
      </w:r>
      <w:r w:rsidRPr="00BE753C">
        <w:rPr>
          <w:rFonts w:cs="Arial"/>
          <w:b/>
          <w:bCs/>
          <w:sz w:val="24"/>
          <w:szCs w:val="24"/>
          <w:rtl/>
          <w:rPrChange w:id="1966" w:author="Yael Armon" w:date="2022-07-03T14:47:00Z">
            <w:rPr>
              <w:sz w:val="24"/>
              <w:szCs w:val="24"/>
              <w:rtl/>
            </w:rPr>
          </w:rPrChange>
        </w:rPr>
        <w:t xml:space="preserve"> </w:t>
      </w:r>
      <w:r w:rsidRPr="00BE753C">
        <w:rPr>
          <w:rFonts w:cs="Arial" w:hint="eastAsia"/>
          <w:b/>
          <w:bCs/>
          <w:sz w:val="24"/>
          <w:szCs w:val="24"/>
          <w:rtl/>
          <w:rPrChange w:id="1967" w:author="Yael Armon" w:date="2022-07-03T14:47:00Z">
            <w:rPr>
              <w:rFonts w:hint="eastAsia"/>
              <w:sz w:val="24"/>
              <w:szCs w:val="24"/>
              <w:rtl/>
            </w:rPr>
          </w:rPrChange>
        </w:rPr>
        <w:t>משלושה</w:t>
      </w:r>
      <w:r w:rsidRPr="00BE753C">
        <w:rPr>
          <w:rFonts w:cs="Arial"/>
          <w:b/>
          <w:bCs/>
          <w:sz w:val="24"/>
          <w:szCs w:val="24"/>
          <w:rtl/>
          <w:rPrChange w:id="1968" w:author="Yael Armon" w:date="2022-07-03T14:47:00Z">
            <w:rPr>
              <w:sz w:val="24"/>
              <w:szCs w:val="24"/>
              <w:rtl/>
            </w:rPr>
          </w:rPrChange>
        </w:rPr>
        <w:t xml:space="preserve"> </w:t>
      </w:r>
      <w:r w:rsidRPr="00BE753C">
        <w:rPr>
          <w:rFonts w:cs="Arial" w:hint="eastAsia"/>
          <w:b/>
          <w:bCs/>
          <w:sz w:val="24"/>
          <w:szCs w:val="24"/>
          <w:rtl/>
          <w:rPrChange w:id="1969" w:author="Yael Armon" w:date="2022-07-03T14:47:00Z">
            <w:rPr>
              <w:rFonts w:hint="eastAsia"/>
              <w:sz w:val="24"/>
              <w:szCs w:val="24"/>
              <w:rtl/>
            </w:rPr>
          </w:rPrChange>
        </w:rPr>
        <w:t>גורמים</w:t>
      </w:r>
      <w:r w:rsidRPr="00BE753C">
        <w:rPr>
          <w:rFonts w:cs="Arial"/>
          <w:b/>
          <w:bCs/>
          <w:sz w:val="24"/>
          <w:szCs w:val="24"/>
          <w:rtl/>
          <w:rPrChange w:id="1970" w:author="Yael Armon" w:date="2022-07-03T14:47:00Z">
            <w:rPr>
              <w:sz w:val="24"/>
              <w:szCs w:val="24"/>
              <w:rtl/>
            </w:rPr>
          </w:rPrChange>
        </w:rPr>
        <w:t xml:space="preserve"> </w:t>
      </w:r>
      <w:r w:rsidRPr="00BE753C">
        <w:rPr>
          <w:rFonts w:cs="Arial" w:hint="eastAsia"/>
          <w:b/>
          <w:bCs/>
          <w:sz w:val="24"/>
          <w:szCs w:val="24"/>
          <w:rtl/>
          <w:rPrChange w:id="1971" w:author="Yael Armon" w:date="2022-07-03T14:47:00Z">
            <w:rPr>
              <w:rFonts w:hint="eastAsia"/>
              <w:sz w:val="24"/>
              <w:szCs w:val="24"/>
              <w:rtl/>
            </w:rPr>
          </w:rPrChange>
        </w:rPr>
        <w:t>עיקריים</w:t>
      </w:r>
      <w:r w:rsidRPr="00BE753C">
        <w:rPr>
          <w:rFonts w:cs="Arial"/>
          <w:b/>
          <w:bCs/>
          <w:sz w:val="24"/>
          <w:szCs w:val="24"/>
          <w:rtl/>
          <w:rPrChange w:id="1972" w:author="Yael Armon" w:date="2022-07-03T14:47:00Z">
            <w:rPr>
              <w:sz w:val="24"/>
              <w:szCs w:val="24"/>
              <w:rtl/>
            </w:rPr>
          </w:rPrChange>
        </w:rPr>
        <w:t>:</w:t>
      </w:r>
    </w:p>
    <w:p w14:paraId="7E52A25A" w14:textId="45823015" w:rsidR="006E1F83" w:rsidRDefault="006E1F83" w:rsidP="006E372E">
      <w:pPr>
        <w:pStyle w:val="ListParagraph"/>
        <w:numPr>
          <w:ilvl w:val="0"/>
          <w:numId w:val="29"/>
        </w:numPr>
        <w:rPr>
          <w:rFonts w:cs="Arial"/>
          <w:b/>
          <w:bCs/>
          <w:sz w:val="24"/>
          <w:szCs w:val="24"/>
        </w:rPr>
      </w:pPr>
      <w:r w:rsidRPr="003A72CB">
        <w:rPr>
          <w:rFonts w:cs="Arial" w:hint="eastAsia"/>
          <w:b/>
          <w:bCs/>
          <w:sz w:val="24"/>
          <w:szCs w:val="24"/>
          <w:rtl/>
        </w:rPr>
        <w:t>תוקף</w:t>
      </w:r>
      <w:r w:rsidRPr="003A72CB">
        <w:rPr>
          <w:rFonts w:cs="Arial"/>
          <w:b/>
          <w:bCs/>
          <w:sz w:val="24"/>
          <w:szCs w:val="24"/>
          <w:rtl/>
        </w:rPr>
        <w:t xml:space="preserve"> </w:t>
      </w:r>
      <w:r w:rsidRPr="003A72CB">
        <w:rPr>
          <w:rFonts w:cs="Arial" w:hint="eastAsia"/>
          <w:b/>
          <w:bCs/>
          <w:sz w:val="24"/>
          <w:szCs w:val="24"/>
          <w:rtl/>
        </w:rPr>
        <w:t>קצר</w:t>
      </w:r>
    </w:p>
    <w:p w14:paraId="432B5CF8" w14:textId="57D29034" w:rsidR="006E1F83" w:rsidRDefault="006E1F83" w:rsidP="006E1F83">
      <w:pPr>
        <w:spacing w:line="360" w:lineRule="auto"/>
        <w:ind w:left="360"/>
        <w:jc w:val="both"/>
        <w:rPr>
          <w:rFonts w:cs="Arial"/>
          <w:b/>
          <w:bCs/>
          <w:sz w:val="24"/>
          <w:szCs w:val="24"/>
          <w:rtl/>
        </w:rPr>
      </w:pPr>
      <w:r w:rsidRPr="008D7CAA">
        <w:rPr>
          <w:rFonts w:cs="Arial" w:hint="cs"/>
          <w:sz w:val="24"/>
          <w:szCs w:val="24"/>
          <w:rtl/>
        </w:rPr>
        <w:lastRenderedPageBreak/>
        <w:t>למוצרי מזון מטבעם יש חיי מדף מוגבלים, ולכן, מצב שבו מוצרים הגיעו למועד תפוגתם בטרם נמכרו הינו בלתי נמנע</w:t>
      </w:r>
      <w:r>
        <w:rPr>
          <w:rFonts w:cs="Arial" w:hint="cs"/>
          <w:sz w:val="24"/>
          <w:szCs w:val="24"/>
          <w:rtl/>
        </w:rPr>
        <w:t xml:space="preserve"> בשיעור מסויים</w:t>
      </w:r>
      <w:r w:rsidRPr="008D7CAA">
        <w:rPr>
          <w:rFonts w:cs="Arial" w:hint="cs"/>
          <w:sz w:val="24"/>
          <w:szCs w:val="24"/>
          <w:rtl/>
        </w:rPr>
        <w:t>. מזון המגיע למועד תפוגתו כבר לא ניתן למכירה או העברה לנזקקים, לכן, הצלת מזון במקטע קמעונאות והפצה מחייב</w:t>
      </w:r>
      <w:r>
        <w:rPr>
          <w:rFonts w:cs="Arial" w:hint="cs"/>
          <w:sz w:val="24"/>
          <w:szCs w:val="24"/>
          <w:rtl/>
        </w:rPr>
        <w:t>ת</w:t>
      </w:r>
      <w:r w:rsidRPr="008D7CAA">
        <w:rPr>
          <w:rFonts w:cs="Arial" w:hint="cs"/>
          <w:sz w:val="24"/>
          <w:szCs w:val="24"/>
          <w:rtl/>
        </w:rPr>
        <w:t xml:space="preserve"> יצירת תמריצים שיאפשרו ניהול מלאי כך שמזון בעל תוקף קצר</w:t>
      </w:r>
      <w:r>
        <w:rPr>
          <w:rFonts w:cs="Arial" w:hint="cs"/>
          <w:sz w:val="24"/>
          <w:szCs w:val="24"/>
          <w:rtl/>
        </w:rPr>
        <w:t xml:space="preserve"> </w:t>
      </w:r>
      <w:proofErr w:type="spellStart"/>
      <w:r>
        <w:rPr>
          <w:rFonts w:cs="Arial" w:hint="cs"/>
          <w:sz w:val="24"/>
          <w:szCs w:val="24"/>
          <w:rtl/>
        </w:rPr>
        <w:t>ימכר</w:t>
      </w:r>
      <w:proofErr w:type="spellEnd"/>
      <w:r>
        <w:rPr>
          <w:rFonts w:cs="Arial" w:hint="cs"/>
          <w:sz w:val="24"/>
          <w:szCs w:val="24"/>
          <w:rtl/>
        </w:rPr>
        <w:t xml:space="preserve"> במחיר מוזל או לחליפין</w:t>
      </w:r>
      <w:r w:rsidRPr="008D7CAA">
        <w:rPr>
          <w:rFonts w:cs="Arial" w:hint="cs"/>
          <w:sz w:val="24"/>
          <w:szCs w:val="24"/>
          <w:rtl/>
        </w:rPr>
        <w:t xml:space="preserve"> יועבר לנזקקים עוד בטרם הגיעו למועד התפוגה. ניהול מלאי שכזה אפשרי, שהרי ניתן </w:t>
      </w:r>
      <w:proofErr w:type="spellStart"/>
      <w:r w:rsidRPr="008D7CAA">
        <w:rPr>
          <w:rFonts w:cs="Arial" w:hint="cs"/>
          <w:sz w:val="24"/>
          <w:szCs w:val="24"/>
          <w:rtl/>
        </w:rPr>
        <w:t>לאמוד</w:t>
      </w:r>
      <w:proofErr w:type="spellEnd"/>
      <w:r w:rsidRPr="008D7CAA">
        <w:rPr>
          <w:rFonts w:cs="Arial" w:hint="cs"/>
          <w:sz w:val="24"/>
          <w:szCs w:val="24"/>
          <w:rtl/>
        </w:rPr>
        <w:t xml:space="preserve"> מבחינה סטטיסטית את היקף הצריכה לעומת המלאי ולהפנות את העודפים בשלב מוקדם יותר לתרומה </w:t>
      </w:r>
      <w:proofErr w:type="spellStart"/>
      <w:r w:rsidRPr="008D7CAA">
        <w:rPr>
          <w:rFonts w:cs="Arial" w:hint="cs"/>
          <w:sz w:val="24"/>
          <w:szCs w:val="24"/>
          <w:rtl/>
        </w:rPr>
        <w:t>ובודאי</w:t>
      </w:r>
      <w:proofErr w:type="spellEnd"/>
      <w:r w:rsidRPr="008D7CAA">
        <w:rPr>
          <w:rFonts w:cs="Arial" w:hint="cs"/>
          <w:sz w:val="24"/>
          <w:szCs w:val="24"/>
          <w:rtl/>
        </w:rPr>
        <w:t xml:space="preserve"> לפני שפג תוקף המזון. </w:t>
      </w:r>
      <w:del w:id="1973" w:author="רותם שמאי  Rotem Shamay" w:date="2022-08-16T10:18:00Z">
        <w:r w:rsidDel="002818D7">
          <w:rPr>
            <w:rFonts w:cs="Arial" w:hint="cs"/>
            <w:sz w:val="24"/>
            <w:szCs w:val="24"/>
            <w:rtl/>
          </w:rPr>
          <w:delText>לפיכך</w:delText>
        </w:r>
        <w:r w:rsidRPr="008D7CAA" w:rsidDel="002818D7">
          <w:rPr>
            <w:rFonts w:cs="Arial" w:hint="cs"/>
            <w:sz w:val="24"/>
            <w:szCs w:val="24"/>
            <w:rtl/>
          </w:rPr>
          <w:delText xml:space="preserve"> </w:delText>
        </w:r>
      </w:del>
      <w:ins w:id="1974" w:author="רותם שמאי  Rotem Shamay" w:date="2022-08-16T10:18:00Z">
        <w:r w:rsidR="002818D7">
          <w:rPr>
            <w:rFonts w:cs="Arial" w:hint="cs"/>
            <w:sz w:val="24"/>
            <w:szCs w:val="24"/>
            <w:rtl/>
          </w:rPr>
          <w:t>כמו כן,</w:t>
        </w:r>
        <w:r w:rsidR="002818D7" w:rsidRPr="008D7CAA">
          <w:rPr>
            <w:rFonts w:cs="Arial" w:hint="cs"/>
            <w:sz w:val="24"/>
            <w:szCs w:val="24"/>
            <w:rtl/>
          </w:rPr>
          <w:t xml:space="preserve"> </w:t>
        </w:r>
      </w:ins>
      <w:r w:rsidRPr="008D7CAA">
        <w:rPr>
          <w:rFonts w:cs="Arial" w:hint="cs"/>
          <w:sz w:val="24"/>
          <w:szCs w:val="24"/>
          <w:rtl/>
        </w:rPr>
        <w:t>נדרשת בחינה מחודשת של מדיניות סיווג תוקף המזון</w:t>
      </w:r>
      <w:r>
        <w:rPr>
          <w:rFonts w:cs="Arial" w:hint="cs"/>
          <w:sz w:val="24"/>
          <w:szCs w:val="24"/>
          <w:rtl/>
        </w:rPr>
        <w:t xml:space="preserve"> וכן הסברה לצרכנים על המשמעות וההבדלים בין הסימונים הקשורים לתאריכי התפוגה של המזון</w:t>
      </w:r>
      <w:r w:rsidRPr="008D7CAA">
        <w:rPr>
          <w:rFonts w:cs="Arial" w:hint="cs"/>
          <w:sz w:val="24"/>
          <w:szCs w:val="24"/>
          <w:rtl/>
        </w:rPr>
        <w:t>.</w:t>
      </w:r>
    </w:p>
    <w:p w14:paraId="719A5CC0" w14:textId="77777777" w:rsidR="006E1F83" w:rsidRPr="00EA7988" w:rsidRDefault="006E1F83" w:rsidP="006E1F83">
      <w:pPr>
        <w:pStyle w:val="ListParagraph"/>
        <w:numPr>
          <w:ilvl w:val="0"/>
          <w:numId w:val="29"/>
        </w:numPr>
        <w:rPr>
          <w:rFonts w:cs="Arial"/>
          <w:b/>
          <w:bCs/>
          <w:sz w:val="24"/>
          <w:szCs w:val="24"/>
          <w:rtl/>
        </w:rPr>
      </w:pPr>
      <w:r w:rsidRPr="00EA7988">
        <w:rPr>
          <w:rFonts w:cs="Arial" w:hint="cs"/>
          <w:b/>
          <w:bCs/>
          <w:sz w:val="24"/>
          <w:szCs w:val="24"/>
          <w:rtl/>
        </w:rPr>
        <w:t>פגמים</w:t>
      </w:r>
      <w:r w:rsidRPr="00EA7988">
        <w:rPr>
          <w:rFonts w:cs="Arial"/>
          <w:b/>
          <w:bCs/>
          <w:sz w:val="24"/>
          <w:szCs w:val="24"/>
          <w:rtl/>
        </w:rPr>
        <w:t xml:space="preserve"> </w:t>
      </w:r>
      <w:r w:rsidRPr="00EA7988">
        <w:rPr>
          <w:rFonts w:cs="Arial" w:hint="cs"/>
          <w:b/>
          <w:bCs/>
          <w:sz w:val="24"/>
          <w:szCs w:val="24"/>
          <w:rtl/>
        </w:rPr>
        <w:t>אסתטיים</w:t>
      </w:r>
      <w:r w:rsidRPr="00EA7988">
        <w:rPr>
          <w:rFonts w:cs="Arial"/>
          <w:b/>
          <w:bCs/>
          <w:sz w:val="24"/>
          <w:szCs w:val="24"/>
          <w:rtl/>
        </w:rPr>
        <w:t xml:space="preserve"> </w:t>
      </w:r>
      <w:r w:rsidRPr="00EA7988">
        <w:rPr>
          <w:rFonts w:cs="Arial" w:hint="cs"/>
          <w:b/>
          <w:bCs/>
          <w:sz w:val="24"/>
          <w:szCs w:val="24"/>
          <w:rtl/>
        </w:rPr>
        <w:t>במוצר</w:t>
      </w:r>
      <w:r w:rsidRPr="00EA7988">
        <w:rPr>
          <w:rFonts w:cs="Arial"/>
          <w:b/>
          <w:bCs/>
          <w:sz w:val="24"/>
          <w:szCs w:val="24"/>
          <w:rtl/>
        </w:rPr>
        <w:t xml:space="preserve"> </w:t>
      </w:r>
      <w:r w:rsidRPr="00EA7988">
        <w:rPr>
          <w:rFonts w:cs="Arial" w:hint="cs"/>
          <w:b/>
          <w:bCs/>
          <w:sz w:val="24"/>
          <w:szCs w:val="24"/>
          <w:rtl/>
        </w:rPr>
        <w:t>ופגמים</w:t>
      </w:r>
      <w:r w:rsidRPr="00EA7988">
        <w:rPr>
          <w:rFonts w:cs="Arial"/>
          <w:b/>
          <w:bCs/>
          <w:sz w:val="24"/>
          <w:szCs w:val="24"/>
          <w:rtl/>
        </w:rPr>
        <w:t xml:space="preserve"> </w:t>
      </w:r>
      <w:r w:rsidRPr="00EA7988">
        <w:rPr>
          <w:rFonts w:cs="Arial" w:hint="cs"/>
          <w:b/>
          <w:bCs/>
          <w:sz w:val="24"/>
          <w:szCs w:val="24"/>
          <w:rtl/>
        </w:rPr>
        <w:t>באריזה</w:t>
      </w:r>
    </w:p>
    <w:p w14:paraId="49E5169A" w14:textId="3A3739D2" w:rsidR="006E1F83" w:rsidRDefault="006E1F83" w:rsidP="006E1F83">
      <w:pPr>
        <w:spacing w:line="360" w:lineRule="auto"/>
        <w:ind w:left="360"/>
        <w:jc w:val="both"/>
        <w:rPr>
          <w:rFonts w:cs="Arial"/>
          <w:sz w:val="24"/>
          <w:szCs w:val="24"/>
          <w:rtl/>
        </w:rPr>
      </w:pPr>
      <w:r w:rsidRPr="001E0D8E">
        <w:rPr>
          <w:rFonts w:cs="Arial" w:hint="cs"/>
          <w:sz w:val="24"/>
          <w:szCs w:val="24"/>
          <w:rtl/>
        </w:rPr>
        <w:t>פגמים</w:t>
      </w:r>
      <w:r w:rsidRPr="001E0D8E">
        <w:rPr>
          <w:rFonts w:cs="Arial"/>
          <w:sz w:val="24"/>
          <w:szCs w:val="24"/>
          <w:rtl/>
        </w:rPr>
        <w:t xml:space="preserve"> </w:t>
      </w:r>
      <w:r w:rsidRPr="001E0D8E">
        <w:rPr>
          <w:rFonts w:cs="Arial" w:hint="cs"/>
          <w:sz w:val="24"/>
          <w:szCs w:val="24"/>
          <w:rtl/>
        </w:rPr>
        <w:t>אסתטיים</w:t>
      </w:r>
      <w:r w:rsidRPr="001E0D8E">
        <w:rPr>
          <w:rFonts w:cs="Arial"/>
          <w:sz w:val="24"/>
          <w:szCs w:val="24"/>
          <w:rtl/>
        </w:rPr>
        <w:t xml:space="preserve"> </w:t>
      </w:r>
      <w:r w:rsidRPr="001E0D8E">
        <w:rPr>
          <w:rFonts w:cs="Arial" w:hint="cs"/>
          <w:sz w:val="24"/>
          <w:szCs w:val="24"/>
          <w:rtl/>
        </w:rPr>
        <w:t>פוגעים</w:t>
      </w:r>
      <w:r w:rsidRPr="001E0D8E">
        <w:rPr>
          <w:rFonts w:cs="Arial"/>
          <w:sz w:val="24"/>
          <w:szCs w:val="24"/>
          <w:rtl/>
        </w:rPr>
        <w:t xml:space="preserve"> </w:t>
      </w:r>
      <w:r w:rsidRPr="001E0D8E">
        <w:rPr>
          <w:rFonts w:cs="Arial" w:hint="cs"/>
          <w:sz w:val="24"/>
          <w:szCs w:val="24"/>
          <w:rtl/>
        </w:rPr>
        <w:t>בשווי</w:t>
      </w:r>
      <w:r w:rsidRPr="001E0D8E">
        <w:rPr>
          <w:rFonts w:cs="Arial"/>
          <w:sz w:val="24"/>
          <w:szCs w:val="24"/>
          <w:rtl/>
        </w:rPr>
        <w:t xml:space="preserve"> </w:t>
      </w:r>
      <w:r w:rsidRPr="001E0D8E">
        <w:rPr>
          <w:rFonts w:cs="Arial" w:hint="cs"/>
          <w:sz w:val="24"/>
          <w:szCs w:val="24"/>
          <w:rtl/>
        </w:rPr>
        <w:t>השוק</w:t>
      </w:r>
      <w:r w:rsidRPr="001E0D8E">
        <w:rPr>
          <w:rFonts w:cs="Arial"/>
          <w:sz w:val="24"/>
          <w:szCs w:val="24"/>
          <w:rtl/>
        </w:rPr>
        <w:t xml:space="preserve"> </w:t>
      </w:r>
      <w:r w:rsidRPr="001E0D8E">
        <w:rPr>
          <w:rFonts w:cs="Arial" w:hint="cs"/>
          <w:sz w:val="24"/>
          <w:szCs w:val="24"/>
          <w:rtl/>
        </w:rPr>
        <w:t>של</w:t>
      </w:r>
      <w:r w:rsidRPr="001E0D8E">
        <w:rPr>
          <w:rFonts w:cs="Arial"/>
          <w:sz w:val="24"/>
          <w:szCs w:val="24"/>
          <w:rtl/>
        </w:rPr>
        <w:t xml:space="preserve"> </w:t>
      </w:r>
      <w:r w:rsidRPr="001E0D8E">
        <w:rPr>
          <w:rFonts w:cs="Arial" w:hint="cs"/>
          <w:sz w:val="24"/>
          <w:szCs w:val="24"/>
          <w:rtl/>
        </w:rPr>
        <w:t>המוצר,</w:t>
      </w:r>
      <w:r w:rsidRPr="001E0D8E">
        <w:rPr>
          <w:rFonts w:cs="Arial"/>
          <w:sz w:val="24"/>
          <w:szCs w:val="24"/>
          <w:rtl/>
        </w:rPr>
        <w:t xml:space="preserve"> </w:t>
      </w:r>
      <w:r w:rsidRPr="001E0D8E">
        <w:rPr>
          <w:rFonts w:cs="Arial" w:hint="cs"/>
          <w:sz w:val="24"/>
          <w:szCs w:val="24"/>
          <w:rtl/>
        </w:rPr>
        <w:t>אך</w:t>
      </w:r>
      <w:r w:rsidRPr="001E0D8E">
        <w:rPr>
          <w:rFonts w:cs="Arial"/>
          <w:sz w:val="24"/>
          <w:szCs w:val="24"/>
          <w:rtl/>
        </w:rPr>
        <w:t xml:space="preserve"> </w:t>
      </w:r>
      <w:r w:rsidRPr="001E0D8E">
        <w:rPr>
          <w:rFonts w:cs="Arial" w:hint="cs"/>
          <w:sz w:val="24"/>
          <w:szCs w:val="24"/>
          <w:rtl/>
        </w:rPr>
        <w:t>ברוב</w:t>
      </w:r>
      <w:r w:rsidRPr="001E0D8E">
        <w:rPr>
          <w:rFonts w:cs="Arial"/>
          <w:sz w:val="24"/>
          <w:szCs w:val="24"/>
          <w:rtl/>
        </w:rPr>
        <w:t xml:space="preserve"> </w:t>
      </w:r>
      <w:r w:rsidRPr="001E0D8E">
        <w:rPr>
          <w:rFonts w:cs="Arial" w:hint="cs"/>
          <w:sz w:val="24"/>
          <w:szCs w:val="24"/>
          <w:rtl/>
        </w:rPr>
        <w:t>המקרים</w:t>
      </w:r>
      <w:r w:rsidRPr="001E0D8E">
        <w:rPr>
          <w:rFonts w:cs="Arial"/>
          <w:sz w:val="24"/>
          <w:szCs w:val="24"/>
          <w:rtl/>
        </w:rPr>
        <w:t xml:space="preserve"> </w:t>
      </w:r>
      <w:r w:rsidRPr="001E0D8E">
        <w:rPr>
          <w:rFonts w:cs="Arial" w:hint="cs"/>
          <w:sz w:val="24"/>
          <w:szCs w:val="24"/>
          <w:rtl/>
        </w:rPr>
        <w:t>אינם</w:t>
      </w:r>
      <w:r w:rsidRPr="001E0D8E">
        <w:rPr>
          <w:rFonts w:cs="Arial"/>
          <w:sz w:val="24"/>
          <w:szCs w:val="24"/>
          <w:rtl/>
        </w:rPr>
        <w:t xml:space="preserve"> </w:t>
      </w:r>
      <w:r w:rsidRPr="001E0D8E">
        <w:rPr>
          <w:rFonts w:cs="Arial" w:hint="cs"/>
          <w:sz w:val="24"/>
          <w:szCs w:val="24"/>
          <w:rtl/>
        </w:rPr>
        <w:t>מייצגים</w:t>
      </w:r>
      <w:r w:rsidRPr="001E0D8E">
        <w:rPr>
          <w:rFonts w:cs="Arial"/>
          <w:sz w:val="24"/>
          <w:szCs w:val="24"/>
          <w:rtl/>
        </w:rPr>
        <w:t xml:space="preserve"> </w:t>
      </w:r>
      <w:r w:rsidRPr="001E0D8E">
        <w:rPr>
          <w:rFonts w:cs="Arial" w:hint="cs"/>
          <w:sz w:val="24"/>
          <w:szCs w:val="24"/>
          <w:rtl/>
        </w:rPr>
        <w:t>פגיעה</w:t>
      </w:r>
      <w:r w:rsidRPr="001E0D8E">
        <w:rPr>
          <w:rFonts w:cs="Arial"/>
          <w:sz w:val="24"/>
          <w:szCs w:val="24"/>
          <w:rtl/>
        </w:rPr>
        <w:t xml:space="preserve"> </w:t>
      </w:r>
      <w:r w:rsidRPr="001E0D8E">
        <w:rPr>
          <w:rFonts w:cs="Arial" w:hint="cs"/>
          <w:sz w:val="24"/>
          <w:szCs w:val="24"/>
          <w:rtl/>
        </w:rPr>
        <w:t>בערך</w:t>
      </w:r>
      <w:r w:rsidRPr="001E0D8E">
        <w:rPr>
          <w:rFonts w:cs="Arial"/>
          <w:sz w:val="24"/>
          <w:szCs w:val="24"/>
          <w:rtl/>
        </w:rPr>
        <w:t xml:space="preserve"> </w:t>
      </w:r>
      <w:r w:rsidRPr="001E0D8E">
        <w:rPr>
          <w:rFonts w:cs="Arial" w:hint="cs"/>
          <w:sz w:val="24"/>
          <w:szCs w:val="24"/>
          <w:rtl/>
        </w:rPr>
        <w:t>התזונתי</w:t>
      </w:r>
      <w:r w:rsidRPr="001E0D8E">
        <w:rPr>
          <w:rFonts w:cs="Arial"/>
          <w:sz w:val="24"/>
          <w:szCs w:val="24"/>
          <w:rtl/>
        </w:rPr>
        <w:t xml:space="preserve"> </w:t>
      </w:r>
      <w:r w:rsidRPr="001E0D8E">
        <w:rPr>
          <w:rFonts w:cs="Arial" w:hint="cs"/>
          <w:sz w:val="24"/>
          <w:szCs w:val="24"/>
          <w:rtl/>
        </w:rPr>
        <w:t>של</w:t>
      </w:r>
      <w:r w:rsidRPr="001E0D8E">
        <w:rPr>
          <w:rFonts w:cs="Arial"/>
          <w:sz w:val="24"/>
          <w:szCs w:val="24"/>
          <w:rtl/>
        </w:rPr>
        <w:t xml:space="preserve"> </w:t>
      </w:r>
      <w:r w:rsidRPr="001E0D8E">
        <w:rPr>
          <w:rFonts w:cs="Arial" w:hint="cs"/>
          <w:sz w:val="24"/>
          <w:szCs w:val="24"/>
          <w:rtl/>
        </w:rPr>
        <w:t>המוצר</w:t>
      </w:r>
      <w:r w:rsidRPr="001E0D8E">
        <w:rPr>
          <w:rFonts w:cs="Arial"/>
          <w:sz w:val="24"/>
          <w:szCs w:val="24"/>
          <w:rtl/>
        </w:rPr>
        <w:t xml:space="preserve">. </w:t>
      </w:r>
      <w:r w:rsidRPr="001E0D8E">
        <w:rPr>
          <w:rFonts w:cs="Arial" w:hint="cs"/>
          <w:sz w:val="24"/>
          <w:szCs w:val="24"/>
          <w:rtl/>
        </w:rPr>
        <w:t>אובדן</w:t>
      </w:r>
      <w:r w:rsidRPr="001E0D8E">
        <w:rPr>
          <w:rFonts w:cs="Arial"/>
          <w:sz w:val="24"/>
          <w:szCs w:val="24"/>
          <w:rtl/>
        </w:rPr>
        <w:t xml:space="preserve"> </w:t>
      </w:r>
      <w:r w:rsidRPr="001E0D8E">
        <w:rPr>
          <w:rFonts w:cs="Arial" w:hint="cs"/>
          <w:sz w:val="24"/>
          <w:szCs w:val="24"/>
          <w:rtl/>
        </w:rPr>
        <w:t>של</w:t>
      </w:r>
      <w:r w:rsidRPr="001E0D8E">
        <w:rPr>
          <w:rFonts w:cs="Arial"/>
          <w:sz w:val="24"/>
          <w:szCs w:val="24"/>
          <w:rtl/>
        </w:rPr>
        <w:t xml:space="preserve"> </w:t>
      </w:r>
      <w:r w:rsidRPr="001E0D8E">
        <w:rPr>
          <w:rFonts w:cs="Arial" w:hint="cs"/>
          <w:sz w:val="24"/>
          <w:szCs w:val="24"/>
          <w:rtl/>
        </w:rPr>
        <w:t>מזון</w:t>
      </w:r>
      <w:r w:rsidRPr="001E0D8E">
        <w:rPr>
          <w:rFonts w:cs="Arial"/>
          <w:sz w:val="24"/>
          <w:szCs w:val="24"/>
          <w:rtl/>
        </w:rPr>
        <w:t xml:space="preserve"> </w:t>
      </w:r>
      <w:r w:rsidRPr="001E0D8E">
        <w:rPr>
          <w:rFonts w:cs="Arial" w:hint="cs"/>
          <w:sz w:val="24"/>
          <w:szCs w:val="24"/>
          <w:rtl/>
        </w:rPr>
        <w:t>זה</w:t>
      </w:r>
      <w:r w:rsidRPr="001E0D8E">
        <w:rPr>
          <w:rFonts w:cs="Arial"/>
          <w:sz w:val="24"/>
          <w:szCs w:val="24"/>
          <w:rtl/>
        </w:rPr>
        <w:t xml:space="preserve"> </w:t>
      </w:r>
      <w:r w:rsidRPr="001E0D8E">
        <w:rPr>
          <w:rFonts w:cs="Arial" w:hint="cs"/>
          <w:sz w:val="24"/>
          <w:szCs w:val="24"/>
          <w:rtl/>
        </w:rPr>
        <w:t>משקף</w:t>
      </w:r>
      <w:r w:rsidRPr="001E0D8E">
        <w:rPr>
          <w:rFonts w:cs="Arial"/>
          <w:sz w:val="24"/>
          <w:szCs w:val="24"/>
          <w:rtl/>
        </w:rPr>
        <w:t xml:space="preserve"> </w:t>
      </w:r>
      <w:r w:rsidRPr="001E0D8E">
        <w:rPr>
          <w:rFonts w:cs="Arial" w:hint="cs"/>
          <w:sz w:val="24"/>
          <w:szCs w:val="24"/>
          <w:rtl/>
        </w:rPr>
        <w:t>מצב</w:t>
      </w:r>
      <w:r w:rsidRPr="001E0D8E">
        <w:rPr>
          <w:rFonts w:cs="Arial"/>
          <w:sz w:val="24"/>
          <w:szCs w:val="24"/>
          <w:rtl/>
        </w:rPr>
        <w:t xml:space="preserve"> </w:t>
      </w:r>
      <w:r w:rsidRPr="001E0D8E">
        <w:rPr>
          <w:rFonts w:cs="Arial" w:hint="cs"/>
          <w:sz w:val="24"/>
          <w:szCs w:val="24"/>
          <w:rtl/>
        </w:rPr>
        <w:t>של</w:t>
      </w:r>
      <w:r w:rsidRPr="001E0D8E">
        <w:rPr>
          <w:rFonts w:cs="Arial"/>
          <w:sz w:val="24"/>
          <w:szCs w:val="24"/>
          <w:rtl/>
        </w:rPr>
        <w:t xml:space="preserve"> </w:t>
      </w:r>
      <w:r w:rsidRPr="001E0D8E">
        <w:rPr>
          <w:rFonts w:cs="Arial" w:hint="cs"/>
          <w:sz w:val="24"/>
          <w:szCs w:val="24"/>
          <w:rtl/>
        </w:rPr>
        <w:t>כשל</w:t>
      </w:r>
      <w:r w:rsidRPr="001E0D8E">
        <w:rPr>
          <w:rFonts w:cs="Arial"/>
          <w:sz w:val="24"/>
          <w:szCs w:val="24"/>
          <w:rtl/>
        </w:rPr>
        <w:t xml:space="preserve"> </w:t>
      </w:r>
      <w:r w:rsidRPr="001E0D8E">
        <w:rPr>
          <w:rFonts w:cs="Arial" w:hint="cs"/>
          <w:sz w:val="24"/>
          <w:szCs w:val="24"/>
          <w:rtl/>
        </w:rPr>
        <w:t>שוק</w:t>
      </w:r>
      <w:r w:rsidRPr="001E0D8E">
        <w:rPr>
          <w:rFonts w:cs="Arial"/>
          <w:sz w:val="24"/>
          <w:szCs w:val="24"/>
          <w:rtl/>
        </w:rPr>
        <w:t xml:space="preserve"> </w:t>
      </w:r>
      <w:r w:rsidRPr="001E0D8E">
        <w:rPr>
          <w:rFonts w:cs="Arial" w:hint="eastAsia"/>
          <w:sz w:val="24"/>
          <w:szCs w:val="24"/>
          <w:rtl/>
        </w:rPr>
        <w:t>שכן</w:t>
      </w:r>
      <w:r w:rsidRPr="001E0D8E">
        <w:rPr>
          <w:rFonts w:cs="Arial" w:hint="cs"/>
          <w:sz w:val="24"/>
          <w:szCs w:val="24"/>
          <w:rtl/>
        </w:rPr>
        <w:t>,</w:t>
      </w:r>
      <w:r w:rsidRPr="001E0D8E">
        <w:rPr>
          <w:rFonts w:cs="Arial"/>
          <w:sz w:val="24"/>
          <w:szCs w:val="24"/>
          <w:rtl/>
        </w:rPr>
        <w:t xml:space="preserve"> </w:t>
      </w:r>
      <w:r w:rsidRPr="001E0D8E">
        <w:rPr>
          <w:rFonts w:cs="Arial" w:hint="eastAsia"/>
          <w:sz w:val="24"/>
          <w:szCs w:val="24"/>
          <w:rtl/>
        </w:rPr>
        <w:t>בעוד</w:t>
      </w:r>
      <w:r w:rsidRPr="001E0D8E">
        <w:rPr>
          <w:rFonts w:cs="Arial"/>
          <w:sz w:val="24"/>
          <w:szCs w:val="24"/>
          <w:rtl/>
        </w:rPr>
        <w:t xml:space="preserve"> </w:t>
      </w:r>
      <w:r w:rsidRPr="001E0D8E">
        <w:rPr>
          <w:rFonts w:cs="Arial" w:hint="eastAsia"/>
          <w:sz w:val="24"/>
          <w:szCs w:val="24"/>
          <w:rtl/>
        </w:rPr>
        <w:t>שמחיר</w:t>
      </w:r>
      <w:r w:rsidRPr="001E0D8E">
        <w:rPr>
          <w:rFonts w:cs="Arial"/>
          <w:sz w:val="24"/>
          <w:szCs w:val="24"/>
          <w:rtl/>
        </w:rPr>
        <w:t xml:space="preserve"> </w:t>
      </w:r>
      <w:r w:rsidRPr="001E0D8E">
        <w:rPr>
          <w:rFonts w:cs="Arial" w:hint="eastAsia"/>
          <w:sz w:val="24"/>
          <w:szCs w:val="24"/>
          <w:rtl/>
        </w:rPr>
        <w:t>השוק</w:t>
      </w:r>
      <w:r w:rsidRPr="001E0D8E">
        <w:rPr>
          <w:rFonts w:cs="Arial"/>
          <w:sz w:val="24"/>
          <w:szCs w:val="24"/>
          <w:rtl/>
        </w:rPr>
        <w:t xml:space="preserve"> </w:t>
      </w:r>
      <w:r w:rsidRPr="001E0D8E">
        <w:rPr>
          <w:rFonts w:cs="Arial" w:hint="eastAsia"/>
          <w:sz w:val="24"/>
          <w:szCs w:val="24"/>
          <w:rtl/>
        </w:rPr>
        <w:t>של</w:t>
      </w:r>
      <w:r w:rsidRPr="001E0D8E">
        <w:rPr>
          <w:rFonts w:cs="Arial"/>
          <w:sz w:val="24"/>
          <w:szCs w:val="24"/>
          <w:rtl/>
        </w:rPr>
        <w:t xml:space="preserve"> </w:t>
      </w:r>
      <w:r w:rsidRPr="001E0D8E">
        <w:rPr>
          <w:rFonts w:cs="Arial" w:hint="eastAsia"/>
          <w:sz w:val="24"/>
          <w:szCs w:val="24"/>
          <w:rtl/>
        </w:rPr>
        <w:t>המוצר</w:t>
      </w:r>
      <w:r w:rsidRPr="001E0D8E">
        <w:rPr>
          <w:rFonts w:cs="Arial"/>
          <w:sz w:val="24"/>
          <w:szCs w:val="24"/>
          <w:rtl/>
        </w:rPr>
        <w:t xml:space="preserve"> </w:t>
      </w:r>
      <w:r w:rsidRPr="001E0D8E">
        <w:rPr>
          <w:rFonts w:cs="Arial" w:hint="eastAsia"/>
          <w:sz w:val="24"/>
          <w:szCs w:val="24"/>
          <w:rtl/>
        </w:rPr>
        <w:t>הפגום</w:t>
      </w:r>
      <w:r w:rsidRPr="001E0D8E">
        <w:rPr>
          <w:rFonts w:cs="Arial"/>
          <w:sz w:val="24"/>
          <w:szCs w:val="24"/>
          <w:rtl/>
        </w:rPr>
        <w:t xml:space="preserve"> </w:t>
      </w:r>
      <w:r w:rsidRPr="001E0D8E">
        <w:rPr>
          <w:rFonts w:cs="Arial" w:hint="eastAsia"/>
          <w:sz w:val="24"/>
          <w:szCs w:val="24"/>
          <w:rtl/>
        </w:rPr>
        <w:t>נמוך</w:t>
      </w:r>
      <w:r w:rsidRPr="001E0D8E">
        <w:rPr>
          <w:rFonts w:cs="Arial"/>
          <w:sz w:val="24"/>
          <w:szCs w:val="24"/>
          <w:rtl/>
        </w:rPr>
        <w:t xml:space="preserve">, </w:t>
      </w:r>
      <w:r w:rsidRPr="001E0D8E">
        <w:rPr>
          <w:rFonts w:cs="Arial" w:hint="eastAsia"/>
          <w:sz w:val="24"/>
          <w:szCs w:val="24"/>
          <w:rtl/>
        </w:rPr>
        <w:t>הערך</w:t>
      </w:r>
      <w:r w:rsidRPr="001E0D8E">
        <w:rPr>
          <w:rFonts w:cs="Arial"/>
          <w:sz w:val="24"/>
          <w:szCs w:val="24"/>
          <w:rtl/>
        </w:rPr>
        <w:t xml:space="preserve"> </w:t>
      </w:r>
      <w:r w:rsidRPr="001E0D8E">
        <w:rPr>
          <w:rFonts w:cs="Arial" w:hint="eastAsia"/>
          <w:sz w:val="24"/>
          <w:szCs w:val="24"/>
          <w:rtl/>
        </w:rPr>
        <w:t>התזונתי</w:t>
      </w:r>
      <w:r w:rsidRPr="001E0D8E">
        <w:rPr>
          <w:rFonts w:cs="Arial"/>
          <w:sz w:val="24"/>
          <w:szCs w:val="24"/>
          <w:rtl/>
        </w:rPr>
        <w:t xml:space="preserve"> </w:t>
      </w:r>
      <w:r w:rsidRPr="001E0D8E">
        <w:rPr>
          <w:rFonts w:cs="Arial" w:hint="eastAsia"/>
          <w:sz w:val="24"/>
          <w:szCs w:val="24"/>
          <w:rtl/>
        </w:rPr>
        <w:t>שלו</w:t>
      </w:r>
      <w:r w:rsidRPr="001E0D8E">
        <w:rPr>
          <w:rFonts w:cs="Arial"/>
          <w:sz w:val="24"/>
          <w:szCs w:val="24"/>
          <w:rtl/>
        </w:rPr>
        <w:t xml:space="preserve"> </w:t>
      </w:r>
      <w:del w:id="1975" w:author="Ravit Dinmez Yehezkel" w:date="2022-07-21T12:08:00Z">
        <w:r w:rsidRPr="001E0D8E" w:rsidDel="00886666">
          <w:rPr>
            <w:rFonts w:cs="Arial" w:hint="eastAsia"/>
            <w:sz w:val="24"/>
            <w:szCs w:val="24"/>
            <w:rtl/>
          </w:rPr>
          <w:delText>עבור</w:delText>
        </w:r>
        <w:r w:rsidRPr="001E0D8E" w:rsidDel="00886666">
          <w:rPr>
            <w:rFonts w:cs="Arial"/>
            <w:sz w:val="24"/>
            <w:szCs w:val="24"/>
            <w:rtl/>
          </w:rPr>
          <w:delText xml:space="preserve"> </w:delText>
        </w:r>
        <w:r w:rsidRPr="001E0D8E" w:rsidDel="00886666">
          <w:rPr>
            <w:rFonts w:cs="Arial" w:hint="eastAsia"/>
            <w:sz w:val="24"/>
            <w:szCs w:val="24"/>
            <w:rtl/>
          </w:rPr>
          <w:delText>הנזקקים</w:delText>
        </w:r>
        <w:r w:rsidRPr="001E0D8E" w:rsidDel="00886666">
          <w:rPr>
            <w:rFonts w:cs="Arial"/>
            <w:sz w:val="24"/>
            <w:szCs w:val="24"/>
            <w:rtl/>
          </w:rPr>
          <w:delText xml:space="preserve"> </w:delText>
        </w:r>
      </w:del>
      <w:r w:rsidRPr="001E0D8E">
        <w:rPr>
          <w:rFonts w:cs="Arial" w:hint="eastAsia"/>
          <w:sz w:val="24"/>
          <w:szCs w:val="24"/>
          <w:rtl/>
        </w:rPr>
        <w:t>הינו</w:t>
      </w:r>
      <w:r w:rsidRPr="001E0D8E">
        <w:rPr>
          <w:rFonts w:cs="Arial"/>
          <w:sz w:val="24"/>
          <w:szCs w:val="24"/>
          <w:rtl/>
        </w:rPr>
        <w:t xml:space="preserve"> </w:t>
      </w:r>
      <w:r w:rsidRPr="001E0D8E">
        <w:rPr>
          <w:rFonts w:cs="Arial" w:hint="eastAsia"/>
          <w:sz w:val="24"/>
          <w:szCs w:val="24"/>
          <w:rtl/>
        </w:rPr>
        <w:t>ערך</w:t>
      </w:r>
      <w:r w:rsidRPr="001E0D8E">
        <w:rPr>
          <w:rFonts w:cs="Arial"/>
          <w:sz w:val="24"/>
          <w:szCs w:val="24"/>
          <w:rtl/>
        </w:rPr>
        <w:t xml:space="preserve"> </w:t>
      </w:r>
      <w:r w:rsidRPr="001E0D8E">
        <w:rPr>
          <w:rFonts w:cs="Arial" w:hint="eastAsia"/>
          <w:sz w:val="24"/>
          <w:szCs w:val="24"/>
          <w:rtl/>
        </w:rPr>
        <w:t>מלא</w:t>
      </w:r>
      <w:r w:rsidRPr="001E0D8E">
        <w:rPr>
          <w:rFonts w:cs="Arial"/>
          <w:sz w:val="24"/>
          <w:szCs w:val="24"/>
          <w:rtl/>
        </w:rPr>
        <w:t>.</w:t>
      </w:r>
    </w:p>
    <w:p w14:paraId="74A0FEAA" w14:textId="77777777" w:rsidR="006E1F83" w:rsidRDefault="006E1F83" w:rsidP="006E1F83">
      <w:pPr>
        <w:pStyle w:val="ListParagraph"/>
        <w:numPr>
          <w:ilvl w:val="0"/>
          <w:numId w:val="29"/>
        </w:numPr>
        <w:rPr>
          <w:rFonts w:cs="Arial"/>
          <w:b/>
          <w:bCs/>
          <w:sz w:val="24"/>
          <w:szCs w:val="24"/>
        </w:rPr>
      </w:pPr>
      <w:r w:rsidRPr="001E0D8E">
        <w:rPr>
          <w:rFonts w:cs="Arial" w:hint="cs"/>
          <w:b/>
          <w:bCs/>
          <w:sz w:val="24"/>
          <w:szCs w:val="24"/>
          <w:rtl/>
        </w:rPr>
        <w:t>מזון שניזוק</w:t>
      </w:r>
    </w:p>
    <w:p w14:paraId="5F56AF1A" w14:textId="2BE5D9C7" w:rsidR="006E1F83" w:rsidRPr="008D7CAA" w:rsidRDefault="006E1F83" w:rsidP="006E1F83">
      <w:pPr>
        <w:spacing w:line="360" w:lineRule="auto"/>
        <w:ind w:left="360"/>
        <w:jc w:val="both"/>
        <w:rPr>
          <w:rFonts w:cs="Arial"/>
          <w:b/>
          <w:bCs/>
          <w:sz w:val="24"/>
          <w:szCs w:val="24"/>
          <w:rtl/>
        </w:rPr>
      </w:pPr>
      <w:r w:rsidRPr="008D7CAA">
        <w:rPr>
          <w:rFonts w:cs="Arial" w:hint="cs"/>
          <w:sz w:val="24"/>
          <w:szCs w:val="24"/>
          <w:rtl/>
        </w:rPr>
        <w:t>ה</w:t>
      </w:r>
      <w:r w:rsidRPr="008D7CAA">
        <w:rPr>
          <w:rFonts w:cs="Arial" w:hint="eastAsia"/>
          <w:sz w:val="24"/>
          <w:szCs w:val="24"/>
          <w:rtl/>
        </w:rPr>
        <w:t>גורם</w:t>
      </w:r>
      <w:r w:rsidRPr="008D7CAA">
        <w:rPr>
          <w:rFonts w:cs="Arial"/>
          <w:sz w:val="24"/>
          <w:szCs w:val="24"/>
          <w:rtl/>
        </w:rPr>
        <w:t xml:space="preserve"> </w:t>
      </w:r>
      <w:r w:rsidRPr="008D7CAA">
        <w:rPr>
          <w:rFonts w:cs="Arial" w:hint="cs"/>
          <w:sz w:val="24"/>
          <w:szCs w:val="24"/>
          <w:rtl/>
        </w:rPr>
        <w:t>ה</w:t>
      </w:r>
      <w:r w:rsidRPr="008D7CAA">
        <w:rPr>
          <w:rFonts w:cs="Arial" w:hint="eastAsia"/>
          <w:sz w:val="24"/>
          <w:szCs w:val="24"/>
          <w:rtl/>
        </w:rPr>
        <w:t>קטן</w:t>
      </w:r>
      <w:r w:rsidRPr="008D7CAA">
        <w:rPr>
          <w:rFonts w:cs="Arial"/>
          <w:sz w:val="24"/>
          <w:szCs w:val="24"/>
          <w:rtl/>
        </w:rPr>
        <w:t xml:space="preserve"> </w:t>
      </w:r>
      <w:r w:rsidRPr="008D7CAA">
        <w:rPr>
          <w:rFonts w:cs="Arial" w:hint="eastAsia"/>
          <w:sz w:val="24"/>
          <w:szCs w:val="24"/>
          <w:rtl/>
        </w:rPr>
        <w:t>יחסית</w:t>
      </w:r>
      <w:r w:rsidRPr="008D7CAA">
        <w:rPr>
          <w:rFonts w:cs="Arial"/>
          <w:sz w:val="24"/>
          <w:szCs w:val="24"/>
          <w:rtl/>
        </w:rPr>
        <w:t xml:space="preserve"> </w:t>
      </w:r>
      <w:r w:rsidRPr="008D7CAA">
        <w:rPr>
          <w:rFonts w:cs="Arial" w:hint="eastAsia"/>
          <w:sz w:val="24"/>
          <w:szCs w:val="24"/>
          <w:rtl/>
        </w:rPr>
        <w:t>הינו</w:t>
      </w:r>
      <w:r w:rsidRPr="008D7CAA">
        <w:rPr>
          <w:rFonts w:cs="Arial"/>
          <w:sz w:val="24"/>
          <w:szCs w:val="24"/>
          <w:rtl/>
        </w:rPr>
        <w:t xml:space="preserve"> </w:t>
      </w:r>
      <w:r w:rsidRPr="008D7CAA">
        <w:rPr>
          <w:rFonts w:cs="Arial" w:hint="eastAsia"/>
          <w:sz w:val="24"/>
          <w:szCs w:val="24"/>
          <w:rtl/>
        </w:rPr>
        <w:t>מזון</w:t>
      </w:r>
      <w:r w:rsidRPr="008D7CAA">
        <w:rPr>
          <w:rFonts w:cs="Arial"/>
          <w:sz w:val="24"/>
          <w:szCs w:val="24"/>
          <w:rtl/>
        </w:rPr>
        <w:t xml:space="preserve"> </w:t>
      </w:r>
      <w:r w:rsidRPr="008D7CAA">
        <w:rPr>
          <w:rFonts w:cs="Arial" w:hint="eastAsia"/>
          <w:sz w:val="24"/>
          <w:szCs w:val="24"/>
          <w:rtl/>
        </w:rPr>
        <w:t>שניזוק</w:t>
      </w:r>
      <w:r w:rsidRPr="008D7CAA">
        <w:rPr>
          <w:rFonts w:cs="Arial"/>
          <w:sz w:val="24"/>
          <w:szCs w:val="24"/>
          <w:rtl/>
        </w:rPr>
        <w:t xml:space="preserve"> </w:t>
      </w:r>
      <w:r w:rsidRPr="008D7CAA">
        <w:rPr>
          <w:rFonts w:cs="Arial" w:hint="eastAsia"/>
          <w:sz w:val="24"/>
          <w:szCs w:val="24"/>
          <w:rtl/>
        </w:rPr>
        <w:t>בתהליך</w:t>
      </w:r>
      <w:r w:rsidRPr="008D7CAA">
        <w:rPr>
          <w:rFonts w:cs="Arial"/>
          <w:sz w:val="24"/>
          <w:szCs w:val="24"/>
          <w:rtl/>
        </w:rPr>
        <w:t xml:space="preserve"> </w:t>
      </w:r>
      <w:r w:rsidRPr="008D7CAA">
        <w:rPr>
          <w:rFonts w:cs="Arial" w:hint="eastAsia"/>
          <w:sz w:val="24"/>
          <w:szCs w:val="24"/>
          <w:rtl/>
        </w:rPr>
        <w:t>ה</w:t>
      </w:r>
      <w:r w:rsidRPr="008D7CAA">
        <w:rPr>
          <w:rFonts w:cs="Arial" w:hint="cs"/>
          <w:sz w:val="24"/>
          <w:szCs w:val="24"/>
          <w:rtl/>
        </w:rPr>
        <w:t xml:space="preserve">לוגיסטי. הנזק יכול להיגרם בשלבים שונים בתהליך הקמעונאות וההפצה. מזון שניזוק כולל ביצים שנשברו, מוצרים שנשפכו, פירות וירקות שנפלו או ניזוקו, שאריות </w:t>
      </w:r>
      <w:proofErr w:type="spellStart"/>
      <w:r w:rsidRPr="008D7CAA">
        <w:rPr>
          <w:rFonts w:cs="Arial" w:hint="cs"/>
          <w:sz w:val="24"/>
          <w:szCs w:val="24"/>
          <w:rtl/>
        </w:rPr>
        <w:t>בקצביה</w:t>
      </w:r>
      <w:proofErr w:type="spellEnd"/>
      <w:r w:rsidRPr="008D7CAA">
        <w:rPr>
          <w:rFonts w:cs="Arial" w:hint="cs"/>
          <w:sz w:val="24"/>
          <w:szCs w:val="24"/>
          <w:rtl/>
        </w:rPr>
        <w:t xml:space="preserve"> ובמעדניה, וכו'. מזון זה אינו בר הצלה, והיקפו קטן יחסית מכיוון שכבר כיום נעשה מאמץ מירבי </w:t>
      </w:r>
      <w:commentRangeStart w:id="1976"/>
      <w:commentRangeStart w:id="1977"/>
      <w:commentRangeStart w:id="1978"/>
      <w:commentRangeStart w:id="1979"/>
      <w:r w:rsidRPr="008D7CAA">
        <w:rPr>
          <w:rFonts w:cs="Arial" w:hint="cs"/>
          <w:sz w:val="24"/>
          <w:szCs w:val="24"/>
          <w:rtl/>
        </w:rPr>
        <w:t>לצמצמו</w:t>
      </w:r>
      <w:commentRangeEnd w:id="1976"/>
      <w:r w:rsidR="00DC4799" w:rsidRPr="00E626F5">
        <w:rPr>
          <w:rStyle w:val="CommentReference"/>
          <w:rtl/>
        </w:rPr>
        <w:commentReference w:id="1976"/>
      </w:r>
      <w:commentRangeEnd w:id="1977"/>
      <w:r w:rsidR="005B1A8B" w:rsidRPr="00E626F5">
        <w:rPr>
          <w:rStyle w:val="CommentReference"/>
          <w:rtl/>
        </w:rPr>
        <w:commentReference w:id="1977"/>
      </w:r>
      <w:commentRangeEnd w:id="1978"/>
      <w:r w:rsidR="00E917E1" w:rsidRPr="00E626F5">
        <w:rPr>
          <w:rStyle w:val="CommentReference"/>
          <w:rtl/>
        </w:rPr>
        <w:commentReference w:id="1978"/>
      </w:r>
      <w:commentRangeEnd w:id="1979"/>
      <w:r w:rsidR="006A7431">
        <w:rPr>
          <w:rStyle w:val="CommentReference"/>
          <w:rtl/>
        </w:rPr>
        <w:commentReference w:id="1979"/>
      </w:r>
      <w:r w:rsidRPr="00E626F5">
        <w:rPr>
          <w:rFonts w:cs="Arial" w:hint="cs"/>
          <w:sz w:val="24"/>
          <w:szCs w:val="24"/>
          <w:rtl/>
        </w:rPr>
        <w:t>.</w:t>
      </w:r>
      <w:ins w:id="1980" w:author="Yael Armon" w:date="2022-08-17T10:06:00Z">
        <w:r w:rsidR="00E626F5" w:rsidRPr="00E626F5">
          <w:rPr>
            <w:rFonts w:cs="Arial"/>
            <w:sz w:val="24"/>
            <w:szCs w:val="24"/>
            <w:rtl/>
            <w:rPrChange w:id="1981" w:author="Yael Armon" w:date="2022-08-17T10:06:00Z">
              <w:rPr>
                <w:rFonts w:cs="Arial"/>
                <w:b/>
                <w:bCs/>
                <w:sz w:val="24"/>
                <w:szCs w:val="24"/>
                <w:rtl/>
              </w:rPr>
            </w:rPrChange>
          </w:rPr>
          <w:t xml:space="preserve"> אולם</w:t>
        </w:r>
        <w:r w:rsidR="00E626F5">
          <w:rPr>
            <w:rFonts w:cs="Arial" w:hint="cs"/>
            <w:sz w:val="24"/>
            <w:szCs w:val="24"/>
            <w:rtl/>
          </w:rPr>
          <w:t>, ניתן להעבירו ל</w:t>
        </w:r>
      </w:ins>
      <w:ins w:id="1982" w:author="Yael Armon" w:date="2022-08-17T10:07:00Z">
        <w:r w:rsidR="00E626F5">
          <w:rPr>
            <w:rFonts w:cs="Arial" w:hint="cs"/>
            <w:sz w:val="24"/>
            <w:szCs w:val="24"/>
            <w:rtl/>
          </w:rPr>
          <w:t xml:space="preserve">שימושים שאינם להזנת בני אדם כגון </w:t>
        </w:r>
      </w:ins>
      <w:ins w:id="1983" w:author="Yael Armon" w:date="2022-08-17T10:06:00Z">
        <w:r w:rsidR="00E626F5">
          <w:rPr>
            <w:rFonts w:cs="Arial" w:hint="cs"/>
            <w:sz w:val="24"/>
            <w:szCs w:val="24"/>
            <w:rtl/>
          </w:rPr>
          <w:t xml:space="preserve">האכלת בעלי חיים </w:t>
        </w:r>
      </w:ins>
      <w:ins w:id="1984" w:author="Yael Armon" w:date="2022-08-17T10:07:00Z">
        <w:r w:rsidR="00E626F5">
          <w:rPr>
            <w:rFonts w:cs="Arial" w:hint="cs"/>
            <w:sz w:val="24"/>
            <w:szCs w:val="24"/>
            <w:rtl/>
          </w:rPr>
          <w:t>ושימושים תעשייתיים.</w:t>
        </w:r>
      </w:ins>
    </w:p>
    <w:p w14:paraId="1B884F4A" w14:textId="3A9302DD" w:rsidR="006E1F83" w:rsidRPr="001341D3" w:rsidRDefault="006E1F83" w:rsidP="006E1F83">
      <w:pPr>
        <w:jc w:val="both"/>
        <w:rPr>
          <w:rFonts w:cs="Arial"/>
          <w:b/>
          <w:bCs/>
          <w:sz w:val="24"/>
          <w:szCs w:val="24"/>
          <w:rtl/>
        </w:rPr>
      </w:pPr>
      <w:commentRangeStart w:id="1985"/>
      <w:commentRangeStart w:id="1986"/>
      <w:commentRangeStart w:id="1987"/>
      <w:commentRangeStart w:id="1988"/>
      <w:r w:rsidRPr="001341D3">
        <w:rPr>
          <w:rFonts w:cs="Arial" w:hint="cs"/>
          <w:b/>
          <w:bCs/>
          <w:sz w:val="24"/>
          <w:szCs w:val="24"/>
          <w:rtl/>
        </w:rPr>
        <w:t xml:space="preserve">פעילות </w:t>
      </w:r>
      <w:del w:id="1989" w:author="ענת פרידמן-קולס" w:date="2022-07-04T15:43:00Z">
        <w:r w:rsidRPr="001341D3" w:rsidDel="00571D91">
          <w:rPr>
            <w:rFonts w:cs="Arial" w:hint="cs"/>
            <w:b/>
            <w:bCs/>
            <w:sz w:val="24"/>
            <w:szCs w:val="24"/>
            <w:rtl/>
          </w:rPr>
          <w:delText xml:space="preserve">הצלה </w:delText>
        </w:r>
      </w:del>
      <w:ins w:id="1990" w:author="ענת פרידמן-קולס" w:date="2022-07-04T15:45:00Z">
        <w:r w:rsidR="008A7BAD">
          <w:rPr>
            <w:rFonts w:cs="Arial" w:hint="cs"/>
            <w:b/>
            <w:bCs/>
            <w:sz w:val="24"/>
            <w:szCs w:val="24"/>
            <w:rtl/>
          </w:rPr>
          <w:t>להקטנת</w:t>
        </w:r>
      </w:ins>
      <w:ins w:id="1991" w:author="ענת פרידמן-קולס" w:date="2022-07-04T15:43:00Z">
        <w:r w:rsidR="00571D91">
          <w:rPr>
            <w:rFonts w:cs="Arial" w:hint="cs"/>
            <w:b/>
            <w:bCs/>
            <w:sz w:val="24"/>
            <w:szCs w:val="24"/>
            <w:rtl/>
          </w:rPr>
          <w:t xml:space="preserve"> אובדן </w:t>
        </w:r>
      </w:ins>
      <w:r>
        <w:rPr>
          <w:rFonts w:cs="Arial" w:hint="cs"/>
          <w:b/>
          <w:bCs/>
          <w:sz w:val="24"/>
          <w:szCs w:val="24"/>
          <w:rtl/>
        </w:rPr>
        <w:t xml:space="preserve">המבוצעת במקטע קמעונאות והפצה </w:t>
      </w:r>
      <w:commentRangeEnd w:id="1985"/>
      <w:r w:rsidR="00DA7FF2">
        <w:rPr>
          <w:rStyle w:val="CommentReference"/>
          <w:rtl/>
        </w:rPr>
        <w:commentReference w:id="1985"/>
      </w:r>
      <w:commentRangeEnd w:id="1986"/>
      <w:r w:rsidR="00460D0F">
        <w:rPr>
          <w:rStyle w:val="CommentReference"/>
          <w:rtl/>
        </w:rPr>
        <w:commentReference w:id="1986"/>
      </w:r>
      <w:commentRangeEnd w:id="1987"/>
      <w:r w:rsidR="008F3B47">
        <w:rPr>
          <w:rStyle w:val="CommentReference"/>
          <w:rtl/>
        </w:rPr>
        <w:commentReference w:id="1987"/>
      </w:r>
      <w:commentRangeEnd w:id="1988"/>
      <w:r w:rsidR="00983A16">
        <w:rPr>
          <w:rStyle w:val="CommentReference"/>
          <w:rtl/>
        </w:rPr>
        <w:commentReference w:id="1988"/>
      </w:r>
    </w:p>
    <w:p w14:paraId="5756915D" w14:textId="173D12AE" w:rsidR="006E1F83" w:rsidRDefault="006E1F83" w:rsidP="00C11E4D">
      <w:pPr>
        <w:spacing w:line="360" w:lineRule="auto"/>
        <w:jc w:val="both"/>
        <w:rPr>
          <w:rFonts w:cs="Arial"/>
          <w:sz w:val="24"/>
          <w:szCs w:val="24"/>
          <w:rtl/>
        </w:rPr>
      </w:pPr>
      <w:r>
        <w:rPr>
          <w:rFonts w:cs="Arial" w:hint="cs"/>
          <w:sz w:val="24"/>
          <w:szCs w:val="24"/>
          <w:rtl/>
        </w:rPr>
        <w:t xml:space="preserve">הקמעונאים והמפיצים </w:t>
      </w:r>
      <w:ins w:id="1992" w:author="רותם שמאי  Rotem Shamay" w:date="2022-08-24T10:32:00Z">
        <w:del w:id="1993" w:author="Yael Armon" w:date="2022-08-29T12:01:00Z">
          <w:r w:rsidR="00952894" w:rsidRPr="00952894" w:rsidDel="00C11E4D">
            <w:rPr>
              <w:rFonts w:cs="Arial" w:hint="eastAsia"/>
              <w:sz w:val="24"/>
              <w:szCs w:val="24"/>
              <w:highlight w:val="yellow"/>
              <w:rtl/>
              <w:rPrChange w:id="1994" w:author="רותם שמאי  Rotem Shamay" w:date="2022-08-24T10:32:00Z">
                <w:rPr>
                  <w:rFonts w:cs="Arial" w:hint="eastAsia"/>
                  <w:sz w:val="24"/>
                  <w:szCs w:val="24"/>
                  <w:rtl/>
                </w:rPr>
              </w:rPrChange>
            </w:rPr>
            <w:delText>לעיתים</w:delText>
          </w:r>
          <w:r w:rsidR="00952894" w:rsidDel="00C11E4D">
            <w:rPr>
              <w:rFonts w:cs="Arial" w:hint="cs"/>
              <w:sz w:val="24"/>
              <w:szCs w:val="24"/>
              <w:rtl/>
            </w:rPr>
            <w:delText xml:space="preserve"> </w:delText>
          </w:r>
        </w:del>
      </w:ins>
      <w:r>
        <w:rPr>
          <w:rFonts w:cs="Arial" w:hint="cs"/>
          <w:sz w:val="24"/>
          <w:szCs w:val="24"/>
          <w:rtl/>
        </w:rPr>
        <w:t xml:space="preserve">פועלים </w:t>
      </w:r>
      <w:ins w:id="1995" w:author="Yael Armon" w:date="2022-08-29T12:01:00Z">
        <w:r w:rsidR="00C11E4D" w:rsidRPr="00C11E4D">
          <w:rPr>
            <w:rFonts w:cs="Arial" w:hint="eastAsia"/>
            <w:sz w:val="24"/>
            <w:szCs w:val="24"/>
            <w:rtl/>
            <w:rPrChange w:id="1996" w:author="Yael Armon" w:date="2022-08-29T12:01:00Z">
              <w:rPr>
                <w:rFonts w:cs="Arial" w:hint="eastAsia"/>
                <w:sz w:val="24"/>
                <w:szCs w:val="24"/>
                <w:highlight w:val="yellow"/>
                <w:rtl/>
              </w:rPr>
            </w:rPrChange>
          </w:rPr>
          <w:t>לעיתים</w:t>
        </w:r>
        <w:r w:rsidR="00C11E4D">
          <w:rPr>
            <w:rFonts w:cs="Arial" w:hint="cs"/>
            <w:sz w:val="24"/>
            <w:szCs w:val="24"/>
            <w:rtl/>
          </w:rPr>
          <w:t xml:space="preserve"> </w:t>
        </w:r>
      </w:ins>
      <w:r>
        <w:rPr>
          <w:rFonts w:cs="Arial" w:hint="cs"/>
          <w:sz w:val="24"/>
          <w:szCs w:val="24"/>
          <w:rtl/>
        </w:rPr>
        <w:t>להקטנת האובדן והצלת המזון על בסיס שיקולים כלכליים. צמצום אובדן המזון מתבצע במספר דרכים:</w:t>
      </w:r>
    </w:p>
    <w:p w14:paraId="2F138191" w14:textId="77777777" w:rsidR="006E1F83" w:rsidRPr="005C7937" w:rsidRDefault="006E1F83" w:rsidP="006E1F83">
      <w:pPr>
        <w:pStyle w:val="ListParagraph"/>
        <w:numPr>
          <w:ilvl w:val="0"/>
          <w:numId w:val="28"/>
        </w:numPr>
        <w:spacing w:line="360" w:lineRule="auto"/>
        <w:jc w:val="both"/>
        <w:rPr>
          <w:rFonts w:cs="Arial"/>
          <w:sz w:val="24"/>
          <w:szCs w:val="24"/>
          <w:rtl/>
        </w:rPr>
      </w:pPr>
      <w:r>
        <w:rPr>
          <w:rFonts w:cs="Arial" w:hint="cs"/>
          <w:sz w:val="24"/>
          <w:szCs w:val="24"/>
          <w:rtl/>
        </w:rPr>
        <w:t>מבצעי מכירות של</w:t>
      </w:r>
      <w:r w:rsidRPr="005C7937">
        <w:rPr>
          <w:rFonts w:cs="Arial" w:hint="cs"/>
          <w:sz w:val="24"/>
          <w:szCs w:val="24"/>
          <w:rtl/>
        </w:rPr>
        <w:t xml:space="preserve"> עודפים </w:t>
      </w:r>
      <w:r w:rsidRPr="005C7937">
        <w:rPr>
          <w:rFonts w:cs="Arial"/>
          <w:sz w:val="24"/>
          <w:szCs w:val="24"/>
          <w:rtl/>
        </w:rPr>
        <w:t>–</w:t>
      </w:r>
      <w:r w:rsidRPr="005C7937">
        <w:rPr>
          <w:rFonts w:cs="Arial" w:hint="cs"/>
          <w:sz w:val="24"/>
          <w:szCs w:val="24"/>
          <w:rtl/>
        </w:rPr>
        <w:t xml:space="preserve"> כאשר יש מוצרים בעלי תוקף קצר</w:t>
      </w:r>
      <w:r>
        <w:rPr>
          <w:rFonts w:cs="Arial" w:hint="cs"/>
          <w:sz w:val="24"/>
          <w:szCs w:val="24"/>
          <w:rtl/>
        </w:rPr>
        <w:t xml:space="preserve"> או בעלי פגמים באריזה,</w:t>
      </w:r>
      <w:r w:rsidRPr="005C7937">
        <w:rPr>
          <w:rFonts w:cs="Arial" w:hint="cs"/>
          <w:sz w:val="24"/>
          <w:szCs w:val="24"/>
          <w:rtl/>
        </w:rPr>
        <w:t xml:space="preserve"> </w:t>
      </w:r>
      <w:r>
        <w:rPr>
          <w:rFonts w:cs="Arial" w:hint="cs"/>
          <w:sz w:val="24"/>
          <w:szCs w:val="24"/>
          <w:rtl/>
        </w:rPr>
        <w:t xml:space="preserve">לעיתים יציעו הקמעונאים </w:t>
      </w:r>
      <w:r w:rsidRPr="005C7937">
        <w:rPr>
          <w:rFonts w:cs="Arial" w:hint="cs"/>
          <w:sz w:val="24"/>
          <w:szCs w:val="24"/>
          <w:rtl/>
        </w:rPr>
        <w:t>את המוצר</w:t>
      </w:r>
      <w:r>
        <w:rPr>
          <w:rFonts w:cs="Arial" w:hint="cs"/>
          <w:sz w:val="24"/>
          <w:szCs w:val="24"/>
          <w:rtl/>
        </w:rPr>
        <w:t>ים</w:t>
      </w:r>
      <w:r w:rsidRPr="005C7937">
        <w:rPr>
          <w:rFonts w:cs="Arial" w:hint="cs"/>
          <w:sz w:val="24"/>
          <w:szCs w:val="24"/>
          <w:rtl/>
        </w:rPr>
        <w:t xml:space="preserve"> ב</w:t>
      </w:r>
      <w:r>
        <w:rPr>
          <w:rFonts w:cs="Arial" w:hint="cs"/>
          <w:sz w:val="24"/>
          <w:szCs w:val="24"/>
          <w:rtl/>
        </w:rPr>
        <w:t>מבצע (</w:t>
      </w:r>
      <w:r w:rsidRPr="005C7937">
        <w:rPr>
          <w:rFonts w:cs="Arial" w:hint="cs"/>
          <w:sz w:val="24"/>
          <w:szCs w:val="24"/>
          <w:rtl/>
        </w:rPr>
        <w:t>מחיר מופחת</w:t>
      </w:r>
      <w:r>
        <w:rPr>
          <w:rFonts w:cs="Arial" w:hint="cs"/>
          <w:sz w:val="24"/>
          <w:szCs w:val="24"/>
          <w:rtl/>
        </w:rPr>
        <w:t>).</w:t>
      </w:r>
      <w:r w:rsidRPr="005C7937">
        <w:rPr>
          <w:rFonts w:cs="Arial" w:hint="cs"/>
          <w:sz w:val="24"/>
          <w:szCs w:val="24"/>
          <w:rtl/>
        </w:rPr>
        <w:t xml:space="preserve"> </w:t>
      </w:r>
    </w:p>
    <w:p w14:paraId="1A5E56EB" w14:textId="77777777" w:rsidR="006E1F83" w:rsidRPr="005C7937" w:rsidRDefault="006E1F83" w:rsidP="006E1F83">
      <w:pPr>
        <w:pStyle w:val="ListParagraph"/>
        <w:numPr>
          <w:ilvl w:val="0"/>
          <w:numId w:val="28"/>
        </w:numPr>
        <w:spacing w:line="360" w:lineRule="auto"/>
        <w:jc w:val="both"/>
        <w:rPr>
          <w:rFonts w:cs="Arial"/>
          <w:sz w:val="24"/>
          <w:szCs w:val="24"/>
          <w:rtl/>
        </w:rPr>
      </w:pPr>
      <w:r>
        <w:rPr>
          <w:rFonts w:cs="Arial" w:hint="cs"/>
          <w:sz w:val="24"/>
          <w:szCs w:val="24"/>
          <w:rtl/>
        </w:rPr>
        <w:t xml:space="preserve">תרומת מזון </w:t>
      </w:r>
      <w:r>
        <w:rPr>
          <w:rFonts w:cs="Arial"/>
          <w:sz w:val="24"/>
          <w:szCs w:val="24"/>
          <w:rtl/>
        </w:rPr>
        <w:t>–</w:t>
      </w:r>
      <w:r>
        <w:rPr>
          <w:rFonts w:cs="Arial" w:hint="cs"/>
          <w:sz w:val="24"/>
          <w:szCs w:val="24"/>
          <w:rtl/>
        </w:rPr>
        <w:t xml:space="preserve"> נעשית במרוכז על בסיס התקשרות עם עמותות הצלת מזון ובמקרים אחרים כיוזמה מקומית בסניפים. </w:t>
      </w:r>
    </w:p>
    <w:p w14:paraId="30393489" w14:textId="2B2F1DF3" w:rsidR="006E1F83" w:rsidDel="00DE6623" w:rsidRDefault="006E1F83" w:rsidP="00C852E6">
      <w:pPr>
        <w:spacing w:line="360" w:lineRule="auto"/>
        <w:jc w:val="both"/>
        <w:rPr>
          <w:del w:id="1997" w:author="Yael Armon" w:date="2022-07-03T15:16:00Z"/>
          <w:rFonts w:cs="Arial"/>
          <w:sz w:val="24"/>
          <w:szCs w:val="24"/>
          <w:rtl/>
        </w:rPr>
      </w:pPr>
      <w:r w:rsidRPr="00EC6043">
        <w:rPr>
          <w:rFonts w:cs="Arial" w:hint="eastAsia"/>
          <w:sz w:val="24"/>
          <w:szCs w:val="24"/>
          <w:rtl/>
        </w:rPr>
        <w:t>גם</w:t>
      </w:r>
      <w:r w:rsidRPr="00EC6043">
        <w:rPr>
          <w:rFonts w:cs="Arial"/>
          <w:sz w:val="24"/>
          <w:szCs w:val="24"/>
          <w:rtl/>
        </w:rPr>
        <w:t xml:space="preserve"> </w:t>
      </w:r>
      <w:r>
        <w:rPr>
          <w:rFonts w:cs="Arial" w:hint="cs"/>
          <w:sz w:val="24"/>
          <w:szCs w:val="24"/>
          <w:rtl/>
        </w:rPr>
        <w:t>יצרני המזון</w:t>
      </w:r>
      <w:r w:rsidRPr="00EC6043">
        <w:rPr>
          <w:rFonts w:cs="Arial"/>
          <w:sz w:val="24"/>
          <w:szCs w:val="24"/>
          <w:rtl/>
        </w:rPr>
        <w:t xml:space="preserve"> </w:t>
      </w:r>
      <w:r w:rsidRPr="00EC6043">
        <w:rPr>
          <w:rFonts w:cs="Arial" w:hint="eastAsia"/>
          <w:sz w:val="24"/>
          <w:szCs w:val="24"/>
          <w:rtl/>
        </w:rPr>
        <w:t>מקיי</w:t>
      </w:r>
      <w:r>
        <w:rPr>
          <w:rFonts w:cs="Arial" w:hint="cs"/>
          <w:sz w:val="24"/>
          <w:szCs w:val="24"/>
          <w:rtl/>
        </w:rPr>
        <w:t>מים</w:t>
      </w:r>
      <w:r w:rsidRPr="00EC6043">
        <w:rPr>
          <w:rFonts w:cs="Arial"/>
          <w:sz w:val="24"/>
          <w:szCs w:val="24"/>
          <w:rtl/>
        </w:rPr>
        <w:t xml:space="preserve"> </w:t>
      </w:r>
      <w:r w:rsidRPr="00EC6043">
        <w:rPr>
          <w:rFonts w:cs="Arial" w:hint="eastAsia"/>
          <w:sz w:val="24"/>
          <w:szCs w:val="24"/>
          <w:rtl/>
        </w:rPr>
        <w:t>פעילות</w:t>
      </w:r>
      <w:r w:rsidRPr="00EC6043">
        <w:rPr>
          <w:rFonts w:cs="Arial"/>
          <w:sz w:val="24"/>
          <w:szCs w:val="24"/>
          <w:rtl/>
        </w:rPr>
        <w:t xml:space="preserve"> </w:t>
      </w:r>
      <w:r w:rsidRPr="00EC6043">
        <w:rPr>
          <w:rFonts w:cs="Arial" w:hint="eastAsia"/>
          <w:sz w:val="24"/>
          <w:szCs w:val="24"/>
          <w:rtl/>
        </w:rPr>
        <w:t>להצלת</w:t>
      </w:r>
      <w:r w:rsidRPr="00EC6043">
        <w:rPr>
          <w:rFonts w:cs="Arial"/>
          <w:sz w:val="24"/>
          <w:szCs w:val="24"/>
          <w:rtl/>
        </w:rPr>
        <w:t xml:space="preserve"> </w:t>
      </w:r>
      <w:r w:rsidRPr="00EC6043">
        <w:rPr>
          <w:rFonts w:cs="Arial" w:hint="eastAsia"/>
          <w:sz w:val="24"/>
          <w:szCs w:val="24"/>
          <w:rtl/>
        </w:rPr>
        <w:t>מזון</w:t>
      </w:r>
      <w:r w:rsidRPr="00EC6043">
        <w:rPr>
          <w:rFonts w:cs="Arial"/>
          <w:sz w:val="24"/>
          <w:szCs w:val="24"/>
          <w:rtl/>
        </w:rPr>
        <w:t xml:space="preserve">: </w:t>
      </w:r>
      <w:r w:rsidRPr="00EC6043">
        <w:rPr>
          <w:rFonts w:cs="Arial" w:hint="eastAsia"/>
          <w:sz w:val="24"/>
          <w:szCs w:val="24"/>
          <w:rtl/>
        </w:rPr>
        <w:t>יצרני</w:t>
      </w:r>
      <w:r w:rsidRPr="00EC6043">
        <w:rPr>
          <w:rFonts w:cs="Arial"/>
          <w:sz w:val="24"/>
          <w:szCs w:val="24"/>
          <w:rtl/>
        </w:rPr>
        <w:t xml:space="preserve"> </w:t>
      </w:r>
      <w:r w:rsidRPr="00EC6043">
        <w:rPr>
          <w:rFonts w:cs="Arial" w:hint="eastAsia"/>
          <w:sz w:val="24"/>
          <w:szCs w:val="24"/>
          <w:rtl/>
        </w:rPr>
        <w:t>מזון</w:t>
      </w:r>
      <w:r w:rsidRPr="00EC6043">
        <w:rPr>
          <w:rFonts w:cs="Arial"/>
          <w:sz w:val="24"/>
          <w:szCs w:val="24"/>
          <w:rtl/>
        </w:rPr>
        <w:t xml:space="preserve"> </w:t>
      </w:r>
      <w:r w:rsidRPr="00EC6043">
        <w:rPr>
          <w:rFonts w:cs="Arial" w:hint="eastAsia"/>
          <w:sz w:val="24"/>
          <w:szCs w:val="24"/>
          <w:rtl/>
        </w:rPr>
        <w:t>שונים</w:t>
      </w:r>
      <w:r w:rsidRPr="00EC6043">
        <w:rPr>
          <w:rFonts w:cs="Arial"/>
          <w:sz w:val="24"/>
          <w:szCs w:val="24"/>
          <w:rtl/>
        </w:rPr>
        <w:t xml:space="preserve"> </w:t>
      </w:r>
      <w:r w:rsidRPr="00EC6043">
        <w:rPr>
          <w:rFonts w:cs="Arial" w:hint="eastAsia"/>
          <w:sz w:val="24"/>
          <w:szCs w:val="24"/>
          <w:rtl/>
        </w:rPr>
        <w:t>מתקשרים</w:t>
      </w:r>
      <w:r w:rsidRPr="00EC6043">
        <w:rPr>
          <w:rFonts w:cs="Arial"/>
          <w:sz w:val="24"/>
          <w:szCs w:val="24"/>
          <w:rtl/>
        </w:rPr>
        <w:t xml:space="preserve"> </w:t>
      </w:r>
      <w:r w:rsidRPr="00EC6043">
        <w:rPr>
          <w:rFonts w:cs="Arial" w:hint="eastAsia"/>
          <w:sz w:val="24"/>
          <w:szCs w:val="24"/>
          <w:rtl/>
        </w:rPr>
        <w:t>עם</w:t>
      </w:r>
      <w:r w:rsidRPr="00EC6043">
        <w:rPr>
          <w:rFonts w:cs="Arial"/>
          <w:sz w:val="24"/>
          <w:szCs w:val="24"/>
          <w:rtl/>
        </w:rPr>
        <w:t xml:space="preserve"> </w:t>
      </w:r>
      <w:r w:rsidRPr="00EC6043">
        <w:rPr>
          <w:rFonts w:cs="Arial" w:hint="eastAsia"/>
          <w:sz w:val="24"/>
          <w:szCs w:val="24"/>
          <w:rtl/>
        </w:rPr>
        <w:t>עמותות</w:t>
      </w:r>
      <w:r w:rsidRPr="00EC6043">
        <w:rPr>
          <w:rFonts w:cs="Arial"/>
          <w:sz w:val="24"/>
          <w:szCs w:val="24"/>
          <w:rtl/>
        </w:rPr>
        <w:t xml:space="preserve"> </w:t>
      </w:r>
      <w:r w:rsidRPr="00EC6043">
        <w:rPr>
          <w:rFonts w:cs="Arial" w:hint="eastAsia"/>
          <w:sz w:val="24"/>
          <w:szCs w:val="24"/>
          <w:rtl/>
        </w:rPr>
        <w:t>ותורמים</w:t>
      </w:r>
      <w:r w:rsidRPr="00EC6043">
        <w:rPr>
          <w:rFonts w:cs="Arial"/>
          <w:sz w:val="24"/>
          <w:szCs w:val="24"/>
          <w:rtl/>
        </w:rPr>
        <w:t xml:space="preserve"> </w:t>
      </w:r>
      <w:r w:rsidRPr="00EC6043">
        <w:rPr>
          <w:rFonts w:cs="Arial" w:hint="eastAsia"/>
          <w:sz w:val="24"/>
          <w:szCs w:val="24"/>
          <w:rtl/>
        </w:rPr>
        <w:t>מזון</w:t>
      </w:r>
      <w:r w:rsidRPr="00EC6043">
        <w:rPr>
          <w:rFonts w:cs="Arial"/>
          <w:sz w:val="24"/>
          <w:szCs w:val="24"/>
          <w:rtl/>
        </w:rPr>
        <w:t xml:space="preserve"> </w:t>
      </w:r>
      <w:r w:rsidRPr="00EC6043">
        <w:rPr>
          <w:rFonts w:cs="Arial" w:hint="eastAsia"/>
          <w:sz w:val="24"/>
          <w:szCs w:val="24"/>
          <w:rtl/>
        </w:rPr>
        <w:t>קצר</w:t>
      </w:r>
      <w:r w:rsidRPr="00EC6043">
        <w:rPr>
          <w:rFonts w:cs="Arial"/>
          <w:sz w:val="24"/>
          <w:szCs w:val="24"/>
          <w:rtl/>
        </w:rPr>
        <w:t xml:space="preserve"> </w:t>
      </w:r>
      <w:r w:rsidRPr="00EC6043">
        <w:rPr>
          <w:rFonts w:cs="Arial" w:hint="eastAsia"/>
          <w:sz w:val="24"/>
          <w:szCs w:val="24"/>
          <w:rtl/>
        </w:rPr>
        <w:t>מועד</w:t>
      </w:r>
      <w:r w:rsidRPr="00EC6043">
        <w:rPr>
          <w:rFonts w:cs="Arial"/>
          <w:sz w:val="24"/>
          <w:szCs w:val="24"/>
          <w:rtl/>
        </w:rPr>
        <w:t xml:space="preserve"> </w:t>
      </w:r>
      <w:r w:rsidRPr="00EC6043">
        <w:rPr>
          <w:rFonts w:cs="Arial" w:hint="eastAsia"/>
          <w:sz w:val="24"/>
          <w:szCs w:val="24"/>
          <w:rtl/>
        </w:rPr>
        <w:t>ועודפי</w:t>
      </w:r>
      <w:r w:rsidRPr="00EC6043">
        <w:rPr>
          <w:rFonts w:cs="Arial"/>
          <w:sz w:val="24"/>
          <w:szCs w:val="24"/>
          <w:rtl/>
        </w:rPr>
        <w:t xml:space="preserve"> </w:t>
      </w:r>
      <w:r w:rsidRPr="00EC6043">
        <w:rPr>
          <w:rFonts w:cs="Arial" w:hint="eastAsia"/>
          <w:sz w:val="24"/>
          <w:szCs w:val="24"/>
          <w:rtl/>
        </w:rPr>
        <w:t>ייצור</w:t>
      </w:r>
      <w:r w:rsidRPr="00EC6043">
        <w:rPr>
          <w:rFonts w:cs="Arial"/>
          <w:sz w:val="24"/>
          <w:szCs w:val="24"/>
          <w:rtl/>
        </w:rPr>
        <w:t xml:space="preserve">. </w:t>
      </w:r>
      <w:r w:rsidRPr="00EC6043">
        <w:rPr>
          <w:rFonts w:cs="Arial" w:hint="eastAsia"/>
          <w:sz w:val="24"/>
          <w:szCs w:val="24"/>
          <w:rtl/>
        </w:rPr>
        <w:t>בנוסף</w:t>
      </w:r>
      <w:r w:rsidRPr="00EC6043">
        <w:rPr>
          <w:rFonts w:cs="Arial"/>
          <w:sz w:val="24"/>
          <w:szCs w:val="24"/>
          <w:rtl/>
        </w:rPr>
        <w:t xml:space="preserve">, </w:t>
      </w:r>
      <w:r w:rsidRPr="00EC6043">
        <w:rPr>
          <w:rFonts w:cs="Arial" w:hint="eastAsia"/>
          <w:sz w:val="24"/>
          <w:szCs w:val="24"/>
          <w:rtl/>
        </w:rPr>
        <w:t>מוצרים</w:t>
      </w:r>
      <w:r w:rsidRPr="00EC6043">
        <w:rPr>
          <w:rFonts w:cs="Arial"/>
          <w:sz w:val="24"/>
          <w:szCs w:val="24"/>
          <w:rtl/>
        </w:rPr>
        <w:t xml:space="preserve"> </w:t>
      </w:r>
      <w:r w:rsidRPr="00EC6043">
        <w:rPr>
          <w:rFonts w:cs="Arial" w:hint="eastAsia"/>
          <w:sz w:val="24"/>
          <w:szCs w:val="24"/>
          <w:rtl/>
        </w:rPr>
        <w:t>שנתגלה</w:t>
      </w:r>
      <w:r w:rsidRPr="00EC6043">
        <w:rPr>
          <w:rFonts w:cs="Arial"/>
          <w:sz w:val="24"/>
          <w:szCs w:val="24"/>
          <w:rtl/>
        </w:rPr>
        <w:t xml:space="preserve"> </w:t>
      </w:r>
      <w:r w:rsidRPr="00EC6043">
        <w:rPr>
          <w:rFonts w:cs="Arial" w:hint="eastAsia"/>
          <w:sz w:val="24"/>
          <w:szCs w:val="24"/>
          <w:rtl/>
        </w:rPr>
        <w:t>בהם</w:t>
      </w:r>
      <w:r w:rsidRPr="00EC6043">
        <w:rPr>
          <w:rFonts w:cs="Arial"/>
          <w:sz w:val="24"/>
          <w:szCs w:val="24"/>
          <w:rtl/>
        </w:rPr>
        <w:t xml:space="preserve"> </w:t>
      </w:r>
      <w:r w:rsidRPr="00EC6043">
        <w:rPr>
          <w:rFonts w:cs="Arial" w:hint="eastAsia"/>
          <w:sz w:val="24"/>
          <w:szCs w:val="24"/>
          <w:rtl/>
        </w:rPr>
        <w:t>פגם</w:t>
      </w:r>
      <w:r w:rsidRPr="00EC6043">
        <w:rPr>
          <w:rFonts w:cs="Arial"/>
          <w:sz w:val="24"/>
          <w:szCs w:val="24"/>
          <w:rtl/>
        </w:rPr>
        <w:t xml:space="preserve"> </w:t>
      </w:r>
      <w:r w:rsidRPr="00EC6043">
        <w:rPr>
          <w:rFonts w:cs="Arial" w:hint="eastAsia"/>
          <w:sz w:val="24"/>
          <w:szCs w:val="24"/>
          <w:rtl/>
        </w:rPr>
        <w:t>באריזה</w:t>
      </w:r>
      <w:r w:rsidRPr="00EC6043">
        <w:rPr>
          <w:rFonts w:cs="Arial"/>
          <w:sz w:val="24"/>
          <w:szCs w:val="24"/>
          <w:rtl/>
        </w:rPr>
        <w:t xml:space="preserve"> </w:t>
      </w:r>
      <w:r w:rsidRPr="00EC6043">
        <w:rPr>
          <w:rFonts w:cs="Arial" w:hint="eastAsia"/>
          <w:sz w:val="24"/>
          <w:szCs w:val="24"/>
          <w:rtl/>
        </w:rPr>
        <w:t>או</w:t>
      </w:r>
      <w:r w:rsidRPr="00EC6043">
        <w:rPr>
          <w:rFonts w:cs="Arial"/>
          <w:sz w:val="24"/>
          <w:szCs w:val="24"/>
          <w:rtl/>
        </w:rPr>
        <w:t xml:space="preserve"> </w:t>
      </w:r>
      <w:r w:rsidRPr="00EC6043">
        <w:rPr>
          <w:rFonts w:cs="Arial" w:hint="eastAsia"/>
          <w:sz w:val="24"/>
          <w:szCs w:val="24"/>
          <w:rtl/>
        </w:rPr>
        <w:t>פגם</w:t>
      </w:r>
      <w:r w:rsidRPr="00EC6043">
        <w:rPr>
          <w:rFonts w:cs="Arial"/>
          <w:sz w:val="24"/>
          <w:szCs w:val="24"/>
          <w:rtl/>
        </w:rPr>
        <w:t xml:space="preserve"> </w:t>
      </w:r>
      <w:r w:rsidRPr="00EC6043">
        <w:rPr>
          <w:rFonts w:cs="Arial" w:hint="eastAsia"/>
          <w:sz w:val="24"/>
          <w:szCs w:val="24"/>
          <w:rtl/>
        </w:rPr>
        <w:t>אסתטי</w:t>
      </w:r>
      <w:r w:rsidRPr="00EC6043">
        <w:rPr>
          <w:rFonts w:cs="Arial"/>
          <w:sz w:val="24"/>
          <w:szCs w:val="24"/>
          <w:rtl/>
        </w:rPr>
        <w:t xml:space="preserve"> </w:t>
      </w:r>
      <w:r w:rsidRPr="00EC6043">
        <w:rPr>
          <w:rFonts w:cs="Arial" w:hint="eastAsia"/>
          <w:sz w:val="24"/>
          <w:szCs w:val="24"/>
          <w:rtl/>
        </w:rPr>
        <w:t>במוצר</w:t>
      </w:r>
      <w:r w:rsidRPr="00EC6043">
        <w:rPr>
          <w:rFonts w:cs="Arial"/>
          <w:sz w:val="24"/>
          <w:szCs w:val="24"/>
          <w:rtl/>
        </w:rPr>
        <w:t xml:space="preserve"> </w:t>
      </w:r>
      <w:r w:rsidRPr="00EC6043">
        <w:rPr>
          <w:rFonts w:cs="Arial" w:hint="eastAsia"/>
          <w:sz w:val="24"/>
          <w:szCs w:val="24"/>
          <w:rtl/>
        </w:rPr>
        <w:t>במפעל</w:t>
      </w:r>
      <w:r>
        <w:rPr>
          <w:rFonts w:cs="Arial" w:hint="cs"/>
          <w:sz w:val="24"/>
          <w:szCs w:val="24"/>
          <w:rtl/>
        </w:rPr>
        <w:t>,</w:t>
      </w:r>
      <w:r w:rsidRPr="00EC6043">
        <w:rPr>
          <w:rFonts w:cs="Arial"/>
          <w:sz w:val="24"/>
          <w:szCs w:val="24"/>
          <w:rtl/>
        </w:rPr>
        <w:t xml:space="preserve"> </w:t>
      </w:r>
      <w:r w:rsidRPr="00EC6043">
        <w:rPr>
          <w:rFonts w:cs="Arial" w:hint="eastAsia"/>
          <w:sz w:val="24"/>
          <w:szCs w:val="24"/>
          <w:rtl/>
        </w:rPr>
        <w:t>אך</w:t>
      </w:r>
      <w:r w:rsidRPr="00EC6043">
        <w:rPr>
          <w:rFonts w:cs="Arial"/>
          <w:sz w:val="24"/>
          <w:szCs w:val="24"/>
          <w:rtl/>
        </w:rPr>
        <w:t xml:space="preserve"> </w:t>
      </w:r>
      <w:r w:rsidRPr="00EC6043">
        <w:rPr>
          <w:rFonts w:cs="Arial" w:hint="eastAsia"/>
          <w:sz w:val="24"/>
          <w:szCs w:val="24"/>
          <w:rtl/>
        </w:rPr>
        <w:t>הם</w:t>
      </w:r>
      <w:r w:rsidRPr="00EC6043">
        <w:rPr>
          <w:rFonts w:cs="Arial"/>
          <w:sz w:val="24"/>
          <w:szCs w:val="24"/>
          <w:rtl/>
        </w:rPr>
        <w:t xml:space="preserve"> </w:t>
      </w:r>
      <w:r w:rsidRPr="00EC6043">
        <w:rPr>
          <w:rFonts w:cs="Arial" w:hint="eastAsia"/>
          <w:sz w:val="24"/>
          <w:szCs w:val="24"/>
          <w:rtl/>
        </w:rPr>
        <w:t>עדיין</w:t>
      </w:r>
      <w:r w:rsidRPr="00EC6043">
        <w:rPr>
          <w:rFonts w:cs="Arial"/>
          <w:sz w:val="24"/>
          <w:szCs w:val="24"/>
          <w:rtl/>
        </w:rPr>
        <w:t xml:space="preserve"> </w:t>
      </w:r>
      <w:r>
        <w:rPr>
          <w:rFonts w:cs="Arial" w:hint="cs"/>
          <w:sz w:val="24"/>
          <w:szCs w:val="24"/>
          <w:rtl/>
        </w:rPr>
        <w:t>בטוחים ו</w:t>
      </w:r>
      <w:r w:rsidRPr="00EC6043">
        <w:rPr>
          <w:rFonts w:cs="Arial" w:hint="eastAsia"/>
          <w:sz w:val="24"/>
          <w:szCs w:val="24"/>
          <w:rtl/>
        </w:rPr>
        <w:t>ראויים</w:t>
      </w:r>
      <w:r w:rsidRPr="00EC6043">
        <w:rPr>
          <w:rFonts w:cs="Arial"/>
          <w:sz w:val="24"/>
          <w:szCs w:val="24"/>
          <w:rtl/>
        </w:rPr>
        <w:t xml:space="preserve"> </w:t>
      </w:r>
      <w:r w:rsidRPr="00EC6043">
        <w:rPr>
          <w:rFonts w:cs="Arial" w:hint="eastAsia"/>
          <w:sz w:val="24"/>
          <w:szCs w:val="24"/>
          <w:rtl/>
        </w:rPr>
        <w:t>למאכל</w:t>
      </w:r>
      <w:r w:rsidRPr="00EC6043">
        <w:rPr>
          <w:rFonts w:cs="Arial"/>
          <w:sz w:val="24"/>
          <w:szCs w:val="24"/>
          <w:rtl/>
        </w:rPr>
        <w:t xml:space="preserve"> </w:t>
      </w:r>
      <w:r w:rsidRPr="00EC6043">
        <w:rPr>
          <w:rFonts w:cs="Arial" w:hint="eastAsia"/>
          <w:sz w:val="24"/>
          <w:szCs w:val="24"/>
          <w:rtl/>
        </w:rPr>
        <w:t>אדם</w:t>
      </w:r>
      <w:r w:rsidRPr="00EC6043">
        <w:rPr>
          <w:rFonts w:cs="Arial"/>
          <w:sz w:val="24"/>
          <w:szCs w:val="24"/>
          <w:rtl/>
        </w:rPr>
        <w:t xml:space="preserve">, </w:t>
      </w:r>
      <w:r>
        <w:rPr>
          <w:rFonts w:cs="Arial" w:hint="cs"/>
          <w:sz w:val="24"/>
          <w:szCs w:val="24"/>
          <w:rtl/>
        </w:rPr>
        <w:t>נמכרים בשווקים משניים שונים.</w:t>
      </w:r>
      <w:ins w:id="1998" w:author="Yael Armon" w:date="2022-07-03T15:16:00Z">
        <w:r w:rsidR="00DE6623" w:rsidDel="00DE6623">
          <w:rPr>
            <w:rFonts w:cs="Arial"/>
            <w:sz w:val="24"/>
            <w:szCs w:val="24"/>
            <w:rtl/>
          </w:rPr>
          <w:t xml:space="preserve"> </w:t>
        </w:r>
      </w:ins>
    </w:p>
    <w:p w14:paraId="1DA14A55" w14:textId="0856A7A8" w:rsidR="006E1F83" w:rsidDel="00DE6623" w:rsidRDefault="006E1F83" w:rsidP="00C852E6">
      <w:pPr>
        <w:spacing w:line="360" w:lineRule="auto"/>
        <w:jc w:val="both"/>
        <w:rPr>
          <w:del w:id="1999" w:author="Yael Armon" w:date="2022-07-03T15:16:00Z"/>
          <w:rFonts w:cs="Arial"/>
          <w:sz w:val="24"/>
          <w:szCs w:val="24"/>
          <w:rtl/>
        </w:rPr>
      </w:pPr>
    </w:p>
    <w:p w14:paraId="4FAD5B32" w14:textId="7F6A7D1E" w:rsidR="006E1F83" w:rsidDel="00DE6623" w:rsidRDefault="006E1F83" w:rsidP="00C852E6">
      <w:pPr>
        <w:spacing w:line="360" w:lineRule="auto"/>
        <w:jc w:val="both"/>
        <w:rPr>
          <w:del w:id="2000" w:author="Yael Armon" w:date="2022-07-03T15:16:00Z"/>
          <w:rFonts w:cs="Arial"/>
          <w:sz w:val="24"/>
          <w:szCs w:val="24"/>
          <w:rtl/>
        </w:rPr>
      </w:pPr>
    </w:p>
    <w:p w14:paraId="48906F78" w14:textId="74A9A515" w:rsidR="006E1F83" w:rsidDel="00DE6623" w:rsidRDefault="006E1F83">
      <w:pPr>
        <w:spacing w:line="360" w:lineRule="auto"/>
        <w:jc w:val="both"/>
        <w:rPr>
          <w:del w:id="2001" w:author="Yael Armon" w:date="2022-07-03T15:16:00Z"/>
          <w:rFonts w:asciiTheme="majorHAnsi" w:eastAsiaTheme="majorEastAsia" w:hAnsiTheme="majorHAnsi" w:cs="Arial"/>
          <w:b/>
          <w:bCs/>
          <w:color w:val="FF0000"/>
          <w:spacing w:val="5"/>
          <w:kern w:val="28"/>
          <w:sz w:val="32"/>
          <w:szCs w:val="32"/>
        </w:rPr>
        <w:pPrChange w:id="2002" w:author="Yael Armon" w:date="2022-07-03T15:16:00Z">
          <w:pPr>
            <w:bidi w:val="0"/>
          </w:pPr>
        </w:pPrChange>
      </w:pPr>
      <w:del w:id="2003" w:author="Yael Armon" w:date="2022-07-03T15:16:00Z">
        <w:r w:rsidDel="00DE6623">
          <w:rPr>
            <w:color w:val="FF0000"/>
            <w:rtl/>
          </w:rPr>
          <w:br w:type="page"/>
        </w:r>
      </w:del>
    </w:p>
    <w:p w14:paraId="6811346B" w14:textId="723298C2" w:rsidR="006E1F83" w:rsidRPr="003D4FA1" w:rsidDel="00DE6623" w:rsidRDefault="006E1F83">
      <w:pPr>
        <w:spacing w:line="360" w:lineRule="auto"/>
        <w:jc w:val="both"/>
        <w:rPr>
          <w:del w:id="2004" w:author="Yael Armon" w:date="2022-07-03T15:15:00Z"/>
          <w:color w:val="FF0000"/>
        </w:rPr>
        <w:pPrChange w:id="2005" w:author="Yael Armon" w:date="2022-07-03T15:16:00Z">
          <w:pPr>
            <w:pStyle w:val="Heading1"/>
            <w:numPr>
              <w:numId w:val="24"/>
            </w:numPr>
            <w:spacing w:before="0"/>
          </w:pPr>
        </w:pPrChange>
      </w:pPr>
      <w:bookmarkStart w:id="2006" w:name="_Toc80513998"/>
      <w:del w:id="2007" w:author="Yael Armon" w:date="2022-07-03T15:15:00Z">
        <w:r w:rsidRPr="003D4FA1" w:rsidDel="00DE6623">
          <w:rPr>
            <w:rFonts w:hint="eastAsia"/>
            <w:color w:val="FF0000"/>
            <w:rtl/>
          </w:rPr>
          <w:delText>אובדן</w:delText>
        </w:r>
        <w:r w:rsidRPr="003D4FA1" w:rsidDel="00DE6623">
          <w:rPr>
            <w:color w:val="FF0000"/>
            <w:rtl/>
          </w:rPr>
          <w:delText xml:space="preserve"> </w:delText>
        </w:r>
        <w:r w:rsidRPr="003D4FA1" w:rsidDel="00DE6623">
          <w:rPr>
            <w:rFonts w:hint="eastAsia"/>
            <w:color w:val="FF0000"/>
            <w:rtl/>
          </w:rPr>
          <w:delText>מזון</w:delText>
        </w:r>
        <w:r w:rsidRPr="003D4FA1" w:rsidDel="00DE6623">
          <w:rPr>
            <w:color w:val="FF0000"/>
            <w:rtl/>
          </w:rPr>
          <w:delText xml:space="preserve"> והצלת מזון </w:delText>
        </w:r>
        <w:r w:rsidRPr="003D4FA1" w:rsidDel="00DE6623">
          <w:rPr>
            <w:rFonts w:hint="eastAsia"/>
            <w:color w:val="FF0000"/>
            <w:rtl/>
          </w:rPr>
          <w:delText>בצריכה</w:delText>
        </w:r>
        <w:r w:rsidRPr="003D4FA1" w:rsidDel="00DE6623">
          <w:rPr>
            <w:color w:val="FF0000"/>
            <w:rtl/>
          </w:rPr>
          <w:delText xml:space="preserve"> </w:delText>
        </w:r>
        <w:r w:rsidRPr="003D4FA1" w:rsidDel="00DE6623">
          <w:rPr>
            <w:rFonts w:hint="eastAsia"/>
            <w:color w:val="FF0000"/>
            <w:rtl/>
          </w:rPr>
          <w:delText>המוסדית</w:delText>
        </w:r>
        <w:bookmarkEnd w:id="2006"/>
      </w:del>
    </w:p>
    <w:p w14:paraId="7714E74D" w14:textId="0284C190" w:rsidR="006E1F83" w:rsidRPr="00875485" w:rsidDel="00DE6623" w:rsidRDefault="006E1F83" w:rsidP="00C852E6">
      <w:pPr>
        <w:spacing w:line="360" w:lineRule="auto"/>
        <w:jc w:val="both"/>
        <w:rPr>
          <w:del w:id="2008" w:author="Yael Armon" w:date="2022-07-03T15:15:00Z"/>
          <w:rFonts w:asciiTheme="minorBidi" w:hAnsiTheme="minorBidi"/>
          <w:b/>
          <w:bCs/>
          <w:sz w:val="28"/>
          <w:szCs w:val="28"/>
          <w:rtl/>
        </w:rPr>
      </w:pPr>
      <w:del w:id="2009" w:author="Yael Armon" w:date="2022-07-03T15:15:00Z">
        <w:r w:rsidRPr="00875485" w:rsidDel="00DE6623">
          <w:rPr>
            <w:rFonts w:asciiTheme="minorBidi" w:eastAsiaTheme="majorEastAsia" w:hAnsiTheme="minorBidi" w:hint="cs"/>
            <w:b/>
            <w:bCs/>
            <w:rtl/>
          </w:rPr>
          <w:delText xml:space="preserve">כותרת מודגשת בראש הפרק: </w:delText>
        </w:r>
        <w:r w:rsidRPr="0009699F" w:rsidDel="00DE6623">
          <w:rPr>
            <w:rFonts w:asciiTheme="minorBidi" w:hAnsiTheme="minorBidi"/>
            <w:b/>
            <w:bCs/>
            <w:sz w:val="28"/>
            <w:szCs w:val="28"/>
            <w:rtl/>
          </w:rPr>
          <w:delText xml:space="preserve">// </w:delText>
        </w:r>
        <w:r w:rsidDel="00DE6623">
          <w:rPr>
            <w:rFonts w:asciiTheme="minorBidi" w:hAnsiTheme="minorBidi" w:hint="cs"/>
            <w:b/>
            <w:bCs/>
            <w:sz w:val="28"/>
            <w:szCs w:val="28"/>
            <w:rtl/>
          </w:rPr>
          <w:delText>46</w:delText>
        </w:r>
      </w:del>
      <w:ins w:id="2010" w:author="Nisan Avraham" w:date="2022-06-15T13:39:00Z">
        <w:del w:id="2011" w:author="Yael Armon" w:date="2022-07-03T15:15:00Z">
          <w:r w:rsidR="00C83EDC" w:rsidDel="00DE6623">
            <w:rPr>
              <w:rFonts w:asciiTheme="minorBidi" w:hAnsiTheme="minorBidi" w:hint="cs"/>
              <w:b/>
              <w:bCs/>
              <w:sz w:val="28"/>
              <w:szCs w:val="28"/>
              <w:rtl/>
            </w:rPr>
            <w:delText>69</w:delText>
          </w:r>
        </w:del>
      </w:ins>
      <w:del w:id="2012" w:author="Yael Armon" w:date="2022-07-03T15:15:00Z">
        <w:r w:rsidDel="00DE6623">
          <w:rPr>
            <w:rFonts w:asciiTheme="minorBidi" w:hAnsiTheme="minorBidi" w:hint="cs"/>
            <w:b/>
            <w:bCs/>
            <w:sz w:val="28"/>
            <w:szCs w:val="28"/>
            <w:rtl/>
          </w:rPr>
          <w:delText xml:space="preserve">% ירידה </w:delText>
        </w:r>
      </w:del>
      <w:ins w:id="2013" w:author="Nisan Avraham" w:date="2022-06-15T13:39:00Z">
        <w:del w:id="2014" w:author="Yael Armon" w:date="2022-07-03T15:15:00Z">
          <w:r w:rsidR="00C83EDC" w:rsidDel="00DE6623">
            <w:rPr>
              <w:rFonts w:asciiTheme="minorBidi" w:hAnsiTheme="minorBidi" w:hint="cs"/>
              <w:b/>
              <w:bCs/>
              <w:sz w:val="28"/>
              <w:szCs w:val="28"/>
              <w:rtl/>
            </w:rPr>
            <w:delText xml:space="preserve">עלייה </w:delText>
          </w:r>
        </w:del>
      </w:ins>
      <w:del w:id="2015" w:author="Yael Armon" w:date="2022-07-03T15:15:00Z">
        <w:r w:rsidDel="00DE6623">
          <w:rPr>
            <w:rFonts w:asciiTheme="minorBidi" w:hAnsiTheme="minorBidi" w:hint="cs"/>
            <w:b/>
            <w:bCs/>
            <w:sz w:val="28"/>
            <w:szCs w:val="28"/>
            <w:rtl/>
          </w:rPr>
          <w:delText>באובדן המזון במקטע המוסדי בשנת 202</w:delText>
        </w:r>
      </w:del>
      <w:ins w:id="2016" w:author="Nisan Avraham" w:date="2022-06-15T13:39:00Z">
        <w:del w:id="2017" w:author="Yael Armon" w:date="2022-07-03T15:15:00Z">
          <w:r w:rsidR="00C83EDC" w:rsidDel="00DE6623">
            <w:rPr>
              <w:rFonts w:asciiTheme="minorBidi" w:hAnsiTheme="minorBidi" w:hint="cs"/>
              <w:b/>
              <w:bCs/>
              <w:sz w:val="28"/>
              <w:szCs w:val="28"/>
              <w:rtl/>
            </w:rPr>
            <w:delText>1</w:delText>
          </w:r>
        </w:del>
      </w:ins>
      <w:del w:id="2018" w:author="Yael Armon" w:date="2022-07-03T15:15:00Z">
        <w:r w:rsidDel="00DE6623">
          <w:rPr>
            <w:rFonts w:asciiTheme="minorBidi" w:hAnsiTheme="minorBidi" w:hint="cs"/>
            <w:b/>
            <w:bCs/>
            <w:sz w:val="28"/>
            <w:szCs w:val="28"/>
            <w:rtl/>
          </w:rPr>
          <w:delText>0 לעומת השנה הקודמת</w:delText>
        </w:r>
      </w:del>
      <w:ins w:id="2019" w:author="Nisan Avraham" w:date="2022-06-15T13:39:00Z">
        <w:del w:id="2020" w:author="Yael Armon" w:date="2022-07-03T15:15:00Z">
          <w:r w:rsidR="00C83EDC" w:rsidDel="00DE6623">
            <w:rPr>
              <w:rFonts w:asciiTheme="minorBidi" w:hAnsiTheme="minorBidi" w:hint="cs"/>
              <w:b/>
              <w:bCs/>
              <w:sz w:val="28"/>
              <w:szCs w:val="28"/>
              <w:rtl/>
            </w:rPr>
            <w:delText xml:space="preserve">, </w:delText>
          </w:r>
        </w:del>
      </w:ins>
      <w:ins w:id="2021" w:author="Nisan Avraham" w:date="2022-06-15T13:40:00Z">
        <w:del w:id="2022" w:author="Yael Armon" w:date="2022-07-03T15:15:00Z">
          <w:r w:rsidR="00C83EDC" w:rsidDel="00DE6623">
            <w:rPr>
              <w:rFonts w:asciiTheme="minorBidi" w:hAnsiTheme="minorBidi" w:hint="cs"/>
              <w:b/>
              <w:bCs/>
              <w:sz w:val="28"/>
              <w:szCs w:val="28"/>
              <w:rtl/>
            </w:rPr>
            <w:delText>ו</w:delText>
          </w:r>
        </w:del>
      </w:ins>
      <w:ins w:id="2023" w:author="Nisan Avraham" w:date="2022-06-15T13:39:00Z">
        <w:del w:id="2024" w:author="Yael Armon" w:date="2022-07-03T15:15:00Z">
          <w:r w:rsidR="00C83EDC" w:rsidDel="00DE6623">
            <w:rPr>
              <w:rFonts w:asciiTheme="minorBidi" w:hAnsiTheme="minorBidi" w:hint="cs"/>
              <w:b/>
              <w:bCs/>
              <w:sz w:val="28"/>
              <w:szCs w:val="28"/>
              <w:rtl/>
            </w:rPr>
            <w:delText>ירידה של 8% ביחס לשנת 2019</w:delText>
          </w:r>
        </w:del>
      </w:ins>
    </w:p>
    <w:p w14:paraId="77FA6D87" w14:textId="6E7E26B7" w:rsidR="00863AD5" w:rsidDel="00DE6623" w:rsidRDefault="00F12044" w:rsidP="00C852E6">
      <w:pPr>
        <w:spacing w:line="360" w:lineRule="auto"/>
        <w:jc w:val="both"/>
        <w:rPr>
          <w:del w:id="2025" w:author="Yael Armon" w:date="2022-07-03T15:15:00Z"/>
          <w:sz w:val="24"/>
          <w:szCs w:val="24"/>
          <w:rtl/>
        </w:rPr>
      </w:pPr>
      <w:ins w:id="2026" w:author="Nisan Avraham" w:date="2022-06-15T13:43:00Z">
        <w:del w:id="2027" w:author="Yael Armon" w:date="2022-07-03T15:15:00Z">
          <w:r w:rsidDel="00DE6623">
            <w:rPr>
              <w:rFonts w:hint="cs"/>
              <w:sz w:val="24"/>
              <w:szCs w:val="24"/>
              <w:rtl/>
            </w:rPr>
            <w:delText>לאחר משבר הקורונה משקי הבית חזרו</w:delText>
          </w:r>
        </w:del>
      </w:ins>
      <w:ins w:id="2028" w:author="Nisan Avraham" w:date="2022-06-15T13:44:00Z">
        <w:del w:id="2029" w:author="Yael Armon" w:date="2022-07-03T15:15:00Z">
          <w:r w:rsidDel="00DE6623">
            <w:rPr>
              <w:rFonts w:hint="cs"/>
              <w:sz w:val="24"/>
              <w:szCs w:val="24"/>
              <w:rtl/>
            </w:rPr>
            <w:delText xml:space="preserve"> </w:delText>
          </w:r>
        </w:del>
      </w:ins>
      <w:del w:id="2030" w:author="Yael Armon" w:date="2022-07-03T15:15:00Z">
        <w:r w:rsidR="00863AD5" w:rsidDel="00DE6623">
          <w:rPr>
            <w:rFonts w:hint="cs"/>
            <w:sz w:val="24"/>
            <w:szCs w:val="24"/>
            <w:rtl/>
          </w:rPr>
          <w:delText xml:space="preserve">בתקופת משבר הקורונה משקי הבית עברו לצרוך נתח ניכר יותר מסל המזון שלהם בבית </w:delText>
        </w:r>
      </w:del>
      <w:ins w:id="2031" w:author="Nisan Avraham" w:date="2022-06-15T13:44:00Z">
        <w:del w:id="2032" w:author="Yael Armon" w:date="2022-07-03T15:15:00Z">
          <w:r w:rsidDel="00DE6623">
            <w:rPr>
              <w:rFonts w:hint="cs"/>
              <w:sz w:val="24"/>
              <w:szCs w:val="24"/>
              <w:rtl/>
            </w:rPr>
            <w:delText xml:space="preserve">מחוץ לבית </w:delText>
          </w:r>
        </w:del>
      </w:ins>
      <w:del w:id="2033" w:author="Yael Armon" w:date="2022-07-03T15:15:00Z">
        <w:r w:rsidR="00863AD5" w:rsidDel="00DE6623">
          <w:rPr>
            <w:rFonts w:hint="cs"/>
            <w:sz w:val="24"/>
            <w:szCs w:val="24"/>
            <w:rtl/>
          </w:rPr>
          <w:delText>על חשבון צריכת מזון מחוץ לבית</w:delText>
        </w:r>
      </w:del>
      <w:ins w:id="2034" w:author="Nisan Avraham" w:date="2022-06-15T13:44:00Z">
        <w:del w:id="2035" w:author="Yael Armon" w:date="2022-07-03T15:15:00Z">
          <w:r w:rsidDel="00DE6623">
            <w:rPr>
              <w:rFonts w:hint="cs"/>
              <w:sz w:val="24"/>
              <w:szCs w:val="24"/>
              <w:rtl/>
            </w:rPr>
            <w:delText>בבית</w:delText>
          </w:r>
        </w:del>
      </w:ins>
      <w:del w:id="2036" w:author="Yael Armon" w:date="2022-07-03T15:15:00Z">
        <w:r w:rsidR="005A336D" w:rsidDel="00DE6623">
          <w:rPr>
            <w:rFonts w:hint="cs"/>
            <w:sz w:val="24"/>
            <w:szCs w:val="24"/>
            <w:rtl/>
          </w:rPr>
          <w:delText>. זאת, כתוצאה מ</w:delText>
        </w:r>
      </w:del>
      <w:ins w:id="2037" w:author="Nisan Avraham" w:date="2022-06-15T13:44:00Z">
        <w:del w:id="2038" w:author="Yael Armon" w:date="2022-07-03T15:15:00Z">
          <w:r w:rsidDel="00DE6623">
            <w:rPr>
              <w:rFonts w:hint="cs"/>
              <w:sz w:val="24"/>
              <w:szCs w:val="24"/>
              <w:rtl/>
            </w:rPr>
            <w:delText xml:space="preserve">חזרת המשק לשגרה ברוב </w:delText>
          </w:r>
        </w:del>
      </w:ins>
      <w:del w:id="2039" w:author="Yael Armon" w:date="2022-07-03T15:15:00Z">
        <w:r w:rsidR="005A336D" w:rsidDel="00DE6623">
          <w:rPr>
            <w:rFonts w:hint="cs"/>
            <w:sz w:val="24"/>
            <w:szCs w:val="24"/>
            <w:rtl/>
          </w:rPr>
          <w:delText xml:space="preserve">סגירת רוב הפעילות </w:delText>
        </w:r>
      </w:del>
      <w:ins w:id="2040" w:author="Nisan Avraham" w:date="2022-06-15T13:45:00Z">
        <w:del w:id="2041" w:author="Yael Armon" w:date="2022-07-03T15:15:00Z">
          <w:r w:rsidDel="00DE6623">
            <w:rPr>
              <w:rFonts w:hint="cs"/>
              <w:sz w:val="24"/>
              <w:szCs w:val="24"/>
              <w:rtl/>
            </w:rPr>
            <w:delText>ה</w:delText>
          </w:r>
        </w:del>
      </w:ins>
      <w:del w:id="2042" w:author="Yael Armon" w:date="2022-07-03T15:15:00Z">
        <w:r w:rsidR="005A336D" w:rsidDel="00DE6623">
          <w:rPr>
            <w:rFonts w:hint="cs"/>
            <w:sz w:val="24"/>
            <w:szCs w:val="24"/>
            <w:rtl/>
          </w:rPr>
          <w:delText>ב</w:delText>
        </w:r>
        <w:r w:rsidR="005A336D" w:rsidRPr="00A94C68" w:rsidDel="00DE6623">
          <w:rPr>
            <w:rFonts w:hint="eastAsia"/>
            <w:sz w:val="24"/>
            <w:szCs w:val="24"/>
            <w:rtl/>
          </w:rPr>
          <w:delText>מקטע</w:delText>
        </w:r>
        <w:r w:rsidR="005A336D" w:rsidRPr="00A94C68" w:rsidDel="00DE6623">
          <w:rPr>
            <w:sz w:val="24"/>
            <w:szCs w:val="24"/>
            <w:rtl/>
          </w:rPr>
          <w:delText xml:space="preserve"> </w:delText>
        </w:r>
        <w:r w:rsidR="005A336D" w:rsidRPr="00A94C68" w:rsidDel="00DE6623">
          <w:rPr>
            <w:rFonts w:hint="eastAsia"/>
            <w:sz w:val="24"/>
            <w:szCs w:val="24"/>
            <w:rtl/>
          </w:rPr>
          <w:delText>המוסדי</w:delText>
        </w:r>
        <w:r w:rsidR="005A336D" w:rsidRPr="00A94C68" w:rsidDel="00DE6623">
          <w:rPr>
            <w:sz w:val="24"/>
            <w:szCs w:val="24"/>
            <w:rtl/>
          </w:rPr>
          <w:delText xml:space="preserve"> </w:delText>
        </w:r>
        <w:r w:rsidR="005A336D" w:rsidDel="00DE6623">
          <w:rPr>
            <w:rFonts w:hint="cs"/>
            <w:sz w:val="24"/>
            <w:szCs w:val="24"/>
            <w:rtl/>
          </w:rPr>
          <w:delText>ו</w:delText>
        </w:r>
        <w:r w:rsidR="005A336D" w:rsidRPr="00A94C68" w:rsidDel="00DE6623">
          <w:rPr>
            <w:rFonts w:hint="eastAsia"/>
            <w:sz w:val="24"/>
            <w:szCs w:val="24"/>
            <w:rtl/>
          </w:rPr>
          <w:delText>מעבר</w:delText>
        </w:r>
        <w:r w:rsidR="005A336D" w:rsidRPr="00A94C68" w:rsidDel="00DE6623">
          <w:rPr>
            <w:sz w:val="24"/>
            <w:szCs w:val="24"/>
            <w:rtl/>
          </w:rPr>
          <w:delText xml:space="preserve"> </w:delText>
        </w:r>
        <w:r w:rsidR="005A336D" w:rsidRPr="00A94C68" w:rsidDel="00DE6623">
          <w:rPr>
            <w:rFonts w:hint="eastAsia"/>
            <w:sz w:val="24"/>
            <w:szCs w:val="24"/>
            <w:rtl/>
          </w:rPr>
          <w:delText>למתכונת</w:delText>
        </w:r>
        <w:r w:rsidR="005A336D" w:rsidRPr="00A94C68" w:rsidDel="00DE6623">
          <w:rPr>
            <w:sz w:val="24"/>
            <w:szCs w:val="24"/>
            <w:rtl/>
          </w:rPr>
          <w:delText xml:space="preserve"> </w:delText>
        </w:r>
        <w:r w:rsidR="005A336D" w:rsidRPr="00A94C68" w:rsidDel="00DE6623">
          <w:rPr>
            <w:rFonts w:hint="eastAsia"/>
            <w:sz w:val="24"/>
            <w:szCs w:val="24"/>
            <w:rtl/>
          </w:rPr>
          <w:delText>פעילות</w:delText>
        </w:r>
        <w:r w:rsidR="005A336D" w:rsidRPr="00A94C68" w:rsidDel="00DE6623">
          <w:rPr>
            <w:sz w:val="24"/>
            <w:szCs w:val="24"/>
            <w:rtl/>
          </w:rPr>
          <w:delText xml:space="preserve"> </w:delText>
        </w:r>
        <w:r w:rsidR="005A336D" w:rsidRPr="00A94C68" w:rsidDel="00DE6623">
          <w:rPr>
            <w:rFonts w:hint="eastAsia"/>
            <w:sz w:val="24"/>
            <w:szCs w:val="24"/>
            <w:rtl/>
          </w:rPr>
          <w:delText>מצומצמת</w:delText>
        </w:r>
        <w:r w:rsidR="005A336D" w:rsidRPr="00A94C68" w:rsidDel="00DE6623">
          <w:rPr>
            <w:sz w:val="24"/>
            <w:szCs w:val="24"/>
            <w:rtl/>
          </w:rPr>
          <w:delText xml:space="preserve"> (סגירת המלונו</w:delText>
        </w:r>
        <w:r w:rsidR="005A336D" w:rsidRPr="00A94C68" w:rsidDel="00DE6623">
          <w:rPr>
            <w:rFonts w:hint="eastAsia"/>
            <w:sz w:val="24"/>
            <w:szCs w:val="24"/>
            <w:rtl/>
          </w:rPr>
          <w:delText>ת</w:delText>
        </w:r>
        <w:r w:rsidR="005A336D" w:rsidDel="00DE6623">
          <w:rPr>
            <w:rFonts w:hint="cs"/>
            <w:sz w:val="24"/>
            <w:szCs w:val="24"/>
            <w:rtl/>
          </w:rPr>
          <w:delText>, ביטול האירועים,</w:delText>
        </w:r>
        <w:r w:rsidR="005A336D" w:rsidRPr="00A94C68" w:rsidDel="00DE6623">
          <w:rPr>
            <w:sz w:val="24"/>
            <w:szCs w:val="24"/>
            <w:rtl/>
          </w:rPr>
          <w:delText xml:space="preserve"> </w:delText>
        </w:r>
        <w:r w:rsidR="005A336D" w:rsidDel="00DE6623">
          <w:rPr>
            <w:sz w:val="24"/>
            <w:szCs w:val="24"/>
            <w:rtl/>
          </w:rPr>
          <w:delText>סגירת המסעדות</w:delText>
        </w:r>
        <w:r w:rsidR="005A336D" w:rsidDel="00DE6623">
          <w:rPr>
            <w:rFonts w:hint="cs"/>
            <w:sz w:val="24"/>
            <w:szCs w:val="24"/>
            <w:rtl/>
          </w:rPr>
          <w:delText xml:space="preserve"> וכו'</w:delText>
        </w:r>
        <w:r w:rsidR="005A336D" w:rsidRPr="00A94C68" w:rsidDel="00DE6623">
          <w:rPr>
            <w:sz w:val="24"/>
            <w:szCs w:val="24"/>
            <w:rtl/>
          </w:rPr>
          <w:delText>)</w:delText>
        </w:r>
        <w:r w:rsidR="005A336D" w:rsidDel="00DE6623">
          <w:rPr>
            <w:rFonts w:hint="cs"/>
            <w:sz w:val="24"/>
            <w:szCs w:val="24"/>
            <w:rtl/>
          </w:rPr>
          <w:delText xml:space="preserve"> </w:delText>
        </w:r>
        <w:r w:rsidR="005A336D" w:rsidRPr="00A94C68" w:rsidDel="00DE6623">
          <w:rPr>
            <w:sz w:val="24"/>
            <w:szCs w:val="24"/>
            <w:rtl/>
          </w:rPr>
          <w:delText>.</w:delText>
        </w:r>
        <w:r w:rsidR="005A336D" w:rsidDel="00DE6623">
          <w:rPr>
            <w:rFonts w:hint="cs"/>
            <w:sz w:val="24"/>
            <w:szCs w:val="24"/>
            <w:rtl/>
          </w:rPr>
          <w:delText xml:space="preserve"> </w:delText>
        </w:r>
        <w:r w:rsidR="00863AD5" w:rsidDel="00DE6623">
          <w:rPr>
            <w:rFonts w:hint="cs"/>
            <w:sz w:val="24"/>
            <w:szCs w:val="24"/>
            <w:rtl/>
          </w:rPr>
          <w:delText>בכך ה</w:delText>
        </w:r>
        <w:r w:rsidR="005A336D" w:rsidDel="00DE6623">
          <w:rPr>
            <w:rFonts w:hint="cs"/>
            <w:sz w:val="24"/>
            <w:szCs w:val="24"/>
            <w:rtl/>
          </w:rPr>
          <w:delText xml:space="preserve">וביל </w:delText>
        </w:r>
        <w:r w:rsidR="006E1F83" w:rsidDel="00DE6623">
          <w:rPr>
            <w:rFonts w:hint="cs"/>
            <w:sz w:val="24"/>
            <w:szCs w:val="24"/>
            <w:rtl/>
          </w:rPr>
          <w:delText xml:space="preserve">משבר הקורונה לשינוי בהרגלי הצריכה של משקי הבית, אשר תרם להפחתה בהיקף אובדן המזון בשנת 2020. </w:delText>
        </w:r>
      </w:del>
    </w:p>
    <w:p w14:paraId="5D48DE49" w14:textId="11FA03CD" w:rsidR="006E1F83" w:rsidDel="00DE6623" w:rsidRDefault="006E1F83" w:rsidP="00C852E6">
      <w:pPr>
        <w:spacing w:line="360" w:lineRule="auto"/>
        <w:jc w:val="both"/>
        <w:rPr>
          <w:del w:id="2043" w:author="Yael Armon" w:date="2022-07-03T15:15:00Z"/>
          <w:sz w:val="24"/>
          <w:szCs w:val="24"/>
          <w:rtl/>
        </w:rPr>
      </w:pPr>
      <w:del w:id="2044" w:author="Yael Armon" w:date="2022-07-03T15:15:00Z">
        <w:r w:rsidDel="00DE6623">
          <w:rPr>
            <w:rFonts w:hint="cs"/>
            <w:sz w:val="24"/>
            <w:szCs w:val="24"/>
            <w:rtl/>
          </w:rPr>
          <w:delText>הירידה בצריכה באולמות האירועים ובמלונות, המאופיינים בשיעורי אובדן גבוהים של</w:delText>
        </w:r>
        <w:r w:rsidR="00D36286" w:rsidDel="00DE6623">
          <w:rPr>
            <w:rFonts w:hint="cs"/>
            <w:sz w:val="24"/>
            <w:szCs w:val="24"/>
            <w:rtl/>
          </w:rPr>
          <w:delText xml:space="preserve"> </w:delText>
        </w:r>
        <w:r w:rsidDel="00DE6623">
          <w:rPr>
            <w:rFonts w:hint="cs"/>
            <w:sz w:val="24"/>
            <w:szCs w:val="24"/>
            <w:rtl/>
          </w:rPr>
          <w:delText>כ- 38%, והסטה, מכורח הנסיבות, לצריכה בבית המאופיינת בשיעורי אובדן מזון נמוכים יותר</w:delText>
        </w:r>
        <w:r w:rsidR="00FD2A36" w:rsidDel="00DE6623">
          <w:rPr>
            <w:rStyle w:val="FootnoteReference"/>
            <w:sz w:val="24"/>
            <w:szCs w:val="24"/>
            <w:rtl/>
          </w:rPr>
          <w:footnoteReference w:id="24"/>
        </w:r>
        <w:r w:rsidDel="00DE6623">
          <w:rPr>
            <w:rFonts w:hint="cs"/>
            <w:sz w:val="24"/>
            <w:szCs w:val="24"/>
            <w:rtl/>
          </w:rPr>
          <w:delText xml:space="preserve">, של כ- 13% תרמה לירידה בהיקף אובדן המזון במקטע </w:delText>
        </w:r>
        <w:r w:rsidRPr="0012550A" w:rsidDel="00DE6623">
          <w:rPr>
            <w:rFonts w:hint="cs"/>
            <w:sz w:val="24"/>
            <w:szCs w:val="24"/>
            <w:rtl/>
          </w:rPr>
          <w:delText xml:space="preserve">המוסדי של </w:delText>
        </w:r>
        <w:r w:rsidRPr="0012550A" w:rsidDel="00DE6623">
          <w:rPr>
            <w:rFonts w:hint="eastAsia"/>
            <w:sz w:val="24"/>
            <w:szCs w:val="24"/>
            <w:rtl/>
          </w:rPr>
          <w:delText>כ</w:delText>
        </w:r>
        <w:r w:rsidRPr="0012550A" w:rsidDel="00DE6623">
          <w:rPr>
            <w:sz w:val="24"/>
            <w:szCs w:val="24"/>
            <w:rtl/>
          </w:rPr>
          <w:delText>- 110,000</w:delText>
        </w:r>
        <w:r w:rsidRPr="0012550A" w:rsidDel="00DE6623">
          <w:rPr>
            <w:rFonts w:hint="cs"/>
            <w:sz w:val="24"/>
            <w:szCs w:val="24"/>
            <w:rtl/>
          </w:rPr>
          <w:delText xml:space="preserve"> טונות</w:delText>
        </w:r>
        <w:r w:rsidDel="00DE6623">
          <w:rPr>
            <w:rFonts w:hint="cs"/>
            <w:sz w:val="24"/>
            <w:szCs w:val="24"/>
            <w:rtl/>
          </w:rPr>
          <w:delText xml:space="preserve"> בשנת 2020 לעומת שנת 2019.</w:delText>
        </w:r>
      </w:del>
    </w:p>
    <w:p w14:paraId="4F84754E" w14:textId="0D44DEC9" w:rsidR="006E1F83" w:rsidRPr="00EC6043" w:rsidDel="00DE6623" w:rsidRDefault="006E1F83" w:rsidP="00C852E6">
      <w:pPr>
        <w:spacing w:line="360" w:lineRule="auto"/>
        <w:jc w:val="both"/>
        <w:rPr>
          <w:del w:id="2047" w:author="Yael Armon" w:date="2022-07-03T15:15:00Z"/>
          <w:rFonts w:asciiTheme="minorBidi" w:hAnsiTheme="minorBidi"/>
          <w:sz w:val="24"/>
          <w:szCs w:val="24"/>
          <w:rtl/>
        </w:rPr>
      </w:pPr>
      <w:del w:id="2048" w:author="Yael Armon" w:date="2022-07-03T15:15:00Z">
        <w:r w:rsidRPr="00F71BDB" w:rsidDel="00DE6623">
          <w:rPr>
            <w:rFonts w:asciiTheme="minorBidi" w:hAnsiTheme="minorBidi" w:hint="cs"/>
            <w:sz w:val="24"/>
            <w:szCs w:val="24"/>
            <w:rtl/>
          </w:rPr>
          <w:delText>על</w:delText>
        </w:r>
        <w:r w:rsidRPr="00F71BDB" w:rsidDel="00DE6623">
          <w:rPr>
            <w:rFonts w:asciiTheme="minorBidi" w:hAnsiTheme="minorBidi"/>
            <w:sz w:val="24"/>
            <w:szCs w:val="24"/>
            <w:rtl/>
          </w:rPr>
          <w:delText xml:space="preserve"> </w:delText>
        </w:r>
        <w:r w:rsidRPr="00F71BDB" w:rsidDel="00DE6623">
          <w:rPr>
            <w:rFonts w:asciiTheme="minorBidi" w:hAnsiTheme="minorBidi" w:hint="cs"/>
            <w:sz w:val="24"/>
            <w:szCs w:val="24"/>
            <w:rtl/>
          </w:rPr>
          <w:delText>פי</w:delText>
        </w:r>
        <w:r w:rsidRPr="00F71BDB" w:rsidDel="00DE6623">
          <w:rPr>
            <w:rFonts w:asciiTheme="minorBidi" w:hAnsiTheme="minorBidi"/>
            <w:sz w:val="24"/>
            <w:szCs w:val="24"/>
            <w:rtl/>
          </w:rPr>
          <w:delText xml:space="preserve"> </w:delText>
        </w:r>
        <w:r w:rsidDel="00DE6623">
          <w:rPr>
            <w:rFonts w:asciiTheme="minorBidi" w:hAnsiTheme="minorBidi" w:hint="cs"/>
            <w:sz w:val="24"/>
            <w:szCs w:val="24"/>
            <w:rtl/>
          </w:rPr>
          <w:delText>דו"ח אובדן המזון לשנת 2020</w:delText>
        </w:r>
        <w:r w:rsidDel="00DE6623">
          <w:rPr>
            <w:rStyle w:val="FootnoteReference"/>
            <w:rFonts w:asciiTheme="minorBidi" w:hAnsiTheme="minorBidi"/>
            <w:sz w:val="24"/>
            <w:szCs w:val="24"/>
            <w:rtl/>
          </w:rPr>
          <w:footnoteReference w:id="25"/>
        </w:r>
        <w:r w:rsidRPr="00F71BDB"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סעדו</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בישראל</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בממוצע</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כמיליון</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איש</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ביום</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מחוץ</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לבית</w:delText>
        </w:r>
        <w:r w:rsidDel="00DE6623">
          <w:rPr>
            <w:rFonts w:asciiTheme="minorBidi" w:hAnsiTheme="minorBidi" w:hint="cs"/>
            <w:sz w:val="24"/>
            <w:szCs w:val="24"/>
            <w:rtl/>
          </w:rPr>
          <w:delText xml:space="preserve">, </w:delText>
        </w:r>
        <w:r w:rsidRPr="00F571D7" w:rsidDel="00DE6623">
          <w:rPr>
            <w:rFonts w:asciiTheme="minorBidi" w:hAnsiTheme="minorBidi" w:hint="eastAsia"/>
            <w:sz w:val="24"/>
            <w:szCs w:val="24"/>
            <w:rtl/>
          </w:rPr>
          <w:delText>ואכלו</w:delText>
        </w:r>
        <w:r w:rsidRPr="00F571D7" w:rsidDel="00DE6623">
          <w:rPr>
            <w:rFonts w:asciiTheme="minorBidi" w:hAnsiTheme="minorBidi"/>
            <w:sz w:val="24"/>
            <w:szCs w:val="24"/>
            <w:rtl/>
          </w:rPr>
          <w:delText xml:space="preserve"> </w:delText>
        </w:r>
        <w:r w:rsidRPr="00F571D7" w:rsidDel="00DE6623">
          <w:rPr>
            <w:rFonts w:asciiTheme="minorBidi" w:hAnsiTheme="minorBidi" w:hint="eastAsia"/>
            <w:sz w:val="24"/>
            <w:szCs w:val="24"/>
            <w:rtl/>
          </w:rPr>
          <w:delText>בממוצע</w:delText>
        </w:r>
        <w:r w:rsidRPr="00F571D7" w:rsidDel="00DE6623">
          <w:rPr>
            <w:rFonts w:asciiTheme="minorBidi" w:hAnsiTheme="minorBidi"/>
            <w:sz w:val="24"/>
            <w:szCs w:val="24"/>
            <w:rtl/>
          </w:rPr>
          <w:delText xml:space="preserve"> </w:delText>
        </w:r>
        <w:r w:rsidRPr="00F571D7" w:rsidDel="00DE6623">
          <w:rPr>
            <w:rFonts w:asciiTheme="minorBidi" w:hAnsiTheme="minorBidi" w:hint="eastAsia"/>
            <w:sz w:val="24"/>
            <w:szCs w:val="24"/>
            <w:rtl/>
          </w:rPr>
          <w:delText>ארוחה</w:delText>
        </w:r>
        <w:r w:rsidRPr="00F571D7" w:rsidDel="00DE6623">
          <w:rPr>
            <w:rFonts w:asciiTheme="minorBidi" w:hAnsiTheme="minorBidi"/>
            <w:sz w:val="24"/>
            <w:szCs w:val="24"/>
            <w:rtl/>
          </w:rPr>
          <w:delText xml:space="preserve"> </w:delText>
        </w:r>
        <w:r w:rsidRPr="00F571D7" w:rsidDel="00DE6623">
          <w:rPr>
            <w:rFonts w:asciiTheme="minorBidi" w:hAnsiTheme="minorBidi" w:hint="eastAsia"/>
            <w:sz w:val="24"/>
            <w:szCs w:val="24"/>
            <w:rtl/>
          </w:rPr>
          <w:delText>ליום</w:delText>
        </w:r>
        <w:r w:rsidRPr="00F571D7" w:rsidDel="00DE6623">
          <w:rPr>
            <w:rFonts w:asciiTheme="minorBidi" w:hAnsiTheme="minorBidi"/>
            <w:sz w:val="24"/>
            <w:szCs w:val="24"/>
            <w:rtl/>
          </w:rPr>
          <w:delText xml:space="preserve">, </w:delText>
        </w:r>
        <w:r w:rsidRPr="00F571D7" w:rsidDel="00DE6623">
          <w:rPr>
            <w:rFonts w:asciiTheme="minorBidi" w:hAnsiTheme="minorBidi" w:hint="eastAsia"/>
            <w:sz w:val="24"/>
            <w:szCs w:val="24"/>
            <w:rtl/>
          </w:rPr>
          <w:delText>המסתכמות</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לכ</w:delText>
        </w:r>
        <w:r w:rsidRPr="0009699F" w:rsidDel="00DE6623">
          <w:rPr>
            <w:rFonts w:asciiTheme="minorBidi" w:hAnsiTheme="minorBidi"/>
            <w:sz w:val="24"/>
            <w:szCs w:val="24"/>
            <w:rtl/>
          </w:rPr>
          <w:delText xml:space="preserve">- </w:delText>
        </w:r>
        <w:r w:rsidRPr="00647709" w:rsidDel="00DE6623">
          <w:rPr>
            <w:rFonts w:asciiTheme="minorBidi" w:hAnsiTheme="minorBidi"/>
            <w:sz w:val="24"/>
            <w:szCs w:val="24"/>
            <w:rtl/>
          </w:rPr>
          <w:delText>426</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מיליון</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ארוחות</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מחוץ</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לבית</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בשנה</w:delText>
        </w:r>
        <w:r w:rsidDel="00DE6623">
          <w:rPr>
            <w:rFonts w:asciiTheme="minorBidi" w:hAnsiTheme="minorBidi" w:hint="cs"/>
            <w:sz w:val="24"/>
            <w:szCs w:val="24"/>
            <w:rtl/>
          </w:rPr>
          <w:delText xml:space="preserve"> ולכ- </w:delText>
        </w:r>
        <w:r w:rsidDel="00DE6623">
          <w:rPr>
            <w:rFonts w:asciiTheme="minorBidi" w:hAnsiTheme="minorBidi"/>
            <w:sz w:val="24"/>
            <w:szCs w:val="24"/>
          </w:rPr>
          <w:delText>500</w:delText>
        </w:r>
        <w:r w:rsidRPr="00F71BDB" w:rsidDel="00DE6623">
          <w:rPr>
            <w:rFonts w:asciiTheme="minorBidi" w:hAnsiTheme="minorBidi"/>
            <w:sz w:val="24"/>
            <w:szCs w:val="24"/>
            <w:rtl/>
          </w:rPr>
          <w:delText xml:space="preserve"> </w:delText>
        </w:r>
        <w:r w:rsidRPr="00F71BDB" w:rsidDel="00DE6623">
          <w:rPr>
            <w:rFonts w:asciiTheme="minorBidi" w:hAnsiTheme="minorBidi" w:hint="cs"/>
            <w:sz w:val="24"/>
            <w:szCs w:val="24"/>
            <w:rtl/>
          </w:rPr>
          <w:delText>אלף</w:delText>
        </w:r>
        <w:r w:rsidRPr="00F71BDB"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טונות מזון. </w:delText>
        </w:r>
        <w:r w:rsidRPr="00947A88" w:rsidDel="00DE6623">
          <w:rPr>
            <w:rFonts w:asciiTheme="minorBidi" w:hAnsiTheme="minorBidi" w:hint="cs"/>
            <w:sz w:val="24"/>
            <w:szCs w:val="24"/>
            <w:rtl/>
          </w:rPr>
          <w:delText>ההוצאה</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הכספית</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על</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מזון</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הנרכש</w:delText>
        </w:r>
        <w:r w:rsidRPr="00947A88" w:rsidDel="00DE6623">
          <w:rPr>
            <w:rFonts w:asciiTheme="minorBidi" w:hAnsiTheme="minorBidi"/>
            <w:sz w:val="24"/>
            <w:szCs w:val="24"/>
            <w:rtl/>
          </w:rPr>
          <w:delText xml:space="preserve"> ונצרך </w:delText>
        </w:r>
        <w:r w:rsidRPr="00947A88" w:rsidDel="00DE6623">
          <w:rPr>
            <w:rFonts w:asciiTheme="minorBidi" w:hAnsiTheme="minorBidi" w:hint="cs"/>
            <w:sz w:val="24"/>
            <w:szCs w:val="24"/>
            <w:rtl/>
          </w:rPr>
          <w:delText>מחוץ</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לבית</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הינה</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כ</w:delText>
        </w:r>
        <w:r w:rsidRPr="00947A88" w:rsidDel="00DE6623">
          <w:rPr>
            <w:rFonts w:asciiTheme="minorBidi" w:hAnsiTheme="minorBidi"/>
            <w:sz w:val="24"/>
            <w:szCs w:val="24"/>
            <w:rtl/>
          </w:rPr>
          <w:delText>-</w:delText>
        </w:r>
        <w:r w:rsidDel="00DE6623">
          <w:rPr>
            <w:rFonts w:asciiTheme="minorBidi" w:hAnsiTheme="minorBidi" w:hint="cs"/>
            <w:sz w:val="24"/>
            <w:szCs w:val="24"/>
            <w:rtl/>
          </w:rPr>
          <w:delText>7.3</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מיליארד</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שקל</w:delText>
        </w:r>
        <w:r w:rsidRPr="00947A88" w:rsidDel="00DE6623">
          <w:rPr>
            <w:rFonts w:asciiTheme="minorBidi" w:hAnsiTheme="minorBidi"/>
            <w:sz w:val="24"/>
            <w:szCs w:val="24"/>
            <w:rtl/>
          </w:rPr>
          <w:delText xml:space="preserve"> </w:delText>
        </w:r>
        <w:r w:rsidRPr="00947A88" w:rsidDel="00DE6623">
          <w:rPr>
            <w:rFonts w:asciiTheme="minorBidi" w:hAnsiTheme="minorBidi" w:hint="cs"/>
            <w:sz w:val="24"/>
            <w:szCs w:val="24"/>
            <w:rtl/>
          </w:rPr>
          <w:delText>בשנה</w:delText>
        </w:r>
        <w:r w:rsidRPr="00947A88" w:rsidDel="00DE6623">
          <w:rPr>
            <w:rFonts w:asciiTheme="minorBidi" w:hAnsiTheme="minorBidi"/>
            <w:sz w:val="24"/>
            <w:szCs w:val="24"/>
            <w:rtl/>
          </w:rPr>
          <w:delText xml:space="preserve">. </w:delText>
        </w:r>
      </w:del>
    </w:p>
    <w:p w14:paraId="2795028F" w14:textId="5EDA7536" w:rsidR="006E1F83" w:rsidDel="00DE6623" w:rsidRDefault="006E1F83" w:rsidP="00C852E6">
      <w:pPr>
        <w:spacing w:line="360" w:lineRule="auto"/>
        <w:jc w:val="both"/>
        <w:rPr>
          <w:del w:id="2051" w:author="Yael Armon" w:date="2022-07-03T15:15:00Z"/>
          <w:rFonts w:asciiTheme="minorBidi" w:hAnsiTheme="minorBidi"/>
          <w:b/>
          <w:bCs/>
          <w:color w:val="FF0000"/>
          <w:sz w:val="24"/>
          <w:szCs w:val="24"/>
          <w:rtl/>
        </w:rPr>
      </w:pPr>
      <w:del w:id="2052" w:author="Yael Armon" w:date="2022-07-03T15:15:00Z">
        <w:r w:rsidRPr="00EC6043" w:rsidDel="00DE6623">
          <w:rPr>
            <w:rFonts w:asciiTheme="minorBidi" w:hAnsiTheme="minorBidi" w:hint="eastAsia"/>
            <w:sz w:val="24"/>
            <w:szCs w:val="24"/>
            <w:rtl/>
          </w:rPr>
          <w:delText>סך</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אובדן</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המזון</w:delText>
        </w:r>
        <w:r w:rsidRPr="00EC6043" w:rsidDel="00DE6623">
          <w:rPr>
            <w:rFonts w:asciiTheme="minorBidi" w:hAnsiTheme="minorBidi"/>
            <w:sz w:val="24"/>
            <w:szCs w:val="24"/>
            <w:rtl/>
          </w:rPr>
          <w:delText xml:space="preserve"> </w:delText>
        </w:r>
        <w:r w:rsidDel="00DE6623">
          <w:rPr>
            <w:rFonts w:asciiTheme="minorBidi" w:hAnsiTheme="minorBidi" w:hint="cs"/>
            <w:sz w:val="24"/>
            <w:szCs w:val="24"/>
            <w:rtl/>
          </w:rPr>
          <w:delText>במקטע המוסדי</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הסתכם</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ב</w:delText>
        </w:r>
        <w:r w:rsidRPr="00EC6043" w:rsidDel="00DE6623">
          <w:rPr>
            <w:rFonts w:asciiTheme="minorBidi" w:hAnsiTheme="minorBidi"/>
            <w:sz w:val="24"/>
            <w:szCs w:val="24"/>
            <w:rtl/>
          </w:rPr>
          <w:delText>-</w:delText>
        </w:r>
        <w:r w:rsidDel="00DE6623">
          <w:rPr>
            <w:rFonts w:asciiTheme="minorBidi" w:hAnsiTheme="minorBidi" w:hint="cs"/>
            <w:sz w:val="24"/>
            <w:szCs w:val="24"/>
            <w:rtl/>
          </w:rPr>
          <w:delText xml:space="preserve">130 </w:delText>
        </w:r>
        <w:r w:rsidRPr="00EC6043" w:rsidDel="00DE6623">
          <w:rPr>
            <w:rFonts w:asciiTheme="minorBidi" w:hAnsiTheme="minorBidi" w:hint="eastAsia"/>
            <w:sz w:val="24"/>
            <w:szCs w:val="24"/>
            <w:rtl/>
          </w:rPr>
          <w:delText>אלף</w:delText>
        </w:r>
        <w:r w:rsidRPr="00EC6043" w:rsidDel="00DE6623">
          <w:rPr>
            <w:rFonts w:asciiTheme="minorBidi" w:hAnsiTheme="minorBidi"/>
            <w:sz w:val="24"/>
            <w:szCs w:val="24"/>
            <w:rtl/>
          </w:rPr>
          <w:delText xml:space="preserve"> </w:delText>
        </w:r>
        <w:r w:rsidDel="00DE6623">
          <w:rPr>
            <w:rFonts w:asciiTheme="minorBidi" w:hAnsiTheme="minorBidi" w:hint="eastAsia"/>
            <w:sz w:val="24"/>
            <w:szCs w:val="24"/>
            <w:rtl/>
          </w:rPr>
          <w:delText>טונות</w:delText>
        </w:r>
        <w:r w:rsidRPr="00EC6043" w:rsidDel="00DE6623">
          <w:rPr>
            <w:rFonts w:asciiTheme="minorBidi" w:hAnsiTheme="minorBidi"/>
            <w:sz w:val="24"/>
            <w:szCs w:val="24"/>
            <w:rtl/>
          </w:rPr>
          <w:delText xml:space="preserve">, </w:delText>
        </w:r>
        <w:r w:rsidRPr="00A94C68" w:rsidDel="00DE6623">
          <w:rPr>
            <w:rFonts w:hint="eastAsia"/>
            <w:sz w:val="24"/>
            <w:szCs w:val="24"/>
            <w:rtl/>
          </w:rPr>
          <w:delText>המהווים</w:delText>
        </w:r>
        <w:r w:rsidRPr="00A94C68" w:rsidDel="00DE6623">
          <w:rPr>
            <w:sz w:val="24"/>
            <w:szCs w:val="24"/>
            <w:rtl/>
          </w:rPr>
          <w:delText xml:space="preserve"> ירידה של </w:delText>
        </w:r>
        <w:r w:rsidDel="00DE6623">
          <w:rPr>
            <w:rFonts w:hint="cs"/>
            <w:sz w:val="24"/>
            <w:szCs w:val="24"/>
            <w:rtl/>
          </w:rPr>
          <w:delText>כ-</w:delText>
        </w:r>
        <w:r w:rsidRPr="00EF1336" w:rsidDel="00DE6623">
          <w:rPr>
            <w:sz w:val="24"/>
            <w:szCs w:val="24"/>
            <w:rtl/>
          </w:rPr>
          <w:delText>46%</w:delText>
        </w:r>
        <w:r w:rsidRPr="00A94C68" w:rsidDel="00DE6623">
          <w:rPr>
            <w:sz w:val="24"/>
            <w:szCs w:val="24"/>
            <w:rtl/>
          </w:rPr>
          <w:delText xml:space="preserve"> לעומת שנת 2019</w:delText>
        </w:r>
        <w:r w:rsidDel="00DE6623">
          <w:rPr>
            <w:rFonts w:hint="cs"/>
            <w:sz w:val="24"/>
            <w:szCs w:val="24"/>
            <w:rtl/>
          </w:rPr>
          <w:delText xml:space="preserve">. </w:delText>
        </w:r>
        <w:r w:rsidRPr="00EC6043" w:rsidDel="00DE6623">
          <w:rPr>
            <w:rFonts w:asciiTheme="minorBidi" w:hAnsiTheme="minorBidi" w:hint="eastAsia"/>
            <w:sz w:val="24"/>
            <w:szCs w:val="24"/>
            <w:rtl/>
          </w:rPr>
          <w:delText>עלות</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 xml:space="preserve">האובדן </w:delText>
        </w:r>
        <w:r w:rsidDel="00DE6623">
          <w:rPr>
            <w:rFonts w:asciiTheme="minorBidi" w:hAnsiTheme="minorBidi" w:hint="eastAsia"/>
            <w:sz w:val="24"/>
            <w:szCs w:val="24"/>
            <w:rtl/>
          </w:rPr>
          <w:delText>הינ</w:delText>
        </w:r>
        <w:r w:rsidDel="00DE6623">
          <w:rPr>
            <w:rFonts w:asciiTheme="minorBidi" w:hAnsiTheme="minorBidi" w:hint="cs"/>
            <w:sz w:val="24"/>
            <w:szCs w:val="24"/>
            <w:rtl/>
          </w:rPr>
          <w:delText>ה</w:delText>
        </w:r>
        <w:r w:rsidRPr="00EC6043"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כ</w:delText>
        </w:r>
        <w:r w:rsidRPr="0080032A" w:rsidDel="00DE6623">
          <w:rPr>
            <w:rFonts w:asciiTheme="minorBidi" w:hAnsiTheme="minorBidi"/>
            <w:sz w:val="24"/>
            <w:szCs w:val="24"/>
            <w:rtl/>
          </w:rPr>
          <w:delText xml:space="preserve">-1.8 </w:delText>
        </w:r>
        <w:r w:rsidRPr="0080032A" w:rsidDel="00DE6623">
          <w:rPr>
            <w:rFonts w:asciiTheme="minorBidi" w:hAnsiTheme="minorBidi" w:hint="eastAsia"/>
            <w:sz w:val="24"/>
            <w:szCs w:val="24"/>
            <w:rtl/>
          </w:rPr>
          <w:delText>מיליארד</w:delText>
        </w:r>
        <w:r w:rsidRPr="0080032A"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w:delText>
        </w:r>
        <w:r w:rsidRPr="0080032A"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לשנה</w:delText>
        </w:r>
        <w:r w:rsidRPr="0080032A" w:rsidDel="00DE6623">
          <w:rPr>
            <w:rFonts w:asciiTheme="minorBidi" w:hAnsiTheme="minorBidi"/>
            <w:b/>
            <w:bCs/>
            <w:sz w:val="24"/>
            <w:szCs w:val="24"/>
            <w:rtl/>
          </w:rPr>
          <w:delText xml:space="preserve">, </w:delText>
        </w:r>
        <w:r w:rsidRPr="0080032A" w:rsidDel="00DE6623">
          <w:rPr>
            <w:rFonts w:asciiTheme="minorBidi" w:hAnsiTheme="minorBidi" w:hint="eastAsia"/>
            <w:sz w:val="24"/>
            <w:szCs w:val="24"/>
            <w:rtl/>
          </w:rPr>
          <w:delText>בנוסף</w:delText>
        </w:r>
        <w:r w:rsidRPr="0080032A"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לעלות</w:delText>
        </w:r>
        <w:r w:rsidRPr="0080032A"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הסביבתית</w:delText>
        </w:r>
        <w:r w:rsidRPr="0080032A"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בסך</w:delText>
        </w:r>
        <w:r w:rsidRPr="0080032A"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של</w:delText>
        </w:r>
        <w:r w:rsidRPr="0080032A"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כ</w:delText>
        </w:r>
        <w:r w:rsidRPr="0080032A" w:rsidDel="00DE6623">
          <w:rPr>
            <w:rFonts w:asciiTheme="minorBidi" w:hAnsiTheme="minorBidi"/>
            <w:sz w:val="24"/>
            <w:szCs w:val="24"/>
            <w:rtl/>
          </w:rPr>
          <w:delText>-</w:delText>
        </w:r>
        <w:r w:rsidDel="00DE6623">
          <w:rPr>
            <w:rFonts w:asciiTheme="minorBidi" w:hAnsiTheme="minorBidi" w:hint="cs"/>
            <w:sz w:val="24"/>
            <w:szCs w:val="24"/>
            <w:rtl/>
          </w:rPr>
          <w:delText>130</w:delText>
        </w:r>
        <w:r w:rsidRPr="0080032A"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מיליון</w:delText>
        </w:r>
        <w:r w:rsidRPr="0080032A" w:rsidDel="00DE6623">
          <w:rPr>
            <w:rFonts w:asciiTheme="minorBidi" w:hAnsiTheme="minorBidi"/>
            <w:sz w:val="24"/>
            <w:szCs w:val="24"/>
            <w:rtl/>
          </w:rPr>
          <w:delText xml:space="preserve"> </w:delText>
        </w:r>
        <w:r w:rsidRPr="0080032A" w:rsidDel="00DE6623">
          <w:rPr>
            <w:rFonts w:asciiTheme="minorBidi" w:hAnsiTheme="minorBidi" w:hint="eastAsia"/>
            <w:sz w:val="24"/>
            <w:szCs w:val="24"/>
            <w:rtl/>
          </w:rPr>
          <w:delText>₪</w:delText>
        </w:r>
        <w:r w:rsidRPr="0080032A" w:rsidDel="00DE6623">
          <w:rPr>
            <w:rStyle w:val="FootnoteReference"/>
            <w:rFonts w:asciiTheme="minorBidi" w:hAnsiTheme="minorBidi"/>
            <w:sz w:val="24"/>
            <w:szCs w:val="24"/>
            <w:rtl/>
          </w:rPr>
          <w:footnoteReference w:id="26"/>
        </w:r>
        <w:r w:rsidRPr="0080032A" w:rsidDel="00DE6623">
          <w:rPr>
            <w:rFonts w:asciiTheme="minorBidi" w:hAnsiTheme="minorBidi"/>
            <w:sz w:val="24"/>
            <w:szCs w:val="24"/>
            <w:rtl/>
          </w:rPr>
          <w:delText>.</w:delText>
        </w:r>
      </w:del>
    </w:p>
    <w:p w14:paraId="1A8FFDE5" w14:textId="7DCF8F87" w:rsidR="006E1F83" w:rsidDel="00DE6623" w:rsidRDefault="006E1F83" w:rsidP="00C852E6">
      <w:pPr>
        <w:spacing w:line="360" w:lineRule="auto"/>
        <w:jc w:val="both"/>
        <w:rPr>
          <w:del w:id="2055" w:author="Yael Armon" w:date="2022-07-03T15:15:00Z"/>
          <w:rFonts w:asciiTheme="minorBidi" w:hAnsiTheme="minorBidi"/>
          <w:b/>
          <w:bCs/>
          <w:color w:val="FF0000"/>
          <w:sz w:val="24"/>
          <w:szCs w:val="24"/>
          <w:rtl/>
        </w:rPr>
      </w:pPr>
    </w:p>
    <w:p w14:paraId="210BFAC8" w14:textId="1EC22901" w:rsidR="006E1F83" w:rsidDel="00DE6623" w:rsidRDefault="006E1F83" w:rsidP="00C852E6">
      <w:pPr>
        <w:spacing w:line="360" w:lineRule="auto"/>
        <w:jc w:val="both"/>
        <w:rPr>
          <w:del w:id="2056" w:author="Yael Armon" w:date="2022-07-03T15:15:00Z"/>
          <w:rFonts w:asciiTheme="minorBidi" w:hAnsiTheme="minorBidi"/>
          <w:b/>
          <w:bCs/>
          <w:color w:val="FF0000"/>
          <w:sz w:val="24"/>
          <w:szCs w:val="24"/>
          <w:rtl/>
        </w:rPr>
      </w:pPr>
    </w:p>
    <w:p w14:paraId="63A09429" w14:textId="6D324ADC" w:rsidR="005A336D" w:rsidDel="00DE6623" w:rsidRDefault="005A336D">
      <w:pPr>
        <w:spacing w:line="360" w:lineRule="auto"/>
        <w:jc w:val="both"/>
        <w:rPr>
          <w:del w:id="2057" w:author="Yael Armon" w:date="2022-07-03T15:15:00Z"/>
          <w:rFonts w:asciiTheme="minorBidi" w:hAnsiTheme="minorBidi"/>
          <w:b/>
          <w:bCs/>
          <w:color w:val="FF0000"/>
          <w:sz w:val="24"/>
          <w:szCs w:val="24"/>
          <w:rtl/>
        </w:rPr>
        <w:pPrChange w:id="2058" w:author="Yael Armon" w:date="2022-07-03T15:16:00Z">
          <w:pPr>
            <w:bidi w:val="0"/>
          </w:pPr>
        </w:pPrChange>
      </w:pPr>
      <w:del w:id="2059" w:author="Yael Armon" w:date="2022-07-03T15:15:00Z">
        <w:r w:rsidDel="00DE6623">
          <w:rPr>
            <w:rFonts w:asciiTheme="minorBidi" w:hAnsiTheme="minorBidi"/>
            <w:b/>
            <w:bCs/>
            <w:color w:val="FF0000"/>
            <w:sz w:val="24"/>
            <w:szCs w:val="24"/>
            <w:rtl/>
          </w:rPr>
          <w:br w:type="page"/>
        </w:r>
      </w:del>
    </w:p>
    <w:p w14:paraId="2260CA01" w14:textId="4DE7D063" w:rsidR="006E1F83" w:rsidRPr="00EC6043" w:rsidDel="00DE6623" w:rsidRDefault="006E1F83">
      <w:pPr>
        <w:spacing w:line="360" w:lineRule="auto"/>
        <w:jc w:val="both"/>
        <w:rPr>
          <w:del w:id="2060" w:author="Yael Armon" w:date="2022-07-03T15:15:00Z"/>
          <w:rFonts w:asciiTheme="minorBidi" w:hAnsiTheme="minorBidi"/>
          <w:b/>
          <w:bCs/>
          <w:sz w:val="24"/>
          <w:szCs w:val="24"/>
          <w:rtl/>
        </w:rPr>
        <w:pPrChange w:id="2061" w:author="Yael Armon" w:date="2022-07-03T15:16:00Z">
          <w:pPr>
            <w:spacing w:after="0" w:line="240" w:lineRule="auto"/>
            <w:jc w:val="center"/>
          </w:pPr>
        </w:pPrChange>
      </w:pPr>
      <w:del w:id="2062" w:author="Yael Armon" w:date="2022-07-03T15:15:00Z">
        <w:r w:rsidRPr="00EC6043" w:rsidDel="00DE6623">
          <w:rPr>
            <w:rFonts w:asciiTheme="minorBidi" w:hAnsiTheme="minorBidi" w:hint="eastAsia"/>
            <w:b/>
            <w:bCs/>
            <w:sz w:val="24"/>
            <w:szCs w:val="24"/>
            <w:rtl/>
          </w:rPr>
          <w:delText>סיכום</w:delText>
        </w:r>
        <w:r w:rsidRPr="00EC6043" w:rsidDel="00DE6623">
          <w:rPr>
            <w:rFonts w:asciiTheme="minorBidi" w:hAnsiTheme="minorBidi"/>
            <w:b/>
            <w:bCs/>
            <w:sz w:val="24"/>
            <w:szCs w:val="24"/>
            <w:rtl/>
          </w:rPr>
          <w:delText xml:space="preserve"> </w:delText>
        </w:r>
        <w:r w:rsidRPr="00EC6043" w:rsidDel="00DE6623">
          <w:rPr>
            <w:rFonts w:asciiTheme="minorBidi" w:hAnsiTheme="minorBidi" w:hint="eastAsia"/>
            <w:b/>
            <w:bCs/>
            <w:sz w:val="24"/>
            <w:szCs w:val="24"/>
            <w:rtl/>
          </w:rPr>
          <w:delText>אומדן</w:delText>
        </w:r>
        <w:r w:rsidRPr="00EC6043" w:rsidDel="00DE6623">
          <w:rPr>
            <w:rFonts w:asciiTheme="minorBidi" w:hAnsiTheme="minorBidi"/>
            <w:b/>
            <w:bCs/>
            <w:sz w:val="24"/>
            <w:szCs w:val="24"/>
            <w:rtl/>
          </w:rPr>
          <w:delText xml:space="preserve"> </w:delText>
        </w:r>
        <w:r w:rsidRPr="00EC6043" w:rsidDel="00DE6623">
          <w:rPr>
            <w:rFonts w:asciiTheme="minorBidi" w:hAnsiTheme="minorBidi" w:hint="eastAsia"/>
            <w:b/>
            <w:bCs/>
            <w:sz w:val="24"/>
            <w:szCs w:val="24"/>
            <w:rtl/>
          </w:rPr>
          <w:delText>אובדן</w:delText>
        </w:r>
        <w:r w:rsidRPr="00EC6043" w:rsidDel="00DE6623">
          <w:rPr>
            <w:rFonts w:asciiTheme="minorBidi" w:hAnsiTheme="minorBidi"/>
            <w:b/>
            <w:bCs/>
            <w:sz w:val="24"/>
            <w:szCs w:val="24"/>
            <w:rtl/>
          </w:rPr>
          <w:delText xml:space="preserve"> </w:delText>
        </w:r>
        <w:r w:rsidRPr="00EC6043" w:rsidDel="00DE6623">
          <w:rPr>
            <w:rFonts w:asciiTheme="minorBidi" w:hAnsiTheme="minorBidi" w:hint="eastAsia"/>
            <w:b/>
            <w:bCs/>
            <w:sz w:val="24"/>
            <w:szCs w:val="24"/>
            <w:rtl/>
          </w:rPr>
          <w:delText>המזון</w:delText>
        </w:r>
        <w:r w:rsidRPr="00EC6043" w:rsidDel="00DE6623">
          <w:rPr>
            <w:rFonts w:asciiTheme="minorBidi" w:hAnsiTheme="minorBidi"/>
            <w:b/>
            <w:bCs/>
            <w:sz w:val="24"/>
            <w:szCs w:val="24"/>
            <w:rtl/>
          </w:rPr>
          <w:delText xml:space="preserve"> </w:delText>
        </w:r>
        <w:r w:rsidRPr="00EC6043" w:rsidDel="00DE6623">
          <w:rPr>
            <w:rFonts w:asciiTheme="minorBidi" w:hAnsiTheme="minorBidi" w:hint="eastAsia"/>
            <w:b/>
            <w:bCs/>
            <w:sz w:val="24"/>
            <w:szCs w:val="24"/>
            <w:rtl/>
          </w:rPr>
          <w:delText>בצריכה</w:delText>
        </w:r>
        <w:r w:rsidRPr="00EC6043" w:rsidDel="00DE6623">
          <w:rPr>
            <w:rFonts w:asciiTheme="minorBidi" w:hAnsiTheme="minorBidi"/>
            <w:b/>
            <w:bCs/>
            <w:sz w:val="24"/>
            <w:szCs w:val="24"/>
            <w:rtl/>
          </w:rPr>
          <w:delText xml:space="preserve"> </w:delText>
        </w:r>
        <w:r w:rsidRPr="00EC6043" w:rsidDel="00DE6623">
          <w:rPr>
            <w:rFonts w:asciiTheme="minorBidi" w:hAnsiTheme="minorBidi" w:hint="eastAsia"/>
            <w:b/>
            <w:bCs/>
            <w:sz w:val="24"/>
            <w:szCs w:val="24"/>
            <w:rtl/>
          </w:rPr>
          <w:delText>המוסדית</w:delText>
        </w:r>
        <w:r w:rsidDel="00DE6623">
          <w:rPr>
            <w:rFonts w:asciiTheme="minorBidi" w:hAnsiTheme="minorBidi" w:hint="cs"/>
            <w:b/>
            <w:bCs/>
            <w:sz w:val="24"/>
            <w:szCs w:val="24"/>
            <w:rtl/>
          </w:rPr>
          <w:delText xml:space="preserve"> </w:delText>
        </w:r>
      </w:del>
    </w:p>
    <w:tbl>
      <w:tblPr>
        <w:tblStyle w:val="MediumShading1-Accent1"/>
        <w:bidiVisual/>
        <w:tblW w:w="8999" w:type="dxa"/>
        <w:tblInd w:w="180" w:type="dxa"/>
        <w:tblLayout w:type="fixed"/>
        <w:tblLook w:val="04A0" w:firstRow="1" w:lastRow="0" w:firstColumn="1" w:lastColumn="0" w:noHBand="0" w:noVBand="1"/>
      </w:tblPr>
      <w:tblGrid>
        <w:gridCol w:w="1615"/>
        <w:gridCol w:w="1230"/>
        <w:gridCol w:w="1231"/>
        <w:gridCol w:w="1231"/>
        <w:gridCol w:w="1230"/>
        <w:gridCol w:w="1231"/>
        <w:gridCol w:w="1231"/>
      </w:tblGrid>
      <w:tr w:rsidR="006E1F83" w:rsidRPr="00090779" w:rsidDel="00DE6623" w14:paraId="6913A31C" w14:textId="67C3C4B1" w:rsidTr="006E1F83">
        <w:trPr>
          <w:cnfStyle w:val="100000000000" w:firstRow="1" w:lastRow="0" w:firstColumn="0" w:lastColumn="0" w:oddVBand="0" w:evenVBand="0" w:oddHBand="0" w:evenHBand="0" w:firstRowFirstColumn="0" w:firstRowLastColumn="0" w:lastRowFirstColumn="0" w:lastRowLastColumn="0"/>
          <w:trHeight w:val="628"/>
          <w:del w:id="2063"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tcPr>
          <w:p w14:paraId="76324B6C" w14:textId="119B1E6E" w:rsidR="006E1F83" w:rsidRPr="00090779" w:rsidDel="00DE6623" w:rsidRDefault="006E1F83">
            <w:pPr>
              <w:spacing w:line="360" w:lineRule="auto"/>
              <w:jc w:val="both"/>
              <w:rPr>
                <w:del w:id="2064" w:author="Yael Armon" w:date="2022-07-03T15:15:00Z"/>
                <w:rFonts w:asciiTheme="minorBidi" w:hAnsiTheme="minorBidi"/>
                <w:b w:val="0"/>
                <w:bCs w:val="0"/>
                <w:color w:val="auto"/>
                <w:rtl/>
              </w:rPr>
              <w:pPrChange w:id="2065" w:author="Yael Armon" w:date="2022-07-03T15:16:00Z">
                <w:pPr>
                  <w:jc w:val="both"/>
                </w:pPr>
              </w:pPrChange>
            </w:pPr>
            <w:del w:id="2066" w:author="Yael Armon" w:date="2022-07-03T15:15:00Z">
              <w:r w:rsidDel="00DE6623">
                <w:rPr>
                  <w:rFonts w:asciiTheme="minorBidi" w:hAnsiTheme="minorBidi" w:hint="cs"/>
                  <w:b w:val="0"/>
                  <w:bCs w:val="0"/>
                  <w:color w:val="auto"/>
                  <w:rtl/>
                </w:rPr>
                <w:delText xml:space="preserve">                                                                                                                          </w:delText>
              </w:r>
            </w:del>
          </w:p>
        </w:tc>
        <w:tc>
          <w:tcPr>
            <w:tcW w:w="1230" w:type="dxa"/>
            <w:vAlign w:val="center"/>
          </w:tcPr>
          <w:p w14:paraId="02845DE2" w14:textId="0B2F6907" w:rsidR="006E1F83" w:rsidRPr="009774BD"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067" w:author="Yael Armon" w:date="2022-07-03T15:15:00Z"/>
                <w:rFonts w:asciiTheme="minorBidi" w:hAnsiTheme="minorBidi"/>
                <w:rtl/>
              </w:rPr>
              <w:pPrChange w:id="2068"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069" w:author="Yael Armon" w:date="2022-07-03T15:15:00Z">
              <w:r w:rsidRPr="007E1A05" w:rsidDel="00DE6623">
                <w:rPr>
                  <w:rFonts w:asciiTheme="minorBidi" w:hAnsiTheme="minorBidi"/>
                  <w:rtl/>
                </w:rPr>
                <w:delText>אוכלוסייה רלוונטית</w:delText>
              </w:r>
              <w:r w:rsidRPr="007E1A05" w:rsidDel="00DE6623">
                <w:rPr>
                  <w:rStyle w:val="FootnoteReference"/>
                  <w:rFonts w:asciiTheme="minorBidi" w:hAnsiTheme="minorBidi"/>
                  <w:rtl/>
                </w:rPr>
                <w:delText>*</w:delText>
              </w:r>
            </w:del>
          </w:p>
        </w:tc>
        <w:tc>
          <w:tcPr>
            <w:tcW w:w="1231" w:type="dxa"/>
            <w:vAlign w:val="center"/>
          </w:tcPr>
          <w:p w14:paraId="2B124D18" w14:textId="19CEFC8B" w:rsidR="006E1F83" w:rsidRPr="009774BD"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070" w:author="Yael Armon" w:date="2022-07-03T15:15:00Z"/>
                <w:rFonts w:asciiTheme="minorBidi" w:hAnsiTheme="minorBidi"/>
                <w:rtl/>
              </w:rPr>
              <w:pPrChange w:id="2071"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072" w:author="Yael Armon" w:date="2022-07-03T15:15:00Z">
              <w:r w:rsidRPr="007E1A05" w:rsidDel="00DE6623">
                <w:rPr>
                  <w:rFonts w:asciiTheme="minorBidi" w:hAnsiTheme="minorBidi"/>
                  <w:rtl/>
                </w:rPr>
                <w:delText>ארוחות בשנה בפועל</w:delText>
              </w:r>
            </w:del>
          </w:p>
        </w:tc>
        <w:tc>
          <w:tcPr>
            <w:tcW w:w="1231" w:type="dxa"/>
            <w:vAlign w:val="center"/>
          </w:tcPr>
          <w:p w14:paraId="782448B7" w14:textId="083F0607" w:rsidR="006E1F83" w:rsidRPr="009774BD"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073" w:author="Yael Armon" w:date="2022-07-03T15:15:00Z"/>
                <w:rFonts w:asciiTheme="minorBidi" w:hAnsiTheme="minorBidi"/>
                <w:rtl/>
              </w:rPr>
              <w:pPrChange w:id="2074"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075" w:author="Yael Armon" w:date="2022-07-03T15:15:00Z">
              <w:r w:rsidRPr="007E1A05" w:rsidDel="00DE6623">
                <w:rPr>
                  <w:rFonts w:asciiTheme="minorBidi" w:hAnsiTheme="minorBidi"/>
                  <w:rtl/>
                </w:rPr>
                <w:delText>צריכת מזון בשנה</w:delText>
              </w:r>
            </w:del>
          </w:p>
        </w:tc>
        <w:tc>
          <w:tcPr>
            <w:tcW w:w="1230" w:type="dxa"/>
            <w:vAlign w:val="center"/>
          </w:tcPr>
          <w:p w14:paraId="230691C3" w14:textId="270C945B" w:rsidR="006E1F83" w:rsidRPr="009774BD"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076" w:author="Yael Armon" w:date="2022-07-03T15:15:00Z"/>
                <w:rFonts w:asciiTheme="minorBidi" w:hAnsiTheme="minorBidi"/>
                <w:rtl/>
              </w:rPr>
              <w:pPrChange w:id="2077"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078" w:author="Yael Armon" w:date="2022-07-03T15:15:00Z">
              <w:r w:rsidRPr="007E1A05" w:rsidDel="00DE6623">
                <w:rPr>
                  <w:rFonts w:ascii="Arial" w:hAnsi="Arial" w:cs="Arial" w:hint="eastAsia"/>
                  <w:rtl/>
                </w:rPr>
                <w:delText>אובדן</w:delText>
              </w:r>
              <w:r w:rsidRPr="007E1A05" w:rsidDel="00DE6623">
                <w:rPr>
                  <w:rFonts w:ascii="Arial" w:hAnsi="Arial" w:cs="Arial"/>
                  <w:rtl/>
                </w:rPr>
                <w:delText xml:space="preserve"> </w:delText>
              </w:r>
              <w:r w:rsidRPr="007E1A05" w:rsidDel="00DE6623">
                <w:rPr>
                  <w:rFonts w:ascii="Arial" w:hAnsi="Arial" w:cs="Arial" w:hint="eastAsia"/>
                  <w:rtl/>
                </w:rPr>
                <w:delText>לשנה</w:delText>
              </w:r>
            </w:del>
          </w:p>
        </w:tc>
        <w:tc>
          <w:tcPr>
            <w:tcW w:w="1231" w:type="dxa"/>
            <w:vAlign w:val="center"/>
          </w:tcPr>
          <w:p w14:paraId="4E12B44A" w14:textId="551F475F" w:rsidR="006E1F83" w:rsidRPr="009774BD"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079" w:author="Yael Armon" w:date="2022-07-03T15:15:00Z"/>
                <w:rFonts w:asciiTheme="minorBidi" w:hAnsiTheme="minorBidi"/>
                <w:rtl/>
              </w:rPr>
              <w:pPrChange w:id="2080"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081" w:author="Yael Armon" w:date="2022-07-03T15:15:00Z">
              <w:r w:rsidRPr="007E1A05" w:rsidDel="00DE6623">
                <w:rPr>
                  <w:rFonts w:ascii="Arial" w:hAnsi="Arial" w:cs="Arial" w:hint="eastAsia"/>
                  <w:rtl/>
                </w:rPr>
                <w:delText>שיעור</w:delText>
              </w:r>
              <w:r w:rsidRPr="007E1A05" w:rsidDel="00DE6623">
                <w:rPr>
                  <w:rFonts w:ascii="Arial" w:hAnsi="Arial" w:cs="Arial"/>
                  <w:rtl/>
                </w:rPr>
                <w:delText xml:space="preserve"> האובדן </w:delText>
              </w:r>
            </w:del>
          </w:p>
        </w:tc>
        <w:tc>
          <w:tcPr>
            <w:tcW w:w="1231" w:type="dxa"/>
            <w:vAlign w:val="center"/>
          </w:tcPr>
          <w:p w14:paraId="3E9B5B8A" w14:textId="16CA3E46" w:rsidR="006E1F83" w:rsidRPr="009774BD"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082" w:author="Yael Armon" w:date="2022-07-03T15:15:00Z"/>
                <w:rFonts w:asciiTheme="minorBidi" w:hAnsiTheme="minorBidi"/>
                <w:rtl/>
              </w:rPr>
              <w:pPrChange w:id="2083"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084" w:author="Yael Armon" w:date="2022-07-03T15:15:00Z">
              <w:r w:rsidRPr="007E1A05" w:rsidDel="00DE6623">
                <w:rPr>
                  <w:rFonts w:ascii="Arial" w:hAnsi="Arial" w:cs="Arial" w:hint="eastAsia"/>
                  <w:rtl/>
                </w:rPr>
                <w:delText>מתוך</w:delText>
              </w:r>
              <w:r w:rsidRPr="007E1A05" w:rsidDel="00DE6623">
                <w:rPr>
                  <w:rFonts w:ascii="Arial" w:hAnsi="Arial" w:cs="Arial"/>
                  <w:rtl/>
                </w:rPr>
                <w:delText xml:space="preserve"> </w:delText>
              </w:r>
              <w:r w:rsidRPr="007E1A05" w:rsidDel="00DE6623">
                <w:rPr>
                  <w:rFonts w:ascii="Arial" w:hAnsi="Arial" w:cs="Arial" w:hint="eastAsia"/>
                  <w:rtl/>
                </w:rPr>
                <w:delText>כך</w:delText>
              </w:r>
              <w:r w:rsidRPr="007E1A05" w:rsidDel="00DE6623">
                <w:rPr>
                  <w:rFonts w:ascii="Arial" w:hAnsi="Arial" w:cs="Arial"/>
                  <w:rtl/>
                </w:rPr>
                <w:delText xml:space="preserve">: </w:delText>
              </w:r>
              <w:r w:rsidRPr="007E1A05" w:rsidDel="00DE6623">
                <w:rPr>
                  <w:rFonts w:ascii="Arial" w:hAnsi="Arial" w:cs="Arial" w:hint="eastAsia"/>
                  <w:rtl/>
                </w:rPr>
                <w:delText>האובדן</w:delText>
              </w:r>
              <w:r w:rsidRPr="007E1A05" w:rsidDel="00DE6623">
                <w:rPr>
                  <w:rFonts w:ascii="Arial" w:hAnsi="Arial" w:cs="Arial"/>
                  <w:rtl/>
                </w:rPr>
                <w:delText xml:space="preserve"> </w:delText>
              </w:r>
              <w:r w:rsidRPr="007E1A05" w:rsidDel="00DE6623">
                <w:rPr>
                  <w:rFonts w:ascii="Arial" w:hAnsi="Arial" w:cs="Arial" w:hint="eastAsia"/>
                  <w:rtl/>
                </w:rPr>
                <w:delText>בר</w:delText>
              </w:r>
              <w:r w:rsidRPr="007E1A05" w:rsidDel="00DE6623">
                <w:rPr>
                  <w:rFonts w:ascii="Arial" w:hAnsi="Arial" w:cs="Arial"/>
                  <w:rtl/>
                </w:rPr>
                <w:delText>-ההצלה</w:delText>
              </w:r>
            </w:del>
          </w:p>
        </w:tc>
      </w:tr>
      <w:tr w:rsidR="006E1F83" w:rsidRPr="00090779" w:rsidDel="00DE6623" w14:paraId="19193A46" w14:textId="3A8F9695" w:rsidTr="006E1F83">
        <w:trPr>
          <w:cnfStyle w:val="000000100000" w:firstRow="0" w:lastRow="0" w:firstColumn="0" w:lastColumn="0" w:oddVBand="0" w:evenVBand="0" w:oddHBand="1" w:evenHBand="0" w:firstRowFirstColumn="0" w:firstRowLastColumn="0" w:lastRowFirstColumn="0" w:lastRowLastColumn="0"/>
          <w:trHeight w:val="425"/>
          <w:del w:id="2085"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tcPr>
          <w:p w14:paraId="31654B2E" w14:textId="5C5D9C28" w:rsidR="006E1F83" w:rsidRPr="00090779" w:rsidDel="00DE6623" w:rsidRDefault="006E1F83" w:rsidP="00C852E6">
            <w:pPr>
              <w:spacing w:line="360" w:lineRule="auto"/>
              <w:jc w:val="both"/>
              <w:rPr>
                <w:del w:id="2086" w:author="Yael Armon" w:date="2022-07-03T15:15:00Z"/>
                <w:rFonts w:asciiTheme="minorBidi" w:hAnsiTheme="minorBidi"/>
                <w:b w:val="0"/>
                <w:bCs w:val="0"/>
                <w:rtl/>
              </w:rPr>
            </w:pPr>
          </w:p>
        </w:tc>
        <w:tc>
          <w:tcPr>
            <w:tcW w:w="1230" w:type="dxa"/>
          </w:tcPr>
          <w:p w14:paraId="1601EDAB" w14:textId="43F6B371"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087" w:author="Yael Armon" w:date="2022-07-03T15:15:00Z"/>
                <w:rFonts w:asciiTheme="minorBidi" w:hAnsiTheme="minorBidi"/>
                <w:i/>
                <w:iCs/>
                <w:rtl/>
              </w:rPr>
              <w:pPrChange w:id="2088"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089" w:author="Yael Armon" w:date="2022-07-03T15:15:00Z">
              <w:r w:rsidRPr="00090779" w:rsidDel="00DE6623">
                <w:rPr>
                  <w:rFonts w:asciiTheme="minorBidi" w:hAnsiTheme="minorBidi"/>
                  <w:i/>
                  <w:iCs/>
                  <w:rtl/>
                </w:rPr>
                <w:delText>אלפי אנשים</w:delText>
              </w:r>
            </w:del>
          </w:p>
        </w:tc>
        <w:tc>
          <w:tcPr>
            <w:tcW w:w="1231" w:type="dxa"/>
          </w:tcPr>
          <w:p w14:paraId="6307774F" w14:textId="6B0EC092"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090" w:author="Yael Armon" w:date="2022-07-03T15:15:00Z"/>
                <w:rFonts w:asciiTheme="minorBidi" w:hAnsiTheme="minorBidi"/>
                <w:i/>
                <w:iCs/>
                <w:rtl/>
              </w:rPr>
              <w:pPrChange w:id="2091"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092" w:author="Yael Armon" w:date="2022-07-03T15:15:00Z">
              <w:r w:rsidRPr="00090779" w:rsidDel="00DE6623">
                <w:rPr>
                  <w:rFonts w:asciiTheme="minorBidi" w:hAnsiTheme="minorBidi"/>
                  <w:i/>
                  <w:iCs/>
                  <w:rtl/>
                </w:rPr>
                <w:delText>מיליוני ארוחות</w:delText>
              </w:r>
            </w:del>
          </w:p>
        </w:tc>
        <w:tc>
          <w:tcPr>
            <w:tcW w:w="1231" w:type="dxa"/>
          </w:tcPr>
          <w:p w14:paraId="307908C3" w14:textId="7381C552"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093" w:author="Yael Armon" w:date="2022-07-03T15:15:00Z"/>
                <w:rFonts w:asciiTheme="minorBidi" w:hAnsiTheme="minorBidi"/>
                <w:i/>
                <w:iCs/>
                <w:rtl/>
              </w:rPr>
              <w:pPrChange w:id="2094"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095" w:author="Yael Armon" w:date="2022-07-03T15:15:00Z">
              <w:r w:rsidRPr="00090779" w:rsidDel="00DE6623">
                <w:rPr>
                  <w:rFonts w:asciiTheme="minorBidi" w:hAnsiTheme="minorBidi" w:hint="cs"/>
                  <w:i/>
                  <w:iCs/>
                  <w:rtl/>
                </w:rPr>
                <w:delText>אלפי</w:delText>
              </w:r>
              <w:r w:rsidRPr="00090779" w:rsidDel="00DE6623">
                <w:rPr>
                  <w:rFonts w:asciiTheme="minorBidi" w:hAnsiTheme="minorBidi"/>
                  <w:i/>
                  <w:iCs/>
                  <w:rtl/>
                </w:rPr>
                <w:delText xml:space="preserve"> </w:delText>
              </w:r>
              <w:r w:rsidDel="00DE6623">
                <w:rPr>
                  <w:rFonts w:asciiTheme="minorBidi" w:hAnsiTheme="minorBidi" w:hint="cs"/>
                  <w:i/>
                  <w:iCs/>
                  <w:rtl/>
                </w:rPr>
                <w:delText>טונות</w:delText>
              </w:r>
            </w:del>
          </w:p>
        </w:tc>
        <w:tc>
          <w:tcPr>
            <w:tcW w:w="1230" w:type="dxa"/>
          </w:tcPr>
          <w:p w14:paraId="2E51EC5E" w14:textId="5A215C2F"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096" w:author="Yael Armon" w:date="2022-07-03T15:15:00Z"/>
                <w:rFonts w:asciiTheme="minorBidi" w:hAnsiTheme="minorBidi"/>
                <w:i/>
                <w:iCs/>
                <w:rtl/>
              </w:rPr>
              <w:pPrChange w:id="2097"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098" w:author="Yael Armon" w:date="2022-07-03T15:15:00Z">
              <w:r w:rsidRPr="00090779" w:rsidDel="00DE6623">
                <w:rPr>
                  <w:rFonts w:ascii="Arial" w:hAnsi="Arial" w:cs="Arial" w:hint="cs"/>
                  <w:i/>
                  <w:iCs/>
                  <w:rtl/>
                </w:rPr>
                <w:delText>אלפי</w:delText>
              </w:r>
              <w:r w:rsidRPr="00090779" w:rsidDel="00DE6623">
                <w:rPr>
                  <w:rFonts w:ascii="Arial" w:hAnsi="Arial" w:cs="Arial"/>
                  <w:i/>
                  <w:iCs/>
                  <w:rtl/>
                </w:rPr>
                <w:delText xml:space="preserve"> </w:delText>
              </w:r>
              <w:r w:rsidDel="00DE6623">
                <w:rPr>
                  <w:rFonts w:ascii="Arial" w:hAnsi="Arial" w:cs="Arial" w:hint="cs"/>
                  <w:i/>
                  <w:iCs/>
                  <w:rtl/>
                </w:rPr>
                <w:delText>טונות</w:delText>
              </w:r>
            </w:del>
          </w:p>
        </w:tc>
        <w:tc>
          <w:tcPr>
            <w:tcW w:w="1231" w:type="dxa"/>
          </w:tcPr>
          <w:p w14:paraId="17E5AF96" w14:textId="713631F5"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099" w:author="Yael Armon" w:date="2022-07-03T15:15:00Z"/>
                <w:rFonts w:asciiTheme="minorBidi" w:hAnsiTheme="minorBidi"/>
                <w:i/>
                <w:iCs/>
                <w:rtl/>
              </w:rPr>
              <w:pPrChange w:id="2100"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101" w:author="Yael Armon" w:date="2022-07-03T15:15:00Z">
              <w:r w:rsidRPr="00090779" w:rsidDel="00DE6623">
                <w:rPr>
                  <w:rFonts w:ascii="Arial" w:hAnsi="Arial" w:cs="Arial" w:hint="cs"/>
                  <w:i/>
                  <w:iCs/>
                  <w:rtl/>
                </w:rPr>
                <w:delText>אחוזים</w:delText>
              </w:r>
            </w:del>
          </w:p>
        </w:tc>
        <w:tc>
          <w:tcPr>
            <w:tcW w:w="1231" w:type="dxa"/>
          </w:tcPr>
          <w:p w14:paraId="618DD45F" w14:textId="298DA8C0"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02" w:author="Yael Armon" w:date="2022-07-03T15:15:00Z"/>
                <w:rFonts w:asciiTheme="minorBidi" w:hAnsiTheme="minorBidi"/>
                <w:i/>
                <w:iCs/>
                <w:rtl/>
              </w:rPr>
              <w:pPrChange w:id="2103"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104" w:author="Yael Armon" w:date="2022-07-03T15:15:00Z">
              <w:r w:rsidRPr="00090779" w:rsidDel="00DE6623">
                <w:rPr>
                  <w:rFonts w:ascii="Arial" w:hAnsi="Arial" w:cs="Arial" w:hint="cs"/>
                  <w:i/>
                  <w:iCs/>
                  <w:rtl/>
                </w:rPr>
                <w:delText>אלפי</w:delText>
              </w:r>
              <w:r w:rsidRPr="00090779" w:rsidDel="00DE6623">
                <w:rPr>
                  <w:rFonts w:ascii="Arial" w:hAnsi="Arial" w:cs="Arial"/>
                  <w:i/>
                  <w:iCs/>
                  <w:rtl/>
                </w:rPr>
                <w:delText xml:space="preserve"> </w:delText>
              </w:r>
              <w:r w:rsidDel="00DE6623">
                <w:rPr>
                  <w:rFonts w:ascii="Arial" w:hAnsi="Arial" w:cs="Arial" w:hint="cs"/>
                  <w:i/>
                  <w:iCs/>
                  <w:rtl/>
                </w:rPr>
                <w:delText>טונות</w:delText>
              </w:r>
            </w:del>
          </w:p>
        </w:tc>
      </w:tr>
      <w:tr w:rsidR="006E1F83" w:rsidRPr="00090779" w:rsidDel="00DE6623" w14:paraId="4DF7C72D" w14:textId="4A49EBB0" w:rsidTr="006E1F83">
        <w:trPr>
          <w:cnfStyle w:val="000000010000" w:firstRow="0" w:lastRow="0" w:firstColumn="0" w:lastColumn="0" w:oddVBand="0" w:evenVBand="0" w:oddHBand="0" w:evenHBand="1" w:firstRowFirstColumn="0" w:firstRowLastColumn="0" w:lastRowFirstColumn="0" w:lastRowLastColumn="0"/>
          <w:trHeight w:val="314"/>
          <w:del w:id="2105"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tcPr>
          <w:p w14:paraId="77DD4945" w14:textId="1392B841" w:rsidR="006E1F83" w:rsidRPr="00090779" w:rsidDel="00DE6623" w:rsidRDefault="006E1F83" w:rsidP="00C852E6">
            <w:pPr>
              <w:spacing w:line="360" w:lineRule="auto"/>
              <w:jc w:val="both"/>
              <w:rPr>
                <w:del w:id="2106" w:author="Yael Armon" w:date="2022-07-03T15:15:00Z"/>
                <w:rFonts w:asciiTheme="minorBidi" w:hAnsiTheme="minorBidi"/>
                <w:b w:val="0"/>
                <w:bCs w:val="0"/>
                <w:rtl/>
              </w:rPr>
            </w:pPr>
            <w:del w:id="2107" w:author="Yael Armon" w:date="2022-07-03T15:15:00Z">
              <w:r w:rsidRPr="00090779" w:rsidDel="00DE6623">
                <w:rPr>
                  <w:rFonts w:asciiTheme="minorBidi" w:hAnsiTheme="minorBidi"/>
                  <w:rtl/>
                </w:rPr>
                <w:delText>אירועים</w:delText>
              </w:r>
            </w:del>
          </w:p>
        </w:tc>
        <w:tc>
          <w:tcPr>
            <w:tcW w:w="1230" w:type="dxa"/>
            <w:vAlign w:val="center"/>
          </w:tcPr>
          <w:p w14:paraId="7F50E4F5" w14:textId="41CAE937"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08" w:author="Yael Armon" w:date="2022-07-03T15:15:00Z"/>
                <w:rFonts w:ascii="Arial" w:hAnsi="Arial" w:cs="Arial"/>
                <w:color w:val="FF0000"/>
              </w:rPr>
              <w:pPrChange w:id="2109"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10" w:author="Yael Armon" w:date="2022-07-03T15:15:00Z">
              <w:r w:rsidDel="00DE6623">
                <w:rPr>
                  <w:rFonts w:ascii="Arial" w:hAnsi="Arial" w:cs="Arial"/>
                </w:rPr>
                <w:delText>47</w:delText>
              </w:r>
            </w:del>
          </w:p>
        </w:tc>
        <w:tc>
          <w:tcPr>
            <w:tcW w:w="1231" w:type="dxa"/>
            <w:vAlign w:val="center"/>
          </w:tcPr>
          <w:p w14:paraId="5D6C85CF" w14:textId="5E11B2EE"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11" w:author="Yael Armon" w:date="2022-07-03T15:15:00Z"/>
                <w:rFonts w:ascii="Arial" w:hAnsi="Arial" w:cs="Arial"/>
                <w:color w:val="FF0000"/>
              </w:rPr>
              <w:pPrChange w:id="2112"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13" w:author="Yael Armon" w:date="2022-07-03T15:15:00Z">
              <w:r w:rsidDel="00DE6623">
                <w:rPr>
                  <w:rFonts w:ascii="Arial" w:hAnsi="Arial" w:cs="Arial"/>
                </w:rPr>
                <w:delText>19</w:delText>
              </w:r>
            </w:del>
          </w:p>
        </w:tc>
        <w:tc>
          <w:tcPr>
            <w:tcW w:w="1231" w:type="dxa"/>
            <w:vAlign w:val="center"/>
          </w:tcPr>
          <w:p w14:paraId="27564B50" w14:textId="69E9CE48"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14" w:author="Yael Armon" w:date="2022-07-03T15:15:00Z"/>
                <w:rFonts w:ascii="Arial" w:hAnsi="Arial" w:cs="Arial"/>
              </w:rPr>
              <w:pPrChange w:id="2115"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16" w:author="Yael Armon" w:date="2022-07-03T15:15:00Z">
              <w:r w:rsidDel="00DE6623">
                <w:rPr>
                  <w:rFonts w:ascii="Arial" w:hAnsi="Arial" w:cs="Arial"/>
                  <w:color w:val="000000"/>
                </w:rPr>
                <w:delText>42</w:delText>
              </w:r>
            </w:del>
          </w:p>
        </w:tc>
        <w:tc>
          <w:tcPr>
            <w:tcW w:w="1230" w:type="dxa"/>
            <w:vAlign w:val="center"/>
          </w:tcPr>
          <w:p w14:paraId="3494123B" w14:textId="6DC37060"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17" w:author="Yael Armon" w:date="2022-07-03T15:15:00Z"/>
                <w:rFonts w:ascii="Arial" w:hAnsi="Arial" w:cs="Arial"/>
              </w:rPr>
              <w:pPrChange w:id="2118"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19" w:author="Yael Armon" w:date="2022-07-03T15:15:00Z">
              <w:r w:rsidDel="00DE6623">
                <w:rPr>
                  <w:rFonts w:ascii="Arial" w:hAnsi="Arial" w:cs="Arial"/>
                  <w:color w:val="000000"/>
                </w:rPr>
                <w:delText>16</w:delText>
              </w:r>
            </w:del>
          </w:p>
        </w:tc>
        <w:tc>
          <w:tcPr>
            <w:tcW w:w="1231" w:type="dxa"/>
            <w:vAlign w:val="center"/>
          </w:tcPr>
          <w:p w14:paraId="2F8C36EE" w14:textId="088229F0"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20" w:author="Yael Armon" w:date="2022-07-03T15:15:00Z"/>
                <w:rFonts w:ascii="Arial" w:hAnsi="Arial" w:cs="Arial"/>
              </w:rPr>
              <w:pPrChange w:id="2121"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22" w:author="Yael Armon" w:date="2022-07-03T15:15:00Z">
              <w:r w:rsidDel="00DE6623">
                <w:rPr>
                  <w:rFonts w:ascii="Arial" w:hAnsi="Arial" w:cs="Arial"/>
                  <w:color w:val="000000"/>
                </w:rPr>
                <w:delText>38%</w:delText>
              </w:r>
            </w:del>
          </w:p>
        </w:tc>
        <w:tc>
          <w:tcPr>
            <w:tcW w:w="1231" w:type="dxa"/>
            <w:vAlign w:val="center"/>
          </w:tcPr>
          <w:p w14:paraId="3124059B" w14:textId="1070967D"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23" w:author="Yael Armon" w:date="2022-07-03T15:15:00Z"/>
                <w:rFonts w:ascii="Arial" w:hAnsi="Arial" w:cs="Arial"/>
                <w:color w:val="FF0000"/>
              </w:rPr>
              <w:pPrChange w:id="2124"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25" w:author="Yael Armon" w:date="2022-07-03T15:15:00Z">
              <w:r w:rsidDel="00DE6623">
                <w:rPr>
                  <w:rFonts w:ascii="Arial" w:hAnsi="Arial" w:cs="Arial"/>
                </w:rPr>
                <w:delText>7</w:delText>
              </w:r>
            </w:del>
          </w:p>
        </w:tc>
      </w:tr>
      <w:tr w:rsidR="006E1F83" w:rsidRPr="00090779" w:rsidDel="00DE6623" w14:paraId="2FE5B5F9" w14:textId="2FA84F0A" w:rsidTr="006E1F83">
        <w:trPr>
          <w:cnfStyle w:val="000000100000" w:firstRow="0" w:lastRow="0" w:firstColumn="0" w:lastColumn="0" w:oddVBand="0" w:evenVBand="0" w:oddHBand="1" w:evenHBand="0" w:firstRowFirstColumn="0" w:firstRowLastColumn="0" w:lastRowFirstColumn="0" w:lastRowLastColumn="0"/>
          <w:trHeight w:val="324"/>
          <w:del w:id="2126"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tcPr>
          <w:p w14:paraId="35A0E835" w14:textId="05B983DC" w:rsidR="006E1F83" w:rsidRPr="00090779" w:rsidDel="00DE6623" w:rsidRDefault="006E1F83" w:rsidP="00C852E6">
            <w:pPr>
              <w:spacing w:line="360" w:lineRule="auto"/>
              <w:jc w:val="both"/>
              <w:rPr>
                <w:del w:id="2127" w:author="Yael Armon" w:date="2022-07-03T15:15:00Z"/>
                <w:rFonts w:asciiTheme="minorBidi" w:hAnsiTheme="minorBidi"/>
                <w:b w:val="0"/>
                <w:bCs w:val="0"/>
                <w:rtl/>
              </w:rPr>
            </w:pPr>
            <w:del w:id="2128" w:author="Yael Armon" w:date="2022-07-03T15:15:00Z">
              <w:r w:rsidRPr="00090779" w:rsidDel="00DE6623">
                <w:rPr>
                  <w:rFonts w:asciiTheme="minorBidi" w:hAnsiTheme="minorBidi"/>
                  <w:rtl/>
                </w:rPr>
                <w:delText>מלונות</w:delText>
              </w:r>
            </w:del>
          </w:p>
        </w:tc>
        <w:tc>
          <w:tcPr>
            <w:tcW w:w="1230" w:type="dxa"/>
            <w:vAlign w:val="center"/>
          </w:tcPr>
          <w:p w14:paraId="78F91171" w14:textId="70D0931E"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29" w:author="Yael Armon" w:date="2022-07-03T15:15:00Z"/>
                <w:rFonts w:ascii="Arial" w:hAnsi="Arial" w:cs="Arial"/>
                <w:color w:val="FF0000"/>
              </w:rPr>
              <w:pPrChange w:id="2130"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31" w:author="Yael Armon" w:date="2022-07-03T15:15:00Z">
              <w:r w:rsidDel="00DE6623">
                <w:rPr>
                  <w:rFonts w:ascii="Arial" w:hAnsi="Arial" w:cs="Arial"/>
                </w:rPr>
                <w:delText>34</w:delText>
              </w:r>
            </w:del>
          </w:p>
        </w:tc>
        <w:tc>
          <w:tcPr>
            <w:tcW w:w="1231" w:type="dxa"/>
            <w:vAlign w:val="center"/>
          </w:tcPr>
          <w:p w14:paraId="061F143D" w14:textId="42269818"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32" w:author="Yael Armon" w:date="2022-07-03T15:15:00Z"/>
                <w:rFonts w:ascii="Arial" w:hAnsi="Arial" w:cs="Arial"/>
                <w:color w:val="FF0000"/>
              </w:rPr>
              <w:pPrChange w:id="2133"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34" w:author="Yael Armon" w:date="2022-07-03T15:15:00Z">
              <w:r w:rsidDel="00DE6623">
                <w:rPr>
                  <w:rFonts w:ascii="Arial" w:hAnsi="Arial" w:cs="Arial"/>
                </w:rPr>
                <w:delText>20</w:delText>
              </w:r>
            </w:del>
          </w:p>
        </w:tc>
        <w:tc>
          <w:tcPr>
            <w:tcW w:w="1231" w:type="dxa"/>
            <w:vAlign w:val="center"/>
          </w:tcPr>
          <w:p w14:paraId="7158291F" w14:textId="3511BE34"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35" w:author="Yael Armon" w:date="2022-07-03T15:15:00Z"/>
                <w:rFonts w:ascii="Arial" w:hAnsi="Arial" w:cs="Arial"/>
              </w:rPr>
              <w:pPrChange w:id="2136"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37" w:author="Yael Armon" w:date="2022-07-03T15:15:00Z">
              <w:r w:rsidDel="00DE6623">
                <w:rPr>
                  <w:rFonts w:ascii="Arial" w:hAnsi="Arial" w:cs="Arial"/>
                  <w:color w:val="000000"/>
                </w:rPr>
                <w:delText>34</w:delText>
              </w:r>
            </w:del>
          </w:p>
        </w:tc>
        <w:tc>
          <w:tcPr>
            <w:tcW w:w="1230" w:type="dxa"/>
            <w:vAlign w:val="center"/>
          </w:tcPr>
          <w:p w14:paraId="5E2E769B" w14:textId="06A50B96"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38" w:author="Yael Armon" w:date="2022-07-03T15:15:00Z"/>
                <w:rFonts w:ascii="Arial" w:hAnsi="Arial" w:cs="Arial"/>
              </w:rPr>
              <w:pPrChange w:id="2139"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40" w:author="Yael Armon" w:date="2022-07-03T15:15:00Z">
              <w:r w:rsidDel="00DE6623">
                <w:rPr>
                  <w:rFonts w:ascii="Arial" w:hAnsi="Arial" w:cs="Arial"/>
                  <w:color w:val="000000"/>
                </w:rPr>
                <w:delText>13</w:delText>
              </w:r>
            </w:del>
          </w:p>
        </w:tc>
        <w:tc>
          <w:tcPr>
            <w:tcW w:w="1231" w:type="dxa"/>
            <w:vAlign w:val="center"/>
          </w:tcPr>
          <w:p w14:paraId="37890B53" w14:textId="74E61D11"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41" w:author="Yael Armon" w:date="2022-07-03T15:15:00Z"/>
                <w:rFonts w:ascii="Arial" w:hAnsi="Arial" w:cs="Arial"/>
              </w:rPr>
              <w:pPrChange w:id="2142"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43" w:author="Yael Armon" w:date="2022-07-03T15:15:00Z">
              <w:r w:rsidDel="00DE6623">
                <w:rPr>
                  <w:rFonts w:ascii="Arial" w:hAnsi="Arial" w:cs="Arial"/>
                  <w:color w:val="000000"/>
                </w:rPr>
                <w:delText>39%</w:delText>
              </w:r>
            </w:del>
          </w:p>
        </w:tc>
        <w:tc>
          <w:tcPr>
            <w:tcW w:w="1231" w:type="dxa"/>
            <w:vAlign w:val="center"/>
          </w:tcPr>
          <w:p w14:paraId="1F844206" w14:textId="0A210422"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44" w:author="Yael Armon" w:date="2022-07-03T15:15:00Z"/>
                <w:rFonts w:ascii="Arial" w:hAnsi="Arial" w:cs="Arial"/>
                <w:color w:val="FF0000"/>
              </w:rPr>
              <w:pPrChange w:id="2145"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46" w:author="Yael Armon" w:date="2022-07-03T15:15:00Z">
              <w:r w:rsidDel="00DE6623">
                <w:rPr>
                  <w:rFonts w:ascii="Arial" w:hAnsi="Arial" w:cs="Arial"/>
                </w:rPr>
                <w:delText>3</w:delText>
              </w:r>
            </w:del>
          </w:p>
        </w:tc>
      </w:tr>
      <w:tr w:rsidR="006E1F83" w:rsidRPr="00090779" w:rsidDel="00DE6623" w14:paraId="059D807D" w14:textId="1D3CDA13" w:rsidTr="006E1F83">
        <w:trPr>
          <w:cnfStyle w:val="000000010000" w:firstRow="0" w:lastRow="0" w:firstColumn="0" w:lastColumn="0" w:oddVBand="0" w:evenVBand="0" w:oddHBand="0" w:evenHBand="1" w:firstRowFirstColumn="0" w:firstRowLastColumn="0" w:lastRowFirstColumn="0" w:lastRowLastColumn="0"/>
          <w:trHeight w:val="314"/>
          <w:del w:id="2147"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tcPr>
          <w:p w14:paraId="1A82EA79" w14:textId="2D102622" w:rsidR="006E1F83" w:rsidRPr="00090779" w:rsidDel="00DE6623" w:rsidRDefault="006E1F83" w:rsidP="00C852E6">
            <w:pPr>
              <w:spacing w:line="360" w:lineRule="auto"/>
              <w:jc w:val="both"/>
              <w:rPr>
                <w:del w:id="2148" w:author="Yael Armon" w:date="2022-07-03T15:15:00Z"/>
                <w:rFonts w:asciiTheme="minorBidi" w:hAnsiTheme="minorBidi"/>
                <w:b w:val="0"/>
                <w:bCs w:val="0"/>
                <w:rtl/>
              </w:rPr>
            </w:pPr>
            <w:del w:id="2149" w:author="Yael Armon" w:date="2022-07-03T15:15:00Z">
              <w:r w:rsidRPr="00090779" w:rsidDel="00DE6623">
                <w:rPr>
                  <w:rFonts w:asciiTheme="minorBidi" w:hAnsiTheme="minorBidi"/>
                  <w:rtl/>
                </w:rPr>
                <w:delText>בתי-חולים</w:delText>
              </w:r>
            </w:del>
          </w:p>
        </w:tc>
        <w:tc>
          <w:tcPr>
            <w:tcW w:w="1230" w:type="dxa"/>
            <w:vAlign w:val="center"/>
          </w:tcPr>
          <w:p w14:paraId="2B69F5B5" w14:textId="40697EAF"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50" w:author="Yael Armon" w:date="2022-07-03T15:15:00Z"/>
                <w:rFonts w:ascii="Arial" w:hAnsi="Arial" w:cs="Arial"/>
                <w:color w:val="FF0000"/>
              </w:rPr>
              <w:pPrChange w:id="2151"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52" w:author="Yael Armon" w:date="2022-07-03T15:15:00Z">
              <w:r w:rsidDel="00DE6623">
                <w:rPr>
                  <w:rFonts w:ascii="Arial" w:hAnsi="Arial" w:cs="Arial"/>
                </w:rPr>
                <w:delText>168</w:delText>
              </w:r>
            </w:del>
          </w:p>
        </w:tc>
        <w:tc>
          <w:tcPr>
            <w:tcW w:w="1231" w:type="dxa"/>
            <w:vAlign w:val="center"/>
          </w:tcPr>
          <w:p w14:paraId="1B03DAC0" w14:textId="39B5E34E"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53" w:author="Yael Armon" w:date="2022-07-03T15:15:00Z"/>
                <w:rFonts w:ascii="Arial" w:hAnsi="Arial" w:cs="Arial"/>
                <w:color w:val="FF0000"/>
              </w:rPr>
              <w:pPrChange w:id="2154"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55" w:author="Yael Armon" w:date="2022-07-03T15:15:00Z">
              <w:r w:rsidDel="00DE6623">
                <w:rPr>
                  <w:rFonts w:ascii="Arial" w:hAnsi="Arial" w:cs="Arial"/>
                </w:rPr>
                <w:delText>81</w:delText>
              </w:r>
            </w:del>
          </w:p>
        </w:tc>
        <w:tc>
          <w:tcPr>
            <w:tcW w:w="1231" w:type="dxa"/>
            <w:vAlign w:val="center"/>
          </w:tcPr>
          <w:p w14:paraId="7DEBC1DA" w14:textId="0B1401B7"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56" w:author="Yael Armon" w:date="2022-07-03T15:15:00Z"/>
                <w:rFonts w:ascii="Arial" w:hAnsi="Arial" w:cs="Arial"/>
              </w:rPr>
              <w:pPrChange w:id="2157"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58" w:author="Yael Armon" w:date="2022-07-03T15:15:00Z">
              <w:r w:rsidDel="00DE6623">
                <w:rPr>
                  <w:rFonts w:ascii="Arial" w:hAnsi="Arial" w:cs="Arial"/>
                  <w:color w:val="000000"/>
                </w:rPr>
                <w:delText>65</w:delText>
              </w:r>
            </w:del>
          </w:p>
        </w:tc>
        <w:tc>
          <w:tcPr>
            <w:tcW w:w="1230" w:type="dxa"/>
            <w:vAlign w:val="center"/>
          </w:tcPr>
          <w:p w14:paraId="5878BAAF" w14:textId="24D3490A"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59" w:author="Yael Armon" w:date="2022-07-03T15:15:00Z"/>
                <w:rFonts w:ascii="Arial" w:hAnsi="Arial" w:cs="Arial"/>
              </w:rPr>
              <w:pPrChange w:id="2160"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61" w:author="Yael Armon" w:date="2022-07-03T15:15:00Z">
              <w:r w:rsidDel="00DE6623">
                <w:rPr>
                  <w:rFonts w:ascii="Arial" w:hAnsi="Arial" w:cs="Arial"/>
                  <w:color w:val="000000"/>
                </w:rPr>
                <w:delText>19</w:delText>
              </w:r>
            </w:del>
          </w:p>
        </w:tc>
        <w:tc>
          <w:tcPr>
            <w:tcW w:w="1231" w:type="dxa"/>
            <w:vAlign w:val="center"/>
          </w:tcPr>
          <w:p w14:paraId="2A9EBA65" w14:textId="6A6C46A2"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62" w:author="Yael Armon" w:date="2022-07-03T15:15:00Z"/>
                <w:rFonts w:ascii="Arial" w:hAnsi="Arial" w:cs="Arial"/>
              </w:rPr>
              <w:pPrChange w:id="2163"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64" w:author="Yael Armon" w:date="2022-07-03T15:15:00Z">
              <w:r w:rsidDel="00DE6623">
                <w:rPr>
                  <w:rFonts w:ascii="Arial" w:hAnsi="Arial" w:cs="Arial"/>
                  <w:color w:val="000000"/>
                </w:rPr>
                <w:delText>29%</w:delText>
              </w:r>
            </w:del>
          </w:p>
        </w:tc>
        <w:tc>
          <w:tcPr>
            <w:tcW w:w="1231" w:type="dxa"/>
            <w:vAlign w:val="center"/>
          </w:tcPr>
          <w:p w14:paraId="266180F8" w14:textId="35371567"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65" w:author="Yael Armon" w:date="2022-07-03T15:15:00Z"/>
                <w:rFonts w:ascii="Arial" w:hAnsi="Arial" w:cs="Arial"/>
                <w:color w:val="FF0000"/>
              </w:rPr>
              <w:pPrChange w:id="2166"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67" w:author="Yael Armon" w:date="2022-07-03T15:15:00Z">
              <w:r w:rsidDel="00DE6623">
                <w:rPr>
                  <w:rFonts w:ascii="Arial" w:hAnsi="Arial" w:cs="Arial"/>
                </w:rPr>
                <w:delText>6</w:delText>
              </w:r>
            </w:del>
          </w:p>
        </w:tc>
      </w:tr>
      <w:tr w:rsidR="006E1F83" w:rsidRPr="00090779" w:rsidDel="00DE6623" w14:paraId="4BD21B08" w14:textId="4C768687" w:rsidTr="006E1F83">
        <w:trPr>
          <w:cnfStyle w:val="000000100000" w:firstRow="0" w:lastRow="0" w:firstColumn="0" w:lastColumn="0" w:oddVBand="0" w:evenVBand="0" w:oddHBand="1" w:evenHBand="0" w:firstRowFirstColumn="0" w:firstRowLastColumn="0" w:lastRowFirstColumn="0" w:lastRowLastColumn="0"/>
          <w:trHeight w:val="324"/>
          <w:del w:id="2168"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0656FF73" w14:textId="02DA64E2" w:rsidR="006E1F83" w:rsidRPr="00090779" w:rsidDel="00DE6623" w:rsidRDefault="006E1F83">
            <w:pPr>
              <w:spacing w:line="360" w:lineRule="auto"/>
              <w:jc w:val="both"/>
              <w:rPr>
                <w:del w:id="2169" w:author="Yael Armon" w:date="2022-07-03T15:15:00Z"/>
                <w:rFonts w:asciiTheme="minorBidi" w:hAnsiTheme="minorBidi"/>
                <w:b w:val="0"/>
                <w:bCs w:val="0"/>
                <w:rtl/>
              </w:rPr>
              <w:pPrChange w:id="2170" w:author="Yael Armon" w:date="2022-07-03T15:16:00Z">
                <w:pPr>
                  <w:spacing w:line="360" w:lineRule="auto"/>
                </w:pPr>
              </w:pPrChange>
            </w:pPr>
            <w:del w:id="2171" w:author="Yael Armon" w:date="2022-07-03T15:15:00Z">
              <w:r w:rsidRPr="00090779" w:rsidDel="00DE6623">
                <w:rPr>
                  <w:rFonts w:asciiTheme="minorBidi" w:hAnsiTheme="minorBidi" w:hint="cs"/>
                  <w:rtl/>
                </w:rPr>
                <w:delText>כוחות</w:delText>
              </w:r>
              <w:r w:rsidRPr="00090779" w:rsidDel="00DE6623">
                <w:rPr>
                  <w:rFonts w:asciiTheme="minorBidi" w:hAnsiTheme="minorBidi"/>
                  <w:rtl/>
                </w:rPr>
                <w:delText xml:space="preserve"> </w:delText>
              </w:r>
              <w:r w:rsidRPr="00090779" w:rsidDel="00DE6623">
                <w:rPr>
                  <w:rFonts w:asciiTheme="minorBidi" w:hAnsiTheme="minorBidi" w:hint="cs"/>
                  <w:rtl/>
                </w:rPr>
                <w:delText>הביטחון</w:delText>
              </w:r>
            </w:del>
          </w:p>
        </w:tc>
        <w:tc>
          <w:tcPr>
            <w:tcW w:w="1230" w:type="dxa"/>
            <w:vAlign w:val="center"/>
          </w:tcPr>
          <w:p w14:paraId="52928F8E" w14:textId="77E36754"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72" w:author="Yael Armon" w:date="2022-07-03T15:15:00Z"/>
                <w:rFonts w:ascii="Arial" w:hAnsi="Arial" w:cs="Arial"/>
                <w:color w:val="FF0000"/>
              </w:rPr>
              <w:pPrChange w:id="2173"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74" w:author="Yael Armon" w:date="2022-07-03T15:15:00Z">
              <w:r w:rsidDel="00DE6623">
                <w:rPr>
                  <w:rFonts w:ascii="Arial" w:hAnsi="Arial" w:cs="Arial"/>
                </w:rPr>
                <w:delText>223</w:delText>
              </w:r>
            </w:del>
          </w:p>
        </w:tc>
        <w:tc>
          <w:tcPr>
            <w:tcW w:w="1231" w:type="dxa"/>
            <w:vAlign w:val="center"/>
          </w:tcPr>
          <w:p w14:paraId="5B9A1DF1" w14:textId="1B045BFA"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75" w:author="Yael Armon" w:date="2022-07-03T15:15:00Z"/>
                <w:rFonts w:ascii="Arial" w:hAnsi="Arial" w:cs="Arial"/>
                <w:color w:val="FF0000"/>
              </w:rPr>
              <w:pPrChange w:id="2176"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77" w:author="Yael Armon" w:date="2022-07-03T15:15:00Z">
              <w:r w:rsidDel="00DE6623">
                <w:rPr>
                  <w:rFonts w:ascii="Arial" w:hAnsi="Arial" w:cs="Arial"/>
                </w:rPr>
                <w:delText>136</w:delText>
              </w:r>
            </w:del>
          </w:p>
        </w:tc>
        <w:tc>
          <w:tcPr>
            <w:tcW w:w="1231" w:type="dxa"/>
            <w:vAlign w:val="center"/>
          </w:tcPr>
          <w:p w14:paraId="427B7AD8" w14:textId="41A384B8"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78" w:author="Yael Armon" w:date="2022-07-03T15:15:00Z"/>
                <w:rFonts w:ascii="Arial" w:hAnsi="Arial" w:cs="Arial"/>
              </w:rPr>
              <w:pPrChange w:id="2179"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80" w:author="Yael Armon" w:date="2022-07-03T15:15:00Z">
              <w:r w:rsidDel="00DE6623">
                <w:rPr>
                  <w:rFonts w:ascii="Arial" w:hAnsi="Arial" w:cs="Arial"/>
                  <w:color w:val="000000"/>
                </w:rPr>
                <w:delText>155</w:delText>
              </w:r>
            </w:del>
          </w:p>
        </w:tc>
        <w:tc>
          <w:tcPr>
            <w:tcW w:w="1230" w:type="dxa"/>
            <w:vAlign w:val="center"/>
          </w:tcPr>
          <w:p w14:paraId="16249793" w14:textId="38D432CE"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81" w:author="Yael Armon" w:date="2022-07-03T15:15:00Z"/>
                <w:rFonts w:ascii="Arial" w:hAnsi="Arial" w:cs="Arial"/>
              </w:rPr>
              <w:pPrChange w:id="2182"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83" w:author="Yael Armon" w:date="2022-07-03T15:15:00Z">
              <w:r w:rsidDel="00DE6623">
                <w:rPr>
                  <w:rFonts w:ascii="Arial" w:hAnsi="Arial" w:cs="Arial"/>
                  <w:color w:val="000000"/>
                </w:rPr>
                <w:delText>41</w:delText>
              </w:r>
            </w:del>
          </w:p>
        </w:tc>
        <w:tc>
          <w:tcPr>
            <w:tcW w:w="1231" w:type="dxa"/>
            <w:vAlign w:val="center"/>
          </w:tcPr>
          <w:p w14:paraId="14D7937C" w14:textId="0B0F0D58"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84" w:author="Yael Armon" w:date="2022-07-03T15:15:00Z"/>
                <w:rFonts w:ascii="Arial" w:hAnsi="Arial" w:cs="Arial"/>
              </w:rPr>
              <w:pPrChange w:id="2185"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86" w:author="Yael Armon" w:date="2022-07-03T15:15:00Z">
              <w:r w:rsidDel="00DE6623">
                <w:rPr>
                  <w:rFonts w:ascii="Arial" w:hAnsi="Arial" w:cs="Arial"/>
                  <w:color w:val="000000"/>
                </w:rPr>
                <w:delText>26%</w:delText>
              </w:r>
            </w:del>
          </w:p>
        </w:tc>
        <w:tc>
          <w:tcPr>
            <w:tcW w:w="1231" w:type="dxa"/>
            <w:vAlign w:val="center"/>
          </w:tcPr>
          <w:p w14:paraId="2D41AE8D" w14:textId="4B426055"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187" w:author="Yael Armon" w:date="2022-07-03T15:15:00Z"/>
                <w:rFonts w:ascii="Arial" w:hAnsi="Arial" w:cs="Arial"/>
                <w:color w:val="FF0000"/>
              </w:rPr>
              <w:pPrChange w:id="2188"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189" w:author="Yael Armon" w:date="2022-07-03T15:15:00Z">
              <w:r w:rsidDel="00DE6623">
                <w:rPr>
                  <w:rFonts w:ascii="Arial" w:hAnsi="Arial" w:cs="Arial"/>
                </w:rPr>
                <w:delText>15</w:delText>
              </w:r>
            </w:del>
          </w:p>
        </w:tc>
      </w:tr>
      <w:tr w:rsidR="006E1F83" w:rsidRPr="00090779" w:rsidDel="00DE6623" w14:paraId="7DCD8720" w14:textId="021D98A0" w:rsidTr="006E1F83">
        <w:trPr>
          <w:cnfStyle w:val="000000010000" w:firstRow="0" w:lastRow="0" w:firstColumn="0" w:lastColumn="0" w:oddVBand="0" w:evenVBand="0" w:oddHBand="0" w:evenHBand="1" w:firstRowFirstColumn="0" w:firstRowLastColumn="0" w:lastRowFirstColumn="0" w:lastRowLastColumn="0"/>
          <w:trHeight w:val="314"/>
          <w:del w:id="2190"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tcPr>
          <w:p w14:paraId="5663EA81" w14:textId="63CEE245" w:rsidR="006E1F83" w:rsidRPr="00090779" w:rsidDel="00DE6623" w:rsidRDefault="006E1F83" w:rsidP="00C852E6">
            <w:pPr>
              <w:spacing w:line="360" w:lineRule="auto"/>
              <w:jc w:val="both"/>
              <w:rPr>
                <w:del w:id="2191" w:author="Yael Armon" w:date="2022-07-03T15:15:00Z"/>
                <w:rFonts w:asciiTheme="minorBidi" w:hAnsiTheme="minorBidi"/>
                <w:b w:val="0"/>
                <w:bCs w:val="0"/>
                <w:rtl/>
              </w:rPr>
            </w:pPr>
            <w:del w:id="2192" w:author="Yael Armon" w:date="2022-07-03T15:15:00Z">
              <w:r w:rsidRPr="00090779" w:rsidDel="00DE6623">
                <w:rPr>
                  <w:rFonts w:asciiTheme="minorBidi" w:hAnsiTheme="minorBidi"/>
                  <w:rtl/>
                </w:rPr>
                <w:delText>מקומות עבודה</w:delText>
              </w:r>
            </w:del>
          </w:p>
        </w:tc>
        <w:tc>
          <w:tcPr>
            <w:tcW w:w="1230" w:type="dxa"/>
            <w:vAlign w:val="center"/>
          </w:tcPr>
          <w:p w14:paraId="52284695" w14:textId="2060C5C7"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93" w:author="Yael Armon" w:date="2022-07-03T15:15:00Z"/>
                <w:rFonts w:ascii="Arial" w:hAnsi="Arial" w:cs="Arial"/>
                <w:color w:val="FF0000"/>
              </w:rPr>
              <w:pPrChange w:id="2194"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95" w:author="Yael Armon" w:date="2022-07-03T15:15:00Z">
              <w:r w:rsidDel="00DE6623">
                <w:rPr>
                  <w:rFonts w:ascii="Arial" w:hAnsi="Arial" w:cs="Arial"/>
                </w:rPr>
                <w:delText>301</w:delText>
              </w:r>
            </w:del>
          </w:p>
        </w:tc>
        <w:tc>
          <w:tcPr>
            <w:tcW w:w="1231" w:type="dxa"/>
            <w:vAlign w:val="center"/>
          </w:tcPr>
          <w:p w14:paraId="6E28954C" w14:textId="238C80CF"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96" w:author="Yael Armon" w:date="2022-07-03T15:15:00Z"/>
                <w:rFonts w:ascii="Arial" w:hAnsi="Arial" w:cs="Arial"/>
                <w:color w:val="FF0000"/>
              </w:rPr>
              <w:pPrChange w:id="2197"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198" w:author="Yael Armon" w:date="2022-07-03T15:15:00Z">
              <w:r w:rsidDel="00DE6623">
                <w:rPr>
                  <w:rFonts w:ascii="Arial" w:hAnsi="Arial" w:cs="Arial"/>
                </w:rPr>
                <w:delText>72</w:delText>
              </w:r>
            </w:del>
          </w:p>
        </w:tc>
        <w:tc>
          <w:tcPr>
            <w:tcW w:w="1231" w:type="dxa"/>
            <w:vAlign w:val="center"/>
          </w:tcPr>
          <w:p w14:paraId="25F47647" w14:textId="1B40157D"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199" w:author="Yael Armon" w:date="2022-07-03T15:15:00Z"/>
                <w:rFonts w:ascii="Arial" w:hAnsi="Arial" w:cs="Arial"/>
              </w:rPr>
              <w:pPrChange w:id="2200"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01" w:author="Yael Armon" w:date="2022-07-03T15:15:00Z">
              <w:r w:rsidDel="00DE6623">
                <w:rPr>
                  <w:rFonts w:ascii="Arial" w:hAnsi="Arial" w:cs="Arial"/>
                  <w:color w:val="000000"/>
                </w:rPr>
                <w:delText>127</w:delText>
              </w:r>
            </w:del>
          </w:p>
        </w:tc>
        <w:tc>
          <w:tcPr>
            <w:tcW w:w="1230" w:type="dxa"/>
            <w:vAlign w:val="center"/>
          </w:tcPr>
          <w:p w14:paraId="2E6A4A66" w14:textId="007D009B"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202" w:author="Yael Armon" w:date="2022-07-03T15:15:00Z"/>
                <w:rFonts w:ascii="Arial" w:hAnsi="Arial" w:cs="Arial"/>
              </w:rPr>
              <w:pPrChange w:id="2203"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04" w:author="Yael Armon" w:date="2022-07-03T15:15:00Z">
              <w:r w:rsidDel="00DE6623">
                <w:rPr>
                  <w:rFonts w:ascii="Arial" w:hAnsi="Arial" w:cs="Arial"/>
                  <w:color w:val="000000"/>
                </w:rPr>
                <w:delText>33</w:delText>
              </w:r>
            </w:del>
          </w:p>
        </w:tc>
        <w:tc>
          <w:tcPr>
            <w:tcW w:w="1231" w:type="dxa"/>
            <w:vAlign w:val="center"/>
          </w:tcPr>
          <w:p w14:paraId="3EB50545" w14:textId="76F5906A"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205" w:author="Yael Armon" w:date="2022-07-03T15:15:00Z"/>
                <w:rFonts w:ascii="Arial" w:hAnsi="Arial" w:cs="Arial"/>
              </w:rPr>
              <w:pPrChange w:id="2206"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07" w:author="Yael Armon" w:date="2022-07-03T15:15:00Z">
              <w:r w:rsidDel="00DE6623">
                <w:rPr>
                  <w:rFonts w:ascii="Arial" w:hAnsi="Arial" w:cs="Arial"/>
                  <w:color w:val="000000"/>
                </w:rPr>
                <w:delText>26%</w:delText>
              </w:r>
            </w:del>
          </w:p>
        </w:tc>
        <w:tc>
          <w:tcPr>
            <w:tcW w:w="1231" w:type="dxa"/>
            <w:vAlign w:val="center"/>
          </w:tcPr>
          <w:p w14:paraId="4197F638" w14:textId="5F956A58"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208" w:author="Yael Armon" w:date="2022-07-03T15:15:00Z"/>
                <w:rFonts w:ascii="Arial" w:hAnsi="Arial" w:cs="Arial"/>
                <w:color w:val="FF0000"/>
              </w:rPr>
              <w:pPrChange w:id="2209"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10" w:author="Yael Armon" w:date="2022-07-03T15:15:00Z">
              <w:r w:rsidDel="00DE6623">
                <w:rPr>
                  <w:rFonts w:ascii="Arial" w:hAnsi="Arial" w:cs="Arial"/>
                </w:rPr>
                <w:delText>11</w:delText>
              </w:r>
            </w:del>
          </w:p>
        </w:tc>
      </w:tr>
      <w:tr w:rsidR="006E1F83" w:rsidRPr="00090779" w:rsidDel="00DE6623" w14:paraId="429808D1" w14:textId="3DA6A9E9" w:rsidTr="006E1F83">
        <w:trPr>
          <w:cnfStyle w:val="000000100000" w:firstRow="0" w:lastRow="0" w:firstColumn="0" w:lastColumn="0" w:oddVBand="0" w:evenVBand="0" w:oddHBand="1" w:evenHBand="0" w:firstRowFirstColumn="0" w:firstRowLastColumn="0" w:lastRowFirstColumn="0" w:lastRowLastColumn="0"/>
          <w:trHeight w:val="141"/>
          <w:del w:id="2211"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tcPr>
          <w:p w14:paraId="50C5CD16" w14:textId="52B8E0B5" w:rsidR="006E1F83" w:rsidRPr="00090779" w:rsidDel="00DE6623" w:rsidRDefault="006E1F83" w:rsidP="00C852E6">
            <w:pPr>
              <w:spacing w:line="360" w:lineRule="auto"/>
              <w:jc w:val="both"/>
              <w:rPr>
                <w:del w:id="2212" w:author="Yael Armon" w:date="2022-07-03T15:15:00Z"/>
                <w:rFonts w:asciiTheme="minorBidi" w:hAnsiTheme="minorBidi"/>
                <w:b w:val="0"/>
                <w:bCs w:val="0"/>
                <w:rtl/>
              </w:rPr>
            </w:pPr>
            <w:del w:id="2213" w:author="Yael Armon" w:date="2022-07-03T15:15:00Z">
              <w:r w:rsidRPr="00090779" w:rsidDel="00DE6623">
                <w:rPr>
                  <w:rFonts w:asciiTheme="minorBidi" w:hAnsiTheme="minorBidi"/>
                  <w:rtl/>
                </w:rPr>
                <w:delText>מוסדות חינוך</w:delText>
              </w:r>
            </w:del>
          </w:p>
        </w:tc>
        <w:tc>
          <w:tcPr>
            <w:tcW w:w="1230" w:type="dxa"/>
            <w:vAlign w:val="center"/>
          </w:tcPr>
          <w:p w14:paraId="4F59A593" w14:textId="77F61016"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14" w:author="Yael Armon" w:date="2022-07-03T15:15:00Z"/>
                <w:rFonts w:ascii="Arial" w:hAnsi="Arial" w:cs="Arial"/>
                <w:color w:val="FF0000"/>
              </w:rPr>
              <w:pPrChange w:id="2215"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16" w:author="Yael Armon" w:date="2022-07-03T15:15:00Z">
              <w:r w:rsidDel="00DE6623">
                <w:rPr>
                  <w:rFonts w:ascii="Arial" w:hAnsi="Arial" w:cs="Arial"/>
                </w:rPr>
                <w:delText>39</w:delText>
              </w:r>
            </w:del>
          </w:p>
        </w:tc>
        <w:tc>
          <w:tcPr>
            <w:tcW w:w="1231" w:type="dxa"/>
            <w:vAlign w:val="center"/>
          </w:tcPr>
          <w:p w14:paraId="3D31D769" w14:textId="24396820"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17" w:author="Yael Armon" w:date="2022-07-03T15:15:00Z"/>
                <w:rFonts w:ascii="Arial" w:hAnsi="Arial" w:cs="Arial"/>
                <w:color w:val="FF0000"/>
              </w:rPr>
              <w:pPrChange w:id="2218"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19" w:author="Yael Armon" w:date="2022-07-03T15:15:00Z">
              <w:r w:rsidDel="00DE6623">
                <w:rPr>
                  <w:rFonts w:ascii="Arial" w:hAnsi="Arial" w:cs="Arial"/>
                </w:rPr>
                <w:delText>7</w:delText>
              </w:r>
            </w:del>
          </w:p>
        </w:tc>
        <w:tc>
          <w:tcPr>
            <w:tcW w:w="1231" w:type="dxa"/>
            <w:vAlign w:val="center"/>
          </w:tcPr>
          <w:p w14:paraId="3C21BD46" w14:textId="753D1550"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20" w:author="Yael Armon" w:date="2022-07-03T15:15:00Z"/>
                <w:rFonts w:ascii="Arial" w:hAnsi="Arial" w:cs="Arial"/>
              </w:rPr>
              <w:pPrChange w:id="2221"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22" w:author="Yael Armon" w:date="2022-07-03T15:15:00Z">
              <w:r w:rsidDel="00DE6623">
                <w:rPr>
                  <w:rFonts w:ascii="Arial" w:hAnsi="Arial" w:cs="Arial"/>
                  <w:color w:val="000000"/>
                </w:rPr>
                <w:delText>3</w:delText>
              </w:r>
            </w:del>
          </w:p>
        </w:tc>
        <w:tc>
          <w:tcPr>
            <w:tcW w:w="1230" w:type="dxa"/>
            <w:vAlign w:val="center"/>
          </w:tcPr>
          <w:p w14:paraId="7566F002" w14:textId="7577F32E"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23" w:author="Yael Armon" w:date="2022-07-03T15:15:00Z"/>
                <w:rFonts w:ascii="Arial" w:hAnsi="Arial" w:cs="Arial"/>
              </w:rPr>
              <w:pPrChange w:id="2224"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25" w:author="Yael Armon" w:date="2022-07-03T15:15:00Z">
              <w:r w:rsidDel="00DE6623">
                <w:rPr>
                  <w:rFonts w:ascii="Arial" w:hAnsi="Arial" w:cs="Arial"/>
                  <w:color w:val="000000"/>
                </w:rPr>
                <w:delText>1</w:delText>
              </w:r>
            </w:del>
          </w:p>
        </w:tc>
        <w:tc>
          <w:tcPr>
            <w:tcW w:w="1231" w:type="dxa"/>
            <w:vAlign w:val="center"/>
          </w:tcPr>
          <w:p w14:paraId="091264CE" w14:textId="7938BFF6"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26" w:author="Yael Armon" w:date="2022-07-03T15:15:00Z"/>
                <w:rFonts w:ascii="Arial" w:hAnsi="Arial" w:cs="Arial"/>
              </w:rPr>
              <w:pPrChange w:id="2227"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28" w:author="Yael Armon" w:date="2022-07-03T15:15:00Z">
              <w:r w:rsidDel="00DE6623">
                <w:rPr>
                  <w:rFonts w:ascii="Arial" w:hAnsi="Arial" w:cs="Arial"/>
                  <w:color w:val="000000"/>
                </w:rPr>
                <w:delText>16%</w:delText>
              </w:r>
            </w:del>
          </w:p>
        </w:tc>
        <w:tc>
          <w:tcPr>
            <w:tcW w:w="1231" w:type="dxa"/>
            <w:vAlign w:val="center"/>
          </w:tcPr>
          <w:p w14:paraId="21B1F1DA" w14:textId="730FBBDB"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29" w:author="Yael Armon" w:date="2022-07-03T15:15:00Z"/>
                <w:rFonts w:ascii="Arial" w:hAnsi="Arial" w:cs="Arial"/>
                <w:color w:val="FF0000"/>
              </w:rPr>
              <w:pPrChange w:id="2230"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31" w:author="Yael Armon" w:date="2022-07-03T15:15:00Z">
              <w:r w:rsidDel="00DE6623">
                <w:rPr>
                  <w:rFonts w:ascii="Arial" w:hAnsi="Arial" w:cs="Arial"/>
                </w:rPr>
                <w:delText>0</w:delText>
              </w:r>
            </w:del>
          </w:p>
        </w:tc>
      </w:tr>
      <w:tr w:rsidR="006E1F83" w:rsidRPr="00090779" w:rsidDel="00DE6623" w14:paraId="466A0AB1" w14:textId="3CCAC956" w:rsidTr="006E1F83">
        <w:trPr>
          <w:cnfStyle w:val="000000010000" w:firstRow="0" w:lastRow="0" w:firstColumn="0" w:lastColumn="0" w:oddVBand="0" w:evenVBand="0" w:oddHBand="0" w:evenHBand="1" w:firstRowFirstColumn="0" w:firstRowLastColumn="0" w:lastRowFirstColumn="0" w:lastRowLastColumn="0"/>
          <w:trHeight w:val="437"/>
          <w:del w:id="2232"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tcPr>
          <w:p w14:paraId="5D9724D9" w14:textId="18B07412" w:rsidR="006E1F83" w:rsidRPr="00090779" w:rsidDel="00DE6623" w:rsidRDefault="006E1F83" w:rsidP="00C852E6">
            <w:pPr>
              <w:spacing w:line="360" w:lineRule="auto"/>
              <w:jc w:val="both"/>
              <w:rPr>
                <w:del w:id="2233" w:author="Yael Armon" w:date="2022-07-03T15:15:00Z"/>
                <w:rFonts w:asciiTheme="minorBidi" w:hAnsiTheme="minorBidi"/>
                <w:b w:val="0"/>
                <w:bCs w:val="0"/>
                <w:rtl/>
              </w:rPr>
            </w:pPr>
            <w:del w:id="2234" w:author="Yael Armon" w:date="2022-07-03T15:15:00Z">
              <w:r w:rsidRPr="00090779" w:rsidDel="00DE6623">
                <w:rPr>
                  <w:rFonts w:asciiTheme="minorBidi" w:hAnsiTheme="minorBidi"/>
                  <w:rtl/>
                </w:rPr>
                <w:delText>מסעדות</w:delText>
              </w:r>
            </w:del>
          </w:p>
        </w:tc>
        <w:tc>
          <w:tcPr>
            <w:tcW w:w="1230" w:type="dxa"/>
            <w:vAlign w:val="center"/>
          </w:tcPr>
          <w:p w14:paraId="0A6D7A64" w14:textId="6FDE2BC2"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235" w:author="Yael Armon" w:date="2022-07-03T15:15:00Z"/>
                <w:rFonts w:ascii="Arial" w:hAnsi="Arial" w:cs="Arial"/>
                <w:color w:val="FF0000"/>
              </w:rPr>
              <w:pPrChange w:id="2236"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37" w:author="Yael Armon" w:date="2022-07-03T15:15:00Z">
              <w:r w:rsidDel="00DE6623">
                <w:rPr>
                  <w:rFonts w:ascii="Arial" w:hAnsi="Arial" w:cs="Arial"/>
                </w:rPr>
                <w:delText>250</w:delText>
              </w:r>
            </w:del>
          </w:p>
        </w:tc>
        <w:tc>
          <w:tcPr>
            <w:tcW w:w="1231" w:type="dxa"/>
            <w:vAlign w:val="center"/>
          </w:tcPr>
          <w:p w14:paraId="24FD14D6" w14:textId="241CE212"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238" w:author="Yael Armon" w:date="2022-07-03T15:15:00Z"/>
                <w:rFonts w:ascii="Arial" w:hAnsi="Arial" w:cs="Arial"/>
                <w:color w:val="FF0000"/>
              </w:rPr>
              <w:pPrChange w:id="2239"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40" w:author="Yael Armon" w:date="2022-07-03T15:15:00Z">
              <w:r w:rsidDel="00DE6623">
                <w:rPr>
                  <w:rFonts w:ascii="Arial" w:hAnsi="Arial" w:cs="Arial"/>
                </w:rPr>
                <w:delText>91</w:delText>
              </w:r>
            </w:del>
          </w:p>
        </w:tc>
        <w:tc>
          <w:tcPr>
            <w:tcW w:w="1231" w:type="dxa"/>
            <w:vAlign w:val="center"/>
          </w:tcPr>
          <w:p w14:paraId="1C152CA9" w14:textId="05118277"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241" w:author="Yael Armon" w:date="2022-07-03T15:15:00Z"/>
                <w:rFonts w:ascii="Arial" w:hAnsi="Arial" w:cs="Arial"/>
              </w:rPr>
              <w:pPrChange w:id="2242"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43" w:author="Yael Armon" w:date="2022-07-03T15:15:00Z">
              <w:r w:rsidDel="00DE6623">
                <w:rPr>
                  <w:rFonts w:ascii="Arial" w:hAnsi="Arial" w:cs="Arial"/>
                  <w:color w:val="000000"/>
                </w:rPr>
                <w:delText>68</w:delText>
              </w:r>
            </w:del>
          </w:p>
        </w:tc>
        <w:tc>
          <w:tcPr>
            <w:tcW w:w="1230" w:type="dxa"/>
            <w:vAlign w:val="center"/>
          </w:tcPr>
          <w:p w14:paraId="735F1DD7" w14:textId="61F4F041"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244" w:author="Yael Armon" w:date="2022-07-03T15:15:00Z"/>
                <w:rFonts w:ascii="Arial" w:hAnsi="Arial" w:cs="Arial"/>
              </w:rPr>
              <w:pPrChange w:id="2245"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46" w:author="Yael Armon" w:date="2022-07-03T15:15:00Z">
              <w:r w:rsidDel="00DE6623">
                <w:rPr>
                  <w:rFonts w:ascii="Arial" w:hAnsi="Arial" w:cs="Arial"/>
                  <w:color w:val="000000"/>
                </w:rPr>
                <w:delText>9</w:delText>
              </w:r>
            </w:del>
          </w:p>
        </w:tc>
        <w:tc>
          <w:tcPr>
            <w:tcW w:w="1231" w:type="dxa"/>
            <w:vAlign w:val="center"/>
          </w:tcPr>
          <w:p w14:paraId="2308C821" w14:textId="201E1AA6" w:rsidR="006E1F83" w:rsidRPr="0009077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247" w:author="Yael Armon" w:date="2022-07-03T15:15:00Z"/>
                <w:rFonts w:ascii="Arial" w:hAnsi="Arial" w:cs="Arial"/>
              </w:rPr>
              <w:pPrChange w:id="2248"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49" w:author="Yael Armon" w:date="2022-07-03T15:15:00Z">
              <w:r w:rsidDel="00DE6623">
                <w:rPr>
                  <w:rFonts w:ascii="Arial" w:hAnsi="Arial" w:cs="Arial"/>
                  <w:color w:val="000000"/>
                </w:rPr>
                <w:delText>13%</w:delText>
              </w:r>
            </w:del>
          </w:p>
        </w:tc>
        <w:tc>
          <w:tcPr>
            <w:tcW w:w="1231" w:type="dxa"/>
            <w:vAlign w:val="center"/>
          </w:tcPr>
          <w:p w14:paraId="22F259C1" w14:textId="647A242D"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250" w:author="Yael Armon" w:date="2022-07-03T15:15:00Z"/>
                <w:rFonts w:ascii="Arial" w:hAnsi="Arial" w:cs="Arial"/>
                <w:color w:val="FF0000"/>
              </w:rPr>
              <w:pPrChange w:id="2251"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252" w:author="Yael Armon" w:date="2022-07-03T15:15:00Z">
              <w:r w:rsidDel="00DE6623">
                <w:rPr>
                  <w:rFonts w:ascii="Arial" w:hAnsi="Arial" w:cs="Arial"/>
                </w:rPr>
                <w:delText>2</w:delText>
              </w:r>
            </w:del>
          </w:p>
        </w:tc>
      </w:tr>
      <w:tr w:rsidR="006E1F83" w:rsidRPr="00090779" w:rsidDel="00DE6623" w14:paraId="08316E28" w14:textId="258FE579" w:rsidTr="006E1F83">
        <w:trPr>
          <w:cnfStyle w:val="000000100000" w:firstRow="0" w:lastRow="0" w:firstColumn="0" w:lastColumn="0" w:oddVBand="0" w:evenVBand="0" w:oddHBand="1" w:evenHBand="0" w:firstRowFirstColumn="0" w:firstRowLastColumn="0" w:lastRowFirstColumn="0" w:lastRowLastColumn="0"/>
          <w:trHeight w:val="55"/>
          <w:del w:id="2253" w:author="Yael Armon" w:date="2022-07-03T15:15:00Z"/>
        </w:trPr>
        <w:tc>
          <w:tcPr>
            <w:cnfStyle w:val="001000000000" w:firstRow="0" w:lastRow="0" w:firstColumn="1" w:lastColumn="0" w:oddVBand="0" w:evenVBand="0" w:oddHBand="0" w:evenHBand="0" w:firstRowFirstColumn="0" w:firstRowLastColumn="0" w:lastRowFirstColumn="0" w:lastRowLastColumn="0"/>
            <w:tcW w:w="1615" w:type="dxa"/>
          </w:tcPr>
          <w:p w14:paraId="6D291060" w14:textId="2AE41608" w:rsidR="006E1F83" w:rsidRPr="00090779" w:rsidDel="00DE6623" w:rsidRDefault="006E1F83" w:rsidP="00C852E6">
            <w:pPr>
              <w:spacing w:line="360" w:lineRule="auto"/>
              <w:jc w:val="both"/>
              <w:rPr>
                <w:del w:id="2254" w:author="Yael Armon" w:date="2022-07-03T15:15:00Z"/>
                <w:rFonts w:asciiTheme="minorBidi" w:hAnsiTheme="minorBidi"/>
                <w:b w:val="0"/>
                <w:bCs w:val="0"/>
                <w:rtl/>
              </w:rPr>
            </w:pPr>
            <w:del w:id="2255" w:author="Yael Armon" w:date="2022-07-03T15:15:00Z">
              <w:r w:rsidRPr="00090779" w:rsidDel="00DE6623">
                <w:rPr>
                  <w:rFonts w:asciiTheme="minorBidi" w:hAnsiTheme="minorBidi"/>
                  <w:rtl/>
                </w:rPr>
                <w:delText>סה"כ</w:delText>
              </w:r>
            </w:del>
          </w:p>
        </w:tc>
        <w:tc>
          <w:tcPr>
            <w:tcW w:w="1230" w:type="dxa"/>
            <w:vAlign w:val="center"/>
          </w:tcPr>
          <w:p w14:paraId="5B66182D" w14:textId="7D79746C"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56" w:author="Yael Armon" w:date="2022-07-03T15:15:00Z"/>
                <w:rFonts w:ascii="Arial" w:hAnsi="Arial" w:cs="Arial"/>
                <w:b/>
                <w:bCs/>
                <w:color w:val="FF0000"/>
              </w:rPr>
              <w:pPrChange w:id="2257"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58" w:author="Yael Armon" w:date="2022-07-03T15:15:00Z">
              <w:r w:rsidRPr="00647709" w:rsidDel="00DE6623">
                <w:rPr>
                  <w:rFonts w:ascii="Arial" w:hAnsi="Arial" w:cs="Arial"/>
                  <w:b/>
                  <w:bCs/>
                </w:rPr>
                <w:delText>1,062</w:delText>
              </w:r>
            </w:del>
          </w:p>
        </w:tc>
        <w:tc>
          <w:tcPr>
            <w:tcW w:w="1231" w:type="dxa"/>
            <w:vAlign w:val="center"/>
          </w:tcPr>
          <w:p w14:paraId="76BA665D" w14:textId="02FCD519"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59" w:author="Yael Armon" w:date="2022-07-03T15:15:00Z"/>
                <w:rFonts w:ascii="Arial" w:hAnsi="Arial" w:cs="Arial"/>
                <w:b/>
                <w:bCs/>
                <w:color w:val="FF0000"/>
              </w:rPr>
              <w:pPrChange w:id="2260"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61" w:author="Yael Armon" w:date="2022-07-03T15:15:00Z">
              <w:r w:rsidDel="00DE6623">
                <w:rPr>
                  <w:rFonts w:ascii="Arial" w:hAnsi="Arial" w:cs="Arial"/>
                  <w:b/>
                  <w:bCs/>
                </w:rPr>
                <w:delText>426</w:delText>
              </w:r>
            </w:del>
          </w:p>
        </w:tc>
        <w:tc>
          <w:tcPr>
            <w:tcW w:w="1231" w:type="dxa"/>
            <w:vAlign w:val="center"/>
          </w:tcPr>
          <w:p w14:paraId="67F5ECD4" w14:textId="4AE927DC" w:rsidR="006E1F83" w:rsidRPr="00C87116"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62" w:author="Yael Armon" w:date="2022-07-03T15:15:00Z"/>
                <w:rFonts w:ascii="Arial" w:hAnsi="Arial" w:cs="Arial"/>
                <w:b/>
                <w:bCs/>
              </w:rPr>
              <w:pPrChange w:id="2263"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64" w:author="Yael Armon" w:date="2022-07-03T15:15:00Z">
              <w:r w:rsidDel="00DE6623">
                <w:rPr>
                  <w:rFonts w:ascii="Arial" w:hAnsi="Arial" w:cs="Arial"/>
                  <w:b/>
                  <w:bCs/>
                  <w:color w:val="000000"/>
                </w:rPr>
                <w:delText>494</w:delText>
              </w:r>
            </w:del>
          </w:p>
        </w:tc>
        <w:tc>
          <w:tcPr>
            <w:tcW w:w="1230" w:type="dxa"/>
            <w:vAlign w:val="center"/>
          </w:tcPr>
          <w:p w14:paraId="608B6259" w14:textId="54CF0994" w:rsidR="006E1F83" w:rsidRPr="00C87116"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65" w:author="Yael Armon" w:date="2022-07-03T15:15:00Z"/>
                <w:rFonts w:ascii="Arial" w:hAnsi="Arial" w:cs="Arial"/>
                <w:b/>
                <w:bCs/>
              </w:rPr>
              <w:pPrChange w:id="2266"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67" w:author="Yael Armon" w:date="2022-07-03T15:15:00Z">
              <w:r w:rsidDel="00DE6623">
                <w:rPr>
                  <w:rFonts w:ascii="Arial" w:hAnsi="Arial" w:cs="Arial"/>
                  <w:b/>
                  <w:bCs/>
                  <w:color w:val="000000"/>
                </w:rPr>
                <w:delText>132</w:delText>
              </w:r>
            </w:del>
          </w:p>
        </w:tc>
        <w:tc>
          <w:tcPr>
            <w:tcW w:w="1231" w:type="dxa"/>
            <w:vAlign w:val="center"/>
          </w:tcPr>
          <w:p w14:paraId="5E48C84C" w14:textId="528A976D" w:rsidR="006E1F83" w:rsidRPr="004844EE"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68" w:author="Yael Armon" w:date="2022-07-03T15:15:00Z"/>
                <w:rFonts w:ascii="Arial" w:hAnsi="Arial" w:cs="Arial"/>
                <w:b/>
                <w:bCs/>
              </w:rPr>
              <w:pPrChange w:id="2269"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70" w:author="Yael Armon" w:date="2022-07-03T15:15:00Z">
              <w:r w:rsidRPr="00647709" w:rsidDel="00DE6623">
                <w:rPr>
                  <w:rFonts w:ascii="Arial" w:hAnsi="Arial" w:cs="Arial"/>
                  <w:b/>
                  <w:bCs/>
                  <w:color w:val="000000"/>
                </w:rPr>
                <w:delText>26%</w:delText>
              </w:r>
            </w:del>
          </w:p>
        </w:tc>
        <w:tc>
          <w:tcPr>
            <w:tcW w:w="1231" w:type="dxa"/>
            <w:vAlign w:val="center"/>
          </w:tcPr>
          <w:p w14:paraId="2938EEE4" w14:textId="145BEC96"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271" w:author="Yael Armon" w:date="2022-07-03T15:15:00Z"/>
                <w:rFonts w:ascii="Arial" w:hAnsi="Arial" w:cs="Arial"/>
                <w:b/>
                <w:bCs/>
                <w:color w:val="FF0000"/>
              </w:rPr>
              <w:pPrChange w:id="2272"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273" w:author="Yael Armon" w:date="2022-07-03T15:15:00Z">
              <w:r w:rsidDel="00DE6623">
                <w:rPr>
                  <w:rFonts w:ascii="Arial" w:hAnsi="Arial" w:cs="Arial"/>
                  <w:b/>
                  <w:bCs/>
                </w:rPr>
                <w:delText>44</w:delText>
              </w:r>
            </w:del>
          </w:p>
        </w:tc>
      </w:tr>
    </w:tbl>
    <w:p w14:paraId="6B5BB963" w14:textId="23168728" w:rsidR="006E1F83" w:rsidRPr="00647709" w:rsidDel="00DE6623" w:rsidRDefault="006E1F83">
      <w:pPr>
        <w:spacing w:line="360" w:lineRule="auto"/>
        <w:jc w:val="both"/>
        <w:rPr>
          <w:del w:id="2274" w:author="Yael Armon" w:date="2022-07-03T15:15:00Z"/>
          <w:rFonts w:asciiTheme="minorBidi" w:hAnsiTheme="minorBidi"/>
          <w:sz w:val="18"/>
          <w:szCs w:val="18"/>
          <w:rtl/>
        </w:rPr>
        <w:pPrChange w:id="2275" w:author="Yael Armon" w:date="2022-07-03T15:16:00Z">
          <w:pPr>
            <w:spacing w:line="360" w:lineRule="auto"/>
          </w:pPr>
        </w:pPrChange>
      </w:pPr>
      <w:del w:id="2276" w:author="Yael Armon" w:date="2022-07-03T15:15:00Z">
        <w:r w:rsidRPr="00647709" w:rsidDel="00DE6623">
          <w:rPr>
            <w:rFonts w:asciiTheme="minorBidi" w:hAnsiTheme="minorBidi"/>
            <w:sz w:val="18"/>
            <w:szCs w:val="18"/>
            <w:rtl/>
          </w:rPr>
          <w:delText>* נתון זה הוערך בהתאם למספר ימי העבודה הרלוונטיים בכל קטגוריה, ואומדן זה מבחין גם בין האוכלוסיות בשונות בתוך קטגוריה.</w:delText>
        </w:r>
      </w:del>
    </w:p>
    <w:p w14:paraId="38E40865" w14:textId="515A64B5" w:rsidR="006E1F83" w:rsidRPr="00090779" w:rsidDel="00DE6623" w:rsidRDefault="006E1F83" w:rsidP="00C852E6">
      <w:pPr>
        <w:spacing w:line="360" w:lineRule="auto"/>
        <w:jc w:val="both"/>
        <w:rPr>
          <w:del w:id="2277" w:author="Yael Armon" w:date="2022-07-03T15:15:00Z"/>
          <w:rFonts w:asciiTheme="minorBidi" w:hAnsiTheme="minorBidi"/>
          <w:sz w:val="24"/>
          <w:szCs w:val="24"/>
          <w:rtl/>
        </w:rPr>
      </w:pPr>
      <w:del w:id="2278" w:author="Yael Armon" w:date="2022-07-03T15:15:00Z">
        <w:r w:rsidRPr="00090779" w:rsidDel="00DE6623">
          <w:rPr>
            <w:rFonts w:asciiTheme="minorBidi" w:hAnsiTheme="minorBidi" w:hint="cs"/>
            <w:sz w:val="24"/>
            <w:szCs w:val="24"/>
            <w:rtl/>
          </w:rPr>
          <w:delText>כשליש</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מהאובדן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בארוחות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המוסדיות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הינו</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אובדן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בר</w:delText>
        </w:r>
        <w:r w:rsidRPr="00090779" w:rsidDel="00DE6623">
          <w:rPr>
            <w:rFonts w:asciiTheme="minorBidi" w:hAnsiTheme="minorBidi"/>
            <w:sz w:val="24"/>
            <w:szCs w:val="24"/>
            <w:rtl/>
          </w:rPr>
          <w:delText>-</w:delText>
        </w:r>
        <w:r w:rsidRPr="00090779" w:rsidDel="00DE6623">
          <w:rPr>
            <w:rFonts w:asciiTheme="minorBidi" w:hAnsiTheme="minorBidi" w:hint="cs"/>
            <w:sz w:val="24"/>
            <w:szCs w:val="24"/>
            <w:rtl/>
          </w:rPr>
          <w:delText>הצלה</w:delText>
        </w:r>
        <w:r w:rsidRPr="0009699F" w:rsidDel="00DE6623">
          <w:rPr>
            <w:rStyle w:val="FootnoteReference"/>
            <w:rFonts w:asciiTheme="minorBidi" w:hAnsiTheme="minorBidi"/>
            <w:sz w:val="24"/>
            <w:szCs w:val="24"/>
            <w:rtl/>
          </w:rPr>
          <w:footnoteReference w:id="27"/>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כלומר</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ניתן</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להציל</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כ</w:delText>
        </w:r>
        <w:r w:rsidRPr="0009699F" w:rsidDel="00DE6623">
          <w:rPr>
            <w:rFonts w:asciiTheme="minorBidi" w:hAnsiTheme="minorBidi"/>
            <w:sz w:val="24"/>
            <w:szCs w:val="24"/>
            <w:rtl/>
          </w:rPr>
          <w:delText>-</w:delText>
        </w:r>
        <w:r w:rsidRPr="00647709" w:rsidDel="00DE6623">
          <w:rPr>
            <w:rFonts w:asciiTheme="minorBidi" w:hAnsiTheme="minorBidi"/>
            <w:sz w:val="24"/>
            <w:szCs w:val="24"/>
            <w:rtl/>
          </w:rPr>
          <w:delText>44</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אלף</w:delText>
        </w:r>
        <w:r w:rsidRPr="0009699F" w:rsidDel="00DE6623">
          <w:rPr>
            <w:rFonts w:asciiTheme="minorBidi" w:hAnsiTheme="minorBidi"/>
            <w:sz w:val="24"/>
            <w:szCs w:val="24"/>
            <w:rtl/>
          </w:rPr>
          <w:delText xml:space="preserve"> </w:delText>
        </w:r>
        <w:r w:rsidDel="00DE6623">
          <w:rPr>
            <w:rFonts w:asciiTheme="minorBidi" w:hAnsiTheme="minorBidi" w:hint="eastAsia"/>
            <w:sz w:val="24"/>
            <w:szCs w:val="24"/>
            <w:rtl/>
          </w:rPr>
          <w:delText>טונות</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מזון</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בשנה</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בשווי</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כולל</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של</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כ</w:delText>
        </w:r>
        <w:r w:rsidRPr="0009699F" w:rsidDel="00DE6623">
          <w:rPr>
            <w:rFonts w:asciiTheme="minorBidi" w:hAnsiTheme="minorBidi"/>
            <w:sz w:val="24"/>
            <w:szCs w:val="24"/>
            <w:rtl/>
          </w:rPr>
          <w:delText>-</w:delText>
        </w:r>
        <w:r w:rsidRPr="00647709" w:rsidDel="00DE6623">
          <w:rPr>
            <w:rFonts w:asciiTheme="minorBidi" w:hAnsiTheme="minorBidi"/>
            <w:sz w:val="24"/>
            <w:szCs w:val="24"/>
            <w:rtl/>
          </w:rPr>
          <w:delText xml:space="preserve">600 מיליון </w:delText>
        </w:r>
        <w:r w:rsidRPr="0009699F" w:rsidDel="00DE6623">
          <w:rPr>
            <w:rFonts w:asciiTheme="minorBidi" w:hAnsiTheme="minorBidi" w:hint="eastAsia"/>
            <w:sz w:val="24"/>
            <w:szCs w:val="24"/>
            <w:rtl/>
          </w:rPr>
          <w:delText>ש</w:delText>
        </w:r>
        <w:r w:rsidRPr="0009699F" w:rsidDel="00DE6623">
          <w:rPr>
            <w:rFonts w:asciiTheme="minorBidi" w:hAnsiTheme="minorBidi"/>
            <w:sz w:val="24"/>
            <w:szCs w:val="24"/>
            <w:rtl/>
          </w:rPr>
          <w:delText>"</w:delText>
        </w:r>
        <w:r w:rsidRPr="0009699F" w:rsidDel="00DE6623">
          <w:rPr>
            <w:rFonts w:asciiTheme="minorBidi" w:hAnsiTheme="minorBidi" w:hint="eastAsia"/>
            <w:sz w:val="24"/>
            <w:szCs w:val="24"/>
            <w:rtl/>
          </w:rPr>
          <w:delText>ח</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שהם</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שווה</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ערך</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לכ</w:delText>
        </w:r>
        <w:r w:rsidRPr="0009699F" w:rsidDel="00DE6623">
          <w:rPr>
            <w:rFonts w:asciiTheme="minorBidi" w:hAnsiTheme="minorBidi"/>
            <w:sz w:val="24"/>
            <w:szCs w:val="24"/>
            <w:rtl/>
          </w:rPr>
          <w:delText xml:space="preserve">- </w:delText>
        </w:r>
        <w:r w:rsidRPr="00647709" w:rsidDel="00DE6623">
          <w:rPr>
            <w:rFonts w:asciiTheme="minorBidi" w:hAnsiTheme="minorBidi"/>
            <w:sz w:val="24"/>
            <w:szCs w:val="24"/>
            <w:rtl/>
          </w:rPr>
          <w:delText>38</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מיליון</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ארוחות</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בשנה</w:delText>
        </w:r>
        <w:r w:rsidRPr="0009699F" w:rsidDel="00DE6623">
          <w:rPr>
            <w:rFonts w:asciiTheme="minorBidi" w:hAnsiTheme="minorBidi"/>
            <w:sz w:val="24"/>
            <w:szCs w:val="24"/>
            <w:rtl/>
          </w:rPr>
          <w:delText xml:space="preserve"> </w:delText>
        </w:r>
        <w:r w:rsidRPr="0009699F" w:rsidDel="00DE6623">
          <w:rPr>
            <w:rFonts w:asciiTheme="minorBidi" w:hAnsiTheme="minorBidi" w:hint="eastAsia"/>
            <w:sz w:val="24"/>
            <w:szCs w:val="24"/>
            <w:rtl/>
          </w:rPr>
          <w:delText>בממוצע</w:delText>
        </w:r>
        <w:r w:rsidRPr="0009699F" w:rsidDel="00DE6623">
          <w:rPr>
            <w:rFonts w:asciiTheme="minorBidi" w:hAnsiTheme="minorBidi"/>
            <w:sz w:val="24"/>
            <w:szCs w:val="24"/>
            <w:rtl/>
          </w:rPr>
          <w:delText>.</w:delText>
        </w:r>
      </w:del>
    </w:p>
    <w:p w14:paraId="1F22E73B" w14:textId="068BF7FE" w:rsidR="005A336D" w:rsidDel="00DE6623" w:rsidRDefault="005A336D" w:rsidP="00C852E6">
      <w:pPr>
        <w:spacing w:line="360" w:lineRule="auto"/>
        <w:jc w:val="both"/>
        <w:rPr>
          <w:del w:id="2281" w:author="Yael Armon" w:date="2022-07-03T15:15:00Z"/>
          <w:rFonts w:asciiTheme="minorBidi" w:hAnsiTheme="minorBidi"/>
          <w:sz w:val="24"/>
          <w:szCs w:val="24"/>
          <w:rtl/>
        </w:rPr>
      </w:pPr>
      <w:del w:id="2282" w:author="Yael Armon" w:date="2022-07-03T15:15:00Z">
        <w:r w:rsidDel="00DE6623">
          <w:rPr>
            <w:rFonts w:asciiTheme="minorBidi" w:hAnsiTheme="minorBidi" w:hint="cs"/>
            <w:sz w:val="24"/>
            <w:szCs w:val="24"/>
            <w:rtl/>
          </w:rPr>
          <w:delText xml:space="preserve">בשגרה </w:delText>
        </w:r>
        <w:r w:rsidRPr="00EC6043" w:rsidDel="00DE6623">
          <w:rPr>
            <w:rFonts w:asciiTheme="minorBidi" w:hAnsiTheme="minorBidi" w:hint="eastAsia"/>
            <w:sz w:val="24"/>
            <w:szCs w:val="24"/>
            <w:rtl/>
          </w:rPr>
          <w:delText>כ</w:delText>
        </w:r>
        <w:r w:rsidRPr="00EC6043" w:rsidDel="00DE6623">
          <w:rPr>
            <w:rFonts w:asciiTheme="minorBidi" w:hAnsiTheme="minorBidi"/>
            <w:sz w:val="24"/>
            <w:szCs w:val="24"/>
            <w:rtl/>
          </w:rPr>
          <w:delText>-</w:delText>
        </w:r>
        <w:r w:rsidRPr="00F71BDB" w:rsidDel="00DE6623">
          <w:rPr>
            <w:rFonts w:asciiTheme="minorBidi" w:hAnsiTheme="minorBidi"/>
            <w:sz w:val="24"/>
            <w:szCs w:val="24"/>
            <w:rtl/>
          </w:rPr>
          <w:delText>20%</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מצריכת</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המזון</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בישראל</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נעשית</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במסגרת</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הסעדה</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מוסדית</w:delText>
        </w:r>
        <w:r w:rsidRPr="00EC6043" w:rsidDel="00DE6623">
          <w:rPr>
            <w:rFonts w:asciiTheme="minorBidi" w:hAnsiTheme="minorBidi"/>
            <w:sz w:val="24"/>
            <w:szCs w:val="24"/>
            <w:rtl/>
          </w:rPr>
          <w:delText xml:space="preserve"> – </w:delText>
        </w:r>
        <w:r w:rsidRPr="00EC6043" w:rsidDel="00DE6623">
          <w:rPr>
            <w:rFonts w:asciiTheme="minorBidi" w:hAnsiTheme="minorBidi" w:hint="eastAsia"/>
            <w:sz w:val="24"/>
            <w:szCs w:val="24"/>
            <w:rtl/>
          </w:rPr>
          <w:delText>ארוחות</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במטבחי</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מפעלים</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ומקומות</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עבודה</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ב</w:delText>
        </w:r>
        <w:r w:rsidDel="00DE6623">
          <w:rPr>
            <w:rFonts w:asciiTheme="minorBidi" w:hAnsiTheme="minorBidi" w:hint="cs"/>
            <w:sz w:val="24"/>
            <w:szCs w:val="24"/>
            <w:rtl/>
          </w:rPr>
          <w:delText>כוחות הביטחון (צבא, משטרה ושב"ס)</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בבתי</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מלון</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אולמ</w:delText>
        </w:r>
        <w:r w:rsidDel="00DE6623">
          <w:rPr>
            <w:rFonts w:asciiTheme="minorBidi" w:hAnsiTheme="minorBidi" w:hint="cs"/>
            <w:sz w:val="24"/>
            <w:szCs w:val="24"/>
            <w:rtl/>
          </w:rPr>
          <w:delText>ות</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אירועים</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מסעדות</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בתי</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ספר</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בתי</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חולים</w:delText>
        </w:r>
        <w:r w:rsidRPr="00EC6043" w:rsidDel="00DE6623">
          <w:rPr>
            <w:rFonts w:asciiTheme="minorBidi" w:hAnsiTheme="minorBidi"/>
            <w:sz w:val="24"/>
            <w:szCs w:val="24"/>
            <w:rtl/>
          </w:rPr>
          <w:delText xml:space="preserve"> </w:delText>
        </w:r>
        <w:r w:rsidRPr="00EC6043" w:rsidDel="00DE6623">
          <w:rPr>
            <w:rFonts w:asciiTheme="minorBidi" w:hAnsiTheme="minorBidi" w:hint="eastAsia"/>
            <w:sz w:val="24"/>
            <w:szCs w:val="24"/>
            <w:rtl/>
          </w:rPr>
          <w:delText>וכד</w:delText>
        </w:r>
        <w:r w:rsidRPr="00EC6043" w:rsidDel="00DE6623">
          <w:rPr>
            <w:rFonts w:asciiTheme="minorBidi" w:hAnsiTheme="minorBidi"/>
            <w:sz w:val="24"/>
            <w:szCs w:val="24"/>
            <w:rtl/>
          </w:rPr>
          <w:delText>'.</w:delText>
        </w:r>
        <w:r w:rsidRPr="00EC6043" w:rsidDel="00DE6623">
          <w:rPr>
            <w:rStyle w:val="FootnoteReference"/>
            <w:rFonts w:asciiTheme="minorBidi" w:hAnsiTheme="minorBidi"/>
            <w:sz w:val="24"/>
            <w:szCs w:val="24"/>
            <w:rtl/>
          </w:rPr>
          <w:footnoteReference w:id="28"/>
        </w:r>
        <w:r w:rsidRPr="00EC6043"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מגזר זה </w:delText>
        </w:r>
        <w:r w:rsidRPr="00292351" w:rsidDel="00DE6623">
          <w:rPr>
            <w:rFonts w:asciiTheme="minorBidi" w:hAnsiTheme="minorBidi" w:hint="cs"/>
            <w:sz w:val="24"/>
            <w:szCs w:val="24"/>
            <w:rtl/>
          </w:rPr>
          <w:delText>שב</w:delText>
        </w:r>
        <w:r w:rsidDel="00DE6623">
          <w:rPr>
            <w:rFonts w:asciiTheme="minorBidi" w:hAnsiTheme="minorBidi" w:hint="cs"/>
            <w:sz w:val="24"/>
            <w:szCs w:val="24"/>
            <w:rtl/>
          </w:rPr>
          <w:delText>ו</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מספר</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רב</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של</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סועדים</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המקובצים</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במקום</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אחד</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ה</w:delText>
        </w:r>
        <w:r w:rsidDel="00DE6623">
          <w:rPr>
            <w:rFonts w:asciiTheme="minorBidi" w:hAnsiTheme="minorBidi" w:hint="cs"/>
            <w:sz w:val="24"/>
            <w:szCs w:val="24"/>
            <w:rtl/>
          </w:rPr>
          <w:delText>י</w:delText>
        </w:r>
        <w:r w:rsidRPr="00292351" w:rsidDel="00DE6623">
          <w:rPr>
            <w:rFonts w:asciiTheme="minorBidi" w:hAnsiTheme="minorBidi" w:hint="cs"/>
            <w:sz w:val="24"/>
            <w:szCs w:val="24"/>
            <w:rtl/>
          </w:rPr>
          <w:delText>ווה</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פוטנציאל</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משמעותי</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ביותר</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ל</w:delText>
        </w:r>
        <w:r w:rsidDel="00DE6623">
          <w:rPr>
            <w:rFonts w:asciiTheme="minorBidi" w:hAnsiTheme="minorBidi" w:hint="cs"/>
            <w:sz w:val="24"/>
            <w:szCs w:val="24"/>
            <w:rtl/>
          </w:rPr>
          <w:delText>הפחתת אובדן ול</w:delText>
        </w:r>
        <w:r w:rsidRPr="00292351" w:rsidDel="00DE6623">
          <w:rPr>
            <w:rFonts w:asciiTheme="minorBidi" w:hAnsiTheme="minorBidi" w:hint="cs"/>
            <w:sz w:val="24"/>
            <w:szCs w:val="24"/>
            <w:rtl/>
          </w:rPr>
          <w:delText>הצלת</w:delText>
        </w:r>
        <w:r w:rsidRPr="00292351" w:rsidDel="00DE6623">
          <w:rPr>
            <w:rFonts w:asciiTheme="minorBidi" w:hAnsiTheme="minorBidi"/>
            <w:sz w:val="24"/>
            <w:szCs w:val="24"/>
            <w:rtl/>
          </w:rPr>
          <w:delText xml:space="preserve"> </w:delText>
        </w:r>
        <w:r w:rsidRPr="00292351" w:rsidDel="00DE6623">
          <w:rPr>
            <w:rFonts w:asciiTheme="minorBidi" w:hAnsiTheme="minorBidi" w:hint="cs"/>
            <w:sz w:val="24"/>
            <w:szCs w:val="24"/>
            <w:rtl/>
          </w:rPr>
          <w:delText>מזון</w:delText>
        </w:r>
        <w:r w:rsidRPr="00292351" w:rsidDel="00DE6623">
          <w:rPr>
            <w:rFonts w:asciiTheme="minorBidi" w:hAnsiTheme="minorBidi"/>
            <w:sz w:val="24"/>
            <w:szCs w:val="24"/>
            <w:rtl/>
          </w:rPr>
          <w:delText xml:space="preserve">.  </w:delText>
        </w:r>
      </w:del>
    </w:p>
    <w:p w14:paraId="190D826D" w14:textId="1F46AFF4" w:rsidR="006E1F83" w:rsidRPr="00090779" w:rsidDel="00DE6623" w:rsidRDefault="006E1F83" w:rsidP="00C852E6">
      <w:pPr>
        <w:spacing w:line="360" w:lineRule="auto"/>
        <w:jc w:val="both"/>
        <w:rPr>
          <w:del w:id="2285" w:author="Yael Armon" w:date="2022-07-03T15:15:00Z"/>
          <w:rFonts w:asciiTheme="minorBidi" w:hAnsiTheme="minorBidi"/>
          <w:sz w:val="24"/>
          <w:szCs w:val="24"/>
          <w:rtl/>
        </w:rPr>
      </w:pPr>
      <w:del w:id="2286" w:author="Yael Armon" w:date="2022-07-03T15:15:00Z">
        <w:r w:rsidRPr="00090779" w:rsidDel="00DE6623">
          <w:rPr>
            <w:rFonts w:asciiTheme="minorBidi" w:hAnsiTheme="minorBidi" w:hint="cs"/>
            <w:sz w:val="24"/>
            <w:szCs w:val="24"/>
            <w:rtl/>
          </w:rPr>
          <w:delText>אובדן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מזון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במטבחים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המוסדיים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הינו</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חלק</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בלתי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נמנע</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מהפעילות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הכלכלית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של</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הזנת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כמות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גדולה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של</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סועדים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תוך</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הבטחת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היצע</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ומגוון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התואם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את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העדפותיהם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ובהתחשב</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בגורמי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חוסר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ודאות</w:delText>
        </w:r>
        <w:r w:rsidRPr="00090779" w:rsidDel="00DE6623">
          <w:rPr>
            <w:rFonts w:asciiTheme="minorBidi" w:hAnsiTheme="minorBidi"/>
            <w:sz w:val="24"/>
            <w:szCs w:val="24"/>
            <w:rtl/>
          </w:rPr>
          <w:delText xml:space="preserve"> </w:delText>
        </w:r>
        <w:r w:rsidDel="00DE6623">
          <w:rPr>
            <w:rFonts w:asciiTheme="minorBidi" w:hAnsiTheme="minorBidi" w:hint="cs"/>
            <w:sz w:val="24"/>
            <w:szCs w:val="24"/>
            <w:rtl/>
          </w:rPr>
          <w:delText>מבניים</w:delText>
        </w:r>
        <w:r w:rsidRPr="00090779" w:rsidDel="00DE6623">
          <w:rPr>
            <w:rFonts w:asciiTheme="minorBidi" w:hAnsiTheme="minorBidi"/>
            <w:sz w:val="24"/>
            <w:szCs w:val="24"/>
            <w:rtl/>
          </w:rPr>
          <w:delText>.</w:delText>
        </w:r>
      </w:del>
    </w:p>
    <w:p w14:paraId="365147B8" w14:textId="26ED4D5D" w:rsidR="006E1F83" w:rsidRPr="00090779" w:rsidDel="00DE6623" w:rsidRDefault="006E1F83" w:rsidP="00C852E6">
      <w:pPr>
        <w:spacing w:line="360" w:lineRule="auto"/>
        <w:jc w:val="both"/>
        <w:rPr>
          <w:del w:id="2287" w:author="Yael Armon" w:date="2022-07-03T15:15:00Z"/>
          <w:rFonts w:asciiTheme="minorBidi" w:hAnsiTheme="minorBidi"/>
          <w:sz w:val="24"/>
          <w:szCs w:val="24"/>
          <w:rtl/>
        </w:rPr>
      </w:pPr>
      <w:del w:id="2288" w:author="Yael Armon" w:date="2022-07-03T15:15:00Z">
        <w:r w:rsidRPr="00090779" w:rsidDel="00DE6623">
          <w:rPr>
            <w:rFonts w:asciiTheme="minorBidi" w:hAnsiTheme="minorBidi" w:hint="cs"/>
            <w:sz w:val="24"/>
            <w:szCs w:val="24"/>
            <w:rtl/>
          </w:rPr>
          <w:delText>בשנים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האחרונות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עברו</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מרבית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המטבחים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המוסדיים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להפעלה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ע</w:delText>
        </w:r>
        <w:r w:rsidDel="00DE6623">
          <w:rPr>
            <w:rFonts w:asciiTheme="minorBidi" w:hAnsiTheme="minorBidi" w:hint="cs"/>
            <w:sz w:val="24"/>
            <w:szCs w:val="24"/>
            <w:rtl/>
          </w:rPr>
          <w:delText xml:space="preserve">ל ידי </w:delText>
        </w:r>
        <w:r w:rsidRPr="00090779" w:rsidDel="00DE6623">
          <w:rPr>
            <w:rFonts w:asciiTheme="minorBidi" w:hAnsiTheme="minorBidi" w:hint="cs"/>
            <w:sz w:val="24"/>
            <w:szCs w:val="24"/>
            <w:rtl/>
          </w:rPr>
          <w:delText>חברות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חיצוניות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בעלות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מומחיות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גבוהה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בתחום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הפועלות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להשגת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יעילות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כלכלית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מירבית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תוך</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הפחתת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האובדנים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למרות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זאת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בתחום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ההסעדה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לא</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ניתן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לתכנן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לפי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הממוצע</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בלבד</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אלא</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חייבים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להבטיח</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אספקת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מזון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נאותה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גם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בימים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החורגים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מהממוצע</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כלומר</w:delText>
        </w:r>
        <w:r w:rsidRPr="00090779" w:rsidDel="00DE6623">
          <w:rPr>
            <w:rFonts w:asciiTheme="minorBidi" w:hAnsiTheme="minorBidi"/>
            <w:sz w:val="24"/>
            <w:szCs w:val="24"/>
            <w:rtl/>
          </w:rPr>
          <w:delText xml:space="preserve"> </w:delText>
        </w:r>
        <w:r w:rsidDel="00DE6623">
          <w:rPr>
            <w:rFonts w:asciiTheme="minorBidi" w:hAnsiTheme="minorBidi" w:hint="cs"/>
            <w:sz w:val="24"/>
            <w:szCs w:val="24"/>
            <w:rtl/>
          </w:rPr>
          <w:delText>חברות ההסעדה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חייב</w:delText>
        </w:r>
        <w:r w:rsidDel="00DE6623">
          <w:rPr>
            <w:rFonts w:asciiTheme="minorBidi" w:hAnsiTheme="minorBidi" w:hint="cs"/>
            <w:sz w:val="24"/>
            <w:szCs w:val="24"/>
            <w:rtl/>
          </w:rPr>
          <w:delText>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לקחת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מרווח</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ביטחון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כדי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להתמודד</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עם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הסיכון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הנובע</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מהשונות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ולא</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להתבסס</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רק</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על</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הממוצע</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הסטטיסטי</w:delText>
        </w:r>
        <w:r w:rsidRPr="00090779" w:rsidDel="00DE6623">
          <w:rPr>
            <w:rFonts w:asciiTheme="minorBidi" w:hAnsiTheme="minorBidi"/>
            <w:sz w:val="24"/>
            <w:szCs w:val="24"/>
            <w:rtl/>
          </w:rPr>
          <w:delText>.</w:delText>
        </w:r>
      </w:del>
    </w:p>
    <w:p w14:paraId="6739398E" w14:textId="76EE79CC" w:rsidR="006E1F83" w:rsidRPr="00090779" w:rsidDel="00DE6623" w:rsidRDefault="006E1F83" w:rsidP="00C852E6">
      <w:pPr>
        <w:spacing w:line="360" w:lineRule="auto"/>
        <w:jc w:val="both"/>
        <w:rPr>
          <w:del w:id="2289" w:author="Yael Armon" w:date="2022-07-03T15:15:00Z"/>
          <w:rFonts w:asciiTheme="minorBidi" w:hAnsiTheme="minorBidi"/>
          <w:sz w:val="24"/>
          <w:szCs w:val="24"/>
          <w:rtl/>
        </w:rPr>
      </w:pPr>
      <w:del w:id="2290" w:author="Yael Armon" w:date="2022-07-03T15:15:00Z">
        <w:r w:rsidRPr="00090779" w:rsidDel="00DE6623">
          <w:rPr>
            <w:rFonts w:asciiTheme="minorBidi" w:hAnsiTheme="minorBidi" w:hint="cs"/>
            <w:sz w:val="24"/>
            <w:szCs w:val="24"/>
            <w:rtl/>
          </w:rPr>
          <w:delText>הניתוח</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בדו</w:delText>
        </w:r>
        <w:r w:rsidRPr="00090779" w:rsidDel="00DE6623">
          <w:rPr>
            <w:rFonts w:asciiTheme="minorBidi" w:hAnsiTheme="minorBidi"/>
            <w:sz w:val="24"/>
            <w:szCs w:val="24"/>
            <w:rtl/>
          </w:rPr>
          <w:delText xml:space="preserve">"ח </w:delText>
        </w:r>
        <w:r w:rsidRPr="00090779" w:rsidDel="00DE6623">
          <w:rPr>
            <w:rFonts w:asciiTheme="minorBidi" w:hAnsiTheme="minorBidi" w:hint="cs"/>
            <w:sz w:val="24"/>
            <w:szCs w:val="24"/>
            <w:rtl/>
          </w:rPr>
          <w:delText>זה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מראה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ככלל</w:delText>
        </w:r>
        <w:r w:rsidRPr="00090779" w:rsidDel="00DE6623">
          <w:rPr>
            <w:rFonts w:asciiTheme="minorBidi" w:hAnsiTheme="minorBidi"/>
            <w:sz w:val="24"/>
            <w:szCs w:val="24"/>
            <w:rtl/>
          </w:rPr>
          <w:delText xml:space="preserve">, </w:delText>
        </w:r>
        <w:r w:rsidDel="00DE6623">
          <w:rPr>
            <w:rFonts w:asciiTheme="minorBidi" w:hAnsiTheme="minorBidi" w:hint="cs"/>
            <w:sz w:val="24"/>
            <w:szCs w:val="24"/>
            <w:rtl/>
          </w:rPr>
          <w:delText>ש</w:delText>
        </w:r>
        <w:r w:rsidRPr="00090779" w:rsidDel="00DE6623">
          <w:rPr>
            <w:rFonts w:asciiTheme="minorBidi" w:hAnsiTheme="minorBidi" w:hint="cs"/>
            <w:sz w:val="24"/>
            <w:szCs w:val="24"/>
            <w:rtl/>
          </w:rPr>
          <w:delText>כאשר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המטבח</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מאופיין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ברמת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חוסר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ודאות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גבוהה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יותר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לגבי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מספר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הסועדים</w:delText>
        </w:r>
        <w:r w:rsidRPr="00090779" w:rsidDel="00DE6623">
          <w:rPr>
            <w:rFonts w:asciiTheme="minorBidi" w:hAnsiTheme="minorBidi"/>
            <w:sz w:val="24"/>
            <w:szCs w:val="24"/>
            <w:rtl/>
          </w:rPr>
          <w:delText>,</w:delText>
        </w:r>
        <w:r w:rsidR="005A336D" w:rsidDel="00DE6623">
          <w:rPr>
            <w:rFonts w:asciiTheme="minorBidi" w:hAnsiTheme="minorBidi" w:hint="cs"/>
            <w:sz w:val="24"/>
            <w:szCs w:val="24"/>
            <w:rtl/>
          </w:rPr>
          <w:delText xml:space="preserve">   </w:delText>
        </w:r>
        <w:r w:rsidRPr="00090779" w:rsidDel="00DE6623">
          <w:rPr>
            <w:rFonts w:asciiTheme="minorBidi" w:hAnsiTheme="minorBidi" w:hint="cs"/>
            <w:sz w:val="24"/>
            <w:szCs w:val="24"/>
            <w:rtl/>
          </w:rPr>
          <w:delText>האובדן</w:delText>
        </w:r>
        <w:r w:rsidRPr="00090779" w:rsidDel="00DE6623">
          <w:rPr>
            <w:rFonts w:asciiTheme="minorBidi" w:hAnsiTheme="minorBidi"/>
            <w:sz w:val="24"/>
            <w:szCs w:val="24"/>
            <w:rtl/>
          </w:rPr>
          <w:delText xml:space="preserve"> </w:delText>
        </w:r>
        <w:r w:rsidR="005A336D" w:rsidDel="00DE6623">
          <w:rPr>
            <w:rFonts w:asciiTheme="minorBidi" w:hAnsiTheme="minorBidi" w:hint="cs"/>
            <w:sz w:val="24"/>
            <w:szCs w:val="24"/>
            <w:rtl/>
          </w:rPr>
          <w:delText xml:space="preserve">נוטה </w:delText>
        </w:r>
        <w:r w:rsidRPr="00090779" w:rsidDel="00DE6623">
          <w:rPr>
            <w:rFonts w:asciiTheme="minorBidi" w:hAnsiTheme="minorBidi" w:hint="cs"/>
            <w:sz w:val="24"/>
            <w:szCs w:val="24"/>
            <w:rtl/>
          </w:rPr>
          <w:delText>להיות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גבוה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יותר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כך</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לדוגמא</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בבסיסי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צבא</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פתוחים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או</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מקומות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עבודה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שבהם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יש</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אלטרנטיבות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זמינות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אחרות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האובדן</w:delText>
        </w:r>
        <w:r w:rsidRPr="00090779" w:rsidDel="00DE6623">
          <w:rPr>
            <w:rFonts w:asciiTheme="minorBidi" w:hAnsiTheme="minorBidi"/>
            <w:sz w:val="24"/>
            <w:szCs w:val="24"/>
            <w:rtl/>
          </w:rPr>
          <w:delText xml:space="preserve"> </w:delText>
        </w:r>
        <w:r w:rsidR="005A336D" w:rsidDel="00DE6623">
          <w:rPr>
            <w:rFonts w:asciiTheme="minorBidi" w:hAnsiTheme="minorBidi" w:hint="cs"/>
            <w:sz w:val="24"/>
            <w:szCs w:val="24"/>
            <w:rtl/>
          </w:rPr>
          <w:delText xml:space="preserve">הינו </w:delText>
        </w:r>
        <w:r w:rsidRPr="00090779" w:rsidDel="00DE6623">
          <w:rPr>
            <w:rFonts w:asciiTheme="minorBidi" w:hAnsiTheme="minorBidi" w:hint="cs"/>
            <w:sz w:val="24"/>
            <w:szCs w:val="24"/>
            <w:rtl/>
          </w:rPr>
          <w:delText>גבוה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ביחס</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לבתי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כלא</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או</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להבדיל</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בתי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ספר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שבהם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חוסר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הוודאות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לגבי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מספר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הסועדים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נמוך</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יותר</w:delText>
        </w:r>
        <w:r w:rsidRPr="00090779" w:rsidDel="00DE6623">
          <w:rPr>
            <w:rFonts w:asciiTheme="minorBidi" w:hAnsiTheme="minorBidi"/>
            <w:sz w:val="24"/>
            <w:szCs w:val="24"/>
            <w:rtl/>
          </w:rPr>
          <w:delText xml:space="preserve">. </w:delText>
        </w:r>
      </w:del>
    </w:p>
    <w:p w14:paraId="1961E304" w14:textId="00E82A0C" w:rsidR="006E1F83" w:rsidRPr="00090779" w:rsidDel="00DE6623" w:rsidRDefault="006E1F83" w:rsidP="00C852E6">
      <w:pPr>
        <w:spacing w:line="360" w:lineRule="auto"/>
        <w:jc w:val="both"/>
        <w:rPr>
          <w:del w:id="2291" w:author="Yael Armon" w:date="2022-07-03T15:15:00Z"/>
          <w:rFonts w:asciiTheme="minorBidi" w:hAnsiTheme="minorBidi"/>
          <w:sz w:val="24"/>
          <w:szCs w:val="24"/>
          <w:rtl/>
        </w:rPr>
      </w:pPr>
      <w:del w:id="2292" w:author="Yael Armon" w:date="2022-07-03T15:15:00Z">
        <w:r w:rsidRPr="00BF23FB" w:rsidDel="00DE6623">
          <w:rPr>
            <w:rFonts w:asciiTheme="minorBidi" w:hAnsiTheme="minorBidi" w:hint="cs"/>
            <w:sz w:val="24"/>
            <w:szCs w:val="24"/>
            <w:rtl/>
          </w:rPr>
          <w:delText>בנוסף</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ככל</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שמגוון</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המנות</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המוצע</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גבוה</w:delText>
        </w:r>
        <w:r w:rsidRPr="00BF23FB" w:rsidDel="00DE6623">
          <w:rPr>
            <w:rFonts w:asciiTheme="minorBidi" w:hAnsiTheme="minorBidi"/>
            <w:sz w:val="24"/>
            <w:szCs w:val="24"/>
            <w:rtl/>
          </w:rPr>
          <w:delText xml:space="preserve"> </w:delText>
        </w:r>
        <w:r w:rsidRPr="00416363" w:rsidDel="00DE6623">
          <w:rPr>
            <w:rFonts w:asciiTheme="minorBidi" w:hAnsiTheme="minorBidi" w:hint="cs"/>
            <w:sz w:val="24"/>
            <w:szCs w:val="24"/>
            <w:rtl/>
          </w:rPr>
          <w:delText>יותר</w:delText>
        </w:r>
        <w:r w:rsidRPr="00416363" w:rsidDel="00DE6623">
          <w:rPr>
            <w:rFonts w:asciiTheme="minorBidi" w:hAnsiTheme="minorBidi"/>
            <w:sz w:val="24"/>
            <w:szCs w:val="24"/>
            <w:rtl/>
          </w:rPr>
          <w:delText xml:space="preserve">, </w:delText>
        </w:r>
        <w:r w:rsidRPr="00416363" w:rsidDel="00DE6623">
          <w:rPr>
            <w:rFonts w:asciiTheme="minorBidi" w:hAnsiTheme="minorBidi" w:hint="cs"/>
            <w:sz w:val="24"/>
            <w:szCs w:val="24"/>
            <w:rtl/>
          </w:rPr>
          <w:delText>האובדן</w:delText>
        </w:r>
        <w:r w:rsidRPr="00416363" w:rsidDel="00DE6623">
          <w:rPr>
            <w:rFonts w:asciiTheme="minorBidi" w:hAnsiTheme="minorBidi"/>
            <w:sz w:val="24"/>
            <w:szCs w:val="24"/>
            <w:rtl/>
          </w:rPr>
          <w:delText xml:space="preserve"> </w:delText>
        </w:r>
        <w:r w:rsidDel="00DE6623">
          <w:rPr>
            <w:rFonts w:asciiTheme="minorBidi" w:hAnsiTheme="minorBidi" w:hint="cs"/>
            <w:sz w:val="24"/>
            <w:szCs w:val="24"/>
            <w:rtl/>
          </w:rPr>
          <w:delText>גדול</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יותר</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בשל</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חוסר</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ודאות</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לגבי</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העדפות</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הסועדים</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בהתאם</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לכך</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באירועים</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ובבתי</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מלון</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שבהם</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מוצע</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מגוון</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רחב</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של</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מנות</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לבחירה</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האובדן</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גבוה</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יותר</w:delText>
        </w:r>
        <w:r w:rsidRPr="00BF23FB" w:rsidDel="00DE6623">
          <w:rPr>
            <w:rFonts w:asciiTheme="minorBidi" w:hAnsiTheme="minorBidi"/>
            <w:sz w:val="24"/>
            <w:szCs w:val="24"/>
            <w:rtl/>
          </w:rPr>
          <w:delText xml:space="preserve"> </w:delText>
        </w:r>
        <w:r w:rsidR="005A336D" w:rsidDel="00DE6623">
          <w:rPr>
            <w:rFonts w:asciiTheme="minorBidi" w:hAnsiTheme="minorBidi" w:hint="cs"/>
            <w:sz w:val="24"/>
            <w:szCs w:val="24"/>
            <w:rtl/>
          </w:rPr>
          <w:delText>בהשוואה ל</w:delText>
        </w:r>
        <w:r w:rsidRPr="00BF23FB" w:rsidDel="00DE6623">
          <w:rPr>
            <w:rFonts w:asciiTheme="minorBidi" w:hAnsiTheme="minorBidi" w:hint="cs"/>
            <w:sz w:val="24"/>
            <w:szCs w:val="24"/>
            <w:rtl/>
          </w:rPr>
          <w:delText>מקומות</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עבודה</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צבא</w:delText>
        </w:r>
        <w:r w:rsidRPr="00BF23FB" w:rsidDel="00DE6623">
          <w:rPr>
            <w:rFonts w:asciiTheme="minorBidi" w:hAnsiTheme="minorBidi"/>
            <w:sz w:val="24"/>
            <w:szCs w:val="24"/>
            <w:rtl/>
          </w:rPr>
          <w:delText xml:space="preserve"> </w:delText>
        </w:r>
        <w:r w:rsidRPr="00BF23FB" w:rsidDel="00DE6623">
          <w:rPr>
            <w:rFonts w:asciiTheme="minorBidi" w:hAnsiTheme="minorBidi" w:hint="cs"/>
            <w:sz w:val="24"/>
            <w:szCs w:val="24"/>
            <w:rtl/>
          </w:rPr>
          <w:delText>ומשטרה</w:delText>
        </w:r>
        <w:r w:rsidRPr="00BF23FB" w:rsidDel="00DE6623">
          <w:rPr>
            <w:rFonts w:asciiTheme="minorBidi" w:hAnsiTheme="minorBidi"/>
            <w:sz w:val="24"/>
            <w:szCs w:val="24"/>
            <w:rtl/>
          </w:rPr>
          <w:delText>.</w:delText>
        </w:r>
      </w:del>
    </w:p>
    <w:p w14:paraId="5B4ECF8B" w14:textId="2C69824A" w:rsidR="006E1F83" w:rsidDel="00DE6623" w:rsidRDefault="006E1F83" w:rsidP="00C852E6">
      <w:pPr>
        <w:spacing w:line="360" w:lineRule="auto"/>
        <w:jc w:val="both"/>
        <w:rPr>
          <w:del w:id="2293" w:author="Yael Armon" w:date="2022-07-03T15:15:00Z"/>
          <w:rFonts w:asciiTheme="minorBidi" w:hAnsiTheme="minorBidi"/>
          <w:sz w:val="24"/>
          <w:szCs w:val="24"/>
          <w:rtl/>
        </w:rPr>
      </w:pPr>
      <w:del w:id="2294" w:author="Yael Armon" w:date="2022-07-03T15:15:00Z">
        <w:r w:rsidRPr="00090779" w:rsidDel="00DE6623">
          <w:rPr>
            <w:rFonts w:asciiTheme="minorBidi" w:hAnsiTheme="minorBidi" w:hint="cs"/>
            <w:sz w:val="24"/>
            <w:szCs w:val="24"/>
            <w:rtl/>
          </w:rPr>
          <w:delText>אופי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הגשת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המזון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וזהות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הגורם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המשלם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משפיע</w:delText>
        </w:r>
        <w:r w:rsidDel="00DE6623">
          <w:rPr>
            <w:rFonts w:asciiTheme="minorBidi" w:hAnsiTheme="minorBidi" w:hint="cs"/>
            <w:sz w:val="24"/>
            <w:szCs w:val="24"/>
            <w:rtl/>
          </w:rPr>
          <w:delText>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גם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w:delText>
        </w:r>
        <w:r w:rsidDel="00DE6623">
          <w:rPr>
            <w:rFonts w:asciiTheme="minorBidi" w:hAnsiTheme="minorBidi" w:hint="cs"/>
            <w:sz w:val="24"/>
            <w:szCs w:val="24"/>
            <w:rtl/>
          </w:rPr>
          <w:delText>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על</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האובדן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במסעדות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בהן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המזון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מוכן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על</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פי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הזמנה</w:delText>
        </w:r>
        <w:r w:rsidRPr="00090779" w:rsidDel="00DE6623">
          <w:rPr>
            <w:rFonts w:asciiTheme="minorBidi" w:hAnsiTheme="minorBidi"/>
            <w:sz w:val="24"/>
            <w:szCs w:val="24"/>
            <w:rtl/>
          </w:rPr>
          <w:delText xml:space="preserve">, </w:delText>
        </w:r>
        <w:r w:rsidR="00400F91" w:rsidDel="00DE6623">
          <w:rPr>
            <w:rFonts w:asciiTheme="minorBidi" w:hAnsiTheme="minorBidi" w:hint="cs"/>
            <w:sz w:val="24"/>
            <w:szCs w:val="24"/>
            <w:rtl/>
          </w:rPr>
          <w:delText xml:space="preserve">שיעור </w:delText>
        </w:r>
        <w:r w:rsidRPr="00090779" w:rsidDel="00DE6623">
          <w:rPr>
            <w:rFonts w:asciiTheme="minorBidi" w:hAnsiTheme="minorBidi" w:hint="cs"/>
            <w:sz w:val="24"/>
            <w:szCs w:val="24"/>
            <w:rtl/>
          </w:rPr>
          <w:delText>האובדן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נמוך</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לעומת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הגשה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בשיטת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המזנון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שבה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המזון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צריך</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להיות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מוכן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מראש</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במילים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אחרות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כאשר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הצרכן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משלם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לפי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צריכה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בפועל</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גובה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האובדן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נמוך</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ביחס</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לצריכה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בשיטת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הכל</w:delText>
        </w:r>
        <w:r w:rsidRPr="00090779" w:rsidDel="00DE6623">
          <w:rPr>
            <w:rFonts w:asciiTheme="minorBidi" w:hAnsiTheme="minorBidi"/>
            <w:sz w:val="24"/>
            <w:szCs w:val="24"/>
            <w:rtl/>
          </w:rPr>
          <w:delText>-</w:delText>
        </w:r>
        <w:r w:rsidRPr="00090779" w:rsidDel="00DE6623">
          <w:rPr>
            <w:rFonts w:asciiTheme="minorBidi" w:hAnsiTheme="minorBidi" w:hint="cs"/>
            <w:sz w:val="24"/>
            <w:szCs w:val="24"/>
            <w:rtl/>
          </w:rPr>
          <w:delText>כלול</w:delText>
        </w:r>
        <w:r w:rsidRPr="00090779" w:rsidDel="00DE6623">
          <w:rPr>
            <w:rFonts w:asciiTheme="minorBidi" w:hAnsiTheme="minorBidi"/>
            <w:sz w:val="24"/>
            <w:szCs w:val="24"/>
            <w:rtl/>
          </w:rPr>
          <w:delText xml:space="preserve">. </w:delText>
        </w:r>
      </w:del>
    </w:p>
    <w:p w14:paraId="797CDF16" w14:textId="47095511" w:rsidR="006E1F83" w:rsidDel="00DE6623" w:rsidRDefault="006E1F83" w:rsidP="00C852E6">
      <w:pPr>
        <w:spacing w:line="360" w:lineRule="auto"/>
        <w:jc w:val="both"/>
        <w:rPr>
          <w:del w:id="2295" w:author="Yael Armon" w:date="2022-07-03T15:15:00Z"/>
          <w:sz w:val="24"/>
          <w:szCs w:val="24"/>
          <w:rtl/>
        </w:rPr>
      </w:pPr>
      <w:del w:id="2296" w:author="Yael Armon" w:date="2022-07-03T15:15:00Z">
        <w:r w:rsidDel="00DE6623">
          <w:rPr>
            <w:rFonts w:asciiTheme="minorBidi" w:hAnsiTheme="minorBidi" w:hint="cs"/>
            <w:sz w:val="24"/>
            <w:szCs w:val="24"/>
            <w:rtl/>
          </w:rPr>
          <w:delText>בהקשר זה, בשל משבר הקורונה והריחוק החברתי,</w:delText>
        </w:r>
        <w:r w:rsidDel="00DE6623">
          <w:rPr>
            <w:rFonts w:hint="cs"/>
            <w:sz w:val="24"/>
            <w:szCs w:val="24"/>
            <w:rtl/>
          </w:rPr>
          <w:delText>המסעדות נאלצו לעבור לעבוד בעיקר במשלוחים או באיסוף עצמי (</w:delText>
        </w:r>
        <w:r w:rsidDel="00DE6623">
          <w:rPr>
            <w:sz w:val="24"/>
            <w:szCs w:val="24"/>
          </w:rPr>
          <w:delText>take away</w:delText>
        </w:r>
        <w:r w:rsidDel="00DE6623">
          <w:rPr>
            <w:rFonts w:hint="cs"/>
            <w:sz w:val="24"/>
            <w:szCs w:val="24"/>
            <w:rtl/>
          </w:rPr>
          <w:delText xml:space="preserve">), חדרי האוכל במקומות עבודה נסגרו ומקומות העבודה שהמשיכו לפעול עבדו בשיטת </w:delText>
        </w:r>
        <w:r w:rsidDel="00DE6623">
          <w:rPr>
            <w:rFonts w:hint="cs"/>
            <w:sz w:val="24"/>
            <w:szCs w:val="24"/>
          </w:rPr>
          <w:delText>G</w:delText>
        </w:r>
        <w:r w:rsidDel="00DE6623">
          <w:rPr>
            <w:sz w:val="24"/>
            <w:szCs w:val="24"/>
          </w:rPr>
          <w:delText>rab &amp; Go</w:delText>
        </w:r>
        <w:r w:rsidDel="00DE6623">
          <w:rPr>
            <w:rFonts w:hint="cs"/>
            <w:sz w:val="24"/>
            <w:szCs w:val="24"/>
            <w:rtl/>
          </w:rPr>
          <w:delText xml:space="preserve"> - בה העובדים לוקחים מזון ארוז ולא אוכלים במקום מרוכז. </w:delText>
        </w:r>
        <w:r w:rsidRPr="006946C4" w:rsidDel="00DE6623">
          <w:rPr>
            <w:rFonts w:asciiTheme="minorBidi" w:hAnsiTheme="minorBidi" w:hint="cs"/>
            <w:sz w:val="24"/>
            <w:szCs w:val="24"/>
            <w:rtl/>
          </w:rPr>
          <w:delText>המלונות שינו את צורת הגשת המזון</w:delText>
        </w:r>
        <w:r w:rsidDel="00DE6623">
          <w:rPr>
            <w:rFonts w:asciiTheme="minorBidi" w:hAnsiTheme="minorBidi" w:hint="cs"/>
            <w:sz w:val="24"/>
            <w:szCs w:val="24"/>
            <w:rtl/>
          </w:rPr>
          <w:delText xml:space="preserve"> </w:delText>
        </w:r>
        <w:r w:rsidRPr="006946C4" w:rsidDel="00DE6623">
          <w:rPr>
            <w:rFonts w:asciiTheme="minorBidi" w:hAnsiTheme="minorBidi" w:hint="cs"/>
            <w:sz w:val="24"/>
            <w:szCs w:val="24"/>
            <w:rtl/>
          </w:rPr>
          <w:delText xml:space="preserve">- ממזנון </w:delText>
        </w:r>
        <w:r w:rsidDel="00DE6623">
          <w:rPr>
            <w:rFonts w:asciiTheme="minorBidi" w:hAnsiTheme="minorBidi" w:hint="cs"/>
            <w:sz w:val="24"/>
            <w:szCs w:val="24"/>
            <w:rtl/>
          </w:rPr>
          <w:delText xml:space="preserve">("בופה") </w:delText>
        </w:r>
        <w:r w:rsidRPr="006946C4" w:rsidDel="00DE6623">
          <w:rPr>
            <w:rFonts w:asciiTheme="minorBidi" w:hAnsiTheme="minorBidi" w:hint="cs"/>
            <w:sz w:val="24"/>
            <w:szCs w:val="24"/>
            <w:rtl/>
          </w:rPr>
          <w:delText>ל</w:delText>
        </w:r>
        <w:r w:rsidDel="00DE6623">
          <w:rPr>
            <w:rFonts w:asciiTheme="minorBidi" w:hAnsiTheme="minorBidi" w:hint="cs"/>
            <w:sz w:val="24"/>
            <w:szCs w:val="24"/>
            <w:rtl/>
          </w:rPr>
          <w:delText>הגשה לחדרים במנות ארוזות מראש</w:delText>
        </w:r>
        <w:r w:rsidRPr="006946C4" w:rsidDel="00DE6623">
          <w:rPr>
            <w:rFonts w:asciiTheme="minorBidi" w:hAnsiTheme="minorBidi" w:hint="cs"/>
            <w:sz w:val="24"/>
            <w:szCs w:val="24"/>
            <w:rtl/>
          </w:rPr>
          <w:delText>.</w:delText>
        </w:r>
        <w:r w:rsidRPr="006946C4" w:rsidDel="00DE6623">
          <w:rPr>
            <w:rFonts w:hint="cs"/>
            <w:sz w:val="24"/>
            <w:szCs w:val="24"/>
            <w:rtl/>
          </w:rPr>
          <w:delText xml:space="preserve"> </w:delText>
        </w:r>
        <w:r w:rsidDel="00DE6623">
          <w:rPr>
            <w:rFonts w:hint="cs"/>
            <w:sz w:val="24"/>
            <w:szCs w:val="24"/>
            <w:rtl/>
          </w:rPr>
          <w:delText xml:space="preserve">שינויים אלו תרמו גם כן לצמצום אובדן המזון. </w:delText>
        </w:r>
      </w:del>
    </w:p>
    <w:p w14:paraId="468735CB" w14:textId="4C11455E" w:rsidR="006E1F83" w:rsidRPr="00090779" w:rsidDel="00DE6623" w:rsidRDefault="006E1F83" w:rsidP="00C852E6">
      <w:pPr>
        <w:spacing w:line="360" w:lineRule="auto"/>
        <w:jc w:val="both"/>
        <w:rPr>
          <w:del w:id="2297" w:author="Yael Armon" w:date="2022-07-03T15:15:00Z"/>
          <w:rFonts w:asciiTheme="minorBidi" w:hAnsiTheme="minorBidi"/>
          <w:sz w:val="24"/>
          <w:szCs w:val="24"/>
          <w:rtl/>
        </w:rPr>
      </w:pPr>
    </w:p>
    <w:p w14:paraId="4C278EAD" w14:textId="2D490806" w:rsidR="006E1F83" w:rsidRPr="00090779" w:rsidDel="00DE6623" w:rsidRDefault="006E1F83">
      <w:pPr>
        <w:spacing w:line="360" w:lineRule="auto"/>
        <w:jc w:val="both"/>
        <w:rPr>
          <w:del w:id="2298" w:author="Yael Armon" w:date="2022-07-03T15:15:00Z"/>
          <w:rFonts w:asciiTheme="minorBidi" w:hAnsiTheme="minorBidi"/>
          <w:b/>
          <w:bCs/>
          <w:rtl/>
        </w:rPr>
        <w:pPrChange w:id="2299" w:author="Yael Armon" w:date="2022-07-03T15:16:00Z">
          <w:pPr>
            <w:spacing w:after="0" w:line="360" w:lineRule="auto"/>
            <w:jc w:val="center"/>
          </w:pPr>
        </w:pPrChange>
      </w:pPr>
      <w:del w:id="2300" w:author="Yael Armon" w:date="2022-07-03T15:15:00Z">
        <w:r w:rsidRPr="0009699F" w:rsidDel="00DE6623">
          <w:rPr>
            <w:rFonts w:asciiTheme="minorBidi" w:hAnsiTheme="minorBidi" w:hint="eastAsia"/>
            <w:b/>
            <w:bCs/>
            <w:rtl/>
          </w:rPr>
          <w:delText>שיעור</w:delText>
        </w:r>
        <w:r w:rsidRPr="0009699F" w:rsidDel="00DE6623">
          <w:rPr>
            <w:rFonts w:asciiTheme="minorBidi" w:hAnsiTheme="minorBidi"/>
            <w:b/>
            <w:bCs/>
            <w:rtl/>
          </w:rPr>
          <w:delText xml:space="preserve"> </w:delText>
        </w:r>
        <w:r w:rsidRPr="0009699F" w:rsidDel="00DE6623">
          <w:rPr>
            <w:rFonts w:asciiTheme="minorBidi" w:hAnsiTheme="minorBidi" w:hint="eastAsia"/>
            <w:b/>
            <w:bCs/>
            <w:rtl/>
          </w:rPr>
          <w:delText>אובדן</w:delText>
        </w:r>
        <w:r w:rsidRPr="0009699F" w:rsidDel="00DE6623">
          <w:rPr>
            <w:rFonts w:asciiTheme="minorBidi" w:hAnsiTheme="minorBidi"/>
            <w:b/>
            <w:bCs/>
            <w:rtl/>
          </w:rPr>
          <w:delText xml:space="preserve"> </w:delText>
        </w:r>
        <w:r w:rsidRPr="0009699F" w:rsidDel="00DE6623">
          <w:rPr>
            <w:rFonts w:asciiTheme="minorBidi" w:hAnsiTheme="minorBidi" w:hint="eastAsia"/>
            <w:b/>
            <w:bCs/>
            <w:rtl/>
          </w:rPr>
          <w:delText>המזון</w:delText>
        </w:r>
        <w:r w:rsidRPr="0009699F" w:rsidDel="00DE6623">
          <w:rPr>
            <w:rFonts w:asciiTheme="minorBidi" w:hAnsiTheme="minorBidi"/>
            <w:b/>
            <w:bCs/>
            <w:rtl/>
          </w:rPr>
          <w:delText xml:space="preserve"> </w:delText>
        </w:r>
        <w:r w:rsidRPr="0009699F" w:rsidDel="00DE6623">
          <w:rPr>
            <w:rFonts w:asciiTheme="minorBidi" w:hAnsiTheme="minorBidi" w:hint="eastAsia"/>
            <w:b/>
            <w:bCs/>
            <w:rtl/>
          </w:rPr>
          <w:delText>לפי</w:delText>
        </w:r>
        <w:r w:rsidRPr="0009699F" w:rsidDel="00DE6623">
          <w:rPr>
            <w:rFonts w:asciiTheme="minorBidi" w:hAnsiTheme="minorBidi"/>
            <w:b/>
            <w:bCs/>
            <w:rtl/>
          </w:rPr>
          <w:delText xml:space="preserve"> </w:delText>
        </w:r>
        <w:r w:rsidRPr="0009699F" w:rsidDel="00DE6623">
          <w:rPr>
            <w:rFonts w:asciiTheme="minorBidi" w:hAnsiTheme="minorBidi" w:hint="eastAsia"/>
            <w:b/>
            <w:bCs/>
            <w:rtl/>
          </w:rPr>
          <w:delText>ענפים</w:delText>
        </w:r>
        <w:r w:rsidRPr="0009699F" w:rsidDel="00DE6623">
          <w:rPr>
            <w:rFonts w:asciiTheme="minorBidi" w:hAnsiTheme="minorBidi"/>
            <w:b/>
            <w:bCs/>
            <w:rtl/>
          </w:rPr>
          <w:delText xml:space="preserve"> </w:delText>
        </w:r>
        <w:r w:rsidRPr="0009699F" w:rsidDel="00DE6623">
          <w:rPr>
            <w:rFonts w:asciiTheme="minorBidi" w:hAnsiTheme="minorBidi" w:hint="eastAsia"/>
            <w:b/>
            <w:bCs/>
            <w:rtl/>
          </w:rPr>
          <w:delText>בצריכה</w:delText>
        </w:r>
        <w:r w:rsidRPr="0009699F" w:rsidDel="00DE6623">
          <w:rPr>
            <w:rFonts w:asciiTheme="minorBidi" w:hAnsiTheme="minorBidi"/>
            <w:b/>
            <w:bCs/>
            <w:rtl/>
          </w:rPr>
          <w:delText xml:space="preserve"> </w:delText>
        </w:r>
        <w:r w:rsidRPr="0009699F" w:rsidDel="00DE6623">
          <w:rPr>
            <w:rFonts w:asciiTheme="minorBidi" w:hAnsiTheme="minorBidi" w:hint="eastAsia"/>
            <w:b/>
            <w:bCs/>
            <w:rtl/>
          </w:rPr>
          <w:delText>המוסדית</w:delText>
        </w:r>
      </w:del>
    </w:p>
    <w:p w14:paraId="24996C33" w14:textId="01E835F9" w:rsidR="006E1F83" w:rsidDel="00DE6623" w:rsidRDefault="006E1F83">
      <w:pPr>
        <w:spacing w:line="360" w:lineRule="auto"/>
        <w:jc w:val="both"/>
        <w:rPr>
          <w:del w:id="2301" w:author="Yael Armon" w:date="2022-07-03T15:15:00Z"/>
          <w:rFonts w:asciiTheme="minorBidi" w:hAnsiTheme="minorBidi"/>
          <w:rtl/>
        </w:rPr>
        <w:pPrChange w:id="2302" w:author="Yael Armon" w:date="2022-07-03T15:16:00Z">
          <w:pPr>
            <w:spacing w:after="0"/>
            <w:jc w:val="center"/>
          </w:pPr>
        </w:pPrChange>
      </w:pPr>
      <w:del w:id="2303" w:author="Yael Armon" w:date="2022-07-03T15:15:00Z">
        <w:r w:rsidRPr="00090779" w:rsidDel="00DE6623">
          <w:rPr>
            <w:rFonts w:asciiTheme="minorBidi" w:hAnsiTheme="minorBidi" w:hint="cs"/>
            <w:rtl/>
          </w:rPr>
          <w:delText>אובדן</w:delText>
        </w:r>
        <w:r w:rsidRPr="00090779" w:rsidDel="00DE6623">
          <w:rPr>
            <w:rFonts w:asciiTheme="minorBidi" w:hAnsiTheme="minorBidi"/>
            <w:rtl/>
          </w:rPr>
          <w:delText xml:space="preserve"> </w:delText>
        </w:r>
        <w:r w:rsidRPr="00090779" w:rsidDel="00DE6623">
          <w:rPr>
            <w:rFonts w:asciiTheme="minorBidi" w:hAnsiTheme="minorBidi" w:hint="cs"/>
            <w:rtl/>
          </w:rPr>
          <w:delText>בר</w:delText>
        </w:r>
        <w:r w:rsidRPr="00090779" w:rsidDel="00DE6623">
          <w:rPr>
            <w:rFonts w:asciiTheme="minorBidi" w:hAnsiTheme="minorBidi"/>
            <w:rtl/>
          </w:rPr>
          <w:delText>-</w:delText>
        </w:r>
        <w:r w:rsidRPr="00090779" w:rsidDel="00DE6623">
          <w:rPr>
            <w:rFonts w:asciiTheme="minorBidi" w:hAnsiTheme="minorBidi" w:hint="cs"/>
            <w:rtl/>
          </w:rPr>
          <w:delText>הצלה</w:delText>
        </w:r>
        <w:r w:rsidRPr="00090779" w:rsidDel="00DE6623">
          <w:rPr>
            <w:rFonts w:asciiTheme="minorBidi" w:hAnsiTheme="minorBidi"/>
            <w:rtl/>
          </w:rPr>
          <w:delText xml:space="preserve"> </w:delText>
        </w:r>
        <w:r w:rsidRPr="00090779" w:rsidDel="00DE6623">
          <w:rPr>
            <w:rFonts w:asciiTheme="minorBidi" w:hAnsiTheme="minorBidi" w:hint="cs"/>
            <w:rtl/>
          </w:rPr>
          <w:delText>ואובדן</w:delText>
        </w:r>
        <w:r w:rsidRPr="00090779" w:rsidDel="00DE6623">
          <w:rPr>
            <w:rFonts w:asciiTheme="minorBidi" w:hAnsiTheme="minorBidi"/>
            <w:rtl/>
          </w:rPr>
          <w:delText xml:space="preserve"> </w:delText>
        </w:r>
        <w:r w:rsidRPr="00090779" w:rsidDel="00DE6623">
          <w:rPr>
            <w:rFonts w:asciiTheme="minorBidi" w:hAnsiTheme="minorBidi" w:hint="cs"/>
            <w:rtl/>
          </w:rPr>
          <w:delText>שאינו</w:delText>
        </w:r>
        <w:r w:rsidRPr="00090779" w:rsidDel="00DE6623">
          <w:rPr>
            <w:rFonts w:asciiTheme="minorBidi" w:hAnsiTheme="minorBidi"/>
            <w:rtl/>
          </w:rPr>
          <w:delText xml:space="preserve"> </w:delText>
        </w:r>
        <w:r w:rsidRPr="00090779" w:rsidDel="00DE6623">
          <w:rPr>
            <w:rFonts w:asciiTheme="minorBidi" w:hAnsiTheme="minorBidi" w:hint="cs"/>
            <w:rtl/>
          </w:rPr>
          <w:delText>בר</w:delText>
        </w:r>
        <w:r w:rsidRPr="00090779" w:rsidDel="00DE6623">
          <w:rPr>
            <w:rFonts w:asciiTheme="minorBidi" w:hAnsiTheme="minorBidi"/>
            <w:rtl/>
          </w:rPr>
          <w:delText>-</w:delText>
        </w:r>
        <w:r w:rsidRPr="00090779" w:rsidDel="00DE6623">
          <w:rPr>
            <w:rFonts w:asciiTheme="minorBidi" w:hAnsiTheme="minorBidi" w:hint="cs"/>
            <w:rtl/>
          </w:rPr>
          <w:delText>הצלה</w:delText>
        </w:r>
      </w:del>
    </w:p>
    <w:p w14:paraId="2CD8A2D7" w14:textId="5F57D7FE" w:rsidR="006E1F83" w:rsidRPr="00E13D1E" w:rsidDel="00DE6623" w:rsidRDefault="006E1F83">
      <w:pPr>
        <w:spacing w:line="360" w:lineRule="auto"/>
        <w:jc w:val="both"/>
        <w:rPr>
          <w:del w:id="2304" w:author="Yael Armon" w:date="2022-07-03T15:15:00Z"/>
          <w:rFonts w:asciiTheme="minorBidi" w:hAnsiTheme="minorBidi"/>
          <w:rtl/>
        </w:rPr>
        <w:pPrChange w:id="2305" w:author="Yael Armon" w:date="2022-07-03T15:16:00Z">
          <w:pPr>
            <w:spacing w:after="0"/>
            <w:jc w:val="center"/>
          </w:pPr>
        </w:pPrChange>
      </w:pPr>
      <w:del w:id="2306" w:author="Yael Armon" w:date="2022-07-03T15:15:00Z">
        <w:r w:rsidDel="00DE6623">
          <w:rPr>
            <w:noProof/>
          </w:rPr>
          <w:drawing>
            <wp:inline distT="0" distB="0" distL="0" distR="0" wp14:anchorId="23D9D988" wp14:editId="777B0048">
              <wp:extent cx="4572000" cy="2743200"/>
              <wp:effectExtent l="0" t="0" r="0" b="0"/>
              <wp:docPr id="287435" name="Chart 2874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del>
    </w:p>
    <w:p w14:paraId="0DEBE26F" w14:textId="3B3619A4" w:rsidR="006E1F83" w:rsidDel="00DE6623" w:rsidRDefault="006E1F83">
      <w:pPr>
        <w:spacing w:line="360" w:lineRule="auto"/>
        <w:jc w:val="both"/>
        <w:rPr>
          <w:del w:id="2307" w:author="Yael Armon" w:date="2022-07-03T15:15:00Z"/>
          <w:rFonts w:asciiTheme="minorBidi" w:hAnsiTheme="minorBidi"/>
          <w:sz w:val="24"/>
          <w:szCs w:val="24"/>
          <w:rtl/>
        </w:rPr>
        <w:pPrChange w:id="2308" w:author="Yael Armon" w:date="2022-07-03T15:16:00Z">
          <w:pPr>
            <w:spacing w:line="360" w:lineRule="auto"/>
          </w:pPr>
        </w:pPrChange>
      </w:pPr>
    </w:p>
    <w:p w14:paraId="2D5A6503" w14:textId="258282A5" w:rsidR="006E1F83" w:rsidDel="00DE6623" w:rsidRDefault="006E1F83">
      <w:pPr>
        <w:spacing w:line="360" w:lineRule="auto"/>
        <w:jc w:val="both"/>
        <w:rPr>
          <w:del w:id="2309" w:author="Yael Armon" w:date="2022-07-03T15:15:00Z"/>
          <w:rFonts w:asciiTheme="minorBidi" w:hAnsiTheme="minorBidi"/>
          <w:sz w:val="24"/>
          <w:szCs w:val="24"/>
          <w:rtl/>
        </w:rPr>
        <w:pPrChange w:id="2310" w:author="Yael Armon" w:date="2022-07-03T15:16:00Z">
          <w:pPr>
            <w:spacing w:line="360" w:lineRule="auto"/>
          </w:pPr>
        </w:pPrChange>
      </w:pPr>
    </w:p>
    <w:p w14:paraId="7FE1EFC4" w14:textId="1ADAB428" w:rsidR="006E1F83" w:rsidDel="00DE6623" w:rsidRDefault="006E1F83">
      <w:pPr>
        <w:spacing w:line="360" w:lineRule="auto"/>
        <w:jc w:val="both"/>
        <w:rPr>
          <w:del w:id="2311" w:author="Yael Armon" w:date="2022-07-03T15:15:00Z"/>
          <w:rFonts w:asciiTheme="minorBidi" w:hAnsiTheme="minorBidi"/>
          <w:sz w:val="24"/>
          <w:szCs w:val="24"/>
          <w:rtl/>
        </w:rPr>
        <w:pPrChange w:id="2312" w:author="Yael Armon" w:date="2022-07-03T15:16:00Z">
          <w:pPr>
            <w:spacing w:line="360" w:lineRule="auto"/>
          </w:pPr>
        </w:pPrChange>
      </w:pPr>
    </w:p>
    <w:p w14:paraId="19B81D94" w14:textId="6A8BA79F" w:rsidR="006E1F83" w:rsidRPr="00090779" w:rsidDel="00DE6623" w:rsidRDefault="006E1F83" w:rsidP="00C852E6">
      <w:pPr>
        <w:spacing w:line="360" w:lineRule="auto"/>
        <w:jc w:val="both"/>
        <w:rPr>
          <w:del w:id="2313" w:author="Yael Armon" w:date="2022-07-03T15:15:00Z"/>
          <w:rFonts w:asciiTheme="minorBidi" w:hAnsiTheme="minorBidi"/>
          <w:sz w:val="24"/>
          <w:szCs w:val="24"/>
          <w:rtl/>
        </w:rPr>
      </w:pPr>
      <w:del w:id="2314" w:author="Yael Armon" w:date="2022-07-03T15:15:00Z">
        <w:r w:rsidRPr="00684716" w:rsidDel="00DE6623">
          <w:rPr>
            <w:rFonts w:asciiTheme="minorBidi" w:hAnsiTheme="minorBidi" w:hint="eastAsia"/>
            <w:sz w:val="24"/>
            <w:szCs w:val="24"/>
            <w:rtl/>
          </w:rPr>
          <w:delText>סך</w:delText>
        </w:r>
        <w:r w:rsidRPr="00684716" w:rsidDel="00DE6623">
          <w:rPr>
            <w:rFonts w:asciiTheme="minorBidi" w:hAnsiTheme="minorBidi"/>
            <w:sz w:val="24"/>
            <w:szCs w:val="24"/>
            <w:rtl/>
          </w:rPr>
          <w:delText xml:space="preserve"> </w:delText>
        </w:r>
        <w:r w:rsidRPr="00684716" w:rsidDel="00DE6623">
          <w:rPr>
            <w:rFonts w:asciiTheme="minorBidi" w:hAnsiTheme="minorBidi" w:hint="eastAsia"/>
            <w:sz w:val="24"/>
            <w:szCs w:val="24"/>
            <w:rtl/>
          </w:rPr>
          <w:delText>היקף</w:delText>
        </w:r>
        <w:r w:rsidRPr="00684716" w:rsidDel="00DE6623">
          <w:rPr>
            <w:rFonts w:asciiTheme="minorBidi" w:hAnsiTheme="minorBidi"/>
            <w:sz w:val="24"/>
            <w:szCs w:val="24"/>
            <w:rtl/>
          </w:rPr>
          <w:delText xml:space="preserve"> </w:delText>
        </w:r>
        <w:r w:rsidRPr="00684716" w:rsidDel="00DE6623">
          <w:rPr>
            <w:rFonts w:asciiTheme="minorBidi" w:hAnsiTheme="minorBidi" w:hint="eastAsia"/>
            <w:sz w:val="24"/>
            <w:szCs w:val="24"/>
            <w:rtl/>
          </w:rPr>
          <w:delText>מזון</w:delText>
        </w:r>
        <w:r w:rsidRPr="00684716" w:rsidDel="00DE6623">
          <w:rPr>
            <w:rFonts w:asciiTheme="minorBidi" w:hAnsiTheme="minorBidi"/>
            <w:sz w:val="24"/>
            <w:szCs w:val="24"/>
            <w:rtl/>
          </w:rPr>
          <w:delText xml:space="preserve"> </w:delText>
        </w:r>
        <w:r w:rsidRPr="00684716" w:rsidDel="00DE6623">
          <w:rPr>
            <w:rFonts w:asciiTheme="minorBidi" w:hAnsiTheme="minorBidi" w:hint="eastAsia"/>
            <w:sz w:val="24"/>
            <w:szCs w:val="24"/>
            <w:rtl/>
          </w:rPr>
          <w:delText>בר</w:delText>
        </w:r>
        <w:r w:rsidRPr="00684716" w:rsidDel="00DE6623">
          <w:rPr>
            <w:rFonts w:asciiTheme="minorBidi" w:hAnsiTheme="minorBidi"/>
            <w:sz w:val="24"/>
            <w:szCs w:val="24"/>
            <w:rtl/>
          </w:rPr>
          <w:delText xml:space="preserve"> </w:delText>
        </w:r>
        <w:r w:rsidRPr="00684716" w:rsidDel="00DE6623">
          <w:rPr>
            <w:rFonts w:asciiTheme="minorBidi" w:hAnsiTheme="minorBidi" w:hint="eastAsia"/>
            <w:sz w:val="24"/>
            <w:szCs w:val="24"/>
            <w:rtl/>
          </w:rPr>
          <w:delText>הצלה</w:delText>
        </w:r>
        <w:r w:rsidRPr="00684716" w:rsidDel="00DE6623">
          <w:rPr>
            <w:rFonts w:asciiTheme="minorBidi" w:hAnsiTheme="minorBidi"/>
            <w:sz w:val="24"/>
            <w:szCs w:val="24"/>
            <w:rtl/>
          </w:rPr>
          <w:delText xml:space="preserve"> </w:delText>
        </w:r>
        <w:r w:rsidRPr="00684716" w:rsidDel="00DE6623">
          <w:rPr>
            <w:rFonts w:asciiTheme="minorBidi" w:hAnsiTheme="minorBidi" w:hint="eastAsia"/>
            <w:sz w:val="24"/>
            <w:szCs w:val="24"/>
            <w:rtl/>
          </w:rPr>
          <w:delText>במגזר</w:delText>
        </w:r>
        <w:r w:rsidRPr="00684716" w:rsidDel="00DE6623">
          <w:rPr>
            <w:rFonts w:asciiTheme="minorBidi" w:hAnsiTheme="minorBidi"/>
            <w:sz w:val="24"/>
            <w:szCs w:val="24"/>
            <w:rtl/>
          </w:rPr>
          <w:delText xml:space="preserve"> </w:delText>
        </w:r>
        <w:r w:rsidRPr="00684716" w:rsidDel="00DE6623">
          <w:rPr>
            <w:rFonts w:asciiTheme="minorBidi" w:hAnsiTheme="minorBidi" w:hint="eastAsia"/>
            <w:sz w:val="24"/>
            <w:szCs w:val="24"/>
            <w:rtl/>
          </w:rPr>
          <w:delText>המוסדי</w:delText>
        </w:r>
        <w:r w:rsidDel="00DE6623">
          <w:rPr>
            <w:rFonts w:asciiTheme="minorBidi" w:hAnsiTheme="minorBidi" w:hint="cs"/>
            <w:sz w:val="24"/>
            <w:szCs w:val="24"/>
            <w:rtl/>
          </w:rPr>
          <w:delText xml:space="preserve"> בשנת 2020</w:delText>
        </w:r>
        <w:r w:rsidRPr="00684716" w:rsidDel="00DE6623">
          <w:rPr>
            <w:rFonts w:asciiTheme="minorBidi" w:hAnsiTheme="minorBidi"/>
            <w:sz w:val="24"/>
            <w:szCs w:val="24"/>
            <w:rtl/>
          </w:rPr>
          <w:delText xml:space="preserve"> </w:delText>
        </w:r>
        <w:r w:rsidRPr="00684716" w:rsidDel="00DE6623">
          <w:rPr>
            <w:rFonts w:asciiTheme="minorBidi" w:hAnsiTheme="minorBidi" w:hint="eastAsia"/>
            <w:sz w:val="24"/>
            <w:szCs w:val="24"/>
            <w:rtl/>
          </w:rPr>
          <w:delText>נאמד</w:delText>
        </w:r>
        <w:r w:rsidRPr="00684716" w:rsidDel="00DE6623">
          <w:rPr>
            <w:rFonts w:asciiTheme="minorBidi" w:hAnsiTheme="minorBidi"/>
            <w:sz w:val="24"/>
            <w:szCs w:val="24"/>
            <w:rtl/>
          </w:rPr>
          <w:delText xml:space="preserve"> </w:delText>
        </w:r>
        <w:r w:rsidRPr="00684716" w:rsidDel="00DE6623">
          <w:rPr>
            <w:rFonts w:asciiTheme="minorBidi" w:hAnsiTheme="minorBidi" w:hint="eastAsia"/>
            <w:sz w:val="24"/>
            <w:szCs w:val="24"/>
            <w:rtl/>
          </w:rPr>
          <w:delText>בכ</w:delText>
        </w:r>
        <w:r w:rsidRPr="00684716" w:rsidDel="00DE6623">
          <w:rPr>
            <w:rFonts w:asciiTheme="minorBidi" w:hAnsiTheme="minorBidi"/>
            <w:sz w:val="24"/>
            <w:szCs w:val="24"/>
            <w:rtl/>
          </w:rPr>
          <w:delText>-</w:delText>
        </w:r>
        <w:r w:rsidRPr="00CE12FF" w:rsidDel="00DE6623">
          <w:rPr>
            <w:rFonts w:asciiTheme="minorBidi" w:hAnsiTheme="minorBidi" w:hint="cs"/>
            <w:sz w:val="24"/>
            <w:szCs w:val="24"/>
            <w:rtl/>
          </w:rPr>
          <w:delText>57</w:delText>
        </w:r>
        <w:r w:rsidRPr="00647709" w:rsidDel="00DE6623">
          <w:rPr>
            <w:rFonts w:asciiTheme="minorBidi" w:hAnsiTheme="minorBidi"/>
            <w:sz w:val="24"/>
            <w:szCs w:val="24"/>
            <w:rtl/>
          </w:rPr>
          <w:delText xml:space="preserve">0 מיליון </w:delText>
        </w:r>
        <w:r w:rsidRPr="00CE12FF" w:rsidDel="00DE6623">
          <w:rPr>
            <w:rFonts w:asciiTheme="minorBidi" w:hAnsiTheme="minorBidi" w:hint="eastAsia"/>
            <w:sz w:val="24"/>
            <w:szCs w:val="24"/>
            <w:rtl/>
          </w:rPr>
          <w:delText>₪</w:delText>
        </w:r>
        <w:r w:rsidRPr="00CE12FF" w:rsidDel="00DE6623">
          <w:rPr>
            <w:rFonts w:asciiTheme="minorBidi" w:hAnsiTheme="minorBidi"/>
            <w:sz w:val="24"/>
            <w:szCs w:val="24"/>
            <w:rtl/>
          </w:rPr>
          <w:delText xml:space="preserve">. </w:delText>
        </w:r>
        <w:r w:rsidR="00F8088C" w:rsidDel="00DE6623">
          <w:rPr>
            <w:rFonts w:asciiTheme="minorBidi" w:hAnsiTheme="minorBidi" w:hint="cs"/>
            <w:sz w:val="24"/>
            <w:szCs w:val="24"/>
            <w:rtl/>
          </w:rPr>
          <w:delText>ה</w:delText>
        </w:r>
        <w:r w:rsidDel="00DE6623">
          <w:rPr>
            <w:rFonts w:asciiTheme="minorBidi" w:hAnsiTheme="minorBidi" w:hint="cs"/>
            <w:sz w:val="24"/>
            <w:szCs w:val="24"/>
            <w:rtl/>
          </w:rPr>
          <w:delText xml:space="preserve">ירידה בכמות בהשוואה לאובדן בשנת 2019, נובעת מהשפעות משבר הקורונה שהביא </w:delText>
        </w:r>
        <w:r w:rsidDel="00DE6623">
          <w:rPr>
            <w:rFonts w:hint="cs"/>
            <w:sz w:val="24"/>
            <w:szCs w:val="24"/>
            <w:rtl/>
          </w:rPr>
          <w:delText>לסגירת רוב הפעילות ב</w:delText>
        </w:r>
        <w:r w:rsidRPr="00A94C68" w:rsidDel="00DE6623">
          <w:rPr>
            <w:rFonts w:hint="eastAsia"/>
            <w:sz w:val="24"/>
            <w:szCs w:val="24"/>
            <w:rtl/>
          </w:rPr>
          <w:delText>מקטע</w:delText>
        </w:r>
        <w:r w:rsidRPr="00A94C68" w:rsidDel="00DE6623">
          <w:rPr>
            <w:sz w:val="24"/>
            <w:szCs w:val="24"/>
            <w:rtl/>
          </w:rPr>
          <w:delText xml:space="preserve"> </w:delText>
        </w:r>
        <w:r w:rsidRPr="00A94C68" w:rsidDel="00DE6623">
          <w:rPr>
            <w:rFonts w:hint="eastAsia"/>
            <w:sz w:val="24"/>
            <w:szCs w:val="24"/>
            <w:rtl/>
          </w:rPr>
          <w:delText>המוסדי</w:delText>
        </w:r>
        <w:r w:rsidRPr="00A94C68" w:rsidDel="00DE6623">
          <w:rPr>
            <w:sz w:val="24"/>
            <w:szCs w:val="24"/>
            <w:rtl/>
          </w:rPr>
          <w:delText xml:space="preserve"> </w:delText>
        </w:r>
        <w:r w:rsidDel="00DE6623">
          <w:rPr>
            <w:rFonts w:hint="cs"/>
            <w:sz w:val="24"/>
            <w:szCs w:val="24"/>
            <w:rtl/>
          </w:rPr>
          <w:delText>ו</w:delText>
        </w:r>
        <w:r w:rsidRPr="00A94C68" w:rsidDel="00DE6623">
          <w:rPr>
            <w:rFonts w:hint="eastAsia"/>
            <w:sz w:val="24"/>
            <w:szCs w:val="24"/>
            <w:rtl/>
          </w:rPr>
          <w:delText>מעבר</w:delText>
        </w:r>
        <w:r w:rsidRPr="00A94C68" w:rsidDel="00DE6623">
          <w:rPr>
            <w:sz w:val="24"/>
            <w:szCs w:val="24"/>
            <w:rtl/>
          </w:rPr>
          <w:delText xml:space="preserve"> </w:delText>
        </w:r>
        <w:r w:rsidRPr="00A94C68" w:rsidDel="00DE6623">
          <w:rPr>
            <w:rFonts w:hint="eastAsia"/>
            <w:sz w:val="24"/>
            <w:szCs w:val="24"/>
            <w:rtl/>
          </w:rPr>
          <w:delText>למתכונת</w:delText>
        </w:r>
        <w:r w:rsidRPr="00A94C68" w:rsidDel="00DE6623">
          <w:rPr>
            <w:sz w:val="24"/>
            <w:szCs w:val="24"/>
            <w:rtl/>
          </w:rPr>
          <w:delText xml:space="preserve"> </w:delText>
        </w:r>
        <w:r w:rsidRPr="00A94C68" w:rsidDel="00DE6623">
          <w:rPr>
            <w:rFonts w:hint="eastAsia"/>
            <w:sz w:val="24"/>
            <w:szCs w:val="24"/>
            <w:rtl/>
          </w:rPr>
          <w:delText>פעילות</w:delText>
        </w:r>
        <w:r w:rsidRPr="00A94C68" w:rsidDel="00DE6623">
          <w:rPr>
            <w:sz w:val="24"/>
            <w:szCs w:val="24"/>
            <w:rtl/>
          </w:rPr>
          <w:delText xml:space="preserve"> </w:delText>
        </w:r>
        <w:r w:rsidRPr="00A94C68" w:rsidDel="00DE6623">
          <w:rPr>
            <w:rFonts w:hint="eastAsia"/>
            <w:sz w:val="24"/>
            <w:szCs w:val="24"/>
            <w:rtl/>
          </w:rPr>
          <w:delText>מצומצמת</w:delText>
        </w:r>
        <w:r w:rsidDel="00DE6623">
          <w:rPr>
            <w:rFonts w:hint="cs"/>
            <w:sz w:val="24"/>
            <w:szCs w:val="24"/>
            <w:rtl/>
          </w:rPr>
          <w:delText xml:space="preserve"> במהלך שנת 2020. </w:delText>
        </w:r>
        <w:r w:rsidRPr="00CE12FF" w:rsidDel="00DE6623">
          <w:rPr>
            <w:rFonts w:asciiTheme="minorBidi" w:hAnsiTheme="minorBidi" w:hint="eastAsia"/>
            <w:sz w:val="24"/>
            <w:szCs w:val="24"/>
            <w:rtl/>
          </w:rPr>
          <w:delText>כמחצית</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מהאובדן</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בר</w:delText>
        </w:r>
        <w:r w:rsidRPr="00CE12FF" w:rsidDel="00DE6623">
          <w:rPr>
            <w:rFonts w:asciiTheme="minorBidi" w:hAnsiTheme="minorBidi"/>
            <w:sz w:val="24"/>
            <w:szCs w:val="24"/>
            <w:rtl/>
          </w:rPr>
          <w:delText>-</w:delText>
        </w:r>
        <w:r w:rsidRPr="00CE12FF" w:rsidDel="00DE6623">
          <w:rPr>
            <w:rFonts w:asciiTheme="minorBidi" w:hAnsiTheme="minorBidi" w:hint="eastAsia"/>
            <w:sz w:val="24"/>
            <w:szCs w:val="24"/>
            <w:rtl/>
          </w:rPr>
          <w:delText>ההצלה</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הינו</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w:delText>
        </w:r>
        <w:r w:rsidRPr="00647709" w:rsidDel="00DE6623">
          <w:rPr>
            <w:rFonts w:asciiTheme="minorBidi" w:hAnsiTheme="minorBidi" w:hint="eastAsia"/>
            <w:sz w:val="24"/>
            <w:szCs w:val="24"/>
            <w:rtl/>
          </w:rPr>
          <w:delText>בסיסי</w:delText>
        </w:r>
        <w:r w:rsidRPr="00647709" w:rsidDel="00DE6623">
          <w:rPr>
            <w:rFonts w:asciiTheme="minorBidi" w:hAnsiTheme="minorBidi"/>
            <w:sz w:val="24"/>
            <w:szCs w:val="24"/>
            <w:rtl/>
          </w:rPr>
          <w:delText xml:space="preserve"> </w:delText>
        </w:r>
        <w:r w:rsidRPr="00647709" w:rsidDel="00DE6623">
          <w:rPr>
            <w:rFonts w:asciiTheme="minorBidi" w:hAnsiTheme="minorBidi" w:hint="eastAsia"/>
            <w:sz w:val="24"/>
            <w:szCs w:val="24"/>
            <w:rtl/>
          </w:rPr>
          <w:delText>כוחות</w:delText>
        </w:r>
        <w:r w:rsidRPr="00647709" w:rsidDel="00DE6623">
          <w:rPr>
            <w:rFonts w:asciiTheme="minorBidi" w:hAnsiTheme="minorBidi"/>
            <w:sz w:val="24"/>
            <w:szCs w:val="24"/>
            <w:rtl/>
          </w:rPr>
          <w:delText xml:space="preserve"> </w:delText>
        </w:r>
        <w:r w:rsidRPr="00647709" w:rsidDel="00DE6623">
          <w:rPr>
            <w:rFonts w:asciiTheme="minorBidi" w:hAnsiTheme="minorBidi" w:hint="eastAsia"/>
            <w:sz w:val="24"/>
            <w:szCs w:val="24"/>
            <w:rtl/>
          </w:rPr>
          <w:delText>הביטחון</w:delText>
        </w:r>
        <w:r w:rsidRPr="00647709" w:rsidDel="00DE6623">
          <w:rPr>
            <w:rFonts w:asciiTheme="minorBidi" w:hAnsiTheme="minorBidi"/>
            <w:sz w:val="24"/>
            <w:szCs w:val="24"/>
            <w:rtl/>
          </w:rPr>
          <w:delText xml:space="preserve"> </w:delText>
        </w:r>
        <w:r w:rsidRPr="00647709" w:rsidDel="00DE6623">
          <w:rPr>
            <w:rFonts w:asciiTheme="minorBidi" w:hAnsiTheme="minorBidi" w:hint="eastAsia"/>
            <w:sz w:val="24"/>
            <w:szCs w:val="24"/>
            <w:rtl/>
          </w:rPr>
          <w:delText>וב</w:delText>
        </w:r>
        <w:r w:rsidRPr="00CE12FF" w:rsidDel="00DE6623">
          <w:rPr>
            <w:rFonts w:asciiTheme="minorBidi" w:hAnsiTheme="minorBidi" w:hint="eastAsia"/>
            <w:sz w:val="24"/>
            <w:szCs w:val="24"/>
            <w:rtl/>
          </w:rPr>
          <w:delText>אירועים</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שבהם</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ניתן</w:delText>
        </w:r>
        <w:r w:rsidRPr="00CE12FF"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היה </w:delText>
        </w:r>
        <w:r w:rsidRPr="00CE12FF" w:rsidDel="00DE6623">
          <w:rPr>
            <w:rFonts w:asciiTheme="minorBidi" w:hAnsiTheme="minorBidi" w:hint="eastAsia"/>
            <w:sz w:val="24"/>
            <w:szCs w:val="24"/>
            <w:rtl/>
          </w:rPr>
          <w:delText>להציל</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להערכתנו</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כ</w:delText>
        </w:r>
        <w:r w:rsidRPr="00CE12FF" w:rsidDel="00DE6623">
          <w:rPr>
            <w:rFonts w:asciiTheme="minorBidi" w:hAnsiTheme="minorBidi"/>
            <w:sz w:val="24"/>
            <w:szCs w:val="24"/>
            <w:rtl/>
          </w:rPr>
          <w:delText>-2</w:delText>
        </w:r>
        <w:r w:rsidRPr="00647709" w:rsidDel="00DE6623">
          <w:rPr>
            <w:rFonts w:asciiTheme="minorBidi" w:hAnsiTheme="minorBidi"/>
            <w:sz w:val="24"/>
            <w:szCs w:val="24"/>
            <w:rtl/>
          </w:rPr>
          <w:delText>2</w:delText>
        </w:r>
        <w:r w:rsidRPr="00CE12FF" w:rsidDel="00DE6623">
          <w:rPr>
            <w:rFonts w:asciiTheme="minorBidi" w:hAnsiTheme="minorBidi"/>
            <w:sz w:val="24"/>
            <w:szCs w:val="24"/>
            <w:rtl/>
          </w:rPr>
          <w:delText xml:space="preserve"> אלף </w:delText>
        </w:r>
        <w:r w:rsidRPr="00647709" w:rsidDel="00DE6623">
          <w:rPr>
            <w:rFonts w:asciiTheme="minorBidi" w:hAnsiTheme="minorBidi" w:hint="eastAsia"/>
            <w:sz w:val="24"/>
            <w:szCs w:val="24"/>
            <w:rtl/>
          </w:rPr>
          <w:delText>טונות</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מזון</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בשנ</w:delText>
        </w:r>
        <w:r w:rsidDel="00DE6623">
          <w:rPr>
            <w:rFonts w:asciiTheme="minorBidi" w:hAnsiTheme="minorBidi" w:hint="cs"/>
            <w:sz w:val="24"/>
            <w:szCs w:val="24"/>
            <w:rtl/>
          </w:rPr>
          <w:delText>ת 2020</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בשווי</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כספי</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של</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כ</w:delText>
        </w:r>
        <w:r w:rsidRPr="00CE12FF" w:rsidDel="00DE6623">
          <w:rPr>
            <w:rFonts w:asciiTheme="minorBidi" w:hAnsiTheme="minorBidi"/>
            <w:sz w:val="24"/>
            <w:szCs w:val="24"/>
            <w:rtl/>
          </w:rPr>
          <w:delText>-</w:delText>
        </w:r>
        <w:r w:rsidRPr="00647709" w:rsidDel="00DE6623">
          <w:rPr>
            <w:rFonts w:asciiTheme="minorBidi" w:hAnsiTheme="minorBidi"/>
            <w:sz w:val="24"/>
            <w:szCs w:val="24"/>
            <w:rtl/>
          </w:rPr>
          <w:delText xml:space="preserve">280 </w:delText>
        </w:r>
        <w:r w:rsidRPr="00647709" w:rsidDel="00DE6623">
          <w:rPr>
            <w:rFonts w:asciiTheme="minorBidi" w:hAnsiTheme="minorBidi" w:hint="eastAsia"/>
            <w:sz w:val="24"/>
            <w:szCs w:val="24"/>
            <w:rtl/>
          </w:rPr>
          <w:delText>מיליון</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שקלים</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מלונות</w:delText>
        </w:r>
        <w:r w:rsidRPr="00CE12FF" w:rsidDel="00DE6623">
          <w:rPr>
            <w:rFonts w:asciiTheme="minorBidi" w:hAnsiTheme="minorBidi"/>
            <w:sz w:val="24"/>
            <w:szCs w:val="24"/>
            <w:rtl/>
          </w:rPr>
          <w:delText xml:space="preserve">, </w:delText>
        </w:r>
        <w:r w:rsidRPr="00647709" w:rsidDel="00DE6623">
          <w:rPr>
            <w:rFonts w:asciiTheme="minorBidi" w:hAnsiTheme="minorBidi" w:hint="eastAsia"/>
            <w:sz w:val="24"/>
            <w:szCs w:val="24"/>
            <w:rtl/>
          </w:rPr>
          <w:delText>מקומות</w:delText>
        </w:r>
        <w:r w:rsidRPr="00647709" w:rsidDel="00DE6623">
          <w:rPr>
            <w:rFonts w:asciiTheme="minorBidi" w:hAnsiTheme="minorBidi"/>
            <w:sz w:val="24"/>
            <w:szCs w:val="24"/>
            <w:rtl/>
          </w:rPr>
          <w:delText xml:space="preserve"> עבודה ובתי חולים </w:delText>
        </w:r>
        <w:r w:rsidRPr="00CE12FF" w:rsidDel="00DE6623">
          <w:rPr>
            <w:rFonts w:asciiTheme="minorBidi" w:hAnsiTheme="minorBidi" w:hint="eastAsia"/>
            <w:sz w:val="24"/>
            <w:szCs w:val="24"/>
            <w:rtl/>
          </w:rPr>
          <w:delText>מהווים</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מוקדי</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הצלה</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חשובים</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נוספים</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שמכל</w:delText>
        </w:r>
        <w:r w:rsidRPr="00CE12FF" w:rsidDel="00DE6623">
          <w:rPr>
            <w:rFonts w:asciiTheme="minorBidi" w:hAnsiTheme="minorBidi"/>
            <w:sz w:val="24"/>
            <w:szCs w:val="24"/>
            <w:rtl/>
          </w:rPr>
          <w:delText xml:space="preserve"> אחד מהם </w:delText>
        </w:r>
        <w:r w:rsidRPr="00CE12FF" w:rsidDel="00DE6623">
          <w:rPr>
            <w:rFonts w:asciiTheme="minorBidi" w:hAnsiTheme="minorBidi" w:hint="eastAsia"/>
            <w:sz w:val="24"/>
            <w:szCs w:val="24"/>
            <w:rtl/>
          </w:rPr>
          <w:delText>ניתן</w:delText>
        </w:r>
        <w:r w:rsidRPr="00CE12FF"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היה </w:delText>
        </w:r>
        <w:r w:rsidRPr="00CE12FF" w:rsidDel="00DE6623">
          <w:rPr>
            <w:rFonts w:asciiTheme="minorBidi" w:hAnsiTheme="minorBidi" w:hint="eastAsia"/>
            <w:sz w:val="24"/>
            <w:szCs w:val="24"/>
            <w:rtl/>
          </w:rPr>
          <w:delText>להציל</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מזון</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בשווי</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של</w:delText>
        </w:r>
        <w:r w:rsidRPr="00CE12FF" w:rsidDel="00DE6623">
          <w:rPr>
            <w:rFonts w:asciiTheme="minorBidi" w:hAnsiTheme="minorBidi"/>
            <w:sz w:val="24"/>
            <w:szCs w:val="24"/>
            <w:rtl/>
          </w:rPr>
          <w:delText xml:space="preserve"> </w:delText>
        </w:r>
        <w:r w:rsidRPr="00647709" w:rsidDel="00DE6623">
          <w:rPr>
            <w:rFonts w:asciiTheme="minorBidi" w:hAnsiTheme="minorBidi"/>
            <w:sz w:val="24"/>
            <w:szCs w:val="24"/>
            <w:rtl/>
          </w:rPr>
          <w:delText>45</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עד</w:delText>
        </w:r>
        <w:r w:rsidRPr="00CE12FF" w:rsidDel="00DE6623">
          <w:rPr>
            <w:rFonts w:asciiTheme="minorBidi" w:hAnsiTheme="minorBidi"/>
            <w:sz w:val="24"/>
            <w:szCs w:val="24"/>
            <w:rtl/>
          </w:rPr>
          <w:delText xml:space="preserve"> 1</w:delText>
        </w:r>
        <w:r w:rsidRPr="00647709" w:rsidDel="00DE6623">
          <w:rPr>
            <w:rFonts w:asciiTheme="minorBidi" w:hAnsiTheme="minorBidi"/>
            <w:sz w:val="24"/>
            <w:szCs w:val="24"/>
            <w:rtl/>
          </w:rPr>
          <w:delText>2</w:delText>
        </w:r>
        <w:r w:rsidRPr="00CE12FF" w:rsidDel="00DE6623">
          <w:rPr>
            <w:rFonts w:asciiTheme="minorBidi" w:hAnsiTheme="minorBidi"/>
            <w:sz w:val="24"/>
            <w:szCs w:val="24"/>
            <w:rtl/>
          </w:rPr>
          <w:delText xml:space="preserve">0 </w:delText>
        </w:r>
        <w:r w:rsidRPr="00CE12FF" w:rsidDel="00DE6623">
          <w:rPr>
            <w:rFonts w:asciiTheme="minorBidi" w:hAnsiTheme="minorBidi" w:hint="eastAsia"/>
            <w:sz w:val="24"/>
            <w:szCs w:val="24"/>
            <w:rtl/>
          </w:rPr>
          <w:delText>מיליון</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בשנ</w:delText>
        </w:r>
        <w:r w:rsidDel="00DE6623">
          <w:rPr>
            <w:rFonts w:asciiTheme="minorBidi" w:hAnsiTheme="minorBidi" w:hint="cs"/>
            <w:sz w:val="24"/>
            <w:szCs w:val="24"/>
            <w:rtl/>
          </w:rPr>
          <w:delText>ת 2020</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במסעדות</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קיים</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אובדן</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בר</w:delText>
        </w:r>
        <w:r w:rsidRPr="00CE12FF" w:rsidDel="00DE6623">
          <w:rPr>
            <w:rFonts w:asciiTheme="minorBidi" w:hAnsiTheme="minorBidi"/>
            <w:sz w:val="24"/>
            <w:szCs w:val="24"/>
            <w:rtl/>
          </w:rPr>
          <w:delText xml:space="preserve">-הצלה </w:delText>
        </w:r>
        <w:r w:rsidRPr="00CE12FF" w:rsidDel="00DE6623">
          <w:rPr>
            <w:rFonts w:asciiTheme="minorBidi" w:hAnsiTheme="minorBidi" w:hint="eastAsia"/>
            <w:sz w:val="24"/>
            <w:szCs w:val="24"/>
            <w:rtl/>
          </w:rPr>
          <w:delText>בהיקף</w:delText>
        </w:r>
        <w:r w:rsidRPr="00CE12FF" w:rsidDel="00DE6623">
          <w:rPr>
            <w:rFonts w:asciiTheme="minorBidi" w:hAnsiTheme="minorBidi"/>
            <w:sz w:val="24"/>
            <w:szCs w:val="24"/>
            <w:rtl/>
          </w:rPr>
          <w:delText xml:space="preserve"> </w:delText>
        </w:r>
        <w:r w:rsidRPr="00647709" w:rsidDel="00DE6623">
          <w:rPr>
            <w:rFonts w:asciiTheme="minorBidi" w:hAnsiTheme="minorBidi" w:hint="eastAsia"/>
            <w:sz w:val="24"/>
            <w:szCs w:val="24"/>
            <w:rtl/>
          </w:rPr>
          <w:delText>גבוה</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של</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כ</w:delText>
        </w:r>
        <w:r w:rsidRPr="00CE12FF" w:rsidDel="00DE6623">
          <w:rPr>
            <w:rFonts w:asciiTheme="minorBidi" w:hAnsiTheme="minorBidi"/>
            <w:sz w:val="24"/>
            <w:szCs w:val="24"/>
            <w:rtl/>
          </w:rPr>
          <w:delText>-</w:delText>
        </w:r>
        <w:r w:rsidRPr="00647709" w:rsidDel="00DE6623">
          <w:rPr>
            <w:rFonts w:asciiTheme="minorBidi" w:hAnsiTheme="minorBidi"/>
            <w:sz w:val="24"/>
            <w:szCs w:val="24"/>
            <w:rtl/>
          </w:rPr>
          <w:delText xml:space="preserve">60 </w:delText>
        </w:r>
        <w:r w:rsidRPr="00CE12FF" w:rsidDel="00DE6623">
          <w:rPr>
            <w:rFonts w:asciiTheme="minorBidi" w:hAnsiTheme="minorBidi"/>
            <w:sz w:val="24"/>
            <w:szCs w:val="24"/>
            <w:rtl/>
          </w:rPr>
          <w:delText xml:space="preserve">מיליון </w:delText>
        </w:r>
        <w:r w:rsidRPr="00CE12FF" w:rsidDel="00DE6623">
          <w:rPr>
            <w:rFonts w:asciiTheme="minorBidi" w:hAnsiTheme="minorBidi" w:hint="eastAsia"/>
            <w:sz w:val="24"/>
            <w:szCs w:val="24"/>
            <w:rtl/>
          </w:rPr>
          <w:delText>₪</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לשנה</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אולם</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בשל</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הפיזור</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הפיזי</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הגבוה</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והעדר</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מסה</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קריטית</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כדאיות</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ההצלה</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במסעדות</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הינה</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על</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פי</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רוב</w:delText>
        </w:r>
        <w:r w:rsidRPr="00CE12FF" w:rsidDel="00DE6623">
          <w:rPr>
            <w:rFonts w:asciiTheme="minorBidi" w:hAnsiTheme="minorBidi"/>
            <w:sz w:val="24"/>
            <w:szCs w:val="24"/>
            <w:rtl/>
          </w:rPr>
          <w:delText xml:space="preserve"> </w:delText>
        </w:r>
        <w:r w:rsidRPr="00CE12FF" w:rsidDel="00DE6623">
          <w:rPr>
            <w:rFonts w:asciiTheme="minorBidi" w:hAnsiTheme="minorBidi" w:hint="eastAsia"/>
            <w:sz w:val="24"/>
            <w:szCs w:val="24"/>
            <w:rtl/>
          </w:rPr>
          <w:delText>נמוכה</w:delText>
        </w:r>
        <w:r w:rsidRPr="00CE12FF" w:rsidDel="00DE6623">
          <w:rPr>
            <w:rFonts w:asciiTheme="minorBidi" w:hAnsiTheme="minorBidi"/>
            <w:sz w:val="24"/>
            <w:szCs w:val="24"/>
            <w:rtl/>
          </w:rPr>
          <w:delText>.</w:delText>
        </w:r>
      </w:del>
    </w:p>
    <w:p w14:paraId="4753757B" w14:textId="0C5606AA" w:rsidR="006E1F83" w:rsidRPr="00090779" w:rsidDel="00DE6623" w:rsidRDefault="006E1F83">
      <w:pPr>
        <w:spacing w:line="360" w:lineRule="auto"/>
        <w:jc w:val="both"/>
        <w:rPr>
          <w:del w:id="2315" w:author="Yael Armon" w:date="2022-07-03T15:15:00Z"/>
          <w:rFonts w:asciiTheme="minorBidi" w:hAnsiTheme="minorBidi"/>
          <w:b/>
          <w:bCs/>
          <w:sz w:val="26"/>
          <w:szCs w:val="26"/>
          <w:rtl/>
        </w:rPr>
        <w:pPrChange w:id="2316" w:author="Yael Armon" w:date="2022-07-03T15:16:00Z">
          <w:pPr>
            <w:spacing w:after="0" w:line="240" w:lineRule="auto"/>
            <w:jc w:val="center"/>
          </w:pPr>
        </w:pPrChange>
      </w:pPr>
      <w:del w:id="2317" w:author="Yael Armon" w:date="2022-07-03T15:15:00Z">
        <w:r w:rsidRPr="00090779" w:rsidDel="00DE6623">
          <w:rPr>
            <w:rFonts w:asciiTheme="minorBidi" w:hAnsiTheme="minorBidi" w:hint="cs"/>
            <w:b/>
            <w:bCs/>
            <w:sz w:val="26"/>
            <w:szCs w:val="26"/>
            <w:rtl/>
          </w:rPr>
          <w:delText>סיכום</w:delText>
        </w:r>
        <w:r w:rsidRPr="00090779" w:rsidDel="00DE6623">
          <w:rPr>
            <w:rFonts w:asciiTheme="minorBidi" w:hAnsiTheme="minorBidi"/>
            <w:b/>
            <w:bCs/>
            <w:sz w:val="26"/>
            <w:szCs w:val="26"/>
            <w:rtl/>
          </w:rPr>
          <w:delText xml:space="preserve"> </w:delText>
        </w:r>
        <w:r w:rsidRPr="00090779" w:rsidDel="00DE6623">
          <w:rPr>
            <w:rFonts w:asciiTheme="minorBidi" w:hAnsiTheme="minorBidi" w:hint="cs"/>
            <w:b/>
            <w:bCs/>
            <w:sz w:val="26"/>
            <w:szCs w:val="26"/>
            <w:rtl/>
          </w:rPr>
          <w:delText>שנתי</w:delText>
        </w:r>
        <w:r w:rsidRPr="00090779" w:rsidDel="00DE6623">
          <w:rPr>
            <w:rFonts w:asciiTheme="minorBidi" w:hAnsiTheme="minorBidi"/>
            <w:b/>
            <w:bCs/>
            <w:sz w:val="26"/>
            <w:szCs w:val="26"/>
            <w:rtl/>
          </w:rPr>
          <w:delText xml:space="preserve"> - </w:delText>
        </w:r>
        <w:r w:rsidRPr="00090779" w:rsidDel="00DE6623">
          <w:rPr>
            <w:rFonts w:asciiTheme="minorBidi" w:hAnsiTheme="minorBidi" w:hint="cs"/>
            <w:b/>
            <w:bCs/>
            <w:sz w:val="26"/>
            <w:szCs w:val="26"/>
            <w:rtl/>
          </w:rPr>
          <w:delText>אובדן</w:delText>
        </w:r>
        <w:r w:rsidRPr="00090779" w:rsidDel="00DE6623">
          <w:rPr>
            <w:rFonts w:asciiTheme="minorBidi" w:hAnsiTheme="minorBidi"/>
            <w:b/>
            <w:bCs/>
            <w:sz w:val="26"/>
            <w:szCs w:val="26"/>
            <w:rtl/>
          </w:rPr>
          <w:delText xml:space="preserve"> </w:delText>
        </w:r>
        <w:r w:rsidRPr="00090779" w:rsidDel="00DE6623">
          <w:rPr>
            <w:rFonts w:asciiTheme="minorBidi" w:hAnsiTheme="minorBidi" w:hint="cs"/>
            <w:b/>
            <w:bCs/>
            <w:sz w:val="26"/>
            <w:szCs w:val="26"/>
            <w:rtl/>
          </w:rPr>
          <w:delText>מזון</w:delText>
        </w:r>
        <w:r w:rsidRPr="00090779" w:rsidDel="00DE6623">
          <w:rPr>
            <w:rFonts w:asciiTheme="minorBidi" w:hAnsiTheme="minorBidi"/>
            <w:b/>
            <w:bCs/>
            <w:sz w:val="26"/>
            <w:szCs w:val="26"/>
            <w:rtl/>
          </w:rPr>
          <w:delText xml:space="preserve"> </w:delText>
        </w:r>
        <w:r w:rsidRPr="00090779" w:rsidDel="00DE6623">
          <w:rPr>
            <w:rFonts w:asciiTheme="minorBidi" w:hAnsiTheme="minorBidi" w:hint="cs"/>
            <w:b/>
            <w:bCs/>
            <w:sz w:val="26"/>
            <w:szCs w:val="26"/>
            <w:rtl/>
          </w:rPr>
          <w:delText>בר</w:delText>
        </w:r>
        <w:r w:rsidRPr="00090779" w:rsidDel="00DE6623">
          <w:rPr>
            <w:rFonts w:asciiTheme="minorBidi" w:hAnsiTheme="minorBidi"/>
            <w:b/>
            <w:bCs/>
            <w:sz w:val="26"/>
            <w:szCs w:val="26"/>
            <w:rtl/>
          </w:rPr>
          <w:delText xml:space="preserve"> </w:delText>
        </w:r>
        <w:r w:rsidRPr="00090779" w:rsidDel="00DE6623">
          <w:rPr>
            <w:rFonts w:asciiTheme="minorBidi" w:hAnsiTheme="minorBidi" w:hint="cs"/>
            <w:b/>
            <w:bCs/>
            <w:sz w:val="26"/>
            <w:szCs w:val="26"/>
            <w:rtl/>
          </w:rPr>
          <w:delText>הצלה</w:delText>
        </w:r>
        <w:r w:rsidRPr="00090779" w:rsidDel="00DE6623">
          <w:rPr>
            <w:rFonts w:asciiTheme="minorBidi" w:hAnsiTheme="minorBidi"/>
            <w:b/>
            <w:bCs/>
            <w:sz w:val="26"/>
            <w:szCs w:val="26"/>
            <w:rtl/>
          </w:rPr>
          <w:delText xml:space="preserve"> </w:delText>
        </w:r>
        <w:r w:rsidRPr="00090779" w:rsidDel="00DE6623">
          <w:rPr>
            <w:rFonts w:asciiTheme="minorBidi" w:hAnsiTheme="minorBidi" w:hint="cs"/>
            <w:b/>
            <w:bCs/>
            <w:sz w:val="26"/>
            <w:szCs w:val="26"/>
            <w:rtl/>
          </w:rPr>
          <w:delText>בצריכה</w:delText>
        </w:r>
        <w:r w:rsidRPr="00090779" w:rsidDel="00DE6623">
          <w:rPr>
            <w:rFonts w:asciiTheme="minorBidi" w:hAnsiTheme="minorBidi"/>
            <w:b/>
            <w:bCs/>
            <w:sz w:val="26"/>
            <w:szCs w:val="26"/>
            <w:rtl/>
          </w:rPr>
          <w:delText xml:space="preserve"> </w:delText>
        </w:r>
        <w:r w:rsidRPr="00090779" w:rsidDel="00DE6623">
          <w:rPr>
            <w:rFonts w:asciiTheme="minorBidi" w:hAnsiTheme="minorBidi" w:hint="cs"/>
            <w:b/>
            <w:bCs/>
            <w:sz w:val="26"/>
            <w:szCs w:val="26"/>
            <w:rtl/>
          </w:rPr>
          <w:delText>המוסדית</w:delText>
        </w:r>
        <w:r w:rsidDel="00DE6623">
          <w:rPr>
            <w:rFonts w:asciiTheme="minorBidi" w:hAnsiTheme="minorBidi" w:hint="cs"/>
            <w:b/>
            <w:bCs/>
            <w:sz w:val="26"/>
            <w:szCs w:val="26"/>
            <w:rtl/>
          </w:rPr>
          <w:delText xml:space="preserve"> </w:delText>
        </w:r>
      </w:del>
    </w:p>
    <w:p w14:paraId="67CECACB" w14:textId="69345EE7" w:rsidR="006E1F83" w:rsidRPr="00090779" w:rsidDel="00DE6623" w:rsidRDefault="006E1F83">
      <w:pPr>
        <w:spacing w:line="360" w:lineRule="auto"/>
        <w:jc w:val="both"/>
        <w:rPr>
          <w:del w:id="2318" w:author="Yael Armon" w:date="2022-07-03T15:15:00Z"/>
          <w:rFonts w:asciiTheme="minorBidi" w:hAnsiTheme="minorBidi"/>
          <w:b/>
          <w:bCs/>
          <w:sz w:val="26"/>
          <w:szCs w:val="26"/>
          <w:rtl/>
        </w:rPr>
        <w:pPrChange w:id="2319" w:author="Yael Armon" w:date="2022-07-03T15:16:00Z">
          <w:pPr>
            <w:spacing w:after="0" w:line="240" w:lineRule="auto"/>
            <w:jc w:val="center"/>
          </w:pPr>
        </w:pPrChange>
      </w:pPr>
      <w:del w:id="2320" w:author="Yael Armon" w:date="2022-07-03T15:15:00Z">
        <w:r w:rsidRPr="00090779" w:rsidDel="00DE6623">
          <w:rPr>
            <w:rFonts w:asciiTheme="minorBidi" w:hAnsiTheme="minorBidi" w:hint="cs"/>
            <w:b/>
            <w:bCs/>
            <w:sz w:val="26"/>
            <w:szCs w:val="26"/>
            <w:rtl/>
          </w:rPr>
          <w:delText>במיליוני</w:delText>
        </w:r>
        <w:r w:rsidRPr="00090779" w:rsidDel="00DE6623">
          <w:rPr>
            <w:rFonts w:asciiTheme="minorBidi" w:hAnsiTheme="minorBidi"/>
            <w:b/>
            <w:bCs/>
            <w:sz w:val="26"/>
            <w:szCs w:val="26"/>
            <w:rtl/>
          </w:rPr>
          <w:delText xml:space="preserve"> </w:delText>
        </w:r>
        <w:r w:rsidRPr="00090779" w:rsidDel="00DE6623">
          <w:rPr>
            <w:rFonts w:asciiTheme="minorBidi" w:hAnsiTheme="minorBidi" w:hint="cs"/>
            <w:b/>
            <w:bCs/>
            <w:sz w:val="26"/>
            <w:szCs w:val="26"/>
            <w:rtl/>
          </w:rPr>
          <w:delText>שקלים</w:delText>
        </w:r>
      </w:del>
    </w:p>
    <w:tbl>
      <w:tblPr>
        <w:tblStyle w:val="MediumShading1-Accent1"/>
        <w:bidiVisual/>
        <w:tblW w:w="0" w:type="auto"/>
        <w:jc w:val="center"/>
        <w:tblLook w:val="04A0" w:firstRow="1" w:lastRow="0" w:firstColumn="1" w:lastColumn="0" w:noHBand="0" w:noVBand="1"/>
      </w:tblPr>
      <w:tblGrid>
        <w:gridCol w:w="1616"/>
        <w:gridCol w:w="1693"/>
        <w:gridCol w:w="1440"/>
        <w:gridCol w:w="1739"/>
        <w:gridCol w:w="1508"/>
      </w:tblGrid>
      <w:tr w:rsidR="006E1F83" w:rsidRPr="00090779" w:rsidDel="00DE6623" w14:paraId="38315564" w14:textId="1D7BC3AC" w:rsidTr="006E1F83">
        <w:trPr>
          <w:cnfStyle w:val="100000000000" w:firstRow="1" w:lastRow="0" w:firstColumn="0" w:lastColumn="0" w:oddVBand="0" w:evenVBand="0" w:oddHBand="0" w:evenHBand="0" w:firstRowFirstColumn="0" w:firstRowLastColumn="0" w:lastRowFirstColumn="0" w:lastRowLastColumn="0"/>
          <w:jc w:val="center"/>
          <w:del w:id="2321" w:author="Yael Armon" w:date="2022-07-03T15:15:00Z"/>
        </w:trPr>
        <w:tc>
          <w:tcPr>
            <w:cnfStyle w:val="001000000000" w:firstRow="0" w:lastRow="0" w:firstColumn="1" w:lastColumn="0" w:oddVBand="0" w:evenVBand="0" w:oddHBand="0" w:evenHBand="0" w:firstRowFirstColumn="0" w:firstRowLastColumn="0" w:lastRowFirstColumn="0" w:lastRowLastColumn="0"/>
            <w:tcW w:w="1616" w:type="dxa"/>
          </w:tcPr>
          <w:p w14:paraId="0346C928" w14:textId="1929BDD4" w:rsidR="006E1F83" w:rsidRPr="00090779" w:rsidDel="00DE6623" w:rsidRDefault="006E1F83">
            <w:pPr>
              <w:spacing w:line="360" w:lineRule="auto"/>
              <w:jc w:val="both"/>
              <w:rPr>
                <w:del w:id="2322" w:author="Yael Armon" w:date="2022-07-03T15:15:00Z"/>
                <w:rFonts w:asciiTheme="minorBidi" w:hAnsiTheme="minorBidi"/>
                <w:color w:val="auto"/>
                <w:rtl/>
              </w:rPr>
              <w:pPrChange w:id="2323" w:author="Yael Armon" w:date="2022-07-03T15:16:00Z">
                <w:pPr>
                  <w:jc w:val="both"/>
                </w:pPr>
              </w:pPrChange>
            </w:pPr>
          </w:p>
        </w:tc>
        <w:tc>
          <w:tcPr>
            <w:tcW w:w="1693" w:type="dxa"/>
            <w:vAlign w:val="center"/>
          </w:tcPr>
          <w:p w14:paraId="4D9FBD3A" w14:textId="47F219E2" w:rsidR="006E1F83" w:rsidRPr="00647709"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324" w:author="Yael Armon" w:date="2022-07-03T15:15:00Z"/>
                <w:rFonts w:asciiTheme="minorBidi" w:hAnsiTheme="minorBidi"/>
                <w:rtl/>
              </w:rPr>
              <w:pPrChange w:id="2325"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326" w:author="Yael Armon" w:date="2022-07-03T15:15:00Z">
              <w:r w:rsidRPr="009113D6" w:rsidDel="00DE6623">
                <w:rPr>
                  <w:rFonts w:asciiTheme="minorBidi" w:hAnsiTheme="minorBidi" w:hint="eastAsia"/>
                  <w:rtl/>
                </w:rPr>
                <w:delText>ארוחות</w:delText>
              </w:r>
              <w:r w:rsidRPr="009113D6" w:rsidDel="00DE6623">
                <w:rPr>
                  <w:rFonts w:asciiTheme="minorBidi" w:hAnsiTheme="minorBidi"/>
                  <w:rtl/>
                </w:rPr>
                <w:delText xml:space="preserve"> </w:delText>
              </w:r>
              <w:r w:rsidRPr="009113D6" w:rsidDel="00DE6623">
                <w:rPr>
                  <w:rFonts w:asciiTheme="minorBidi" w:hAnsiTheme="minorBidi" w:hint="eastAsia"/>
                  <w:rtl/>
                </w:rPr>
                <w:delText>בשנה</w:delText>
              </w:r>
            </w:del>
          </w:p>
        </w:tc>
        <w:tc>
          <w:tcPr>
            <w:tcW w:w="1440" w:type="dxa"/>
            <w:vAlign w:val="center"/>
          </w:tcPr>
          <w:p w14:paraId="042B2EAC" w14:textId="387B1FCF" w:rsidR="006E1F83" w:rsidRPr="00647709"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327" w:author="Yael Armon" w:date="2022-07-03T15:15:00Z"/>
                <w:rFonts w:asciiTheme="minorBidi" w:hAnsiTheme="minorBidi"/>
                <w:rtl/>
              </w:rPr>
              <w:pPrChange w:id="2328"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329" w:author="Yael Armon" w:date="2022-07-03T15:15:00Z">
              <w:r w:rsidRPr="009113D6" w:rsidDel="00DE6623">
                <w:rPr>
                  <w:rFonts w:asciiTheme="minorBidi" w:hAnsiTheme="minorBidi" w:hint="eastAsia"/>
                  <w:rtl/>
                </w:rPr>
                <w:delText>גודל</w:delText>
              </w:r>
              <w:r w:rsidRPr="009113D6" w:rsidDel="00DE6623">
                <w:rPr>
                  <w:rFonts w:asciiTheme="minorBidi" w:hAnsiTheme="minorBidi"/>
                  <w:rtl/>
                </w:rPr>
                <w:delText xml:space="preserve"> </w:delText>
              </w:r>
              <w:r w:rsidRPr="009113D6" w:rsidDel="00DE6623">
                <w:rPr>
                  <w:rFonts w:asciiTheme="minorBidi" w:hAnsiTheme="minorBidi" w:hint="eastAsia"/>
                  <w:rtl/>
                </w:rPr>
                <w:delText>השוק</w:delText>
              </w:r>
            </w:del>
          </w:p>
        </w:tc>
        <w:tc>
          <w:tcPr>
            <w:tcW w:w="1739" w:type="dxa"/>
            <w:vAlign w:val="center"/>
          </w:tcPr>
          <w:p w14:paraId="07AA2360" w14:textId="27BBB8DB" w:rsidR="006E1F83" w:rsidRPr="00647709"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330" w:author="Yael Armon" w:date="2022-07-03T15:15:00Z"/>
                <w:rFonts w:asciiTheme="minorBidi" w:hAnsiTheme="minorBidi"/>
                <w:rtl/>
              </w:rPr>
              <w:pPrChange w:id="2331"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332" w:author="Yael Armon" w:date="2022-07-03T15:15:00Z">
              <w:r w:rsidRPr="009113D6" w:rsidDel="00DE6623">
                <w:rPr>
                  <w:rFonts w:asciiTheme="minorBidi" w:hAnsiTheme="minorBidi" w:hint="eastAsia"/>
                  <w:rtl/>
                </w:rPr>
                <w:delText>סך</w:delText>
              </w:r>
              <w:r w:rsidRPr="009113D6" w:rsidDel="00DE6623">
                <w:rPr>
                  <w:rFonts w:asciiTheme="minorBidi" w:hAnsiTheme="minorBidi"/>
                  <w:rtl/>
                </w:rPr>
                <w:delText xml:space="preserve"> </w:delText>
              </w:r>
              <w:r w:rsidRPr="009113D6" w:rsidDel="00DE6623">
                <w:rPr>
                  <w:rFonts w:asciiTheme="minorBidi" w:hAnsiTheme="minorBidi" w:hint="eastAsia"/>
                  <w:rtl/>
                </w:rPr>
                <w:delText>האובדן</w:delText>
              </w:r>
              <w:r w:rsidRPr="009113D6" w:rsidDel="00DE6623">
                <w:rPr>
                  <w:rFonts w:asciiTheme="minorBidi" w:hAnsiTheme="minorBidi"/>
                  <w:rtl/>
                </w:rPr>
                <w:delText xml:space="preserve"> </w:delText>
              </w:r>
              <w:r w:rsidRPr="009113D6" w:rsidDel="00DE6623">
                <w:rPr>
                  <w:rFonts w:asciiTheme="minorBidi" w:hAnsiTheme="minorBidi" w:hint="eastAsia"/>
                  <w:rtl/>
                </w:rPr>
                <w:delText>בשקלים</w:delText>
              </w:r>
            </w:del>
          </w:p>
        </w:tc>
        <w:tc>
          <w:tcPr>
            <w:tcW w:w="1508" w:type="dxa"/>
            <w:vAlign w:val="center"/>
          </w:tcPr>
          <w:p w14:paraId="251BD7C5" w14:textId="77AC0654" w:rsidR="006E1F83" w:rsidRPr="00647709"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333" w:author="Yael Armon" w:date="2022-07-03T15:15:00Z"/>
                <w:rFonts w:asciiTheme="minorBidi" w:hAnsiTheme="minorBidi"/>
                <w:rtl/>
              </w:rPr>
              <w:pPrChange w:id="2334"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335" w:author="Yael Armon" w:date="2022-07-03T15:15:00Z">
              <w:r w:rsidRPr="009113D6" w:rsidDel="00DE6623">
                <w:rPr>
                  <w:rFonts w:asciiTheme="minorBidi" w:hAnsiTheme="minorBidi" w:hint="eastAsia"/>
                  <w:rtl/>
                </w:rPr>
                <w:delText>אובדן</w:delText>
              </w:r>
              <w:r w:rsidRPr="009113D6" w:rsidDel="00DE6623">
                <w:rPr>
                  <w:rFonts w:asciiTheme="minorBidi" w:hAnsiTheme="minorBidi"/>
                  <w:rtl/>
                </w:rPr>
                <w:delText xml:space="preserve"> </w:delText>
              </w:r>
              <w:r w:rsidRPr="009113D6" w:rsidDel="00DE6623">
                <w:rPr>
                  <w:rFonts w:asciiTheme="minorBidi" w:hAnsiTheme="minorBidi" w:hint="eastAsia"/>
                  <w:rtl/>
                </w:rPr>
                <w:delText>בר</w:delText>
              </w:r>
              <w:r w:rsidRPr="009113D6" w:rsidDel="00DE6623">
                <w:rPr>
                  <w:rFonts w:asciiTheme="minorBidi" w:hAnsiTheme="minorBidi"/>
                  <w:rtl/>
                </w:rPr>
                <w:delText xml:space="preserve">-הצלה </w:delText>
              </w:r>
              <w:r w:rsidRPr="009113D6" w:rsidDel="00DE6623">
                <w:rPr>
                  <w:rFonts w:asciiTheme="minorBidi" w:hAnsiTheme="minorBidi" w:hint="eastAsia"/>
                  <w:rtl/>
                </w:rPr>
                <w:delText>בשקלים</w:delText>
              </w:r>
            </w:del>
          </w:p>
        </w:tc>
      </w:tr>
      <w:tr w:rsidR="006E1F83" w:rsidRPr="00090779" w:rsidDel="00DE6623" w14:paraId="521C8FF8" w14:textId="3718AC9D" w:rsidTr="006E1F83">
        <w:trPr>
          <w:cnfStyle w:val="000000100000" w:firstRow="0" w:lastRow="0" w:firstColumn="0" w:lastColumn="0" w:oddVBand="0" w:evenVBand="0" w:oddHBand="1" w:evenHBand="0" w:firstRowFirstColumn="0" w:firstRowLastColumn="0" w:lastRowFirstColumn="0" w:lastRowLastColumn="0"/>
          <w:jc w:val="center"/>
          <w:del w:id="2336" w:author="Yael Armon" w:date="2022-07-03T15:15:00Z"/>
        </w:trPr>
        <w:tc>
          <w:tcPr>
            <w:cnfStyle w:val="001000000000" w:firstRow="0" w:lastRow="0" w:firstColumn="1" w:lastColumn="0" w:oddVBand="0" w:evenVBand="0" w:oddHBand="0" w:evenHBand="0" w:firstRowFirstColumn="0" w:firstRowLastColumn="0" w:lastRowFirstColumn="0" w:lastRowLastColumn="0"/>
            <w:tcW w:w="1616" w:type="dxa"/>
          </w:tcPr>
          <w:p w14:paraId="57A5B957" w14:textId="300E5A67" w:rsidR="006E1F83" w:rsidRPr="00090779" w:rsidDel="00DE6623" w:rsidRDefault="006E1F83">
            <w:pPr>
              <w:spacing w:line="360" w:lineRule="auto"/>
              <w:jc w:val="both"/>
              <w:rPr>
                <w:del w:id="2337" w:author="Yael Armon" w:date="2022-07-03T15:15:00Z"/>
                <w:rFonts w:asciiTheme="minorBidi" w:hAnsiTheme="minorBidi"/>
                <w:rtl/>
              </w:rPr>
              <w:pPrChange w:id="2338" w:author="Yael Armon" w:date="2022-07-03T15:16:00Z">
                <w:pPr>
                  <w:jc w:val="both"/>
                </w:pPr>
              </w:pPrChange>
            </w:pPr>
          </w:p>
        </w:tc>
        <w:tc>
          <w:tcPr>
            <w:tcW w:w="1693" w:type="dxa"/>
          </w:tcPr>
          <w:p w14:paraId="0BC41A8C" w14:textId="0B816208"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339" w:author="Yael Armon" w:date="2022-07-03T15:15:00Z"/>
                <w:rFonts w:asciiTheme="minorBidi" w:hAnsiTheme="minorBidi"/>
                <w:b/>
                <w:bCs/>
                <w:rtl/>
              </w:rPr>
              <w:pPrChange w:id="2340"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341" w:author="Yael Armon" w:date="2022-07-03T15:15:00Z">
              <w:r w:rsidRPr="00090779" w:rsidDel="00DE6623">
                <w:rPr>
                  <w:rFonts w:asciiTheme="minorBidi" w:hAnsiTheme="minorBidi" w:hint="cs"/>
                  <w:b/>
                  <w:bCs/>
                  <w:rtl/>
                </w:rPr>
                <w:delText>מיליון</w:delText>
              </w:r>
              <w:r w:rsidRPr="00090779" w:rsidDel="00DE6623">
                <w:rPr>
                  <w:rFonts w:asciiTheme="minorBidi" w:hAnsiTheme="minorBidi"/>
                  <w:b/>
                  <w:bCs/>
                  <w:rtl/>
                </w:rPr>
                <w:delText xml:space="preserve"> </w:delText>
              </w:r>
              <w:r w:rsidRPr="00090779" w:rsidDel="00DE6623">
                <w:rPr>
                  <w:rFonts w:asciiTheme="minorBidi" w:hAnsiTheme="minorBidi" w:hint="cs"/>
                  <w:b/>
                  <w:bCs/>
                  <w:rtl/>
                </w:rPr>
                <w:delText>ארוחות</w:delText>
              </w:r>
            </w:del>
          </w:p>
        </w:tc>
        <w:tc>
          <w:tcPr>
            <w:tcW w:w="1440" w:type="dxa"/>
          </w:tcPr>
          <w:p w14:paraId="7D3B1B76" w14:textId="289D3989"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342" w:author="Yael Armon" w:date="2022-07-03T15:15:00Z"/>
                <w:rFonts w:asciiTheme="minorBidi" w:hAnsiTheme="minorBidi"/>
                <w:b/>
                <w:bCs/>
                <w:rtl/>
              </w:rPr>
              <w:pPrChange w:id="2343"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344" w:author="Yael Armon" w:date="2022-07-03T15:15:00Z">
              <w:r w:rsidRPr="00090779" w:rsidDel="00DE6623">
                <w:rPr>
                  <w:rFonts w:asciiTheme="minorBidi" w:hAnsiTheme="minorBidi" w:hint="cs"/>
                  <w:b/>
                  <w:bCs/>
                  <w:rtl/>
                </w:rPr>
                <w:delText>מיליון</w:delText>
              </w:r>
              <w:r w:rsidRPr="00090779" w:rsidDel="00DE6623">
                <w:rPr>
                  <w:rFonts w:asciiTheme="minorBidi" w:hAnsiTheme="minorBidi"/>
                  <w:b/>
                  <w:bCs/>
                  <w:rtl/>
                </w:rPr>
                <w:delText xml:space="preserve"> </w:delText>
              </w:r>
              <w:r w:rsidRPr="00090779" w:rsidDel="00DE6623">
                <w:rPr>
                  <w:rFonts w:asciiTheme="minorBidi" w:hAnsiTheme="minorBidi" w:hint="cs"/>
                  <w:b/>
                  <w:bCs/>
                  <w:rtl/>
                </w:rPr>
                <w:delText>₪</w:delText>
              </w:r>
            </w:del>
          </w:p>
        </w:tc>
        <w:tc>
          <w:tcPr>
            <w:tcW w:w="1739" w:type="dxa"/>
          </w:tcPr>
          <w:p w14:paraId="5F997D52" w14:textId="6E7760CF"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345" w:author="Yael Armon" w:date="2022-07-03T15:15:00Z"/>
                <w:rFonts w:asciiTheme="minorBidi" w:hAnsiTheme="minorBidi"/>
                <w:b/>
                <w:bCs/>
                <w:rtl/>
              </w:rPr>
              <w:pPrChange w:id="2346"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347" w:author="Yael Armon" w:date="2022-07-03T15:15:00Z">
              <w:r w:rsidRPr="00090779" w:rsidDel="00DE6623">
                <w:rPr>
                  <w:rFonts w:asciiTheme="minorBidi" w:hAnsiTheme="minorBidi" w:hint="cs"/>
                  <w:b/>
                  <w:bCs/>
                  <w:rtl/>
                </w:rPr>
                <w:delText>מיליון</w:delText>
              </w:r>
              <w:r w:rsidRPr="00090779" w:rsidDel="00DE6623">
                <w:rPr>
                  <w:rFonts w:asciiTheme="minorBidi" w:hAnsiTheme="minorBidi"/>
                  <w:b/>
                  <w:bCs/>
                  <w:rtl/>
                </w:rPr>
                <w:delText xml:space="preserve"> </w:delText>
              </w:r>
              <w:r w:rsidRPr="00090779" w:rsidDel="00DE6623">
                <w:rPr>
                  <w:rFonts w:asciiTheme="minorBidi" w:hAnsiTheme="minorBidi" w:hint="cs"/>
                  <w:b/>
                  <w:bCs/>
                  <w:rtl/>
                </w:rPr>
                <w:delText>₪</w:delText>
              </w:r>
            </w:del>
          </w:p>
        </w:tc>
        <w:tc>
          <w:tcPr>
            <w:tcW w:w="1508" w:type="dxa"/>
          </w:tcPr>
          <w:p w14:paraId="1E698B95" w14:textId="7427D4B9" w:rsidR="006E1F83" w:rsidRPr="0009077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348" w:author="Yael Armon" w:date="2022-07-03T15:15:00Z"/>
                <w:rFonts w:asciiTheme="minorBidi" w:hAnsiTheme="minorBidi"/>
                <w:b/>
                <w:bCs/>
                <w:rtl/>
              </w:rPr>
              <w:pPrChange w:id="2349"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350" w:author="Yael Armon" w:date="2022-07-03T15:15:00Z">
              <w:r w:rsidRPr="00090779" w:rsidDel="00DE6623">
                <w:rPr>
                  <w:rFonts w:asciiTheme="minorBidi" w:hAnsiTheme="minorBidi" w:hint="cs"/>
                  <w:b/>
                  <w:bCs/>
                  <w:rtl/>
                </w:rPr>
                <w:delText>מיליון</w:delText>
              </w:r>
              <w:r w:rsidRPr="00090779" w:rsidDel="00DE6623">
                <w:rPr>
                  <w:rFonts w:asciiTheme="minorBidi" w:hAnsiTheme="minorBidi"/>
                  <w:b/>
                  <w:bCs/>
                  <w:rtl/>
                </w:rPr>
                <w:delText xml:space="preserve"> </w:delText>
              </w:r>
              <w:r w:rsidRPr="00090779" w:rsidDel="00DE6623">
                <w:rPr>
                  <w:rFonts w:asciiTheme="minorBidi" w:hAnsiTheme="minorBidi" w:hint="cs"/>
                  <w:b/>
                  <w:bCs/>
                  <w:rtl/>
                </w:rPr>
                <w:delText>₪</w:delText>
              </w:r>
            </w:del>
          </w:p>
        </w:tc>
      </w:tr>
      <w:tr w:rsidR="006E1F83" w:rsidRPr="00090779" w:rsidDel="00DE6623" w14:paraId="69A2F0B0" w14:textId="37560E60" w:rsidTr="006E1F83">
        <w:trPr>
          <w:cnfStyle w:val="000000010000" w:firstRow="0" w:lastRow="0" w:firstColumn="0" w:lastColumn="0" w:oddVBand="0" w:evenVBand="0" w:oddHBand="0" w:evenHBand="1" w:firstRowFirstColumn="0" w:firstRowLastColumn="0" w:lastRowFirstColumn="0" w:lastRowLastColumn="0"/>
          <w:jc w:val="center"/>
          <w:del w:id="2351" w:author="Yael Armon" w:date="2022-07-03T15:15:00Z"/>
        </w:trPr>
        <w:tc>
          <w:tcPr>
            <w:cnfStyle w:val="001000000000" w:firstRow="0" w:lastRow="0" w:firstColumn="1" w:lastColumn="0" w:oddVBand="0" w:evenVBand="0" w:oddHBand="0" w:evenHBand="0" w:firstRowFirstColumn="0" w:firstRowLastColumn="0" w:lastRowFirstColumn="0" w:lastRowLastColumn="0"/>
            <w:tcW w:w="0" w:type="dxa"/>
            <w:vAlign w:val="bottom"/>
          </w:tcPr>
          <w:p w14:paraId="2CCC09D1" w14:textId="29E0DBFB" w:rsidR="006E1F83" w:rsidRPr="00090779" w:rsidDel="00DE6623" w:rsidRDefault="006E1F83">
            <w:pPr>
              <w:spacing w:line="360" w:lineRule="auto"/>
              <w:jc w:val="both"/>
              <w:rPr>
                <w:del w:id="2352" w:author="Yael Armon" w:date="2022-07-03T15:15:00Z"/>
                <w:rFonts w:asciiTheme="minorBidi" w:hAnsiTheme="minorBidi"/>
                <w:b w:val="0"/>
                <w:bCs w:val="0"/>
                <w:rtl/>
              </w:rPr>
              <w:pPrChange w:id="2353" w:author="Yael Armon" w:date="2022-07-03T15:16:00Z">
                <w:pPr>
                  <w:jc w:val="both"/>
                </w:pPr>
              </w:pPrChange>
            </w:pPr>
            <w:del w:id="2354" w:author="Yael Armon" w:date="2022-07-03T15:15:00Z">
              <w:r w:rsidDel="00DE6623">
                <w:rPr>
                  <w:rFonts w:ascii="Arial" w:hAnsi="Arial" w:cs="Arial" w:hint="cs"/>
                  <w:rtl/>
                </w:rPr>
                <w:delText>אירועים</w:delText>
              </w:r>
            </w:del>
          </w:p>
        </w:tc>
        <w:tc>
          <w:tcPr>
            <w:tcW w:w="0" w:type="dxa"/>
            <w:vAlign w:val="center"/>
          </w:tcPr>
          <w:p w14:paraId="2AA15FE8" w14:textId="40BB37B3"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355" w:author="Yael Armon" w:date="2022-07-03T15:15:00Z"/>
                <w:rFonts w:ascii="Arial" w:hAnsi="Arial" w:cs="Arial"/>
                <w:rtl/>
              </w:rPr>
              <w:pPrChange w:id="2356"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357" w:author="Yael Armon" w:date="2022-07-03T15:15:00Z">
              <w:r w:rsidRPr="00647709" w:rsidDel="00DE6623">
                <w:rPr>
                  <w:rFonts w:ascii="Arial" w:hAnsi="Arial" w:cs="Arial"/>
                </w:rPr>
                <w:delText>19</w:delText>
              </w:r>
            </w:del>
          </w:p>
        </w:tc>
        <w:tc>
          <w:tcPr>
            <w:tcW w:w="0" w:type="dxa"/>
            <w:vAlign w:val="center"/>
          </w:tcPr>
          <w:p w14:paraId="0BE91DFA" w14:textId="6EA4CDBC"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358" w:author="Yael Armon" w:date="2022-07-03T15:15:00Z"/>
                <w:rFonts w:ascii="Arial" w:hAnsi="Arial" w:cs="Arial"/>
                <w:rtl/>
              </w:rPr>
              <w:pPrChange w:id="2359"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360" w:author="Yael Armon" w:date="2022-07-03T15:15:00Z">
              <w:r w:rsidRPr="00647709" w:rsidDel="00DE6623">
                <w:rPr>
                  <w:rFonts w:ascii="Arial" w:hAnsi="Arial" w:cs="Arial"/>
                </w:rPr>
                <w:delText>2,467</w:delText>
              </w:r>
            </w:del>
          </w:p>
        </w:tc>
        <w:tc>
          <w:tcPr>
            <w:tcW w:w="0" w:type="dxa"/>
            <w:vAlign w:val="center"/>
          </w:tcPr>
          <w:p w14:paraId="092FB95E" w14:textId="0F55DF8C"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361" w:author="Yael Armon" w:date="2022-07-03T15:15:00Z"/>
                <w:rFonts w:ascii="Arial" w:hAnsi="Arial" w:cs="Arial"/>
                <w:rtl/>
              </w:rPr>
              <w:pPrChange w:id="2362"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363" w:author="Yael Armon" w:date="2022-07-03T15:15:00Z">
              <w:r w:rsidRPr="00647709" w:rsidDel="00DE6623">
                <w:rPr>
                  <w:rFonts w:ascii="Arial" w:hAnsi="Arial" w:cs="Arial"/>
                </w:rPr>
                <w:delText>316</w:delText>
              </w:r>
            </w:del>
          </w:p>
        </w:tc>
        <w:tc>
          <w:tcPr>
            <w:tcW w:w="0" w:type="dxa"/>
            <w:vAlign w:val="center"/>
          </w:tcPr>
          <w:p w14:paraId="06E711CF" w14:textId="4AD3B866"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364" w:author="Yael Armon" w:date="2022-07-03T15:15:00Z"/>
                <w:rFonts w:asciiTheme="minorBidi" w:hAnsiTheme="minorBidi"/>
                <w:rtl/>
              </w:rPr>
              <w:pPrChange w:id="2365" w:author="Yael Armon" w:date="2022-07-03T15:16:00Z">
                <w:pPr>
                  <w:jc w:val="center"/>
                  <w:cnfStyle w:val="000000010000" w:firstRow="0" w:lastRow="0" w:firstColumn="0" w:lastColumn="0" w:oddVBand="0" w:evenVBand="0" w:oddHBand="0" w:evenHBand="1" w:firstRowFirstColumn="0" w:firstRowLastColumn="0" w:lastRowFirstColumn="0" w:lastRowLastColumn="0"/>
                </w:pPr>
              </w:pPrChange>
            </w:pPr>
            <w:del w:id="2366" w:author="Yael Armon" w:date="2022-07-03T15:15:00Z">
              <w:r w:rsidRPr="00647709" w:rsidDel="00DE6623">
                <w:rPr>
                  <w:rFonts w:ascii="Arial" w:hAnsi="Arial" w:cs="Arial"/>
                </w:rPr>
                <w:delText>162</w:delText>
              </w:r>
            </w:del>
          </w:p>
        </w:tc>
      </w:tr>
      <w:tr w:rsidR="006E1F83" w:rsidRPr="00090779" w:rsidDel="00DE6623" w14:paraId="33291CAA" w14:textId="619BAED0" w:rsidTr="006E1F83">
        <w:trPr>
          <w:cnfStyle w:val="000000100000" w:firstRow="0" w:lastRow="0" w:firstColumn="0" w:lastColumn="0" w:oddVBand="0" w:evenVBand="0" w:oddHBand="1" w:evenHBand="0" w:firstRowFirstColumn="0" w:firstRowLastColumn="0" w:lastRowFirstColumn="0" w:lastRowLastColumn="0"/>
          <w:jc w:val="center"/>
          <w:del w:id="2367" w:author="Yael Armon" w:date="2022-07-03T15:15:00Z"/>
        </w:trPr>
        <w:tc>
          <w:tcPr>
            <w:cnfStyle w:val="001000000000" w:firstRow="0" w:lastRow="0" w:firstColumn="1" w:lastColumn="0" w:oddVBand="0" w:evenVBand="0" w:oddHBand="0" w:evenHBand="0" w:firstRowFirstColumn="0" w:firstRowLastColumn="0" w:lastRowFirstColumn="0" w:lastRowLastColumn="0"/>
            <w:tcW w:w="0" w:type="dxa"/>
            <w:vAlign w:val="bottom"/>
          </w:tcPr>
          <w:p w14:paraId="2AF87C83" w14:textId="6BF0273F" w:rsidR="006E1F83" w:rsidRPr="00090779" w:rsidDel="00DE6623" w:rsidRDefault="006E1F83">
            <w:pPr>
              <w:spacing w:line="360" w:lineRule="auto"/>
              <w:jc w:val="both"/>
              <w:rPr>
                <w:del w:id="2368" w:author="Yael Armon" w:date="2022-07-03T15:15:00Z"/>
                <w:rFonts w:asciiTheme="minorBidi" w:hAnsiTheme="minorBidi"/>
                <w:b w:val="0"/>
                <w:bCs w:val="0"/>
                <w:rtl/>
              </w:rPr>
              <w:pPrChange w:id="2369" w:author="Yael Armon" w:date="2022-07-03T15:16:00Z">
                <w:pPr>
                  <w:jc w:val="both"/>
                </w:pPr>
              </w:pPrChange>
            </w:pPr>
            <w:del w:id="2370" w:author="Yael Armon" w:date="2022-07-03T15:15:00Z">
              <w:r w:rsidDel="00DE6623">
                <w:rPr>
                  <w:rFonts w:ascii="Arial" w:hAnsi="Arial" w:cs="Arial" w:hint="cs"/>
                  <w:rtl/>
                </w:rPr>
                <w:delText>מלונות</w:delText>
              </w:r>
            </w:del>
          </w:p>
        </w:tc>
        <w:tc>
          <w:tcPr>
            <w:tcW w:w="0" w:type="dxa"/>
            <w:vAlign w:val="center"/>
          </w:tcPr>
          <w:p w14:paraId="19CD68A3" w14:textId="67F5E28A" w:rsidR="006E1F83" w:rsidRPr="0009699F"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371" w:author="Yael Armon" w:date="2022-07-03T15:15:00Z"/>
                <w:rFonts w:asciiTheme="minorBidi" w:hAnsiTheme="minorBidi"/>
                <w:rtl/>
              </w:rPr>
              <w:pPrChange w:id="2372"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373" w:author="Yael Armon" w:date="2022-07-03T15:15:00Z">
              <w:r w:rsidRPr="00647709" w:rsidDel="00DE6623">
                <w:rPr>
                  <w:rFonts w:ascii="Arial" w:hAnsi="Arial" w:cs="Arial"/>
                </w:rPr>
                <w:delText>20</w:delText>
              </w:r>
            </w:del>
          </w:p>
        </w:tc>
        <w:tc>
          <w:tcPr>
            <w:tcW w:w="1440" w:type="dxa"/>
            <w:vAlign w:val="center"/>
          </w:tcPr>
          <w:p w14:paraId="7833EDC8" w14:textId="36B45ABC"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374" w:author="Yael Armon" w:date="2022-07-03T15:15:00Z"/>
                <w:rFonts w:ascii="Arial" w:hAnsi="Arial" w:cs="Arial"/>
              </w:rPr>
              <w:pPrChange w:id="2375"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376" w:author="Yael Armon" w:date="2022-07-03T15:15:00Z">
              <w:r w:rsidRPr="00647709" w:rsidDel="00DE6623">
                <w:rPr>
                  <w:rFonts w:ascii="Arial" w:hAnsi="Arial" w:cs="Arial"/>
                </w:rPr>
                <w:delText>996</w:delText>
              </w:r>
            </w:del>
          </w:p>
        </w:tc>
        <w:tc>
          <w:tcPr>
            <w:tcW w:w="0" w:type="dxa"/>
            <w:vAlign w:val="center"/>
          </w:tcPr>
          <w:p w14:paraId="7B36172D" w14:textId="4C18945B"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377" w:author="Yael Armon" w:date="2022-07-03T15:15:00Z"/>
                <w:rFonts w:asciiTheme="minorBidi" w:hAnsiTheme="minorBidi"/>
                <w:rtl/>
              </w:rPr>
              <w:pPrChange w:id="2378"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379" w:author="Yael Armon" w:date="2022-07-03T15:15:00Z">
              <w:r w:rsidRPr="00647709" w:rsidDel="00DE6623">
                <w:rPr>
                  <w:rFonts w:ascii="Arial" w:hAnsi="Arial" w:cs="Arial"/>
                </w:rPr>
                <w:delText>383</w:delText>
              </w:r>
            </w:del>
          </w:p>
        </w:tc>
        <w:tc>
          <w:tcPr>
            <w:tcW w:w="0" w:type="dxa"/>
            <w:vAlign w:val="center"/>
          </w:tcPr>
          <w:p w14:paraId="65240D8F" w14:textId="35B7A758"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380" w:author="Yael Armon" w:date="2022-07-03T15:15:00Z"/>
                <w:rFonts w:asciiTheme="minorBidi" w:hAnsiTheme="minorBidi"/>
                <w:rtl/>
              </w:rPr>
              <w:pPrChange w:id="2381"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382" w:author="Yael Armon" w:date="2022-07-03T15:15:00Z">
              <w:r w:rsidRPr="00647709" w:rsidDel="00DE6623">
                <w:rPr>
                  <w:rFonts w:ascii="Arial" w:hAnsi="Arial" w:cs="Arial"/>
                </w:rPr>
                <w:delText>62</w:delText>
              </w:r>
            </w:del>
          </w:p>
        </w:tc>
      </w:tr>
      <w:tr w:rsidR="006E1F83" w:rsidRPr="00090779" w:rsidDel="00DE6623" w14:paraId="36917595" w14:textId="1E3D37B3" w:rsidTr="006E1F83">
        <w:trPr>
          <w:cnfStyle w:val="000000010000" w:firstRow="0" w:lastRow="0" w:firstColumn="0" w:lastColumn="0" w:oddVBand="0" w:evenVBand="0" w:oddHBand="0" w:evenHBand="1" w:firstRowFirstColumn="0" w:firstRowLastColumn="0" w:lastRowFirstColumn="0" w:lastRowLastColumn="0"/>
          <w:jc w:val="center"/>
          <w:del w:id="2383" w:author="Yael Armon" w:date="2022-07-03T15:15:00Z"/>
        </w:trPr>
        <w:tc>
          <w:tcPr>
            <w:cnfStyle w:val="001000000000" w:firstRow="0" w:lastRow="0" w:firstColumn="1" w:lastColumn="0" w:oddVBand="0" w:evenVBand="0" w:oddHBand="0" w:evenHBand="0" w:firstRowFirstColumn="0" w:firstRowLastColumn="0" w:lastRowFirstColumn="0" w:lastRowLastColumn="0"/>
            <w:tcW w:w="0" w:type="dxa"/>
            <w:vAlign w:val="bottom"/>
          </w:tcPr>
          <w:p w14:paraId="4B3D66F2" w14:textId="69023F25" w:rsidR="006E1F83" w:rsidRPr="00090779" w:rsidDel="00DE6623" w:rsidRDefault="006E1F83">
            <w:pPr>
              <w:spacing w:line="360" w:lineRule="auto"/>
              <w:jc w:val="both"/>
              <w:rPr>
                <w:del w:id="2384" w:author="Yael Armon" w:date="2022-07-03T15:15:00Z"/>
                <w:rFonts w:asciiTheme="minorBidi" w:hAnsiTheme="minorBidi"/>
                <w:b w:val="0"/>
                <w:bCs w:val="0"/>
                <w:rtl/>
              </w:rPr>
              <w:pPrChange w:id="2385" w:author="Yael Armon" w:date="2022-07-03T15:16:00Z">
                <w:pPr>
                  <w:jc w:val="both"/>
                </w:pPr>
              </w:pPrChange>
            </w:pPr>
            <w:del w:id="2386" w:author="Yael Armon" w:date="2022-07-03T15:15:00Z">
              <w:r w:rsidDel="00DE6623">
                <w:rPr>
                  <w:rFonts w:ascii="Arial" w:hAnsi="Arial" w:cs="Arial" w:hint="cs"/>
                  <w:rtl/>
                </w:rPr>
                <w:delText>בתי-חולים</w:delText>
              </w:r>
            </w:del>
          </w:p>
        </w:tc>
        <w:tc>
          <w:tcPr>
            <w:tcW w:w="0" w:type="dxa"/>
            <w:vAlign w:val="center"/>
          </w:tcPr>
          <w:p w14:paraId="0DA32CCE" w14:textId="4D4EE72C" w:rsidR="006E1F83" w:rsidRPr="0009699F"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387" w:author="Yael Armon" w:date="2022-07-03T15:15:00Z"/>
                <w:rFonts w:asciiTheme="minorBidi" w:hAnsiTheme="minorBidi"/>
                <w:rtl/>
              </w:rPr>
              <w:pPrChange w:id="2388" w:author="Yael Armon" w:date="2022-07-03T15:16:00Z">
                <w:pPr>
                  <w:jc w:val="center"/>
                  <w:cnfStyle w:val="000000010000" w:firstRow="0" w:lastRow="0" w:firstColumn="0" w:lastColumn="0" w:oddVBand="0" w:evenVBand="0" w:oddHBand="0" w:evenHBand="1" w:firstRowFirstColumn="0" w:firstRowLastColumn="0" w:lastRowFirstColumn="0" w:lastRowLastColumn="0"/>
                </w:pPr>
              </w:pPrChange>
            </w:pPr>
            <w:del w:id="2389" w:author="Yael Armon" w:date="2022-07-03T15:15:00Z">
              <w:r w:rsidRPr="00647709" w:rsidDel="00DE6623">
                <w:rPr>
                  <w:rFonts w:ascii="Arial" w:hAnsi="Arial" w:cs="Arial"/>
                </w:rPr>
                <w:delText>81</w:delText>
              </w:r>
            </w:del>
          </w:p>
        </w:tc>
        <w:tc>
          <w:tcPr>
            <w:tcW w:w="1440" w:type="dxa"/>
            <w:vAlign w:val="center"/>
          </w:tcPr>
          <w:p w14:paraId="47FA9AF9" w14:textId="23FED41B"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390" w:author="Yael Armon" w:date="2022-07-03T15:15:00Z"/>
                <w:rFonts w:asciiTheme="minorBidi" w:hAnsiTheme="minorBidi"/>
                <w:rtl/>
              </w:rPr>
              <w:pPrChange w:id="2391" w:author="Yael Armon" w:date="2022-07-03T15:16:00Z">
                <w:pPr>
                  <w:jc w:val="center"/>
                  <w:cnfStyle w:val="000000010000" w:firstRow="0" w:lastRow="0" w:firstColumn="0" w:lastColumn="0" w:oddVBand="0" w:evenVBand="0" w:oddHBand="0" w:evenHBand="1" w:firstRowFirstColumn="0" w:firstRowLastColumn="0" w:lastRowFirstColumn="0" w:lastRowLastColumn="0"/>
                </w:pPr>
              </w:pPrChange>
            </w:pPr>
            <w:del w:id="2392" w:author="Yael Armon" w:date="2022-07-03T15:15:00Z">
              <w:r w:rsidRPr="00647709" w:rsidDel="00DE6623">
                <w:rPr>
                  <w:rFonts w:ascii="Arial" w:hAnsi="Arial" w:cs="Arial"/>
                  <w:rtl/>
                </w:rPr>
                <w:delText>1,335</w:delText>
              </w:r>
            </w:del>
          </w:p>
        </w:tc>
        <w:tc>
          <w:tcPr>
            <w:tcW w:w="0" w:type="dxa"/>
            <w:vAlign w:val="center"/>
          </w:tcPr>
          <w:p w14:paraId="74182EE0" w14:textId="017552C9"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393" w:author="Yael Armon" w:date="2022-07-03T15:15:00Z"/>
                <w:rFonts w:asciiTheme="minorBidi" w:hAnsiTheme="minorBidi"/>
                <w:rtl/>
              </w:rPr>
              <w:pPrChange w:id="2394" w:author="Yael Armon" w:date="2022-07-03T15:16:00Z">
                <w:pPr>
                  <w:jc w:val="center"/>
                  <w:cnfStyle w:val="000000010000" w:firstRow="0" w:lastRow="0" w:firstColumn="0" w:lastColumn="0" w:oddVBand="0" w:evenVBand="0" w:oddHBand="0" w:evenHBand="1" w:firstRowFirstColumn="0" w:firstRowLastColumn="0" w:lastRowFirstColumn="0" w:lastRowLastColumn="0"/>
                </w:pPr>
              </w:pPrChange>
            </w:pPr>
            <w:del w:id="2395" w:author="Yael Armon" w:date="2022-07-03T15:15:00Z">
              <w:r w:rsidRPr="00647709" w:rsidDel="00DE6623">
                <w:rPr>
                  <w:rFonts w:ascii="Arial" w:hAnsi="Arial" w:cs="Arial"/>
                  <w:rtl/>
                </w:rPr>
                <w:delText>347</w:delText>
              </w:r>
            </w:del>
          </w:p>
        </w:tc>
        <w:tc>
          <w:tcPr>
            <w:tcW w:w="0" w:type="dxa"/>
            <w:vAlign w:val="center"/>
          </w:tcPr>
          <w:p w14:paraId="5ECB4135" w14:textId="45FD373F"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396" w:author="Yael Armon" w:date="2022-07-03T15:15:00Z"/>
                <w:rFonts w:asciiTheme="minorBidi" w:hAnsiTheme="minorBidi"/>
                <w:rtl/>
              </w:rPr>
              <w:pPrChange w:id="2397" w:author="Yael Armon" w:date="2022-07-03T15:16:00Z">
                <w:pPr>
                  <w:jc w:val="center"/>
                  <w:cnfStyle w:val="000000010000" w:firstRow="0" w:lastRow="0" w:firstColumn="0" w:lastColumn="0" w:oddVBand="0" w:evenVBand="0" w:oddHBand="0" w:evenHBand="1" w:firstRowFirstColumn="0" w:firstRowLastColumn="0" w:lastRowFirstColumn="0" w:lastRowLastColumn="0"/>
                </w:pPr>
              </w:pPrChange>
            </w:pPr>
            <w:del w:id="2398" w:author="Yael Armon" w:date="2022-07-03T15:15:00Z">
              <w:r w:rsidRPr="00647709" w:rsidDel="00DE6623">
                <w:rPr>
                  <w:rFonts w:ascii="Arial" w:hAnsi="Arial" w:cs="Arial"/>
                </w:rPr>
                <w:delText>44</w:delText>
              </w:r>
            </w:del>
          </w:p>
        </w:tc>
      </w:tr>
      <w:tr w:rsidR="006E1F83" w:rsidRPr="00090779" w:rsidDel="00DE6623" w14:paraId="63A8CE64" w14:textId="7ED5C463" w:rsidTr="006E1F83">
        <w:trPr>
          <w:cnfStyle w:val="000000100000" w:firstRow="0" w:lastRow="0" w:firstColumn="0" w:lastColumn="0" w:oddVBand="0" w:evenVBand="0" w:oddHBand="1" w:evenHBand="0" w:firstRowFirstColumn="0" w:firstRowLastColumn="0" w:lastRowFirstColumn="0" w:lastRowLastColumn="0"/>
          <w:jc w:val="center"/>
          <w:del w:id="2399" w:author="Yael Armon" w:date="2022-07-03T15:15:00Z"/>
        </w:trPr>
        <w:tc>
          <w:tcPr>
            <w:cnfStyle w:val="001000000000" w:firstRow="0" w:lastRow="0" w:firstColumn="1" w:lastColumn="0" w:oddVBand="0" w:evenVBand="0" w:oddHBand="0" w:evenHBand="0" w:firstRowFirstColumn="0" w:firstRowLastColumn="0" w:lastRowFirstColumn="0" w:lastRowLastColumn="0"/>
            <w:tcW w:w="0" w:type="dxa"/>
            <w:vAlign w:val="bottom"/>
          </w:tcPr>
          <w:p w14:paraId="05589B1E" w14:textId="03559DC2" w:rsidR="006E1F83" w:rsidRPr="00090779" w:rsidDel="00DE6623" w:rsidRDefault="006E1F83">
            <w:pPr>
              <w:spacing w:line="360" w:lineRule="auto"/>
              <w:jc w:val="both"/>
              <w:rPr>
                <w:del w:id="2400" w:author="Yael Armon" w:date="2022-07-03T15:15:00Z"/>
                <w:rFonts w:asciiTheme="minorBidi" w:hAnsiTheme="minorBidi"/>
                <w:b w:val="0"/>
                <w:bCs w:val="0"/>
                <w:rtl/>
              </w:rPr>
              <w:pPrChange w:id="2401" w:author="Yael Armon" w:date="2022-07-03T15:16:00Z">
                <w:pPr>
                  <w:jc w:val="both"/>
                </w:pPr>
              </w:pPrChange>
            </w:pPr>
            <w:del w:id="2402" w:author="Yael Armon" w:date="2022-07-03T15:15:00Z">
              <w:r w:rsidRPr="00090779" w:rsidDel="00DE6623">
                <w:rPr>
                  <w:rFonts w:ascii="Arial" w:hAnsi="Arial" w:cs="Arial" w:hint="cs"/>
                  <w:rtl/>
                </w:rPr>
                <w:delText>כוחות</w:delText>
              </w:r>
              <w:r w:rsidRPr="00090779" w:rsidDel="00DE6623">
                <w:rPr>
                  <w:rFonts w:ascii="Arial" w:hAnsi="Arial" w:cs="Arial"/>
                  <w:rtl/>
                </w:rPr>
                <w:delText xml:space="preserve"> </w:delText>
              </w:r>
              <w:r w:rsidRPr="00090779" w:rsidDel="00DE6623">
                <w:rPr>
                  <w:rFonts w:ascii="Arial" w:hAnsi="Arial" w:cs="Arial" w:hint="cs"/>
                  <w:rtl/>
                </w:rPr>
                <w:delText>הביטחון</w:delText>
              </w:r>
            </w:del>
          </w:p>
        </w:tc>
        <w:tc>
          <w:tcPr>
            <w:tcW w:w="0" w:type="dxa"/>
            <w:vAlign w:val="center"/>
          </w:tcPr>
          <w:p w14:paraId="3343740A" w14:textId="2543FB37" w:rsidR="006E1F83" w:rsidRPr="0009699F"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03" w:author="Yael Armon" w:date="2022-07-03T15:15:00Z"/>
                <w:rFonts w:asciiTheme="minorBidi" w:hAnsiTheme="minorBidi"/>
                <w:rtl/>
              </w:rPr>
              <w:pPrChange w:id="2404"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405" w:author="Yael Armon" w:date="2022-07-03T15:15:00Z">
              <w:r w:rsidRPr="00647709" w:rsidDel="00DE6623">
                <w:rPr>
                  <w:rFonts w:ascii="Arial" w:hAnsi="Arial" w:cs="Arial"/>
                </w:rPr>
                <w:delText>136</w:delText>
              </w:r>
            </w:del>
          </w:p>
        </w:tc>
        <w:tc>
          <w:tcPr>
            <w:tcW w:w="1440" w:type="dxa"/>
            <w:vAlign w:val="center"/>
          </w:tcPr>
          <w:p w14:paraId="3DC76891" w14:textId="49E363FD"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06" w:author="Yael Armon" w:date="2022-07-03T15:15:00Z"/>
                <w:rFonts w:asciiTheme="minorBidi" w:hAnsiTheme="minorBidi"/>
              </w:rPr>
              <w:pPrChange w:id="2407"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408" w:author="Yael Armon" w:date="2022-07-03T15:15:00Z">
              <w:r w:rsidRPr="00647709" w:rsidDel="00DE6623">
                <w:rPr>
                  <w:rFonts w:ascii="Arial" w:hAnsi="Arial" w:cs="Arial"/>
                  <w:rtl/>
                </w:rPr>
                <w:delText>724</w:delText>
              </w:r>
            </w:del>
          </w:p>
        </w:tc>
        <w:tc>
          <w:tcPr>
            <w:tcW w:w="0" w:type="dxa"/>
            <w:vAlign w:val="center"/>
          </w:tcPr>
          <w:p w14:paraId="260360B6" w14:textId="460C8AD8"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09" w:author="Yael Armon" w:date="2022-07-03T15:15:00Z"/>
                <w:rFonts w:asciiTheme="minorBidi" w:hAnsiTheme="minorBidi"/>
                <w:rtl/>
              </w:rPr>
              <w:pPrChange w:id="2410"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411" w:author="Yael Armon" w:date="2022-07-03T15:15:00Z">
              <w:r w:rsidRPr="00647709" w:rsidDel="00DE6623">
                <w:rPr>
                  <w:rFonts w:ascii="Arial" w:hAnsi="Arial" w:cs="Arial"/>
                  <w:rtl/>
                </w:rPr>
                <w:delText>274</w:delText>
              </w:r>
            </w:del>
          </w:p>
        </w:tc>
        <w:tc>
          <w:tcPr>
            <w:tcW w:w="0" w:type="dxa"/>
            <w:vAlign w:val="center"/>
          </w:tcPr>
          <w:p w14:paraId="6AA1FE61" w14:textId="698A6F1E"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12" w:author="Yael Armon" w:date="2022-07-03T15:15:00Z"/>
                <w:rFonts w:asciiTheme="minorBidi" w:hAnsiTheme="minorBidi"/>
                <w:rtl/>
              </w:rPr>
              <w:pPrChange w:id="2413"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414" w:author="Yael Armon" w:date="2022-07-03T15:15:00Z">
              <w:r w:rsidRPr="00647709" w:rsidDel="00DE6623">
                <w:rPr>
                  <w:rFonts w:ascii="Arial" w:hAnsi="Arial" w:cs="Arial"/>
                </w:rPr>
                <w:delText>119</w:delText>
              </w:r>
            </w:del>
          </w:p>
        </w:tc>
      </w:tr>
      <w:tr w:rsidR="006E1F83" w:rsidRPr="00090779" w:rsidDel="00DE6623" w14:paraId="266D981F" w14:textId="100641E5" w:rsidTr="006E1F83">
        <w:trPr>
          <w:cnfStyle w:val="000000010000" w:firstRow="0" w:lastRow="0" w:firstColumn="0" w:lastColumn="0" w:oddVBand="0" w:evenVBand="0" w:oddHBand="0" w:evenHBand="1" w:firstRowFirstColumn="0" w:firstRowLastColumn="0" w:lastRowFirstColumn="0" w:lastRowLastColumn="0"/>
          <w:jc w:val="center"/>
          <w:del w:id="2415" w:author="Yael Armon" w:date="2022-07-03T15:15:00Z"/>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5E02B588" w14:textId="36E4035F" w:rsidR="006E1F83" w:rsidRPr="00090779" w:rsidDel="00DE6623" w:rsidRDefault="006E1F83">
            <w:pPr>
              <w:spacing w:line="360" w:lineRule="auto"/>
              <w:jc w:val="both"/>
              <w:rPr>
                <w:del w:id="2416" w:author="Yael Armon" w:date="2022-07-03T15:15:00Z"/>
                <w:rFonts w:asciiTheme="minorBidi" w:hAnsiTheme="minorBidi"/>
                <w:b w:val="0"/>
                <w:bCs w:val="0"/>
                <w:rtl/>
              </w:rPr>
              <w:pPrChange w:id="2417" w:author="Yael Armon" w:date="2022-07-03T15:16:00Z">
                <w:pPr>
                  <w:jc w:val="both"/>
                </w:pPr>
              </w:pPrChange>
            </w:pPr>
            <w:del w:id="2418" w:author="Yael Armon" w:date="2022-07-03T15:15:00Z">
              <w:r w:rsidDel="00DE6623">
                <w:rPr>
                  <w:rFonts w:ascii="Arial" w:hAnsi="Arial" w:cs="Arial" w:hint="cs"/>
                  <w:rtl/>
                </w:rPr>
                <w:delText>מקומות עבודה</w:delText>
              </w:r>
            </w:del>
          </w:p>
        </w:tc>
        <w:tc>
          <w:tcPr>
            <w:tcW w:w="1693" w:type="dxa"/>
            <w:vAlign w:val="center"/>
          </w:tcPr>
          <w:p w14:paraId="28FB0F21" w14:textId="25F9C14A" w:rsidR="006E1F83" w:rsidRPr="0009699F"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419" w:author="Yael Armon" w:date="2022-07-03T15:15:00Z"/>
                <w:rFonts w:ascii="Arial" w:hAnsi="Arial" w:cs="Arial"/>
                <w:rtl/>
              </w:rPr>
              <w:pPrChange w:id="2420" w:author="Yael Armon" w:date="2022-07-03T15:16:00Z">
                <w:pPr>
                  <w:jc w:val="center"/>
                  <w:cnfStyle w:val="000000010000" w:firstRow="0" w:lastRow="0" w:firstColumn="0" w:lastColumn="0" w:oddVBand="0" w:evenVBand="0" w:oddHBand="0" w:evenHBand="1" w:firstRowFirstColumn="0" w:firstRowLastColumn="0" w:lastRowFirstColumn="0" w:lastRowLastColumn="0"/>
                </w:pPr>
              </w:pPrChange>
            </w:pPr>
            <w:del w:id="2421" w:author="Yael Armon" w:date="2022-07-03T15:15:00Z">
              <w:r w:rsidRPr="00647709" w:rsidDel="00DE6623">
                <w:rPr>
                  <w:rFonts w:ascii="Arial" w:hAnsi="Arial" w:cs="Arial"/>
                </w:rPr>
                <w:delText>72</w:delText>
              </w:r>
            </w:del>
          </w:p>
        </w:tc>
        <w:tc>
          <w:tcPr>
            <w:tcW w:w="1440" w:type="dxa"/>
            <w:vAlign w:val="center"/>
          </w:tcPr>
          <w:p w14:paraId="42802DF8" w14:textId="33B727E4"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422" w:author="Yael Armon" w:date="2022-07-03T15:15:00Z"/>
                <w:rFonts w:ascii="Arial" w:hAnsi="Arial" w:cs="Arial"/>
                <w:rtl/>
              </w:rPr>
              <w:pPrChange w:id="2423"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424" w:author="Yael Armon" w:date="2022-07-03T15:15:00Z">
              <w:r w:rsidRPr="00647709" w:rsidDel="00DE6623">
                <w:rPr>
                  <w:rFonts w:ascii="Arial" w:hAnsi="Arial" w:cs="Arial"/>
                </w:rPr>
                <w:delText>1,231</w:delText>
              </w:r>
            </w:del>
          </w:p>
        </w:tc>
        <w:tc>
          <w:tcPr>
            <w:tcW w:w="1739" w:type="dxa"/>
            <w:vAlign w:val="center"/>
          </w:tcPr>
          <w:p w14:paraId="4A7059C9" w14:textId="5D8331CC"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425" w:author="Yael Armon" w:date="2022-07-03T15:15:00Z"/>
                <w:rFonts w:ascii="Arial" w:hAnsi="Arial" w:cs="Arial"/>
                <w:rtl/>
              </w:rPr>
              <w:pPrChange w:id="2426"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427" w:author="Yael Armon" w:date="2022-07-03T15:15:00Z">
              <w:r w:rsidRPr="00647709" w:rsidDel="00DE6623">
                <w:rPr>
                  <w:rFonts w:ascii="Arial" w:hAnsi="Arial" w:cs="Arial"/>
                </w:rPr>
                <w:delText>336</w:delText>
              </w:r>
            </w:del>
          </w:p>
        </w:tc>
        <w:tc>
          <w:tcPr>
            <w:tcW w:w="1508" w:type="dxa"/>
            <w:vAlign w:val="center"/>
          </w:tcPr>
          <w:p w14:paraId="533153ED" w14:textId="4429BB61"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428" w:author="Yael Armon" w:date="2022-07-03T15:15:00Z"/>
                <w:rFonts w:asciiTheme="minorBidi" w:hAnsiTheme="minorBidi"/>
                <w:rtl/>
              </w:rPr>
              <w:pPrChange w:id="2429" w:author="Yael Armon" w:date="2022-07-03T15:16:00Z">
                <w:pPr>
                  <w:jc w:val="center"/>
                  <w:cnfStyle w:val="000000010000" w:firstRow="0" w:lastRow="0" w:firstColumn="0" w:lastColumn="0" w:oddVBand="0" w:evenVBand="0" w:oddHBand="0" w:evenHBand="1" w:firstRowFirstColumn="0" w:firstRowLastColumn="0" w:lastRowFirstColumn="0" w:lastRowLastColumn="0"/>
                </w:pPr>
              </w:pPrChange>
            </w:pPr>
            <w:del w:id="2430" w:author="Yael Armon" w:date="2022-07-03T15:15:00Z">
              <w:r w:rsidRPr="00647709" w:rsidDel="00DE6623">
                <w:rPr>
                  <w:rFonts w:ascii="Arial" w:hAnsi="Arial" w:cs="Arial"/>
                </w:rPr>
                <w:delText>120</w:delText>
              </w:r>
            </w:del>
          </w:p>
        </w:tc>
      </w:tr>
      <w:tr w:rsidR="006E1F83" w:rsidRPr="00090779" w:rsidDel="00DE6623" w14:paraId="516AA385" w14:textId="12504FB7" w:rsidTr="006E1F83">
        <w:trPr>
          <w:cnfStyle w:val="000000100000" w:firstRow="0" w:lastRow="0" w:firstColumn="0" w:lastColumn="0" w:oddVBand="0" w:evenVBand="0" w:oddHBand="1" w:evenHBand="0" w:firstRowFirstColumn="0" w:firstRowLastColumn="0" w:lastRowFirstColumn="0" w:lastRowLastColumn="0"/>
          <w:jc w:val="center"/>
          <w:del w:id="2431" w:author="Yael Armon" w:date="2022-07-03T15:15:00Z"/>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55719BC0" w14:textId="2AE66A32" w:rsidR="006E1F83" w:rsidRPr="00090779" w:rsidDel="00DE6623" w:rsidRDefault="006E1F83">
            <w:pPr>
              <w:spacing w:line="360" w:lineRule="auto"/>
              <w:jc w:val="both"/>
              <w:rPr>
                <w:del w:id="2432" w:author="Yael Armon" w:date="2022-07-03T15:15:00Z"/>
                <w:rFonts w:asciiTheme="minorBidi" w:hAnsiTheme="minorBidi"/>
                <w:b w:val="0"/>
                <w:bCs w:val="0"/>
                <w:rtl/>
              </w:rPr>
              <w:pPrChange w:id="2433" w:author="Yael Armon" w:date="2022-07-03T15:16:00Z">
                <w:pPr>
                  <w:jc w:val="both"/>
                </w:pPr>
              </w:pPrChange>
            </w:pPr>
            <w:del w:id="2434" w:author="Yael Armon" w:date="2022-07-03T15:15:00Z">
              <w:r w:rsidRPr="00090779" w:rsidDel="00DE6623">
                <w:rPr>
                  <w:rFonts w:ascii="Arial" w:hAnsi="Arial" w:cs="Arial"/>
                  <w:rtl/>
                </w:rPr>
                <w:delText>מוסדות חינוך</w:delText>
              </w:r>
            </w:del>
          </w:p>
        </w:tc>
        <w:tc>
          <w:tcPr>
            <w:tcW w:w="1693" w:type="dxa"/>
            <w:vAlign w:val="center"/>
          </w:tcPr>
          <w:p w14:paraId="02710153" w14:textId="554DA552" w:rsidR="006E1F83" w:rsidRPr="0009699F"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35" w:author="Yael Armon" w:date="2022-07-03T15:15:00Z"/>
                <w:rFonts w:asciiTheme="minorBidi" w:hAnsiTheme="minorBidi"/>
                <w:rtl/>
              </w:rPr>
              <w:pPrChange w:id="2436"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437" w:author="Yael Armon" w:date="2022-07-03T15:15:00Z">
              <w:r w:rsidRPr="00647709" w:rsidDel="00DE6623">
                <w:rPr>
                  <w:rFonts w:ascii="Arial" w:hAnsi="Arial" w:cs="Arial"/>
                </w:rPr>
                <w:delText>7</w:delText>
              </w:r>
            </w:del>
          </w:p>
        </w:tc>
        <w:tc>
          <w:tcPr>
            <w:tcW w:w="1440" w:type="dxa"/>
            <w:vAlign w:val="center"/>
          </w:tcPr>
          <w:p w14:paraId="444C8832" w14:textId="1A032AD7"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38" w:author="Yael Armon" w:date="2022-07-03T15:15:00Z"/>
                <w:rFonts w:ascii="Arial" w:hAnsi="Arial" w:cs="Arial"/>
                <w:rtl/>
              </w:rPr>
              <w:pPrChange w:id="2439"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440" w:author="Yael Armon" w:date="2022-07-03T15:15:00Z">
              <w:r w:rsidRPr="00647709" w:rsidDel="00DE6623">
                <w:rPr>
                  <w:rFonts w:ascii="Arial" w:hAnsi="Arial" w:cs="Arial"/>
                </w:rPr>
                <w:delText>503</w:delText>
              </w:r>
            </w:del>
          </w:p>
        </w:tc>
        <w:tc>
          <w:tcPr>
            <w:tcW w:w="1739" w:type="dxa"/>
            <w:vAlign w:val="center"/>
          </w:tcPr>
          <w:p w14:paraId="4711C51A" w14:textId="3DD75EAC"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41" w:author="Yael Armon" w:date="2022-07-03T15:15:00Z"/>
                <w:rFonts w:ascii="Arial" w:hAnsi="Arial" w:cs="Arial"/>
                <w:rtl/>
              </w:rPr>
              <w:pPrChange w:id="2442"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443" w:author="Yael Armon" w:date="2022-07-03T15:15:00Z">
              <w:r w:rsidRPr="00647709" w:rsidDel="00DE6623">
                <w:rPr>
                  <w:rFonts w:ascii="Arial" w:hAnsi="Arial" w:cs="Arial"/>
                </w:rPr>
                <w:delText>145</w:delText>
              </w:r>
            </w:del>
          </w:p>
        </w:tc>
        <w:tc>
          <w:tcPr>
            <w:tcW w:w="1508" w:type="dxa"/>
            <w:vAlign w:val="center"/>
          </w:tcPr>
          <w:p w14:paraId="0FC3463F" w14:textId="63B0D7B6"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44" w:author="Yael Armon" w:date="2022-07-03T15:15:00Z"/>
                <w:rFonts w:asciiTheme="minorBidi" w:hAnsiTheme="minorBidi"/>
                <w:rtl/>
              </w:rPr>
              <w:pPrChange w:id="2445"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446" w:author="Yael Armon" w:date="2022-07-03T15:15:00Z">
              <w:r w:rsidRPr="00647709" w:rsidDel="00DE6623">
                <w:rPr>
                  <w:rFonts w:ascii="Arial" w:hAnsi="Arial" w:cs="Arial"/>
                </w:rPr>
                <w:delText>2</w:delText>
              </w:r>
            </w:del>
          </w:p>
        </w:tc>
      </w:tr>
      <w:tr w:rsidR="006E1F83" w:rsidRPr="00090779" w:rsidDel="00DE6623" w14:paraId="3478C322" w14:textId="2DDC74A5" w:rsidTr="006E1F83">
        <w:trPr>
          <w:cnfStyle w:val="000000010000" w:firstRow="0" w:lastRow="0" w:firstColumn="0" w:lastColumn="0" w:oddVBand="0" w:evenVBand="0" w:oddHBand="0" w:evenHBand="1" w:firstRowFirstColumn="0" w:firstRowLastColumn="0" w:lastRowFirstColumn="0" w:lastRowLastColumn="0"/>
          <w:jc w:val="center"/>
          <w:del w:id="2447" w:author="Yael Armon" w:date="2022-07-03T15:15:00Z"/>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03100DD8" w14:textId="0A554BF4" w:rsidR="006E1F83" w:rsidRPr="00090779" w:rsidDel="00DE6623" w:rsidRDefault="006E1F83">
            <w:pPr>
              <w:spacing w:line="360" w:lineRule="auto"/>
              <w:jc w:val="both"/>
              <w:rPr>
                <w:del w:id="2448" w:author="Yael Armon" w:date="2022-07-03T15:15:00Z"/>
                <w:rFonts w:asciiTheme="minorBidi" w:hAnsiTheme="minorBidi"/>
                <w:b w:val="0"/>
                <w:bCs w:val="0"/>
                <w:rtl/>
              </w:rPr>
              <w:pPrChange w:id="2449" w:author="Yael Armon" w:date="2022-07-03T15:16:00Z">
                <w:pPr>
                  <w:jc w:val="both"/>
                </w:pPr>
              </w:pPrChange>
            </w:pPr>
            <w:del w:id="2450" w:author="Yael Armon" w:date="2022-07-03T15:15:00Z">
              <w:r w:rsidDel="00DE6623">
                <w:rPr>
                  <w:rFonts w:ascii="Arial" w:hAnsi="Arial" w:cs="Arial" w:hint="cs"/>
                  <w:rtl/>
                </w:rPr>
                <w:delText>מסעדות</w:delText>
              </w:r>
            </w:del>
          </w:p>
        </w:tc>
        <w:tc>
          <w:tcPr>
            <w:tcW w:w="1693" w:type="dxa"/>
            <w:vAlign w:val="center"/>
          </w:tcPr>
          <w:p w14:paraId="19EFD9DC" w14:textId="58B60CEE" w:rsidR="006E1F83" w:rsidRPr="0009699F"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451" w:author="Yael Armon" w:date="2022-07-03T15:15:00Z"/>
                <w:rFonts w:asciiTheme="minorBidi" w:hAnsiTheme="minorBidi"/>
                <w:rtl/>
              </w:rPr>
              <w:pPrChange w:id="2452" w:author="Yael Armon" w:date="2022-07-03T15:16:00Z">
                <w:pPr>
                  <w:jc w:val="center"/>
                  <w:cnfStyle w:val="000000010000" w:firstRow="0" w:lastRow="0" w:firstColumn="0" w:lastColumn="0" w:oddVBand="0" w:evenVBand="0" w:oddHBand="0" w:evenHBand="1" w:firstRowFirstColumn="0" w:firstRowLastColumn="0" w:lastRowFirstColumn="0" w:lastRowLastColumn="0"/>
                </w:pPr>
              </w:pPrChange>
            </w:pPr>
            <w:del w:id="2453" w:author="Yael Armon" w:date="2022-07-03T15:15:00Z">
              <w:r w:rsidRPr="00647709" w:rsidDel="00DE6623">
                <w:rPr>
                  <w:rFonts w:ascii="Arial" w:hAnsi="Arial" w:cs="Arial"/>
                </w:rPr>
                <w:delText>91</w:delText>
              </w:r>
            </w:del>
          </w:p>
        </w:tc>
        <w:tc>
          <w:tcPr>
            <w:tcW w:w="1440" w:type="dxa"/>
            <w:vAlign w:val="center"/>
          </w:tcPr>
          <w:p w14:paraId="21857DDB" w14:textId="304CC4F5"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454" w:author="Yael Armon" w:date="2022-07-03T15:15:00Z"/>
                <w:rFonts w:ascii="Arial" w:hAnsi="Arial" w:cs="Arial"/>
                <w:rtl/>
              </w:rPr>
              <w:pPrChange w:id="2455"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456" w:author="Yael Armon" w:date="2022-07-03T15:15:00Z">
              <w:r w:rsidRPr="00647709" w:rsidDel="00DE6623">
                <w:rPr>
                  <w:rFonts w:ascii="Arial" w:hAnsi="Arial" w:cs="Arial"/>
                </w:rPr>
                <w:delText>52</w:delText>
              </w:r>
            </w:del>
          </w:p>
        </w:tc>
        <w:tc>
          <w:tcPr>
            <w:tcW w:w="1739" w:type="dxa"/>
            <w:vAlign w:val="center"/>
          </w:tcPr>
          <w:p w14:paraId="1939F621" w14:textId="2AF03682"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457" w:author="Yael Armon" w:date="2022-07-03T15:15:00Z"/>
                <w:rFonts w:ascii="Arial" w:hAnsi="Arial" w:cs="Arial"/>
                <w:rtl/>
              </w:rPr>
              <w:pPrChange w:id="2458"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2459" w:author="Yael Armon" w:date="2022-07-03T15:15:00Z">
              <w:r w:rsidRPr="00647709" w:rsidDel="00DE6623">
                <w:rPr>
                  <w:rFonts w:ascii="Arial" w:hAnsi="Arial" w:cs="Arial"/>
                </w:rPr>
                <w:delText>9</w:delText>
              </w:r>
            </w:del>
          </w:p>
        </w:tc>
        <w:tc>
          <w:tcPr>
            <w:tcW w:w="1508" w:type="dxa"/>
            <w:vAlign w:val="center"/>
          </w:tcPr>
          <w:p w14:paraId="5FA412F9" w14:textId="16895707" w:rsidR="006E1F83" w:rsidRPr="00647709" w:rsidDel="00DE6623" w:rsidRDefault="006E1F83">
            <w:pPr>
              <w:spacing w:line="360" w:lineRule="auto"/>
              <w:jc w:val="both"/>
              <w:cnfStyle w:val="000000010000" w:firstRow="0" w:lastRow="0" w:firstColumn="0" w:lastColumn="0" w:oddVBand="0" w:evenVBand="0" w:oddHBand="0" w:evenHBand="1" w:firstRowFirstColumn="0" w:firstRowLastColumn="0" w:lastRowFirstColumn="0" w:lastRowLastColumn="0"/>
              <w:rPr>
                <w:del w:id="2460" w:author="Yael Armon" w:date="2022-07-03T15:15:00Z"/>
                <w:rFonts w:asciiTheme="minorBidi" w:hAnsiTheme="minorBidi"/>
                <w:rtl/>
              </w:rPr>
              <w:pPrChange w:id="2461" w:author="Yael Armon" w:date="2022-07-03T15:16:00Z">
                <w:pPr>
                  <w:jc w:val="center"/>
                  <w:cnfStyle w:val="000000010000" w:firstRow="0" w:lastRow="0" w:firstColumn="0" w:lastColumn="0" w:oddVBand="0" w:evenVBand="0" w:oddHBand="0" w:evenHBand="1" w:firstRowFirstColumn="0" w:firstRowLastColumn="0" w:lastRowFirstColumn="0" w:lastRowLastColumn="0"/>
                </w:pPr>
              </w:pPrChange>
            </w:pPr>
            <w:del w:id="2462" w:author="Yael Armon" w:date="2022-07-03T15:15:00Z">
              <w:r w:rsidRPr="00647709" w:rsidDel="00DE6623">
                <w:rPr>
                  <w:rFonts w:ascii="Arial" w:hAnsi="Arial" w:cs="Arial"/>
                </w:rPr>
                <w:delText>60</w:delText>
              </w:r>
            </w:del>
          </w:p>
        </w:tc>
      </w:tr>
      <w:tr w:rsidR="006E1F83" w:rsidRPr="00C14B1E" w:rsidDel="00DE6623" w14:paraId="282FD62F" w14:textId="5014DCE2" w:rsidTr="006E1F83">
        <w:trPr>
          <w:cnfStyle w:val="000000100000" w:firstRow="0" w:lastRow="0" w:firstColumn="0" w:lastColumn="0" w:oddVBand="0" w:evenVBand="0" w:oddHBand="1" w:evenHBand="0" w:firstRowFirstColumn="0" w:firstRowLastColumn="0" w:lastRowFirstColumn="0" w:lastRowLastColumn="0"/>
          <w:jc w:val="center"/>
          <w:del w:id="2463" w:author="Yael Armon" w:date="2022-07-03T15:15:00Z"/>
        </w:trPr>
        <w:tc>
          <w:tcPr>
            <w:cnfStyle w:val="001000000000" w:firstRow="0" w:lastRow="0" w:firstColumn="1" w:lastColumn="0" w:oddVBand="0" w:evenVBand="0" w:oddHBand="0" w:evenHBand="0" w:firstRowFirstColumn="0" w:firstRowLastColumn="0" w:lastRowFirstColumn="0" w:lastRowLastColumn="0"/>
            <w:tcW w:w="1616" w:type="dxa"/>
            <w:vAlign w:val="bottom"/>
          </w:tcPr>
          <w:p w14:paraId="17E2BFAD" w14:textId="5AD72B68" w:rsidR="006E1F83" w:rsidRPr="00647709" w:rsidDel="00DE6623" w:rsidRDefault="006E1F83">
            <w:pPr>
              <w:spacing w:line="360" w:lineRule="auto"/>
              <w:jc w:val="both"/>
              <w:rPr>
                <w:del w:id="2464" w:author="Yael Armon" w:date="2022-07-03T15:15:00Z"/>
                <w:rFonts w:asciiTheme="minorBidi" w:hAnsiTheme="minorBidi"/>
                <w:rtl/>
              </w:rPr>
              <w:pPrChange w:id="2465" w:author="Yael Armon" w:date="2022-07-03T15:16:00Z">
                <w:pPr>
                  <w:jc w:val="both"/>
                </w:pPr>
              </w:pPrChange>
            </w:pPr>
            <w:del w:id="2466" w:author="Yael Armon" w:date="2022-07-03T15:15:00Z">
              <w:r w:rsidRPr="00C14B1E" w:rsidDel="00DE6623">
                <w:rPr>
                  <w:rFonts w:ascii="Arial" w:hAnsi="Arial" w:cs="Arial"/>
                  <w:rtl/>
                </w:rPr>
                <w:delText>סה"כ</w:delText>
              </w:r>
            </w:del>
          </w:p>
        </w:tc>
        <w:tc>
          <w:tcPr>
            <w:tcW w:w="1693" w:type="dxa"/>
            <w:vAlign w:val="center"/>
          </w:tcPr>
          <w:p w14:paraId="70E01EE5" w14:textId="6FDC38D8"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67" w:author="Yael Armon" w:date="2022-07-03T15:15:00Z"/>
                <w:rFonts w:asciiTheme="minorBidi" w:hAnsiTheme="minorBidi"/>
                <w:b/>
                <w:bCs/>
                <w:rtl/>
              </w:rPr>
              <w:pPrChange w:id="2468"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469" w:author="Yael Armon" w:date="2022-07-03T15:15:00Z">
              <w:r w:rsidRPr="00647709" w:rsidDel="00DE6623">
                <w:rPr>
                  <w:rFonts w:ascii="Arial" w:hAnsi="Arial" w:cs="Arial"/>
                  <w:b/>
                  <w:bCs/>
                </w:rPr>
                <w:delText>426</w:delText>
              </w:r>
            </w:del>
          </w:p>
        </w:tc>
        <w:tc>
          <w:tcPr>
            <w:tcW w:w="1440" w:type="dxa"/>
            <w:vAlign w:val="center"/>
          </w:tcPr>
          <w:p w14:paraId="610E293B" w14:textId="66EA00D5"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70" w:author="Yael Armon" w:date="2022-07-03T15:15:00Z"/>
                <w:rFonts w:ascii="Arial" w:hAnsi="Arial" w:cs="Arial"/>
                <w:b/>
                <w:bCs/>
                <w:rtl/>
              </w:rPr>
              <w:pPrChange w:id="2471"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472" w:author="Yael Armon" w:date="2022-07-03T15:15:00Z">
              <w:r w:rsidRPr="00647709" w:rsidDel="00DE6623">
                <w:rPr>
                  <w:rFonts w:ascii="Arial" w:hAnsi="Arial" w:cs="Arial"/>
                  <w:b/>
                  <w:bCs/>
                </w:rPr>
                <w:delText>7,308</w:delText>
              </w:r>
            </w:del>
          </w:p>
        </w:tc>
        <w:tc>
          <w:tcPr>
            <w:tcW w:w="1739" w:type="dxa"/>
            <w:vAlign w:val="center"/>
          </w:tcPr>
          <w:p w14:paraId="7750A7F4" w14:textId="070362F6"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73" w:author="Yael Armon" w:date="2022-07-03T15:15:00Z"/>
                <w:rFonts w:ascii="Arial" w:hAnsi="Arial" w:cs="Arial"/>
                <w:b/>
                <w:bCs/>
                <w:rtl/>
              </w:rPr>
              <w:pPrChange w:id="2474"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2475" w:author="Yael Armon" w:date="2022-07-03T15:15:00Z">
              <w:r w:rsidRPr="00647709" w:rsidDel="00DE6623">
                <w:rPr>
                  <w:rFonts w:ascii="Arial" w:hAnsi="Arial" w:cs="Arial"/>
                  <w:b/>
                  <w:bCs/>
                </w:rPr>
                <w:delText>1,8</w:delText>
              </w:r>
              <w:r w:rsidDel="00DE6623">
                <w:rPr>
                  <w:rFonts w:ascii="Arial" w:hAnsi="Arial" w:cs="Arial"/>
                  <w:b/>
                  <w:bCs/>
                </w:rPr>
                <w:delText>10</w:delText>
              </w:r>
            </w:del>
          </w:p>
        </w:tc>
        <w:tc>
          <w:tcPr>
            <w:tcW w:w="1508" w:type="dxa"/>
            <w:vAlign w:val="center"/>
          </w:tcPr>
          <w:p w14:paraId="6C482E94" w14:textId="74432CA6" w:rsidR="006E1F83" w:rsidRPr="00647709"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476" w:author="Yael Armon" w:date="2022-07-03T15:15:00Z"/>
                <w:rFonts w:asciiTheme="minorBidi" w:hAnsiTheme="minorBidi"/>
                <w:b/>
                <w:bCs/>
                <w:rtl/>
              </w:rPr>
              <w:pPrChange w:id="2477"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478" w:author="Yael Armon" w:date="2022-07-03T15:15:00Z">
              <w:r w:rsidRPr="00647709" w:rsidDel="00DE6623">
                <w:rPr>
                  <w:rFonts w:ascii="Arial" w:hAnsi="Arial" w:cs="Arial"/>
                  <w:b/>
                  <w:bCs/>
                </w:rPr>
                <w:delText>569</w:delText>
              </w:r>
            </w:del>
          </w:p>
        </w:tc>
      </w:tr>
    </w:tbl>
    <w:p w14:paraId="4E388AA3" w14:textId="4B6A9840" w:rsidR="006E1F83" w:rsidRPr="00647709" w:rsidDel="00DE6623" w:rsidRDefault="006E1F83" w:rsidP="00C852E6">
      <w:pPr>
        <w:spacing w:line="360" w:lineRule="auto"/>
        <w:jc w:val="both"/>
        <w:rPr>
          <w:del w:id="2479" w:author="Yael Armon" w:date="2022-07-03T15:15:00Z"/>
          <w:rFonts w:asciiTheme="minorBidi" w:hAnsiTheme="minorBidi"/>
          <w:b/>
          <w:bCs/>
          <w:sz w:val="24"/>
          <w:szCs w:val="24"/>
          <w:rtl/>
        </w:rPr>
      </w:pPr>
    </w:p>
    <w:p w14:paraId="6A2B6694" w14:textId="414D0043" w:rsidR="006E1F83" w:rsidRPr="00090779" w:rsidDel="00DE6623" w:rsidRDefault="006E1F83" w:rsidP="00C852E6">
      <w:pPr>
        <w:spacing w:line="360" w:lineRule="auto"/>
        <w:jc w:val="both"/>
        <w:rPr>
          <w:del w:id="2480" w:author="Yael Armon" w:date="2022-07-03T15:15:00Z"/>
          <w:rFonts w:asciiTheme="minorBidi" w:eastAsiaTheme="majorEastAsia" w:hAnsiTheme="minorBidi"/>
          <w:b/>
          <w:bCs/>
          <w:sz w:val="28"/>
          <w:szCs w:val="28"/>
          <w:rtl/>
        </w:rPr>
      </w:pPr>
      <w:del w:id="2481" w:author="Yael Armon" w:date="2022-07-03T15:15:00Z">
        <w:r w:rsidRPr="00090779" w:rsidDel="00DE6623">
          <w:rPr>
            <w:rFonts w:asciiTheme="minorBidi" w:hAnsiTheme="minorBidi" w:hint="cs"/>
            <w:sz w:val="24"/>
            <w:szCs w:val="24"/>
            <w:rtl/>
          </w:rPr>
          <w:delText>התשואה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הגבוהה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מהצלת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מזון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במגזר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המוסדי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נובעת</w:delText>
        </w:r>
        <w:r w:rsidRPr="00090779" w:rsidDel="00DE6623">
          <w:rPr>
            <w:rFonts w:asciiTheme="minorBidi" w:hAnsiTheme="minorBidi"/>
            <w:sz w:val="24"/>
            <w:szCs w:val="24"/>
            <w:rtl/>
          </w:rPr>
          <w:delText xml:space="preserve"> מהשווי </w:delText>
        </w:r>
        <w:r w:rsidRPr="00090779" w:rsidDel="00DE6623">
          <w:rPr>
            <w:rFonts w:asciiTheme="minorBidi" w:hAnsiTheme="minorBidi" w:hint="cs"/>
            <w:sz w:val="24"/>
            <w:szCs w:val="24"/>
            <w:rtl/>
          </w:rPr>
          <w:delText>הגבוה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יחסית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של</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הארוחה</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המוצלת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וכן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מהעלויות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הלוגיסטיות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הנמוכות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יחסית</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באיסוף</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מזון</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ממטבחים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גדולים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בפיזור</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גיאוגרפי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צפוף</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המרוכזים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במרכזי</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הערים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ובאזורים</w:delText>
        </w:r>
        <w:r w:rsidRPr="00090779" w:rsidDel="00DE6623">
          <w:rPr>
            <w:rFonts w:asciiTheme="minorBidi" w:hAnsiTheme="minorBidi"/>
            <w:sz w:val="24"/>
            <w:szCs w:val="24"/>
            <w:rtl/>
          </w:rPr>
          <w:delText xml:space="preserve"> </w:delText>
        </w:r>
        <w:r w:rsidRPr="00090779" w:rsidDel="00DE6623">
          <w:rPr>
            <w:rFonts w:asciiTheme="minorBidi" w:hAnsiTheme="minorBidi" w:hint="cs"/>
            <w:sz w:val="24"/>
            <w:szCs w:val="24"/>
            <w:rtl/>
          </w:rPr>
          <w:delText>תעשייתיים</w:delText>
        </w:r>
        <w:r w:rsidRPr="00090779" w:rsidDel="00DE6623">
          <w:rPr>
            <w:rFonts w:asciiTheme="minorBidi" w:hAnsiTheme="minorBidi"/>
            <w:sz w:val="24"/>
            <w:szCs w:val="24"/>
            <w:rtl/>
          </w:rPr>
          <w:delText>.</w:delText>
        </w:r>
      </w:del>
    </w:p>
    <w:p w14:paraId="1E0B3407" w14:textId="420FD14C" w:rsidR="006E1F83" w:rsidRPr="00090779" w:rsidDel="00DE6623" w:rsidRDefault="006E1F83" w:rsidP="00C852E6">
      <w:pPr>
        <w:spacing w:line="360" w:lineRule="auto"/>
        <w:jc w:val="both"/>
        <w:rPr>
          <w:del w:id="2482" w:author="Yael Armon" w:date="2022-07-03T15:15:00Z"/>
          <w:rFonts w:asciiTheme="minorBidi" w:eastAsiaTheme="majorEastAsia" w:hAnsiTheme="minorBidi"/>
          <w:b/>
          <w:bCs/>
          <w:sz w:val="28"/>
          <w:szCs w:val="28"/>
          <w:rtl/>
        </w:rPr>
      </w:pPr>
    </w:p>
    <w:p w14:paraId="2ED7B87A" w14:textId="73DD2AF8" w:rsidR="006E1F83" w:rsidRPr="00E35DD9" w:rsidDel="00DE6623" w:rsidRDefault="006E1F83">
      <w:pPr>
        <w:spacing w:line="360" w:lineRule="auto"/>
        <w:jc w:val="both"/>
        <w:rPr>
          <w:del w:id="2483" w:author="Yael Armon" w:date="2022-07-03T15:15:00Z"/>
          <w:rFonts w:asciiTheme="minorBidi" w:hAnsiTheme="minorBidi"/>
          <w:color w:val="FF0000"/>
          <w:rtl/>
        </w:rPr>
        <w:pPrChange w:id="2484" w:author="Yael Armon" w:date="2022-07-03T15:16:00Z">
          <w:pPr>
            <w:jc w:val="both"/>
          </w:pPr>
        </w:pPrChange>
      </w:pPr>
    </w:p>
    <w:p w14:paraId="24CCE22F" w14:textId="058BAD7B" w:rsidR="006E1F83" w:rsidDel="00DE6623" w:rsidRDefault="006E1F83">
      <w:pPr>
        <w:spacing w:line="360" w:lineRule="auto"/>
        <w:jc w:val="both"/>
        <w:rPr>
          <w:del w:id="2485" w:author="Yael Armon" w:date="2022-07-03T15:15:00Z"/>
          <w:rFonts w:asciiTheme="majorHAnsi" w:eastAsiaTheme="majorEastAsia" w:hAnsiTheme="majorHAnsi" w:cs="Arial"/>
          <w:b/>
          <w:bCs/>
          <w:color w:val="FF0000"/>
          <w:spacing w:val="5"/>
          <w:kern w:val="28"/>
          <w:sz w:val="32"/>
          <w:szCs w:val="32"/>
          <w:rtl/>
        </w:rPr>
        <w:pPrChange w:id="2486" w:author="Yael Armon" w:date="2022-07-03T15:16:00Z">
          <w:pPr>
            <w:bidi w:val="0"/>
          </w:pPr>
        </w:pPrChange>
      </w:pPr>
      <w:del w:id="2487" w:author="Yael Armon" w:date="2022-07-03T15:15:00Z">
        <w:r w:rsidDel="00DE6623">
          <w:rPr>
            <w:color w:val="FF0000"/>
            <w:rtl/>
          </w:rPr>
          <w:br w:type="page"/>
        </w:r>
      </w:del>
    </w:p>
    <w:p w14:paraId="630DF1F3" w14:textId="44DAB5ED" w:rsidR="006E1F83" w:rsidRPr="00704E92" w:rsidDel="00DE6623" w:rsidRDefault="006E1F83">
      <w:pPr>
        <w:spacing w:line="360" w:lineRule="auto"/>
        <w:jc w:val="both"/>
        <w:rPr>
          <w:del w:id="2488" w:author="Yael Armon" w:date="2022-07-03T15:15:00Z"/>
          <w:color w:val="FF0000"/>
          <w:rtl/>
        </w:rPr>
        <w:pPrChange w:id="2489" w:author="Yael Armon" w:date="2022-07-03T15:16:00Z">
          <w:pPr>
            <w:pStyle w:val="Heading1"/>
            <w:numPr>
              <w:numId w:val="24"/>
            </w:numPr>
          </w:pPr>
        </w:pPrChange>
      </w:pPr>
      <w:bookmarkStart w:id="2490" w:name="_Toc80513999"/>
      <w:del w:id="2491" w:author="Yael Armon" w:date="2022-07-03T15:15:00Z">
        <w:r w:rsidRPr="00704E92" w:rsidDel="00DE6623">
          <w:rPr>
            <w:rFonts w:hint="cs"/>
            <w:color w:val="FF0000"/>
            <w:rtl/>
          </w:rPr>
          <w:delText xml:space="preserve">אובדן </w:delText>
        </w:r>
        <w:r w:rsidDel="00DE6623">
          <w:rPr>
            <w:rFonts w:hint="cs"/>
            <w:color w:val="FF0000"/>
            <w:rtl/>
          </w:rPr>
          <w:delText xml:space="preserve">והצלת </w:delText>
        </w:r>
        <w:r w:rsidRPr="00704E92" w:rsidDel="00DE6623">
          <w:rPr>
            <w:rFonts w:hint="cs"/>
            <w:color w:val="FF0000"/>
            <w:rtl/>
          </w:rPr>
          <w:delText>מזון בצריכה הביתית</w:delText>
        </w:r>
        <w:bookmarkEnd w:id="2490"/>
      </w:del>
    </w:p>
    <w:p w14:paraId="2907DF0E" w14:textId="4F5DDB7C" w:rsidR="006E1F83" w:rsidRPr="00BC7DF8" w:rsidDel="00DE6623" w:rsidRDefault="006E1F83">
      <w:pPr>
        <w:spacing w:line="360" w:lineRule="auto"/>
        <w:jc w:val="both"/>
        <w:rPr>
          <w:del w:id="2492" w:author="Yael Armon" w:date="2022-07-03T15:15:00Z"/>
          <w:b/>
          <w:bCs/>
          <w:sz w:val="28"/>
          <w:szCs w:val="28"/>
          <w:rtl/>
        </w:rPr>
        <w:pPrChange w:id="2493" w:author="Yael Armon" w:date="2022-07-03T15:16:00Z">
          <w:pPr>
            <w:jc w:val="both"/>
          </w:pPr>
        </w:pPrChange>
      </w:pPr>
      <w:commentRangeStart w:id="2494"/>
      <w:del w:id="2495" w:author="Yael Armon" w:date="2022-07-03T15:15:00Z">
        <w:r w:rsidRPr="00875485" w:rsidDel="00DE6623">
          <w:rPr>
            <w:rFonts w:asciiTheme="minorBidi" w:eastAsiaTheme="majorEastAsia" w:hAnsiTheme="minorBidi" w:hint="cs"/>
            <w:b/>
            <w:bCs/>
            <w:rtl/>
          </w:rPr>
          <w:delText>כותרת מודגשת בראש הפרק</w:delText>
        </w:r>
        <w:r w:rsidRPr="004B09FC" w:rsidDel="00DE6623">
          <w:rPr>
            <w:rFonts w:ascii="Arial" w:eastAsiaTheme="majorEastAsia" w:hAnsi="Arial" w:cs="Arial"/>
            <w:b/>
            <w:bCs/>
            <w:rtl/>
          </w:rPr>
          <w:delText>:</w:delText>
        </w:r>
        <w:r w:rsidRPr="004B09FC" w:rsidDel="00DE6623">
          <w:rPr>
            <w:rFonts w:ascii="Arial" w:hAnsi="Arial" w:cs="Arial"/>
            <w:b/>
            <w:bCs/>
            <w:sz w:val="28"/>
            <w:szCs w:val="28"/>
            <w:rtl/>
          </w:rPr>
          <w:delText xml:space="preserve"> </w:delText>
        </w:r>
        <w:r w:rsidDel="00DE6623">
          <w:rPr>
            <w:rFonts w:ascii="Arial" w:hAnsi="Arial" w:cs="Arial" w:hint="cs"/>
            <w:b/>
            <w:bCs/>
            <w:sz w:val="28"/>
            <w:szCs w:val="28"/>
            <w:rtl/>
          </w:rPr>
          <w:delText>9</w:delText>
        </w:r>
        <w:r w:rsidRPr="004B09FC" w:rsidDel="00DE6623">
          <w:rPr>
            <w:rFonts w:ascii="Arial" w:hAnsi="Arial" w:cs="Arial"/>
            <w:b/>
            <w:bCs/>
            <w:sz w:val="28"/>
            <w:szCs w:val="28"/>
            <w:rtl/>
          </w:rPr>
          <w:delText xml:space="preserve"> מיליארד</w:delText>
        </w:r>
        <w:r w:rsidDel="00DE6623">
          <w:rPr>
            <w:rFonts w:hint="cs"/>
            <w:b/>
            <w:bCs/>
            <w:sz w:val="28"/>
            <w:szCs w:val="28"/>
            <w:rtl/>
          </w:rPr>
          <w:delText xml:space="preserve"> ₪ היקף אובדן המזון בצריכה הביתית //</w:delText>
        </w:r>
        <w:r w:rsidRPr="00BC7DF8" w:rsidDel="00DE6623">
          <w:rPr>
            <w:rFonts w:hint="cs"/>
            <w:b/>
            <w:bCs/>
            <w:sz w:val="28"/>
            <w:szCs w:val="28"/>
            <w:rtl/>
          </w:rPr>
          <w:delText xml:space="preserve"> </w:delText>
        </w:r>
        <w:r w:rsidDel="00DE6623">
          <w:rPr>
            <w:rFonts w:hint="cs"/>
            <w:b/>
            <w:bCs/>
            <w:sz w:val="28"/>
            <w:szCs w:val="28"/>
            <w:rtl/>
          </w:rPr>
          <w:delText>3,600 ₪ שווי אובדן המזון השנתי למשק בית בישראל</w:delText>
        </w:r>
        <w:commentRangeEnd w:id="2494"/>
        <w:r w:rsidDel="00DE6623">
          <w:rPr>
            <w:rStyle w:val="CommentReference"/>
            <w:rtl/>
          </w:rPr>
          <w:commentReference w:id="2494"/>
        </w:r>
      </w:del>
    </w:p>
    <w:p w14:paraId="2E04E584" w14:textId="5409EE8E" w:rsidR="006E1F83" w:rsidDel="00DE6623" w:rsidRDefault="006E1F83" w:rsidP="00C852E6">
      <w:pPr>
        <w:spacing w:line="360" w:lineRule="auto"/>
        <w:jc w:val="both"/>
        <w:rPr>
          <w:del w:id="2496" w:author="Yael Armon" w:date="2022-07-03T15:15:00Z"/>
          <w:rFonts w:ascii="Arial" w:eastAsia="Times New Roman" w:hAnsi="Arial" w:cs="Arial"/>
          <w:color w:val="000000"/>
          <w:sz w:val="24"/>
          <w:szCs w:val="24"/>
          <w:rtl/>
        </w:rPr>
      </w:pPr>
      <w:del w:id="2497" w:author="Yael Armon" w:date="2022-07-03T15:15:00Z">
        <w:r w:rsidDel="00DE6623">
          <w:rPr>
            <w:rFonts w:asciiTheme="minorBidi" w:hAnsiTheme="minorBidi" w:cs="Arial" w:hint="cs"/>
            <w:sz w:val="24"/>
            <w:szCs w:val="24"/>
            <w:rtl/>
          </w:rPr>
          <w:delText xml:space="preserve">בשנת 2020, בעקבות </w:delText>
        </w:r>
        <w:r w:rsidRPr="00F01CFC" w:rsidDel="00DE6623">
          <w:rPr>
            <w:rFonts w:asciiTheme="minorBidi" w:hAnsiTheme="minorBidi" w:cs="Arial" w:hint="eastAsia"/>
            <w:sz w:val="24"/>
            <w:szCs w:val="24"/>
            <w:rtl/>
          </w:rPr>
          <w:delText>משבר</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הקורונה</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והסגרים</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שהוטלו</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על</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המשק</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משקי</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הבית</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הגדילו</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את</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השהייה</w:delText>
        </w:r>
        <w:r w:rsidRPr="00F01CFC" w:rsidDel="00DE6623">
          <w:rPr>
            <w:rFonts w:asciiTheme="minorBidi" w:hAnsiTheme="minorBidi" w:cs="Arial"/>
            <w:sz w:val="24"/>
            <w:szCs w:val="24"/>
            <w:rtl/>
          </w:rPr>
          <w:delText xml:space="preserve"> </w:delText>
        </w:r>
        <w:r w:rsidRPr="00F01CFC" w:rsidDel="00DE6623">
          <w:rPr>
            <w:rFonts w:asciiTheme="minorBidi" w:hAnsiTheme="minorBidi" w:cs="Arial" w:hint="eastAsia"/>
            <w:sz w:val="24"/>
            <w:szCs w:val="24"/>
            <w:rtl/>
          </w:rPr>
          <w:delText>בבתיהם</w:delText>
        </w:r>
        <w:r w:rsidDel="00DE6623">
          <w:rPr>
            <w:rFonts w:asciiTheme="minorBidi" w:hAnsiTheme="minorBidi" w:cs="Arial" w:hint="cs"/>
            <w:sz w:val="24"/>
            <w:szCs w:val="24"/>
            <w:rtl/>
          </w:rPr>
          <w:delText>,</w:delText>
        </w:r>
        <w:r w:rsidRPr="00F01CFC" w:rsidDel="00DE6623">
          <w:rPr>
            <w:rFonts w:asciiTheme="minorBidi" w:hAnsiTheme="minorBidi" w:cs="Arial"/>
            <w:sz w:val="24"/>
            <w:szCs w:val="24"/>
            <w:rtl/>
          </w:rPr>
          <w:delText xml:space="preserve"> </w:delText>
        </w:r>
        <w:r w:rsidDel="00DE6623">
          <w:rPr>
            <w:rFonts w:asciiTheme="minorBidi" w:hAnsiTheme="minorBidi" w:hint="cs"/>
            <w:sz w:val="24"/>
            <w:szCs w:val="24"/>
            <w:rtl/>
          </w:rPr>
          <w:delText xml:space="preserve">וחלו </w:delText>
        </w:r>
        <w:r w:rsidRPr="002546AA" w:rsidDel="00DE6623">
          <w:rPr>
            <w:rFonts w:asciiTheme="minorBidi" w:hAnsiTheme="minorBidi" w:cs="Arial"/>
            <w:sz w:val="24"/>
            <w:szCs w:val="24"/>
            <w:rtl/>
          </w:rPr>
          <w:delText>שינוי</w:delText>
        </w:r>
        <w:r w:rsidDel="00DE6623">
          <w:rPr>
            <w:rFonts w:asciiTheme="minorBidi" w:hAnsiTheme="minorBidi" w:cs="Arial" w:hint="cs"/>
            <w:sz w:val="24"/>
            <w:szCs w:val="24"/>
            <w:rtl/>
          </w:rPr>
          <w:delText>ים</w:delText>
        </w:r>
        <w:r w:rsidRPr="002546AA"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בדפוסי צריכת המזון, כך שמשקי הבית צרכו </w:delText>
        </w:r>
        <w:r w:rsidRPr="002546AA" w:rsidDel="00DE6623">
          <w:rPr>
            <w:rFonts w:asciiTheme="minorBidi" w:hAnsiTheme="minorBidi" w:cs="Arial"/>
            <w:sz w:val="24"/>
            <w:szCs w:val="24"/>
            <w:rtl/>
          </w:rPr>
          <w:delText xml:space="preserve">נתח ניכר יותר מסל המזון שלהם </w:delText>
        </w:r>
        <w:r w:rsidDel="00DE6623">
          <w:rPr>
            <w:rFonts w:asciiTheme="minorBidi" w:hAnsiTheme="minorBidi" w:cs="Arial" w:hint="cs"/>
            <w:sz w:val="24"/>
            <w:szCs w:val="24"/>
            <w:rtl/>
          </w:rPr>
          <w:delText xml:space="preserve">בבית </w:delText>
        </w:r>
        <w:r w:rsidRPr="002546AA" w:rsidDel="00DE6623">
          <w:rPr>
            <w:rFonts w:asciiTheme="minorBidi" w:hAnsiTheme="minorBidi" w:cs="Arial"/>
            <w:sz w:val="24"/>
            <w:szCs w:val="24"/>
            <w:rtl/>
          </w:rPr>
          <w:delText xml:space="preserve">על פני </w:delText>
        </w:r>
        <w:r w:rsidDel="00DE6623">
          <w:rPr>
            <w:rFonts w:asciiTheme="minorBidi" w:hAnsiTheme="minorBidi" w:cs="Arial" w:hint="cs"/>
            <w:sz w:val="24"/>
            <w:szCs w:val="24"/>
            <w:rtl/>
          </w:rPr>
          <w:delText xml:space="preserve">רכישת מזון במסעדות, אכילה במקומות עבודה, באירועים וכדומה. בשל גידול זה בצריכה בבתים, בשנת 2020 </w:delText>
        </w:r>
        <w:r w:rsidDel="00DE6623">
          <w:rPr>
            <w:rFonts w:asciiTheme="minorBidi" w:hAnsiTheme="minorBidi" w:hint="cs"/>
            <w:sz w:val="24"/>
            <w:szCs w:val="24"/>
            <w:rtl/>
          </w:rPr>
          <w:delText>בממוצע כל משק בית זרק לפח עוד כ-300 ₪ בשנהבהשוואה לשנת 2019.</w:delText>
        </w:r>
        <w:r w:rsidRPr="00C867A2" w:rsidDel="00DE6623">
          <w:rPr>
            <w:rFonts w:ascii="Arial" w:eastAsia="Times New Roman" w:hAnsi="Arial" w:cs="Arial" w:hint="cs"/>
            <w:color w:val="000000"/>
            <w:sz w:val="24"/>
            <w:szCs w:val="24"/>
            <w:rtl/>
          </w:rPr>
          <w:delText>.</w:delText>
        </w:r>
        <w:r w:rsidDel="00DE6623">
          <w:rPr>
            <w:rFonts w:ascii="Arial" w:eastAsia="Times New Roman" w:hAnsi="Arial" w:cs="Arial" w:hint="cs"/>
            <w:color w:val="000000"/>
            <w:sz w:val="24"/>
            <w:szCs w:val="24"/>
            <w:rtl/>
          </w:rPr>
          <w:delText xml:space="preserve"> </w:delText>
        </w:r>
      </w:del>
    </w:p>
    <w:p w14:paraId="0CE5D318" w14:textId="249F3B5D" w:rsidR="006E1F83" w:rsidRPr="00647709" w:rsidDel="00DE6623" w:rsidRDefault="006E1F83" w:rsidP="00C852E6">
      <w:pPr>
        <w:spacing w:line="360" w:lineRule="auto"/>
        <w:jc w:val="both"/>
        <w:rPr>
          <w:del w:id="2498" w:author="Yael Armon" w:date="2022-07-03T15:15:00Z"/>
          <w:rFonts w:asciiTheme="minorBidi" w:hAnsiTheme="minorBidi"/>
          <w:sz w:val="24"/>
          <w:szCs w:val="24"/>
          <w:rtl/>
        </w:rPr>
      </w:pPr>
      <w:del w:id="2499" w:author="Yael Armon" w:date="2022-07-03T15:15:00Z">
        <w:r w:rsidDel="00DE6623">
          <w:rPr>
            <w:rFonts w:asciiTheme="minorBidi" w:hAnsiTheme="minorBidi" w:hint="cs"/>
            <w:sz w:val="24"/>
            <w:szCs w:val="24"/>
            <w:rtl/>
          </w:rPr>
          <w:delText>בשנת 2020 צריכת המזון הביתית גדלה בכ-9% בהשוואה לשנת 2019</w:delText>
        </w:r>
        <w:r w:rsidDel="00DE6623">
          <w:rPr>
            <w:rStyle w:val="FootnoteReference"/>
            <w:rFonts w:asciiTheme="minorBidi" w:hAnsiTheme="minorBidi"/>
            <w:sz w:val="24"/>
            <w:szCs w:val="24"/>
            <w:rtl/>
          </w:rPr>
          <w:footnoteReference w:id="29"/>
        </w:r>
        <w:r w:rsidDel="00DE6623">
          <w:rPr>
            <w:rFonts w:asciiTheme="minorBidi" w:hAnsiTheme="minorBidi" w:hint="cs"/>
            <w:sz w:val="24"/>
            <w:szCs w:val="24"/>
            <w:rtl/>
          </w:rPr>
          <w:delText xml:space="preserve">, בהתאם לכך </w:delText>
        </w:r>
        <w:r w:rsidRPr="0003066C" w:rsidDel="00DE6623">
          <w:rPr>
            <w:rFonts w:ascii="Arial" w:eastAsia="Times New Roman" w:hAnsi="Arial" w:cs="Arial" w:hint="eastAsia"/>
            <w:color w:val="000000"/>
            <w:sz w:val="24"/>
            <w:szCs w:val="24"/>
            <w:rtl/>
          </w:rPr>
          <w:delText>אובדן</w:delText>
        </w:r>
        <w:r w:rsidRPr="0003066C" w:rsidDel="00DE6623">
          <w:rPr>
            <w:rFonts w:ascii="Arial" w:eastAsia="Times New Roman" w:hAnsi="Arial" w:cs="Arial"/>
            <w:color w:val="000000"/>
            <w:sz w:val="24"/>
            <w:szCs w:val="24"/>
            <w:rtl/>
          </w:rPr>
          <w:delText xml:space="preserve"> </w:delText>
        </w:r>
        <w:r w:rsidRPr="00E544F6" w:rsidDel="00DE6623">
          <w:rPr>
            <w:rFonts w:ascii="Arial" w:eastAsia="Times New Roman" w:hAnsi="Arial" w:cs="Arial" w:hint="eastAsia"/>
            <w:color w:val="000000"/>
            <w:sz w:val="24"/>
            <w:szCs w:val="24"/>
            <w:rtl/>
          </w:rPr>
          <w:delText>המזון</w:delText>
        </w:r>
        <w:r w:rsidRPr="005574D8" w:rsidDel="00DE6623">
          <w:rPr>
            <w:rFonts w:ascii="Arial" w:eastAsia="Times New Roman" w:hAnsi="Arial" w:cs="Arial"/>
            <w:color w:val="000000"/>
            <w:sz w:val="24"/>
            <w:szCs w:val="24"/>
            <w:rtl/>
          </w:rPr>
          <w:delText xml:space="preserve"> </w:delText>
        </w:r>
        <w:r w:rsidRPr="005574D8" w:rsidDel="00DE6623">
          <w:rPr>
            <w:rFonts w:ascii="Arial" w:eastAsia="Times New Roman" w:hAnsi="Arial" w:cs="Arial" w:hint="eastAsia"/>
            <w:color w:val="000000"/>
            <w:sz w:val="24"/>
            <w:szCs w:val="24"/>
            <w:rtl/>
          </w:rPr>
          <w:delText>בצריכה</w:delText>
        </w:r>
        <w:r w:rsidRPr="00DB7537" w:rsidDel="00DE6623">
          <w:rPr>
            <w:rFonts w:ascii="Arial" w:eastAsia="Times New Roman" w:hAnsi="Arial" w:cs="Arial"/>
            <w:color w:val="000000"/>
            <w:sz w:val="24"/>
            <w:szCs w:val="24"/>
            <w:rtl/>
          </w:rPr>
          <w:delText xml:space="preserve"> </w:delText>
        </w:r>
        <w:r w:rsidRPr="00DB7537" w:rsidDel="00DE6623">
          <w:rPr>
            <w:rFonts w:ascii="Arial" w:eastAsia="Times New Roman" w:hAnsi="Arial" w:cs="Arial" w:hint="eastAsia"/>
            <w:color w:val="000000"/>
            <w:sz w:val="24"/>
            <w:szCs w:val="24"/>
            <w:rtl/>
          </w:rPr>
          <w:delText>הביתית</w:delText>
        </w:r>
        <w:r w:rsidRPr="00DB7537" w:rsidDel="00DE6623">
          <w:rPr>
            <w:rFonts w:ascii="Arial" w:eastAsia="Times New Roman" w:hAnsi="Arial" w:cs="Arial"/>
            <w:color w:val="000000"/>
            <w:sz w:val="24"/>
            <w:szCs w:val="24"/>
            <w:rtl/>
          </w:rPr>
          <w:delText xml:space="preserve"> </w:delText>
        </w:r>
        <w:r w:rsidRPr="00DB7537" w:rsidDel="00DE6623">
          <w:rPr>
            <w:rFonts w:ascii="Arial" w:eastAsia="Times New Roman" w:hAnsi="Arial" w:cs="Arial" w:hint="eastAsia"/>
            <w:color w:val="000000"/>
            <w:sz w:val="24"/>
            <w:szCs w:val="24"/>
            <w:rtl/>
          </w:rPr>
          <w:delText>של</w:delText>
        </w:r>
        <w:r w:rsidRPr="00DB7537" w:rsidDel="00DE6623">
          <w:rPr>
            <w:rFonts w:ascii="Arial" w:eastAsia="Times New Roman" w:hAnsi="Arial" w:cs="Arial"/>
            <w:color w:val="000000"/>
            <w:sz w:val="24"/>
            <w:szCs w:val="24"/>
            <w:rtl/>
          </w:rPr>
          <w:delText xml:space="preserve"> </w:delText>
        </w:r>
        <w:r w:rsidRPr="00DB7537" w:rsidDel="00DE6623">
          <w:rPr>
            <w:rFonts w:ascii="Arial" w:eastAsia="Times New Roman" w:hAnsi="Arial" w:cs="Arial" w:hint="eastAsia"/>
            <w:color w:val="000000"/>
            <w:sz w:val="24"/>
            <w:szCs w:val="24"/>
            <w:rtl/>
          </w:rPr>
          <w:delText>משקי</w:delText>
        </w:r>
        <w:r w:rsidRPr="00C6743E" w:rsidDel="00DE6623">
          <w:rPr>
            <w:rFonts w:ascii="Arial" w:eastAsia="Times New Roman" w:hAnsi="Arial" w:cs="Arial"/>
            <w:color w:val="000000"/>
            <w:sz w:val="24"/>
            <w:szCs w:val="24"/>
            <w:rtl/>
          </w:rPr>
          <w:delText xml:space="preserve"> </w:delText>
        </w:r>
        <w:r w:rsidRPr="00C6743E" w:rsidDel="00DE6623">
          <w:rPr>
            <w:rFonts w:ascii="Arial" w:eastAsia="Times New Roman" w:hAnsi="Arial" w:cs="Arial" w:hint="eastAsia"/>
            <w:color w:val="000000"/>
            <w:sz w:val="24"/>
            <w:szCs w:val="24"/>
            <w:rtl/>
          </w:rPr>
          <w:delText>הבית</w:delText>
        </w:r>
        <w:r w:rsidRPr="00C6743E" w:rsidDel="00DE6623">
          <w:rPr>
            <w:rFonts w:ascii="Arial" w:eastAsia="Times New Roman" w:hAnsi="Arial" w:cs="Arial"/>
            <w:color w:val="000000"/>
            <w:sz w:val="24"/>
            <w:szCs w:val="24"/>
            <w:rtl/>
          </w:rPr>
          <w:delText xml:space="preserve"> </w:delText>
        </w:r>
        <w:r w:rsidRPr="00C6743E" w:rsidDel="00DE6623">
          <w:rPr>
            <w:rFonts w:ascii="Arial" w:eastAsia="Times New Roman" w:hAnsi="Arial" w:cs="Arial" w:hint="eastAsia"/>
            <w:color w:val="000000"/>
            <w:sz w:val="24"/>
            <w:szCs w:val="24"/>
            <w:rtl/>
          </w:rPr>
          <w:delText>בישראל</w:delText>
        </w:r>
        <w:r w:rsidRPr="00C6743E" w:rsidDel="00DE6623">
          <w:rPr>
            <w:rFonts w:ascii="Arial" w:eastAsia="Times New Roman" w:hAnsi="Arial" w:cs="Arial"/>
            <w:color w:val="000000"/>
            <w:sz w:val="24"/>
            <w:szCs w:val="24"/>
            <w:rtl/>
          </w:rPr>
          <w:delText xml:space="preserve"> </w:delText>
        </w:r>
        <w:r w:rsidRPr="00C6743E" w:rsidDel="00DE6623">
          <w:rPr>
            <w:rFonts w:ascii="Arial" w:eastAsia="Times New Roman" w:hAnsi="Arial" w:cs="Arial" w:hint="eastAsia"/>
            <w:color w:val="000000"/>
            <w:sz w:val="24"/>
            <w:szCs w:val="24"/>
            <w:rtl/>
          </w:rPr>
          <w:delText>הסתכם</w:delText>
        </w:r>
        <w:r w:rsidRPr="00C6743E" w:rsidDel="00DE6623">
          <w:rPr>
            <w:rFonts w:ascii="Arial" w:eastAsia="Times New Roman" w:hAnsi="Arial" w:cs="Arial"/>
            <w:color w:val="000000"/>
            <w:sz w:val="24"/>
            <w:szCs w:val="24"/>
            <w:rtl/>
          </w:rPr>
          <w:delText xml:space="preserve"> </w:delText>
        </w:r>
        <w:r w:rsidRPr="00C6743E" w:rsidDel="00DE6623">
          <w:rPr>
            <w:rFonts w:ascii="Arial" w:eastAsia="Times New Roman" w:hAnsi="Arial" w:cs="Arial" w:hint="eastAsia"/>
            <w:color w:val="000000"/>
            <w:sz w:val="24"/>
            <w:szCs w:val="24"/>
            <w:rtl/>
          </w:rPr>
          <w:delText>ב</w:delText>
        </w:r>
        <w:r w:rsidRPr="00013331" w:rsidDel="00DE6623">
          <w:rPr>
            <w:rFonts w:ascii="Arial" w:eastAsia="Times New Roman" w:hAnsi="Arial" w:cs="Arial" w:hint="eastAsia"/>
            <w:color w:val="000000"/>
            <w:sz w:val="24"/>
            <w:szCs w:val="24"/>
            <w:rtl/>
          </w:rPr>
          <w:delText>כ</w:delText>
        </w:r>
        <w:r w:rsidRPr="00013331" w:rsidDel="00DE6623">
          <w:rPr>
            <w:rFonts w:ascii="Arial" w:eastAsia="Times New Roman" w:hAnsi="Arial" w:cs="Arial"/>
            <w:color w:val="000000"/>
            <w:sz w:val="24"/>
            <w:szCs w:val="24"/>
            <w:rtl/>
          </w:rPr>
          <w:delText>-</w:delText>
        </w:r>
        <w:r w:rsidDel="00DE6623">
          <w:rPr>
            <w:rFonts w:ascii="Arial" w:eastAsia="Times New Roman" w:hAnsi="Arial" w:cs="Arial" w:hint="cs"/>
            <w:color w:val="000000"/>
            <w:sz w:val="24"/>
            <w:szCs w:val="24"/>
            <w:rtl/>
          </w:rPr>
          <w:delText>990</w:delText>
        </w:r>
        <w:r w:rsidRPr="00013331" w:rsidDel="00DE6623">
          <w:rPr>
            <w:rFonts w:ascii="Arial" w:eastAsia="Times New Roman" w:hAnsi="Arial" w:cs="Arial"/>
            <w:color w:val="000000"/>
            <w:sz w:val="24"/>
            <w:szCs w:val="24"/>
            <w:rtl/>
          </w:rPr>
          <w:delText xml:space="preserve"> אלף </w:delText>
        </w:r>
        <w:r w:rsidDel="00DE6623">
          <w:rPr>
            <w:rFonts w:ascii="Arial" w:eastAsia="Times New Roman" w:hAnsi="Arial" w:cs="Arial"/>
            <w:color w:val="000000"/>
            <w:sz w:val="24"/>
            <w:szCs w:val="24"/>
            <w:rtl/>
          </w:rPr>
          <w:delText>טונות</w:delText>
        </w:r>
        <w:r w:rsidRPr="00013331" w:rsidDel="00DE6623">
          <w:rPr>
            <w:rFonts w:ascii="Arial" w:eastAsia="Times New Roman" w:hAnsi="Arial" w:cs="Arial"/>
            <w:color w:val="000000"/>
            <w:sz w:val="24"/>
            <w:szCs w:val="24"/>
            <w:rtl/>
          </w:rPr>
          <w:delText xml:space="preserve"> מזון</w:delText>
        </w:r>
        <w:r w:rsidRPr="00013331" w:rsidDel="00DE6623">
          <w:rPr>
            <w:rStyle w:val="FootnoteReference"/>
            <w:rFonts w:ascii="Arial" w:eastAsia="Times New Roman" w:hAnsi="Arial" w:cs="Arial"/>
            <w:color w:val="000000"/>
            <w:sz w:val="24"/>
            <w:szCs w:val="24"/>
            <w:rtl/>
          </w:rPr>
          <w:footnoteReference w:id="30"/>
        </w:r>
        <w:r w:rsidRPr="00013331" w:rsidDel="00DE6623">
          <w:rPr>
            <w:rFonts w:ascii="Arial" w:eastAsia="Times New Roman" w:hAnsi="Arial" w:cs="Arial"/>
            <w:color w:val="000000"/>
            <w:sz w:val="24"/>
            <w:szCs w:val="24"/>
            <w:rtl/>
          </w:rPr>
          <w:delText xml:space="preserve"> בשווי של כ-</w:delText>
        </w:r>
        <w:r w:rsidDel="00DE6623">
          <w:rPr>
            <w:rFonts w:ascii="Arial" w:eastAsia="Times New Roman" w:hAnsi="Arial" w:cs="Arial" w:hint="cs"/>
            <w:color w:val="000000"/>
            <w:sz w:val="24"/>
            <w:szCs w:val="24"/>
            <w:rtl/>
          </w:rPr>
          <w:delText>9</w:delText>
        </w:r>
        <w:r w:rsidRPr="00013331" w:rsidDel="00DE6623">
          <w:rPr>
            <w:rFonts w:ascii="Arial" w:eastAsia="Times New Roman" w:hAnsi="Arial" w:cs="Arial"/>
            <w:color w:val="000000"/>
            <w:sz w:val="24"/>
            <w:szCs w:val="24"/>
            <w:rtl/>
          </w:rPr>
          <w:delText xml:space="preserve"> מיליארד ש</w:delText>
        </w:r>
        <w:r w:rsidRPr="001C6979" w:rsidDel="00DE6623">
          <w:rPr>
            <w:rFonts w:ascii="Arial" w:eastAsia="Times New Roman" w:hAnsi="Arial" w:cs="Arial"/>
            <w:color w:val="000000"/>
            <w:sz w:val="24"/>
            <w:szCs w:val="24"/>
            <w:rtl/>
          </w:rPr>
          <w:delText xml:space="preserve">"ח. </w:delText>
        </w:r>
        <w:r w:rsidRPr="00647709" w:rsidDel="00DE6623">
          <w:rPr>
            <w:rFonts w:ascii="Arial" w:eastAsia="Times New Roman" w:hAnsi="Arial" w:cs="Arial" w:hint="eastAsia"/>
            <w:sz w:val="24"/>
            <w:szCs w:val="24"/>
            <w:rtl/>
          </w:rPr>
          <w:delText>מעבר</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לעלות</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ישירה</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זו</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העלות</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הסביבתית</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כתוצאה</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מאובדן</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מזון</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במקטע</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הביתי</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עומדת</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על</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כ</w:delText>
        </w:r>
        <w:r w:rsidRPr="00647709" w:rsidDel="00DE6623">
          <w:rPr>
            <w:rFonts w:ascii="Arial" w:eastAsia="Times New Roman" w:hAnsi="Arial" w:cs="Arial"/>
            <w:sz w:val="24"/>
            <w:szCs w:val="24"/>
            <w:rtl/>
          </w:rPr>
          <w:delText>-1</w:delText>
        </w:r>
        <w:r w:rsidDel="00DE6623">
          <w:rPr>
            <w:rFonts w:ascii="Arial" w:eastAsia="Times New Roman" w:hAnsi="Arial" w:cs="Arial" w:hint="cs"/>
            <w:sz w:val="24"/>
            <w:szCs w:val="24"/>
            <w:rtl/>
          </w:rPr>
          <w:delText>.0 מ</w:delText>
        </w:r>
        <w:r w:rsidRPr="00647709" w:rsidDel="00DE6623">
          <w:rPr>
            <w:rFonts w:ascii="Arial" w:eastAsia="Times New Roman" w:hAnsi="Arial" w:cs="Arial" w:hint="eastAsia"/>
            <w:sz w:val="24"/>
            <w:szCs w:val="24"/>
            <w:rtl/>
          </w:rPr>
          <w:delText>יליארד</w:delText>
        </w:r>
        <w:r w:rsidRPr="00647709" w:rsidDel="00DE6623">
          <w:rPr>
            <w:rFonts w:ascii="Arial" w:eastAsia="Times New Roman" w:hAnsi="Arial" w:cs="Arial"/>
            <w:sz w:val="24"/>
            <w:szCs w:val="24"/>
            <w:rtl/>
          </w:rPr>
          <w:delText xml:space="preserve"> </w:delText>
        </w:r>
        <w:r w:rsidRPr="00647709" w:rsidDel="00DE6623">
          <w:rPr>
            <w:rFonts w:ascii="Arial" w:eastAsia="Times New Roman" w:hAnsi="Arial" w:cs="Arial" w:hint="eastAsia"/>
            <w:sz w:val="24"/>
            <w:szCs w:val="24"/>
            <w:rtl/>
          </w:rPr>
          <w:delText>₪</w:delText>
        </w:r>
        <w:r w:rsidRPr="00647709" w:rsidDel="00DE6623">
          <w:rPr>
            <w:rStyle w:val="FootnoteReference"/>
            <w:rFonts w:ascii="Arial" w:eastAsia="Times New Roman" w:hAnsi="Arial" w:cs="Arial"/>
            <w:sz w:val="24"/>
            <w:szCs w:val="24"/>
            <w:rtl/>
          </w:rPr>
          <w:footnoteReference w:id="31"/>
        </w:r>
        <w:r w:rsidRPr="00647709" w:rsidDel="00DE6623">
          <w:rPr>
            <w:rFonts w:ascii="Arial" w:eastAsia="Times New Roman" w:hAnsi="Arial" w:cs="Arial"/>
            <w:sz w:val="24"/>
            <w:szCs w:val="24"/>
            <w:rtl/>
          </w:rPr>
          <w:delText>.</w:delText>
        </w:r>
      </w:del>
    </w:p>
    <w:p w14:paraId="67E006E6" w14:textId="536B9285" w:rsidR="006E1F83" w:rsidDel="00DE6623" w:rsidRDefault="006E1F83">
      <w:pPr>
        <w:spacing w:line="360" w:lineRule="auto"/>
        <w:jc w:val="both"/>
        <w:rPr>
          <w:del w:id="2506" w:author="Yael Armon" w:date="2022-07-03T15:15:00Z"/>
          <w:rFonts w:ascii="Arial" w:hAnsi="Arial" w:cs="Arial"/>
          <w:sz w:val="24"/>
          <w:szCs w:val="24"/>
          <w:rtl/>
        </w:rPr>
        <w:pPrChange w:id="2507" w:author="Yael Armon" w:date="2022-07-03T15:16:00Z">
          <w:pPr>
            <w:spacing w:after="240" w:line="360" w:lineRule="auto"/>
            <w:jc w:val="both"/>
          </w:pPr>
        </w:pPrChange>
      </w:pPr>
      <w:del w:id="2508" w:author="Yael Armon" w:date="2022-07-03T15:15:00Z">
        <w:r w:rsidDel="00DE6623">
          <w:rPr>
            <w:rFonts w:ascii="Arial" w:eastAsia="Times New Roman" w:hAnsi="Arial" w:cs="Arial" w:hint="cs"/>
            <w:color w:val="000000"/>
            <w:sz w:val="24"/>
            <w:szCs w:val="24"/>
            <w:rtl/>
          </w:rPr>
          <w:delText>משק בית</w:delText>
        </w:r>
        <w:r w:rsidRPr="00013331" w:rsidDel="00DE6623">
          <w:rPr>
            <w:rFonts w:ascii="Arial" w:eastAsia="Times New Roman" w:hAnsi="Arial" w:cs="Arial"/>
            <w:color w:val="000000"/>
            <w:sz w:val="24"/>
            <w:szCs w:val="24"/>
            <w:rtl/>
          </w:rPr>
          <w:delText xml:space="preserve"> ממוצע בישראל זורק לפח </w:delText>
        </w:r>
        <w:r w:rsidDel="00DE6623">
          <w:rPr>
            <w:rFonts w:ascii="Arial" w:eastAsia="Times New Roman" w:hAnsi="Arial" w:cs="Arial"/>
            <w:color w:val="000000"/>
            <w:sz w:val="24"/>
            <w:szCs w:val="24"/>
            <w:rtl/>
          </w:rPr>
          <w:delText>כ-13% מההוצאה</w:delText>
        </w:r>
        <w:r w:rsidDel="00DE6623">
          <w:rPr>
            <w:rFonts w:ascii="Arial" w:eastAsia="Times New Roman" w:hAnsi="Arial" w:cs="Arial" w:hint="cs"/>
            <w:color w:val="000000"/>
            <w:sz w:val="24"/>
            <w:szCs w:val="24"/>
            <w:rtl/>
          </w:rPr>
          <w:delText xml:space="preserve"> של משקי הבית</w:delText>
        </w:r>
        <w:r w:rsidDel="00DE6623">
          <w:rPr>
            <w:rFonts w:ascii="Arial" w:eastAsia="Times New Roman" w:hAnsi="Arial" w:cs="Arial"/>
            <w:color w:val="000000"/>
            <w:sz w:val="24"/>
            <w:szCs w:val="24"/>
            <w:rtl/>
          </w:rPr>
          <w:delText xml:space="preserve"> על מזון</w:delText>
        </w:r>
        <w:r w:rsidDel="00DE6623">
          <w:rPr>
            <w:rFonts w:ascii="Arial" w:eastAsia="Times New Roman" w:hAnsi="Arial" w:cs="Arial" w:hint="cs"/>
            <w:color w:val="000000"/>
            <w:sz w:val="24"/>
            <w:szCs w:val="24"/>
            <w:rtl/>
          </w:rPr>
          <w:delText xml:space="preserve">, כלומר משפחה ממוצעת בישראל זרקה בשנת 2020 </w:delText>
        </w:r>
        <w:r w:rsidRPr="00013331" w:rsidDel="00DE6623">
          <w:rPr>
            <w:rFonts w:ascii="Arial" w:eastAsia="Times New Roman" w:hAnsi="Arial" w:cs="Arial"/>
            <w:color w:val="000000"/>
            <w:sz w:val="24"/>
            <w:szCs w:val="24"/>
            <w:rtl/>
          </w:rPr>
          <w:delText>מזון בשווי של כ-</w:delText>
        </w:r>
        <w:r w:rsidDel="00DE6623">
          <w:rPr>
            <w:rFonts w:ascii="Arial" w:eastAsia="Times New Roman" w:hAnsi="Arial" w:cs="Arial" w:hint="cs"/>
            <w:color w:val="000000"/>
            <w:sz w:val="24"/>
            <w:szCs w:val="24"/>
            <w:rtl/>
          </w:rPr>
          <w:delText>3,600</w:delText>
        </w:r>
        <w:r w:rsidRPr="00D1089B" w:rsidDel="00DE6623">
          <w:rPr>
            <w:rFonts w:ascii="Arial" w:eastAsia="Times New Roman" w:hAnsi="Arial" w:cs="Arial"/>
            <w:color w:val="000000"/>
            <w:sz w:val="24"/>
            <w:szCs w:val="24"/>
            <w:rtl/>
          </w:rPr>
          <w:delText xml:space="preserve"> ₪ </w:delText>
        </w:r>
        <w:r w:rsidDel="00DE6623">
          <w:rPr>
            <w:rFonts w:ascii="Arial" w:eastAsia="Times New Roman" w:hAnsi="Arial" w:cs="Arial" w:hint="cs"/>
            <w:color w:val="000000"/>
            <w:sz w:val="24"/>
            <w:szCs w:val="24"/>
            <w:rtl/>
          </w:rPr>
          <w:delText>(שווה ערך לצריכת מזון ממוצעת בחודש וחצי).</w:delText>
        </w:r>
        <w:r w:rsidRPr="00D1089B" w:rsidDel="00DE6623">
          <w:rPr>
            <w:rFonts w:ascii="Arial" w:eastAsia="Times New Roman" w:hAnsi="Arial" w:cs="Arial"/>
            <w:color w:val="000000"/>
            <w:sz w:val="24"/>
            <w:szCs w:val="24"/>
            <w:rtl/>
          </w:rPr>
          <w:delText xml:space="preserve"> </w:delText>
        </w:r>
        <w:r w:rsidDel="00DE6623">
          <w:rPr>
            <w:rFonts w:ascii="Arial" w:hAnsi="Arial" w:cs="Arial" w:hint="cs"/>
            <w:sz w:val="24"/>
            <w:szCs w:val="24"/>
            <w:rtl/>
          </w:rPr>
          <w:delText xml:space="preserve">במונחים חודשיים, </w:delText>
        </w:r>
        <w:r w:rsidRPr="00D043D9" w:rsidDel="00DE6623">
          <w:rPr>
            <w:rFonts w:ascii="Arial" w:hAnsi="Arial" w:cs="Arial" w:hint="cs"/>
            <w:sz w:val="24"/>
            <w:szCs w:val="24"/>
            <w:rtl/>
          </w:rPr>
          <w:delText>ההפסד הכספי למשק הבית</w:delText>
        </w:r>
        <w:r w:rsidDel="00DE6623">
          <w:rPr>
            <w:rFonts w:ascii="Arial" w:hAnsi="Arial" w:cs="Arial" w:hint="cs"/>
            <w:sz w:val="24"/>
            <w:szCs w:val="24"/>
            <w:rtl/>
          </w:rPr>
          <w:delText xml:space="preserve"> מאובדן מזון </w:delText>
        </w:r>
        <w:r w:rsidRPr="002003F3" w:rsidDel="00DE6623">
          <w:rPr>
            <w:rFonts w:ascii="Arial" w:hAnsi="Arial" w:cs="Arial" w:hint="eastAsia"/>
            <w:b/>
            <w:bCs/>
            <w:sz w:val="24"/>
            <w:szCs w:val="24"/>
            <w:rtl/>
          </w:rPr>
          <w:delText>במקטע</w:delText>
        </w:r>
        <w:r w:rsidRPr="002003F3" w:rsidDel="00DE6623">
          <w:rPr>
            <w:rFonts w:ascii="Arial" w:hAnsi="Arial" w:cs="Arial"/>
            <w:b/>
            <w:bCs/>
            <w:sz w:val="24"/>
            <w:szCs w:val="24"/>
            <w:rtl/>
          </w:rPr>
          <w:delText xml:space="preserve"> </w:delText>
        </w:r>
        <w:r w:rsidRPr="002003F3" w:rsidDel="00DE6623">
          <w:rPr>
            <w:rFonts w:ascii="Arial" w:hAnsi="Arial" w:cs="Arial" w:hint="eastAsia"/>
            <w:b/>
            <w:bCs/>
            <w:sz w:val="24"/>
            <w:szCs w:val="24"/>
            <w:rtl/>
          </w:rPr>
          <w:delText>הצריכה</w:delText>
        </w:r>
        <w:r w:rsidRPr="002003F3" w:rsidDel="00DE6623">
          <w:rPr>
            <w:rFonts w:ascii="Arial" w:hAnsi="Arial" w:cs="Arial"/>
            <w:b/>
            <w:bCs/>
            <w:sz w:val="24"/>
            <w:szCs w:val="24"/>
            <w:rtl/>
          </w:rPr>
          <w:delText xml:space="preserve"> </w:delText>
        </w:r>
        <w:r w:rsidRPr="002003F3" w:rsidDel="00DE6623">
          <w:rPr>
            <w:rFonts w:ascii="Arial" w:hAnsi="Arial" w:cs="Arial" w:hint="eastAsia"/>
            <w:b/>
            <w:bCs/>
            <w:sz w:val="24"/>
            <w:szCs w:val="24"/>
            <w:rtl/>
          </w:rPr>
          <w:delText>הביתית</w:delText>
        </w:r>
        <w:r w:rsidRPr="00221961" w:rsidDel="00DE6623">
          <w:rPr>
            <w:rFonts w:ascii="Arial" w:hAnsi="Arial" w:cs="Arial" w:hint="cs"/>
            <w:sz w:val="24"/>
            <w:szCs w:val="24"/>
            <w:rtl/>
          </w:rPr>
          <w:delText xml:space="preserve"> הוא </w:delText>
        </w:r>
        <w:r w:rsidDel="00DE6623">
          <w:rPr>
            <w:rFonts w:ascii="Arial" w:hAnsi="Arial" w:cs="Arial" w:hint="cs"/>
            <w:sz w:val="24"/>
            <w:szCs w:val="24"/>
            <w:rtl/>
          </w:rPr>
          <w:delText>300</w:delText>
        </w:r>
        <w:r w:rsidRPr="00221961" w:rsidDel="00DE6623">
          <w:rPr>
            <w:rFonts w:ascii="Arial" w:hAnsi="Arial" w:cs="Arial" w:hint="cs"/>
            <w:sz w:val="24"/>
            <w:szCs w:val="24"/>
            <w:rtl/>
          </w:rPr>
          <w:delText xml:space="preserve"> ₪, כאשר</w:delText>
        </w:r>
        <w:r w:rsidDel="00DE6623">
          <w:rPr>
            <w:rFonts w:ascii="Arial" w:hAnsi="Arial" w:cs="Arial" w:hint="cs"/>
            <w:sz w:val="24"/>
            <w:szCs w:val="24"/>
            <w:rtl/>
          </w:rPr>
          <w:delText xml:space="preserve"> 137 ₪ נובעים מאובדן של פירות וירקות, 96 ₪ מאובדן של דגנים וקטניות, 47 ₪ מאובדן של בשר, ביצים ודגים ו-23 ₪ מאובדן של חלב ומוצריו. </w:delText>
        </w:r>
      </w:del>
    </w:p>
    <w:p w14:paraId="187594D3" w14:textId="60E0D0BB" w:rsidR="006E1F83" w:rsidDel="00DE6623" w:rsidRDefault="006E1F83">
      <w:pPr>
        <w:spacing w:line="360" w:lineRule="auto"/>
        <w:jc w:val="both"/>
        <w:rPr>
          <w:del w:id="2509" w:author="Yael Armon" w:date="2022-07-03T15:15:00Z"/>
          <w:rFonts w:ascii="Arial" w:hAnsi="Arial" w:cs="Arial"/>
          <w:sz w:val="24"/>
          <w:szCs w:val="24"/>
          <w:rtl/>
        </w:rPr>
        <w:pPrChange w:id="2510" w:author="Yael Armon" w:date="2022-07-03T15:16:00Z">
          <w:pPr>
            <w:spacing w:after="240" w:line="360" w:lineRule="auto"/>
            <w:jc w:val="both"/>
          </w:pPr>
        </w:pPrChange>
      </w:pPr>
    </w:p>
    <w:p w14:paraId="71DB3260" w14:textId="2BB47CA9" w:rsidR="006E1F83" w:rsidDel="00DE6623" w:rsidRDefault="006E1F83">
      <w:pPr>
        <w:spacing w:line="360" w:lineRule="auto"/>
        <w:jc w:val="both"/>
        <w:rPr>
          <w:del w:id="2511" w:author="Yael Armon" w:date="2022-07-03T15:15:00Z"/>
          <w:rFonts w:ascii="Arial" w:hAnsi="Arial" w:cs="Arial"/>
          <w:sz w:val="24"/>
          <w:szCs w:val="24"/>
          <w:rtl/>
        </w:rPr>
        <w:pPrChange w:id="2512" w:author="Yael Armon" w:date="2022-07-03T15:16:00Z">
          <w:pPr>
            <w:spacing w:after="240" w:line="360" w:lineRule="auto"/>
            <w:jc w:val="both"/>
          </w:pPr>
        </w:pPrChange>
      </w:pPr>
    </w:p>
    <w:p w14:paraId="012870E9" w14:textId="461F3A5C" w:rsidR="006E1F83" w:rsidDel="00DE6623" w:rsidRDefault="006E1F83">
      <w:pPr>
        <w:spacing w:line="360" w:lineRule="auto"/>
        <w:jc w:val="both"/>
        <w:rPr>
          <w:del w:id="2513" w:author="Yael Armon" w:date="2022-07-03T15:15:00Z"/>
          <w:rFonts w:ascii="Arial" w:hAnsi="Arial" w:cs="Arial"/>
          <w:sz w:val="24"/>
          <w:szCs w:val="24"/>
          <w:rtl/>
        </w:rPr>
        <w:pPrChange w:id="2514" w:author="Yael Armon" w:date="2022-07-03T15:16:00Z">
          <w:pPr>
            <w:spacing w:after="240" w:line="360" w:lineRule="auto"/>
            <w:jc w:val="both"/>
          </w:pPr>
        </w:pPrChange>
      </w:pPr>
    </w:p>
    <w:p w14:paraId="07803AA5" w14:textId="370EA288" w:rsidR="006E1F83" w:rsidDel="00DE6623" w:rsidRDefault="006E1F83">
      <w:pPr>
        <w:spacing w:line="360" w:lineRule="auto"/>
        <w:jc w:val="both"/>
        <w:rPr>
          <w:del w:id="2515" w:author="Yael Armon" w:date="2022-07-03T15:15:00Z"/>
          <w:rFonts w:ascii="Arial" w:hAnsi="Arial" w:cs="Arial"/>
          <w:sz w:val="24"/>
          <w:szCs w:val="24"/>
          <w:rtl/>
        </w:rPr>
        <w:pPrChange w:id="2516" w:author="Yael Armon" w:date="2022-07-03T15:16:00Z">
          <w:pPr>
            <w:spacing w:after="240" w:line="360" w:lineRule="auto"/>
            <w:jc w:val="both"/>
          </w:pPr>
        </w:pPrChange>
      </w:pPr>
    </w:p>
    <w:p w14:paraId="5D566E8F" w14:textId="477DFD58" w:rsidR="006E1F83" w:rsidDel="00DE6623" w:rsidRDefault="006E1F83">
      <w:pPr>
        <w:spacing w:line="360" w:lineRule="auto"/>
        <w:jc w:val="both"/>
        <w:rPr>
          <w:del w:id="2517" w:author="Yael Armon" w:date="2022-07-03T15:15:00Z"/>
          <w:rFonts w:ascii="Arial" w:hAnsi="Arial" w:cs="Arial"/>
          <w:sz w:val="24"/>
          <w:szCs w:val="24"/>
          <w:rtl/>
        </w:rPr>
        <w:pPrChange w:id="2518" w:author="Yael Armon" w:date="2022-07-03T15:16:00Z">
          <w:pPr>
            <w:spacing w:after="240" w:line="360" w:lineRule="auto"/>
            <w:jc w:val="both"/>
          </w:pPr>
        </w:pPrChange>
      </w:pPr>
    </w:p>
    <w:p w14:paraId="57DC4624" w14:textId="38C5CB38" w:rsidR="006E1F83" w:rsidRPr="00EA67D7" w:rsidDel="00DE6623" w:rsidRDefault="006E1F83">
      <w:pPr>
        <w:spacing w:line="360" w:lineRule="auto"/>
        <w:jc w:val="both"/>
        <w:rPr>
          <w:del w:id="2519" w:author="Yael Armon" w:date="2022-07-03T15:15:00Z"/>
          <w:rFonts w:ascii="Arial" w:hAnsi="Arial" w:cs="Arial"/>
          <w:b/>
          <w:bCs/>
          <w:sz w:val="24"/>
          <w:szCs w:val="24"/>
          <w:rtl/>
        </w:rPr>
        <w:pPrChange w:id="2520" w:author="Yael Armon" w:date="2022-07-03T15:16:00Z">
          <w:pPr>
            <w:spacing w:line="360" w:lineRule="auto"/>
            <w:jc w:val="center"/>
          </w:pPr>
        </w:pPrChange>
      </w:pPr>
      <w:del w:id="2521" w:author="Yael Armon" w:date="2022-07-03T15:15:00Z">
        <w:r w:rsidRPr="00221961" w:rsidDel="00DE6623">
          <w:rPr>
            <w:rFonts w:ascii="Arial" w:hAnsi="Arial" w:cs="Arial" w:hint="cs"/>
            <w:b/>
            <w:bCs/>
            <w:sz w:val="24"/>
            <w:szCs w:val="24"/>
            <w:rtl/>
          </w:rPr>
          <w:delText>אובדן המזון במשקי הבית, בש"ח לחודש</w:delText>
        </w:r>
      </w:del>
    </w:p>
    <w:tbl>
      <w:tblPr>
        <w:tblStyle w:val="GridTable5Dark-Accent21"/>
        <w:bidiVisual/>
        <w:tblW w:w="6746" w:type="dxa"/>
        <w:jc w:val="center"/>
        <w:tblLook w:val="04A0" w:firstRow="1" w:lastRow="0" w:firstColumn="1" w:lastColumn="0" w:noHBand="0" w:noVBand="1"/>
      </w:tblPr>
      <w:tblGrid>
        <w:gridCol w:w="1934"/>
        <w:gridCol w:w="1559"/>
        <w:gridCol w:w="1560"/>
        <w:gridCol w:w="1693"/>
      </w:tblGrid>
      <w:tr w:rsidR="006E1F83" w:rsidRPr="00221961" w:rsidDel="00DE6623" w14:paraId="7A896662" w14:textId="3D80D34A" w:rsidTr="006E1F83">
        <w:trPr>
          <w:cnfStyle w:val="100000000000" w:firstRow="1" w:lastRow="0" w:firstColumn="0" w:lastColumn="0" w:oddVBand="0" w:evenVBand="0" w:oddHBand="0" w:evenHBand="0" w:firstRowFirstColumn="0" w:firstRowLastColumn="0" w:lastRowFirstColumn="0" w:lastRowLastColumn="0"/>
          <w:trHeight w:val="362"/>
          <w:jc w:val="center"/>
          <w:del w:id="2522" w:author="Yael Armon" w:date="2022-07-03T15:15:00Z"/>
        </w:trPr>
        <w:tc>
          <w:tcPr>
            <w:cnfStyle w:val="001000000000" w:firstRow="0" w:lastRow="0" w:firstColumn="1" w:lastColumn="0" w:oddVBand="0" w:evenVBand="0" w:oddHBand="0" w:evenHBand="0" w:firstRowFirstColumn="0" w:firstRowLastColumn="0" w:lastRowFirstColumn="0" w:lastRowLastColumn="0"/>
            <w:tcW w:w="1934" w:type="dxa"/>
            <w:noWrap/>
            <w:hideMark/>
          </w:tcPr>
          <w:p w14:paraId="387BC1AC" w14:textId="25C3A16C" w:rsidR="006E1F83" w:rsidRPr="00221961" w:rsidDel="00DE6623" w:rsidRDefault="006E1F83">
            <w:pPr>
              <w:spacing w:line="360" w:lineRule="auto"/>
              <w:jc w:val="both"/>
              <w:rPr>
                <w:del w:id="2523" w:author="Yael Armon" w:date="2022-07-03T15:15:00Z"/>
                <w:rFonts w:ascii="Arial" w:eastAsia="Times New Roman" w:hAnsi="Arial" w:cs="Arial"/>
                <w:color w:val="FFFFFF" w:themeColor="background1"/>
              </w:rPr>
              <w:pPrChange w:id="2524" w:author="Yael Armon" w:date="2022-07-03T15:16:00Z">
                <w:pPr>
                  <w:bidi w:val="0"/>
                  <w:spacing w:line="360" w:lineRule="auto"/>
                </w:pPr>
              </w:pPrChange>
            </w:pPr>
            <w:del w:id="2525" w:author="Yael Armon" w:date="2022-07-03T15:15:00Z">
              <w:r w:rsidRPr="00221961" w:rsidDel="00DE6623">
                <w:rPr>
                  <w:rFonts w:ascii="Arial" w:eastAsia="Times New Roman" w:hAnsi="Arial" w:cs="Arial"/>
                  <w:color w:val="FFFFFF" w:themeColor="background1"/>
                </w:rPr>
                <w:delText> </w:delText>
              </w:r>
            </w:del>
          </w:p>
        </w:tc>
        <w:tc>
          <w:tcPr>
            <w:tcW w:w="1559" w:type="dxa"/>
            <w:vAlign w:val="center"/>
            <w:hideMark/>
          </w:tcPr>
          <w:p w14:paraId="7EC1C137" w14:textId="7745DA1F" w:rsidR="006E1F83" w:rsidRPr="006B4D41"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526" w:author="Yael Armon" w:date="2022-07-03T15:15:00Z"/>
                <w:rFonts w:ascii="Arial" w:eastAsia="Times New Roman" w:hAnsi="Arial" w:cs="Arial"/>
                <w:color w:val="FFFFFF" w:themeColor="background1"/>
                <w:rtl/>
              </w:rPr>
              <w:pPrChange w:id="2527"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2528" w:author="Yael Armon" w:date="2022-07-03T15:15:00Z">
              <w:r w:rsidRPr="006B4D41" w:rsidDel="00DE6623">
                <w:rPr>
                  <w:rFonts w:ascii="Arial" w:eastAsia="Times New Roman" w:hAnsi="Arial" w:cs="Arial" w:hint="cs"/>
                  <w:color w:val="FFFFFF" w:themeColor="background1"/>
                  <w:rtl/>
                </w:rPr>
                <w:delText>הוצאה על מזון</w:delText>
              </w:r>
            </w:del>
          </w:p>
          <w:p w14:paraId="6A1E6419" w14:textId="6E67EF9C" w:rsidR="006E1F83" w:rsidRPr="006B4D41"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529" w:author="Yael Armon" w:date="2022-07-03T15:15:00Z"/>
                <w:rFonts w:ascii="Arial" w:eastAsia="Times New Roman" w:hAnsi="Arial" w:cs="Arial"/>
                <w:color w:val="FFFFFF" w:themeColor="background1"/>
              </w:rPr>
              <w:pPrChange w:id="2530"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2531" w:author="Yael Armon" w:date="2022-07-03T15:15:00Z">
              <w:r w:rsidRPr="006B4D41" w:rsidDel="00DE6623">
                <w:rPr>
                  <w:rFonts w:ascii="Arial" w:eastAsia="Times New Roman" w:hAnsi="Arial" w:cs="Arial" w:hint="cs"/>
                  <w:color w:val="FFFFFF" w:themeColor="background1"/>
                  <w:rtl/>
                </w:rPr>
                <w:delText>₪ לחודש</w:delText>
              </w:r>
            </w:del>
          </w:p>
        </w:tc>
        <w:tc>
          <w:tcPr>
            <w:tcW w:w="1560" w:type="dxa"/>
            <w:vAlign w:val="center"/>
          </w:tcPr>
          <w:p w14:paraId="2AF2FC82" w14:textId="79F5DE72" w:rsidR="006E1F83" w:rsidRPr="006B4D41"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532" w:author="Yael Armon" w:date="2022-07-03T15:15:00Z"/>
                <w:rFonts w:ascii="Arial" w:eastAsia="Times New Roman" w:hAnsi="Arial" w:cs="Arial"/>
                <w:color w:val="FFFFFF" w:themeColor="background1"/>
                <w:rtl/>
              </w:rPr>
              <w:pPrChange w:id="2533"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2534" w:author="Yael Armon" w:date="2022-07-03T15:15:00Z">
              <w:r w:rsidRPr="006B4D41" w:rsidDel="00DE6623">
                <w:rPr>
                  <w:rFonts w:ascii="Arial" w:eastAsia="Times New Roman" w:hAnsi="Arial" w:cs="Arial"/>
                  <w:color w:val="FFFFFF" w:themeColor="background1"/>
                  <w:rtl/>
                </w:rPr>
                <w:delText>אובדן</w:delText>
              </w:r>
              <w:r w:rsidRPr="006B4D41" w:rsidDel="00DE6623">
                <w:rPr>
                  <w:rFonts w:ascii="Arial" w:eastAsia="Times New Roman" w:hAnsi="Arial" w:cs="Arial" w:hint="cs"/>
                  <w:color w:val="FFFFFF" w:themeColor="background1"/>
                  <w:rtl/>
                </w:rPr>
                <w:delText xml:space="preserve"> מזון </w:delText>
              </w:r>
            </w:del>
          </w:p>
          <w:p w14:paraId="46CDD082" w14:textId="56B99BC8" w:rsidR="006E1F83" w:rsidRPr="006B4D41"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535" w:author="Yael Armon" w:date="2022-07-03T15:15:00Z"/>
                <w:rFonts w:ascii="Arial" w:eastAsia="Times New Roman" w:hAnsi="Arial" w:cs="Arial"/>
                <w:color w:val="FFFFFF" w:themeColor="background1"/>
                <w:rtl/>
              </w:rPr>
              <w:pPrChange w:id="2536"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2537" w:author="Yael Armon" w:date="2022-07-03T15:15:00Z">
              <w:r w:rsidRPr="006B4D41" w:rsidDel="00DE6623">
                <w:rPr>
                  <w:rFonts w:ascii="Arial" w:eastAsia="Times New Roman" w:hAnsi="Arial" w:cs="Arial" w:hint="cs"/>
                  <w:color w:val="FFFFFF" w:themeColor="background1"/>
                  <w:rtl/>
                </w:rPr>
                <w:delText>₪ לחודש</w:delText>
              </w:r>
            </w:del>
          </w:p>
        </w:tc>
        <w:tc>
          <w:tcPr>
            <w:tcW w:w="1693" w:type="dxa"/>
            <w:vAlign w:val="center"/>
          </w:tcPr>
          <w:p w14:paraId="60C4D76D" w14:textId="18883C5F" w:rsidR="006E1F83" w:rsidRPr="006B4D41"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538" w:author="Yael Armon" w:date="2022-07-03T15:15:00Z"/>
                <w:rFonts w:ascii="Arial" w:eastAsia="Times New Roman" w:hAnsi="Arial" w:cs="Arial"/>
                <w:color w:val="FFFFFF" w:themeColor="background1"/>
                <w:rtl/>
              </w:rPr>
              <w:pPrChange w:id="2539"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2540" w:author="Yael Armon" w:date="2022-07-03T15:15:00Z">
              <w:r w:rsidRPr="006B4D41" w:rsidDel="00DE6623">
                <w:rPr>
                  <w:rFonts w:ascii="Arial" w:eastAsia="Times New Roman" w:hAnsi="Arial" w:cs="Arial" w:hint="cs"/>
                  <w:color w:val="FFFFFF" w:themeColor="background1"/>
                  <w:rtl/>
                </w:rPr>
                <w:delText>שיעור האובדן</w:delText>
              </w:r>
            </w:del>
          </w:p>
        </w:tc>
      </w:tr>
      <w:tr w:rsidR="006E1F83" w:rsidRPr="00221961" w:rsidDel="00DE6623" w14:paraId="298BEB00" w14:textId="297E6DCE" w:rsidTr="006E1F83">
        <w:trPr>
          <w:cnfStyle w:val="000000100000" w:firstRow="0" w:lastRow="0" w:firstColumn="0" w:lastColumn="0" w:oddVBand="0" w:evenVBand="0" w:oddHBand="1" w:evenHBand="0" w:firstRowFirstColumn="0" w:firstRowLastColumn="0" w:lastRowFirstColumn="0" w:lastRowLastColumn="0"/>
          <w:trHeight w:val="221"/>
          <w:jc w:val="center"/>
          <w:del w:id="2541" w:author="Yael Armon" w:date="2022-07-03T15:15:00Z"/>
        </w:trPr>
        <w:tc>
          <w:tcPr>
            <w:cnfStyle w:val="001000000000" w:firstRow="0" w:lastRow="0" w:firstColumn="1" w:lastColumn="0" w:oddVBand="0" w:evenVBand="0" w:oddHBand="0" w:evenHBand="0" w:firstRowFirstColumn="0" w:firstRowLastColumn="0" w:lastRowFirstColumn="0" w:lastRowLastColumn="0"/>
            <w:tcW w:w="1934" w:type="dxa"/>
            <w:hideMark/>
          </w:tcPr>
          <w:p w14:paraId="0429AC20" w14:textId="54FF9383" w:rsidR="006E1F83" w:rsidRPr="00221961" w:rsidDel="00DE6623" w:rsidRDefault="006E1F83">
            <w:pPr>
              <w:spacing w:line="360" w:lineRule="auto"/>
              <w:jc w:val="both"/>
              <w:rPr>
                <w:del w:id="2542" w:author="Yael Armon" w:date="2022-07-03T15:15:00Z"/>
                <w:rFonts w:ascii="Arial" w:eastAsia="Times New Roman" w:hAnsi="Arial" w:cs="Arial"/>
                <w:color w:val="FFFFFF" w:themeColor="background1"/>
                <w:rtl/>
              </w:rPr>
              <w:pPrChange w:id="2543" w:author="Yael Armon" w:date="2022-07-03T15:16:00Z">
                <w:pPr>
                  <w:spacing w:line="360" w:lineRule="auto"/>
                </w:pPr>
              </w:pPrChange>
            </w:pPr>
            <w:del w:id="2544" w:author="Yael Armon" w:date="2022-07-03T15:15:00Z">
              <w:r w:rsidRPr="00221961" w:rsidDel="00DE6623">
                <w:rPr>
                  <w:rFonts w:ascii="Arial" w:eastAsia="Times New Roman" w:hAnsi="Arial" w:cs="Arial"/>
                  <w:color w:val="FFFFFF" w:themeColor="background1"/>
                  <w:rtl/>
                </w:rPr>
                <w:delText>פירות וירקות</w:delText>
              </w:r>
            </w:del>
          </w:p>
        </w:tc>
        <w:tc>
          <w:tcPr>
            <w:tcW w:w="1559" w:type="dxa"/>
            <w:noWrap/>
            <w:vAlign w:val="center"/>
            <w:hideMark/>
          </w:tcPr>
          <w:p w14:paraId="4DBCF81A" w14:textId="65963701"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545" w:author="Yael Armon" w:date="2022-07-03T15:15:00Z"/>
                <w:rFonts w:ascii="Arial" w:eastAsia="Times New Roman" w:hAnsi="Arial" w:cs="Arial"/>
                <w:color w:val="000000"/>
                <w:rtl/>
              </w:rPr>
              <w:pPrChange w:id="2546"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547" w:author="Yael Armon" w:date="2022-07-03T15:15:00Z">
              <w:r w:rsidDel="00DE6623">
                <w:rPr>
                  <w:rFonts w:ascii="Arial" w:hAnsi="Arial" w:cs="Arial"/>
                </w:rPr>
                <w:delText>595</w:delText>
              </w:r>
            </w:del>
          </w:p>
        </w:tc>
        <w:tc>
          <w:tcPr>
            <w:tcW w:w="1560" w:type="dxa"/>
            <w:vAlign w:val="bottom"/>
          </w:tcPr>
          <w:p w14:paraId="6586EB4A" w14:textId="12CF23BC"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548" w:author="Yael Armon" w:date="2022-07-03T15:15:00Z"/>
                <w:rFonts w:ascii="Arial" w:eastAsia="Times New Roman" w:hAnsi="Arial" w:cs="Arial"/>
                <w:color w:val="000000"/>
              </w:rPr>
              <w:pPrChange w:id="2549"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550" w:author="Yael Armon" w:date="2022-07-03T15:15:00Z">
              <w:r w:rsidDel="00DE6623">
                <w:rPr>
                  <w:rFonts w:ascii="Arial" w:hAnsi="Arial" w:cs="Arial"/>
                </w:rPr>
                <w:delText>137</w:delText>
              </w:r>
            </w:del>
          </w:p>
        </w:tc>
        <w:tc>
          <w:tcPr>
            <w:tcW w:w="1693" w:type="dxa"/>
          </w:tcPr>
          <w:p w14:paraId="03FD5AAA" w14:textId="58074211"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551" w:author="Yael Armon" w:date="2022-07-03T15:15:00Z"/>
                <w:rFonts w:ascii="Arial" w:eastAsia="Times New Roman" w:hAnsi="Arial" w:cs="Arial"/>
                <w:color w:val="000000"/>
              </w:rPr>
              <w:pPrChange w:id="2552"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553" w:author="Yael Armon" w:date="2022-07-03T15:15:00Z">
              <w:r w:rsidRPr="00221961" w:rsidDel="00DE6623">
                <w:rPr>
                  <w:rFonts w:ascii="Arial" w:eastAsia="Times New Roman" w:hAnsi="Arial" w:cs="Arial"/>
                  <w:color w:val="000000"/>
                </w:rPr>
                <w:delText>23%</w:delText>
              </w:r>
            </w:del>
          </w:p>
        </w:tc>
      </w:tr>
      <w:tr w:rsidR="006E1F83" w:rsidRPr="00221961" w:rsidDel="00DE6623" w14:paraId="45D58BA5" w14:textId="45635E34" w:rsidTr="006E1F83">
        <w:trPr>
          <w:trHeight w:val="221"/>
          <w:jc w:val="center"/>
          <w:del w:id="2554" w:author="Yael Armon" w:date="2022-07-03T15:15:00Z"/>
        </w:trPr>
        <w:tc>
          <w:tcPr>
            <w:cnfStyle w:val="001000000000" w:firstRow="0" w:lastRow="0" w:firstColumn="1" w:lastColumn="0" w:oddVBand="0" w:evenVBand="0" w:oddHBand="0" w:evenHBand="0" w:firstRowFirstColumn="0" w:firstRowLastColumn="0" w:lastRowFirstColumn="0" w:lastRowLastColumn="0"/>
            <w:tcW w:w="1934" w:type="dxa"/>
            <w:hideMark/>
          </w:tcPr>
          <w:p w14:paraId="77C31E29" w14:textId="3088FFE6" w:rsidR="006E1F83" w:rsidRPr="00221961" w:rsidDel="00DE6623" w:rsidRDefault="006E1F83">
            <w:pPr>
              <w:spacing w:line="360" w:lineRule="auto"/>
              <w:jc w:val="both"/>
              <w:rPr>
                <w:del w:id="2555" w:author="Yael Armon" w:date="2022-07-03T15:15:00Z"/>
                <w:rFonts w:ascii="Arial" w:eastAsia="Times New Roman" w:hAnsi="Arial" w:cs="Arial"/>
                <w:color w:val="FFFFFF" w:themeColor="background1"/>
              </w:rPr>
              <w:pPrChange w:id="2556" w:author="Yael Armon" w:date="2022-07-03T15:16:00Z">
                <w:pPr>
                  <w:spacing w:line="360" w:lineRule="auto"/>
                </w:pPr>
              </w:pPrChange>
            </w:pPr>
            <w:del w:id="2557" w:author="Yael Armon" w:date="2022-07-03T15:15:00Z">
              <w:r w:rsidRPr="00221961" w:rsidDel="00DE6623">
                <w:rPr>
                  <w:rFonts w:ascii="Arial" w:eastAsia="Times New Roman" w:hAnsi="Arial" w:cs="Arial"/>
                  <w:color w:val="FFFFFF" w:themeColor="background1"/>
                  <w:rtl/>
                </w:rPr>
                <w:delText>דגנים וקטניות</w:delText>
              </w:r>
            </w:del>
          </w:p>
        </w:tc>
        <w:tc>
          <w:tcPr>
            <w:tcW w:w="1559" w:type="dxa"/>
            <w:noWrap/>
            <w:vAlign w:val="center"/>
            <w:hideMark/>
          </w:tcPr>
          <w:p w14:paraId="13690FD2" w14:textId="7F3FF9BA"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558" w:author="Yael Armon" w:date="2022-07-03T15:15:00Z"/>
                <w:rFonts w:ascii="Arial" w:eastAsia="Times New Roman" w:hAnsi="Arial" w:cs="Arial"/>
                <w:color w:val="000000"/>
                <w:rtl/>
              </w:rPr>
              <w:pPrChange w:id="2559"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560" w:author="Yael Armon" w:date="2022-07-03T15:15:00Z">
              <w:r w:rsidDel="00DE6623">
                <w:rPr>
                  <w:rFonts w:ascii="Arial" w:hAnsi="Arial" w:cs="Arial"/>
                </w:rPr>
                <w:delText>675</w:delText>
              </w:r>
            </w:del>
          </w:p>
        </w:tc>
        <w:tc>
          <w:tcPr>
            <w:tcW w:w="1560" w:type="dxa"/>
            <w:vAlign w:val="bottom"/>
          </w:tcPr>
          <w:p w14:paraId="4090A7C2" w14:textId="73781555"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561" w:author="Yael Armon" w:date="2022-07-03T15:15:00Z"/>
                <w:rFonts w:ascii="Arial" w:eastAsia="Times New Roman" w:hAnsi="Arial" w:cs="Arial"/>
                <w:color w:val="000000"/>
              </w:rPr>
              <w:pPrChange w:id="2562"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563" w:author="Yael Armon" w:date="2022-07-03T15:15:00Z">
              <w:r w:rsidDel="00DE6623">
                <w:rPr>
                  <w:rFonts w:ascii="Arial" w:hAnsi="Arial" w:cs="Arial"/>
                </w:rPr>
                <w:delText>93</w:delText>
              </w:r>
            </w:del>
          </w:p>
        </w:tc>
        <w:tc>
          <w:tcPr>
            <w:tcW w:w="1693" w:type="dxa"/>
          </w:tcPr>
          <w:p w14:paraId="0880875C" w14:textId="3E5E5EB0"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564" w:author="Yael Armon" w:date="2022-07-03T15:15:00Z"/>
                <w:rFonts w:ascii="Arial" w:eastAsia="Times New Roman" w:hAnsi="Arial" w:cs="Arial"/>
                <w:color w:val="000000"/>
              </w:rPr>
              <w:pPrChange w:id="2565"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566" w:author="Yael Armon" w:date="2022-07-03T15:15:00Z">
              <w:r w:rsidRPr="00221961" w:rsidDel="00DE6623">
                <w:rPr>
                  <w:rFonts w:ascii="Arial" w:eastAsia="Times New Roman" w:hAnsi="Arial" w:cs="Arial"/>
                  <w:color w:val="000000"/>
                </w:rPr>
                <w:delText>14%</w:delText>
              </w:r>
            </w:del>
          </w:p>
        </w:tc>
      </w:tr>
      <w:tr w:rsidR="006E1F83" w:rsidRPr="00221961" w:rsidDel="00DE6623" w14:paraId="3C24BE55" w14:textId="0955EB7D" w:rsidTr="006E1F83">
        <w:trPr>
          <w:cnfStyle w:val="000000100000" w:firstRow="0" w:lastRow="0" w:firstColumn="0" w:lastColumn="0" w:oddVBand="0" w:evenVBand="0" w:oddHBand="1" w:evenHBand="0" w:firstRowFirstColumn="0" w:firstRowLastColumn="0" w:lastRowFirstColumn="0" w:lastRowLastColumn="0"/>
          <w:trHeight w:val="232"/>
          <w:jc w:val="center"/>
          <w:del w:id="2567" w:author="Yael Armon" w:date="2022-07-03T15:15:00Z"/>
        </w:trPr>
        <w:tc>
          <w:tcPr>
            <w:cnfStyle w:val="001000000000" w:firstRow="0" w:lastRow="0" w:firstColumn="1" w:lastColumn="0" w:oddVBand="0" w:evenVBand="0" w:oddHBand="0" w:evenHBand="0" w:firstRowFirstColumn="0" w:firstRowLastColumn="0" w:lastRowFirstColumn="0" w:lastRowLastColumn="0"/>
            <w:tcW w:w="1934" w:type="dxa"/>
            <w:hideMark/>
          </w:tcPr>
          <w:p w14:paraId="2C5B0DC3" w14:textId="53B3FE3A" w:rsidR="006E1F83" w:rsidRPr="00221961" w:rsidDel="00DE6623" w:rsidRDefault="006E1F83">
            <w:pPr>
              <w:spacing w:line="360" w:lineRule="auto"/>
              <w:jc w:val="both"/>
              <w:rPr>
                <w:del w:id="2568" w:author="Yael Armon" w:date="2022-07-03T15:15:00Z"/>
                <w:rFonts w:ascii="Arial" w:eastAsia="Times New Roman" w:hAnsi="Arial" w:cs="Arial"/>
                <w:color w:val="FFFFFF" w:themeColor="background1"/>
              </w:rPr>
              <w:pPrChange w:id="2569" w:author="Yael Armon" w:date="2022-07-03T15:16:00Z">
                <w:pPr>
                  <w:spacing w:line="360" w:lineRule="auto"/>
                </w:pPr>
              </w:pPrChange>
            </w:pPr>
            <w:del w:id="2570" w:author="Yael Armon" w:date="2022-07-03T15:15:00Z">
              <w:r w:rsidRPr="00221961" w:rsidDel="00DE6623">
                <w:rPr>
                  <w:rFonts w:ascii="Arial" w:eastAsia="Times New Roman" w:hAnsi="Arial" w:cs="Arial"/>
                  <w:color w:val="FFFFFF" w:themeColor="background1"/>
                  <w:rtl/>
                </w:rPr>
                <w:delText>בשר, ביצים ודגים</w:delText>
              </w:r>
            </w:del>
          </w:p>
        </w:tc>
        <w:tc>
          <w:tcPr>
            <w:tcW w:w="1559" w:type="dxa"/>
            <w:noWrap/>
            <w:vAlign w:val="center"/>
            <w:hideMark/>
          </w:tcPr>
          <w:p w14:paraId="3C2BBCFE" w14:textId="44932712"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571" w:author="Yael Armon" w:date="2022-07-03T15:15:00Z"/>
                <w:rFonts w:ascii="Arial" w:eastAsia="Times New Roman" w:hAnsi="Arial" w:cs="Arial"/>
                <w:color w:val="000000"/>
                <w:rtl/>
              </w:rPr>
              <w:pPrChange w:id="2572"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573" w:author="Yael Armon" w:date="2022-07-03T15:15:00Z">
              <w:r w:rsidDel="00DE6623">
                <w:rPr>
                  <w:rFonts w:ascii="Arial" w:hAnsi="Arial" w:cs="Arial"/>
                </w:rPr>
                <w:delText>605</w:delText>
              </w:r>
            </w:del>
          </w:p>
        </w:tc>
        <w:tc>
          <w:tcPr>
            <w:tcW w:w="1560" w:type="dxa"/>
            <w:vAlign w:val="bottom"/>
          </w:tcPr>
          <w:p w14:paraId="74FE3D3A" w14:textId="5328928C"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574" w:author="Yael Armon" w:date="2022-07-03T15:15:00Z"/>
                <w:rFonts w:ascii="Arial" w:eastAsia="Times New Roman" w:hAnsi="Arial" w:cs="Arial"/>
                <w:color w:val="000000"/>
              </w:rPr>
              <w:pPrChange w:id="2575"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576" w:author="Yael Armon" w:date="2022-07-03T15:15:00Z">
              <w:r w:rsidDel="00DE6623">
                <w:rPr>
                  <w:rFonts w:ascii="Arial" w:hAnsi="Arial" w:cs="Arial"/>
                </w:rPr>
                <w:delText>47</w:delText>
              </w:r>
            </w:del>
          </w:p>
        </w:tc>
        <w:tc>
          <w:tcPr>
            <w:tcW w:w="1693" w:type="dxa"/>
          </w:tcPr>
          <w:p w14:paraId="587FDBEB" w14:textId="29ADBDC5"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577" w:author="Yael Armon" w:date="2022-07-03T15:15:00Z"/>
                <w:rFonts w:ascii="Arial" w:eastAsia="Times New Roman" w:hAnsi="Arial" w:cs="Arial"/>
                <w:color w:val="000000"/>
              </w:rPr>
              <w:pPrChange w:id="2578"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579" w:author="Yael Armon" w:date="2022-07-03T15:15:00Z">
              <w:r w:rsidRPr="00221961" w:rsidDel="00DE6623">
                <w:rPr>
                  <w:rFonts w:ascii="Arial" w:eastAsia="Times New Roman" w:hAnsi="Arial" w:cs="Arial"/>
                  <w:color w:val="000000"/>
                </w:rPr>
                <w:delText>8%</w:delText>
              </w:r>
            </w:del>
          </w:p>
        </w:tc>
      </w:tr>
      <w:tr w:rsidR="006E1F83" w:rsidRPr="00221961" w:rsidDel="00DE6623" w14:paraId="3C34FF63" w14:textId="132BDFF4" w:rsidTr="006E1F83">
        <w:trPr>
          <w:trHeight w:val="232"/>
          <w:jc w:val="center"/>
          <w:del w:id="2580" w:author="Yael Armon" w:date="2022-07-03T15:15:00Z"/>
        </w:trPr>
        <w:tc>
          <w:tcPr>
            <w:cnfStyle w:val="001000000000" w:firstRow="0" w:lastRow="0" w:firstColumn="1" w:lastColumn="0" w:oddVBand="0" w:evenVBand="0" w:oddHBand="0" w:evenHBand="0" w:firstRowFirstColumn="0" w:firstRowLastColumn="0" w:lastRowFirstColumn="0" w:lastRowLastColumn="0"/>
            <w:tcW w:w="1934" w:type="dxa"/>
            <w:tcBorders>
              <w:bottom w:val="single" w:sz="8" w:space="0" w:color="auto"/>
            </w:tcBorders>
            <w:hideMark/>
          </w:tcPr>
          <w:p w14:paraId="68A6954C" w14:textId="360244BC" w:rsidR="006E1F83" w:rsidRPr="00221961" w:rsidDel="00DE6623" w:rsidRDefault="006E1F83">
            <w:pPr>
              <w:spacing w:line="360" w:lineRule="auto"/>
              <w:jc w:val="both"/>
              <w:rPr>
                <w:del w:id="2581" w:author="Yael Armon" w:date="2022-07-03T15:15:00Z"/>
                <w:rFonts w:ascii="Arial" w:eastAsia="Times New Roman" w:hAnsi="Arial" w:cs="Arial"/>
                <w:color w:val="FFFFFF" w:themeColor="background1"/>
              </w:rPr>
              <w:pPrChange w:id="2582" w:author="Yael Armon" w:date="2022-07-03T15:16:00Z">
                <w:pPr>
                  <w:spacing w:line="360" w:lineRule="auto"/>
                </w:pPr>
              </w:pPrChange>
            </w:pPr>
            <w:del w:id="2583" w:author="Yael Armon" w:date="2022-07-03T15:15:00Z">
              <w:r w:rsidRPr="00221961" w:rsidDel="00DE6623">
                <w:rPr>
                  <w:rFonts w:ascii="Arial" w:eastAsia="Times New Roman" w:hAnsi="Arial" w:cs="Arial"/>
                  <w:color w:val="FFFFFF" w:themeColor="background1"/>
                  <w:rtl/>
                </w:rPr>
                <w:delText>חלב ומוצריו</w:delText>
              </w:r>
            </w:del>
          </w:p>
        </w:tc>
        <w:tc>
          <w:tcPr>
            <w:tcW w:w="1559" w:type="dxa"/>
            <w:tcBorders>
              <w:bottom w:val="single" w:sz="8" w:space="0" w:color="auto"/>
            </w:tcBorders>
            <w:noWrap/>
            <w:vAlign w:val="center"/>
            <w:hideMark/>
          </w:tcPr>
          <w:p w14:paraId="59BA7D51" w14:textId="5F6E472C"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584" w:author="Yael Armon" w:date="2022-07-03T15:15:00Z"/>
                <w:rFonts w:ascii="Arial" w:eastAsia="Times New Roman" w:hAnsi="Arial" w:cs="Arial"/>
                <w:color w:val="000000"/>
                <w:rtl/>
              </w:rPr>
              <w:pPrChange w:id="2585"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586" w:author="Yael Armon" w:date="2022-07-03T15:15:00Z">
              <w:r w:rsidDel="00DE6623">
                <w:rPr>
                  <w:rFonts w:ascii="Arial" w:hAnsi="Arial" w:cs="Arial"/>
                </w:rPr>
                <w:delText>355</w:delText>
              </w:r>
            </w:del>
          </w:p>
        </w:tc>
        <w:tc>
          <w:tcPr>
            <w:tcW w:w="1560" w:type="dxa"/>
            <w:tcBorders>
              <w:bottom w:val="single" w:sz="8" w:space="0" w:color="auto"/>
            </w:tcBorders>
            <w:vAlign w:val="bottom"/>
          </w:tcPr>
          <w:p w14:paraId="62667E2A" w14:textId="24CC9EC9"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587" w:author="Yael Armon" w:date="2022-07-03T15:15:00Z"/>
                <w:rFonts w:ascii="Arial" w:eastAsia="Times New Roman" w:hAnsi="Arial" w:cs="Arial"/>
                <w:color w:val="000000"/>
              </w:rPr>
              <w:pPrChange w:id="2588"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589" w:author="Yael Armon" w:date="2022-07-03T15:15:00Z">
              <w:r w:rsidDel="00DE6623">
                <w:rPr>
                  <w:rFonts w:ascii="Arial" w:hAnsi="Arial" w:cs="Arial"/>
                </w:rPr>
                <w:delText>23</w:delText>
              </w:r>
            </w:del>
          </w:p>
        </w:tc>
        <w:tc>
          <w:tcPr>
            <w:tcW w:w="1693" w:type="dxa"/>
            <w:tcBorders>
              <w:bottom w:val="single" w:sz="8" w:space="0" w:color="auto"/>
            </w:tcBorders>
          </w:tcPr>
          <w:p w14:paraId="11030720" w14:textId="2C534FDF"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590" w:author="Yael Armon" w:date="2022-07-03T15:15:00Z"/>
                <w:rFonts w:ascii="Arial" w:eastAsia="Times New Roman" w:hAnsi="Arial" w:cs="Arial"/>
                <w:color w:val="000000"/>
              </w:rPr>
              <w:pPrChange w:id="2591"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592" w:author="Yael Armon" w:date="2022-07-03T15:15:00Z">
              <w:r w:rsidRPr="00221961" w:rsidDel="00DE6623">
                <w:rPr>
                  <w:rFonts w:ascii="Arial" w:eastAsia="Times New Roman" w:hAnsi="Arial" w:cs="Arial"/>
                  <w:color w:val="000000"/>
                </w:rPr>
                <w:delText>7%</w:delText>
              </w:r>
            </w:del>
          </w:p>
        </w:tc>
      </w:tr>
      <w:tr w:rsidR="006E1F83" w:rsidRPr="00221961" w:rsidDel="00DE6623" w14:paraId="146E0775" w14:textId="6746D23F" w:rsidTr="006E1F83">
        <w:trPr>
          <w:cnfStyle w:val="000000100000" w:firstRow="0" w:lastRow="0" w:firstColumn="0" w:lastColumn="0" w:oddVBand="0" w:evenVBand="0" w:oddHBand="1" w:evenHBand="0" w:firstRowFirstColumn="0" w:firstRowLastColumn="0" w:lastRowFirstColumn="0" w:lastRowLastColumn="0"/>
          <w:trHeight w:val="232"/>
          <w:jc w:val="center"/>
          <w:del w:id="2593" w:author="Yael Armon" w:date="2022-07-03T15:15:00Z"/>
        </w:trPr>
        <w:tc>
          <w:tcPr>
            <w:cnfStyle w:val="001000000000" w:firstRow="0" w:lastRow="0" w:firstColumn="1" w:lastColumn="0" w:oddVBand="0" w:evenVBand="0" w:oddHBand="0" w:evenHBand="0" w:firstRowFirstColumn="0" w:firstRowLastColumn="0" w:lastRowFirstColumn="0" w:lastRowLastColumn="0"/>
            <w:tcW w:w="1934" w:type="dxa"/>
            <w:tcBorders>
              <w:top w:val="single" w:sz="8" w:space="0" w:color="auto"/>
            </w:tcBorders>
            <w:noWrap/>
            <w:hideMark/>
          </w:tcPr>
          <w:p w14:paraId="58364B9C" w14:textId="1D3E25EB" w:rsidR="006E1F83" w:rsidRPr="00221961" w:rsidDel="00DE6623" w:rsidRDefault="006E1F83">
            <w:pPr>
              <w:spacing w:line="360" w:lineRule="auto"/>
              <w:jc w:val="both"/>
              <w:rPr>
                <w:del w:id="2594" w:author="Yael Armon" w:date="2022-07-03T15:15:00Z"/>
                <w:rFonts w:ascii="Arial" w:eastAsia="Times New Roman" w:hAnsi="Arial" w:cs="Arial"/>
                <w:color w:val="FFFFFF" w:themeColor="background1"/>
              </w:rPr>
              <w:pPrChange w:id="2595" w:author="Yael Armon" w:date="2022-07-03T15:16:00Z">
                <w:pPr>
                  <w:spacing w:line="360" w:lineRule="auto"/>
                </w:pPr>
              </w:pPrChange>
            </w:pPr>
            <w:del w:id="2596" w:author="Yael Armon" w:date="2022-07-03T15:15:00Z">
              <w:r w:rsidRPr="00221961" w:rsidDel="00DE6623">
                <w:rPr>
                  <w:rFonts w:ascii="Arial" w:eastAsia="Times New Roman" w:hAnsi="Arial" w:cs="Arial"/>
                  <w:color w:val="FFFFFF" w:themeColor="background1"/>
                  <w:rtl/>
                </w:rPr>
                <w:delText>סה"כ</w:delText>
              </w:r>
            </w:del>
          </w:p>
        </w:tc>
        <w:tc>
          <w:tcPr>
            <w:tcW w:w="1559" w:type="dxa"/>
            <w:tcBorders>
              <w:top w:val="single" w:sz="8" w:space="0" w:color="auto"/>
            </w:tcBorders>
            <w:noWrap/>
            <w:vAlign w:val="center"/>
            <w:hideMark/>
          </w:tcPr>
          <w:p w14:paraId="35FF86ED" w14:textId="0DC5FEF8"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597" w:author="Yael Armon" w:date="2022-07-03T15:15:00Z"/>
                <w:rFonts w:ascii="Arial" w:eastAsia="Times New Roman" w:hAnsi="Arial" w:cs="Arial"/>
                <w:b/>
                <w:bCs/>
                <w:color w:val="000000"/>
                <w:rtl/>
              </w:rPr>
              <w:pPrChange w:id="2598"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599" w:author="Yael Armon" w:date="2022-07-03T15:15:00Z">
              <w:r w:rsidDel="00DE6623">
                <w:rPr>
                  <w:rFonts w:ascii="Arial" w:hAnsi="Arial" w:cs="Arial"/>
                </w:rPr>
                <w:delText>2,230</w:delText>
              </w:r>
            </w:del>
          </w:p>
        </w:tc>
        <w:tc>
          <w:tcPr>
            <w:tcW w:w="1560" w:type="dxa"/>
            <w:tcBorders>
              <w:top w:val="single" w:sz="8" w:space="0" w:color="auto"/>
            </w:tcBorders>
            <w:vAlign w:val="bottom"/>
          </w:tcPr>
          <w:p w14:paraId="26E7F11D" w14:textId="61E5EB43"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00" w:author="Yael Armon" w:date="2022-07-03T15:15:00Z"/>
                <w:rFonts w:ascii="Arial" w:eastAsia="Times New Roman" w:hAnsi="Arial" w:cs="Arial"/>
                <w:b/>
                <w:bCs/>
                <w:color w:val="000000"/>
              </w:rPr>
              <w:pPrChange w:id="2601"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02" w:author="Yael Armon" w:date="2022-07-03T15:15:00Z">
              <w:r w:rsidDel="00DE6623">
                <w:rPr>
                  <w:rFonts w:ascii="Arial" w:hAnsi="Arial" w:cs="Arial"/>
                </w:rPr>
                <w:delText>300</w:delText>
              </w:r>
            </w:del>
          </w:p>
        </w:tc>
        <w:tc>
          <w:tcPr>
            <w:tcW w:w="1693" w:type="dxa"/>
            <w:tcBorders>
              <w:top w:val="single" w:sz="8" w:space="0" w:color="auto"/>
            </w:tcBorders>
          </w:tcPr>
          <w:p w14:paraId="2B19B629" w14:textId="4ADEFAC2" w:rsidR="006E1F83" w:rsidRPr="00BE597A"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03" w:author="Yael Armon" w:date="2022-07-03T15:15:00Z"/>
                <w:rFonts w:ascii="Arial" w:eastAsia="Times New Roman" w:hAnsi="Arial" w:cs="Arial"/>
                <w:b/>
                <w:bCs/>
                <w:color w:val="000000"/>
              </w:rPr>
              <w:pPrChange w:id="2604"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05" w:author="Yael Armon" w:date="2022-07-03T15:15:00Z">
              <w:r w:rsidRPr="00BE597A" w:rsidDel="00DE6623">
                <w:rPr>
                  <w:rFonts w:ascii="Arial" w:eastAsia="Times New Roman" w:hAnsi="Arial" w:cs="Arial"/>
                  <w:b/>
                  <w:bCs/>
                  <w:color w:val="000000"/>
                </w:rPr>
                <w:delText>13%</w:delText>
              </w:r>
            </w:del>
          </w:p>
        </w:tc>
      </w:tr>
    </w:tbl>
    <w:p w14:paraId="5C20CEB2" w14:textId="22FC98B3" w:rsidR="006E1F83" w:rsidDel="00DE6623" w:rsidRDefault="006E1F83" w:rsidP="00C852E6">
      <w:pPr>
        <w:spacing w:line="360" w:lineRule="auto"/>
        <w:jc w:val="both"/>
        <w:rPr>
          <w:del w:id="2606" w:author="Yael Armon" w:date="2022-07-03T15:15:00Z"/>
          <w:rFonts w:ascii="Arial" w:hAnsi="Arial" w:cs="Arial"/>
          <w:sz w:val="24"/>
          <w:szCs w:val="24"/>
          <w:rtl/>
        </w:rPr>
      </w:pPr>
    </w:p>
    <w:p w14:paraId="71A66F88" w14:textId="13ED271C" w:rsidR="006E1F83" w:rsidRPr="00221961" w:rsidDel="00DE6623" w:rsidRDefault="006E1F83">
      <w:pPr>
        <w:spacing w:line="360" w:lineRule="auto"/>
        <w:jc w:val="both"/>
        <w:rPr>
          <w:del w:id="2607" w:author="Yael Armon" w:date="2022-07-03T15:15:00Z"/>
          <w:rFonts w:ascii="Arial" w:hAnsi="Arial" w:cs="Arial"/>
          <w:b/>
          <w:bCs/>
          <w:sz w:val="24"/>
          <w:szCs w:val="24"/>
          <w:rtl/>
        </w:rPr>
        <w:pPrChange w:id="2608" w:author="Yael Armon" w:date="2022-07-03T15:16:00Z">
          <w:pPr>
            <w:spacing w:line="360" w:lineRule="auto"/>
            <w:jc w:val="center"/>
          </w:pPr>
        </w:pPrChange>
      </w:pPr>
      <w:del w:id="2609" w:author="Yael Armon" w:date="2022-07-03T15:15:00Z">
        <w:r w:rsidDel="00DE6623">
          <w:rPr>
            <w:rFonts w:ascii="Arial" w:hAnsi="Arial" w:cs="Arial" w:hint="cs"/>
            <w:b/>
            <w:bCs/>
            <w:sz w:val="24"/>
            <w:szCs w:val="24"/>
            <w:rtl/>
          </w:rPr>
          <w:delText xml:space="preserve">היקף </w:delText>
        </w:r>
        <w:r w:rsidRPr="00221961" w:rsidDel="00DE6623">
          <w:rPr>
            <w:rFonts w:ascii="Arial" w:hAnsi="Arial" w:cs="Arial" w:hint="cs"/>
            <w:b/>
            <w:bCs/>
            <w:sz w:val="24"/>
            <w:szCs w:val="24"/>
            <w:rtl/>
          </w:rPr>
          <w:delText xml:space="preserve">אובדן המזון </w:delText>
        </w:r>
        <w:r w:rsidDel="00DE6623">
          <w:rPr>
            <w:rFonts w:ascii="Arial" w:hAnsi="Arial" w:cs="Arial" w:hint="cs"/>
            <w:b/>
            <w:bCs/>
            <w:sz w:val="24"/>
            <w:szCs w:val="24"/>
            <w:rtl/>
          </w:rPr>
          <w:delText>השנתי במשקי הבית - 2020</w:delText>
        </w:r>
      </w:del>
    </w:p>
    <w:tbl>
      <w:tblPr>
        <w:tblStyle w:val="GridTable5Dark-Accent21"/>
        <w:bidiVisual/>
        <w:tblW w:w="6746" w:type="dxa"/>
        <w:jc w:val="center"/>
        <w:tblLook w:val="04A0" w:firstRow="1" w:lastRow="0" w:firstColumn="1" w:lastColumn="0" w:noHBand="0" w:noVBand="1"/>
      </w:tblPr>
      <w:tblGrid>
        <w:gridCol w:w="1934"/>
        <w:gridCol w:w="1559"/>
        <w:gridCol w:w="1560"/>
        <w:gridCol w:w="1693"/>
      </w:tblGrid>
      <w:tr w:rsidR="006E1F83" w:rsidRPr="00221961" w:rsidDel="00DE6623" w14:paraId="69D68813" w14:textId="3A0477B7" w:rsidTr="006E1F83">
        <w:trPr>
          <w:cnfStyle w:val="100000000000" w:firstRow="1" w:lastRow="0" w:firstColumn="0" w:lastColumn="0" w:oddVBand="0" w:evenVBand="0" w:oddHBand="0" w:evenHBand="0" w:firstRowFirstColumn="0" w:firstRowLastColumn="0" w:lastRowFirstColumn="0" w:lastRowLastColumn="0"/>
          <w:trHeight w:val="362"/>
          <w:jc w:val="center"/>
          <w:del w:id="2610" w:author="Yael Armon" w:date="2022-07-03T15:15:00Z"/>
        </w:trPr>
        <w:tc>
          <w:tcPr>
            <w:cnfStyle w:val="001000000000" w:firstRow="0" w:lastRow="0" w:firstColumn="1" w:lastColumn="0" w:oddVBand="0" w:evenVBand="0" w:oddHBand="0" w:evenHBand="0" w:firstRowFirstColumn="0" w:firstRowLastColumn="0" w:lastRowFirstColumn="0" w:lastRowLastColumn="0"/>
            <w:tcW w:w="1934" w:type="dxa"/>
            <w:noWrap/>
            <w:hideMark/>
          </w:tcPr>
          <w:p w14:paraId="1911B1B0" w14:textId="47427699" w:rsidR="006E1F83" w:rsidRPr="00221961" w:rsidDel="00DE6623" w:rsidRDefault="006E1F83">
            <w:pPr>
              <w:spacing w:line="360" w:lineRule="auto"/>
              <w:jc w:val="both"/>
              <w:rPr>
                <w:del w:id="2611" w:author="Yael Armon" w:date="2022-07-03T15:15:00Z"/>
                <w:rFonts w:ascii="Arial" w:eastAsia="Times New Roman" w:hAnsi="Arial" w:cs="Arial"/>
                <w:color w:val="FFFFFF" w:themeColor="background1"/>
              </w:rPr>
              <w:pPrChange w:id="2612" w:author="Yael Armon" w:date="2022-07-03T15:16:00Z">
                <w:pPr>
                  <w:bidi w:val="0"/>
                  <w:spacing w:line="360" w:lineRule="auto"/>
                </w:pPr>
              </w:pPrChange>
            </w:pPr>
            <w:del w:id="2613" w:author="Yael Armon" w:date="2022-07-03T15:15:00Z">
              <w:r w:rsidRPr="00221961" w:rsidDel="00DE6623">
                <w:rPr>
                  <w:rFonts w:ascii="Arial" w:eastAsia="Times New Roman" w:hAnsi="Arial" w:cs="Arial"/>
                  <w:color w:val="FFFFFF" w:themeColor="background1"/>
                </w:rPr>
                <w:delText> </w:delText>
              </w:r>
            </w:del>
          </w:p>
        </w:tc>
        <w:tc>
          <w:tcPr>
            <w:tcW w:w="1559" w:type="dxa"/>
            <w:vAlign w:val="center"/>
            <w:hideMark/>
          </w:tcPr>
          <w:p w14:paraId="56DA7B63" w14:textId="5246D0AF" w:rsidR="006E1F83" w:rsidRPr="006B4D41"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614" w:author="Yael Armon" w:date="2022-07-03T15:15:00Z"/>
                <w:rFonts w:ascii="Arial" w:eastAsia="Times New Roman" w:hAnsi="Arial" w:cs="Arial"/>
                <w:color w:val="FFFFFF" w:themeColor="background1"/>
              </w:rPr>
              <w:pPrChange w:id="2615"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2616" w:author="Yael Armon" w:date="2022-07-03T15:15:00Z">
              <w:r w:rsidDel="00DE6623">
                <w:rPr>
                  <w:rFonts w:ascii="Arial" w:eastAsia="Times New Roman" w:hAnsi="Arial" w:cs="Arial" w:hint="cs"/>
                  <w:color w:val="FFFFFF" w:themeColor="background1"/>
                  <w:rtl/>
                </w:rPr>
                <w:delText>האובדן במיליארדי ₪</w:delText>
              </w:r>
            </w:del>
          </w:p>
        </w:tc>
        <w:tc>
          <w:tcPr>
            <w:tcW w:w="1560" w:type="dxa"/>
            <w:vAlign w:val="center"/>
          </w:tcPr>
          <w:p w14:paraId="16BC65A0" w14:textId="597A4673" w:rsidR="006E1F83"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617" w:author="Yael Armon" w:date="2022-07-03T15:15:00Z"/>
                <w:rFonts w:ascii="Arial" w:eastAsia="Times New Roman" w:hAnsi="Arial" w:cs="Arial"/>
                <w:color w:val="FFFFFF" w:themeColor="background1"/>
                <w:rtl/>
              </w:rPr>
              <w:pPrChange w:id="2618"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2619" w:author="Yael Armon" w:date="2022-07-03T15:15:00Z">
              <w:r w:rsidDel="00DE6623">
                <w:rPr>
                  <w:rFonts w:ascii="Arial" w:eastAsia="Times New Roman" w:hAnsi="Arial" w:cs="Arial" w:hint="cs"/>
                  <w:color w:val="FFFFFF" w:themeColor="background1"/>
                  <w:rtl/>
                </w:rPr>
                <w:delText xml:space="preserve">שיעור </w:delText>
              </w:r>
            </w:del>
          </w:p>
          <w:p w14:paraId="54936ABD" w14:textId="2FA24D43" w:rsidR="006E1F83" w:rsidRPr="006B4D41"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620" w:author="Yael Armon" w:date="2022-07-03T15:15:00Z"/>
                <w:rFonts w:ascii="Arial" w:eastAsia="Times New Roman" w:hAnsi="Arial" w:cs="Arial"/>
                <w:color w:val="FFFFFF" w:themeColor="background1"/>
                <w:rtl/>
              </w:rPr>
              <w:pPrChange w:id="2621"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2622" w:author="Yael Armon" w:date="2022-07-03T15:15:00Z">
              <w:r w:rsidDel="00DE6623">
                <w:rPr>
                  <w:rFonts w:ascii="Arial" w:eastAsia="Times New Roman" w:hAnsi="Arial" w:cs="Arial" w:hint="cs"/>
                  <w:color w:val="FFFFFF" w:themeColor="background1"/>
                  <w:rtl/>
                </w:rPr>
                <w:delText>האובדן</w:delText>
              </w:r>
            </w:del>
          </w:p>
        </w:tc>
        <w:tc>
          <w:tcPr>
            <w:tcW w:w="1693" w:type="dxa"/>
            <w:vAlign w:val="center"/>
          </w:tcPr>
          <w:p w14:paraId="3672B6AB" w14:textId="00A44C01" w:rsidR="006E1F83" w:rsidRPr="006B4D41"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623" w:author="Yael Armon" w:date="2022-07-03T15:15:00Z"/>
                <w:rFonts w:ascii="Arial" w:eastAsia="Times New Roman" w:hAnsi="Arial" w:cs="Arial"/>
                <w:color w:val="FFFFFF" w:themeColor="background1"/>
                <w:rtl/>
              </w:rPr>
              <w:pPrChange w:id="2624"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2625" w:author="Yael Armon" w:date="2022-07-03T15:15:00Z">
              <w:r w:rsidDel="00DE6623">
                <w:rPr>
                  <w:rFonts w:ascii="Arial" w:eastAsia="Times New Roman" w:hAnsi="Arial" w:cs="Arial" w:hint="cs"/>
                  <w:color w:val="FFFFFF" w:themeColor="background1"/>
                  <w:rtl/>
                </w:rPr>
                <w:delText>האובדן באלפי טונות</w:delText>
              </w:r>
            </w:del>
          </w:p>
        </w:tc>
      </w:tr>
      <w:tr w:rsidR="006E1F83" w:rsidRPr="00221961" w:rsidDel="00DE6623" w14:paraId="3B23E395" w14:textId="76A6CB0A" w:rsidTr="006E1F83">
        <w:trPr>
          <w:cnfStyle w:val="000000100000" w:firstRow="0" w:lastRow="0" w:firstColumn="0" w:lastColumn="0" w:oddVBand="0" w:evenVBand="0" w:oddHBand="1" w:evenHBand="0" w:firstRowFirstColumn="0" w:firstRowLastColumn="0" w:lastRowFirstColumn="0" w:lastRowLastColumn="0"/>
          <w:trHeight w:val="221"/>
          <w:jc w:val="center"/>
          <w:del w:id="2626" w:author="Yael Armon" w:date="2022-07-03T15:15:00Z"/>
        </w:trPr>
        <w:tc>
          <w:tcPr>
            <w:cnfStyle w:val="001000000000" w:firstRow="0" w:lastRow="0" w:firstColumn="1" w:lastColumn="0" w:oddVBand="0" w:evenVBand="0" w:oddHBand="0" w:evenHBand="0" w:firstRowFirstColumn="0" w:firstRowLastColumn="0" w:lastRowFirstColumn="0" w:lastRowLastColumn="0"/>
            <w:tcW w:w="0" w:type="dxa"/>
            <w:hideMark/>
          </w:tcPr>
          <w:p w14:paraId="662F2574" w14:textId="13574A23" w:rsidR="006E1F83" w:rsidRPr="00221961" w:rsidDel="00DE6623" w:rsidRDefault="006E1F83">
            <w:pPr>
              <w:spacing w:line="360" w:lineRule="auto"/>
              <w:jc w:val="both"/>
              <w:rPr>
                <w:del w:id="2627" w:author="Yael Armon" w:date="2022-07-03T15:15:00Z"/>
                <w:rFonts w:ascii="Arial" w:eastAsia="Times New Roman" w:hAnsi="Arial" w:cs="Arial"/>
                <w:color w:val="FFFFFF" w:themeColor="background1"/>
                <w:rtl/>
              </w:rPr>
              <w:pPrChange w:id="2628" w:author="Yael Armon" w:date="2022-07-03T15:16:00Z">
                <w:pPr>
                  <w:spacing w:line="360" w:lineRule="auto"/>
                </w:pPr>
              </w:pPrChange>
            </w:pPr>
            <w:del w:id="2629" w:author="Yael Armon" w:date="2022-07-03T15:15:00Z">
              <w:r w:rsidRPr="00221961" w:rsidDel="00DE6623">
                <w:rPr>
                  <w:rFonts w:ascii="Arial" w:eastAsia="Times New Roman" w:hAnsi="Arial" w:cs="Arial"/>
                  <w:color w:val="FFFFFF" w:themeColor="background1"/>
                  <w:rtl/>
                </w:rPr>
                <w:delText>פירות וירקות</w:delText>
              </w:r>
            </w:del>
          </w:p>
        </w:tc>
        <w:tc>
          <w:tcPr>
            <w:tcW w:w="0" w:type="dxa"/>
            <w:noWrap/>
            <w:vAlign w:val="bottom"/>
          </w:tcPr>
          <w:p w14:paraId="39BCCA34" w14:textId="706B5C15"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30" w:author="Yael Armon" w:date="2022-07-03T15:15:00Z"/>
                <w:rFonts w:ascii="Arial" w:eastAsia="Times New Roman" w:hAnsi="Arial" w:cs="Arial"/>
                <w:color w:val="000000"/>
                <w:rtl/>
              </w:rPr>
              <w:pPrChange w:id="2631"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32" w:author="Yael Armon" w:date="2022-07-03T15:15:00Z">
              <w:r w:rsidDel="00DE6623">
                <w:rPr>
                  <w:rFonts w:ascii="Arial" w:hAnsi="Arial" w:cs="Arial"/>
                </w:rPr>
                <w:delText xml:space="preserve">4.1 </w:delText>
              </w:r>
            </w:del>
          </w:p>
        </w:tc>
        <w:tc>
          <w:tcPr>
            <w:tcW w:w="0" w:type="dxa"/>
          </w:tcPr>
          <w:p w14:paraId="1AA5F86C" w14:textId="017A41A6"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33" w:author="Yael Armon" w:date="2022-07-03T15:15:00Z"/>
                <w:rFonts w:ascii="Arial" w:eastAsia="Times New Roman" w:hAnsi="Arial" w:cs="Arial"/>
                <w:color w:val="000000"/>
              </w:rPr>
              <w:pPrChange w:id="2634"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35" w:author="Yael Armon" w:date="2022-07-03T15:15:00Z">
              <w:r w:rsidRPr="00221961" w:rsidDel="00DE6623">
                <w:rPr>
                  <w:rFonts w:ascii="Arial" w:eastAsia="Times New Roman" w:hAnsi="Arial" w:cs="Arial"/>
                  <w:color w:val="000000"/>
                </w:rPr>
                <w:delText>23%</w:delText>
              </w:r>
            </w:del>
          </w:p>
        </w:tc>
        <w:tc>
          <w:tcPr>
            <w:tcW w:w="0" w:type="dxa"/>
            <w:vAlign w:val="center"/>
          </w:tcPr>
          <w:p w14:paraId="6C37FE4E" w14:textId="75A5D9F0"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36" w:author="Yael Armon" w:date="2022-07-03T15:15:00Z"/>
                <w:rFonts w:ascii="Arial" w:eastAsia="Times New Roman" w:hAnsi="Arial" w:cs="Arial"/>
                <w:color w:val="000000"/>
              </w:rPr>
              <w:pPrChange w:id="2637"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38" w:author="Yael Armon" w:date="2022-07-03T15:15:00Z">
              <w:r w:rsidDel="00DE6623">
                <w:rPr>
                  <w:rFonts w:ascii="Arial" w:hAnsi="Arial" w:cs="Arial"/>
                </w:rPr>
                <w:delText xml:space="preserve">660 </w:delText>
              </w:r>
            </w:del>
          </w:p>
        </w:tc>
      </w:tr>
      <w:tr w:rsidR="006E1F83" w:rsidRPr="00221961" w:rsidDel="00DE6623" w14:paraId="7F41CDD2" w14:textId="574473D2" w:rsidTr="006E1F83">
        <w:trPr>
          <w:trHeight w:val="221"/>
          <w:jc w:val="center"/>
          <w:del w:id="2639" w:author="Yael Armon" w:date="2022-07-03T15:15:00Z"/>
        </w:trPr>
        <w:tc>
          <w:tcPr>
            <w:cnfStyle w:val="001000000000" w:firstRow="0" w:lastRow="0" w:firstColumn="1" w:lastColumn="0" w:oddVBand="0" w:evenVBand="0" w:oddHBand="0" w:evenHBand="0" w:firstRowFirstColumn="0" w:firstRowLastColumn="0" w:lastRowFirstColumn="0" w:lastRowLastColumn="0"/>
            <w:tcW w:w="0" w:type="dxa"/>
            <w:hideMark/>
          </w:tcPr>
          <w:p w14:paraId="6ADE9EAC" w14:textId="555C494D" w:rsidR="006E1F83" w:rsidRPr="00221961" w:rsidDel="00DE6623" w:rsidRDefault="006E1F83">
            <w:pPr>
              <w:spacing w:line="360" w:lineRule="auto"/>
              <w:jc w:val="both"/>
              <w:rPr>
                <w:del w:id="2640" w:author="Yael Armon" w:date="2022-07-03T15:15:00Z"/>
                <w:rFonts w:ascii="Arial" w:eastAsia="Times New Roman" w:hAnsi="Arial" w:cs="Arial"/>
                <w:color w:val="FFFFFF" w:themeColor="background1"/>
              </w:rPr>
              <w:pPrChange w:id="2641" w:author="Yael Armon" w:date="2022-07-03T15:16:00Z">
                <w:pPr>
                  <w:spacing w:line="360" w:lineRule="auto"/>
                </w:pPr>
              </w:pPrChange>
            </w:pPr>
            <w:del w:id="2642" w:author="Yael Armon" w:date="2022-07-03T15:15:00Z">
              <w:r w:rsidRPr="00221961" w:rsidDel="00DE6623">
                <w:rPr>
                  <w:rFonts w:ascii="Arial" w:eastAsia="Times New Roman" w:hAnsi="Arial" w:cs="Arial"/>
                  <w:color w:val="FFFFFF" w:themeColor="background1"/>
                  <w:rtl/>
                </w:rPr>
                <w:delText>דגנים וקטניות</w:delText>
              </w:r>
            </w:del>
          </w:p>
        </w:tc>
        <w:tc>
          <w:tcPr>
            <w:tcW w:w="0" w:type="dxa"/>
            <w:noWrap/>
            <w:vAlign w:val="bottom"/>
          </w:tcPr>
          <w:p w14:paraId="797A1AA0" w14:textId="3383DDA9"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643" w:author="Yael Armon" w:date="2022-07-03T15:15:00Z"/>
                <w:rFonts w:ascii="Arial" w:eastAsia="Times New Roman" w:hAnsi="Arial" w:cs="Arial"/>
                <w:color w:val="000000"/>
                <w:rtl/>
              </w:rPr>
              <w:pPrChange w:id="2644"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645" w:author="Yael Armon" w:date="2022-07-03T15:15:00Z">
              <w:r w:rsidDel="00DE6623">
                <w:rPr>
                  <w:rFonts w:ascii="Arial" w:hAnsi="Arial" w:cs="Arial"/>
                </w:rPr>
                <w:delText xml:space="preserve">2.8 </w:delText>
              </w:r>
            </w:del>
          </w:p>
        </w:tc>
        <w:tc>
          <w:tcPr>
            <w:tcW w:w="0" w:type="dxa"/>
          </w:tcPr>
          <w:p w14:paraId="5C5C6CED" w14:textId="530025B5"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646" w:author="Yael Armon" w:date="2022-07-03T15:15:00Z"/>
                <w:rFonts w:ascii="Arial" w:eastAsia="Times New Roman" w:hAnsi="Arial" w:cs="Arial"/>
                <w:color w:val="000000"/>
              </w:rPr>
              <w:pPrChange w:id="2647"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648" w:author="Yael Armon" w:date="2022-07-03T15:15:00Z">
              <w:r w:rsidRPr="00221961" w:rsidDel="00DE6623">
                <w:rPr>
                  <w:rFonts w:ascii="Arial" w:eastAsia="Times New Roman" w:hAnsi="Arial" w:cs="Arial"/>
                  <w:color w:val="000000"/>
                </w:rPr>
                <w:delText>14%</w:delText>
              </w:r>
            </w:del>
          </w:p>
        </w:tc>
        <w:tc>
          <w:tcPr>
            <w:tcW w:w="0" w:type="dxa"/>
            <w:vAlign w:val="center"/>
          </w:tcPr>
          <w:p w14:paraId="60CBA33A" w14:textId="4C2C36F0"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649" w:author="Yael Armon" w:date="2022-07-03T15:15:00Z"/>
                <w:rFonts w:ascii="Arial" w:eastAsia="Times New Roman" w:hAnsi="Arial" w:cs="Arial"/>
                <w:color w:val="000000"/>
              </w:rPr>
              <w:pPrChange w:id="2650"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651" w:author="Yael Armon" w:date="2022-07-03T15:15:00Z">
              <w:r w:rsidDel="00DE6623">
                <w:rPr>
                  <w:rFonts w:ascii="Arial" w:hAnsi="Arial" w:cs="Arial"/>
                </w:rPr>
                <w:delText xml:space="preserve">175 </w:delText>
              </w:r>
            </w:del>
          </w:p>
        </w:tc>
      </w:tr>
      <w:tr w:rsidR="006E1F83" w:rsidRPr="00221961" w:rsidDel="00DE6623" w14:paraId="67D1741D" w14:textId="406FD495" w:rsidTr="006E1F83">
        <w:trPr>
          <w:cnfStyle w:val="000000100000" w:firstRow="0" w:lastRow="0" w:firstColumn="0" w:lastColumn="0" w:oddVBand="0" w:evenVBand="0" w:oddHBand="1" w:evenHBand="0" w:firstRowFirstColumn="0" w:firstRowLastColumn="0" w:lastRowFirstColumn="0" w:lastRowLastColumn="0"/>
          <w:trHeight w:val="232"/>
          <w:jc w:val="center"/>
          <w:del w:id="2652" w:author="Yael Armon" w:date="2022-07-03T15:15:00Z"/>
        </w:trPr>
        <w:tc>
          <w:tcPr>
            <w:cnfStyle w:val="001000000000" w:firstRow="0" w:lastRow="0" w:firstColumn="1" w:lastColumn="0" w:oddVBand="0" w:evenVBand="0" w:oddHBand="0" w:evenHBand="0" w:firstRowFirstColumn="0" w:firstRowLastColumn="0" w:lastRowFirstColumn="0" w:lastRowLastColumn="0"/>
            <w:tcW w:w="0" w:type="dxa"/>
            <w:hideMark/>
          </w:tcPr>
          <w:p w14:paraId="1A81E4C2" w14:textId="6B5B5D5F" w:rsidR="006E1F83" w:rsidRPr="00221961" w:rsidDel="00DE6623" w:rsidRDefault="006E1F83">
            <w:pPr>
              <w:spacing w:line="360" w:lineRule="auto"/>
              <w:jc w:val="both"/>
              <w:rPr>
                <w:del w:id="2653" w:author="Yael Armon" w:date="2022-07-03T15:15:00Z"/>
                <w:rFonts w:ascii="Arial" w:eastAsia="Times New Roman" w:hAnsi="Arial" w:cs="Arial"/>
                <w:color w:val="FFFFFF" w:themeColor="background1"/>
              </w:rPr>
              <w:pPrChange w:id="2654" w:author="Yael Armon" w:date="2022-07-03T15:16:00Z">
                <w:pPr>
                  <w:spacing w:line="360" w:lineRule="auto"/>
                </w:pPr>
              </w:pPrChange>
            </w:pPr>
            <w:del w:id="2655" w:author="Yael Armon" w:date="2022-07-03T15:15:00Z">
              <w:r w:rsidRPr="00221961" w:rsidDel="00DE6623">
                <w:rPr>
                  <w:rFonts w:ascii="Arial" w:eastAsia="Times New Roman" w:hAnsi="Arial" w:cs="Arial"/>
                  <w:color w:val="FFFFFF" w:themeColor="background1"/>
                  <w:rtl/>
                </w:rPr>
                <w:delText>בשר, ביצים ודגים</w:delText>
              </w:r>
            </w:del>
          </w:p>
        </w:tc>
        <w:tc>
          <w:tcPr>
            <w:tcW w:w="0" w:type="dxa"/>
            <w:noWrap/>
            <w:vAlign w:val="bottom"/>
          </w:tcPr>
          <w:p w14:paraId="04319682" w14:textId="1C777BFA"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56" w:author="Yael Armon" w:date="2022-07-03T15:15:00Z"/>
                <w:rFonts w:ascii="Arial" w:eastAsia="Times New Roman" w:hAnsi="Arial" w:cs="Arial"/>
                <w:color w:val="000000"/>
                <w:rtl/>
              </w:rPr>
              <w:pPrChange w:id="2657"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58" w:author="Yael Armon" w:date="2022-07-03T15:15:00Z">
              <w:r w:rsidDel="00DE6623">
                <w:rPr>
                  <w:rFonts w:ascii="Arial" w:hAnsi="Arial" w:cs="Arial"/>
                </w:rPr>
                <w:delText xml:space="preserve">1.4 </w:delText>
              </w:r>
            </w:del>
          </w:p>
        </w:tc>
        <w:tc>
          <w:tcPr>
            <w:tcW w:w="0" w:type="dxa"/>
          </w:tcPr>
          <w:p w14:paraId="7D67BD42" w14:textId="451D53E8"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59" w:author="Yael Armon" w:date="2022-07-03T15:15:00Z"/>
                <w:rFonts w:ascii="Arial" w:eastAsia="Times New Roman" w:hAnsi="Arial" w:cs="Arial"/>
                <w:color w:val="000000"/>
              </w:rPr>
              <w:pPrChange w:id="2660"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61" w:author="Yael Armon" w:date="2022-07-03T15:15:00Z">
              <w:r w:rsidRPr="00221961" w:rsidDel="00DE6623">
                <w:rPr>
                  <w:rFonts w:ascii="Arial" w:eastAsia="Times New Roman" w:hAnsi="Arial" w:cs="Arial"/>
                  <w:color w:val="000000"/>
                </w:rPr>
                <w:delText>8%</w:delText>
              </w:r>
            </w:del>
          </w:p>
        </w:tc>
        <w:tc>
          <w:tcPr>
            <w:tcW w:w="0" w:type="dxa"/>
            <w:vAlign w:val="center"/>
          </w:tcPr>
          <w:p w14:paraId="0FD48A7C" w14:textId="66720D29"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62" w:author="Yael Armon" w:date="2022-07-03T15:15:00Z"/>
                <w:rFonts w:ascii="Arial" w:eastAsia="Times New Roman" w:hAnsi="Arial" w:cs="Arial"/>
                <w:color w:val="000000"/>
              </w:rPr>
              <w:pPrChange w:id="2663"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64" w:author="Yael Armon" w:date="2022-07-03T15:15:00Z">
              <w:r w:rsidDel="00DE6623">
                <w:rPr>
                  <w:rFonts w:ascii="Arial" w:hAnsi="Arial" w:cs="Arial"/>
                </w:rPr>
                <w:delText xml:space="preserve">55 </w:delText>
              </w:r>
            </w:del>
          </w:p>
        </w:tc>
      </w:tr>
      <w:tr w:rsidR="006E1F83" w:rsidRPr="00221961" w:rsidDel="00DE6623" w14:paraId="64AB6F15" w14:textId="6ED651A5" w:rsidTr="006E1F83">
        <w:trPr>
          <w:trHeight w:val="232"/>
          <w:jc w:val="center"/>
          <w:del w:id="2665" w:author="Yael Armon" w:date="2022-07-03T15:15:00Z"/>
        </w:trPr>
        <w:tc>
          <w:tcPr>
            <w:cnfStyle w:val="001000000000" w:firstRow="0" w:lastRow="0" w:firstColumn="1" w:lastColumn="0" w:oddVBand="0" w:evenVBand="0" w:oddHBand="0" w:evenHBand="0" w:firstRowFirstColumn="0" w:firstRowLastColumn="0" w:lastRowFirstColumn="0" w:lastRowLastColumn="0"/>
            <w:tcW w:w="0" w:type="dxa"/>
            <w:tcBorders>
              <w:bottom w:val="single" w:sz="8" w:space="0" w:color="auto"/>
            </w:tcBorders>
            <w:hideMark/>
          </w:tcPr>
          <w:p w14:paraId="696057CC" w14:textId="015ADB65" w:rsidR="006E1F83" w:rsidRPr="00221961" w:rsidDel="00DE6623" w:rsidRDefault="006E1F83">
            <w:pPr>
              <w:spacing w:line="360" w:lineRule="auto"/>
              <w:jc w:val="both"/>
              <w:rPr>
                <w:del w:id="2666" w:author="Yael Armon" w:date="2022-07-03T15:15:00Z"/>
                <w:rFonts w:ascii="Arial" w:eastAsia="Times New Roman" w:hAnsi="Arial" w:cs="Arial"/>
                <w:color w:val="FFFFFF" w:themeColor="background1"/>
              </w:rPr>
              <w:pPrChange w:id="2667" w:author="Yael Armon" w:date="2022-07-03T15:16:00Z">
                <w:pPr>
                  <w:spacing w:line="360" w:lineRule="auto"/>
                </w:pPr>
              </w:pPrChange>
            </w:pPr>
            <w:del w:id="2668" w:author="Yael Armon" w:date="2022-07-03T15:15:00Z">
              <w:r w:rsidRPr="00221961" w:rsidDel="00DE6623">
                <w:rPr>
                  <w:rFonts w:ascii="Arial" w:eastAsia="Times New Roman" w:hAnsi="Arial" w:cs="Arial"/>
                  <w:color w:val="FFFFFF" w:themeColor="background1"/>
                  <w:rtl/>
                </w:rPr>
                <w:delText>חלב ומוצריו</w:delText>
              </w:r>
            </w:del>
          </w:p>
        </w:tc>
        <w:tc>
          <w:tcPr>
            <w:tcW w:w="0" w:type="dxa"/>
            <w:tcBorders>
              <w:bottom w:val="single" w:sz="8" w:space="0" w:color="auto"/>
            </w:tcBorders>
            <w:noWrap/>
            <w:vAlign w:val="bottom"/>
          </w:tcPr>
          <w:p w14:paraId="30151017" w14:textId="1BD9D840"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669" w:author="Yael Armon" w:date="2022-07-03T15:15:00Z"/>
                <w:rFonts w:ascii="Arial" w:eastAsia="Times New Roman" w:hAnsi="Arial" w:cs="Arial"/>
                <w:color w:val="000000"/>
                <w:rtl/>
              </w:rPr>
              <w:pPrChange w:id="2670"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671" w:author="Yael Armon" w:date="2022-07-03T15:15:00Z">
              <w:r w:rsidDel="00DE6623">
                <w:rPr>
                  <w:rFonts w:ascii="Arial" w:hAnsi="Arial" w:cs="Arial"/>
                </w:rPr>
                <w:delText xml:space="preserve">0.7 </w:delText>
              </w:r>
            </w:del>
          </w:p>
        </w:tc>
        <w:tc>
          <w:tcPr>
            <w:tcW w:w="0" w:type="dxa"/>
            <w:tcBorders>
              <w:bottom w:val="single" w:sz="8" w:space="0" w:color="auto"/>
            </w:tcBorders>
          </w:tcPr>
          <w:p w14:paraId="33171A2C" w14:textId="1C9EF139"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672" w:author="Yael Armon" w:date="2022-07-03T15:15:00Z"/>
                <w:rFonts w:ascii="Arial" w:eastAsia="Times New Roman" w:hAnsi="Arial" w:cs="Arial"/>
                <w:color w:val="000000"/>
              </w:rPr>
              <w:pPrChange w:id="2673"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674" w:author="Yael Armon" w:date="2022-07-03T15:15:00Z">
              <w:r w:rsidRPr="00221961" w:rsidDel="00DE6623">
                <w:rPr>
                  <w:rFonts w:ascii="Arial" w:eastAsia="Times New Roman" w:hAnsi="Arial" w:cs="Arial"/>
                  <w:color w:val="000000"/>
                </w:rPr>
                <w:delText>7%</w:delText>
              </w:r>
            </w:del>
          </w:p>
        </w:tc>
        <w:tc>
          <w:tcPr>
            <w:tcW w:w="0" w:type="dxa"/>
            <w:tcBorders>
              <w:bottom w:val="single" w:sz="8" w:space="0" w:color="auto"/>
            </w:tcBorders>
            <w:vAlign w:val="center"/>
          </w:tcPr>
          <w:p w14:paraId="1853DF55" w14:textId="39A7A0F3" w:rsidR="006E1F83" w:rsidRPr="00221961"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675" w:author="Yael Armon" w:date="2022-07-03T15:15:00Z"/>
                <w:rFonts w:ascii="Arial" w:eastAsia="Times New Roman" w:hAnsi="Arial" w:cs="Arial"/>
                <w:color w:val="000000"/>
              </w:rPr>
              <w:pPrChange w:id="2676" w:author="Yael Armon" w:date="2022-07-03T15:16:00Z">
                <w:pPr>
                  <w:bidi w:val="0"/>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2677" w:author="Yael Armon" w:date="2022-07-03T15:15:00Z">
              <w:r w:rsidDel="00DE6623">
                <w:rPr>
                  <w:rFonts w:ascii="Arial" w:hAnsi="Arial" w:cs="Arial"/>
                </w:rPr>
                <w:delText xml:space="preserve">100 </w:delText>
              </w:r>
            </w:del>
          </w:p>
        </w:tc>
      </w:tr>
      <w:tr w:rsidR="006E1F83" w:rsidRPr="00221961" w:rsidDel="00DE6623" w14:paraId="5CE1AE95" w14:textId="053270E2" w:rsidTr="006E1F83">
        <w:trPr>
          <w:cnfStyle w:val="000000100000" w:firstRow="0" w:lastRow="0" w:firstColumn="0" w:lastColumn="0" w:oddVBand="0" w:evenVBand="0" w:oddHBand="1" w:evenHBand="0" w:firstRowFirstColumn="0" w:firstRowLastColumn="0" w:lastRowFirstColumn="0" w:lastRowLastColumn="0"/>
          <w:trHeight w:val="232"/>
          <w:jc w:val="center"/>
          <w:del w:id="2678" w:author="Yael Armon" w:date="2022-07-03T15:15:00Z"/>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auto"/>
            </w:tcBorders>
            <w:noWrap/>
            <w:hideMark/>
          </w:tcPr>
          <w:p w14:paraId="1FD1631B" w14:textId="3DA9C877" w:rsidR="006E1F83" w:rsidRPr="00221961" w:rsidDel="00DE6623" w:rsidRDefault="006E1F83">
            <w:pPr>
              <w:spacing w:line="360" w:lineRule="auto"/>
              <w:jc w:val="both"/>
              <w:rPr>
                <w:del w:id="2679" w:author="Yael Armon" w:date="2022-07-03T15:15:00Z"/>
                <w:rFonts w:ascii="Arial" w:eastAsia="Times New Roman" w:hAnsi="Arial" w:cs="Arial"/>
                <w:color w:val="FFFFFF" w:themeColor="background1"/>
              </w:rPr>
              <w:pPrChange w:id="2680" w:author="Yael Armon" w:date="2022-07-03T15:16:00Z">
                <w:pPr>
                  <w:spacing w:line="360" w:lineRule="auto"/>
                </w:pPr>
              </w:pPrChange>
            </w:pPr>
            <w:del w:id="2681" w:author="Yael Armon" w:date="2022-07-03T15:15:00Z">
              <w:r w:rsidRPr="00221961" w:rsidDel="00DE6623">
                <w:rPr>
                  <w:rFonts w:ascii="Arial" w:eastAsia="Times New Roman" w:hAnsi="Arial" w:cs="Arial"/>
                  <w:color w:val="FFFFFF" w:themeColor="background1"/>
                  <w:rtl/>
                </w:rPr>
                <w:delText>סה"כ</w:delText>
              </w:r>
            </w:del>
          </w:p>
        </w:tc>
        <w:tc>
          <w:tcPr>
            <w:tcW w:w="0" w:type="dxa"/>
            <w:tcBorders>
              <w:top w:val="single" w:sz="8" w:space="0" w:color="auto"/>
            </w:tcBorders>
            <w:noWrap/>
            <w:vAlign w:val="bottom"/>
          </w:tcPr>
          <w:p w14:paraId="3ED3BA8E" w14:textId="7EB7B89D"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82" w:author="Yael Armon" w:date="2022-07-03T15:15:00Z"/>
                <w:rFonts w:ascii="Arial" w:eastAsia="Times New Roman" w:hAnsi="Arial" w:cs="Arial"/>
                <w:b/>
                <w:bCs/>
                <w:color w:val="000000"/>
              </w:rPr>
              <w:pPrChange w:id="2683"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84" w:author="Yael Armon" w:date="2022-07-03T15:15:00Z">
              <w:r w:rsidDel="00DE6623">
                <w:rPr>
                  <w:rFonts w:ascii="Arial" w:hAnsi="Arial" w:cs="Arial"/>
                </w:rPr>
                <w:delText xml:space="preserve">9.0 </w:delText>
              </w:r>
            </w:del>
          </w:p>
        </w:tc>
        <w:tc>
          <w:tcPr>
            <w:tcW w:w="0" w:type="dxa"/>
            <w:tcBorders>
              <w:top w:val="single" w:sz="8" w:space="0" w:color="auto"/>
            </w:tcBorders>
          </w:tcPr>
          <w:p w14:paraId="5BA8B8D2" w14:textId="49AAF94B" w:rsidR="006E1F83" w:rsidRPr="00221961"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85" w:author="Yael Armon" w:date="2022-07-03T15:15:00Z"/>
                <w:rFonts w:ascii="Arial" w:eastAsia="Times New Roman" w:hAnsi="Arial" w:cs="Arial"/>
                <w:b/>
                <w:bCs/>
                <w:color w:val="000000"/>
              </w:rPr>
              <w:pPrChange w:id="2686"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87" w:author="Yael Armon" w:date="2022-07-03T15:15:00Z">
              <w:r w:rsidRPr="00BE597A" w:rsidDel="00DE6623">
                <w:rPr>
                  <w:rFonts w:ascii="Arial" w:eastAsia="Times New Roman" w:hAnsi="Arial" w:cs="Arial"/>
                  <w:b/>
                  <w:bCs/>
                  <w:color w:val="000000"/>
                </w:rPr>
                <w:delText>13%</w:delText>
              </w:r>
            </w:del>
          </w:p>
        </w:tc>
        <w:tc>
          <w:tcPr>
            <w:tcW w:w="0" w:type="dxa"/>
            <w:tcBorders>
              <w:top w:val="single" w:sz="8" w:space="0" w:color="auto"/>
            </w:tcBorders>
            <w:vAlign w:val="center"/>
          </w:tcPr>
          <w:p w14:paraId="72C724F5" w14:textId="5E051CE5" w:rsidR="006E1F83" w:rsidRPr="00BE597A"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688" w:author="Yael Armon" w:date="2022-07-03T15:15:00Z"/>
                <w:rFonts w:ascii="Arial" w:eastAsia="Times New Roman" w:hAnsi="Arial" w:cs="Arial"/>
                <w:b/>
                <w:bCs/>
                <w:color w:val="000000"/>
              </w:rPr>
              <w:pPrChange w:id="2689" w:author="Yael Armon" w:date="2022-07-03T15:16:00Z">
                <w:pPr>
                  <w:bidi w:val="0"/>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2690" w:author="Yael Armon" w:date="2022-07-03T15:15:00Z">
              <w:r w:rsidDel="00DE6623">
                <w:rPr>
                  <w:rFonts w:ascii="Arial" w:hAnsi="Arial" w:cs="Arial"/>
                  <w:b/>
                  <w:bCs/>
                </w:rPr>
                <w:delText xml:space="preserve">990 </w:delText>
              </w:r>
            </w:del>
          </w:p>
        </w:tc>
      </w:tr>
    </w:tbl>
    <w:p w14:paraId="58F37367" w14:textId="7B2152F5" w:rsidR="006E1F83" w:rsidDel="00DE6623" w:rsidRDefault="006E1F83">
      <w:pPr>
        <w:spacing w:line="360" w:lineRule="auto"/>
        <w:jc w:val="both"/>
        <w:rPr>
          <w:del w:id="2691" w:author="Yael Armon" w:date="2022-07-03T15:15:00Z"/>
          <w:rFonts w:ascii="Arial" w:hAnsi="Arial" w:cs="Arial"/>
          <w:b/>
          <w:bCs/>
          <w:sz w:val="24"/>
          <w:szCs w:val="24"/>
          <w:rtl/>
        </w:rPr>
        <w:pPrChange w:id="2692" w:author="Yael Armon" w:date="2022-07-03T15:16:00Z">
          <w:pPr>
            <w:spacing w:line="360" w:lineRule="auto"/>
            <w:jc w:val="center"/>
          </w:pPr>
        </w:pPrChange>
      </w:pPr>
    </w:p>
    <w:p w14:paraId="0E9F1821" w14:textId="3017A3E9" w:rsidR="006E1F83" w:rsidDel="00DE6623" w:rsidRDefault="006E1F83">
      <w:pPr>
        <w:spacing w:line="360" w:lineRule="auto"/>
        <w:jc w:val="both"/>
        <w:rPr>
          <w:del w:id="2693" w:author="Yael Armon" w:date="2022-07-03T15:15:00Z"/>
          <w:rFonts w:ascii="Arial" w:hAnsi="Arial" w:cs="Arial"/>
          <w:rtl/>
        </w:rPr>
        <w:pPrChange w:id="2694" w:author="Yael Armon" w:date="2022-07-03T15:16:00Z">
          <w:pPr>
            <w:spacing w:after="0" w:line="360" w:lineRule="auto"/>
            <w:jc w:val="center"/>
          </w:pPr>
        </w:pPrChange>
      </w:pPr>
      <w:del w:id="2695" w:author="Yael Armon" w:date="2022-07-03T15:15:00Z">
        <w:r w:rsidRPr="00423DEC" w:rsidDel="00DE6623">
          <w:rPr>
            <w:rFonts w:ascii="Arial" w:hAnsi="Arial" w:cs="Arial" w:hint="eastAsia"/>
            <w:b/>
            <w:bCs/>
            <w:sz w:val="24"/>
            <w:szCs w:val="24"/>
            <w:rtl/>
          </w:rPr>
          <w:delText>שיעור</w:delText>
        </w:r>
        <w:r w:rsidRPr="00423DEC" w:rsidDel="00DE6623">
          <w:rPr>
            <w:rFonts w:ascii="Arial" w:hAnsi="Arial" w:cs="Arial"/>
            <w:b/>
            <w:bCs/>
            <w:sz w:val="24"/>
            <w:szCs w:val="24"/>
            <w:rtl/>
          </w:rPr>
          <w:delText xml:space="preserve"> אובדן במקטע הצרכנות הביתית </w:delText>
        </w:r>
        <w:r w:rsidRPr="00423DEC" w:rsidDel="00DE6623">
          <w:rPr>
            <w:rFonts w:ascii="Arial" w:hAnsi="Arial" w:cs="Arial" w:hint="eastAsia"/>
            <w:rtl/>
          </w:rPr>
          <w:delText>עבור</w:delText>
        </w:r>
        <w:r w:rsidRPr="00423DEC" w:rsidDel="00DE6623">
          <w:rPr>
            <w:rFonts w:ascii="Arial" w:hAnsi="Arial" w:cs="Arial"/>
            <w:rtl/>
          </w:rPr>
          <w:delText xml:space="preserve"> </w:delText>
        </w:r>
        <w:r w:rsidRPr="00423DEC" w:rsidDel="00DE6623">
          <w:rPr>
            <w:rFonts w:ascii="Arial" w:hAnsi="Arial" w:cs="Arial" w:hint="eastAsia"/>
            <w:rtl/>
          </w:rPr>
          <w:delText>מוצרים</w:delText>
        </w:r>
        <w:r w:rsidRPr="00423DEC" w:rsidDel="00DE6623">
          <w:rPr>
            <w:rFonts w:ascii="Arial" w:hAnsi="Arial" w:cs="Arial"/>
            <w:rtl/>
          </w:rPr>
          <w:delText xml:space="preserve"> </w:delText>
        </w:r>
        <w:r w:rsidRPr="00423DEC" w:rsidDel="00DE6623">
          <w:rPr>
            <w:rFonts w:ascii="Arial" w:hAnsi="Arial" w:cs="Arial" w:hint="eastAsia"/>
            <w:rtl/>
          </w:rPr>
          <w:delText>נבחרים</w:delText>
        </w:r>
      </w:del>
    </w:p>
    <w:p w14:paraId="086D5813" w14:textId="61A9218F" w:rsidR="006E1F83" w:rsidRPr="00423DEC" w:rsidDel="00DE6623" w:rsidRDefault="006E1F83">
      <w:pPr>
        <w:spacing w:line="360" w:lineRule="auto"/>
        <w:jc w:val="both"/>
        <w:rPr>
          <w:del w:id="2696" w:author="Yael Armon" w:date="2022-07-03T15:15:00Z"/>
          <w:rFonts w:ascii="Arial" w:hAnsi="Arial" w:cs="Arial"/>
          <w:b/>
          <w:bCs/>
          <w:sz w:val="24"/>
          <w:szCs w:val="24"/>
          <w:rtl/>
        </w:rPr>
        <w:pPrChange w:id="2697" w:author="Yael Armon" w:date="2022-07-03T15:16:00Z">
          <w:pPr>
            <w:spacing w:after="0" w:line="360" w:lineRule="auto"/>
            <w:jc w:val="center"/>
          </w:pPr>
        </w:pPrChange>
      </w:pPr>
      <w:del w:id="2698" w:author="Yael Armon" w:date="2022-07-03T15:15:00Z">
        <w:r w:rsidDel="00DE6623">
          <w:rPr>
            <w:rFonts w:ascii="Arial" w:hAnsi="Arial" w:cs="Arial" w:hint="cs"/>
            <w:rtl/>
          </w:rPr>
          <w:delText>מתוך סך הצריכה של אותם מוצרים</w:delText>
        </w:r>
      </w:del>
    </w:p>
    <w:p w14:paraId="65D87936" w14:textId="39A3D049" w:rsidR="006E1F83" w:rsidDel="00DE6623" w:rsidRDefault="006E1F83">
      <w:pPr>
        <w:spacing w:line="360" w:lineRule="auto"/>
        <w:jc w:val="both"/>
        <w:rPr>
          <w:del w:id="2699" w:author="Yael Armon" w:date="2022-07-03T15:15:00Z"/>
          <w:rFonts w:asciiTheme="minorBidi" w:hAnsiTheme="minorBidi"/>
          <w:sz w:val="18"/>
          <w:szCs w:val="18"/>
          <w:rtl/>
        </w:rPr>
        <w:pPrChange w:id="2700" w:author="Yael Armon" w:date="2022-07-03T15:16:00Z">
          <w:pPr>
            <w:spacing w:line="360" w:lineRule="auto"/>
            <w:jc w:val="center"/>
          </w:pPr>
        </w:pPrChange>
      </w:pPr>
      <w:del w:id="2701" w:author="Yael Armon" w:date="2022-07-03T15:15:00Z">
        <w:r w:rsidDel="00DE6623">
          <w:rPr>
            <w:noProof/>
          </w:rPr>
          <w:drawing>
            <wp:inline distT="0" distB="0" distL="0" distR="0" wp14:anchorId="44C6CE1B" wp14:editId="19DDB6B4">
              <wp:extent cx="4691581" cy="2308004"/>
              <wp:effectExtent l="0" t="0" r="0" b="0"/>
              <wp:docPr id="287438" name="תרשים 2874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del>
    </w:p>
    <w:p w14:paraId="3CAF022E" w14:textId="1E562BED" w:rsidR="006E1F83" w:rsidDel="00DE6623" w:rsidRDefault="006E1F83">
      <w:pPr>
        <w:spacing w:line="360" w:lineRule="auto"/>
        <w:jc w:val="both"/>
        <w:rPr>
          <w:del w:id="2702" w:author="Yael Armon" w:date="2022-07-03T15:15:00Z"/>
          <w:rFonts w:asciiTheme="minorBidi" w:eastAsiaTheme="majorEastAsia" w:hAnsiTheme="minorBidi"/>
          <w:b/>
          <w:bCs/>
          <w:rtl/>
        </w:rPr>
        <w:pPrChange w:id="2703" w:author="Yael Armon" w:date="2022-07-03T15:16:00Z">
          <w:pPr>
            <w:spacing w:line="360" w:lineRule="auto"/>
          </w:pPr>
        </w:pPrChange>
      </w:pPr>
      <w:del w:id="2704" w:author="Yael Armon" w:date="2022-07-03T15:15:00Z">
        <w:r w:rsidRPr="00090779" w:rsidDel="00DE6623">
          <w:rPr>
            <w:rFonts w:asciiTheme="minorBidi" w:hAnsiTheme="minorBidi"/>
            <w:sz w:val="18"/>
            <w:szCs w:val="18"/>
            <w:rtl/>
          </w:rPr>
          <w:delText xml:space="preserve">מקור: אומדני </w:delText>
        </w:r>
        <w:r w:rsidRPr="00090779" w:rsidDel="00DE6623">
          <w:rPr>
            <w:rFonts w:asciiTheme="minorBidi" w:hAnsiTheme="minorBidi"/>
            <w:sz w:val="18"/>
            <w:szCs w:val="18"/>
          </w:rPr>
          <w:delText>BDO</w:delText>
        </w:r>
      </w:del>
    </w:p>
    <w:p w14:paraId="20F37854" w14:textId="6ADFDAC4" w:rsidR="006E1F83" w:rsidDel="00DE6623" w:rsidRDefault="006E1F83">
      <w:pPr>
        <w:spacing w:line="360" w:lineRule="auto"/>
        <w:jc w:val="both"/>
        <w:rPr>
          <w:del w:id="2705" w:author="Yael Armon" w:date="2022-07-03T15:15:00Z"/>
          <w:rFonts w:asciiTheme="minorBidi" w:eastAsiaTheme="majorEastAsia" w:hAnsiTheme="minorBidi"/>
          <w:b/>
          <w:bCs/>
          <w:rtl/>
        </w:rPr>
        <w:pPrChange w:id="2706" w:author="Yael Armon" w:date="2022-07-03T15:16:00Z">
          <w:pPr>
            <w:spacing w:line="360" w:lineRule="auto"/>
          </w:pPr>
        </w:pPrChange>
      </w:pPr>
    </w:p>
    <w:p w14:paraId="375BEB49" w14:textId="58533AA8" w:rsidR="006E1F83" w:rsidRPr="00BC7DF8" w:rsidDel="00DE6623" w:rsidRDefault="006E1F83">
      <w:pPr>
        <w:spacing w:line="360" w:lineRule="auto"/>
        <w:jc w:val="both"/>
        <w:rPr>
          <w:del w:id="2707" w:author="Yael Armon" w:date="2022-07-03T15:15:00Z"/>
          <w:b/>
          <w:bCs/>
          <w:sz w:val="28"/>
          <w:szCs w:val="28"/>
          <w:rtl/>
        </w:rPr>
        <w:pPrChange w:id="2708" w:author="Yael Armon" w:date="2022-07-03T15:16:00Z">
          <w:pPr/>
        </w:pPrChange>
      </w:pPr>
      <w:del w:id="2709" w:author="Yael Armon" w:date="2022-07-03T15:15:00Z">
        <w:r w:rsidRPr="00875485" w:rsidDel="00DE6623">
          <w:rPr>
            <w:rFonts w:asciiTheme="minorBidi" w:eastAsiaTheme="majorEastAsia" w:hAnsiTheme="minorBidi" w:hint="cs"/>
            <w:b/>
            <w:bCs/>
            <w:rtl/>
          </w:rPr>
          <w:delText>כותרת מודגשת:</w:delText>
        </w:r>
        <w:r w:rsidRPr="00BC7DF8" w:rsidDel="00DE6623">
          <w:rPr>
            <w:rFonts w:hint="cs"/>
            <w:b/>
            <w:bCs/>
            <w:sz w:val="28"/>
            <w:szCs w:val="28"/>
            <w:rtl/>
          </w:rPr>
          <w:delText xml:space="preserve"> </w:delText>
        </w:r>
        <w:r w:rsidRPr="007A0836" w:rsidDel="00DE6623">
          <w:rPr>
            <w:rFonts w:hint="eastAsia"/>
            <w:b/>
            <w:bCs/>
            <w:sz w:val="28"/>
            <w:szCs w:val="28"/>
            <w:rtl/>
          </w:rPr>
          <w:delText>הגורמים</w:delText>
        </w:r>
        <w:r w:rsidRPr="007A0836" w:rsidDel="00DE6623">
          <w:rPr>
            <w:b/>
            <w:bCs/>
            <w:sz w:val="28"/>
            <w:szCs w:val="28"/>
            <w:rtl/>
          </w:rPr>
          <w:delText xml:space="preserve"> </w:delText>
        </w:r>
        <w:r w:rsidRPr="007A0836" w:rsidDel="00DE6623">
          <w:rPr>
            <w:rFonts w:hint="eastAsia"/>
            <w:b/>
            <w:bCs/>
            <w:sz w:val="28"/>
            <w:szCs w:val="28"/>
            <w:rtl/>
          </w:rPr>
          <w:delText>העיקריים</w:delText>
        </w:r>
        <w:r w:rsidRPr="007A0836" w:rsidDel="00DE6623">
          <w:rPr>
            <w:b/>
            <w:bCs/>
            <w:sz w:val="28"/>
            <w:szCs w:val="28"/>
            <w:rtl/>
          </w:rPr>
          <w:delText xml:space="preserve"> </w:delText>
        </w:r>
        <w:r w:rsidRPr="007A0836" w:rsidDel="00DE6623">
          <w:rPr>
            <w:rFonts w:hint="eastAsia"/>
            <w:b/>
            <w:bCs/>
            <w:sz w:val="28"/>
            <w:szCs w:val="28"/>
            <w:rtl/>
          </w:rPr>
          <w:delText>לאובדן</w:delText>
        </w:r>
        <w:r w:rsidRPr="007A0836" w:rsidDel="00DE6623">
          <w:rPr>
            <w:b/>
            <w:bCs/>
            <w:sz w:val="28"/>
            <w:szCs w:val="28"/>
            <w:rtl/>
          </w:rPr>
          <w:delText xml:space="preserve"> </w:delText>
        </w:r>
        <w:r w:rsidRPr="007A0836" w:rsidDel="00DE6623">
          <w:rPr>
            <w:rFonts w:hint="eastAsia"/>
            <w:b/>
            <w:bCs/>
            <w:sz w:val="28"/>
            <w:szCs w:val="28"/>
            <w:rtl/>
          </w:rPr>
          <w:delText>מזון</w:delText>
        </w:r>
        <w:r w:rsidRPr="007A0836" w:rsidDel="00DE6623">
          <w:rPr>
            <w:b/>
            <w:bCs/>
            <w:sz w:val="28"/>
            <w:szCs w:val="28"/>
            <w:rtl/>
          </w:rPr>
          <w:delText xml:space="preserve"> </w:delText>
        </w:r>
        <w:r w:rsidRPr="007A0836" w:rsidDel="00DE6623">
          <w:rPr>
            <w:rFonts w:hint="eastAsia"/>
            <w:b/>
            <w:bCs/>
            <w:sz w:val="28"/>
            <w:szCs w:val="28"/>
            <w:rtl/>
          </w:rPr>
          <w:delText>ביתי</w:delText>
        </w:r>
        <w:r w:rsidDel="00DE6623">
          <w:rPr>
            <w:rFonts w:hint="cs"/>
            <w:b/>
            <w:bCs/>
            <w:sz w:val="28"/>
            <w:szCs w:val="28"/>
          </w:rPr>
          <w:delText xml:space="preserve"> </w:delText>
        </w:r>
        <w:r w:rsidRPr="007A0836" w:rsidDel="00DE6623">
          <w:rPr>
            <w:b/>
            <w:bCs/>
            <w:sz w:val="28"/>
            <w:szCs w:val="28"/>
            <w:rtl/>
          </w:rPr>
          <w:delText xml:space="preserve">- </w:delText>
        </w:r>
        <w:r w:rsidRPr="007A0836" w:rsidDel="00DE6623">
          <w:rPr>
            <w:rFonts w:hint="eastAsia"/>
            <w:b/>
            <w:bCs/>
            <w:sz w:val="28"/>
            <w:szCs w:val="28"/>
            <w:rtl/>
          </w:rPr>
          <w:delText>הכנת</w:delText>
        </w:r>
        <w:r w:rsidRPr="007A0836" w:rsidDel="00DE6623">
          <w:rPr>
            <w:b/>
            <w:bCs/>
            <w:sz w:val="28"/>
            <w:szCs w:val="28"/>
            <w:rtl/>
          </w:rPr>
          <w:delText xml:space="preserve"> </w:delText>
        </w:r>
        <w:r w:rsidRPr="007A0836" w:rsidDel="00DE6623">
          <w:rPr>
            <w:rFonts w:hint="eastAsia"/>
            <w:b/>
            <w:bCs/>
            <w:sz w:val="28"/>
            <w:szCs w:val="28"/>
            <w:rtl/>
          </w:rPr>
          <w:delText>כמות</w:delText>
        </w:r>
        <w:r w:rsidRPr="007A0836" w:rsidDel="00DE6623">
          <w:rPr>
            <w:b/>
            <w:bCs/>
            <w:sz w:val="28"/>
            <w:szCs w:val="28"/>
            <w:rtl/>
          </w:rPr>
          <w:delText xml:space="preserve"> </w:delText>
        </w:r>
        <w:r w:rsidRPr="007A0836" w:rsidDel="00DE6623">
          <w:rPr>
            <w:rFonts w:hint="eastAsia"/>
            <w:b/>
            <w:bCs/>
            <w:sz w:val="28"/>
            <w:szCs w:val="28"/>
            <w:rtl/>
          </w:rPr>
          <w:delText>עודפת</w:delText>
        </w:r>
        <w:r w:rsidRPr="007A0836" w:rsidDel="00DE6623">
          <w:rPr>
            <w:b/>
            <w:bCs/>
            <w:sz w:val="28"/>
            <w:szCs w:val="28"/>
            <w:rtl/>
          </w:rPr>
          <w:delText xml:space="preserve"> </w:delText>
        </w:r>
        <w:r w:rsidRPr="007A0836" w:rsidDel="00DE6623">
          <w:rPr>
            <w:rFonts w:hint="eastAsia"/>
            <w:b/>
            <w:bCs/>
            <w:sz w:val="28"/>
            <w:szCs w:val="28"/>
            <w:rtl/>
          </w:rPr>
          <w:delText>ופג</w:delText>
        </w:r>
        <w:r w:rsidRPr="007A0836" w:rsidDel="00DE6623">
          <w:rPr>
            <w:b/>
            <w:bCs/>
            <w:sz w:val="28"/>
            <w:szCs w:val="28"/>
            <w:rtl/>
          </w:rPr>
          <w:delText xml:space="preserve"> </w:delText>
        </w:r>
        <w:r w:rsidRPr="007A0836" w:rsidDel="00DE6623">
          <w:rPr>
            <w:rFonts w:hint="eastAsia"/>
            <w:b/>
            <w:bCs/>
            <w:sz w:val="28"/>
            <w:szCs w:val="28"/>
            <w:rtl/>
          </w:rPr>
          <w:delText>תוקף</w:delText>
        </w:r>
        <w:r w:rsidRPr="00BC7DF8" w:rsidDel="00DE6623">
          <w:rPr>
            <w:rFonts w:hint="cs"/>
            <w:b/>
            <w:bCs/>
            <w:sz w:val="28"/>
            <w:szCs w:val="28"/>
            <w:rtl/>
          </w:rPr>
          <w:delText xml:space="preserve"> </w:delText>
        </w:r>
      </w:del>
    </w:p>
    <w:p w14:paraId="5C5E0EE8" w14:textId="130546DF" w:rsidR="006E1F83" w:rsidDel="00DE6623" w:rsidRDefault="006E1F83" w:rsidP="00C852E6">
      <w:pPr>
        <w:spacing w:line="360" w:lineRule="auto"/>
        <w:jc w:val="both"/>
        <w:rPr>
          <w:del w:id="2710" w:author="Yael Armon" w:date="2022-07-03T15:15:00Z"/>
          <w:rFonts w:ascii="Arial" w:hAnsi="Arial" w:cs="Arial"/>
          <w:sz w:val="24"/>
          <w:szCs w:val="24"/>
          <w:rtl/>
        </w:rPr>
      </w:pPr>
      <w:del w:id="2711" w:author="Yael Armon" w:date="2022-07-03T15:15:00Z">
        <w:r w:rsidRPr="004C7852" w:rsidDel="00DE6623">
          <w:rPr>
            <w:rFonts w:hint="cs"/>
            <w:sz w:val="24"/>
            <w:szCs w:val="24"/>
            <w:rtl/>
          </w:rPr>
          <w:delText>אובדן מזון בצריכה הביתית נובע משילוב של הרגלי צרכנות</w:delText>
        </w:r>
        <w:r w:rsidDel="00DE6623">
          <w:rPr>
            <w:rFonts w:hint="cs"/>
            <w:sz w:val="24"/>
            <w:szCs w:val="24"/>
            <w:rtl/>
          </w:rPr>
          <w:delText xml:space="preserve"> ותרבות השפע, יחד עם השפעת </w:delText>
        </w:r>
        <w:r w:rsidRPr="004C7852" w:rsidDel="00DE6623">
          <w:rPr>
            <w:rFonts w:hint="cs"/>
            <w:sz w:val="24"/>
            <w:szCs w:val="24"/>
            <w:rtl/>
          </w:rPr>
          <w:delText xml:space="preserve">אופן איחסון המזון והשמירה על טריותו. </w:delText>
        </w:r>
        <w:r w:rsidDel="00DE6623">
          <w:rPr>
            <w:rFonts w:hint="cs"/>
            <w:sz w:val="24"/>
            <w:szCs w:val="24"/>
            <w:rtl/>
          </w:rPr>
          <w:delText xml:space="preserve">ערך אובדן המזון בצריכה הביתית הינו </w:delText>
        </w:r>
        <w:r w:rsidRPr="004C7852" w:rsidDel="00DE6623">
          <w:rPr>
            <w:rFonts w:hint="cs"/>
            <w:sz w:val="24"/>
            <w:szCs w:val="24"/>
            <w:rtl/>
          </w:rPr>
          <w:delText>כ-</w:delText>
        </w:r>
        <w:r w:rsidDel="00DE6623">
          <w:rPr>
            <w:rFonts w:hint="cs"/>
            <w:sz w:val="24"/>
            <w:szCs w:val="24"/>
            <w:rtl/>
          </w:rPr>
          <w:delText xml:space="preserve">9 </w:delText>
        </w:r>
        <w:r w:rsidRPr="004C7852" w:rsidDel="00DE6623">
          <w:rPr>
            <w:rFonts w:hint="cs"/>
            <w:sz w:val="24"/>
            <w:szCs w:val="24"/>
            <w:rtl/>
          </w:rPr>
          <w:delText>מיליארד ₪</w:delText>
        </w:r>
        <w:r w:rsidDel="00DE6623">
          <w:rPr>
            <w:rFonts w:hint="cs"/>
            <w:sz w:val="24"/>
            <w:szCs w:val="24"/>
            <w:rtl/>
          </w:rPr>
          <w:delText xml:space="preserve"> בשנה.</w:delText>
        </w:r>
      </w:del>
    </w:p>
    <w:p w14:paraId="1F6ECDC0" w14:textId="52F58596" w:rsidR="006E1F83" w:rsidRPr="004C7852" w:rsidDel="00DE6623" w:rsidRDefault="006E1F83" w:rsidP="00C852E6">
      <w:pPr>
        <w:spacing w:line="360" w:lineRule="auto"/>
        <w:jc w:val="both"/>
        <w:rPr>
          <w:del w:id="2712" w:author="Yael Armon" w:date="2022-07-03T15:15:00Z"/>
          <w:sz w:val="24"/>
          <w:szCs w:val="24"/>
          <w:rtl/>
        </w:rPr>
      </w:pPr>
      <w:del w:id="2713" w:author="Yael Armon" w:date="2022-07-03T15:15:00Z">
        <w:r w:rsidDel="00DE6623">
          <w:rPr>
            <w:rFonts w:hint="cs"/>
            <w:sz w:val="24"/>
            <w:szCs w:val="24"/>
            <w:rtl/>
          </w:rPr>
          <w:delText>ה</w:delText>
        </w:r>
        <w:r w:rsidRPr="004C7852" w:rsidDel="00DE6623">
          <w:rPr>
            <w:rFonts w:hint="cs"/>
            <w:sz w:val="24"/>
            <w:szCs w:val="24"/>
            <w:rtl/>
          </w:rPr>
          <w:delText xml:space="preserve">גורמים </w:delText>
        </w:r>
        <w:r w:rsidDel="00DE6623">
          <w:rPr>
            <w:rFonts w:hint="cs"/>
            <w:sz w:val="24"/>
            <w:szCs w:val="24"/>
            <w:rtl/>
          </w:rPr>
          <w:delText>ה</w:delText>
        </w:r>
        <w:r w:rsidRPr="004C7852" w:rsidDel="00DE6623">
          <w:rPr>
            <w:rFonts w:hint="cs"/>
            <w:sz w:val="24"/>
            <w:szCs w:val="24"/>
            <w:rtl/>
          </w:rPr>
          <w:delText>עיקריים לאובדן של מזון בצריכה הביתית</w:delText>
        </w:r>
        <w:r w:rsidDel="00DE6623">
          <w:rPr>
            <w:rStyle w:val="FootnoteReference"/>
            <w:sz w:val="24"/>
            <w:szCs w:val="24"/>
            <w:rtl/>
          </w:rPr>
          <w:footnoteReference w:id="32"/>
        </w:r>
        <w:r w:rsidRPr="004C7852" w:rsidDel="00DE6623">
          <w:rPr>
            <w:rFonts w:hint="cs"/>
            <w:sz w:val="24"/>
            <w:szCs w:val="24"/>
            <w:rtl/>
          </w:rPr>
          <w:delText>:</w:delText>
        </w:r>
      </w:del>
    </w:p>
    <w:p w14:paraId="78D7EEB3" w14:textId="7983A12B" w:rsidR="006E1F83" w:rsidRPr="00B52D8F" w:rsidDel="00DE6623" w:rsidRDefault="006E1F83">
      <w:pPr>
        <w:spacing w:line="360" w:lineRule="auto"/>
        <w:jc w:val="both"/>
        <w:rPr>
          <w:del w:id="2716" w:author="Yael Armon" w:date="2022-07-03T15:15:00Z"/>
          <w:sz w:val="24"/>
          <w:szCs w:val="24"/>
          <w:rtl/>
        </w:rPr>
        <w:pPrChange w:id="2717" w:author="Yael Armon" w:date="2022-07-03T15:16:00Z">
          <w:pPr>
            <w:spacing w:line="360" w:lineRule="auto"/>
            <w:ind w:left="720"/>
            <w:jc w:val="both"/>
          </w:pPr>
        </w:pPrChange>
      </w:pPr>
      <w:del w:id="2718" w:author="Yael Armon" w:date="2022-07-03T15:15:00Z">
        <w:r w:rsidRPr="00B52D8F" w:rsidDel="00DE6623">
          <w:rPr>
            <w:rFonts w:hint="cs"/>
            <w:b/>
            <w:bCs/>
            <w:sz w:val="24"/>
            <w:szCs w:val="24"/>
            <w:rtl/>
          </w:rPr>
          <w:delText>הכנת</w:delText>
        </w:r>
        <w:r w:rsidRPr="00B52D8F" w:rsidDel="00DE6623">
          <w:rPr>
            <w:b/>
            <w:bCs/>
            <w:sz w:val="24"/>
            <w:szCs w:val="24"/>
            <w:rtl/>
          </w:rPr>
          <w:delText xml:space="preserve"> </w:delText>
        </w:r>
        <w:r w:rsidRPr="00B52D8F" w:rsidDel="00DE6623">
          <w:rPr>
            <w:rFonts w:hint="cs"/>
            <w:b/>
            <w:bCs/>
            <w:sz w:val="24"/>
            <w:szCs w:val="24"/>
            <w:rtl/>
          </w:rPr>
          <w:delText>כמות</w:delText>
        </w:r>
        <w:r w:rsidRPr="00B52D8F" w:rsidDel="00DE6623">
          <w:rPr>
            <w:b/>
            <w:bCs/>
            <w:sz w:val="24"/>
            <w:szCs w:val="24"/>
            <w:rtl/>
          </w:rPr>
          <w:delText xml:space="preserve"> </w:delText>
        </w:r>
        <w:r w:rsidRPr="00B52D8F" w:rsidDel="00DE6623">
          <w:rPr>
            <w:rFonts w:hint="cs"/>
            <w:b/>
            <w:bCs/>
            <w:sz w:val="24"/>
            <w:szCs w:val="24"/>
            <w:rtl/>
          </w:rPr>
          <w:delText>עודפת</w:delText>
        </w:r>
        <w:r w:rsidRPr="00B52D8F" w:rsidDel="00DE6623">
          <w:rPr>
            <w:sz w:val="24"/>
            <w:szCs w:val="24"/>
            <w:rtl/>
          </w:rPr>
          <w:delText xml:space="preserve"> – </w:delText>
        </w:r>
        <w:r w:rsidRPr="00B52D8F" w:rsidDel="00DE6623">
          <w:rPr>
            <w:rFonts w:hint="cs"/>
            <w:sz w:val="24"/>
            <w:szCs w:val="24"/>
            <w:rtl/>
          </w:rPr>
          <w:delText>הכנת</w:delText>
        </w:r>
        <w:r w:rsidRPr="00B52D8F" w:rsidDel="00DE6623">
          <w:rPr>
            <w:sz w:val="24"/>
            <w:szCs w:val="24"/>
            <w:rtl/>
          </w:rPr>
          <w:delText xml:space="preserve"> </w:delText>
        </w:r>
        <w:r w:rsidRPr="00B52D8F" w:rsidDel="00DE6623">
          <w:rPr>
            <w:rFonts w:hint="cs"/>
            <w:sz w:val="24"/>
            <w:szCs w:val="24"/>
            <w:rtl/>
          </w:rPr>
          <w:delText>מזון</w:delText>
        </w:r>
        <w:r w:rsidRPr="00B52D8F" w:rsidDel="00DE6623">
          <w:rPr>
            <w:sz w:val="24"/>
            <w:szCs w:val="24"/>
            <w:rtl/>
          </w:rPr>
          <w:delText xml:space="preserve"> </w:delText>
        </w:r>
        <w:r w:rsidRPr="00B52D8F" w:rsidDel="00DE6623">
          <w:rPr>
            <w:rFonts w:hint="cs"/>
            <w:sz w:val="24"/>
            <w:szCs w:val="24"/>
            <w:rtl/>
          </w:rPr>
          <w:delText>מעבר</w:delText>
        </w:r>
        <w:r w:rsidRPr="00B52D8F" w:rsidDel="00DE6623">
          <w:rPr>
            <w:sz w:val="24"/>
            <w:szCs w:val="24"/>
            <w:rtl/>
          </w:rPr>
          <w:delText xml:space="preserve"> </w:delText>
        </w:r>
        <w:r w:rsidRPr="00B52D8F" w:rsidDel="00DE6623">
          <w:rPr>
            <w:rFonts w:hint="cs"/>
            <w:sz w:val="24"/>
            <w:szCs w:val="24"/>
            <w:rtl/>
          </w:rPr>
          <w:delText>לצרכים</w:delText>
        </w:r>
        <w:r w:rsidRPr="00B52D8F" w:rsidDel="00DE6623">
          <w:rPr>
            <w:sz w:val="24"/>
            <w:szCs w:val="24"/>
            <w:rtl/>
          </w:rPr>
          <w:delText xml:space="preserve">, </w:delText>
        </w:r>
        <w:r w:rsidRPr="00B52D8F" w:rsidDel="00DE6623">
          <w:rPr>
            <w:rFonts w:hint="cs"/>
            <w:sz w:val="24"/>
            <w:szCs w:val="24"/>
            <w:rtl/>
          </w:rPr>
          <w:delText>לרוב</w:delText>
        </w:r>
        <w:r w:rsidRPr="00B52D8F" w:rsidDel="00DE6623">
          <w:rPr>
            <w:sz w:val="24"/>
            <w:szCs w:val="24"/>
            <w:rtl/>
          </w:rPr>
          <w:delText xml:space="preserve"> </w:delText>
        </w:r>
        <w:r w:rsidRPr="00B52D8F" w:rsidDel="00DE6623">
          <w:rPr>
            <w:rFonts w:hint="cs"/>
            <w:sz w:val="24"/>
            <w:szCs w:val="24"/>
            <w:rtl/>
          </w:rPr>
          <w:delText>עודף</w:delText>
        </w:r>
        <w:r w:rsidRPr="00B52D8F" w:rsidDel="00DE6623">
          <w:rPr>
            <w:sz w:val="24"/>
            <w:szCs w:val="24"/>
            <w:rtl/>
          </w:rPr>
          <w:delText xml:space="preserve"> </w:delText>
        </w:r>
        <w:r w:rsidRPr="00B52D8F" w:rsidDel="00DE6623">
          <w:rPr>
            <w:rFonts w:hint="cs"/>
            <w:sz w:val="24"/>
            <w:szCs w:val="24"/>
            <w:rtl/>
          </w:rPr>
          <w:delText>מזון</w:delText>
        </w:r>
        <w:r w:rsidRPr="00B52D8F" w:rsidDel="00DE6623">
          <w:rPr>
            <w:sz w:val="24"/>
            <w:szCs w:val="24"/>
            <w:rtl/>
          </w:rPr>
          <w:delText xml:space="preserve"> </w:delText>
        </w:r>
        <w:r w:rsidRPr="00B52D8F" w:rsidDel="00DE6623">
          <w:rPr>
            <w:rFonts w:hint="cs"/>
            <w:sz w:val="24"/>
            <w:szCs w:val="24"/>
            <w:rtl/>
          </w:rPr>
          <w:delText>שבושל</w:delText>
        </w:r>
        <w:r w:rsidRPr="00B52D8F" w:rsidDel="00DE6623">
          <w:rPr>
            <w:sz w:val="24"/>
            <w:szCs w:val="24"/>
            <w:rtl/>
          </w:rPr>
          <w:delText xml:space="preserve"> </w:delText>
        </w:r>
        <w:r w:rsidRPr="00B52D8F" w:rsidDel="00DE6623">
          <w:rPr>
            <w:rFonts w:hint="cs"/>
            <w:sz w:val="24"/>
            <w:szCs w:val="24"/>
            <w:rtl/>
          </w:rPr>
          <w:delText>או</w:delText>
        </w:r>
        <w:r w:rsidRPr="00B52D8F" w:rsidDel="00DE6623">
          <w:rPr>
            <w:sz w:val="24"/>
            <w:szCs w:val="24"/>
            <w:rtl/>
          </w:rPr>
          <w:delText xml:space="preserve"> </w:delText>
        </w:r>
        <w:r w:rsidRPr="00B52D8F" w:rsidDel="00DE6623">
          <w:rPr>
            <w:rFonts w:hint="cs"/>
            <w:sz w:val="24"/>
            <w:szCs w:val="24"/>
            <w:rtl/>
          </w:rPr>
          <w:delText>הוכן</w:delText>
        </w:r>
        <w:r w:rsidRPr="00B52D8F" w:rsidDel="00DE6623">
          <w:rPr>
            <w:sz w:val="24"/>
            <w:szCs w:val="24"/>
            <w:rtl/>
          </w:rPr>
          <w:delText xml:space="preserve"> </w:delText>
        </w:r>
        <w:r w:rsidRPr="00B52D8F" w:rsidDel="00DE6623">
          <w:rPr>
            <w:rFonts w:hint="cs"/>
            <w:sz w:val="24"/>
            <w:szCs w:val="24"/>
            <w:rtl/>
          </w:rPr>
          <w:delText>ולא</w:delText>
        </w:r>
        <w:r w:rsidRPr="00B52D8F" w:rsidDel="00DE6623">
          <w:rPr>
            <w:sz w:val="24"/>
            <w:szCs w:val="24"/>
            <w:rtl/>
          </w:rPr>
          <w:delText xml:space="preserve"> </w:delText>
        </w:r>
        <w:r w:rsidRPr="00B52D8F" w:rsidDel="00DE6623">
          <w:rPr>
            <w:rFonts w:hint="cs"/>
            <w:sz w:val="24"/>
            <w:szCs w:val="24"/>
            <w:rtl/>
          </w:rPr>
          <w:delText>נצרך</w:delText>
        </w:r>
        <w:r w:rsidDel="00DE6623">
          <w:rPr>
            <w:rFonts w:hint="cs"/>
            <w:sz w:val="24"/>
            <w:szCs w:val="24"/>
            <w:rtl/>
          </w:rPr>
          <w:delText>, לעיתים בשל קנית יתר של מזון.</w:delText>
        </w:r>
      </w:del>
    </w:p>
    <w:p w14:paraId="0EED52D3" w14:textId="6E8C1E74" w:rsidR="006E1F83" w:rsidRPr="00B52D8F" w:rsidDel="00DE6623" w:rsidRDefault="006E1F83">
      <w:pPr>
        <w:spacing w:line="360" w:lineRule="auto"/>
        <w:jc w:val="both"/>
        <w:rPr>
          <w:del w:id="2719" w:author="Yael Armon" w:date="2022-07-03T15:15:00Z"/>
          <w:sz w:val="24"/>
          <w:szCs w:val="24"/>
          <w:rtl/>
        </w:rPr>
        <w:pPrChange w:id="2720" w:author="Yael Armon" w:date="2022-07-03T15:16:00Z">
          <w:pPr>
            <w:spacing w:line="360" w:lineRule="auto"/>
            <w:ind w:left="720"/>
            <w:jc w:val="both"/>
          </w:pPr>
        </w:pPrChange>
      </w:pPr>
      <w:del w:id="2721" w:author="Yael Armon" w:date="2022-07-03T15:15:00Z">
        <w:r w:rsidRPr="00B52D8F" w:rsidDel="00DE6623">
          <w:rPr>
            <w:rFonts w:hint="cs"/>
            <w:b/>
            <w:bCs/>
            <w:sz w:val="24"/>
            <w:szCs w:val="24"/>
            <w:rtl/>
          </w:rPr>
          <w:delText>פג</w:delText>
        </w:r>
        <w:r w:rsidRPr="00B52D8F" w:rsidDel="00DE6623">
          <w:rPr>
            <w:b/>
            <w:bCs/>
            <w:sz w:val="24"/>
            <w:szCs w:val="24"/>
            <w:rtl/>
          </w:rPr>
          <w:delText xml:space="preserve"> </w:delText>
        </w:r>
        <w:r w:rsidRPr="00B52D8F" w:rsidDel="00DE6623">
          <w:rPr>
            <w:rFonts w:hint="cs"/>
            <w:b/>
            <w:bCs/>
            <w:sz w:val="24"/>
            <w:szCs w:val="24"/>
            <w:rtl/>
          </w:rPr>
          <w:delText>תוקף</w:delText>
        </w:r>
        <w:r w:rsidRPr="00B52D8F" w:rsidDel="00DE6623">
          <w:rPr>
            <w:sz w:val="24"/>
            <w:szCs w:val="24"/>
            <w:rtl/>
          </w:rPr>
          <w:delText xml:space="preserve"> - </w:delText>
        </w:r>
        <w:r w:rsidRPr="00B52D8F" w:rsidDel="00DE6623">
          <w:rPr>
            <w:rFonts w:hint="cs"/>
            <w:sz w:val="24"/>
            <w:szCs w:val="24"/>
            <w:rtl/>
          </w:rPr>
          <w:delText>מזון</w:delText>
        </w:r>
        <w:r w:rsidRPr="00B52D8F" w:rsidDel="00DE6623">
          <w:rPr>
            <w:sz w:val="24"/>
            <w:szCs w:val="24"/>
            <w:rtl/>
          </w:rPr>
          <w:delText xml:space="preserve"> </w:delText>
        </w:r>
        <w:r w:rsidRPr="00B52D8F" w:rsidDel="00DE6623">
          <w:rPr>
            <w:rFonts w:hint="cs"/>
            <w:sz w:val="24"/>
            <w:szCs w:val="24"/>
            <w:rtl/>
          </w:rPr>
          <w:delText>שפג</w:delText>
        </w:r>
        <w:r w:rsidRPr="00B52D8F" w:rsidDel="00DE6623">
          <w:rPr>
            <w:sz w:val="24"/>
            <w:szCs w:val="24"/>
            <w:rtl/>
          </w:rPr>
          <w:delText xml:space="preserve"> </w:delText>
        </w:r>
        <w:r w:rsidRPr="00B52D8F" w:rsidDel="00DE6623">
          <w:rPr>
            <w:rFonts w:hint="cs"/>
            <w:sz w:val="24"/>
            <w:szCs w:val="24"/>
            <w:rtl/>
          </w:rPr>
          <w:delText>תוקפו</w:delText>
        </w:r>
        <w:r w:rsidRPr="00B52D8F" w:rsidDel="00DE6623">
          <w:rPr>
            <w:sz w:val="24"/>
            <w:szCs w:val="24"/>
            <w:rtl/>
          </w:rPr>
          <w:delText xml:space="preserve"> </w:delText>
        </w:r>
        <w:r w:rsidRPr="00B52D8F" w:rsidDel="00DE6623">
          <w:rPr>
            <w:rFonts w:hint="cs"/>
            <w:sz w:val="24"/>
            <w:szCs w:val="24"/>
            <w:rtl/>
          </w:rPr>
          <w:delText>טרם</w:delText>
        </w:r>
        <w:r w:rsidRPr="00B52D8F" w:rsidDel="00DE6623">
          <w:rPr>
            <w:sz w:val="24"/>
            <w:szCs w:val="24"/>
            <w:rtl/>
          </w:rPr>
          <w:delText xml:space="preserve"> </w:delText>
        </w:r>
        <w:r w:rsidRPr="00B52D8F" w:rsidDel="00DE6623">
          <w:rPr>
            <w:rFonts w:hint="cs"/>
            <w:sz w:val="24"/>
            <w:szCs w:val="24"/>
            <w:rtl/>
          </w:rPr>
          <w:delText>נצרך</w:delText>
        </w:r>
        <w:r w:rsidRPr="00B52D8F" w:rsidDel="00DE6623">
          <w:rPr>
            <w:sz w:val="24"/>
            <w:szCs w:val="24"/>
            <w:rtl/>
          </w:rPr>
          <w:delText xml:space="preserve"> </w:delText>
        </w:r>
        <w:r w:rsidRPr="00B52D8F" w:rsidDel="00DE6623">
          <w:rPr>
            <w:rFonts w:hint="cs"/>
            <w:sz w:val="24"/>
            <w:szCs w:val="24"/>
            <w:rtl/>
          </w:rPr>
          <w:delText>במלואו</w:delText>
        </w:r>
        <w:r w:rsidRPr="00B52D8F" w:rsidDel="00DE6623">
          <w:rPr>
            <w:sz w:val="24"/>
            <w:szCs w:val="24"/>
            <w:rtl/>
          </w:rPr>
          <w:delText>.</w:delText>
        </w:r>
        <w:r w:rsidDel="00DE6623">
          <w:rPr>
            <w:rFonts w:hint="cs"/>
            <w:sz w:val="24"/>
            <w:szCs w:val="24"/>
            <w:rtl/>
          </w:rPr>
          <w:delText xml:space="preserve"> יש לציין כי מזון שאבד מכיוון שפג תוקפו קשור לקניית יתר של מזון. </w:delText>
        </w:r>
        <w:r w:rsidDel="00DE6623">
          <w:rPr>
            <w:rFonts w:cs="Arial" w:hint="cs"/>
            <w:sz w:val="24"/>
            <w:szCs w:val="24"/>
            <w:rtl/>
          </w:rPr>
          <w:delText>ה</w:delText>
        </w:r>
        <w:r w:rsidRPr="00771344" w:rsidDel="00DE6623">
          <w:rPr>
            <w:rFonts w:cs="Arial"/>
            <w:sz w:val="24"/>
            <w:szCs w:val="24"/>
            <w:rtl/>
          </w:rPr>
          <w:delText>רצון ב</w:delText>
        </w:r>
        <w:r w:rsidDel="00DE6623">
          <w:rPr>
            <w:rFonts w:cs="Arial" w:hint="cs"/>
            <w:sz w:val="24"/>
            <w:szCs w:val="24"/>
            <w:rtl/>
          </w:rPr>
          <w:delText>מגוון סוגי המזון יחד עם אי וודאות בהיקפי הצריכה במשק הבית יוצרים מצב בו תוקפו של חלק מהמזון שנרכש פג לפני שנצרך.</w:delText>
        </w:r>
      </w:del>
    </w:p>
    <w:p w14:paraId="418F1DA0" w14:textId="3DEA57C7" w:rsidR="006E1F83" w:rsidRPr="006E6514" w:rsidDel="00DE6623" w:rsidRDefault="006E1F83">
      <w:pPr>
        <w:spacing w:line="360" w:lineRule="auto"/>
        <w:jc w:val="both"/>
        <w:rPr>
          <w:del w:id="2722" w:author="Yael Armon" w:date="2022-07-03T15:15:00Z"/>
          <w:sz w:val="24"/>
          <w:szCs w:val="24"/>
          <w:rtl/>
        </w:rPr>
        <w:pPrChange w:id="2723" w:author="Yael Armon" w:date="2022-07-03T15:16:00Z">
          <w:pPr>
            <w:spacing w:line="360" w:lineRule="auto"/>
            <w:ind w:left="720"/>
            <w:jc w:val="both"/>
          </w:pPr>
        </w:pPrChange>
      </w:pPr>
      <w:del w:id="2724" w:author="Yael Armon" w:date="2022-07-03T15:15:00Z">
        <w:r w:rsidDel="00DE6623">
          <w:rPr>
            <w:rFonts w:hint="cs"/>
            <w:b/>
            <w:bCs/>
            <w:sz w:val="24"/>
            <w:szCs w:val="24"/>
            <w:rtl/>
          </w:rPr>
          <w:delText>קניית יתר</w:delText>
        </w:r>
        <w:r w:rsidRPr="00B52D8F" w:rsidDel="00DE6623">
          <w:rPr>
            <w:sz w:val="24"/>
            <w:szCs w:val="24"/>
            <w:rtl/>
          </w:rPr>
          <w:delText xml:space="preserve"> – </w:delText>
        </w:r>
        <w:r w:rsidDel="00DE6623">
          <w:rPr>
            <w:rFonts w:hint="cs"/>
            <w:sz w:val="24"/>
            <w:szCs w:val="24"/>
            <w:rtl/>
          </w:rPr>
          <w:delText>קניה מעבר לכמות הנצרכת וכתוצאה מכך גידול באובדן המזון</w:delText>
        </w:r>
        <w:r w:rsidRPr="006E6514" w:rsidDel="00DE6623">
          <w:rPr>
            <w:sz w:val="24"/>
            <w:szCs w:val="24"/>
            <w:rtl/>
          </w:rPr>
          <w:delText>.</w:delText>
        </w:r>
        <w:r w:rsidDel="00DE6623">
          <w:rPr>
            <w:rFonts w:hint="cs"/>
            <w:sz w:val="24"/>
            <w:szCs w:val="24"/>
            <w:rtl/>
          </w:rPr>
          <w:delText xml:space="preserve"> השהייה הממושכת בבתים וחוסר הוודאות כתוצאה ממשבר הקורונה יצרו גידול בצריכת המזון הביתי.</w:delText>
        </w:r>
      </w:del>
    </w:p>
    <w:p w14:paraId="2A706D13" w14:textId="1142A30B" w:rsidR="006E1F83" w:rsidDel="00DE6623" w:rsidRDefault="006E1F83" w:rsidP="00C852E6">
      <w:pPr>
        <w:spacing w:line="360" w:lineRule="auto"/>
        <w:jc w:val="both"/>
        <w:rPr>
          <w:del w:id="2725" w:author="Yael Armon" w:date="2022-07-03T15:15:00Z"/>
          <w:rFonts w:ascii="Arial" w:eastAsia="Times New Roman" w:hAnsi="Arial" w:cs="Arial"/>
          <w:color w:val="000000"/>
          <w:sz w:val="24"/>
          <w:szCs w:val="24"/>
          <w:rtl/>
        </w:rPr>
      </w:pPr>
      <w:del w:id="2726" w:author="Yael Armon" w:date="2022-07-03T15:15:00Z">
        <w:r w:rsidRPr="00B52D8F" w:rsidDel="00DE6623">
          <w:rPr>
            <w:rFonts w:ascii="Arial" w:hAnsi="Arial" w:cs="Arial" w:hint="cs"/>
            <w:sz w:val="24"/>
            <w:szCs w:val="24"/>
            <w:rtl/>
          </w:rPr>
          <w:delText>גורמים</w:delText>
        </w:r>
        <w:r w:rsidRPr="00B52D8F" w:rsidDel="00DE6623">
          <w:rPr>
            <w:rFonts w:ascii="Arial" w:hAnsi="Arial" w:cs="Arial"/>
            <w:sz w:val="24"/>
            <w:szCs w:val="24"/>
            <w:rtl/>
          </w:rPr>
          <w:delText xml:space="preserve"> נוספים לאובדן המזון בצריכה הביתית הינם</w:delText>
        </w:r>
        <w:r w:rsidDel="00DE6623">
          <w:rPr>
            <w:rFonts w:ascii="Arial" w:hAnsi="Arial" w:cs="Arial" w:hint="cs"/>
            <w:sz w:val="24"/>
            <w:szCs w:val="24"/>
            <w:rtl/>
          </w:rPr>
          <w:delText xml:space="preserve"> מזון שניזוק/ נשפך</w:delText>
        </w:r>
        <w:r w:rsidRPr="00B52D8F" w:rsidDel="00DE6623">
          <w:rPr>
            <w:rFonts w:ascii="Arial" w:hAnsi="Arial" w:cs="Arial"/>
            <w:sz w:val="24"/>
            <w:szCs w:val="24"/>
            <w:rtl/>
          </w:rPr>
          <w:delText xml:space="preserve"> </w:delText>
        </w:r>
        <w:r w:rsidDel="00DE6623">
          <w:rPr>
            <w:rFonts w:ascii="Arial" w:hAnsi="Arial" w:cs="Arial" w:hint="cs"/>
            <w:sz w:val="24"/>
            <w:szCs w:val="24"/>
            <w:rtl/>
          </w:rPr>
          <w:delText>ו</w:delText>
        </w:r>
        <w:r w:rsidRPr="00B52D8F" w:rsidDel="00DE6623">
          <w:rPr>
            <w:rFonts w:ascii="Arial" w:hAnsi="Arial" w:cs="Arial"/>
            <w:sz w:val="24"/>
            <w:szCs w:val="24"/>
            <w:rtl/>
          </w:rPr>
          <w:delText>הכנה או בישול לקוי</w:delText>
        </w:r>
        <w:r w:rsidDel="00DE6623">
          <w:rPr>
            <w:rFonts w:ascii="Arial" w:hAnsi="Arial" w:cs="Arial" w:hint="cs"/>
            <w:sz w:val="24"/>
            <w:szCs w:val="24"/>
            <w:rtl/>
          </w:rPr>
          <w:delText>.</w:delText>
        </w:r>
      </w:del>
    </w:p>
    <w:p w14:paraId="36154599" w14:textId="362E7B48" w:rsidR="006E1F83" w:rsidRPr="005A120E" w:rsidDel="00DE6623" w:rsidRDefault="006E1F83">
      <w:pPr>
        <w:spacing w:line="360" w:lineRule="auto"/>
        <w:jc w:val="both"/>
        <w:rPr>
          <w:del w:id="2727" w:author="Yael Armon" w:date="2022-07-03T15:15:00Z"/>
          <w:rFonts w:ascii="Arial" w:hAnsi="Arial" w:cs="Arial"/>
          <w:b/>
          <w:bCs/>
          <w:sz w:val="24"/>
          <w:szCs w:val="24"/>
          <w:rtl/>
        </w:rPr>
        <w:pPrChange w:id="2728" w:author="Yael Armon" w:date="2022-07-03T15:16:00Z">
          <w:pPr>
            <w:spacing w:line="360" w:lineRule="auto"/>
            <w:jc w:val="center"/>
          </w:pPr>
        </w:pPrChange>
      </w:pPr>
      <w:del w:id="2729" w:author="Yael Armon" w:date="2022-07-03T15:15:00Z">
        <w:r w:rsidRPr="003417F7" w:rsidDel="00DE6623">
          <w:rPr>
            <w:rFonts w:ascii="Arial" w:hAnsi="Arial" w:cs="Arial"/>
            <w:noProof/>
            <w:sz w:val="24"/>
            <w:szCs w:val="24"/>
            <w:rtl/>
          </w:rPr>
          <mc:AlternateContent>
            <mc:Choice Requires="wps">
              <w:drawing>
                <wp:anchor distT="45720" distB="45720" distL="114300" distR="114300" simplePos="0" relativeHeight="251713024" behindDoc="0" locked="0" layoutInCell="1" allowOverlap="1" wp14:anchorId="69B6E983" wp14:editId="2929236D">
                  <wp:simplePos x="0" y="0"/>
                  <wp:positionH relativeFrom="column">
                    <wp:posOffset>866140</wp:posOffset>
                  </wp:positionH>
                  <wp:positionV relativeFrom="paragraph">
                    <wp:posOffset>467995</wp:posOffset>
                  </wp:positionV>
                  <wp:extent cx="1018540" cy="297180"/>
                  <wp:effectExtent l="0" t="0" r="0" b="7620"/>
                  <wp:wrapSquare wrapText="bothSides"/>
                  <wp:docPr id="58"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018540" cy="297180"/>
                          </a:xfrm>
                          <a:prstGeom prst="rect">
                            <a:avLst/>
                          </a:prstGeom>
                          <a:solidFill>
                            <a:srgbClr val="FFFFFF"/>
                          </a:solidFill>
                          <a:ln w="9525">
                            <a:noFill/>
                            <a:miter lim="800000"/>
                            <a:headEnd/>
                            <a:tailEnd/>
                          </a:ln>
                        </wps:spPr>
                        <wps:txbx>
                          <w:txbxContent>
                            <w:p w14:paraId="595A747B" w14:textId="77777777" w:rsidR="00515D8C" w:rsidRPr="008721E2" w:rsidRDefault="00515D8C" w:rsidP="006E1F83">
                              <w:pPr>
                                <w:rPr>
                                  <w:b/>
                                  <w:bCs/>
                                  <w:rtl/>
                                  <w:cs/>
                                </w:rPr>
                              </w:pPr>
                              <w:r>
                                <w:rPr>
                                  <w:rFonts w:hint="cs"/>
                                  <w:b/>
                                  <w:bCs/>
                                  <w:rtl/>
                                </w:rPr>
                                <w:t>דגנים וקטניות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B6E983" id="תיבת טקסט 2" o:spid="_x0000_s1041" type="#_x0000_t202" style="position:absolute;left:0;text-align:left;margin-left:68.2pt;margin-top:36.85pt;width:80.2pt;height:23.4pt;flip:x;z-index:251713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" stroked="f">
                  <v:textbox>
                    <w:txbxContent>
                      <w:p w14:paraId="595A747B" w14:textId="77777777" w:rsidR="00515D8C" w:rsidRPr="008721E2" w:rsidRDefault="00515D8C" w:rsidP="006E1F83">
                        <w:pPr>
                          <w:rPr>
                            <w:b/>
                            <w:bCs/>
                            <w:rtl/>
                            <w:cs/>
                          </w:rPr>
                        </w:pPr>
                        <w:r>
                          <w:rPr>
                            <w:rFonts w:hint="cs"/>
                            <w:b/>
                            <w:bCs/>
                            <w:rtl/>
                          </w:rPr>
                          <w:t>דגנים וקטניות</w:t>
                        </w:r>
                      </w:p>
                    </w:txbxContent>
                  </v:textbox>
                  <w10:wrap type="square"/>
                </v:shape>
              </w:pict>
            </mc:Fallback>
          </mc:AlternateContent>
        </w:r>
        <w:r w:rsidRPr="00304214" w:rsidDel="00DE6623">
          <w:rPr>
            <w:rFonts w:ascii="Arial" w:hAnsi="Arial" w:cs="Arial"/>
            <w:noProof/>
            <w:sz w:val="24"/>
            <w:szCs w:val="24"/>
            <w:rtl/>
          </w:rPr>
          <mc:AlternateContent>
            <mc:Choice Requires="wps">
              <w:drawing>
                <wp:anchor distT="45720" distB="45720" distL="114300" distR="114300" simplePos="0" relativeHeight="251710976" behindDoc="0" locked="0" layoutInCell="1" allowOverlap="1" wp14:anchorId="2A40E876" wp14:editId="1722C4DF">
                  <wp:simplePos x="0" y="0"/>
                  <wp:positionH relativeFrom="column">
                    <wp:posOffset>3909060</wp:posOffset>
                  </wp:positionH>
                  <wp:positionV relativeFrom="paragraph">
                    <wp:posOffset>467360</wp:posOffset>
                  </wp:positionV>
                  <wp:extent cx="1018540" cy="297180"/>
                  <wp:effectExtent l="0" t="0" r="0" b="7620"/>
                  <wp:wrapSquare wrapText="bothSides"/>
                  <wp:docPr id="59"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018540" cy="297180"/>
                          </a:xfrm>
                          <a:prstGeom prst="rect">
                            <a:avLst/>
                          </a:prstGeom>
                          <a:solidFill>
                            <a:srgbClr val="FFFFFF"/>
                          </a:solidFill>
                          <a:ln w="9525">
                            <a:noFill/>
                            <a:miter lim="800000"/>
                            <a:headEnd/>
                            <a:tailEnd/>
                          </a:ln>
                        </wps:spPr>
                        <wps:txbx>
                          <w:txbxContent>
                            <w:p w14:paraId="19C53517" w14:textId="77777777" w:rsidR="00515D8C" w:rsidRPr="008721E2" w:rsidRDefault="00515D8C" w:rsidP="006E1F83">
                              <w:pPr>
                                <w:rPr>
                                  <w:b/>
                                  <w:bCs/>
                                  <w:rtl/>
                                  <w:cs/>
                                </w:rPr>
                              </w:pPr>
                              <w:r w:rsidRPr="008721E2">
                                <w:rPr>
                                  <w:rFonts w:hint="cs"/>
                                  <w:b/>
                                  <w:bCs/>
                                  <w:rtl/>
                                </w:rPr>
                                <w:t>פירות וירקות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40E876" id="_x0000_s1042" type="#_x0000_t202" style="position:absolute;left:0;text-align:left;margin-left:307.8pt;margin-top:36.8pt;width:80.2pt;height:23.4pt;flip:x;z-index:251710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" stroked="f">
                  <v:textbox>
                    <w:txbxContent>
                      <w:p w14:paraId="19C53517" w14:textId="77777777" w:rsidR="00515D8C" w:rsidRPr="008721E2" w:rsidRDefault="00515D8C" w:rsidP="006E1F83">
                        <w:pPr>
                          <w:rPr>
                            <w:b/>
                            <w:bCs/>
                            <w:rtl/>
                            <w:cs/>
                          </w:rPr>
                        </w:pPr>
                        <w:r w:rsidRPr="008721E2">
                          <w:rPr>
                            <w:rFonts w:hint="cs"/>
                            <w:b/>
                            <w:bCs/>
                            <w:rtl/>
                          </w:rPr>
                          <w:t>פירות וירקות</w:t>
                        </w:r>
                      </w:p>
                    </w:txbxContent>
                  </v:textbox>
                  <w10:wrap type="square"/>
                </v:shape>
              </w:pict>
            </mc:Fallback>
          </mc:AlternateContent>
        </w:r>
        <w:r w:rsidRPr="00304214" w:rsidDel="00DE6623">
          <w:rPr>
            <w:noProof/>
          </w:rPr>
          <w:drawing>
            <wp:anchor distT="0" distB="0" distL="114300" distR="114300" simplePos="0" relativeHeight="251709952" behindDoc="0" locked="0" layoutInCell="1" allowOverlap="1" wp14:anchorId="2BE755DC" wp14:editId="64D5B143">
              <wp:simplePos x="0" y="0"/>
              <wp:positionH relativeFrom="margin">
                <wp:posOffset>2897505</wp:posOffset>
              </wp:positionH>
              <wp:positionV relativeFrom="paragraph">
                <wp:posOffset>762635</wp:posOffset>
              </wp:positionV>
              <wp:extent cx="2832735" cy="1699260"/>
              <wp:effectExtent l="0" t="0" r="5715" b="0"/>
              <wp:wrapSquare wrapText="bothSides"/>
              <wp:docPr id="287443" name="תרשים 2874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14:sizeRelV relativeFrom="margin">
                <wp14:pctHeight>0</wp14:pctHeight>
              </wp14:sizeRelV>
            </wp:anchor>
          </w:drawing>
        </w:r>
        <w:r w:rsidRPr="00304214" w:rsidDel="00DE6623">
          <w:rPr>
            <w:noProof/>
          </w:rPr>
          <w:drawing>
            <wp:anchor distT="0" distB="0" distL="114300" distR="114300" simplePos="0" relativeHeight="251712000" behindDoc="0" locked="0" layoutInCell="1" allowOverlap="1" wp14:anchorId="74FE3718" wp14:editId="5794992A">
              <wp:simplePos x="0" y="0"/>
              <wp:positionH relativeFrom="margin">
                <wp:posOffset>-185420</wp:posOffset>
              </wp:positionH>
              <wp:positionV relativeFrom="paragraph">
                <wp:posOffset>749935</wp:posOffset>
              </wp:positionV>
              <wp:extent cx="2792095" cy="1693545"/>
              <wp:effectExtent l="0" t="0" r="8255" b="1905"/>
              <wp:wrapSquare wrapText="bothSides"/>
              <wp:docPr id="287444" name="תרשים 2874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r w:rsidRPr="003417F7" w:rsidDel="00DE6623">
          <w:rPr>
            <w:rFonts w:ascii="Arial" w:hAnsi="Arial" w:cs="Arial" w:hint="cs"/>
            <w:b/>
            <w:bCs/>
            <w:sz w:val="24"/>
            <w:szCs w:val="24"/>
            <w:rtl/>
          </w:rPr>
          <w:delText>ש</w:delText>
        </w:r>
        <w:r w:rsidRPr="003417F7" w:rsidDel="00DE6623">
          <w:rPr>
            <w:rFonts w:ascii="Arial" w:hAnsi="Arial" w:cs="Arial" w:hint="eastAsia"/>
            <w:b/>
            <w:bCs/>
            <w:sz w:val="24"/>
            <w:szCs w:val="24"/>
            <w:rtl/>
          </w:rPr>
          <w:delText>יעור</w:delText>
        </w:r>
        <w:r w:rsidRPr="003417F7" w:rsidDel="00DE6623">
          <w:rPr>
            <w:rFonts w:ascii="Arial" w:hAnsi="Arial" w:cs="Arial"/>
            <w:b/>
            <w:bCs/>
            <w:sz w:val="24"/>
            <w:szCs w:val="24"/>
            <w:rtl/>
          </w:rPr>
          <w:delText xml:space="preserve"> אובדן מזון בצריכה הביתית בישראל </w:delText>
        </w:r>
        <w:r w:rsidRPr="003417F7" w:rsidDel="00DE6623">
          <w:rPr>
            <w:rFonts w:ascii="Arial" w:hAnsi="Arial" w:cs="Arial" w:hint="eastAsia"/>
            <w:b/>
            <w:bCs/>
            <w:sz w:val="24"/>
            <w:szCs w:val="24"/>
            <w:rtl/>
          </w:rPr>
          <w:delText>ובעולם</w:delText>
        </w:r>
      </w:del>
    </w:p>
    <w:p w14:paraId="691BD44C" w14:textId="5A5F2B2F" w:rsidR="006E1F83" w:rsidDel="00DE6623" w:rsidRDefault="006E1F83" w:rsidP="00C852E6">
      <w:pPr>
        <w:spacing w:line="360" w:lineRule="auto"/>
        <w:jc w:val="both"/>
        <w:rPr>
          <w:del w:id="2730" w:author="Yael Armon" w:date="2022-07-03T15:15:00Z"/>
          <w:rFonts w:ascii="Arial" w:hAnsi="Arial" w:cs="Arial"/>
          <w:sz w:val="24"/>
          <w:szCs w:val="24"/>
          <w:rtl/>
        </w:rPr>
      </w:pPr>
      <w:del w:id="2731" w:author="Yael Armon" w:date="2022-07-03T15:15:00Z">
        <w:r w:rsidDel="00DE6623">
          <w:rPr>
            <w:noProof/>
          </w:rPr>
          <w:drawing>
            <wp:anchor distT="0" distB="0" distL="114300" distR="114300" simplePos="0" relativeHeight="251716096" behindDoc="0" locked="0" layoutInCell="1" allowOverlap="1" wp14:anchorId="7AC4CD6D" wp14:editId="6B09C163">
              <wp:simplePos x="0" y="0"/>
              <wp:positionH relativeFrom="column">
                <wp:posOffset>-184150</wp:posOffset>
              </wp:positionH>
              <wp:positionV relativeFrom="paragraph">
                <wp:posOffset>2219325</wp:posOffset>
              </wp:positionV>
              <wp:extent cx="2778760" cy="1543685"/>
              <wp:effectExtent l="0" t="0" r="2540" b="0"/>
              <wp:wrapSquare wrapText="bothSides"/>
              <wp:docPr id="287445" name="תרשים 28743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margin">
                <wp14:pctWidth>0</wp14:pctWidth>
              </wp14:sizeRelH>
              <wp14:sizeRelV relativeFrom="margin">
                <wp14:pctHeight>0</wp14:pctHeight>
              </wp14:sizeRelV>
            </wp:anchor>
          </w:drawing>
        </w:r>
        <w:r w:rsidRPr="008721E2" w:rsidDel="00DE6623">
          <w:rPr>
            <w:rFonts w:ascii="Arial" w:hAnsi="Arial" w:cs="Arial"/>
            <w:noProof/>
            <w:sz w:val="24"/>
            <w:szCs w:val="24"/>
            <w:rtl/>
          </w:rPr>
          <mc:AlternateContent>
            <mc:Choice Requires="wps">
              <w:drawing>
                <wp:anchor distT="45720" distB="45720" distL="114300" distR="114300" simplePos="0" relativeHeight="251717120" behindDoc="0" locked="0" layoutInCell="1" allowOverlap="1" wp14:anchorId="704CD74B" wp14:editId="4EEC3A7A">
                  <wp:simplePos x="0" y="0"/>
                  <wp:positionH relativeFrom="column">
                    <wp:posOffset>421005</wp:posOffset>
                  </wp:positionH>
                  <wp:positionV relativeFrom="paragraph">
                    <wp:posOffset>1984375</wp:posOffset>
                  </wp:positionV>
                  <wp:extent cx="1374775" cy="297180"/>
                  <wp:effectExtent l="0" t="0" r="0" b="7620"/>
                  <wp:wrapSquare wrapText="bothSides"/>
                  <wp:docPr id="60"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374775" cy="297180"/>
                          </a:xfrm>
                          <a:prstGeom prst="rect">
                            <a:avLst/>
                          </a:prstGeom>
                          <a:solidFill>
                            <a:srgbClr val="FFFFFF"/>
                          </a:solidFill>
                          <a:ln w="9525">
                            <a:noFill/>
                            <a:miter lim="800000"/>
                            <a:headEnd/>
                            <a:tailEnd/>
                          </a:ln>
                        </wps:spPr>
                        <wps:txbx>
                          <w:txbxContent>
                            <w:p w14:paraId="36BEB130" w14:textId="77777777" w:rsidR="00515D8C" w:rsidRPr="008721E2" w:rsidRDefault="00515D8C" w:rsidP="006E1F83">
                              <w:pPr>
                                <w:jc w:val="center"/>
                                <w:rPr>
                                  <w:b/>
                                  <w:bCs/>
                                  <w:rtl/>
                                  <w:cs/>
                                </w:rPr>
                              </w:pPr>
                              <w:r>
                                <w:rPr>
                                  <w:rFonts w:hint="cs"/>
                                  <w:b/>
                                  <w:bCs/>
                                  <w:rtl/>
                                </w:rPr>
                                <w:t>חלב ומוצריו</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4CD74B" id="_x0000_s1043" type="#_x0000_t202" style="position:absolute;left:0;text-align:left;margin-left:33.15pt;margin-top:156.25pt;width:108.25pt;height:23.4pt;flip:x;z-index:251717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" stroked="f">
                  <v:textbox>
                    <w:txbxContent>
                      <w:p w14:paraId="36BEB130" w14:textId="77777777" w:rsidR="00515D8C" w:rsidRPr="008721E2" w:rsidRDefault="00515D8C" w:rsidP="006E1F83">
                        <w:pPr>
                          <w:jc w:val="center"/>
                          <w:rPr>
                            <w:b/>
                            <w:bCs/>
                            <w:rtl/>
                            <w:cs/>
                          </w:rPr>
                        </w:pPr>
                        <w:r>
                          <w:rPr>
                            <w:rFonts w:hint="cs"/>
                            <w:b/>
                            <w:bCs/>
                            <w:rtl/>
                          </w:rPr>
                          <w:t>חלב ומוצריו</w:t>
                        </w:r>
                      </w:p>
                    </w:txbxContent>
                  </v:textbox>
                  <w10:wrap type="square"/>
                </v:shape>
              </w:pict>
            </mc:Fallback>
          </mc:AlternateContent>
        </w:r>
        <w:r w:rsidRPr="008721E2" w:rsidDel="00DE6623">
          <w:rPr>
            <w:rFonts w:ascii="Arial" w:hAnsi="Arial" w:cs="Arial"/>
            <w:noProof/>
            <w:sz w:val="24"/>
            <w:szCs w:val="24"/>
            <w:rtl/>
          </w:rPr>
          <mc:AlternateContent>
            <mc:Choice Requires="wps">
              <w:drawing>
                <wp:anchor distT="45720" distB="45720" distL="114300" distR="114300" simplePos="0" relativeHeight="251715072" behindDoc="0" locked="0" layoutInCell="1" allowOverlap="1" wp14:anchorId="578C3941" wp14:editId="397D51C6">
                  <wp:simplePos x="0" y="0"/>
                  <wp:positionH relativeFrom="column">
                    <wp:posOffset>3710560</wp:posOffset>
                  </wp:positionH>
                  <wp:positionV relativeFrom="paragraph">
                    <wp:posOffset>2002155</wp:posOffset>
                  </wp:positionV>
                  <wp:extent cx="1279525" cy="297180"/>
                  <wp:effectExtent l="0" t="0" r="0" b="7620"/>
                  <wp:wrapSquare wrapText="bothSides"/>
                  <wp:docPr id="61"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279525" cy="297180"/>
                          </a:xfrm>
                          <a:prstGeom prst="rect">
                            <a:avLst/>
                          </a:prstGeom>
                          <a:solidFill>
                            <a:srgbClr val="FFFFFF"/>
                          </a:solidFill>
                          <a:ln w="9525">
                            <a:noFill/>
                            <a:miter lim="800000"/>
                            <a:headEnd/>
                            <a:tailEnd/>
                          </a:ln>
                        </wps:spPr>
                        <wps:txbx>
                          <w:txbxContent>
                            <w:p w14:paraId="3B8D4E50" w14:textId="77777777" w:rsidR="00515D8C" w:rsidRPr="008721E2" w:rsidRDefault="00515D8C" w:rsidP="006E1F83">
                              <w:pPr>
                                <w:rPr>
                                  <w:b/>
                                  <w:bCs/>
                                  <w:rtl/>
                                  <w:cs/>
                                </w:rPr>
                              </w:pPr>
                              <w:r>
                                <w:rPr>
                                  <w:rFonts w:hint="cs"/>
                                  <w:b/>
                                  <w:bCs/>
                                  <w:rtl/>
                                </w:rPr>
                                <w:t>בשר, ביצים ודגים</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8C3941" id="_x0000_s1044" type="#_x0000_t202" style="position:absolute;left:0;text-align:left;margin-left:292.15pt;margin-top:157.65pt;width:100.75pt;height:23.4pt;flip:x;z-index:251715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" stroked="f">
                  <v:textbox>
                    <w:txbxContent>
                      <w:p w14:paraId="3B8D4E50" w14:textId="77777777" w:rsidR="00515D8C" w:rsidRPr="008721E2" w:rsidRDefault="00515D8C" w:rsidP="006E1F83">
                        <w:pPr>
                          <w:rPr>
                            <w:b/>
                            <w:bCs/>
                            <w:rtl/>
                            <w:cs/>
                          </w:rPr>
                        </w:pPr>
                        <w:r>
                          <w:rPr>
                            <w:rFonts w:hint="cs"/>
                            <w:b/>
                            <w:bCs/>
                            <w:rtl/>
                          </w:rPr>
                          <w:t>בשר, ביצים ודגים</w:t>
                        </w:r>
                      </w:p>
                    </w:txbxContent>
                  </v:textbox>
                  <w10:wrap type="square"/>
                </v:shape>
              </w:pict>
            </mc:Fallback>
          </mc:AlternateContent>
        </w:r>
        <w:r w:rsidDel="00DE6623">
          <w:rPr>
            <w:noProof/>
          </w:rPr>
          <w:drawing>
            <wp:anchor distT="0" distB="0" distL="114300" distR="114300" simplePos="0" relativeHeight="251714048" behindDoc="0" locked="0" layoutInCell="1" allowOverlap="1" wp14:anchorId="17B6E6A2" wp14:editId="5EBA9630">
              <wp:simplePos x="0" y="0"/>
              <wp:positionH relativeFrom="margin">
                <wp:posOffset>2969260</wp:posOffset>
              </wp:positionH>
              <wp:positionV relativeFrom="paragraph">
                <wp:posOffset>2233930</wp:posOffset>
              </wp:positionV>
              <wp:extent cx="2760980" cy="1662430"/>
              <wp:effectExtent l="0" t="0" r="1270" b="0"/>
              <wp:wrapSquare wrapText="bothSides"/>
              <wp:docPr id="287448" name="תרשים 2874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margin">
                <wp14:pctWidth>0</wp14:pctWidth>
              </wp14:sizeRelH>
              <wp14:sizeRelV relativeFrom="margin">
                <wp14:pctHeight>0</wp14:pctHeight>
              </wp14:sizeRelV>
            </wp:anchor>
          </w:drawing>
        </w:r>
      </w:del>
    </w:p>
    <w:p w14:paraId="6BAC6004" w14:textId="6C57E011" w:rsidR="006E1F83" w:rsidDel="00DE6623" w:rsidRDefault="006E1F83" w:rsidP="00C852E6">
      <w:pPr>
        <w:spacing w:line="360" w:lineRule="auto"/>
        <w:jc w:val="both"/>
        <w:rPr>
          <w:del w:id="2732" w:author="Yael Armon" w:date="2022-07-03T15:15:00Z"/>
          <w:rFonts w:ascii="Arial" w:hAnsi="Arial" w:cs="Arial"/>
          <w:sz w:val="24"/>
          <w:szCs w:val="24"/>
          <w:rtl/>
        </w:rPr>
      </w:pPr>
    </w:p>
    <w:p w14:paraId="4EEC75AF" w14:textId="7A4F3D22" w:rsidR="006E1F83" w:rsidDel="00DE6623" w:rsidRDefault="006E1F83" w:rsidP="00C852E6">
      <w:pPr>
        <w:spacing w:line="360" w:lineRule="auto"/>
        <w:jc w:val="both"/>
        <w:rPr>
          <w:del w:id="2733" w:author="Yael Armon" w:date="2022-07-03T15:15:00Z"/>
          <w:rFonts w:ascii="Arial" w:hAnsi="Arial" w:cs="Arial"/>
          <w:sz w:val="24"/>
          <w:szCs w:val="24"/>
          <w:rtl/>
        </w:rPr>
      </w:pPr>
      <w:del w:id="2734" w:author="Yael Armon" w:date="2022-07-03T15:15:00Z">
        <w:r w:rsidRPr="002546FC" w:rsidDel="00DE6623">
          <w:rPr>
            <w:rFonts w:ascii="Arial" w:hAnsi="Arial" w:cs="Arial"/>
            <w:sz w:val="24"/>
            <w:szCs w:val="24"/>
            <w:rtl/>
          </w:rPr>
          <w:delText>אובדן המזון בצריכה הביתית אינו ייחודי לישראל, ושיעורי האובדן בישראל אינם חריגים בהשוואה למדינות מפותחות אחרות. שיעור האובדן הגבוה ביותר בישראל, כמו גם במדינות מערביות אחרות, הינו בפירות וירקות. 23% מהירקות והפירות הנקנים בישראל נזרקים לפח, בהשוואה ל-28% בארה"ב, ו-19% באירופה. האובדן הגבוה יחסית בפירות וירקות נובע בעיקר מאורך חיי מדף קצרים ואי-הקפדה על תנאי אחסון אופטימליים.</w:delText>
        </w:r>
      </w:del>
    </w:p>
    <w:p w14:paraId="606B9AB5" w14:textId="2478DA37" w:rsidR="006E1F83" w:rsidDel="00DE6623" w:rsidRDefault="006E1F83" w:rsidP="00C852E6">
      <w:pPr>
        <w:spacing w:line="360" w:lineRule="auto"/>
        <w:jc w:val="both"/>
        <w:rPr>
          <w:del w:id="2735" w:author="Yael Armon" w:date="2022-07-03T15:15:00Z"/>
          <w:rFonts w:ascii="Arial" w:hAnsi="Arial" w:cs="Arial"/>
          <w:sz w:val="24"/>
          <w:szCs w:val="24"/>
          <w:rtl/>
        </w:rPr>
      </w:pPr>
      <w:del w:id="2736" w:author="Yael Armon" w:date="2022-07-03T15:15:00Z">
        <w:r w:rsidDel="00DE6623">
          <w:rPr>
            <w:rFonts w:ascii="Arial" w:hAnsi="Arial" w:cs="Arial" w:hint="cs"/>
            <w:sz w:val="24"/>
            <w:szCs w:val="24"/>
            <w:rtl/>
          </w:rPr>
          <w:delText>במוצרי בשר, דגים ומוצרי חלב, שיעור האובדן נמוך יותר ועומד על כ-8%. שיעור האובדן הנמוך יותר במוצרים אלה נובע, בין היתר, מהיכולת להארכת חיי המדף של המוצר על ידי הקפאה ומהעלות הגבוהה יותר ליחידת משקל היוצרת תמריץ כלכלי גבוה יותר להקטנת אובדן. שיעור האובדן של מוצרים אלו דומה למקובל באירופה, ונמוך משיעור האובדן בארה"ב.</w:delText>
        </w:r>
      </w:del>
    </w:p>
    <w:p w14:paraId="1B1AED52" w14:textId="10DEDF76" w:rsidR="006E1F83" w:rsidDel="00DE6623" w:rsidRDefault="006E1F83" w:rsidP="00C852E6">
      <w:pPr>
        <w:spacing w:line="360" w:lineRule="auto"/>
        <w:jc w:val="both"/>
        <w:rPr>
          <w:del w:id="2737" w:author="Yael Armon" w:date="2022-07-03T15:15:00Z"/>
          <w:rFonts w:ascii="Arial" w:hAnsi="Arial" w:cs="Arial"/>
          <w:sz w:val="24"/>
          <w:szCs w:val="24"/>
          <w:rtl/>
        </w:rPr>
      </w:pPr>
      <w:del w:id="2738" w:author="Yael Armon" w:date="2022-07-03T15:15:00Z">
        <w:r w:rsidDel="00DE6623">
          <w:rPr>
            <w:rFonts w:ascii="Arial" w:hAnsi="Arial" w:cs="Arial" w:hint="cs"/>
            <w:sz w:val="24"/>
            <w:szCs w:val="24"/>
            <w:rtl/>
          </w:rPr>
          <w:delText>במוצרי דגנים וקטניות, שיעור האובדן כ-14%. האובדן במוצרים אלו נובע משילוב של מוצרים בעלי חיי מדף קצרים כדוגמת לחם ומאפים, יחד עם חיי מדף ארוכים יחסית של דגנים וקטניות לא מבושלים.</w:delText>
        </w:r>
      </w:del>
    </w:p>
    <w:p w14:paraId="730F14EA" w14:textId="3D907F44" w:rsidR="006E1F83" w:rsidRPr="00875485" w:rsidDel="00DE6623" w:rsidRDefault="006E1F83">
      <w:pPr>
        <w:spacing w:line="360" w:lineRule="auto"/>
        <w:jc w:val="both"/>
        <w:rPr>
          <w:del w:id="2739" w:author="Yael Armon" w:date="2022-07-03T15:15:00Z"/>
          <w:rFonts w:asciiTheme="minorBidi" w:eastAsiaTheme="majorEastAsia" w:hAnsiTheme="minorBidi"/>
          <w:b/>
          <w:bCs/>
          <w:sz w:val="28"/>
          <w:szCs w:val="28"/>
          <w:rtl/>
        </w:rPr>
        <w:pPrChange w:id="2740" w:author="Yael Armon" w:date="2022-07-03T15:16:00Z">
          <w:pPr/>
        </w:pPrChange>
      </w:pPr>
      <w:del w:id="2741" w:author="Yael Armon" w:date="2022-07-03T15:15:00Z">
        <w:r w:rsidRPr="00875485" w:rsidDel="00DE6623">
          <w:rPr>
            <w:rFonts w:asciiTheme="minorBidi" w:eastAsiaTheme="majorEastAsia" w:hAnsiTheme="minorBidi" w:hint="cs"/>
            <w:b/>
            <w:bCs/>
            <w:rtl/>
          </w:rPr>
          <w:delText xml:space="preserve">כותרת מודגשת: </w:delText>
        </w:r>
        <w:r w:rsidRPr="00875485" w:rsidDel="00DE6623">
          <w:rPr>
            <w:rFonts w:asciiTheme="minorBidi" w:eastAsiaTheme="majorEastAsia" w:hAnsiTheme="minorBidi" w:hint="cs"/>
            <w:b/>
            <w:bCs/>
            <w:sz w:val="28"/>
            <w:szCs w:val="28"/>
            <w:rtl/>
          </w:rPr>
          <w:delText>ההשפעה הכוללת של אובדן מזון על יוקר המחיה</w:delText>
        </w:r>
        <w:r w:rsidDel="00DE6623">
          <w:rPr>
            <w:rFonts w:asciiTheme="minorBidi" w:eastAsiaTheme="majorEastAsia" w:hAnsiTheme="minorBidi" w:hint="cs"/>
            <w:b/>
            <w:bCs/>
            <w:sz w:val="28"/>
            <w:szCs w:val="28"/>
            <w:rtl/>
          </w:rPr>
          <w:delText xml:space="preserve"> בשנת 2020 במקטע הצריכה הביתית </w:delText>
        </w:r>
        <w:r w:rsidRPr="00875485" w:rsidDel="00DE6623">
          <w:rPr>
            <w:rFonts w:asciiTheme="minorBidi" w:eastAsiaTheme="majorEastAsia" w:hAnsiTheme="minorBidi" w:hint="cs"/>
            <w:b/>
            <w:bCs/>
            <w:sz w:val="28"/>
            <w:szCs w:val="28"/>
            <w:rtl/>
          </w:rPr>
          <w:delText xml:space="preserve"> </w:delText>
        </w:r>
        <w:r w:rsidRPr="00875485" w:rsidDel="00DE6623">
          <w:rPr>
            <w:rFonts w:asciiTheme="minorBidi" w:eastAsiaTheme="majorEastAsia" w:hAnsiTheme="minorBidi"/>
            <w:b/>
            <w:bCs/>
            <w:sz w:val="28"/>
            <w:szCs w:val="28"/>
            <w:rtl/>
          </w:rPr>
          <w:delText>–</w:delText>
        </w:r>
        <w:r w:rsidRPr="00875485" w:rsidDel="00DE6623">
          <w:rPr>
            <w:rFonts w:asciiTheme="minorBidi" w:eastAsiaTheme="majorEastAsia" w:hAnsiTheme="minorBidi" w:hint="cs"/>
            <w:b/>
            <w:bCs/>
            <w:sz w:val="28"/>
            <w:szCs w:val="28"/>
            <w:rtl/>
          </w:rPr>
          <w:delText xml:space="preserve"> </w:delText>
        </w:r>
        <w:r w:rsidDel="00DE6623">
          <w:rPr>
            <w:rFonts w:asciiTheme="minorBidi" w:eastAsiaTheme="majorEastAsia" w:hAnsiTheme="minorBidi" w:hint="cs"/>
            <w:b/>
            <w:bCs/>
            <w:sz w:val="28"/>
            <w:szCs w:val="28"/>
            <w:rtl/>
          </w:rPr>
          <w:delText>6,815</w:delText>
        </w:r>
        <w:r w:rsidRPr="00875485" w:rsidDel="00DE6623">
          <w:rPr>
            <w:rFonts w:asciiTheme="minorBidi" w:eastAsiaTheme="majorEastAsia" w:hAnsiTheme="minorBidi" w:hint="cs"/>
            <w:b/>
            <w:bCs/>
            <w:sz w:val="28"/>
            <w:szCs w:val="28"/>
            <w:rtl/>
          </w:rPr>
          <w:delText xml:space="preserve"> </w:delText>
        </w:r>
        <w:r w:rsidRPr="00875485" w:rsidDel="00DE6623">
          <w:rPr>
            <w:rFonts w:asciiTheme="minorBidi" w:eastAsiaTheme="majorEastAsia" w:hAnsiTheme="minorBidi" w:hint="eastAsia"/>
            <w:b/>
            <w:bCs/>
            <w:sz w:val="28"/>
            <w:szCs w:val="28"/>
            <w:rtl/>
          </w:rPr>
          <w:delText>₪</w:delText>
        </w:r>
        <w:r w:rsidRPr="00875485" w:rsidDel="00DE6623">
          <w:rPr>
            <w:rFonts w:asciiTheme="minorBidi" w:eastAsiaTheme="majorEastAsia" w:hAnsiTheme="minorBidi" w:hint="cs"/>
            <w:b/>
            <w:bCs/>
            <w:sz w:val="28"/>
            <w:szCs w:val="28"/>
            <w:rtl/>
          </w:rPr>
          <w:delText xml:space="preserve"> ל</w:delText>
        </w:r>
        <w:r w:rsidDel="00DE6623">
          <w:rPr>
            <w:rFonts w:asciiTheme="minorBidi" w:eastAsiaTheme="majorEastAsia" w:hAnsiTheme="minorBidi" w:hint="cs"/>
            <w:b/>
            <w:bCs/>
            <w:sz w:val="28"/>
            <w:szCs w:val="28"/>
            <w:rtl/>
          </w:rPr>
          <w:delText>משק בית</w:delText>
        </w:r>
        <w:r w:rsidRPr="00875485" w:rsidDel="00DE6623">
          <w:rPr>
            <w:rFonts w:asciiTheme="minorBidi" w:eastAsiaTheme="majorEastAsia" w:hAnsiTheme="minorBidi" w:hint="cs"/>
            <w:b/>
            <w:bCs/>
            <w:sz w:val="28"/>
            <w:szCs w:val="28"/>
            <w:rtl/>
          </w:rPr>
          <w:delText xml:space="preserve"> לשנה</w:delText>
        </w:r>
        <w:r w:rsidDel="00DE6623">
          <w:rPr>
            <w:rFonts w:asciiTheme="minorBidi" w:eastAsiaTheme="majorEastAsia" w:hAnsiTheme="minorBidi" w:hint="cs"/>
            <w:b/>
            <w:bCs/>
            <w:sz w:val="28"/>
            <w:szCs w:val="28"/>
            <w:rtl/>
          </w:rPr>
          <w:delText xml:space="preserve"> </w:delText>
        </w:r>
      </w:del>
    </w:p>
    <w:p w14:paraId="24A242B4" w14:textId="6F3615D9" w:rsidR="006E1F83" w:rsidDel="00DE6623" w:rsidRDefault="006E1F83" w:rsidP="00C852E6">
      <w:pPr>
        <w:spacing w:line="360" w:lineRule="auto"/>
        <w:jc w:val="both"/>
        <w:rPr>
          <w:del w:id="2742" w:author="Yael Armon" w:date="2022-07-03T15:15:00Z"/>
          <w:rFonts w:ascii="Arial" w:hAnsi="Arial" w:cs="Arial"/>
          <w:sz w:val="24"/>
          <w:szCs w:val="24"/>
          <w:rtl/>
        </w:rPr>
      </w:pPr>
      <w:del w:id="2743" w:author="Yael Armon" w:date="2022-07-03T15:15:00Z">
        <w:r w:rsidRPr="00DB7537" w:rsidDel="00DE6623">
          <w:rPr>
            <w:rFonts w:ascii="Arial" w:hAnsi="Arial" w:cs="Arial" w:hint="cs"/>
            <w:sz w:val="24"/>
            <w:szCs w:val="24"/>
            <w:rtl/>
          </w:rPr>
          <w:delText>בישראל</w:delText>
        </w:r>
        <w:r w:rsidRPr="00DB7537" w:rsidDel="00DE6623">
          <w:rPr>
            <w:rFonts w:ascii="Arial" w:hAnsi="Arial" w:cs="Arial"/>
            <w:sz w:val="24"/>
            <w:szCs w:val="24"/>
            <w:rtl/>
          </w:rPr>
          <w:delText xml:space="preserve"> שבה ההוצאה על מזון גבוהה יחסית בהשוואה </w:delText>
        </w:r>
        <w:r w:rsidRPr="00DB7537" w:rsidDel="00DE6623">
          <w:rPr>
            <w:rFonts w:ascii="Arial" w:hAnsi="Arial" w:cs="Arial" w:hint="cs"/>
            <w:sz w:val="24"/>
            <w:szCs w:val="24"/>
            <w:rtl/>
          </w:rPr>
          <w:delText>בינלאומית</w:delText>
        </w:r>
        <w:r w:rsidDel="00DE6623">
          <w:rPr>
            <w:rStyle w:val="FootnoteReference"/>
            <w:rFonts w:ascii="Arial" w:hAnsi="Arial" w:cs="Arial"/>
            <w:sz w:val="24"/>
            <w:szCs w:val="24"/>
            <w:rtl/>
          </w:rPr>
          <w:footnoteReference w:id="33"/>
        </w:r>
        <w:r w:rsidDel="00DE6623">
          <w:rPr>
            <w:rFonts w:ascii="Arial" w:hAnsi="Arial" w:cs="Arial" w:hint="cs"/>
            <w:sz w:val="24"/>
            <w:szCs w:val="24"/>
            <w:rtl/>
          </w:rPr>
          <w:delText>, אובדן מזון מהווה אחד מהמרכיבים המשפיעים על יוקר המחייה: הן ההוצאה העודפת על מזון והן השפעת האובדן על התייקרות המזון. ההשפעה הכוללת על יוקר המחייה הינה תוספת עלות של 6,815 ₪ למשק בית בשנה במקטע הצריכה הביתית.</w:delText>
        </w:r>
      </w:del>
    </w:p>
    <w:p w14:paraId="7FE5CA3B" w14:textId="527C1764" w:rsidR="006E1F83" w:rsidRPr="00CD4282" w:rsidDel="00DE6623" w:rsidRDefault="006E1F83">
      <w:pPr>
        <w:spacing w:line="360" w:lineRule="auto"/>
        <w:jc w:val="both"/>
        <w:rPr>
          <w:del w:id="2746" w:author="Yael Armon" w:date="2022-07-03T15:15:00Z"/>
          <w:rFonts w:ascii="Arial" w:hAnsi="Arial" w:cs="Arial"/>
          <w:sz w:val="24"/>
          <w:szCs w:val="24"/>
          <w:rtl/>
        </w:rPr>
        <w:pPrChange w:id="2747" w:author="Yael Armon" w:date="2022-07-03T15:16:00Z">
          <w:pPr>
            <w:spacing w:line="360" w:lineRule="auto"/>
            <w:jc w:val="center"/>
          </w:pPr>
        </w:pPrChange>
      </w:pPr>
      <w:del w:id="2748" w:author="Yael Armon" w:date="2022-07-03T15:15:00Z">
        <w:r w:rsidRPr="002C22C7" w:rsidDel="00DE6623">
          <w:rPr>
            <w:rFonts w:hint="cs"/>
            <w:b/>
            <w:bCs/>
            <w:sz w:val="24"/>
            <w:szCs w:val="24"/>
            <w:rtl/>
          </w:rPr>
          <w:delText xml:space="preserve">אובדן מזון </w:delText>
        </w:r>
        <w:r w:rsidRPr="002C22C7" w:rsidDel="00DE6623">
          <w:rPr>
            <w:b/>
            <w:bCs/>
            <w:sz w:val="24"/>
            <w:szCs w:val="24"/>
            <w:rtl/>
          </w:rPr>
          <w:delText>–</w:delText>
        </w:r>
        <w:r w:rsidRPr="002C22C7" w:rsidDel="00DE6623">
          <w:rPr>
            <w:rFonts w:hint="cs"/>
            <w:b/>
            <w:bCs/>
            <w:sz w:val="24"/>
            <w:szCs w:val="24"/>
            <w:rtl/>
          </w:rPr>
          <w:delText xml:space="preserve"> השפעה על יוקר המחיה</w:delText>
        </w:r>
      </w:del>
    </w:p>
    <w:tbl>
      <w:tblPr>
        <w:tblStyle w:val="GridTable5Dark-Accent21"/>
        <w:bidiVisual/>
        <w:tblW w:w="8680" w:type="dxa"/>
        <w:jc w:val="center"/>
        <w:tblLook w:val="04A0" w:firstRow="1" w:lastRow="0" w:firstColumn="1" w:lastColumn="0" w:noHBand="0" w:noVBand="1"/>
      </w:tblPr>
      <w:tblGrid>
        <w:gridCol w:w="3880"/>
        <w:gridCol w:w="2440"/>
        <w:gridCol w:w="2360"/>
      </w:tblGrid>
      <w:tr w:rsidR="006E1F83" w:rsidRPr="00987855" w:rsidDel="00DE6623" w14:paraId="20CEC60A" w14:textId="4F1645E9" w:rsidTr="006E1F83">
        <w:trPr>
          <w:cnfStyle w:val="100000000000" w:firstRow="1" w:lastRow="0" w:firstColumn="0" w:lastColumn="0" w:oddVBand="0" w:evenVBand="0" w:oddHBand="0" w:evenHBand="0" w:firstRowFirstColumn="0" w:firstRowLastColumn="0" w:lastRowFirstColumn="0" w:lastRowLastColumn="0"/>
          <w:trHeight w:val="300"/>
          <w:jc w:val="center"/>
          <w:del w:id="2749" w:author="Yael Armon" w:date="2022-07-03T15:15:00Z"/>
        </w:trPr>
        <w:tc>
          <w:tcPr>
            <w:cnfStyle w:val="001000000000" w:firstRow="0" w:lastRow="0" w:firstColumn="1" w:lastColumn="0" w:oddVBand="0" w:evenVBand="0" w:oddHBand="0" w:evenHBand="0" w:firstRowFirstColumn="0" w:firstRowLastColumn="0" w:lastRowFirstColumn="0" w:lastRowLastColumn="0"/>
            <w:tcW w:w="3880" w:type="dxa"/>
            <w:tcBorders>
              <w:top w:val="single" w:sz="4" w:space="0" w:color="auto"/>
              <w:left w:val="single" w:sz="4" w:space="0" w:color="auto"/>
            </w:tcBorders>
            <w:hideMark/>
          </w:tcPr>
          <w:p w14:paraId="2D8C2748" w14:textId="7D9A2A58" w:rsidR="006E1F83" w:rsidRPr="00987855" w:rsidDel="00DE6623" w:rsidRDefault="006E1F83">
            <w:pPr>
              <w:spacing w:line="360" w:lineRule="auto"/>
              <w:jc w:val="both"/>
              <w:rPr>
                <w:del w:id="2750" w:author="Yael Armon" w:date="2022-07-03T15:15:00Z"/>
                <w:rFonts w:ascii="Times New Roman" w:eastAsia="Times New Roman" w:hAnsi="Times New Roman" w:cs="Times New Roman"/>
                <w:sz w:val="24"/>
                <w:szCs w:val="24"/>
              </w:rPr>
              <w:pPrChange w:id="2751" w:author="Yael Armon" w:date="2022-07-03T15:16:00Z">
                <w:pPr>
                  <w:bidi w:val="0"/>
                </w:pPr>
              </w:pPrChange>
            </w:pPr>
          </w:p>
        </w:tc>
        <w:tc>
          <w:tcPr>
            <w:tcW w:w="2440" w:type="dxa"/>
            <w:tcBorders>
              <w:top w:val="single" w:sz="4" w:space="0" w:color="auto"/>
            </w:tcBorders>
            <w:vAlign w:val="center"/>
            <w:hideMark/>
          </w:tcPr>
          <w:p w14:paraId="74CBB3B8" w14:textId="0AF89B1E" w:rsidR="006E1F83" w:rsidRPr="00987855"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752" w:author="Yael Armon" w:date="2022-07-03T15:15:00Z"/>
                <w:rFonts w:ascii="Arial" w:eastAsia="Times New Roman" w:hAnsi="Arial" w:cs="Arial"/>
                <w:color w:val="FFFFFF" w:themeColor="background1"/>
              </w:rPr>
              <w:pPrChange w:id="2753"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754" w:author="Yael Armon" w:date="2022-07-03T15:15:00Z">
              <w:r w:rsidRPr="00987855" w:rsidDel="00DE6623">
                <w:rPr>
                  <w:rFonts w:ascii="Arial" w:eastAsia="Times New Roman" w:hAnsi="Arial" w:cs="Arial" w:hint="cs"/>
                  <w:color w:val="FFFFFF" w:themeColor="background1"/>
                  <w:rtl/>
                </w:rPr>
                <w:delText>עלות ל</w:delText>
              </w:r>
              <w:r w:rsidDel="00DE6623">
                <w:rPr>
                  <w:rFonts w:ascii="Arial" w:eastAsia="Times New Roman" w:hAnsi="Arial" w:cs="Arial" w:hint="cs"/>
                  <w:color w:val="FFFFFF" w:themeColor="background1"/>
                  <w:rtl/>
                </w:rPr>
                <w:delText>משק בית</w:delText>
              </w:r>
              <w:r w:rsidRPr="00987855" w:rsidDel="00DE6623">
                <w:rPr>
                  <w:rFonts w:ascii="Arial" w:eastAsia="Times New Roman" w:hAnsi="Arial" w:cs="Arial" w:hint="cs"/>
                  <w:color w:val="FFFFFF" w:themeColor="background1"/>
                  <w:rtl/>
                </w:rPr>
                <w:delText xml:space="preserve"> לשנה, ₪</w:delText>
              </w:r>
            </w:del>
          </w:p>
        </w:tc>
        <w:tc>
          <w:tcPr>
            <w:tcW w:w="2360" w:type="dxa"/>
            <w:tcBorders>
              <w:top w:val="single" w:sz="4" w:space="0" w:color="auto"/>
              <w:right w:val="single" w:sz="4" w:space="0" w:color="auto"/>
            </w:tcBorders>
            <w:vAlign w:val="center"/>
            <w:hideMark/>
          </w:tcPr>
          <w:p w14:paraId="45BA8D62" w14:textId="4D6C4EC2" w:rsidR="006E1F83" w:rsidRPr="00987855"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2755" w:author="Yael Armon" w:date="2022-07-03T15:15:00Z"/>
                <w:rFonts w:ascii="Arial" w:eastAsia="Times New Roman" w:hAnsi="Arial" w:cs="Arial"/>
                <w:color w:val="FFFFFF" w:themeColor="background1"/>
                <w:rtl/>
              </w:rPr>
              <w:pPrChange w:id="2756"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2757" w:author="Yael Armon" w:date="2022-07-03T15:15:00Z">
              <w:r w:rsidRPr="00987855" w:rsidDel="00DE6623">
                <w:rPr>
                  <w:rFonts w:ascii="Arial" w:eastAsia="Times New Roman" w:hAnsi="Arial" w:cs="Arial" w:hint="cs"/>
                  <w:color w:val="FFFFFF" w:themeColor="background1"/>
                  <w:rtl/>
                </w:rPr>
                <w:delText>השפעה על מחירי המזון</w:delText>
              </w:r>
            </w:del>
          </w:p>
        </w:tc>
      </w:tr>
      <w:tr w:rsidR="006E1F83" w:rsidRPr="00987855" w:rsidDel="00DE6623" w14:paraId="7624E5A9" w14:textId="6266C573" w:rsidTr="006E1F83">
        <w:trPr>
          <w:cnfStyle w:val="000000100000" w:firstRow="0" w:lastRow="0" w:firstColumn="0" w:lastColumn="0" w:oddVBand="0" w:evenVBand="0" w:oddHBand="1" w:evenHBand="0" w:firstRowFirstColumn="0" w:firstRowLastColumn="0" w:lastRowFirstColumn="0" w:lastRowLastColumn="0"/>
          <w:trHeight w:val="300"/>
          <w:jc w:val="center"/>
          <w:del w:id="2758" w:author="Yael Armon" w:date="2022-07-03T15:15:00Z"/>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hideMark/>
          </w:tcPr>
          <w:p w14:paraId="37903484" w14:textId="19E7463A" w:rsidR="006E1F83" w:rsidRPr="00987855" w:rsidDel="00DE6623" w:rsidRDefault="006E1F83">
            <w:pPr>
              <w:spacing w:line="360" w:lineRule="auto"/>
              <w:jc w:val="both"/>
              <w:rPr>
                <w:del w:id="2759" w:author="Yael Armon" w:date="2022-07-03T15:15:00Z"/>
                <w:rFonts w:ascii="Arial" w:eastAsia="Times New Roman" w:hAnsi="Arial" w:cs="Arial"/>
                <w:color w:val="FFFFFF" w:themeColor="background1"/>
                <w:rtl/>
              </w:rPr>
              <w:pPrChange w:id="2760" w:author="Yael Armon" w:date="2022-07-03T15:16:00Z">
                <w:pPr/>
              </w:pPrChange>
            </w:pPr>
            <w:del w:id="2761" w:author="Yael Armon" w:date="2022-07-03T15:15:00Z">
              <w:r w:rsidRPr="00987855" w:rsidDel="00DE6623">
                <w:rPr>
                  <w:rFonts w:ascii="Arial" w:eastAsia="Times New Roman" w:hAnsi="Arial" w:cs="Arial" w:hint="cs"/>
                  <w:color w:val="FFFFFF" w:themeColor="background1"/>
                  <w:rtl/>
                </w:rPr>
                <w:delText>עלות מזון שנזרק בבית</w:delText>
              </w:r>
            </w:del>
          </w:p>
        </w:tc>
        <w:tc>
          <w:tcPr>
            <w:tcW w:w="2440" w:type="dxa"/>
            <w:vAlign w:val="center"/>
            <w:hideMark/>
          </w:tcPr>
          <w:p w14:paraId="323B7F59" w14:textId="0EDA59B9" w:rsidR="006E1F83" w:rsidRPr="00987855"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762" w:author="Yael Armon" w:date="2022-07-03T15:15:00Z"/>
                <w:rFonts w:ascii="Arial" w:eastAsia="Times New Roman" w:hAnsi="Arial" w:cs="Arial"/>
                <w:color w:val="000000"/>
                <w:rtl/>
              </w:rPr>
              <w:pPrChange w:id="2763"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764" w:author="Yael Armon" w:date="2022-07-03T15:15:00Z">
              <w:r w:rsidDel="00DE6623">
                <w:rPr>
                  <w:rFonts w:ascii="Arial" w:hAnsi="Arial" w:cs="Arial"/>
                  <w:color w:val="000000"/>
                  <w:rtl/>
                </w:rPr>
                <w:delText>3,</w:delText>
              </w:r>
              <w:r w:rsidDel="00DE6623">
                <w:rPr>
                  <w:rFonts w:ascii="Arial" w:hAnsi="Arial" w:cs="Arial" w:hint="cs"/>
                  <w:color w:val="000000"/>
                  <w:rtl/>
                </w:rPr>
                <w:delText>6</w:delText>
              </w:r>
              <w:r w:rsidDel="00DE6623">
                <w:rPr>
                  <w:rFonts w:ascii="Arial" w:hAnsi="Arial" w:cs="Arial"/>
                  <w:color w:val="000000"/>
                  <w:rtl/>
                </w:rPr>
                <w:delText>00</w:delText>
              </w:r>
            </w:del>
          </w:p>
        </w:tc>
        <w:tc>
          <w:tcPr>
            <w:tcW w:w="2360" w:type="dxa"/>
            <w:tcBorders>
              <w:right w:val="single" w:sz="4" w:space="0" w:color="auto"/>
            </w:tcBorders>
            <w:vAlign w:val="center"/>
            <w:hideMark/>
          </w:tcPr>
          <w:p w14:paraId="2F91598B" w14:textId="3E1FBB71" w:rsidR="006E1F83" w:rsidRPr="00987855"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765" w:author="Yael Armon" w:date="2022-07-03T15:15:00Z"/>
                <w:rFonts w:ascii="Arial" w:eastAsia="Times New Roman" w:hAnsi="Arial" w:cs="Arial"/>
                <w:color w:val="000000"/>
                <w:rtl/>
              </w:rPr>
              <w:pPrChange w:id="2766"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767" w:author="Yael Armon" w:date="2022-07-03T15:15:00Z">
              <w:r w:rsidDel="00DE6623">
                <w:rPr>
                  <w:rFonts w:ascii="Arial" w:hAnsi="Arial" w:cs="Arial"/>
                  <w:b/>
                  <w:bCs/>
                  <w:color w:val="000000"/>
                  <w:rtl/>
                </w:rPr>
                <w:delText>-</w:delText>
              </w:r>
            </w:del>
          </w:p>
        </w:tc>
      </w:tr>
      <w:tr w:rsidR="006E1F83" w:rsidRPr="00987855" w:rsidDel="00DE6623" w14:paraId="3A635B11" w14:textId="2731E258" w:rsidTr="006E1F83">
        <w:trPr>
          <w:trHeight w:val="570"/>
          <w:jc w:val="center"/>
          <w:del w:id="2768" w:author="Yael Armon" w:date="2022-07-03T15:15:00Z"/>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hideMark/>
          </w:tcPr>
          <w:p w14:paraId="008B7F22" w14:textId="0D23211A" w:rsidR="006E1F83" w:rsidRPr="00987855" w:rsidDel="00DE6623" w:rsidRDefault="006E1F83">
            <w:pPr>
              <w:spacing w:line="360" w:lineRule="auto"/>
              <w:jc w:val="both"/>
              <w:rPr>
                <w:del w:id="2769" w:author="Yael Armon" w:date="2022-07-03T15:15:00Z"/>
                <w:rFonts w:ascii="Arial" w:eastAsia="Times New Roman" w:hAnsi="Arial" w:cs="Arial"/>
                <w:color w:val="FFFFFF" w:themeColor="background1"/>
                <w:rtl/>
              </w:rPr>
              <w:pPrChange w:id="2770" w:author="Yael Armon" w:date="2022-07-03T15:16:00Z">
                <w:pPr/>
              </w:pPrChange>
            </w:pPr>
            <w:del w:id="2771" w:author="Yael Armon" w:date="2022-07-03T15:15:00Z">
              <w:r w:rsidRPr="00987855" w:rsidDel="00DE6623">
                <w:rPr>
                  <w:rFonts w:ascii="Arial" w:eastAsia="Times New Roman" w:hAnsi="Arial" w:cs="Arial" w:hint="cs"/>
                  <w:color w:val="FFFFFF" w:themeColor="background1"/>
                  <w:rtl/>
                </w:rPr>
                <w:delText>עלות פינוי והטמנת המזון שנזרק</w:delText>
              </w:r>
            </w:del>
          </w:p>
        </w:tc>
        <w:tc>
          <w:tcPr>
            <w:tcW w:w="2440" w:type="dxa"/>
            <w:vAlign w:val="center"/>
            <w:hideMark/>
          </w:tcPr>
          <w:p w14:paraId="0298DCD9" w14:textId="486571A0" w:rsidR="006E1F83" w:rsidRPr="00987855"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772" w:author="Yael Armon" w:date="2022-07-03T15:15:00Z"/>
                <w:rFonts w:ascii="Arial" w:eastAsia="Times New Roman" w:hAnsi="Arial" w:cs="Arial"/>
                <w:color w:val="000000"/>
                <w:rtl/>
              </w:rPr>
              <w:pPrChange w:id="2773" w:author="Yael Armon" w:date="2022-07-03T15:16:00Z">
                <w:pPr>
                  <w:jc w:val="center"/>
                  <w:cnfStyle w:val="000000000000" w:firstRow="0" w:lastRow="0" w:firstColumn="0" w:lastColumn="0" w:oddVBand="0" w:evenVBand="0" w:oddHBand="0" w:evenHBand="0" w:firstRowFirstColumn="0" w:firstRowLastColumn="0" w:lastRowFirstColumn="0" w:lastRowLastColumn="0"/>
                </w:pPr>
              </w:pPrChange>
            </w:pPr>
            <w:del w:id="2774" w:author="Yael Armon" w:date="2022-07-03T15:15:00Z">
              <w:r w:rsidDel="00DE6623">
                <w:rPr>
                  <w:rFonts w:ascii="Arial" w:hAnsi="Arial" w:cs="Arial"/>
                  <w:color w:val="000000"/>
                  <w:rtl/>
                </w:rPr>
                <w:delText>200</w:delText>
              </w:r>
            </w:del>
          </w:p>
        </w:tc>
        <w:tc>
          <w:tcPr>
            <w:tcW w:w="2360" w:type="dxa"/>
            <w:tcBorders>
              <w:right w:val="single" w:sz="4" w:space="0" w:color="auto"/>
            </w:tcBorders>
            <w:vAlign w:val="center"/>
            <w:hideMark/>
          </w:tcPr>
          <w:p w14:paraId="3D5D2BBA" w14:textId="7C641977" w:rsidR="006E1F83" w:rsidRPr="00987855"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775" w:author="Yael Armon" w:date="2022-07-03T15:15:00Z"/>
                <w:rFonts w:ascii="Arial" w:eastAsia="Times New Roman" w:hAnsi="Arial" w:cs="Arial"/>
                <w:color w:val="000000"/>
                <w:rtl/>
              </w:rPr>
              <w:pPrChange w:id="2776" w:author="Yael Armon" w:date="2022-07-03T15:16:00Z">
                <w:pPr>
                  <w:jc w:val="center"/>
                  <w:cnfStyle w:val="000000000000" w:firstRow="0" w:lastRow="0" w:firstColumn="0" w:lastColumn="0" w:oddVBand="0" w:evenVBand="0" w:oddHBand="0" w:evenHBand="0" w:firstRowFirstColumn="0" w:firstRowLastColumn="0" w:lastRowFirstColumn="0" w:lastRowLastColumn="0"/>
                </w:pPr>
              </w:pPrChange>
            </w:pPr>
            <w:del w:id="2777" w:author="Yael Armon" w:date="2022-07-03T15:15:00Z">
              <w:r w:rsidDel="00DE6623">
                <w:rPr>
                  <w:rFonts w:ascii="Arial" w:hAnsi="Arial" w:cs="Arial"/>
                  <w:b/>
                  <w:bCs/>
                  <w:color w:val="FF0000"/>
                  <w:rtl/>
                </w:rPr>
                <w:delText> </w:delText>
              </w:r>
            </w:del>
          </w:p>
        </w:tc>
      </w:tr>
      <w:tr w:rsidR="006E1F83" w:rsidRPr="00987855" w:rsidDel="00DE6623" w14:paraId="161192E0" w14:textId="475875F8" w:rsidTr="006E1F83">
        <w:trPr>
          <w:cnfStyle w:val="000000100000" w:firstRow="0" w:lastRow="0" w:firstColumn="0" w:lastColumn="0" w:oddVBand="0" w:evenVBand="0" w:oddHBand="1" w:evenHBand="0" w:firstRowFirstColumn="0" w:firstRowLastColumn="0" w:lastRowFirstColumn="0" w:lastRowLastColumn="0"/>
          <w:trHeight w:val="600"/>
          <w:jc w:val="center"/>
          <w:del w:id="2778" w:author="Yael Armon" w:date="2022-07-03T15:15:00Z"/>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tcPr>
          <w:p w14:paraId="10A97A43" w14:textId="10DF1BC3" w:rsidR="006E1F83" w:rsidRPr="00987855" w:rsidDel="00DE6623" w:rsidRDefault="006E1F83">
            <w:pPr>
              <w:spacing w:line="360" w:lineRule="auto"/>
              <w:jc w:val="both"/>
              <w:rPr>
                <w:del w:id="2779" w:author="Yael Armon" w:date="2022-07-03T15:15:00Z"/>
                <w:rFonts w:ascii="Arial" w:eastAsia="Times New Roman" w:hAnsi="Arial" w:cs="Arial"/>
                <w:color w:val="FFFFFF" w:themeColor="background1"/>
                <w:rtl/>
              </w:rPr>
              <w:pPrChange w:id="2780" w:author="Yael Armon" w:date="2022-07-03T15:16:00Z">
                <w:pPr/>
              </w:pPrChange>
            </w:pPr>
            <w:del w:id="2781" w:author="Yael Armon" w:date="2022-07-03T15:15:00Z">
              <w:r w:rsidDel="00DE6623">
                <w:rPr>
                  <w:rFonts w:ascii="Arial" w:eastAsia="Times New Roman" w:hAnsi="Arial" w:cs="Arial" w:hint="cs"/>
                  <w:color w:val="FFFFFF" w:themeColor="background1"/>
                  <w:rtl/>
                </w:rPr>
                <w:delText>השפעת פליטות גזי חממה ומזהמי אוויר</w:delText>
              </w:r>
            </w:del>
          </w:p>
        </w:tc>
        <w:tc>
          <w:tcPr>
            <w:tcW w:w="2440" w:type="dxa"/>
            <w:vAlign w:val="center"/>
          </w:tcPr>
          <w:p w14:paraId="50C42312" w14:textId="50AA1F3D" w:rsidR="006E1F83"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782" w:author="Yael Armon" w:date="2022-07-03T15:15:00Z"/>
                <w:rFonts w:ascii="Arial" w:hAnsi="Arial" w:cs="Arial"/>
                <w:color w:val="000000"/>
                <w:rtl/>
              </w:rPr>
              <w:pPrChange w:id="2783"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784" w:author="Yael Armon" w:date="2022-07-03T15:15:00Z">
              <w:r w:rsidDel="00DE6623">
                <w:rPr>
                  <w:rFonts w:ascii="Arial" w:hAnsi="Arial" w:cs="Arial" w:hint="cs"/>
                  <w:color w:val="000000"/>
                  <w:rtl/>
                </w:rPr>
                <w:delText>215</w:delText>
              </w:r>
            </w:del>
          </w:p>
        </w:tc>
        <w:tc>
          <w:tcPr>
            <w:tcW w:w="2360" w:type="dxa"/>
            <w:tcBorders>
              <w:right w:val="single" w:sz="4" w:space="0" w:color="auto"/>
            </w:tcBorders>
            <w:vAlign w:val="center"/>
          </w:tcPr>
          <w:p w14:paraId="0F82555D" w14:textId="297D4F50" w:rsidR="006E1F83"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785" w:author="Yael Armon" w:date="2022-07-03T15:15:00Z"/>
                <w:rFonts w:ascii="Arial" w:hAnsi="Arial" w:cs="Arial"/>
                <w:b/>
                <w:bCs/>
                <w:rtl/>
              </w:rPr>
              <w:pPrChange w:id="2786"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p>
        </w:tc>
      </w:tr>
      <w:tr w:rsidR="006E1F83" w:rsidRPr="00987855" w:rsidDel="00DE6623" w14:paraId="2F3C4B5A" w14:textId="26F28395" w:rsidTr="006E1F83">
        <w:trPr>
          <w:trHeight w:val="600"/>
          <w:jc w:val="center"/>
          <w:del w:id="2787" w:author="Yael Armon" w:date="2022-07-03T15:15:00Z"/>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hideMark/>
          </w:tcPr>
          <w:p w14:paraId="3B3C56CB" w14:textId="09575755" w:rsidR="006E1F83" w:rsidRPr="00987855" w:rsidDel="00DE6623" w:rsidRDefault="006E1F83">
            <w:pPr>
              <w:spacing w:line="360" w:lineRule="auto"/>
              <w:jc w:val="both"/>
              <w:rPr>
                <w:del w:id="2788" w:author="Yael Armon" w:date="2022-07-03T15:15:00Z"/>
                <w:rFonts w:ascii="Arial" w:eastAsia="Times New Roman" w:hAnsi="Arial" w:cs="Arial"/>
                <w:color w:val="FFFFFF" w:themeColor="background1"/>
              </w:rPr>
              <w:pPrChange w:id="2789" w:author="Yael Armon" w:date="2022-07-03T15:16:00Z">
                <w:pPr/>
              </w:pPrChange>
            </w:pPr>
            <w:del w:id="2790" w:author="Yael Armon" w:date="2022-07-03T15:15:00Z">
              <w:r w:rsidRPr="00987855" w:rsidDel="00DE6623">
                <w:rPr>
                  <w:rFonts w:ascii="Arial" w:eastAsia="Times New Roman" w:hAnsi="Arial" w:cs="Arial" w:hint="cs"/>
                  <w:color w:val="FFFFFF" w:themeColor="background1"/>
                  <w:rtl/>
                </w:rPr>
                <w:delText>התייקרות מחיר קמעונאי בגלל אובדן מזון ברשתות השיווק</w:delText>
              </w:r>
            </w:del>
          </w:p>
        </w:tc>
        <w:tc>
          <w:tcPr>
            <w:tcW w:w="2440" w:type="dxa"/>
            <w:vAlign w:val="center"/>
            <w:hideMark/>
          </w:tcPr>
          <w:p w14:paraId="14DA8529" w14:textId="68FA66A9" w:rsidR="006E1F83" w:rsidRPr="00987855"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791" w:author="Yael Armon" w:date="2022-07-03T15:15:00Z"/>
                <w:rFonts w:ascii="Arial" w:eastAsia="Times New Roman" w:hAnsi="Arial" w:cs="Arial"/>
                <w:color w:val="000000"/>
                <w:rtl/>
              </w:rPr>
              <w:pPrChange w:id="2792" w:author="Yael Armon" w:date="2022-07-03T15:16:00Z">
                <w:pPr>
                  <w:jc w:val="center"/>
                  <w:cnfStyle w:val="000000000000" w:firstRow="0" w:lastRow="0" w:firstColumn="0" w:lastColumn="0" w:oddVBand="0" w:evenVBand="0" w:oddHBand="0" w:evenHBand="0" w:firstRowFirstColumn="0" w:firstRowLastColumn="0" w:lastRowFirstColumn="0" w:lastRowLastColumn="0"/>
                </w:pPr>
              </w:pPrChange>
            </w:pPr>
            <w:del w:id="2793" w:author="Yael Armon" w:date="2022-07-03T15:15:00Z">
              <w:r w:rsidDel="00DE6623">
                <w:rPr>
                  <w:rFonts w:ascii="Arial" w:hAnsi="Arial" w:cs="Arial"/>
                  <w:color w:val="000000"/>
                  <w:rtl/>
                </w:rPr>
                <w:delText>1,</w:delText>
              </w:r>
              <w:r w:rsidDel="00DE6623">
                <w:rPr>
                  <w:rFonts w:ascii="Arial" w:hAnsi="Arial" w:cs="Arial" w:hint="cs"/>
                  <w:color w:val="000000"/>
                  <w:rtl/>
                </w:rPr>
                <w:delText>6</w:delText>
              </w:r>
              <w:r w:rsidDel="00DE6623">
                <w:rPr>
                  <w:rFonts w:ascii="Arial" w:hAnsi="Arial" w:cs="Arial"/>
                  <w:color w:val="000000"/>
                  <w:rtl/>
                </w:rPr>
                <w:delText>00</w:delText>
              </w:r>
            </w:del>
          </w:p>
        </w:tc>
        <w:tc>
          <w:tcPr>
            <w:tcW w:w="2360" w:type="dxa"/>
            <w:tcBorders>
              <w:right w:val="single" w:sz="4" w:space="0" w:color="auto"/>
            </w:tcBorders>
            <w:vAlign w:val="center"/>
            <w:hideMark/>
          </w:tcPr>
          <w:p w14:paraId="1E334073" w14:textId="0C6F5A93" w:rsidR="006E1F83" w:rsidRPr="00987855"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794" w:author="Yael Armon" w:date="2022-07-03T15:15:00Z"/>
                <w:rFonts w:ascii="Arial" w:eastAsia="Times New Roman" w:hAnsi="Arial" w:cs="Arial"/>
                <w:color w:val="000000"/>
                <w:rtl/>
              </w:rPr>
              <w:pPrChange w:id="2795" w:author="Yael Armon" w:date="2022-07-03T15:16:00Z">
                <w:pPr>
                  <w:jc w:val="center"/>
                  <w:cnfStyle w:val="000000000000" w:firstRow="0" w:lastRow="0" w:firstColumn="0" w:lastColumn="0" w:oddVBand="0" w:evenVBand="0" w:oddHBand="0" w:evenHBand="0" w:firstRowFirstColumn="0" w:firstRowLastColumn="0" w:lastRowFirstColumn="0" w:lastRowLastColumn="0"/>
                </w:pPr>
              </w:pPrChange>
            </w:pPr>
            <w:del w:id="2796" w:author="Yael Armon" w:date="2022-07-03T15:15:00Z">
              <w:r w:rsidDel="00DE6623">
                <w:rPr>
                  <w:rFonts w:ascii="Arial" w:hAnsi="Arial" w:cs="Arial"/>
                  <w:b/>
                  <w:bCs/>
                  <w:rtl/>
                </w:rPr>
                <w:delText>6%</w:delText>
              </w:r>
            </w:del>
          </w:p>
        </w:tc>
      </w:tr>
      <w:tr w:rsidR="006E1F83" w:rsidRPr="00987855" w:rsidDel="00DE6623" w14:paraId="3DB58523" w14:textId="2C7D166F" w:rsidTr="006E1F83">
        <w:trPr>
          <w:cnfStyle w:val="000000100000" w:firstRow="0" w:lastRow="0" w:firstColumn="0" w:lastColumn="0" w:oddVBand="0" w:evenVBand="0" w:oddHBand="1" w:evenHBand="0" w:firstRowFirstColumn="0" w:firstRowLastColumn="0" w:lastRowFirstColumn="0" w:lastRowLastColumn="0"/>
          <w:trHeight w:val="600"/>
          <w:jc w:val="center"/>
          <w:del w:id="2797" w:author="Yael Armon" w:date="2022-07-03T15:15:00Z"/>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tcBorders>
            <w:vAlign w:val="center"/>
            <w:hideMark/>
          </w:tcPr>
          <w:p w14:paraId="372391CA" w14:textId="0AC47B69" w:rsidR="006E1F83" w:rsidRPr="00987855" w:rsidDel="00DE6623" w:rsidRDefault="006E1F83">
            <w:pPr>
              <w:spacing w:line="360" w:lineRule="auto"/>
              <w:jc w:val="both"/>
              <w:rPr>
                <w:del w:id="2798" w:author="Yael Armon" w:date="2022-07-03T15:15:00Z"/>
                <w:rFonts w:ascii="Arial" w:eastAsia="Times New Roman" w:hAnsi="Arial" w:cs="Arial"/>
                <w:color w:val="FFFFFF" w:themeColor="background1"/>
                <w:rtl/>
              </w:rPr>
              <w:pPrChange w:id="2799" w:author="Yael Armon" w:date="2022-07-03T15:16:00Z">
                <w:pPr/>
              </w:pPrChange>
            </w:pPr>
            <w:del w:id="2800" w:author="Yael Armon" w:date="2022-07-03T15:15:00Z">
              <w:r w:rsidRPr="00987855" w:rsidDel="00DE6623">
                <w:rPr>
                  <w:rFonts w:ascii="Arial" w:eastAsia="Times New Roman" w:hAnsi="Arial" w:cs="Arial" w:hint="cs"/>
                  <w:color w:val="FFFFFF" w:themeColor="background1"/>
                  <w:rtl/>
                </w:rPr>
                <w:delText>התייקרות מחיר סיטונאי בגלל אובדן בחקלאות ובתעשיה</w:delText>
              </w:r>
            </w:del>
          </w:p>
        </w:tc>
        <w:tc>
          <w:tcPr>
            <w:tcW w:w="2440" w:type="dxa"/>
            <w:vAlign w:val="center"/>
            <w:hideMark/>
          </w:tcPr>
          <w:p w14:paraId="6A9CC0E8" w14:textId="730CA231" w:rsidR="006E1F83" w:rsidRPr="00987855"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801" w:author="Yael Armon" w:date="2022-07-03T15:15:00Z"/>
                <w:rFonts w:ascii="Arial" w:eastAsia="Times New Roman" w:hAnsi="Arial" w:cs="Arial"/>
                <w:color w:val="000000"/>
                <w:rtl/>
              </w:rPr>
              <w:pPrChange w:id="2802"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803" w:author="Yael Armon" w:date="2022-07-03T15:15:00Z">
              <w:r w:rsidDel="00DE6623">
                <w:rPr>
                  <w:rFonts w:ascii="Arial" w:hAnsi="Arial" w:cs="Arial"/>
                  <w:color w:val="000000"/>
                  <w:rtl/>
                </w:rPr>
                <w:delText>1,200</w:delText>
              </w:r>
            </w:del>
          </w:p>
        </w:tc>
        <w:tc>
          <w:tcPr>
            <w:tcW w:w="2360" w:type="dxa"/>
            <w:tcBorders>
              <w:right w:val="single" w:sz="4" w:space="0" w:color="auto"/>
            </w:tcBorders>
            <w:vAlign w:val="center"/>
            <w:hideMark/>
          </w:tcPr>
          <w:p w14:paraId="1AA16BE9" w14:textId="7C6AE917" w:rsidR="006E1F83" w:rsidRPr="00987855"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2804" w:author="Yael Armon" w:date="2022-07-03T15:15:00Z"/>
                <w:rFonts w:ascii="Arial" w:eastAsia="Times New Roman" w:hAnsi="Arial" w:cs="Arial"/>
                <w:color w:val="000000"/>
                <w:rtl/>
              </w:rPr>
              <w:pPrChange w:id="2805"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2806" w:author="Yael Armon" w:date="2022-07-03T15:15:00Z">
              <w:r w:rsidDel="00DE6623">
                <w:rPr>
                  <w:rFonts w:ascii="Arial" w:hAnsi="Arial" w:cs="Arial"/>
                  <w:b/>
                  <w:bCs/>
                  <w:rtl/>
                </w:rPr>
                <w:delText>5%</w:delText>
              </w:r>
            </w:del>
          </w:p>
        </w:tc>
      </w:tr>
      <w:tr w:rsidR="006E1F83" w:rsidRPr="00987855" w:rsidDel="00DE6623" w14:paraId="6770F27D" w14:textId="08E28623" w:rsidTr="006E1F83">
        <w:trPr>
          <w:trHeight w:val="570"/>
          <w:jc w:val="center"/>
          <w:del w:id="2807" w:author="Yael Armon" w:date="2022-07-03T15:15:00Z"/>
        </w:trPr>
        <w:tc>
          <w:tcPr>
            <w:cnfStyle w:val="001000000000" w:firstRow="0" w:lastRow="0" w:firstColumn="1" w:lastColumn="0" w:oddVBand="0" w:evenVBand="0" w:oddHBand="0" w:evenHBand="0" w:firstRowFirstColumn="0" w:firstRowLastColumn="0" w:lastRowFirstColumn="0" w:lastRowLastColumn="0"/>
            <w:tcW w:w="3880" w:type="dxa"/>
            <w:tcBorders>
              <w:left w:val="single" w:sz="4" w:space="0" w:color="auto"/>
              <w:bottom w:val="single" w:sz="4" w:space="0" w:color="auto"/>
            </w:tcBorders>
            <w:vAlign w:val="center"/>
            <w:hideMark/>
          </w:tcPr>
          <w:p w14:paraId="77C17218" w14:textId="07016ACC" w:rsidR="006E1F83" w:rsidRPr="00015471" w:rsidDel="00DE6623" w:rsidRDefault="006E1F83">
            <w:pPr>
              <w:spacing w:line="360" w:lineRule="auto"/>
              <w:jc w:val="both"/>
              <w:rPr>
                <w:del w:id="2808" w:author="Yael Armon" w:date="2022-07-03T15:15:00Z"/>
                <w:rFonts w:ascii="Arial" w:eastAsia="Times New Roman" w:hAnsi="Arial" w:cs="Arial"/>
                <w:color w:val="FFFFFF" w:themeColor="background1"/>
                <w:rtl/>
              </w:rPr>
              <w:pPrChange w:id="2809" w:author="Yael Armon" w:date="2022-07-03T15:16:00Z">
                <w:pPr/>
              </w:pPrChange>
            </w:pPr>
            <w:del w:id="2810" w:author="Yael Armon" w:date="2022-07-03T15:15:00Z">
              <w:r w:rsidRPr="00015471" w:rsidDel="00DE6623">
                <w:rPr>
                  <w:rFonts w:ascii="Arial" w:eastAsia="Times New Roman" w:hAnsi="Arial" w:cs="Arial" w:hint="cs"/>
                  <w:color w:val="FFFFFF" w:themeColor="background1"/>
                  <w:rtl/>
                </w:rPr>
                <w:delText>סה"כ</w:delText>
              </w:r>
            </w:del>
          </w:p>
        </w:tc>
        <w:tc>
          <w:tcPr>
            <w:tcW w:w="2440" w:type="dxa"/>
            <w:tcBorders>
              <w:bottom w:val="single" w:sz="4" w:space="0" w:color="auto"/>
            </w:tcBorders>
            <w:vAlign w:val="center"/>
            <w:hideMark/>
          </w:tcPr>
          <w:p w14:paraId="5342EF84" w14:textId="7EABDCCB" w:rsidR="006E1F83" w:rsidRPr="000A2D22"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811" w:author="Yael Armon" w:date="2022-07-03T15:15:00Z"/>
                <w:rFonts w:ascii="Arial" w:eastAsia="Times New Roman" w:hAnsi="Arial" w:cs="Arial"/>
                <w:b/>
                <w:bCs/>
                <w:color w:val="000000"/>
                <w:rtl/>
              </w:rPr>
              <w:pPrChange w:id="2812" w:author="Yael Armon" w:date="2022-07-03T15:16:00Z">
                <w:pPr>
                  <w:jc w:val="center"/>
                  <w:cnfStyle w:val="000000000000" w:firstRow="0" w:lastRow="0" w:firstColumn="0" w:lastColumn="0" w:oddVBand="0" w:evenVBand="0" w:oddHBand="0" w:evenHBand="0" w:firstRowFirstColumn="0" w:firstRowLastColumn="0" w:lastRowFirstColumn="0" w:lastRowLastColumn="0"/>
                </w:pPr>
              </w:pPrChange>
            </w:pPr>
            <w:del w:id="2813" w:author="Yael Armon" w:date="2022-07-03T15:15:00Z">
              <w:r w:rsidRPr="000A2D22" w:rsidDel="00DE6623">
                <w:rPr>
                  <w:rFonts w:ascii="Arial" w:hAnsi="Arial" w:cs="Arial"/>
                  <w:b/>
                  <w:bCs/>
                  <w:color w:val="000000"/>
                  <w:rtl/>
                </w:rPr>
                <w:delText>6,</w:delText>
              </w:r>
              <w:r w:rsidDel="00DE6623">
                <w:rPr>
                  <w:rFonts w:ascii="Arial" w:hAnsi="Arial" w:cs="Arial" w:hint="cs"/>
                  <w:b/>
                  <w:bCs/>
                  <w:color w:val="000000"/>
                  <w:rtl/>
                </w:rPr>
                <w:delText>815</w:delText>
              </w:r>
            </w:del>
          </w:p>
        </w:tc>
        <w:tc>
          <w:tcPr>
            <w:tcW w:w="2360" w:type="dxa"/>
            <w:tcBorders>
              <w:bottom w:val="single" w:sz="4" w:space="0" w:color="auto"/>
              <w:right w:val="single" w:sz="4" w:space="0" w:color="auto"/>
            </w:tcBorders>
            <w:vAlign w:val="center"/>
            <w:hideMark/>
          </w:tcPr>
          <w:p w14:paraId="49EB6AE7" w14:textId="630D1B70" w:rsidR="006E1F83" w:rsidRPr="00987855"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2814" w:author="Yael Armon" w:date="2022-07-03T15:15:00Z"/>
                <w:rFonts w:ascii="Arial" w:eastAsia="Times New Roman" w:hAnsi="Arial" w:cs="Arial"/>
                <w:color w:val="000000"/>
                <w:rtl/>
              </w:rPr>
              <w:pPrChange w:id="2815" w:author="Yael Armon" w:date="2022-07-03T15:16:00Z">
                <w:pPr>
                  <w:jc w:val="center"/>
                  <w:cnfStyle w:val="000000000000" w:firstRow="0" w:lastRow="0" w:firstColumn="0" w:lastColumn="0" w:oddVBand="0" w:evenVBand="0" w:oddHBand="0" w:evenHBand="0" w:firstRowFirstColumn="0" w:firstRowLastColumn="0" w:lastRowFirstColumn="0" w:lastRowLastColumn="0"/>
                </w:pPr>
              </w:pPrChange>
            </w:pPr>
            <w:del w:id="2816" w:author="Yael Armon" w:date="2022-07-03T15:15:00Z">
              <w:r w:rsidRPr="00CD4282" w:rsidDel="00DE6623">
                <w:rPr>
                  <w:rFonts w:ascii="Arial" w:hAnsi="Arial" w:cs="Arial"/>
                  <w:b/>
                  <w:bCs/>
                  <w:rtl/>
                </w:rPr>
                <w:delText>11%</w:delText>
              </w:r>
            </w:del>
          </w:p>
        </w:tc>
      </w:tr>
    </w:tbl>
    <w:p w14:paraId="731385B1" w14:textId="75409626" w:rsidR="006E1F83" w:rsidRPr="009865F1" w:rsidDel="00DE6623" w:rsidRDefault="006E1F83" w:rsidP="00C852E6">
      <w:pPr>
        <w:spacing w:line="360" w:lineRule="auto"/>
        <w:jc w:val="both"/>
        <w:rPr>
          <w:del w:id="2817" w:author="Yael Armon" w:date="2022-07-03T15:15:00Z"/>
          <w:rFonts w:ascii="Arial" w:hAnsi="Arial" w:cs="Arial"/>
          <w:i/>
          <w:iCs/>
          <w:sz w:val="24"/>
          <w:szCs w:val="24"/>
          <w:rtl/>
        </w:rPr>
      </w:pPr>
    </w:p>
    <w:p w14:paraId="4EFCC0CD" w14:textId="10F7ECBC" w:rsidR="006E1F83" w:rsidDel="00DE6623" w:rsidRDefault="006E1F83" w:rsidP="00C852E6">
      <w:pPr>
        <w:spacing w:line="360" w:lineRule="auto"/>
        <w:jc w:val="both"/>
        <w:rPr>
          <w:del w:id="2818" w:author="Yael Armon" w:date="2022-07-03T15:15:00Z"/>
          <w:rFonts w:ascii="Arial" w:hAnsi="Arial" w:cs="Arial"/>
          <w:sz w:val="24"/>
          <w:szCs w:val="24"/>
          <w:rtl/>
        </w:rPr>
      </w:pPr>
      <w:del w:id="2819" w:author="Yael Armon" w:date="2022-07-03T15:15:00Z">
        <w:r w:rsidDel="00DE6623">
          <w:rPr>
            <w:rFonts w:ascii="Arial" w:hAnsi="Arial" w:cs="Arial" w:hint="cs"/>
            <w:b/>
            <w:bCs/>
            <w:i/>
            <w:iCs/>
            <w:sz w:val="24"/>
            <w:szCs w:val="24"/>
            <w:rtl/>
          </w:rPr>
          <w:delText xml:space="preserve">יוקר המחיה - </w:delText>
        </w:r>
        <w:r w:rsidRPr="0091227A" w:rsidDel="00DE6623">
          <w:rPr>
            <w:rFonts w:ascii="Arial" w:hAnsi="Arial" w:cs="Arial" w:hint="cs"/>
            <w:b/>
            <w:bCs/>
            <w:i/>
            <w:iCs/>
            <w:sz w:val="24"/>
            <w:szCs w:val="24"/>
            <w:rtl/>
          </w:rPr>
          <w:delText>ההוצאה העודפת:</w:delText>
        </w:r>
        <w:r w:rsidDel="00DE6623">
          <w:rPr>
            <w:rFonts w:ascii="Arial" w:hAnsi="Arial" w:cs="Arial" w:hint="cs"/>
            <w:sz w:val="24"/>
            <w:szCs w:val="24"/>
            <w:rtl/>
          </w:rPr>
          <w:delText xml:space="preserve"> מזון שנקנה על ידי משקי הבית ונזרק לפח, מהווה עלות ישירה למשק הבית. בממוצע, ההפסד החודשי הישיר (ללא עלויות חיצוניות</w:delText>
        </w:r>
        <w:r w:rsidDel="00DE6623">
          <w:rPr>
            <w:rStyle w:val="FootnoteReference"/>
            <w:rFonts w:ascii="Arial" w:hAnsi="Arial" w:cs="Arial"/>
            <w:sz w:val="24"/>
            <w:szCs w:val="24"/>
            <w:rtl/>
          </w:rPr>
          <w:footnoteReference w:id="34"/>
        </w:r>
        <w:r w:rsidDel="00DE6623">
          <w:rPr>
            <w:rFonts w:ascii="Arial" w:hAnsi="Arial" w:cs="Arial" w:hint="cs"/>
            <w:sz w:val="24"/>
            <w:szCs w:val="24"/>
            <w:rtl/>
          </w:rPr>
          <w:delText>) מזריקת מזון עומד על 300 ₪ למשק בית, ובהתאם לכך ההפסד השנתי הישיר עומד על 3,600 ₪ למשק בית. עלויות פינוי האשפה וההטמנה, מתגלגלות בסופו של דבר לכיסם של הצרכנים באמצעות עלויות הארנונה והמיסים העירוניים, וגורמות לעלות שנתית של 200 ₪ נוספים למשק בית לשנה לפינוי פסולת המזון העודפת שנזרקה.</w:delText>
        </w:r>
      </w:del>
    </w:p>
    <w:p w14:paraId="517D48B8" w14:textId="54F90CED" w:rsidR="006E1F83" w:rsidDel="00DE6623" w:rsidRDefault="006E1F83" w:rsidP="00C852E6">
      <w:pPr>
        <w:spacing w:line="360" w:lineRule="auto"/>
        <w:jc w:val="both"/>
        <w:rPr>
          <w:del w:id="2822" w:author="Yael Armon" w:date="2022-07-03T15:15:00Z"/>
          <w:rFonts w:ascii="Arial" w:hAnsi="Arial" w:cs="Arial"/>
          <w:sz w:val="24"/>
          <w:szCs w:val="24"/>
          <w:rtl/>
        </w:rPr>
      </w:pPr>
      <w:del w:id="2823" w:author="Yael Armon" w:date="2022-07-03T15:15:00Z">
        <w:r w:rsidDel="00DE6623">
          <w:rPr>
            <w:rFonts w:ascii="Arial" w:hAnsi="Arial" w:cs="Arial" w:hint="cs"/>
            <w:b/>
            <w:bCs/>
            <w:i/>
            <w:iCs/>
            <w:sz w:val="24"/>
            <w:szCs w:val="24"/>
            <w:rtl/>
          </w:rPr>
          <w:delText xml:space="preserve">יוקר המחיה - </w:delText>
        </w:r>
        <w:r w:rsidRPr="0091227A" w:rsidDel="00DE6623">
          <w:rPr>
            <w:rFonts w:ascii="Arial" w:hAnsi="Arial" w:cs="Arial" w:hint="cs"/>
            <w:b/>
            <w:bCs/>
            <w:i/>
            <w:iCs/>
            <w:sz w:val="24"/>
            <w:szCs w:val="24"/>
            <w:rtl/>
          </w:rPr>
          <w:delText>התייקרות המזון</w:delText>
        </w:r>
        <w:r w:rsidDel="00DE6623">
          <w:rPr>
            <w:rFonts w:ascii="Arial" w:hAnsi="Arial" w:cs="Arial" w:hint="cs"/>
            <w:b/>
            <w:bCs/>
            <w:i/>
            <w:iCs/>
            <w:sz w:val="24"/>
            <w:szCs w:val="24"/>
            <w:rtl/>
          </w:rPr>
          <w:delText xml:space="preserve">: </w:delText>
        </w:r>
        <w:r w:rsidRPr="004F0764" w:rsidDel="00DE6623">
          <w:rPr>
            <w:rFonts w:ascii="Arial" w:hAnsi="Arial" w:cs="Arial"/>
            <w:sz w:val="24"/>
            <w:szCs w:val="24"/>
            <w:rtl/>
          </w:rPr>
          <w:delText>כתוצאה מהמשבר גדלו עלויות הייצור והשיווק, בעיקר בענפי הפירות והירקות</w:delText>
        </w:r>
        <w:r w:rsidDel="00DE6623">
          <w:rPr>
            <w:rFonts w:ascii="Arial" w:hAnsi="Arial" w:cs="Arial" w:hint="cs"/>
            <w:sz w:val="24"/>
            <w:szCs w:val="24"/>
            <w:rtl/>
          </w:rPr>
          <w:delText xml:space="preserve"> זאת בשל </w:delText>
        </w:r>
        <w:r w:rsidRPr="009774BD" w:rsidDel="00DE6623">
          <w:rPr>
            <w:rFonts w:hint="eastAsia"/>
            <w:sz w:val="24"/>
            <w:szCs w:val="24"/>
            <w:rtl/>
          </w:rPr>
          <w:delText>התייקרות</w:delText>
        </w:r>
        <w:r w:rsidRPr="009774BD" w:rsidDel="00DE6623">
          <w:rPr>
            <w:sz w:val="24"/>
            <w:szCs w:val="24"/>
            <w:rtl/>
          </w:rPr>
          <w:delText xml:space="preserve"> עלויות ההובלה, ירידה ביעילות הקטיף והאריזה כתוצאה מהצורך לשמור על ריחוק חברת</w:delText>
        </w:r>
        <w:r w:rsidRPr="009774BD" w:rsidDel="00DE6623">
          <w:rPr>
            <w:rFonts w:hint="eastAsia"/>
            <w:sz w:val="24"/>
            <w:szCs w:val="24"/>
            <w:rtl/>
          </w:rPr>
          <w:delText>י</w:delText>
        </w:r>
        <w:r w:rsidRPr="009774BD" w:rsidDel="00DE6623">
          <w:rPr>
            <w:sz w:val="24"/>
            <w:szCs w:val="24"/>
            <w:rtl/>
          </w:rPr>
          <w:delText>, ו</w:delText>
        </w:r>
        <w:r w:rsidRPr="009774BD" w:rsidDel="00DE6623">
          <w:rPr>
            <w:rFonts w:hint="eastAsia"/>
            <w:sz w:val="24"/>
            <w:szCs w:val="24"/>
            <w:rtl/>
          </w:rPr>
          <w:delText>מחסור</w:delText>
        </w:r>
        <w:r w:rsidRPr="009774BD" w:rsidDel="00DE6623">
          <w:rPr>
            <w:sz w:val="24"/>
            <w:szCs w:val="24"/>
            <w:rtl/>
          </w:rPr>
          <w:delText xml:space="preserve"> </w:delText>
        </w:r>
        <w:r w:rsidRPr="009774BD" w:rsidDel="00DE6623">
          <w:rPr>
            <w:rFonts w:hint="eastAsia"/>
            <w:sz w:val="24"/>
            <w:szCs w:val="24"/>
            <w:rtl/>
          </w:rPr>
          <w:delText>בעובדים</w:delText>
        </w:r>
        <w:r w:rsidDel="00DE6623">
          <w:rPr>
            <w:rFonts w:hint="cs"/>
            <w:rtl/>
          </w:rPr>
          <w:delText>.</w:delText>
        </w:r>
        <w:r w:rsidDel="00DE6623">
          <w:rPr>
            <w:rFonts w:ascii="Arial" w:hAnsi="Arial" w:cs="Arial" w:hint="cs"/>
            <w:sz w:val="24"/>
            <w:szCs w:val="24"/>
            <w:rtl/>
          </w:rPr>
          <w:delText xml:space="preserve"> השפעת המשבר התבטאה בעלייה במחירי הירקות והפירות בשנת 2020 של כ-4.4%. מנגד, מחירי המזון ללא ירקות ופירות ירדו בכ-0.6%, סה"כ מחירי המזון נותרו כמעט ללא שינוי עם עליה של 0.3% לעומת שנת 2019. מעבר להוצאה העודפת הישירה של משקי הבית עבור מזון שרכשו ולא נצרך, קייימת השפעת נוספת הנובעת מאובדן המזון בכל שלבי שרשרת הערך הקודמים לצריכה. מבחינה כלכלית, עלות המזון משקפת את כלל עלויות היצור והמכירה בכל שלבי שרשרת הערך - גידול, יצור, אריזה, שינוע ושיווק. לכן, מחיר המזון ברשתות השיווק מגלם את אובדן המזון במקטע הקמעונאי. בדומה</w:delText>
        </w:r>
        <w:r w:rsidRPr="00DB7537" w:rsidDel="00DE6623">
          <w:rPr>
            <w:rFonts w:ascii="Arial" w:hAnsi="Arial" w:cs="Arial" w:hint="cs"/>
            <w:sz w:val="24"/>
            <w:szCs w:val="24"/>
            <w:rtl/>
          </w:rPr>
          <w:delText>, מחיר</w:delText>
        </w:r>
        <w:r w:rsidRPr="008E004F" w:rsidDel="00DE6623">
          <w:rPr>
            <w:rFonts w:ascii="Arial" w:hAnsi="Arial" w:cs="Arial"/>
            <w:sz w:val="24"/>
            <w:szCs w:val="24"/>
            <w:rtl/>
          </w:rPr>
          <w:delText xml:space="preserve"> המזון הסיטונאי משקף את אובדן המזון במקטעי </w:delText>
        </w:r>
        <w:r w:rsidRPr="008E004F" w:rsidDel="00DE6623">
          <w:rPr>
            <w:rFonts w:ascii="Arial" w:hAnsi="Arial" w:cs="Arial" w:hint="cs"/>
            <w:sz w:val="24"/>
            <w:szCs w:val="24"/>
            <w:rtl/>
          </w:rPr>
          <w:delText>החקלאות</w:delText>
        </w:r>
        <w:r w:rsidRPr="00DB7537" w:rsidDel="00DE6623">
          <w:rPr>
            <w:rFonts w:ascii="Arial" w:hAnsi="Arial" w:cs="Arial"/>
            <w:sz w:val="24"/>
            <w:szCs w:val="24"/>
            <w:rtl/>
          </w:rPr>
          <w:delText xml:space="preserve"> והתעשייה</w:delText>
        </w:r>
        <w:r w:rsidRPr="00DB7537" w:rsidDel="00DE6623">
          <w:rPr>
            <w:rFonts w:ascii="Arial" w:hAnsi="Arial" w:cs="Arial" w:hint="cs"/>
            <w:sz w:val="24"/>
            <w:szCs w:val="24"/>
            <w:rtl/>
          </w:rPr>
          <w:delText>.</w:delText>
        </w:r>
        <w:r w:rsidDel="00DE6623">
          <w:rPr>
            <w:rFonts w:ascii="Arial" w:hAnsi="Arial" w:cs="Arial" w:hint="cs"/>
            <w:sz w:val="24"/>
            <w:szCs w:val="24"/>
            <w:rtl/>
          </w:rPr>
          <w:delText xml:space="preserve"> </w:delText>
        </w:r>
        <w:r w:rsidRPr="00DB7537" w:rsidDel="00DE6623">
          <w:rPr>
            <w:rFonts w:ascii="Arial" w:hAnsi="Arial" w:cs="Arial" w:hint="cs"/>
            <w:sz w:val="24"/>
            <w:szCs w:val="24"/>
            <w:rtl/>
          </w:rPr>
          <w:delText>בסופו של דבר עלויות האובדן בכל שלבי שרשרת הערך מתגלגלות לכיסו של הצרכן, וגורמות לעלות שנתית</w:delText>
        </w:r>
        <w:r w:rsidDel="00DE6623">
          <w:rPr>
            <w:rFonts w:ascii="Arial" w:hAnsi="Arial" w:cs="Arial" w:hint="cs"/>
            <w:sz w:val="24"/>
            <w:szCs w:val="24"/>
            <w:rtl/>
          </w:rPr>
          <w:delText xml:space="preserve"> נוספת של 2,800 ₪ באמצעות התייקרות של כ-11% במחירי המזון. </w:delText>
        </w:r>
      </w:del>
    </w:p>
    <w:p w14:paraId="4E5BA94A" w14:textId="3CBFDB10" w:rsidR="006E1F83" w:rsidRPr="0091227A" w:rsidDel="00DE6623" w:rsidRDefault="006E1F83" w:rsidP="00C852E6">
      <w:pPr>
        <w:spacing w:line="360" w:lineRule="auto"/>
        <w:jc w:val="both"/>
        <w:rPr>
          <w:del w:id="2824" w:author="Yael Armon" w:date="2022-07-03T15:15:00Z"/>
          <w:rFonts w:ascii="Arial" w:hAnsi="Arial" w:cs="Arial"/>
          <w:sz w:val="24"/>
          <w:szCs w:val="24"/>
          <w:rtl/>
        </w:rPr>
      </w:pPr>
      <w:del w:id="2825" w:author="Yael Armon" w:date="2022-07-03T15:15:00Z">
        <w:r w:rsidRPr="00094CBE" w:rsidDel="00DE6623">
          <w:rPr>
            <w:rFonts w:ascii="Arial" w:hAnsi="Arial" w:cs="Arial" w:hint="eastAsia"/>
            <w:b/>
            <w:bCs/>
            <w:i/>
            <w:iCs/>
            <w:sz w:val="24"/>
            <w:szCs w:val="24"/>
            <w:rtl/>
          </w:rPr>
          <w:delText>יוקר</w:delText>
        </w:r>
        <w:r w:rsidRPr="00094CBE" w:rsidDel="00DE6623">
          <w:rPr>
            <w:rFonts w:ascii="Arial" w:hAnsi="Arial" w:cs="Arial"/>
            <w:b/>
            <w:bCs/>
            <w:i/>
            <w:iCs/>
            <w:sz w:val="24"/>
            <w:szCs w:val="24"/>
            <w:rtl/>
          </w:rPr>
          <w:delText xml:space="preserve"> המחיה – השפעה סביבתית מפליטות גזי חממה </w:delText>
        </w:r>
        <w:r w:rsidRPr="00094CBE" w:rsidDel="00DE6623">
          <w:rPr>
            <w:rFonts w:ascii="Arial" w:hAnsi="Arial" w:cs="Arial" w:hint="eastAsia"/>
            <w:b/>
            <w:bCs/>
            <w:i/>
            <w:iCs/>
            <w:sz w:val="24"/>
            <w:szCs w:val="24"/>
            <w:rtl/>
          </w:rPr>
          <w:delText>ומזהמי</w:delText>
        </w:r>
        <w:r w:rsidRPr="00094CBE" w:rsidDel="00DE6623">
          <w:rPr>
            <w:rFonts w:ascii="Arial" w:hAnsi="Arial" w:cs="Arial"/>
            <w:b/>
            <w:bCs/>
            <w:i/>
            <w:iCs/>
            <w:sz w:val="24"/>
            <w:szCs w:val="24"/>
            <w:rtl/>
          </w:rPr>
          <w:delText xml:space="preserve"> אוויר:</w:delText>
        </w:r>
        <w:r w:rsidDel="00DE6623">
          <w:rPr>
            <w:rFonts w:ascii="Arial" w:hAnsi="Arial" w:cs="Arial" w:hint="cs"/>
            <w:sz w:val="24"/>
            <w:szCs w:val="24"/>
            <w:rtl/>
          </w:rPr>
          <w:delText xml:space="preserve"> ההשפעות הסביבתיות הנלוות לאובדן מזון משפיעות באופן עקיף על יוקר המחייה</w:delText>
        </w:r>
        <w:r w:rsidRPr="000436CC" w:rsidDel="00DE6623">
          <w:rPr>
            <w:rFonts w:ascii="Arial" w:hAnsi="Arial" w:cs="Arial"/>
            <w:sz w:val="24"/>
            <w:szCs w:val="24"/>
            <w:rtl/>
          </w:rPr>
          <w:delText xml:space="preserve">. לפליטת מזהמים לאוויר השפעות חיצוניות שליליות על בריאות האדם ועל הסביבה </w:delText>
        </w:r>
        <w:r w:rsidDel="00DE6623">
          <w:rPr>
            <w:rFonts w:ascii="Arial" w:hAnsi="Arial" w:cs="Arial" w:hint="cs"/>
            <w:sz w:val="24"/>
            <w:szCs w:val="24"/>
            <w:rtl/>
          </w:rPr>
          <w:delText>אשר עלותן מושתתת על המשק בכללותו בעיקר כהוצאה על בריאות</w:delText>
        </w:r>
        <w:r w:rsidRPr="000436CC" w:rsidDel="00DE6623">
          <w:rPr>
            <w:rFonts w:ascii="Arial" w:hAnsi="Arial" w:cs="Arial"/>
            <w:sz w:val="24"/>
            <w:szCs w:val="24"/>
            <w:rtl/>
          </w:rPr>
          <w:delText>. על מנת להביא אותן בחשבון ולשקף את השפעתן, מחושבים ערכי העלויות החיצוניות כתוצאה מההשפעות הסביבתיות השליל</w:delText>
        </w:r>
        <w:r w:rsidDel="00DE6623">
          <w:rPr>
            <w:rFonts w:ascii="Arial" w:hAnsi="Arial" w:cs="Arial" w:hint="cs"/>
            <w:sz w:val="24"/>
            <w:szCs w:val="24"/>
            <w:rtl/>
          </w:rPr>
          <w:delText>י</w:delText>
        </w:r>
        <w:r w:rsidRPr="000436CC" w:rsidDel="00DE6623">
          <w:rPr>
            <w:rFonts w:ascii="Arial" w:hAnsi="Arial" w:cs="Arial"/>
            <w:sz w:val="24"/>
            <w:szCs w:val="24"/>
            <w:rtl/>
          </w:rPr>
          <w:delText>ות</w:delText>
        </w:r>
        <w:r w:rsidRPr="000F07F1" w:rsidDel="00DE6623">
          <w:rPr>
            <w:rFonts w:ascii="Arial" w:hAnsi="Arial" w:cs="Arial"/>
            <w:sz w:val="24"/>
            <w:szCs w:val="24"/>
            <w:rtl/>
          </w:rPr>
          <w:delText>.</w:delText>
        </w:r>
        <w:r w:rsidDel="00DE6623">
          <w:rPr>
            <w:rFonts w:ascii="Arial" w:hAnsi="Arial" w:cs="Arial" w:hint="cs"/>
            <w:sz w:val="24"/>
            <w:szCs w:val="24"/>
            <w:rtl/>
          </w:rPr>
          <w:delText xml:space="preserve"> </w:delText>
        </w:r>
        <w:r w:rsidRPr="000436CC" w:rsidDel="00DE6623">
          <w:rPr>
            <w:rFonts w:ascii="Arial" w:hAnsi="Arial" w:cs="Arial"/>
            <w:sz w:val="24"/>
            <w:szCs w:val="24"/>
            <w:rtl/>
          </w:rPr>
          <w:delText xml:space="preserve">עלויות חיצוניות </w:delText>
        </w:r>
        <w:r w:rsidRPr="000436CC" w:rsidDel="00DE6623">
          <w:rPr>
            <w:rFonts w:ascii="Arial" w:hAnsi="Arial" w:cs="Arial" w:hint="eastAsia"/>
            <w:sz w:val="24"/>
            <w:szCs w:val="24"/>
            <w:rtl/>
          </w:rPr>
          <w:delText>אלו</w:delText>
        </w:r>
        <w:r w:rsidRPr="000436CC" w:rsidDel="00DE6623">
          <w:rPr>
            <w:rFonts w:ascii="Arial" w:hAnsi="Arial" w:cs="Arial"/>
            <w:sz w:val="24"/>
            <w:szCs w:val="24"/>
            <w:rtl/>
          </w:rPr>
          <w:delText xml:space="preserve"> מבטאות ערך כספי של אובדן רווחה חברתית מפליטת מזהמים</w:delText>
        </w:r>
        <w:r w:rsidRPr="000436CC" w:rsidDel="00DE6623">
          <w:rPr>
            <w:rStyle w:val="FootnoteReference"/>
            <w:rFonts w:ascii="Arial" w:hAnsi="Arial" w:cs="Arial"/>
            <w:sz w:val="24"/>
            <w:szCs w:val="24"/>
            <w:rtl/>
          </w:rPr>
          <w:footnoteReference w:id="35"/>
        </w:r>
        <w:r w:rsidRPr="000436CC" w:rsidDel="00DE6623">
          <w:rPr>
            <w:rFonts w:ascii="Arial" w:hAnsi="Arial" w:cs="Arial"/>
            <w:sz w:val="24"/>
            <w:szCs w:val="24"/>
            <w:rtl/>
          </w:rPr>
          <w:delText>.</w:delText>
        </w:r>
        <w:r w:rsidRPr="007F597E" w:rsidDel="00DE6623">
          <w:rPr>
            <w:rFonts w:ascii="Arial" w:hAnsi="Arial" w:cs="Arial" w:hint="cs"/>
            <w:sz w:val="24"/>
            <w:szCs w:val="24"/>
            <w:rtl/>
          </w:rPr>
          <w:delText xml:space="preserve"> </w:delText>
        </w:r>
        <w:r w:rsidRPr="00B2637A" w:rsidDel="00DE6623">
          <w:rPr>
            <w:rFonts w:ascii="Arial" w:hAnsi="Arial" w:cs="Arial" w:hint="eastAsia"/>
            <w:sz w:val="24"/>
            <w:szCs w:val="24"/>
            <w:rtl/>
          </w:rPr>
          <w:delText>השפעות</w:delText>
        </w:r>
        <w:r w:rsidRPr="00B2637A" w:rsidDel="00DE6623">
          <w:rPr>
            <w:rFonts w:ascii="Arial" w:hAnsi="Arial" w:cs="Arial"/>
            <w:sz w:val="24"/>
            <w:szCs w:val="24"/>
            <w:rtl/>
          </w:rPr>
          <w:delText xml:space="preserve"> </w:delText>
        </w:r>
        <w:r w:rsidRPr="00B2637A" w:rsidDel="00DE6623">
          <w:rPr>
            <w:rFonts w:ascii="Arial" w:hAnsi="Arial" w:cs="Arial" w:hint="eastAsia"/>
            <w:sz w:val="24"/>
            <w:szCs w:val="24"/>
            <w:rtl/>
          </w:rPr>
          <w:delText>סביבתיות</w:delText>
        </w:r>
        <w:r w:rsidRPr="00B2637A" w:rsidDel="00DE6623">
          <w:rPr>
            <w:rFonts w:ascii="Arial" w:hAnsi="Arial" w:cs="Arial"/>
            <w:sz w:val="24"/>
            <w:szCs w:val="24"/>
            <w:rtl/>
          </w:rPr>
          <w:delText xml:space="preserve"> </w:delText>
        </w:r>
        <w:r w:rsidRPr="00B2637A" w:rsidDel="00DE6623">
          <w:rPr>
            <w:rFonts w:ascii="Arial" w:hAnsi="Arial" w:cs="Arial" w:hint="eastAsia"/>
            <w:sz w:val="24"/>
            <w:szCs w:val="24"/>
            <w:rtl/>
          </w:rPr>
          <w:delText>אלו</w:delText>
        </w:r>
        <w:r w:rsidRPr="00B2637A" w:rsidDel="00DE6623">
          <w:rPr>
            <w:rFonts w:ascii="Arial" w:hAnsi="Arial" w:cs="Arial"/>
            <w:sz w:val="24"/>
            <w:szCs w:val="24"/>
            <w:rtl/>
          </w:rPr>
          <w:delText xml:space="preserve"> </w:delText>
        </w:r>
        <w:r w:rsidRPr="00B2637A" w:rsidDel="00DE6623">
          <w:rPr>
            <w:rFonts w:ascii="Arial" w:hAnsi="Arial" w:cs="Arial" w:hint="eastAsia"/>
            <w:sz w:val="24"/>
            <w:szCs w:val="24"/>
            <w:rtl/>
          </w:rPr>
          <w:delText>נאמדות</w:delText>
        </w:r>
        <w:r w:rsidRPr="00B2637A" w:rsidDel="00DE6623">
          <w:rPr>
            <w:rFonts w:ascii="Arial" w:hAnsi="Arial" w:cs="Arial"/>
            <w:sz w:val="24"/>
            <w:szCs w:val="24"/>
            <w:rtl/>
          </w:rPr>
          <w:delText xml:space="preserve"> </w:delText>
        </w:r>
        <w:r w:rsidRPr="00B2637A" w:rsidDel="00DE6623">
          <w:rPr>
            <w:rFonts w:ascii="Arial" w:hAnsi="Arial" w:cs="Arial" w:hint="eastAsia"/>
            <w:sz w:val="24"/>
            <w:szCs w:val="24"/>
            <w:rtl/>
          </w:rPr>
          <w:delText>בכ</w:delText>
        </w:r>
        <w:r w:rsidRPr="005A18C3" w:rsidDel="00DE6623">
          <w:rPr>
            <w:rFonts w:ascii="Arial" w:hAnsi="Arial" w:cs="Arial"/>
            <w:sz w:val="24"/>
            <w:szCs w:val="24"/>
            <w:rtl/>
          </w:rPr>
          <w:delText xml:space="preserve">- </w:delText>
        </w:r>
        <w:r w:rsidDel="00DE6623">
          <w:rPr>
            <w:rFonts w:ascii="Arial" w:hAnsi="Arial" w:cs="Arial" w:hint="cs"/>
            <w:sz w:val="24"/>
            <w:szCs w:val="24"/>
            <w:rtl/>
          </w:rPr>
          <w:delText>1.3</w:delText>
        </w:r>
        <w:r w:rsidRPr="005A18C3" w:rsidDel="00DE6623">
          <w:rPr>
            <w:rFonts w:ascii="Arial" w:hAnsi="Arial" w:cs="Arial"/>
            <w:sz w:val="24"/>
            <w:szCs w:val="24"/>
            <w:rtl/>
          </w:rPr>
          <w:delText xml:space="preserve"> מיליארד </w:delText>
        </w:r>
        <w:r w:rsidRPr="005A18C3" w:rsidDel="00DE6623">
          <w:rPr>
            <w:rFonts w:ascii="Arial" w:hAnsi="Arial" w:cs="Arial" w:hint="eastAsia"/>
            <w:sz w:val="24"/>
            <w:szCs w:val="24"/>
            <w:rtl/>
          </w:rPr>
          <w:delText>₪</w:delText>
        </w:r>
        <w:r w:rsidRPr="008E53E8" w:rsidDel="00DE6623">
          <w:rPr>
            <w:rFonts w:ascii="Arial" w:hAnsi="Arial" w:cs="Arial"/>
            <w:sz w:val="24"/>
            <w:szCs w:val="24"/>
            <w:rtl/>
          </w:rPr>
          <w:delText xml:space="preserve"> </w:delText>
        </w:r>
        <w:r w:rsidRPr="008E53E8" w:rsidDel="00DE6623">
          <w:rPr>
            <w:rFonts w:ascii="Arial" w:hAnsi="Arial" w:cs="Arial" w:hint="eastAsia"/>
            <w:sz w:val="24"/>
            <w:szCs w:val="24"/>
            <w:rtl/>
          </w:rPr>
          <w:delText>למשק</w:delText>
        </w:r>
        <w:r w:rsidRPr="008E53E8" w:rsidDel="00DE6623">
          <w:rPr>
            <w:rFonts w:ascii="Arial" w:hAnsi="Arial" w:cs="Arial"/>
            <w:sz w:val="24"/>
            <w:szCs w:val="24"/>
            <w:rtl/>
          </w:rPr>
          <w:delText xml:space="preserve"> </w:delText>
        </w:r>
        <w:r w:rsidRPr="008E53E8" w:rsidDel="00DE6623">
          <w:rPr>
            <w:rFonts w:ascii="Arial" w:hAnsi="Arial" w:cs="Arial" w:hint="eastAsia"/>
            <w:sz w:val="24"/>
            <w:szCs w:val="24"/>
            <w:rtl/>
          </w:rPr>
          <w:delText>הישראלי</w:delText>
        </w:r>
        <w:r w:rsidRPr="008E53E8" w:rsidDel="00DE6623">
          <w:rPr>
            <w:rFonts w:ascii="Arial" w:hAnsi="Arial" w:cs="Arial"/>
            <w:sz w:val="24"/>
            <w:szCs w:val="24"/>
            <w:rtl/>
          </w:rPr>
          <w:delText xml:space="preserve"> </w:delText>
        </w:r>
        <w:r w:rsidRPr="008E53E8" w:rsidDel="00DE6623">
          <w:rPr>
            <w:rFonts w:ascii="Arial" w:hAnsi="Arial" w:cs="Arial" w:hint="eastAsia"/>
            <w:sz w:val="24"/>
            <w:szCs w:val="24"/>
            <w:rtl/>
          </w:rPr>
          <w:delText>בשנת</w:delText>
        </w:r>
        <w:r w:rsidRPr="00647709" w:rsidDel="00DE6623">
          <w:rPr>
            <w:rFonts w:ascii="Arial" w:hAnsi="Arial" w:cs="Arial"/>
            <w:sz w:val="24"/>
            <w:szCs w:val="24"/>
            <w:rtl/>
          </w:rPr>
          <w:delText xml:space="preserve"> </w:delText>
        </w:r>
        <w:r w:rsidRPr="00647709" w:rsidDel="00DE6623">
          <w:rPr>
            <w:rFonts w:ascii="Arial" w:hAnsi="Arial" w:cs="Arial" w:hint="cs"/>
            <w:sz w:val="24"/>
            <w:szCs w:val="24"/>
            <w:rtl/>
          </w:rPr>
          <w:delText>2020</w:delText>
        </w:r>
        <w:r w:rsidRPr="00B2637A" w:rsidDel="00DE6623">
          <w:rPr>
            <w:rFonts w:ascii="Arial" w:hAnsi="Arial" w:cs="Arial"/>
            <w:sz w:val="24"/>
            <w:szCs w:val="24"/>
            <w:rtl/>
          </w:rPr>
          <w:delText xml:space="preserve"> </w:delText>
        </w:r>
        <w:r w:rsidRPr="00B2637A" w:rsidDel="00DE6623">
          <w:rPr>
            <w:rFonts w:ascii="Arial" w:hAnsi="Arial" w:cs="Arial" w:hint="eastAsia"/>
            <w:sz w:val="24"/>
            <w:szCs w:val="24"/>
            <w:rtl/>
          </w:rPr>
          <w:delText>ובכ</w:delText>
        </w:r>
        <w:r w:rsidRPr="00B2637A" w:rsidDel="00DE6623">
          <w:rPr>
            <w:rFonts w:ascii="Arial" w:hAnsi="Arial" w:cs="Arial"/>
            <w:sz w:val="24"/>
            <w:szCs w:val="24"/>
            <w:rtl/>
          </w:rPr>
          <w:delText>-</w:delText>
        </w:r>
        <w:r w:rsidDel="00DE6623">
          <w:rPr>
            <w:rFonts w:ascii="Arial" w:hAnsi="Arial" w:cs="Arial" w:hint="cs"/>
            <w:sz w:val="24"/>
            <w:szCs w:val="24"/>
            <w:rtl/>
          </w:rPr>
          <w:delText>215</w:delText>
        </w:r>
        <w:r w:rsidRPr="00B2637A" w:rsidDel="00DE6623">
          <w:rPr>
            <w:rFonts w:ascii="Arial" w:hAnsi="Arial" w:cs="Arial"/>
            <w:sz w:val="24"/>
            <w:szCs w:val="24"/>
            <w:rtl/>
          </w:rPr>
          <w:delText xml:space="preserve"> </w:delText>
        </w:r>
        <w:r w:rsidRPr="00B2637A" w:rsidDel="00DE6623">
          <w:rPr>
            <w:rFonts w:ascii="Arial" w:hAnsi="Arial" w:cs="Arial" w:hint="eastAsia"/>
            <w:sz w:val="24"/>
            <w:szCs w:val="24"/>
            <w:rtl/>
          </w:rPr>
          <w:delText>₪</w:delText>
        </w:r>
        <w:r w:rsidRPr="00B2637A" w:rsidDel="00DE6623">
          <w:rPr>
            <w:rFonts w:ascii="Arial" w:hAnsi="Arial" w:cs="Arial"/>
            <w:sz w:val="24"/>
            <w:szCs w:val="24"/>
            <w:rtl/>
          </w:rPr>
          <w:delText xml:space="preserve"> </w:delText>
        </w:r>
        <w:r w:rsidRPr="00B2637A" w:rsidDel="00DE6623">
          <w:rPr>
            <w:rFonts w:ascii="Arial" w:hAnsi="Arial" w:cs="Arial" w:hint="eastAsia"/>
            <w:sz w:val="24"/>
            <w:szCs w:val="24"/>
            <w:rtl/>
          </w:rPr>
          <w:delText>למשק</w:delText>
        </w:r>
        <w:r w:rsidRPr="00B2637A" w:rsidDel="00DE6623">
          <w:rPr>
            <w:rFonts w:ascii="Arial" w:hAnsi="Arial" w:cs="Arial"/>
            <w:sz w:val="24"/>
            <w:szCs w:val="24"/>
            <w:rtl/>
          </w:rPr>
          <w:delText xml:space="preserve"> </w:delText>
        </w:r>
        <w:r w:rsidRPr="00B2637A" w:rsidDel="00DE6623">
          <w:rPr>
            <w:rFonts w:ascii="Arial" w:hAnsi="Arial" w:cs="Arial" w:hint="eastAsia"/>
            <w:sz w:val="24"/>
            <w:szCs w:val="24"/>
            <w:rtl/>
          </w:rPr>
          <w:delText>בית</w:delText>
        </w:r>
        <w:r w:rsidRPr="00B2637A" w:rsidDel="00DE6623">
          <w:rPr>
            <w:rFonts w:ascii="Arial" w:hAnsi="Arial" w:cs="Arial"/>
            <w:sz w:val="24"/>
            <w:szCs w:val="24"/>
            <w:rtl/>
          </w:rPr>
          <w:delText>.</w:delText>
        </w:r>
      </w:del>
    </w:p>
    <w:p w14:paraId="2D7A4BAF" w14:textId="72124113" w:rsidR="006E1F83" w:rsidDel="00DE6623" w:rsidRDefault="006E1F83" w:rsidP="00C852E6">
      <w:pPr>
        <w:spacing w:line="360" w:lineRule="auto"/>
        <w:jc w:val="both"/>
        <w:rPr>
          <w:del w:id="2828" w:author="Yael Armon" w:date="2022-07-03T15:15:00Z"/>
          <w:rFonts w:ascii="Arial" w:hAnsi="Arial" w:cs="Arial"/>
          <w:sz w:val="24"/>
          <w:szCs w:val="24"/>
          <w:rtl/>
        </w:rPr>
      </w:pPr>
      <w:del w:id="2829" w:author="Yael Armon" w:date="2022-07-03T15:15:00Z">
        <w:r w:rsidDel="00DE6623">
          <w:rPr>
            <w:rFonts w:ascii="Arial" w:hAnsi="Arial" w:cs="Arial"/>
            <w:sz w:val="24"/>
            <w:szCs w:val="24"/>
            <w:rtl/>
          </w:rPr>
          <w:delText xml:space="preserve">מעבר </w:delText>
        </w:r>
        <w:r w:rsidDel="00DE6623">
          <w:rPr>
            <w:rFonts w:ascii="Arial" w:hAnsi="Arial" w:cs="Arial" w:hint="cs"/>
            <w:sz w:val="24"/>
            <w:szCs w:val="24"/>
            <w:rtl/>
          </w:rPr>
          <w:delText xml:space="preserve">להשפעה הישירה על יוקר </w:delText>
        </w:r>
        <w:r w:rsidRPr="00435398" w:rsidDel="00DE6623">
          <w:rPr>
            <w:rFonts w:ascii="Arial" w:hAnsi="Arial" w:cs="Arial" w:hint="cs"/>
            <w:sz w:val="24"/>
            <w:szCs w:val="24"/>
            <w:rtl/>
          </w:rPr>
          <w:delText>המחיה, לאובדן המזון ו</w:delText>
        </w:r>
        <w:r w:rsidRPr="00435398" w:rsidDel="00DE6623">
          <w:rPr>
            <w:rFonts w:ascii="Arial" w:hAnsi="Arial" w:cs="Arial"/>
            <w:sz w:val="24"/>
            <w:szCs w:val="24"/>
            <w:rtl/>
          </w:rPr>
          <w:delText xml:space="preserve">לפינוי והטמנת </w:delText>
        </w:r>
        <w:r w:rsidDel="00DE6623">
          <w:rPr>
            <w:rFonts w:ascii="Arial" w:hAnsi="Arial" w:cs="Arial" w:hint="cs"/>
            <w:sz w:val="24"/>
            <w:szCs w:val="24"/>
            <w:rtl/>
          </w:rPr>
          <w:delText>ה</w:delText>
        </w:r>
        <w:r w:rsidRPr="00435398" w:rsidDel="00DE6623">
          <w:rPr>
            <w:rFonts w:ascii="Arial" w:hAnsi="Arial" w:cs="Arial"/>
            <w:sz w:val="24"/>
            <w:szCs w:val="24"/>
            <w:rtl/>
          </w:rPr>
          <w:delText>פסולת עלויות עקיפות הנובעות הן מהשפעות עקיפות של שינוע הפסולת</w:delText>
        </w:r>
        <w:r w:rsidDel="00DE6623">
          <w:rPr>
            <w:rFonts w:ascii="Arial" w:hAnsi="Arial" w:cs="Arial" w:hint="cs"/>
            <w:sz w:val="24"/>
            <w:szCs w:val="24"/>
            <w:rtl/>
          </w:rPr>
          <w:delText>,</w:delText>
        </w:r>
        <w:r w:rsidRPr="00435398" w:rsidDel="00DE6623">
          <w:rPr>
            <w:rFonts w:ascii="Arial" w:hAnsi="Arial" w:cs="Arial"/>
            <w:sz w:val="24"/>
            <w:szCs w:val="24"/>
            <w:rtl/>
          </w:rPr>
          <w:delText xml:space="preserve"> שריפת דלקים, נזק סביבתי הנוצר עקב פליטות של גזי חממה </w:delText>
        </w:r>
        <w:r w:rsidDel="00DE6623">
          <w:rPr>
            <w:rFonts w:ascii="Arial" w:hAnsi="Arial" w:cs="Arial" w:hint="cs"/>
            <w:sz w:val="24"/>
            <w:szCs w:val="24"/>
            <w:rtl/>
          </w:rPr>
          <w:delText xml:space="preserve">שנמדדו בדו"ח זה, כמו כן, קיימות השפעות נוספות כגון </w:delText>
        </w:r>
        <w:r w:rsidRPr="00435398" w:rsidDel="00DE6623">
          <w:rPr>
            <w:rFonts w:ascii="Arial" w:hAnsi="Arial" w:cs="Arial"/>
            <w:sz w:val="24"/>
            <w:szCs w:val="24"/>
            <w:rtl/>
          </w:rPr>
          <w:delText>עומס על הכבישים, וזיהום קרקע</w:delText>
        </w:r>
        <w:r w:rsidDel="00DE6623">
          <w:rPr>
            <w:rFonts w:ascii="Arial" w:hAnsi="Arial" w:cs="Arial" w:hint="cs"/>
            <w:sz w:val="24"/>
            <w:szCs w:val="24"/>
            <w:rtl/>
          </w:rPr>
          <w:delText xml:space="preserve"> שאינן כלולות באומדן העלות הסביבתית בדו"ח</w:delText>
        </w:r>
        <w:r w:rsidRPr="00435398" w:rsidDel="00DE6623">
          <w:rPr>
            <w:rFonts w:ascii="Arial" w:hAnsi="Arial" w:cs="Arial"/>
            <w:sz w:val="24"/>
            <w:szCs w:val="24"/>
            <w:rtl/>
          </w:rPr>
          <w:delText xml:space="preserve">. </w:delText>
        </w:r>
      </w:del>
    </w:p>
    <w:p w14:paraId="47B63D35" w14:textId="3B90248C" w:rsidR="006E1F83" w:rsidRPr="00435398" w:rsidDel="00DE6623" w:rsidRDefault="006E1F83" w:rsidP="00C852E6">
      <w:pPr>
        <w:spacing w:line="360" w:lineRule="auto"/>
        <w:jc w:val="both"/>
        <w:rPr>
          <w:del w:id="2830" w:author="Yael Armon" w:date="2022-07-03T15:15:00Z"/>
          <w:rFonts w:ascii="Arial" w:hAnsi="Arial" w:cs="Arial"/>
          <w:sz w:val="24"/>
          <w:szCs w:val="24"/>
          <w:rtl/>
        </w:rPr>
      </w:pPr>
      <w:del w:id="2831" w:author="Yael Armon" w:date="2022-07-03T15:15:00Z">
        <w:r w:rsidRPr="00435398" w:rsidDel="00DE6623">
          <w:rPr>
            <w:rFonts w:ascii="Arial" w:hAnsi="Arial" w:cs="Arial"/>
            <w:sz w:val="24"/>
            <w:szCs w:val="24"/>
            <w:rtl/>
          </w:rPr>
          <w:delText>הטמנת הפסולת האורגנית בקרקע גור</w:delText>
        </w:r>
        <w:r w:rsidDel="00DE6623">
          <w:rPr>
            <w:rFonts w:ascii="Arial" w:hAnsi="Arial" w:cs="Arial" w:hint="cs"/>
            <w:sz w:val="24"/>
            <w:szCs w:val="24"/>
            <w:rtl/>
          </w:rPr>
          <w:delText>מת</w:delText>
        </w:r>
        <w:r w:rsidRPr="00435398" w:rsidDel="00DE6623">
          <w:rPr>
            <w:rFonts w:ascii="Arial" w:hAnsi="Arial" w:cs="Arial"/>
            <w:sz w:val="24"/>
            <w:szCs w:val="24"/>
            <w:rtl/>
          </w:rPr>
          <w:delText xml:space="preserve"> לפסולת זו להתפרק ובתהליך זה נפלט גז מתאן, גז חממה </w:delText>
        </w:r>
        <w:r w:rsidDel="00DE6623">
          <w:rPr>
            <w:rFonts w:asciiTheme="minorBidi" w:hAnsiTheme="minorBidi" w:hint="cs"/>
            <w:sz w:val="24"/>
            <w:szCs w:val="24"/>
            <w:rtl/>
          </w:rPr>
          <w:delText>אשר פוטנציאל ההתחממות הגלובלית שלו (</w:delText>
        </w:r>
        <w:r w:rsidDel="00DE6623">
          <w:rPr>
            <w:rFonts w:asciiTheme="minorBidi" w:hAnsiTheme="minorBidi" w:hint="cs"/>
            <w:sz w:val="24"/>
            <w:szCs w:val="24"/>
          </w:rPr>
          <w:delText>G</w:delText>
        </w:r>
        <w:r w:rsidDel="00DE6623">
          <w:rPr>
            <w:rFonts w:asciiTheme="minorBidi" w:hAnsiTheme="minorBidi"/>
            <w:sz w:val="24"/>
            <w:szCs w:val="24"/>
          </w:rPr>
          <w:delText xml:space="preserve">lobal </w:delText>
        </w:r>
        <w:r w:rsidDel="00DE6623">
          <w:rPr>
            <w:rFonts w:asciiTheme="minorBidi" w:hAnsiTheme="minorBidi" w:hint="cs"/>
            <w:sz w:val="24"/>
            <w:szCs w:val="24"/>
          </w:rPr>
          <w:delText>W</w:delText>
        </w:r>
        <w:r w:rsidDel="00DE6623">
          <w:rPr>
            <w:rFonts w:asciiTheme="minorBidi" w:hAnsiTheme="minorBidi"/>
            <w:sz w:val="24"/>
            <w:szCs w:val="24"/>
          </w:rPr>
          <w:delText xml:space="preserve">arming </w:delText>
        </w:r>
        <w:r w:rsidDel="00DE6623">
          <w:rPr>
            <w:rFonts w:asciiTheme="minorBidi" w:hAnsiTheme="minorBidi" w:hint="cs"/>
            <w:sz w:val="24"/>
            <w:szCs w:val="24"/>
          </w:rPr>
          <w:delText>P</w:delText>
        </w:r>
        <w:r w:rsidDel="00DE6623">
          <w:rPr>
            <w:rFonts w:asciiTheme="minorBidi" w:hAnsiTheme="minorBidi"/>
            <w:sz w:val="24"/>
            <w:szCs w:val="24"/>
          </w:rPr>
          <w:delText>otential - GWP</w:delText>
        </w:r>
        <w:r w:rsidDel="00DE6623">
          <w:rPr>
            <w:rFonts w:asciiTheme="minorBidi" w:hAnsiTheme="minorBidi" w:hint="cs"/>
            <w:sz w:val="24"/>
            <w:szCs w:val="24"/>
            <w:rtl/>
          </w:rPr>
          <w:delText>) גבוה פי 84 ביחס לפחמן דו-חמצני בטווח הקצר (20 שנה), ופי 28 בטווח הארוך (100 שנה)</w:delText>
        </w:r>
        <w:r w:rsidDel="00DE6623">
          <w:rPr>
            <w:rStyle w:val="FootnoteReference"/>
            <w:rFonts w:asciiTheme="minorBidi" w:hAnsiTheme="minorBidi"/>
            <w:sz w:val="24"/>
            <w:szCs w:val="24"/>
            <w:rtl/>
          </w:rPr>
          <w:footnoteReference w:id="36"/>
        </w:r>
        <w:r w:rsidRPr="00435398" w:rsidDel="00DE6623">
          <w:rPr>
            <w:rFonts w:ascii="Arial" w:hAnsi="Arial" w:cs="Arial" w:hint="cs"/>
            <w:sz w:val="24"/>
            <w:szCs w:val="24"/>
            <w:rtl/>
          </w:rPr>
          <w:delText>.</w:delText>
        </w:r>
      </w:del>
    </w:p>
    <w:p w14:paraId="355702C8" w14:textId="5C241AD2" w:rsidR="006E1F83" w:rsidDel="00DE6623" w:rsidRDefault="006E1F83" w:rsidP="00C852E6">
      <w:pPr>
        <w:spacing w:line="360" w:lineRule="auto"/>
        <w:jc w:val="both"/>
        <w:rPr>
          <w:del w:id="2834" w:author="Yael Armon" w:date="2022-07-03T15:15:00Z"/>
          <w:rFonts w:ascii="Arial" w:hAnsi="Arial" w:cs="Arial"/>
          <w:b/>
          <w:bCs/>
          <w:sz w:val="24"/>
          <w:szCs w:val="24"/>
          <w:rtl/>
        </w:rPr>
      </w:pPr>
      <w:del w:id="2835" w:author="Yael Armon" w:date="2022-07-03T15:15:00Z">
        <w:r w:rsidDel="00DE6623">
          <w:rPr>
            <w:rFonts w:ascii="Arial" w:hAnsi="Arial" w:cs="Arial" w:hint="cs"/>
            <w:sz w:val="24"/>
            <w:szCs w:val="24"/>
            <w:rtl/>
          </w:rPr>
          <w:delText>על פי ממצאי דו"ח אובדן המזון לשנת 2020, 990</w:delText>
        </w:r>
        <w:r w:rsidRPr="00435398" w:rsidDel="00DE6623">
          <w:rPr>
            <w:rFonts w:ascii="Arial" w:hAnsi="Arial" w:cs="Arial" w:hint="cs"/>
            <w:sz w:val="24"/>
            <w:szCs w:val="24"/>
            <w:rtl/>
          </w:rPr>
          <w:delText xml:space="preserve"> אלף </w:delText>
        </w:r>
        <w:r w:rsidDel="00DE6623">
          <w:rPr>
            <w:rFonts w:ascii="Arial" w:hAnsi="Arial" w:cs="Arial" w:hint="cs"/>
            <w:sz w:val="24"/>
            <w:szCs w:val="24"/>
            <w:rtl/>
          </w:rPr>
          <w:delText>טונות</w:delText>
        </w:r>
        <w:r w:rsidRPr="00435398" w:rsidDel="00DE6623">
          <w:rPr>
            <w:rFonts w:ascii="Arial" w:hAnsi="Arial" w:cs="Arial" w:hint="cs"/>
            <w:sz w:val="24"/>
            <w:szCs w:val="24"/>
            <w:rtl/>
          </w:rPr>
          <w:delText xml:space="preserve"> של פסולת אובדן מזון ביתית </w:delText>
        </w:r>
        <w:r w:rsidDel="00DE6623">
          <w:rPr>
            <w:rFonts w:ascii="Arial" w:hAnsi="Arial" w:cs="Arial" w:hint="cs"/>
            <w:sz w:val="24"/>
            <w:szCs w:val="24"/>
            <w:rtl/>
          </w:rPr>
          <w:delText>נשלחה להטמנה</w:delText>
        </w:r>
        <w:r w:rsidRPr="00435398" w:rsidDel="00DE6623">
          <w:rPr>
            <w:rFonts w:ascii="Arial" w:hAnsi="Arial" w:cs="Arial" w:hint="cs"/>
            <w:sz w:val="24"/>
            <w:szCs w:val="24"/>
            <w:rtl/>
          </w:rPr>
          <w:delText>, וגרמ</w:delText>
        </w:r>
        <w:r w:rsidDel="00DE6623">
          <w:rPr>
            <w:rFonts w:ascii="Arial" w:hAnsi="Arial" w:cs="Arial" w:hint="cs"/>
            <w:sz w:val="24"/>
            <w:szCs w:val="24"/>
            <w:rtl/>
          </w:rPr>
          <w:delText>ה</w:delText>
        </w:r>
        <w:r w:rsidRPr="00435398" w:rsidDel="00DE6623">
          <w:rPr>
            <w:rFonts w:ascii="Arial" w:hAnsi="Arial" w:cs="Arial" w:hint="cs"/>
            <w:sz w:val="24"/>
            <w:szCs w:val="24"/>
            <w:rtl/>
          </w:rPr>
          <w:delText xml:space="preserve"> לתוספת של</w:delText>
        </w:r>
        <w:r w:rsidDel="00DE6623">
          <w:rPr>
            <w:rFonts w:ascii="Arial" w:hAnsi="Arial" w:cs="Arial" w:hint="cs"/>
            <w:sz w:val="24"/>
            <w:szCs w:val="24"/>
            <w:rtl/>
          </w:rPr>
          <w:delText xml:space="preserve"> </w:delText>
        </w:r>
        <w:r w:rsidRPr="00882F6F" w:rsidDel="00DE6623">
          <w:rPr>
            <w:rFonts w:ascii="Arial" w:hAnsi="Arial" w:cs="Arial" w:hint="eastAsia"/>
            <w:sz w:val="24"/>
            <w:szCs w:val="24"/>
            <w:rtl/>
          </w:rPr>
          <w:delText>כ</w:delText>
        </w:r>
        <w:r w:rsidRPr="00882F6F" w:rsidDel="00DE6623">
          <w:rPr>
            <w:rFonts w:ascii="Arial" w:hAnsi="Arial" w:cs="Arial"/>
            <w:sz w:val="24"/>
            <w:szCs w:val="24"/>
            <w:rtl/>
          </w:rPr>
          <w:delText>-</w:delText>
        </w:r>
        <w:r w:rsidDel="00DE6623">
          <w:rPr>
            <w:rFonts w:ascii="Arial" w:hAnsi="Arial" w:cs="Arial" w:hint="cs"/>
            <w:sz w:val="24"/>
            <w:szCs w:val="24"/>
            <w:rtl/>
          </w:rPr>
          <w:delText>315</w:delText>
        </w:r>
        <w:r w:rsidRPr="004A1CD1" w:rsidDel="00DE6623">
          <w:rPr>
            <w:rFonts w:ascii="Arial" w:hAnsi="Arial" w:cs="Arial"/>
            <w:sz w:val="24"/>
            <w:szCs w:val="24"/>
            <w:rtl/>
          </w:rPr>
          <w:delText xml:space="preserve"> אלף נסיעות בשנה של משאיות פינוי אשפה</w:delText>
        </w:r>
        <w:r w:rsidRPr="00435398" w:rsidDel="00DE6623">
          <w:rPr>
            <w:rFonts w:ascii="Arial" w:hAnsi="Arial" w:cs="Arial" w:hint="cs"/>
            <w:sz w:val="24"/>
            <w:szCs w:val="24"/>
            <w:rtl/>
          </w:rPr>
          <w:delText xml:space="preserve"> הגורמות לזיהום אוויר, גודש בכבישים ומפגעי רעש ותאונות</w:delText>
        </w:r>
        <w:r w:rsidRPr="00435398" w:rsidDel="00DE6623">
          <w:rPr>
            <w:rFonts w:ascii="Arial" w:hAnsi="Arial" w:cs="Arial"/>
            <w:sz w:val="24"/>
            <w:szCs w:val="24"/>
            <w:rtl/>
          </w:rPr>
          <w:delText xml:space="preserve">. </w:delText>
        </w:r>
        <w:r w:rsidRPr="00435398" w:rsidDel="00DE6623">
          <w:rPr>
            <w:rFonts w:ascii="Arial" w:hAnsi="Arial" w:cs="Arial" w:hint="cs"/>
            <w:sz w:val="24"/>
            <w:szCs w:val="24"/>
            <w:rtl/>
          </w:rPr>
          <w:delText xml:space="preserve">לכן, מעבר </w:delText>
        </w:r>
        <w:r w:rsidDel="00DE6623">
          <w:rPr>
            <w:rFonts w:ascii="Arial" w:hAnsi="Arial" w:cs="Arial" w:hint="cs"/>
            <w:sz w:val="24"/>
            <w:szCs w:val="24"/>
            <w:rtl/>
          </w:rPr>
          <w:delText>ל</w:delText>
        </w:r>
        <w:r w:rsidRPr="00435398" w:rsidDel="00DE6623">
          <w:rPr>
            <w:rFonts w:ascii="Arial" w:hAnsi="Arial" w:cs="Arial" w:hint="cs"/>
            <w:sz w:val="24"/>
            <w:szCs w:val="24"/>
            <w:rtl/>
          </w:rPr>
          <w:delText xml:space="preserve">אובדן מזון </w:delText>
        </w:r>
        <w:r w:rsidRPr="00435398" w:rsidDel="00DE6623">
          <w:rPr>
            <w:rFonts w:ascii="Arial" w:hAnsi="Arial" w:cs="Arial"/>
            <w:sz w:val="24"/>
            <w:szCs w:val="24"/>
            <w:rtl/>
          </w:rPr>
          <w:delText xml:space="preserve">בשווי של </w:delText>
        </w:r>
        <w:r w:rsidDel="00DE6623">
          <w:rPr>
            <w:rFonts w:ascii="Arial" w:hAnsi="Arial" w:cs="Arial" w:hint="cs"/>
            <w:sz w:val="24"/>
            <w:szCs w:val="24"/>
            <w:rtl/>
          </w:rPr>
          <w:delText xml:space="preserve">9 </w:delText>
        </w:r>
        <w:r w:rsidRPr="00435398" w:rsidDel="00DE6623">
          <w:rPr>
            <w:rFonts w:ascii="Arial" w:hAnsi="Arial" w:cs="Arial"/>
            <w:sz w:val="24"/>
            <w:szCs w:val="24"/>
            <w:rtl/>
          </w:rPr>
          <w:delText xml:space="preserve">מיליארד ₪ </w:delText>
        </w:r>
        <w:r w:rsidRPr="00435398" w:rsidDel="00DE6623">
          <w:rPr>
            <w:rFonts w:ascii="Arial" w:hAnsi="Arial" w:cs="Arial" w:hint="cs"/>
            <w:sz w:val="24"/>
            <w:szCs w:val="24"/>
            <w:rtl/>
          </w:rPr>
          <w:delText>בצריכה הביתית, ועלות של 0.</w:delText>
        </w:r>
        <w:r w:rsidDel="00DE6623">
          <w:rPr>
            <w:rFonts w:ascii="Arial" w:hAnsi="Arial" w:cs="Arial" w:hint="cs"/>
            <w:sz w:val="24"/>
            <w:szCs w:val="24"/>
            <w:rtl/>
          </w:rPr>
          <w:delText>6</w:delText>
        </w:r>
        <w:r w:rsidRPr="00435398" w:rsidDel="00DE6623">
          <w:rPr>
            <w:rFonts w:ascii="Arial" w:hAnsi="Arial" w:cs="Arial" w:hint="cs"/>
            <w:sz w:val="24"/>
            <w:szCs w:val="24"/>
            <w:rtl/>
          </w:rPr>
          <w:delText xml:space="preserve"> מיליארד ₪ ל</w:delText>
        </w:r>
        <w:r w:rsidRPr="00435398" w:rsidDel="00DE6623">
          <w:rPr>
            <w:rFonts w:ascii="Arial" w:hAnsi="Arial" w:cs="Arial"/>
            <w:sz w:val="24"/>
            <w:szCs w:val="24"/>
            <w:rtl/>
          </w:rPr>
          <w:delText xml:space="preserve">פינוי פסולת </w:delText>
        </w:r>
        <w:r w:rsidRPr="00435398" w:rsidDel="00DE6623">
          <w:rPr>
            <w:rFonts w:ascii="Arial" w:hAnsi="Arial" w:cs="Arial" w:hint="cs"/>
            <w:sz w:val="24"/>
            <w:szCs w:val="24"/>
            <w:rtl/>
          </w:rPr>
          <w:delText>אובדן המזון הביתית, נגרמו גם עלויות חיצוניות נוספות הנובעות מהשפעות של גודש התנועה ואיכות הסביבה.</w:delText>
        </w:r>
      </w:del>
    </w:p>
    <w:p w14:paraId="6612750A" w14:textId="744F32BE" w:rsidR="006E1F83" w:rsidDel="00DE6623" w:rsidRDefault="006E1F83">
      <w:pPr>
        <w:spacing w:line="360" w:lineRule="auto"/>
        <w:jc w:val="both"/>
        <w:rPr>
          <w:del w:id="2836" w:author="Yael Armon" w:date="2022-07-03T15:15:00Z"/>
          <w:rFonts w:asciiTheme="minorBidi" w:eastAsiaTheme="majorEastAsia" w:hAnsiTheme="minorBidi"/>
          <w:b/>
          <w:bCs/>
          <w:rtl/>
        </w:rPr>
        <w:pPrChange w:id="2837" w:author="Yael Armon" w:date="2022-07-03T15:16:00Z">
          <w:pPr>
            <w:tabs>
              <w:tab w:val="left" w:pos="1425"/>
            </w:tabs>
          </w:pPr>
        </w:pPrChange>
      </w:pPr>
      <w:del w:id="2838" w:author="Yael Armon" w:date="2022-07-03T15:15:00Z">
        <w:r w:rsidDel="00DE6623">
          <w:rPr>
            <w:rFonts w:asciiTheme="minorBidi" w:eastAsiaTheme="majorEastAsia" w:hAnsiTheme="minorBidi"/>
            <w:b/>
            <w:bCs/>
            <w:rtl/>
          </w:rPr>
          <w:tab/>
        </w:r>
      </w:del>
    </w:p>
    <w:p w14:paraId="6D20FE49" w14:textId="1D5A9FA2" w:rsidR="006E1F83" w:rsidDel="00DE6623" w:rsidRDefault="006E1F83">
      <w:pPr>
        <w:spacing w:line="360" w:lineRule="auto"/>
        <w:jc w:val="both"/>
        <w:rPr>
          <w:del w:id="2839" w:author="Yael Armon" w:date="2022-07-03T15:15:00Z"/>
          <w:rFonts w:asciiTheme="minorBidi" w:eastAsiaTheme="majorEastAsia" w:hAnsiTheme="minorBidi"/>
          <w:b/>
          <w:bCs/>
          <w:rtl/>
        </w:rPr>
        <w:pPrChange w:id="2840" w:author="Yael Armon" w:date="2022-07-03T15:16:00Z">
          <w:pPr/>
        </w:pPrChange>
      </w:pPr>
    </w:p>
    <w:p w14:paraId="25C827D0" w14:textId="4863D58A" w:rsidR="006E1F83" w:rsidRPr="00BC7DF8" w:rsidDel="00DE6623" w:rsidRDefault="006E1F83">
      <w:pPr>
        <w:spacing w:line="360" w:lineRule="auto"/>
        <w:jc w:val="both"/>
        <w:rPr>
          <w:del w:id="2841" w:author="Yael Armon" w:date="2022-07-03T15:15:00Z"/>
          <w:b/>
          <w:bCs/>
          <w:sz w:val="28"/>
          <w:szCs w:val="28"/>
          <w:rtl/>
        </w:rPr>
        <w:pPrChange w:id="2842" w:author="Yael Armon" w:date="2022-07-03T15:16:00Z">
          <w:pPr/>
        </w:pPrChange>
      </w:pPr>
      <w:del w:id="2843" w:author="Yael Armon" w:date="2022-07-03T15:15:00Z">
        <w:r w:rsidRPr="00875485" w:rsidDel="00DE6623">
          <w:rPr>
            <w:rFonts w:asciiTheme="minorBidi" w:eastAsiaTheme="majorEastAsia" w:hAnsiTheme="minorBidi" w:hint="cs"/>
            <w:b/>
            <w:bCs/>
            <w:rtl/>
          </w:rPr>
          <w:delText>כותרת מודגשת:</w:delText>
        </w:r>
        <w:r w:rsidRPr="00875485" w:rsidDel="00DE6623">
          <w:rPr>
            <w:rFonts w:hint="cs"/>
            <w:b/>
            <w:bCs/>
            <w:sz w:val="24"/>
            <w:szCs w:val="24"/>
            <w:rtl/>
          </w:rPr>
          <w:delText xml:space="preserve"> </w:delText>
        </w:r>
        <w:r w:rsidRPr="00BC7DF8" w:rsidDel="00DE6623">
          <w:rPr>
            <w:rFonts w:hint="cs"/>
            <w:b/>
            <w:bCs/>
            <w:sz w:val="28"/>
            <w:szCs w:val="28"/>
            <w:rtl/>
          </w:rPr>
          <w:delText>הנסיון הבינלאומי - אמצעים להפחתת אובדן מזון במשקי הבית</w:delText>
        </w:r>
      </w:del>
    </w:p>
    <w:p w14:paraId="0AAC229E" w14:textId="389A2F0F" w:rsidR="006E1F83" w:rsidDel="00DE6623" w:rsidRDefault="006E1F83">
      <w:pPr>
        <w:spacing w:line="360" w:lineRule="auto"/>
        <w:jc w:val="both"/>
        <w:rPr>
          <w:del w:id="2844" w:author="Yael Armon" w:date="2022-07-03T15:15:00Z"/>
          <w:sz w:val="24"/>
          <w:szCs w:val="24"/>
          <w:rtl/>
        </w:rPr>
        <w:pPrChange w:id="2845" w:author="Yael Armon" w:date="2022-07-03T15:16:00Z">
          <w:pPr>
            <w:pStyle w:val="a0"/>
          </w:pPr>
        </w:pPrChange>
      </w:pPr>
      <w:del w:id="2846" w:author="Yael Armon" w:date="2022-07-03T15:15:00Z">
        <w:r w:rsidDel="00DE6623">
          <w:rPr>
            <w:rFonts w:hint="cs"/>
            <w:sz w:val="24"/>
            <w:szCs w:val="24"/>
            <w:rtl/>
          </w:rPr>
          <w:delText xml:space="preserve">בשנים האחרונות </w:delText>
        </w:r>
        <w:r w:rsidRPr="00B240CF" w:rsidDel="00DE6623">
          <w:rPr>
            <w:rFonts w:hint="cs"/>
            <w:sz w:val="24"/>
            <w:szCs w:val="24"/>
            <w:rtl/>
          </w:rPr>
          <w:delText>במדינות שונות נעשו מאמצים להקטנת אובדן המזון בקרב משקי הבית, מאמצים אלו נעשים במספר מישורים, הגברת המודעות הצרכנית לאובדן מזון, חינוך למניעת אובדן, שימוש בטכנולוגיה להקטנת האובדן וכדומה</w:delText>
        </w:r>
        <w:r w:rsidDel="00DE6623">
          <w:rPr>
            <w:rFonts w:hint="cs"/>
            <w:sz w:val="24"/>
            <w:szCs w:val="24"/>
            <w:rtl/>
          </w:rPr>
          <w:delText xml:space="preserve"> [להרחבה על פעילויות לצמצום אובדן מזון בתקופת משבר הקורונה ראה הרחבה בפרק </w:delText>
        </w:r>
        <w:r w:rsidRPr="009774BD" w:rsidDel="00DE6623">
          <w:rPr>
            <w:sz w:val="24"/>
            <w:szCs w:val="24"/>
            <w:rtl/>
          </w:rPr>
          <w:delText>12</w:delText>
        </w:r>
        <w:r w:rsidDel="00DE6623">
          <w:rPr>
            <w:rFonts w:hint="cs"/>
            <w:sz w:val="24"/>
            <w:szCs w:val="24"/>
            <w:rtl/>
          </w:rPr>
          <w:delText>]</w:delText>
        </w:r>
        <w:r w:rsidRPr="00B240CF" w:rsidDel="00DE6623">
          <w:rPr>
            <w:rFonts w:hint="cs"/>
            <w:sz w:val="24"/>
            <w:szCs w:val="24"/>
            <w:rtl/>
          </w:rPr>
          <w:delText xml:space="preserve">. </w:delText>
        </w:r>
        <w:r w:rsidDel="00DE6623">
          <w:rPr>
            <w:rFonts w:hint="cs"/>
            <w:sz w:val="24"/>
            <w:szCs w:val="24"/>
            <w:rtl/>
          </w:rPr>
          <w:delText>להלן מספר מקרים נבחרים מהעולם למאמץ להקטנת אובדן מזון בקרב משקי הבית:</w:delText>
        </w:r>
      </w:del>
    </w:p>
    <w:p w14:paraId="08B8C8E4" w14:textId="2250F2B5" w:rsidR="006E1F83" w:rsidRPr="00B240CF" w:rsidDel="00DE6623" w:rsidRDefault="006E1F83">
      <w:pPr>
        <w:spacing w:line="360" w:lineRule="auto"/>
        <w:jc w:val="both"/>
        <w:rPr>
          <w:del w:id="2847" w:author="Yael Armon" w:date="2022-07-03T15:15:00Z"/>
          <w:sz w:val="24"/>
          <w:szCs w:val="24"/>
          <w:rtl/>
        </w:rPr>
        <w:pPrChange w:id="2848" w:author="Yael Armon" w:date="2022-07-03T15:16:00Z">
          <w:pPr>
            <w:pStyle w:val="a0"/>
          </w:pPr>
        </w:pPrChange>
      </w:pPr>
      <w:del w:id="2849" w:author="Yael Armon" w:date="2022-07-03T15:15:00Z">
        <w:r w:rsidRPr="00B95249" w:rsidDel="00DE6623">
          <w:rPr>
            <w:sz w:val="24"/>
            <w:szCs w:val="24"/>
            <w:rtl/>
          </w:rPr>
          <w:delText>משרד החקלאות הגרמני הקים את אתר "</w:delText>
        </w:r>
        <w:r w:rsidRPr="00B95249" w:rsidDel="00DE6623">
          <w:rPr>
            <w:sz w:val="24"/>
            <w:szCs w:val="24"/>
          </w:rPr>
          <w:delText>Too Good for the Bin</w:delText>
        </w:r>
        <w:r w:rsidRPr="00B95249" w:rsidDel="00DE6623">
          <w:rPr>
            <w:sz w:val="24"/>
            <w:szCs w:val="24"/>
            <w:rtl/>
          </w:rPr>
          <w:delText xml:space="preserve">" במטרה לעודד צרכנים לצמצם את אובדן המזון הביתי. עם פרוץ משבר הקורונה עדכן המשרד כי אין חשש למחסור במוצרי מזון בגרמניה במטרה למנוע </w:delText>
        </w:r>
        <w:r w:rsidDel="00DE6623">
          <w:rPr>
            <w:rFonts w:hint="cs"/>
            <w:sz w:val="24"/>
            <w:szCs w:val="24"/>
            <w:rtl/>
          </w:rPr>
          <w:delText>בהל</w:delText>
        </w:r>
        <w:r w:rsidRPr="00B95249" w:rsidDel="00DE6623">
          <w:rPr>
            <w:sz w:val="24"/>
            <w:szCs w:val="24"/>
            <w:rtl/>
          </w:rPr>
          <w:delText>ה בציבור ובנוסף, יצא בקמפיין ברשתות החברתיות ובאתר האינטרנט תחת הסיסמה "</w:delText>
        </w:r>
        <w:r w:rsidDel="00DE6623">
          <w:rPr>
            <w:sz w:val="24"/>
            <w:szCs w:val="24"/>
          </w:rPr>
          <w:delText>J</w:delText>
        </w:r>
        <w:r w:rsidRPr="00B95249" w:rsidDel="00DE6623">
          <w:rPr>
            <w:sz w:val="24"/>
            <w:szCs w:val="24"/>
          </w:rPr>
          <w:delText>ust buy what you need</w:delText>
        </w:r>
        <w:r w:rsidRPr="00B95249" w:rsidDel="00DE6623">
          <w:rPr>
            <w:sz w:val="24"/>
            <w:szCs w:val="24"/>
            <w:rtl/>
          </w:rPr>
          <w:delText xml:space="preserve">" שכלל דמויות מפורסמות בגרמניה. כמו כן, פרסם המשרד דרכים לצמצום </w:delText>
        </w:r>
        <w:r w:rsidDel="00DE6623">
          <w:rPr>
            <w:rFonts w:hint="cs"/>
            <w:sz w:val="24"/>
            <w:szCs w:val="24"/>
            <w:rtl/>
          </w:rPr>
          <w:delText>ה</w:delText>
        </w:r>
        <w:r w:rsidRPr="00B95249" w:rsidDel="00DE6623">
          <w:rPr>
            <w:sz w:val="24"/>
            <w:szCs w:val="24"/>
            <w:rtl/>
          </w:rPr>
          <w:delText>אובדן הבית</w:delText>
        </w:r>
        <w:r w:rsidDel="00DE6623">
          <w:rPr>
            <w:sz w:val="24"/>
            <w:szCs w:val="24"/>
            <w:rtl/>
          </w:rPr>
          <w:delText>י ע"י קנייה חכמה באמצעות רשימה</w:delText>
        </w:r>
        <w:r w:rsidDel="00DE6623">
          <w:rPr>
            <w:rFonts w:hint="cs"/>
            <w:sz w:val="24"/>
            <w:szCs w:val="24"/>
          </w:rPr>
          <w:delText xml:space="preserve"> </w:delText>
        </w:r>
        <w:r w:rsidRPr="00B95249" w:rsidDel="00DE6623">
          <w:rPr>
            <w:sz w:val="24"/>
            <w:szCs w:val="24"/>
            <w:rtl/>
          </w:rPr>
          <w:delText>ודרכים לאיחסון נכון של מזון בבית.</w:delText>
        </w:r>
      </w:del>
    </w:p>
    <w:p w14:paraId="33FF7CDD" w14:textId="49C9DE75" w:rsidR="006E1F83" w:rsidDel="00DE6623" w:rsidRDefault="006E1F83" w:rsidP="00C852E6">
      <w:pPr>
        <w:spacing w:line="360" w:lineRule="auto"/>
        <w:jc w:val="both"/>
        <w:rPr>
          <w:del w:id="2850" w:author="Yael Armon" w:date="2022-07-03T15:15:00Z"/>
          <w:rFonts w:ascii="Arial" w:hAnsi="Arial" w:cs="Arial"/>
          <w:sz w:val="24"/>
          <w:szCs w:val="24"/>
        </w:rPr>
      </w:pPr>
      <w:del w:id="2851" w:author="Yael Armon" w:date="2022-07-03T15:15:00Z">
        <w:r w:rsidDel="00DE6623">
          <w:rPr>
            <w:rFonts w:ascii="Arial" w:hAnsi="Arial" w:cs="Arial" w:hint="cs"/>
            <w:sz w:val="24"/>
            <w:szCs w:val="24"/>
            <w:rtl/>
          </w:rPr>
          <w:delText xml:space="preserve">בבריטניה בשנת 2013 החל פרויקט </w:delText>
        </w:r>
        <w:r w:rsidDel="00DE6623">
          <w:rPr>
            <w:rFonts w:ascii="Arial" w:hAnsi="Arial" w:cs="Arial"/>
            <w:sz w:val="24"/>
            <w:szCs w:val="24"/>
          </w:rPr>
          <w:delText>Love Food – Hate Waste</w:delText>
        </w:r>
        <w:r w:rsidRPr="0077605C" w:rsidDel="00DE6623">
          <w:rPr>
            <w:rFonts w:ascii="Arial" w:hAnsi="Arial" w:cs="Arial"/>
            <w:sz w:val="24"/>
            <w:szCs w:val="24"/>
            <w:rtl/>
          </w:rPr>
          <w:delText xml:space="preserve"> </w:delText>
        </w:r>
        <w:r w:rsidDel="00DE6623">
          <w:rPr>
            <w:rFonts w:ascii="Arial" w:hAnsi="Arial" w:cs="Arial" w:hint="cs"/>
            <w:sz w:val="24"/>
            <w:szCs w:val="24"/>
            <w:rtl/>
          </w:rPr>
          <w:delText xml:space="preserve">של ארגון הצלת המזון </w:delText>
        </w:r>
        <w:r w:rsidRPr="0077605C" w:rsidDel="00DE6623">
          <w:rPr>
            <w:rFonts w:ascii="Arial" w:hAnsi="Arial" w:cs="Arial"/>
            <w:sz w:val="24"/>
            <w:szCs w:val="24"/>
          </w:rPr>
          <w:delText>WRAP</w:delText>
        </w:r>
        <w:r w:rsidDel="00DE6623">
          <w:rPr>
            <w:rFonts w:ascii="Arial" w:hAnsi="Arial" w:cs="Arial" w:hint="cs"/>
            <w:sz w:val="24"/>
            <w:szCs w:val="24"/>
            <w:rtl/>
          </w:rPr>
          <w:delText xml:space="preserve">. </w:delText>
        </w:r>
        <w:r w:rsidRPr="0077605C" w:rsidDel="00DE6623">
          <w:rPr>
            <w:rFonts w:ascii="Arial" w:hAnsi="Arial" w:cs="Arial" w:hint="cs"/>
            <w:sz w:val="24"/>
            <w:szCs w:val="24"/>
            <w:rtl/>
          </w:rPr>
          <w:delText>מטרת</w:delText>
        </w:r>
        <w:r w:rsidDel="00DE6623">
          <w:rPr>
            <w:rFonts w:ascii="Arial" w:hAnsi="Arial" w:cs="Arial" w:hint="cs"/>
            <w:sz w:val="24"/>
            <w:szCs w:val="24"/>
            <w:rtl/>
          </w:rPr>
          <w:delText xml:space="preserve"> הקמפיין הייתה </w:delText>
        </w:r>
        <w:r w:rsidRPr="0077605C" w:rsidDel="00DE6623">
          <w:rPr>
            <w:rFonts w:ascii="Arial" w:hAnsi="Arial" w:cs="Arial" w:hint="cs"/>
            <w:sz w:val="24"/>
            <w:szCs w:val="24"/>
            <w:rtl/>
          </w:rPr>
          <w:delText>להעלות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את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המודעות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של</w:delText>
        </w:r>
        <w:r w:rsidRPr="0077605C" w:rsidDel="00DE6623">
          <w:rPr>
            <w:rFonts w:ascii="Arial" w:hAnsi="Arial" w:cs="Arial"/>
            <w:sz w:val="24"/>
            <w:szCs w:val="24"/>
            <w:rtl/>
          </w:rPr>
          <w:delText xml:space="preserve"> </w:delText>
        </w:r>
        <w:r w:rsidDel="00DE6623">
          <w:rPr>
            <w:rFonts w:ascii="Arial" w:hAnsi="Arial" w:cs="Arial" w:hint="cs"/>
            <w:sz w:val="24"/>
            <w:szCs w:val="24"/>
            <w:rtl/>
          </w:rPr>
          <w:delText>חשיבות</w:delText>
        </w:r>
        <w:r w:rsidRPr="0077605C" w:rsidDel="00DE6623">
          <w:rPr>
            <w:rFonts w:ascii="Arial" w:hAnsi="Arial" w:cs="Arial"/>
            <w:sz w:val="24"/>
            <w:szCs w:val="24"/>
            <w:rtl/>
          </w:rPr>
          <w:delText xml:space="preserve"> </w:delText>
        </w:r>
        <w:r w:rsidDel="00DE6623">
          <w:rPr>
            <w:rFonts w:ascii="Arial" w:hAnsi="Arial" w:cs="Arial" w:hint="cs"/>
            <w:sz w:val="24"/>
            <w:szCs w:val="24"/>
            <w:rtl/>
          </w:rPr>
          <w:delText>צמצום</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אובדן</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מזון</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ולסייע</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בנקיטת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פעולות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בנושא</w:delText>
        </w:r>
        <w:r w:rsidRPr="0077605C" w:rsidDel="00DE6623">
          <w:rPr>
            <w:rFonts w:ascii="Arial" w:hAnsi="Arial" w:cs="Arial"/>
            <w:sz w:val="24"/>
            <w:szCs w:val="24"/>
            <w:rtl/>
          </w:rPr>
          <w:delText>.</w:delText>
        </w:r>
        <w:r w:rsidDel="00DE6623">
          <w:rPr>
            <w:rFonts w:ascii="Arial" w:hAnsi="Arial" w:cs="Arial" w:hint="cs"/>
            <w:sz w:val="24"/>
            <w:szCs w:val="24"/>
            <w:rtl/>
          </w:rPr>
          <w:delText xml:space="preserve"> הפרוייקט כלל </w:delText>
        </w:r>
        <w:r w:rsidRPr="0077605C" w:rsidDel="00DE6623">
          <w:rPr>
            <w:rFonts w:ascii="Arial" w:hAnsi="Arial" w:cs="Arial" w:hint="cs"/>
            <w:sz w:val="24"/>
            <w:szCs w:val="24"/>
            <w:rtl/>
          </w:rPr>
          <w:delText>פרסומים</w:delText>
        </w:r>
        <w:r w:rsidRPr="0077605C" w:rsidDel="00DE6623">
          <w:rPr>
            <w:rFonts w:ascii="Arial" w:hAnsi="Arial" w:cs="Arial"/>
            <w:sz w:val="24"/>
            <w:szCs w:val="24"/>
            <w:rtl/>
          </w:rPr>
          <w:delText xml:space="preserve"> </w:delText>
        </w:r>
        <w:r w:rsidDel="00DE6623">
          <w:rPr>
            <w:rFonts w:ascii="Arial" w:hAnsi="Arial" w:cs="Arial" w:hint="cs"/>
            <w:sz w:val="24"/>
            <w:szCs w:val="24"/>
            <w:rtl/>
          </w:rPr>
          <w:delText>באמצעים דיגיטליים ו</w:delText>
        </w:r>
        <w:r w:rsidRPr="0077605C" w:rsidDel="00DE6623">
          <w:rPr>
            <w:rFonts w:ascii="Arial" w:hAnsi="Arial" w:cs="Arial" w:hint="cs"/>
            <w:sz w:val="24"/>
            <w:szCs w:val="24"/>
            <w:rtl/>
          </w:rPr>
          <w:delText>אירועים</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קהילתיים</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כמו</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שיעורי</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בישול</w:delText>
        </w:r>
        <w:r w:rsidRPr="0077605C" w:rsidDel="00DE6623">
          <w:rPr>
            <w:rFonts w:ascii="Arial" w:hAnsi="Arial" w:cs="Arial"/>
            <w:sz w:val="24"/>
            <w:szCs w:val="24"/>
            <w:rtl/>
          </w:rPr>
          <w:delText xml:space="preserve">. </w:delText>
        </w:r>
        <w:r w:rsidDel="00DE6623">
          <w:rPr>
            <w:rFonts w:ascii="Arial" w:hAnsi="Arial" w:cs="Arial" w:hint="cs"/>
            <w:sz w:val="24"/>
            <w:szCs w:val="24"/>
            <w:rtl/>
          </w:rPr>
          <w:delText>כחלק מהפרויקט הוקם</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אתר</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יעודי</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המכיל</w:delText>
        </w:r>
        <w:r w:rsidRPr="0077605C" w:rsidDel="00DE6623">
          <w:rPr>
            <w:rFonts w:ascii="Arial" w:hAnsi="Arial" w:cs="Arial"/>
            <w:sz w:val="24"/>
            <w:szCs w:val="24"/>
            <w:rtl/>
          </w:rPr>
          <w:delText xml:space="preserve"> </w:delText>
        </w:r>
        <w:r w:rsidDel="00DE6623">
          <w:rPr>
            <w:rFonts w:ascii="Arial" w:hAnsi="Arial" w:cs="Arial" w:hint="cs"/>
            <w:sz w:val="24"/>
            <w:szCs w:val="24"/>
            <w:rtl/>
          </w:rPr>
          <w:delText>מידע המסייע</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בהפחתת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בזבוז</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המזון</w:delText>
        </w:r>
        <w:r w:rsidDel="00DE6623">
          <w:rPr>
            <w:rFonts w:ascii="Arial" w:hAnsi="Arial" w:cs="Arial" w:hint="cs"/>
            <w:sz w:val="24"/>
            <w:szCs w:val="24"/>
            <w:rtl/>
          </w:rPr>
          <w:delText>,</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למשל</w:delText>
        </w:r>
        <w:r w:rsidDel="00DE6623">
          <w:rPr>
            <w:rFonts w:ascii="Arial" w:hAnsi="Arial" w:cs="Arial" w:hint="cs"/>
            <w:sz w:val="24"/>
            <w:szCs w:val="24"/>
            <w:rtl/>
          </w:rPr>
          <w:delText xml:space="preserve"> </w:delText>
        </w:r>
        <w:r w:rsidDel="00DE6623">
          <w:rPr>
            <w:rFonts w:ascii="Arial" w:hAnsi="Arial" w:cs="Arial"/>
            <w:sz w:val="24"/>
            <w:szCs w:val="24"/>
            <w:rtl/>
          </w:rPr>
          <w:delText>–</w:delText>
        </w:r>
        <w:r w:rsidRPr="0077605C" w:rsidDel="00DE6623">
          <w:rPr>
            <w:rFonts w:ascii="Arial" w:hAnsi="Arial" w:cs="Arial"/>
            <w:sz w:val="24"/>
            <w:szCs w:val="24"/>
            <w:rtl/>
          </w:rPr>
          <w:delText xml:space="preserve"> </w:delText>
        </w:r>
        <w:r w:rsidDel="00DE6623">
          <w:rPr>
            <w:rFonts w:ascii="Arial" w:hAnsi="Arial" w:cs="Arial" w:hint="cs"/>
            <w:sz w:val="24"/>
            <w:szCs w:val="24"/>
            <w:rtl/>
          </w:rPr>
          <w:delText xml:space="preserve">כיול </w:delText>
        </w:r>
        <w:r w:rsidRPr="0077605C" w:rsidDel="00DE6623">
          <w:rPr>
            <w:rFonts w:ascii="Arial" w:hAnsi="Arial" w:cs="Arial" w:hint="cs"/>
            <w:sz w:val="24"/>
            <w:szCs w:val="24"/>
            <w:rtl/>
          </w:rPr>
          <w:delText>המעלות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האופטימליות</w:delText>
        </w:r>
        <w:r w:rsidRPr="0077605C" w:rsidDel="00DE6623">
          <w:rPr>
            <w:rFonts w:ascii="Arial" w:hAnsi="Arial" w:cs="Arial"/>
            <w:sz w:val="24"/>
            <w:szCs w:val="24"/>
            <w:rtl/>
          </w:rPr>
          <w:delText xml:space="preserve"> </w:delText>
        </w:r>
        <w:r w:rsidDel="00DE6623">
          <w:rPr>
            <w:rFonts w:ascii="Arial" w:hAnsi="Arial" w:cs="Arial" w:hint="cs"/>
            <w:sz w:val="24"/>
            <w:szCs w:val="24"/>
            <w:rtl/>
          </w:rPr>
          <w:delText>ב</w:delText>
        </w:r>
        <w:r w:rsidRPr="0077605C" w:rsidDel="00DE6623">
          <w:rPr>
            <w:rFonts w:ascii="Arial" w:hAnsi="Arial" w:cs="Arial" w:hint="cs"/>
            <w:sz w:val="24"/>
            <w:szCs w:val="24"/>
            <w:rtl/>
          </w:rPr>
          <w:delText>מקרר</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חשיבות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הכנת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רשימת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קניות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וכדומה</w:delText>
        </w:r>
        <w:r w:rsidRPr="0077605C" w:rsidDel="00DE6623">
          <w:rPr>
            <w:rFonts w:ascii="Arial" w:hAnsi="Arial" w:cs="Arial"/>
            <w:sz w:val="24"/>
            <w:szCs w:val="24"/>
            <w:rtl/>
          </w:rPr>
          <w:delText>.</w:delText>
        </w:r>
        <w:r w:rsidDel="00DE6623">
          <w:rPr>
            <w:rFonts w:ascii="Arial" w:hAnsi="Arial" w:cs="Arial" w:hint="cs"/>
            <w:sz w:val="24"/>
            <w:szCs w:val="24"/>
            <w:rtl/>
          </w:rPr>
          <w:delText xml:space="preserve"> </w:delText>
        </w:r>
      </w:del>
    </w:p>
    <w:p w14:paraId="6B66004D" w14:textId="65763D3C" w:rsidR="006E1F83" w:rsidDel="00DE6623" w:rsidRDefault="006E1F83" w:rsidP="00C852E6">
      <w:pPr>
        <w:spacing w:line="360" w:lineRule="auto"/>
        <w:jc w:val="both"/>
        <w:rPr>
          <w:del w:id="2852" w:author="Yael Armon" w:date="2022-07-03T15:15:00Z"/>
          <w:rFonts w:ascii="Arial" w:hAnsi="Arial" w:cs="Arial"/>
          <w:sz w:val="24"/>
          <w:szCs w:val="24"/>
          <w:rtl/>
        </w:rPr>
      </w:pPr>
      <w:del w:id="2853" w:author="Yael Armon" w:date="2022-07-03T15:15:00Z">
        <w:r w:rsidDel="00DE6623">
          <w:rPr>
            <w:rFonts w:ascii="Arial" w:hAnsi="Arial" w:cs="Arial" w:hint="cs"/>
            <w:sz w:val="24"/>
            <w:szCs w:val="24"/>
            <w:rtl/>
          </w:rPr>
          <w:delText>אירגון ה-</w:delText>
        </w:r>
        <w:r w:rsidDel="00DE6623">
          <w:rPr>
            <w:rFonts w:ascii="Arial" w:hAnsi="Arial" w:cs="Arial"/>
            <w:sz w:val="24"/>
            <w:szCs w:val="24"/>
          </w:rPr>
          <w:delText>WRAP</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בדק</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את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השפעות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פרויקט</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זה</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במערב</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לונדון</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במשך</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חצי</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שנה</w:delText>
        </w:r>
        <w:r w:rsidRPr="0077605C" w:rsidDel="00DE6623">
          <w:rPr>
            <w:rFonts w:ascii="Arial" w:hAnsi="Arial" w:cs="Arial"/>
            <w:sz w:val="24"/>
            <w:szCs w:val="24"/>
            <w:rtl/>
          </w:rPr>
          <w:delText>-</w:delText>
        </w:r>
        <w:r w:rsidDel="00DE6623">
          <w:rPr>
            <w:rFonts w:ascii="Arial" w:hAnsi="Arial" w:cs="Arial" w:hint="cs"/>
            <w:sz w:val="24"/>
            <w:szCs w:val="24"/>
            <w:rtl/>
          </w:rPr>
          <w:delText xml:space="preserve"> </w:delText>
        </w:r>
        <w:r w:rsidRPr="0077605C" w:rsidDel="00DE6623">
          <w:rPr>
            <w:rFonts w:ascii="Arial" w:hAnsi="Arial" w:cs="Arial" w:hint="cs"/>
            <w:sz w:val="24"/>
            <w:szCs w:val="24"/>
            <w:rtl/>
          </w:rPr>
          <w:delText>בין</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אוקטובר</w:delText>
        </w:r>
        <w:r w:rsidRPr="0077605C" w:rsidDel="00DE6623">
          <w:rPr>
            <w:rFonts w:ascii="Arial" w:hAnsi="Arial" w:cs="Arial"/>
            <w:sz w:val="24"/>
            <w:szCs w:val="24"/>
            <w:rtl/>
          </w:rPr>
          <w:delText xml:space="preserve"> 2012 </w:delText>
        </w:r>
        <w:r w:rsidRPr="0077605C" w:rsidDel="00DE6623">
          <w:rPr>
            <w:rFonts w:ascii="Arial" w:hAnsi="Arial" w:cs="Arial" w:hint="cs"/>
            <w:sz w:val="24"/>
            <w:szCs w:val="24"/>
            <w:rtl/>
          </w:rPr>
          <w:delText>למרץ</w:delText>
        </w:r>
        <w:r w:rsidRPr="0077605C" w:rsidDel="00DE6623">
          <w:rPr>
            <w:rFonts w:ascii="Arial" w:hAnsi="Arial" w:cs="Arial"/>
            <w:sz w:val="24"/>
            <w:szCs w:val="24"/>
            <w:rtl/>
          </w:rPr>
          <w:delText xml:space="preserve"> 2013. </w:delText>
        </w:r>
        <w:r w:rsidRPr="0077605C" w:rsidDel="00DE6623">
          <w:rPr>
            <w:rFonts w:ascii="Arial" w:hAnsi="Arial" w:cs="Arial" w:hint="cs"/>
            <w:sz w:val="24"/>
            <w:szCs w:val="24"/>
            <w:rtl/>
          </w:rPr>
          <w:delText>בסיום</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הקמפיין</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נמצא</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כי</w:delText>
        </w:r>
        <w:r w:rsidRPr="0077605C" w:rsidDel="00DE6623">
          <w:rPr>
            <w:rFonts w:ascii="Arial" w:hAnsi="Arial" w:cs="Arial"/>
            <w:sz w:val="24"/>
            <w:szCs w:val="24"/>
            <w:rtl/>
          </w:rPr>
          <w:delText xml:space="preserve"> </w:delText>
        </w:r>
        <w:r w:rsidRPr="00C46B70" w:rsidDel="00DE6623">
          <w:rPr>
            <w:rFonts w:ascii="Arial" w:hAnsi="Arial" w:cs="Arial" w:hint="cs"/>
            <w:sz w:val="24"/>
            <w:szCs w:val="24"/>
            <w:rtl/>
          </w:rPr>
          <w:delText>כמות</w:delText>
        </w:r>
        <w:r w:rsidRPr="00C46B70" w:rsidDel="00DE6623">
          <w:rPr>
            <w:rFonts w:ascii="Arial" w:hAnsi="Arial" w:cs="Arial"/>
            <w:sz w:val="24"/>
            <w:szCs w:val="24"/>
            <w:rtl/>
          </w:rPr>
          <w:delText xml:space="preserve"> </w:delText>
        </w:r>
        <w:r w:rsidRPr="00C46B70" w:rsidDel="00DE6623">
          <w:rPr>
            <w:rFonts w:ascii="Arial" w:hAnsi="Arial" w:cs="Arial" w:hint="cs"/>
            <w:sz w:val="24"/>
            <w:szCs w:val="24"/>
            <w:rtl/>
          </w:rPr>
          <w:delText>הפסולת</w:delText>
        </w:r>
        <w:r w:rsidDel="00DE6623">
          <w:rPr>
            <w:rFonts w:ascii="Arial" w:hAnsi="Arial" w:cs="Arial" w:hint="cs"/>
            <w:sz w:val="24"/>
            <w:szCs w:val="24"/>
            <w:rtl/>
          </w:rPr>
          <w:delText xml:space="preserve"> </w:delText>
        </w:r>
        <w:r w:rsidRPr="0059169F" w:rsidDel="00DE6623">
          <w:rPr>
            <w:rFonts w:ascii="Arial" w:hAnsi="Arial" w:cs="Arial" w:hint="cs"/>
            <w:sz w:val="24"/>
            <w:szCs w:val="24"/>
            <w:rtl/>
          </w:rPr>
          <w:delText>ירדה</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w:delText>
        </w:r>
        <w:r w:rsidRPr="0077605C" w:rsidDel="00DE6623">
          <w:rPr>
            <w:rFonts w:ascii="Arial" w:hAnsi="Arial" w:cs="Arial"/>
            <w:sz w:val="24"/>
            <w:szCs w:val="24"/>
            <w:rtl/>
          </w:rPr>
          <w:delText xml:space="preserve">-14% </w:delText>
        </w:r>
        <w:r w:rsidDel="00DE6623">
          <w:rPr>
            <w:rFonts w:ascii="Arial" w:hAnsi="Arial" w:cs="Arial" w:hint="cs"/>
            <w:sz w:val="24"/>
            <w:szCs w:val="24"/>
            <w:rtl/>
          </w:rPr>
          <w:delText xml:space="preserve">מבחינה כמותית </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אובדן</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המזון</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ירד</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מ</w:delText>
        </w:r>
        <w:r w:rsidRPr="0077605C" w:rsidDel="00DE6623">
          <w:rPr>
            <w:rFonts w:ascii="Arial" w:hAnsi="Arial" w:cs="Arial"/>
            <w:sz w:val="24"/>
            <w:szCs w:val="24"/>
            <w:rtl/>
          </w:rPr>
          <w:delText xml:space="preserve">-2.6 </w:delText>
        </w:r>
        <w:r w:rsidRPr="0077605C" w:rsidDel="00DE6623">
          <w:rPr>
            <w:rFonts w:ascii="Arial" w:hAnsi="Arial" w:cs="Arial" w:hint="cs"/>
            <w:sz w:val="24"/>
            <w:szCs w:val="24"/>
            <w:rtl/>
          </w:rPr>
          <w:delText>ק</w:delText>
        </w:r>
        <w:r w:rsidRPr="0077605C" w:rsidDel="00DE6623">
          <w:rPr>
            <w:rFonts w:ascii="Arial" w:hAnsi="Arial" w:cs="Arial"/>
            <w:sz w:val="24"/>
            <w:szCs w:val="24"/>
            <w:rtl/>
          </w:rPr>
          <w:delText>"</w:delText>
        </w:r>
        <w:r w:rsidRPr="0077605C" w:rsidDel="00DE6623">
          <w:rPr>
            <w:rFonts w:ascii="Arial" w:hAnsi="Arial" w:cs="Arial" w:hint="cs"/>
            <w:sz w:val="24"/>
            <w:szCs w:val="24"/>
            <w:rtl/>
          </w:rPr>
          <w:delText>ג</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למשק</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בית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בשבוע</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לפני</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הקמפיין</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ל</w:delText>
        </w:r>
        <w:r w:rsidRPr="0077605C" w:rsidDel="00DE6623">
          <w:rPr>
            <w:rFonts w:ascii="Arial" w:hAnsi="Arial" w:cs="Arial"/>
            <w:sz w:val="24"/>
            <w:szCs w:val="24"/>
            <w:rtl/>
          </w:rPr>
          <w:delText xml:space="preserve">-2.2 </w:delText>
        </w:r>
        <w:r w:rsidRPr="0077605C" w:rsidDel="00DE6623">
          <w:rPr>
            <w:rFonts w:ascii="Arial" w:hAnsi="Arial" w:cs="Arial" w:hint="cs"/>
            <w:sz w:val="24"/>
            <w:szCs w:val="24"/>
            <w:rtl/>
          </w:rPr>
          <w:delText>ק</w:delText>
        </w:r>
        <w:r w:rsidRPr="0077605C" w:rsidDel="00DE6623">
          <w:rPr>
            <w:rFonts w:ascii="Arial" w:hAnsi="Arial" w:cs="Arial"/>
            <w:sz w:val="24"/>
            <w:szCs w:val="24"/>
            <w:rtl/>
          </w:rPr>
          <w:delText>"</w:delText>
        </w:r>
        <w:r w:rsidRPr="0077605C" w:rsidDel="00DE6623">
          <w:rPr>
            <w:rFonts w:ascii="Arial" w:hAnsi="Arial" w:cs="Arial" w:hint="cs"/>
            <w:sz w:val="24"/>
            <w:szCs w:val="24"/>
            <w:rtl/>
          </w:rPr>
          <w:delText>ג</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למשק</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בית</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בשבוע</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לאחר</w:delText>
        </w:r>
        <w:r w:rsidRPr="0077605C" w:rsidDel="00DE6623">
          <w:rPr>
            <w:rFonts w:ascii="Arial" w:hAnsi="Arial" w:cs="Arial"/>
            <w:sz w:val="24"/>
            <w:szCs w:val="24"/>
            <w:rtl/>
          </w:rPr>
          <w:delText xml:space="preserve"> </w:delText>
        </w:r>
        <w:r w:rsidRPr="0077605C" w:rsidDel="00DE6623">
          <w:rPr>
            <w:rFonts w:ascii="Arial" w:hAnsi="Arial" w:cs="Arial" w:hint="cs"/>
            <w:sz w:val="24"/>
            <w:szCs w:val="24"/>
            <w:rtl/>
          </w:rPr>
          <w:delText>הקמפיין</w:delText>
        </w:r>
        <w:r w:rsidRPr="0077605C" w:rsidDel="00DE6623">
          <w:rPr>
            <w:rFonts w:ascii="Arial" w:hAnsi="Arial" w:cs="Arial"/>
            <w:sz w:val="24"/>
            <w:szCs w:val="24"/>
            <w:rtl/>
          </w:rPr>
          <w:delText xml:space="preserve">. </w:delText>
        </w:r>
        <w:r w:rsidDel="00DE6623">
          <w:rPr>
            <w:rFonts w:ascii="Arial" w:hAnsi="Arial" w:cs="Arial" w:hint="cs"/>
            <w:sz w:val="24"/>
            <w:szCs w:val="24"/>
            <w:rtl/>
          </w:rPr>
          <w:delText xml:space="preserve">ניתוח עלות תועלת של הפרויקט העלה כי </w:delText>
        </w:r>
        <w:r w:rsidRPr="00C46B70" w:rsidDel="00DE6623">
          <w:rPr>
            <w:rFonts w:ascii="Arial" w:hAnsi="Arial" w:cs="Arial" w:hint="cs"/>
            <w:sz w:val="24"/>
            <w:szCs w:val="24"/>
            <w:rtl/>
          </w:rPr>
          <w:delText>על</w:delText>
        </w:r>
        <w:r w:rsidRPr="00C46B70" w:rsidDel="00DE6623">
          <w:rPr>
            <w:rFonts w:ascii="Arial" w:hAnsi="Arial" w:cs="Arial"/>
            <w:sz w:val="24"/>
            <w:szCs w:val="24"/>
            <w:rtl/>
          </w:rPr>
          <w:delText xml:space="preserve"> </w:delText>
        </w:r>
        <w:r w:rsidRPr="00C46B70" w:rsidDel="00DE6623">
          <w:rPr>
            <w:rFonts w:ascii="Arial" w:hAnsi="Arial" w:cs="Arial" w:hint="cs"/>
            <w:sz w:val="24"/>
            <w:szCs w:val="24"/>
            <w:rtl/>
          </w:rPr>
          <w:delText>כל</w:delText>
        </w:r>
        <w:r w:rsidRPr="00C46B70" w:rsidDel="00DE6623">
          <w:rPr>
            <w:rFonts w:ascii="Arial" w:hAnsi="Arial" w:cs="Arial"/>
            <w:sz w:val="24"/>
            <w:szCs w:val="24"/>
            <w:rtl/>
          </w:rPr>
          <w:delText xml:space="preserve"> </w:delText>
        </w:r>
        <w:r w:rsidDel="00DE6623">
          <w:rPr>
            <w:rFonts w:ascii="Arial" w:hAnsi="Arial" w:cs="Arial"/>
            <w:sz w:val="24"/>
            <w:szCs w:val="24"/>
          </w:rPr>
          <w:delText xml:space="preserve">1.00 </w:delText>
        </w:r>
        <w:r w:rsidDel="00DE6623">
          <w:rPr>
            <w:rFonts w:ascii="Arial" w:hAnsi="Arial" w:cs="Arial" w:hint="cs"/>
            <w:sz w:val="24"/>
            <w:szCs w:val="24"/>
            <w:rtl/>
          </w:rPr>
          <w:delText xml:space="preserve"> ליש"ט </w:delText>
        </w:r>
        <w:r w:rsidRPr="00C46B70" w:rsidDel="00DE6623">
          <w:rPr>
            <w:rFonts w:ascii="Arial" w:hAnsi="Arial" w:cs="Arial" w:hint="cs"/>
            <w:sz w:val="24"/>
            <w:szCs w:val="24"/>
            <w:rtl/>
          </w:rPr>
          <w:delText>שהשקיעו</w:delText>
        </w:r>
        <w:r w:rsidRPr="00C46B70" w:rsidDel="00DE6623">
          <w:rPr>
            <w:rFonts w:ascii="Arial" w:hAnsi="Arial" w:cs="Arial"/>
            <w:sz w:val="24"/>
            <w:szCs w:val="24"/>
            <w:rtl/>
          </w:rPr>
          <w:delText xml:space="preserve"> </w:delText>
        </w:r>
        <w:r w:rsidRPr="00C46B70" w:rsidDel="00DE6623">
          <w:rPr>
            <w:rFonts w:ascii="Arial" w:hAnsi="Arial" w:cs="Arial" w:hint="cs"/>
            <w:sz w:val="24"/>
            <w:szCs w:val="24"/>
            <w:rtl/>
          </w:rPr>
          <w:delText>בקמפיין</w:delText>
        </w:r>
        <w:r w:rsidRPr="00C46B70" w:rsidDel="00DE6623">
          <w:rPr>
            <w:rFonts w:ascii="Arial" w:hAnsi="Arial" w:cs="Arial"/>
            <w:sz w:val="24"/>
            <w:szCs w:val="24"/>
            <w:rtl/>
          </w:rPr>
          <w:delText xml:space="preserve"> </w:delText>
        </w:r>
        <w:r w:rsidRPr="00C46B70" w:rsidDel="00DE6623">
          <w:rPr>
            <w:rFonts w:ascii="Arial" w:hAnsi="Arial" w:cs="Arial" w:hint="cs"/>
            <w:sz w:val="24"/>
            <w:szCs w:val="24"/>
            <w:rtl/>
          </w:rPr>
          <w:delText xml:space="preserve">נחסך אובדן מזון בשווי </w:delText>
        </w:r>
        <w:r w:rsidRPr="00C46B70" w:rsidDel="00DE6623">
          <w:rPr>
            <w:rFonts w:ascii="Arial" w:hAnsi="Arial" w:cs="Arial"/>
            <w:sz w:val="24"/>
            <w:szCs w:val="24"/>
            <w:rtl/>
          </w:rPr>
          <w:delText>8</w:delText>
        </w:r>
        <w:r w:rsidDel="00DE6623">
          <w:rPr>
            <w:rFonts w:ascii="Arial" w:hAnsi="Arial" w:cs="Arial" w:hint="cs"/>
            <w:sz w:val="24"/>
            <w:szCs w:val="24"/>
            <w:rtl/>
          </w:rPr>
          <w:delText>.00</w:delText>
        </w:r>
        <w:r w:rsidRPr="00C46B70" w:rsidDel="00DE6623">
          <w:rPr>
            <w:rFonts w:ascii="Arial" w:hAnsi="Arial" w:cs="Arial"/>
            <w:sz w:val="24"/>
            <w:szCs w:val="24"/>
            <w:rtl/>
          </w:rPr>
          <w:delText xml:space="preserve"> </w:delText>
        </w:r>
        <w:r w:rsidDel="00DE6623">
          <w:rPr>
            <w:rFonts w:ascii="Arial" w:hAnsi="Arial" w:cs="Arial" w:hint="cs"/>
            <w:sz w:val="24"/>
            <w:szCs w:val="24"/>
            <w:rtl/>
          </w:rPr>
          <w:delText>ליש"ט</w:delText>
        </w:r>
        <w:r w:rsidRPr="00C46B70" w:rsidDel="00DE6623">
          <w:rPr>
            <w:rFonts w:ascii="Arial" w:hAnsi="Arial" w:cs="Arial"/>
            <w:sz w:val="24"/>
            <w:szCs w:val="24"/>
            <w:rtl/>
          </w:rPr>
          <w:delText>.</w:delText>
        </w:r>
      </w:del>
    </w:p>
    <w:p w14:paraId="432677E5" w14:textId="485C9DF1" w:rsidR="006E1F83" w:rsidDel="00DE6623" w:rsidRDefault="006E1F83" w:rsidP="00C852E6">
      <w:pPr>
        <w:spacing w:line="360" w:lineRule="auto"/>
        <w:jc w:val="both"/>
        <w:rPr>
          <w:del w:id="2854" w:author="Yael Armon" w:date="2022-07-03T15:15:00Z"/>
          <w:rFonts w:ascii="Arial" w:hAnsi="Arial" w:cs="Arial"/>
          <w:sz w:val="24"/>
          <w:szCs w:val="24"/>
          <w:rtl/>
        </w:rPr>
      </w:pPr>
      <w:del w:id="2855" w:author="Yael Armon" w:date="2022-07-03T15:15:00Z">
        <w:r w:rsidDel="00DE6623">
          <w:rPr>
            <w:rFonts w:ascii="Arial" w:hAnsi="Arial" w:cs="Arial" w:hint="cs"/>
            <w:sz w:val="24"/>
            <w:szCs w:val="24"/>
            <w:rtl/>
          </w:rPr>
          <w:delText xml:space="preserve">גם בישראל </w:delText>
        </w:r>
        <w:r w:rsidRPr="00AC2097" w:rsidDel="00DE6623">
          <w:rPr>
            <w:rFonts w:ascii="Arial" w:hAnsi="Arial" w:cs="Arial"/>
            <w:sz w:val="24"/>
            <w:szCs w:val="24"/>
            <w:rtl/>
          </w:rPr>
          <w:delText>המחלקה לאחסון תוצרת חקלאית</w:delText>
        </w:r>
        <w:r w:rsidDel="00DE6623">
          <w:rPr>
            <w:rFonts w:ascii="Arial" w:hAnsi="Arial" w:cs="Arial" w:hint="cs"/>
            <w:sz w:val="24"/>
            <w:szCs w:val="24"/>
            <w:rtl/>
          </w:rPr>
          <w:delText xml:space="preserve"> ב</w:delText>
        </w:r>
        <w:r w:rsidRPr="00AC2097" w:rsidDel="00DE6623">
          <w:rPr>
            <w:rFonts w:ascii="Arial" w:hAnsi="Arial" w:cs="Arial"/>
            <w:sz w:val="24"/>
            <w:szCs w:val="24"/>
            <w:rtl/>
          </w:rPr>
          <w:delText>מכון וולקני</w:delText>
        </w:r>
        <w:r w:rsidDel="00DE6623">
          <w:rPr>
            <w:rFonts w:ascii="Arial" w:hAnsi="Arial" w:cs="Arial" w:hint="cs"/>
            <w:sz w:val="24"/>
            <w:szCs w:val="24"/>
            <w:rtl/>
          </w:rPr>
          <w:delText xml:space="preserve"> פרסמה הנחיות שימור פירות וירקות בבית הצרכן</w:delText>
        </w:r>
        <w:r w:rsidDel="00DE6623">
          <w:rPr>
            <w:rStyle w:val="FootnoteReference"/>
            <w:rFonts w:ascii="Arial" w:hAnsi="Arial" w:cs="Arial"/>
            <w:sz w:val="24"/>
            <w:szCs w:val="24"/>
            <w:rtl/>
          </w:rPr>
          <w:footnoteReference w:id="37"/>
        </w:r>
        <w:r w:rsidDel="00DE6623">
          <w:rPr>
            <w:rFonts w:ascii="Arial" w:hAnsi="Arial" w:cs="Arial" w:hint="cs"/>
            <w:sz w:val="24"/>
            <w:szCs w:val="24"/>
            <w:rtl/>
          </w:rPr>
          <w:delText>.</w:delText>
        </w:r>
      </w:del>
    </w:p>
    <w:p w14:paraId="35D251A7" w14:textId="021B1303" w:rsidR="006E1F83" w:rsidDel="00DE6623" w:rsidRDefault="006E1F83" w:rsidP="00C852E6">
      <w:pPr>
        <w:spacing w:line="360" w:lineRule="auto"/>
        <w:jc w:val="both"/>
        <w:rPr>
          <w:del w:id="2859" w:author="Yael Armon" w:date="2022-07-03T15:15:00Z"/>
          <w:rFonts w:ascii="Arial" w:hAnsi="Arial" w:cs="Arial"/>
          <w:sz w:val="24"/>
          <w:szCs w:val="24"/>
          <w:rtl/>
        </w:rPr>
      </w:pPr>
      <w:del w:id="2860" w:author="Yael Armon" w:date="2022-07-03T15:15:00Z">
        <w:r w:rsidDel="00DE6623">
          <w:rPr>
            <w:rFonts w:ascii="Arial" w:hAnsi="Arial" w:cs="Arial" w:hint="cs"/>
            <w:sz w:val="24"/>
            <w:szCs w:val="24"/>
            <w:rtl/>
          </w:rPr>
          <w:delText>דרך נוספת לצמצום אובדן המזון היא על ידי שימוש באמצעים טכנולוגיים. בהולנד נערך מחקר אודות הטמפרטורות האופטימליות להארכת חיי המדף של מוצרים שונים. בעזרת שינוי טמפרטורת האיחסון הצליחו החוקרים להאריך משמעותית את חיי המדף של המוצרים.</w:delText>
        </w:r>
        <w:r w:rsidRPr="000D33A1" w:rsidDel="00DE6623">
          <w:rPr>
            <w:rFonts w:ascii="Arial" w:hAnsi="Arial" w:cs="Arial"/>
            <w:sz w:val="24"/>
            <w:szCs w:val="24"/>
            <w:rtl/>
          </w:rPr>
          <w:delText xml:space="preserve"> </w:delText>
        </w:r>
      </w:del>
    </w:p>
    <w:p w14:paraId="609335C1" w14:textId="663E58EA" w:rsidR="006E1F83" w:rsidDel="00DE6623" w:rsidRDefault="006E1F83" w:rsidP="00C852E6">
      <w:pPr>
        <w:spacing w:line="360" w:lineRule="auto"/>
        <w:jc w:val="both"/>
        <w:rPr>
          <w:del w:id="2861" w:author="Yael Armon" w:date="2022-07-03T15:15:00Z"/>
          <w:rFonts w:ascii="Arial" w:hAnsi="Arial" w:cs="Arial"/>
          <w:sz w:val="24"/>
          <w:szCs w:val="24"/>
          <w:rtl/>
        </w:rPr>
      </w:pPr>
      <w:del w:id="2862" w:author="Yael Armon" w:date="2022-07-03T15:15:00Z">
        <w:r w:rsidDel="00DE6623">
          <w:rPr>
            <w:rFonts w:ascii="Arial" w:hAnsi="Arial" w:cs="Arial" w:hint="cs"/>
            <w:sz w:val="24"/>
            <w:szCs w:val="24"/>
            <w:rtl/>
          </w:rPr>
          <w:delText>דרך שלישית לצמצום הפסולת הביתית יכולה להתבצע על ידי מיסוי, במדינות רבות נהוגה שיטת "שלם כפי שתזרוק" ("</w:delText>
        </w:r>
        <w:r w:rsidDel="00DE6623">
          <w:rPr>
            <w:rFonts w:ascii="Arial" w:hAnsi="Arial" w:cs="Arial"/>
            <w:sz w:val="24"/>
            <w:szCs w:val="24"/>
          </w:rPr>
          <w:delText xml:space="preserve">("Pay </w:delText>
        </w:r>
        <w:r w:rsidDel="00DE6623">
          <w:rPr>
            <w:rFonts w:ascii="Arial" w:hAnsi="Arial" w:cs="Arial" w:hint="cs"/>
            <w:sz w:val="24"/>
            <w:szCs w:val="24"/>
          </w:rPr>
          <w:delText>A</w:delText>
        </w:r>
        <w:r w:rsidDel="00DE6623">
          <w:rPr>
            <w:rFonts w:ascii="Arial" w:hAnsi="Arial" w:cs="Arial"/>
            <w:sz w:val="24"/>
            <w:szCs w:val="24"/>
          </w:rPr>
          <w:delText xml:space="preserve">s </w:delText>
        </w:r>
        <w:r w:rsidDel="00DE6623">
          <w:rPr>
            <w:rFonts w:ascii="Arial" w:hAnsi="Arial" w:cs="Arial" w:hint="cs"/>
            <w:sz w:val="24"/>
            <w:szCs w:val="24"/>
          </w:rPr>
          <w:delText>Y</w:delText>
        </w:r>
        <w:r w:rsidDel="00DE6623">
          <w:rPr>
            <w:rFonts w:ascii="Arial" w:hAnsi="Arial" w:cs="Arial"/>
            <w:sz w:val="24"/>
            <w:szCs w:val="24"/>
          </w:rPr>
          <w:delText xml:space="preserve">ou </w:delText>
        </w:r>
        <w:r w:rsidDel="00DE6623">
          <w:rPr>
            <w:rFonts w:ascii="Arial" w:hAnsi="Arial" w:cs="Arial" w:hint="cs"/>
            <w:sz w:val="24"/>
            <w:szCs w:val="24"/>
          </w:rPr>
          <w:delText>T</w:delText>
        </w:r>
        <w:r w:rsidDel="00DE6623">
          <w:rPr>
            <w:rFonts w:ascii="Arial" w:hAnsi="Arial" w:cs="Arial"/>
            <w:sz w:val="24"/>
            <w:szCs w:val="24"/>
          </w:rPr>
          <w:delText>hrow</w:delText>
        </w:r>
        <w:r w:rsidDel="00DE6623">
          <w:rPr>
            <w:rFonts w:ascii="Arial" w:hAnsi="Arial" w:cs="Arial" w:hint="cs"/>
            <w:sz w:val="24"/>
            <w:szCs w:val="24"/>
            <w:rtl/>
          </w:rPr>
          <w:delText xml:space="preserve">. </w:delText>
        </w:r>
        <w:r w:rsidRPr="006A7D56" w:rsidDel="00DE6623">
          <w:rPr>
            <w:rFonts w:ascii="Arial" w:hAnsi="Arial" w:cs="Arial" w:hint="cs"/>
            <w:sz w:val="24"/>
            <w:szCs w:val="24"/>
            <w:rtl/>
          </w:rPr>
          <w:delText>כיום</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שיט</w:delText>
        </w:r>
        <w:r w:rsidDel="00DE6623">
          <w:rPr>
            <w:rFonts w:ascii="Arial" w:hAnsi="Arial" w:cs="Arial" w:hint="cs"/>
            <w:sz w:val="24"/>
            <w:szCs w:val="24"/>
            <w:rtl/>
          </w:rPr>
          <w:delText xml:space="preserve">ה </w:delText>
        </w:r>
        <w:r w:rsidRPr="006A7D56" w:rsidDel="00DE6623">
          <w:rPr>
            <w:rFonts w:ascii="Arial" w:hAnsi="Arial" w:cs="Arial" w:hint="cs"/>
            <w:sz w:val="24"/>
            <w:szCs w:val="24"/>
            <w:rtl/>
          </w:rPr>
          <w:delText>זו</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פועלת</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ב</w:delText>
        </w:r>
        <w:r w:rsidDel="00DE6623">
          <w:rPr>
            <w:rFonts w:ascii="Arial" w:hAnsi="Arial" w:cs="Arial" w:hint="cs"/>
            <w:sz w:val="24"/>
            <w:szCs w:val="24"/>
            <w:rtl/>
          </w:rPr>
          <w:delText>רמה המקומית במדינות ב</w:delText>
        </w:r>
        <w:r w:rsidRPr="006A7D56" w:rsidDel="00DE6623">
          <w:rPr>
            <w:rFonts w:ascii="Arial" w:hAnsi="Arial" w:cs="Arial" w:hint="cs"/>
            <w:sz w:val="24"/>
            <w:szCs w:val="24"/>
            <w:rtl/>
          </w:rPr>
          <w:delText>ארה</w:delText>
        </w:r>
        <w:r w:rsidRPr="006A7D56" w:rsidDel="00DE6623">
          <w:rPr>
            <w:rFonts w:ascii="Arial" w:hAnsi="Arial" w:cs="Arial"/>
            <w:sz w:val="24"/>
            <w:szCs w:val="24"/>
            <w:rtl/>
          </w:rPr>
          <w:delText>"</w:delText>
        </w:r>
        <w:r w:rsidRPr="006A7D56" w:rsidDel="00DE6623">
          <w:rPr>
            <w:rFonts w:ascii="Arial" w:hAnsi="Arial" w:cs="Arial" w:hint="cs"/>
            <w:sz w:val="24"/>
            <w:szCs w:val="24"/>
            <w:rtl/>
          </w:rPr>
          <w:delText>ב</w:delText>
        </w:r>
        <w:r w:rsidDel="00DE6623">
          <w:rPr>
            <w:rFonts w:ascii="Arial" w:hAnsi="Arial" w:cs="Arial" w:hint="cs"/>
            <w:sz w:val="24"/>
            <w:szCs w:val="24"/>
            <w:rtl/>
          </w:rPr>
          <w:delText xml:space="preserve"> וב</w:delText>
        </w:r>
        <w:r w:rsidRPr="006A7D56" w:rsidDel="00DE6623">
          <w:rPr>
            <w:rFonts w:ascii="Arial" w:hAnsi="Arial" w:cs="Arial" w:hint="cs"/>
            <w:sz w:val="24"/>
            <w:szCs w:val="24"/>
            <w:rtl/>
          </w:rPr>
          <w:delText>קנדה</w:delText>
        </w:r>
        <w:r w:rsidDel="00DE6623">
          <w:rPr>
            <w:rStyle w:val="FootnoteReference"/>
            <w:rFonts w:ascii="Arial" w:hAnsi="Arial" w:cs="Arial"/>
            <w:sz w:val="24"/>
            <w:szCs w:val="24"/>
            <w:rtl/>
          </w:rPr>
          <w:footnoteReference w:id="38"/>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אוסטריה</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גרמניה</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ספרד</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יפן</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ו</w:delText>
        </w:r>
        <w:r w:rsidDel="00DE6623">
          <w:rPr>
            <w:rFonts w:ascii="Arial" w:hAnsi="Arial" w:cs="Arial" w:hint="cs"/>
            <w:sz w:val="24"/>
            <w:szCs w:val="24"/>
            <w:rtl/>
          </w:rPr>
          <w:delText>מדינות נוספות</w:delText>
        </w:r>
        <w:r w:rsidRPr="006A7D56" w:rsidDel="00DE6623">
          <w:rPr>
            <w:rFonts w:ascii="Arial" w:hAnsi="Arial" w:cs="Arial"/>
            <w:sz w:val="24"/>
            <w:szCs w:val="24"/>
            <w:rtl/>
          </w:rPr>
          <w:delText>.</w:delText>
        </w:r>
        <w:r w:rsidDel="00DE6623">
          <w:rPr>
            <w:rFonts w:ascii="Arial" w:hAnsi="Arial" w:cs="Arial" w:hint="cs"/>
            <w:sz w:val="24"/>
            <w:szCs w:val="24"/>
            <w:rtl/>
          </w:rPr>
          <w:delText xml:space="preserve"> בשיטה זו משק הבית משלם </w:delText>
        </w:r>
        <w:r w:rsidRPr="006A7D56" w:rsidDel="00DE6623">
          <w:rPr>
            <w:rFonts w:ascii="Arial" w:hAnsi="Arial" w:cs="Arial" w:hint="cs"/>
            <w:sz w:val="24"/>
            <w:szCs w:val="24"/>
            <w:rtl/>
          </w:rPr>
          <w:delText>ל</w:delText>
        </w:r>
        <w:r w:rsidDel="00DE6623">
          <w:rPr>
            <w:rFonts w:ascii="Arial" w:hAnsi="Arial" w:cs="Arial" w:hint="cs"/>
            <w:sz w:val="24"/>
            <w:szCs w:val="24"/>
            <w:rtl/>
          </w:rPr>
          <w:delText xml:space="preserve">רשות המקומית </w:delText>
        </w:r>
        <w:r w:rsidRPr="006A7D56" w:rsidDel="00DE6623">
          <w:rPr>
            <w:rFonts w:ascii="Arial" w:hAnsi="Arial" w:cs="Arial" w:hint="cs"/>
            <w:sz w:val="24"/>
            <w:szCs w:val="24"/>
            <w:rtl/>
          </w:rPr>
          <w:delText>או</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לגורם</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איסוף</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הפסולת</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כתלות</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בכמות</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הפסולת</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הלא</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ממוינת</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אותה</w:delText>
        </w:r>
        <w:r w:rsidRPr="006A7D56" w:rsidDel="00DE6623">
          <w:rPr>
            <w:rFonts w:ascii="Arial" w:hAnsi="Arial" w:cs="Arial"/>
            <w:sz w:val="24"/>
            <w:szCs w:val="24"/>
            <w:rtl/>
          </w:rPr>
          <w:delText xml:space="preserve"> </w:delText>
        </w:r>
        <w:r w:rsidRPr="006A7D56" w:rsidDel="00DE6623">
          <w:rPr>
            <w:rFonts w:ascii="Arial" w:hAnsi="Arial" w:cs="Arial" w:hint="cs"/>
            <w:sz w:val="24"/>
            <w:szCs w:val="24"/>
            <w:rtl/>
          </w:rPr>
          <w:delText>הוא</w:delText>
        </w:r>
        <w:r w:rsidRPr="006A7D56" w:rsidDel="00DE6623">
          <w:rPr>
            <w:rFonts w:ascii="Arial" w:hAnsi="Arial" w:cs="Arial"/>
            <w:sz w:val="24"/>
            <w:szCs w:val="24"/>
            <w:rtl/>
          </w:rPr>
          <w:delText xml:space="preserve"> </w:delText>
        </w:r>
        <w:r w:rsidDel="00DE6623">
          <w:rPr>
            <w:rFonts w:ascii="Arial" w:hAnsi="Arial" w:cs="Arial" w:hint="cs"/>
            <w:sz w:val="24"/>
            <w:szCs w:val="24"/>
            <w:rtl/>
          </w:rPr>
          <w:delText>זורק</w:delText>
        </w:r>
        <w:r w:rsidRPr="006A7D56" w:rsidDel="00DE6623">
          <w:rPr>
            <w:rFonts w:ascii="Arial" w:hAnsi="Arial" w:cs="Arial"/>
            <w:sz w:val="24"/>
            <w:szCs w:val="24"/>
            <w:rtl/>
          </w:rPr>
          <w:delText xml:space="preserve">. </w:delText>
        </w:r>
        <w:r w:rsidDel="00DE6623">
          <w:rPr>
            <w:rFonts w:ascii="Arial" w:hAnsi="Arial" w:cs="Arial" w:hint="cs"/>
            <w:sz w:val="24"/>
            <w:szCs w:val="24"/>
            <w:rtl/>
          </w:rPr>
          <w:delText>שיטת "שלם כפי שתזרוק" מעודדת הן מחזור והן הקטנת פסולת המזון הנזרקת המהווה חלק משמעותי ממשקל הפסולת הביתית</w:delText>
        </w:r>
        <w:r w:rsidRPr="006A7D56" w:rsidDel="00DE6623">
          <w:rPr>
            <w:rFonts w:ascii="Arial" w:hAnsi="Arial" w:cs="Arial"/>
            <w:sz w:val="24"/>
            <w:szCs w:val="24"/>
            <w:rtl/>
          </w:rPr>
          <w:delText>.</w:delText>
        </w:r>
        <w:r w:rsidDel="00DE6623">
          <w:rPr>
            <w:rFonts w:ascii="Arial" w:hAnsi="Arial" w:cs="Arial" w:hint="cs"/>
            <w:sz w:val="24"/>
            <w:szCs w:val="24"/>
            <w:rtl/>
          </w:rPr>
          <w:delText xml:space="preserve"> </w:delText>
        </w:r>
      </w:del>
    </w:p>
    <w:p w14:paraId="0A820EE6" w14:textId="00E5EB51" w:rsidR="006E1F83" w:rsidDel="00DE6623" w:rsidRDefault="006E1F83" w:rsidP="00C852E6">
      <w:pPr>
        <w:spacing w:line="360" w:lineRule="auto"/>
        <w:jc w:val="both"/>
        <w:rPr>
          <w:del w:id="2865" w:author="Yael Armon" w:date="2022-07-03T15:15:00Z"/>
          <w:rFonts w:ascii="Arial" w:hAnsi="Arial" w:cs="Arial"/>
          <w:b/>
          <w:bCs/>
          <w:sz w:val="24"/>
          <w:szCs w:val="24"/>
          <w:rtl/>
        </w:rPr>
      </w:pPr>
    </w:p>
    <w:p w14:paraId="3A82429B" w14:textId="6CC99BE5" w:rsidR="006E1F83" w:rsidDel="00DE6623" w:rsidRDefault="006E1F83">
      <w:pPr>
        <w:spacing w:line="360" w:lineRule="auto"/>
        <w:jc w:val="both"/>
        <w:rPr>
          <w:del w:id="2866" w:author="Yael Armon" w:date="2022-07-03T15:15:00Z"/>
          <w:rFonts w:asciiTheme="majorHAnsi" w:eastAsiaTheme="majorEastAsia" w:hAnsiTheme="majorHAnsi" w:cs="Arial"/>
          <w:b/>
          <w:bCs/>
          <w:color w:val="FF0000"/>
          <w:spacing w:val="5"/>
          <w:kern w:val="28"/>
          <w:sz w:val="32"/>
          <w:szCs w:val="32"/>
        </w:rPr>
        <w:pPrChange w:id="2867" w:author="Yael Armon" w:date="2022-07-03T15:16:00Z">
          <w:pPr>
            <w:bidi w:val="0"/>
          </w:pPr>
        </w:pPrChange>
      </w:pPr>
      <w:del w:id="2868" w:author="Yael Armon" w:date="2022-07-03T15:15:00Z">
        <w:r w:rsidDel="00DE6623">
          <w:rPr>
            <w:color w:val="FF0000"/>
            <w:rtl/>
          </w:rPr>
          <w:br w:type="page"/>
        </w:r>
      </w:del>
    </w:p>
    <w:p w14:paraId="3241FEDD" w14:textId="4EBA573E" w:rsidR="006E1F83" w:rsidRPr="00070376" w:rsidDel="00DE6623" w:rsidRDefault="006E1F83">
      <w:pPr>
        <w:spacing w:line="360" w:lineRule="auto"/>
        <w:jc w:val="both"/>
        <w:rPr>
          <w:del w:id="2869" w:author="Yael Armon" w:date="2022-07-03T15:15:00Z"/>
          <w:color w:val="FF0000"/>
        </w:rPr>
        <w:pPrChange w:id="2870" w:author="Yael Armon" w:date="2022-07-03T15:16:00Z">
          <w:pPr>
            <w:pStyle w:val="Heading1"/>
            <w:numPr>
              <w:numId w:val="24"/>
            </w:numPr>
          </w:pPr>
        </w:pPrChange>
      </w:pPr>
      <w:bookmarkStart w:id="2871" w:name="_Toc80514000"/>
      <w:del w:id="2872" w:author="Yael Armon" w:date="2022-07-03T15:15:00Z">
        <w:r w:rsidRPr="00070376" w:rsidDel="00DE6623">
          <w:rPr>
            <w:rFonts w:hint="eastAsia"/>
            <w:color w:val="FF0000"/>
            <w:rtl/>
          </w:rPr>
          <w:delText>אובדן</w:delText>
        </w:r>
        <w:r w:rsidRPr="00070376" w:rsidDel="00DE6623">
          <w:rPr>
            <w:color w:val="FF0000"/>
            <w:rtl/>
          </w:rPr>
          <w:delText xml:space="preserve"> </w:delText>
        </w:r>
        <w:r w:rsidRPr="00070376" w:rsidDel="00DE6623">
          <w:rPr>
            <w:rFonts w:hint="eastAsia"/>
            <w:color w:val="FF0000"/>
            <w:rtl/>
          </w:rPr>
          <w:delText>מזון</w:delText>
        </w:r>
        <w:r w:rsidRPr="00070376" w:rsidDel="00DE6623">
          <w:rPr>
            <w:rFonts w:hint="cs"/>
            <w:color w:val="FF0000"/>
            <w:rtl/>
          </w:rPr>
          <w:delText>:</w:delText>
        </w:r>
        <w:r w:rsidRPr="00070376" w:rsidDel="00DE6623">
          <w:rPr>
            <w:color w:val="FF0000"/>
            <w:rtl/>
          </w:rPr>
          <w:delText xml:space="preserve"> כמה מזון אפשר להציל?</w:delText>
        </w:r>
        <w:bookmarkEnd w:id="2871"/>
      </w:del>
    </w:p>
    <w:p w14:paraId="28DB33DC" w14:textId="16139B71" w:rsidR="006E1F83" w:rsidRPr="00875485" w:rsidDel="00DE6623" w:rsidRDefault="006E1F83" w:rsidP="00C852E6">
      <w:pPr>
        <w:spacing w:line="360" w:lineRule="auto"/>
        <w:jc w:val="both"/>
        <w:rPr>
          <w:del w:id="2873" w:author="Yael Armon" w:date="2022-07-03T15:15:00Z"/>
          <w:rFonts w:asciiTheme="minorBidi" w:hAnsiTheme="minorBidi"/>
          <w:b/>
          <w:bCs/>
          <w:sz w:val="24"/>
          <w:szCs w:val="24"/>
        </w:rPr>
      </w:pPr>
      <w:del w:id="2874" w:author="Yael Armon" w:date="2022-07-03T15:15:00Z">
        <w:r w:rsidRPr="00875485" w:rsidDel="00DE6623">
          <w:rPr>
            <w:rFonts w:asciiTheme="minorBidi" w:hAnsiTheme="minorBidi" w:hint="cs"/>
            <w:b/>
            <w:bCs/>
            <w:rtl/>
          </w:rPr>
          <w:delText xml:space="preserve">כותרת מודגשת בראש הפרק: </w:delText>
        </w:r>
        <w:r w:rsidDel="00DE6623">
          <w:rPr>
            <w:rFonts w:asciiTheme="minorBidi" w:hAnsiTheme="minorBidi" w:hint="cs"/>
            <w:b/>
            <w:bCs/>
            <w:sz w:val="28"/>
            <w:szCs w:val="28"/>
            <w:rtl/>
          </w:rPr>
          <w:delText>6.4 מיליארד ₪ שווי מזון בר הצלה</w:delText>
        </w:r>
      </w:del>
    </w:p>
    <w:p w14:paraId="7C615503" w14:textId="09D6B91A" w:rsidR="006E1F83" w:rsidRPr="00AA430F" w:rsidDel="00DE6623" w:rsidRDefault="006E1F83" w:rsidP="00C852E6">
      <w:pPr>
        <w:spacing w:line="360" w:lineRule="auto"/>
        <w:jc w:val="both"/>
        <w:rPr>
          <w:del w:id="2875" w:author="Yael Armon" w:date="2022-07-03T15:15:00Z"/>
          <w:rFonts w:asciiTheme="minorBidi" w:hAnsiTheme="minorBidi"/>
          <w:sz w:val="24"/>
          <w:szCs w:val="24"/>
        </w:rPr>
      </w:pPr>
      <w:del w:id="2876" w:author="Yael Armon" w:date="2022-07-03T15:15:00Z">
        <w:r w:rsidDel="00DE6623">
          <w:rPr>
            <w:rFonts w:asciiTheme="minorBidi" w:hAnsiTheme="minorBidi" w:hint="cs"/>
            <w:sz w:val="24"/>
            <w:szCs w:val="24"/>
            <w:rtl/>
          </w:rPr>
          <w:delText>בשנת 2020 חל קיטון בכמות המזון בר ההצלה, זאת בעיקר בשל משבר הקורונה שהוביל למעבר לצריכה ביתית על חשבון צריכה מוסדית. שכן בצריכה המוסדית קיים פוטנציאל הצלה, לעומת הצריכה הביתית בה כל האובדן אינו בר הצלה. בנוסף, בשנת 2020 חל גידול באובדן במקטע החקלאי בו קיים פוטנציאל הצלה גבוה ולכן גם עלה האובדן בר ההצלה במקטע זה. גידול זה התקזז עם הירידה באובדן במקטע הקמעונאות, ובהתאם בירידה בהיקף האובדן בר הצלה.</w:delText>
        </w:r>
      </w:del>
    </w:p>
    <w:p w14:paraId="3D0748FA" w14:textId="1595C71D" w:rsidR="006E1F83" w:rsidDel="00DE6623" w:rsidRDefault="006E1F83" w:rsidP="00C852E6">
      <w:pPr>
        <w:spacing w:line="360" w:lineRule="auto"/>
        <w:jc w:val="both"/>
        <w:rPr>
          <w:del w:id="2877" w:author="Yael Armon" w:date="2022-07-03T15:15:00Z"/>
          <w:rFonts w:asciiTheme="minorBidi" w:hAnsiTheme="minorBidi"/>
          <w:sz w:val="24"/>
          <w:szCs w:val="24"/>
          <w:rtl/>
        </w:rPr>
      </w:pPr>
      <w:del w:id="2878" w:author="Yael Armon" w:date="2022-07-03T15:15:00Z">
        <w:r w:rsidDel="00DE6623">
          <w:rPr>
            <w:rFonts w:asciiTheme="minorBidi" w:hAnsiTheme="minorBidi" w:hint="cs"/>
            <w:sz w:val="24"/>
            <w:szCs w:val="24"/>
            <w:rtl/>
          </w:rPr>
          <w:delText>כ-35</w:delText>
        </w:r>
        <w:r w:rsidRPr="00AA430F" w:rsidDel="00DE6623">
          <w:rPr>
            <w:rFonts w:asciiTheme="minorBidi" w:hAnsiTheme="minorBidi"/>
            <w:sz w:val="24"/>
            <w:szCs w:val="24"/>
            <w:rtl/>
          </w:rPr>
          <w:delText>% מהמזון המיוצר בישראל הולך לאיבוד לאורך שלבי הייצור, ההפצה</w:delText>
        </w:r>
        <w:r w:rsidDel="00DE6623">
          <w:rPr>
            <w:rFonts w:asciiTheme="minorBidi" w:hAnsiTheme="minorBidi" w:hint="cs"/>
            <w:sz w:val="24"/>
            <w:szCs w:val="24"/>
            <w:rtl/>
          </w:rPr>
          <w:delText xml:space="preserve">, הקמעונאות </w:delText>
        </w:r>
        <w:r w:rsidRPr="00AA430F" w:rsidDel="00DE6623">
          <w:rPr>
            <w:rFonts w:asciiTheme="minorBidi" w:hAnsiTheme="minorBidi"/>
            <w:sz w:val="24"/>
            <w:szCs w:val="24"/>
            <w:rtl/>
          </w:rPr>
          <w:delText xml:space="preserve">והצריכה, </w:delText>
        </w:r>
        <w:r w:rsidDel="00DE6623">
          <w:rPr>
            <w:rFonts w:asciiTheme="minorBidi" w:hAnsiTheme="minorBidi" w:hint="cs"/>
            <w:sz w:val="24"/>
            <w:szCs w:val="24"/>
            <w:rtl/>
          </w:rPr>
          <w:delText xml:space="preserve">      </w:delText>
        </w:r>
        <w:r w:rsidRPr="00AA430F" w:rsidDel="00DE6623">
          <w:rPr>
            <w:rFonts w:asciiTheme="minorBidi" w:hAnsiTheme="minorBidi"/>
            <w:sz w:val="24"/>
            <w:szCs w:val="24"/>
            <w:rtl/>
          </w:rPr>
          <w:delText>כ-</w:delText>
        </w:r>
        <w:r w:rsidDel="00DE6623">
          <w:rPr>
            <w:rFonts w:asciiTheme="minorBidi" w:hAnsiTheme="minorBidi" w:hint="cs"/>
            <w:sz w:val="24"/>
            <w:szCs w:val="24"/>
            <w:rtl/>
          </w:rPr>
          <w:delText>2.5</w:delText>
        </w:r>
        <w:r w:rsidRPr="00AA430F" w:rsidDel="00DE6623">
          <w:rPr>
            <w:rFonts w:asciiTheme="minorBidi" w:hAnsiTheme="minorBidi"/>
            <w:sz w:val="24"/>
            <w:szCs w:val="24"/>
            <w:rtl/>
          </w:rPr>
          <w:delText xml:space="preserve"> מיליון </w:delText>
        </w:r>
        <w:r w:rsidDel="00DE6623">
          <w:rPr>
            <w:rFonts w:asciiTheme="minorBidi" w:hAnsiTheme="minorBidi"/>
            <w:sz w:val="24"/>
            <w:szCs w:val="24"/>
            <w:rtl/>
          </w:rPr>
          <w:delText>טונות</w:delText>
        </w:r>
        <w:r w:rsidRPr="00AA430F" w:rsidDel="00DE6623">
          <w:rPr>
            <w:rFonts w:asciiTheme="minorBidi" w:hAnsiTheme="minorBidi"/>
            <w:sz w:val="24"/>
            <w:szCs w:val="24"/>
            <w:rtl/>
          </w:rPr>
          <w:delText xml:space="preserve"> מזון </w:delText>
        </w:r>
        <w:r w:rsidRPr="00DA6132" w:rsidDel="00DE6623">
          <w:rPr>
            <w:rFonts w:asciiTheme="minorBidi" w:hAnsiTheme="minorBidi"/>
            <w:sz w:val="24"/>
            <w:szCs w:val="24"/>
            <w:rtl/>
          </w:rPr>
          <w:delText xml:space="preserve">בשנה. המשמעות הינה </w:delText>
        </w:r>
        <w:r w:rsidRPr="00DA6132" w:rsidDel="00DE6623">
          <w:rPr>
            <w:rFonts w:asciiTheme="minorBidi" w:hAnsiTheme="minorBidi" w:hint="cs"/>
            <w:sz w:val="24"/>
            <w:szCs w:val="24"/>
            <w:rtl/>
          </w:rPr>
          <w:delText xml:space="preserve">עלות ישירה של </w:delText>
        </w:r>
        <w:r w:rsidRPr="00DA6132" w:rsidDel="00DE6623">
          <w:rPr>
            <w:rFonts w:asciiTheme="minorBidi" w:hAnsiTheme="minorBidi"/>
            <w:sz w:val="24"/>
            <w:szCs w:val="24"/>
            <w:rtl/>
          </w:rPr>
          <w:delText xml:space="preserve">אובדן מזון </w:delText>
        </w:r>
        <w:r w:rsidDel="00DE6623">
          <w:rPr>
            <w:rFonts w:asciiTheme="minorBidi" w:hAnsiTheme="minorBidi" w:hint="cs"/>
            <w:sz w:val="24"/>
            <w:szCs w:val="24"/>
            <w:rtl/>
          </w:rPr>
          <w:delText>העומדת על</w:delText>
        </w:r>
        <w:r w:rsidRPr="00DA6132" w:rsidDel="00DE6623">
          <w:rPr>
            <w:rFonts w:asciiTheme="minorBidi" w:hAnsiTheme="minorBidi"/>
            <w:sz w:val="24"/>
            <w:szCs w:val="24"/>
            <w:rtl/>
          </w:rPr>
          <w:delText xml:space="preserve"> כ-</w:delText>
        </w:r>
        <w:r w:rsidDel="00DE6623">
          <w:rPr>
            <w:rFonts w:asciiTheme="minorBidi" w:hAnsiTheme="minorBidi" w:hint="cs"/>
            <w:sz w:val="24"/>
            <w:szCs w:val="24"/>
            <w:rtl/>
          </w:rPr>
          <w:delText>19.1</w:delText>
        </w:r>
        <w:r w:rsidRPr="00DA6132" w:rsidDel="00DE6623">
          <w:rPr>
            <w:rFonts w:asciiTheme="minorBidi" w:hAnsiTheme="minorBidi"/>
            <w:sz w:val="24"/>
            <w:szCs w:val="24"/>
            <w:rtl/>
          </w:rPr>
          <w:delText xml:space="preserve"> מיליארד ₪, המהווים 1.</w:delText>
        </w:r>
        <w:r w:rsidDel="00DE6623">
          <w:rPr>
            <w:rFonts w:asciiTheme="minorBidi" w:hAnsiTheme="minorBidi" w:hint="cs"/>
            <w:sz w:val="24"/>
            <w:szCs w:val="24"/>
            <w:rtl/>
          </w:rPr>
          <w:delText>4</w:delText>
        </w:r>
        <w:r w:rsidRPr="00DA6132" w:rsidDel="00DE6623">
          <w:rPr>
            <w:rFonts w:asciiTheme="minorBidi" w:hAnsiTheme="minorBidi"/>
            <w:sz w:val="24"/>
            <w:szCs w:val="24"/>
            <w:rtl/>
          </w:rPr>
          <w:delText xml:space="preserve">% מהתוצר הלאומי. </w:delText>
        </w:r>
        <w:r w:rsidDel="00DE6623">
          <w:rPr>
            <w:rFonts w:asciiTheme="minorBidi" w:hAnsiTheme="minorBidi" w:hint="cs"/>
            <w:sz w:val="24"/>
            <w:szCs w:val="24"/>
            <w:rtl/>
          </w:rPr>
          <w:delText xml:space="preserve">לאחר הכללת </w:delText>
        </w:r>
        <w:r w:rsidRPr="00DA6132" w:rsidDel="00DE6623">
          <w:rPr>
            <w:rFonts w:asciiTheme="minorBidi" w:hAnsiTheme="minorBidi" w:hint="cs"/>
            <w:sz w:val="24"/>
            <w:szCs w:val="24"/>
            <w:rtl/>
          </w:rPr>
          <w:delText>עלות</w:delText>
        </w:r>
        <w:r w:rsidRPr="0052091E" w:rsidDel="00DE6623">
          <w:rPr>
            <w:rFonts w:asciiTheme="minorBidi" w:hAnsiTheme="minorBidi" w:hint="cs"/>
            <w:sz w:val="24"/>
            <w:szCs w:val="24"/>
            <w:rtl/>
          </w:rPr>
          <w:delText xml:space="preserve"> פליטות גזי חממה ומזהמי אוויר</w:delText>
        </w:r>
        <w:r w:rsidDel="00DE6623">
          <w:rPr>
            <w:rFonts w:asciiTheme="minorBidi" w:hAnsiTheme="minorBidi" w:hint="cs"/>
            <w:sz w:val="24"/>
            <w:szCs w:val="24"/>
            <w:rtl/>
          </w:rPr>
          <w:delText xml:space="preserve"> כתוצאה מאובדן מזון, </w:delText>
        </w:r>
        <w:r w:rsidRPr="008E18AC" w:rsidDel="00DE6623">
          <w:rPr>
            <w:rFonts w:asciiTheme="minorBidi" w:hAnsiTheme="minorBidi" w:hint="eastAsia"/>
            <w:sz w:val="24"/>
            <w:szCs w:val="24"/>
            <w:rtl/>
          </w:rPr>
          <w:delText>העלות</w:delText>
        </w:r>
        <w:r w:rsidRPr="008E18AC" w:rsidDel="00DE6623">
          <w:rPr>
            <w:rFonts w:asciiTheme="minorBidi" w:hAnsiTheme="minorBidi"/>
            <w:sz w:val="24"/>
            <w:szCs w:val="24"/>
            <w:rtl/>
          </w:rPr>
          <w:delText xml:space="preserve"> הכוללת של אובדן מזון עומדת על כ- </w:delText>
        </w:r>
        <w:r w:rsidRPr="00647709" w:rsidDel="00DE6623">
          <w:rPr>
            <w:rFonts w:asciiTheme="minorBidi" w:hAnsiTheme="minorBidi"/>
            <w:sz w:val="24"/>
            <w:szCs w:val="24"/>
            <w:rtl/>
          </w:rPr>
          <w:delText>21</w:delText>
        </w:r>
        <w:r w:rsidRPr="008E18AC" w:rsidDel="00DE6623">
          <w:rPr>
            <w:rFonts w:asciiTheme="minorBidi" w:hAnsiTheme="minorBidi"/>
            <w:sz w:val="24"/>
            <w:szCs w:val="24"/>
            <w:rtl/>
          </w:rPr>
          <w:delText xml:space="preserve"> מיליארד ₪. מתו</w:delText>
        </w:r>
        <w:r w:rsidRPr="008E18AC" w:rsidDel="00DE6623">
          <w:rPr>
            <w:rFonts w:asciiTheme="minorBidi" w:hAnsiTheme="minorBidi" w:hint="eastAsia"/>
            <w:sz w:val="24"/>
            <w:szCs w:val="24"/>
            <w:rtl/>
          </w:rPr>
          <w:delText>ך</w:delText>
        </w:r>
        <w:r w:rsidDel="00DE6623">
          <w:rPr>
            <w:rFonts w:asciiTheme="minorBidi" w:hAnsiTheme="minorBidi" w:hint="cs"/>
            <w:sz w:val="24"/>
            <w:szCs w:val="24"/>
            <w:rtl/>
          </w:rPr>
          <w:delText xml:space="preserve"> אובדן זה</w:delText>
        </w:r>
        <w:r w:rsidRPr="00793FF0" w:rsidDel="00DE6623">
          <w:rPr>
            <w:rFonts w:asciiTheme="minorBidi" w:hAnsiTheme="minorBidi"/>
            <w:sz w:val="24"/>
            <w:szCs w:val="24"/>
            <w:rtl/>
          </w:rPr>
          <w:delText>, כ</w:delText>
        </w:r>
        <w:r w:rsidRPr="00793FF0" w:rsidDel="00DE6623">
          <w:rPr>
            <w:rFonts w:asciiTheme="minorBidi" w:hAnsiTheme="minorBidi" w:hint="cs"/>
            <w:sz w:val="24"/>
            <w:szCs w:val="24"/>
            <w:rtl/>
          </w:rPr>
          <w:delText>-</w:delText>
        </w:r>
        <w:r w:rsidR="00172C0E" w:rsidDel="00DE6623">
          <w:rPr>
            <w:rFonts w:asciiTheme="minorBidi" w:hAnsiTheme="minorBidi" w:hint="cs"/>
            <w:sz w:val="24"/>
            <w:szCs w:val="24"/>
            <w:rtl/>
          </w:rPr>
          <w:delText>50</w:delText>
        </w:r>
        <w:r w:rsidRPr="00793FF0" w:rsidDel="00DE6623">
          <w:rPr>
            <w:rFonts w:asciiTheme="minorBidi" w:hAnsiTheme="minorBidi"/>
            <w:sz w:val="24"/>
            <w:szCs w:val="24"/>
            <w:rtl/>
          </w:rPr>
          <w:delText xml:space="preserve">% </w:delText>
        </w:r>
        <w:r w:rsidRPr="00793FF0" w:rsidDel="00DE6623">
          <w:rPr>
            <w:rFonts w:asciiTheme="minorBidi" w:hAnsiTheme="minorBidi" w:hint="cs"/>
            <w:sz w:val="24"/>
            <w:szCs w:val="24"/>
            <w:rtl/>
          </w:rPr>
          <w:delText>מהמזון האבוד</w:delText>
        </w:r>
        <w:r w:rsidRPr="00793FF0" w:rsidDel="00DE6623">
          <w:rPr>
            <w:rFonts w:asciiTheme="minorBidi" w:hAnsiTheme="minorBidi"/>
            <w:sz w:val="24"/>
            <w:szCs w:val="24"/>
            <w:rtl/>
          </w:rPr>
          <w:delText xml:space="preserve"> </w:delText>
        </w:r>
        <w:r w:rsidR="00172C0E" w:rsidDel="00DE6623">
          <w:rPr>
            <w:rFonts w:asciiTheme="minorBidi" w:hAnsiTheme="minorBidi" w:hint="cs"/>
            <w:sz w:val="24"/>
            <w:szCs w:val="24"/>
            <w:rtl/>
          </w:rPr>
          <w:delText xml:space="preserve">במונחים כמותיים </w:delText>
        </w:r>
        <w:r w:rsidRPr="00793FF0" w:rsidDel="00DE6623">
          <w:rPr>
            <w:rFonts w:asciiTheme="minorBidi" w:hAnsiTheme="minorBidi" w:hint="cs"/>
            <w:sz w:val="24"/>
            <w:szCs w:val="24"/>
            <w:rtl/>
          </w:rPr>
          <w:delText xml:space="preserve">הינו בר </w:delText>
        </w:r>
        <w:r w:rsidRPr="00793FF0" w:rsidDel="00DE6623">
          <w:rPr>
            <w:rFonts w:asciiTheme="minorBidi" w:hAnsiTheme="minorBidi"/>
            <w:sz w:val="24"/>
            <w:szCs w:val="24"/>
            <w:rtl/>
          </w:rPr>
          <w:delText>הצלה</w:delText>
        </w:r>
        <w:r w:rsidRPr="00793FF0" w:rsidDel="00DE6623">
          <w:rPr>
            <w:rFonts w:asciiTheme="minorBidi" w:hAnsiTheme="minorBidi" w:hint="cs"/>
            <w:sz w:val="24"/>
            <w:szCs w:val="24"/>
            <w:rtl/>
          </w:rPr>
          <w:delText xml:space="preserve"> וראוי למאכל</w:delText>
        </w:r>
        <w:r w:rsidRPr="00793FF0" w:rsidDel="00DE6623">
          <w:rPr>
            <w:rFonts w:asciiTheme="minorBidi" w:hAnsiTheme="minorBidi"/>
            <w:sz w:val="24"/>
            <w:szCs w:val="24"/>
            <w:rtl/>
          </w:rPr>
          <w:delText>.</w:delText>
        </w:r>
        <w:r w:rsidDel="00DE6623">
          <w:rPr>
            <w:rFonts w:asciiTheme="minorBidi" w:hAnsiTheme="minorBidi" w:hint="cs"/>
            <w:sz w:val="24"/>
            <w:szCs w:val="24"/>
            <w:rtl/>
          </w:rPr>
          <w:delText xml:space="preserve"> </w:delText>
        </w:r>
        <w:r w:rsidRPr="00AA430F" w:rsidDel="00DE6623">
          <w:rPr>
            <w:rFonts w:asciiTheme="minorBidi" w:hAnsiTheme="minorBidi"/>
            <w:sz w:val="24"/>
            <w:szCs w:val="24"/>
            <w:rtl/>
          </w:rPr>
          <w:delText xml:space="preserve"> </w:delText>
        </w:r>
      </w:del>
    </w:p>
    <w:p w14:paraId="5B878672" w14:textId="56CD8E73" w:rsidR="006E1F83" w:rsidRPr="00AA430F" w:rsidDel="00DE6623" w:rsidRDefault="006E1F83" w:rsidP="00C852E6">
      <w:pPr>
        <w:spacing w:line="360" w:lineRule="auto"/>
        <w:jc w:val="both"/>
        <w:rPr>
          <w:del w:id="2879" w:author="Yael Armon" w:date="2022-07-03T15:15:00Z"/>
          <w:rFonts w:asciiTheme="minorBidi" w:hAnsiTheme="minorBidi"/>
          <w:sz w:val="24"/>
          <w:szCs w:val="24"/>
          <w:rtl/>
        </w:rPr>
      </w:pPr>
      <w:del w:id="2880" w:author="Yael Armon" w:date="2022-07-03T15:15:00Z">
        <w:r w:rsidRPr="00AA430F" w:rsidDel="00DE6623">
          <w:rPr>
            <w:rFonts w:asciiTheme="minorBidi" w:hAnsiTheme="minorBidi"/>
            <w:sz w:val="24"/>
            <w:szCs w:val="24"/>
            <w:rtl/>
          </w:rPr>
          <w:delText xml:space="preserve">מבחינת הצלת המזון, המרכיב בעל החשיבות המרכזית הינו מזון ראוי למאכל (בעל ערך תזונתי ובריאותי), </w:delText>
        </w:r>
        <w:r w:rsidDel="00DE6623">
          <w:rPr>
            <w:rFonts w:asciiTheme="minorBidi" w:hAnsiTheme="minorBidi" w:hint="cs"/>
            <w:sz w:val="24"/>
            <w:szCs w:val="24"/>
            <w:rtl/>
          </w:rPr>
          <w:delText>ש</w:delText>
        </w:r>
        <w:r w:rsidRPr="00AA430F" w:rsidDel="00DE6623">
          <w:rPr>
            <w:rFonts w:asciiTheme="minorBidi" w:hAnsiTheme="minorBidi"/>
            <w:sz w:val="24"/>
            <w:szCs w:val="24"/>
            <w:rtl/>
          </w:rPr>
          <w:delText xml:space="preserve">אינו מגיע לידי צריכה. קיימות סיבות שונות ומגוונות לכך, בכל אחד משלבי הערך של ייצור המזון. המכנה המשותף לרוב הינו היעדר כדאיות כלכלית ליצרן המזון (חקלאי, תעשיין, </w:delText>
        </w:r>
        <w:r w:rsidDel="00DE6623">
          <w:rPr>
            <w:rFonts w:asciiTheme="minorBidi" w:hAnsiTheme="minorBidi" w:hint="cs"/>
            <w:sz w:val="24"/>
            <w:szCs w:val="24"/>
            <w:rtl/>
          </w:rPr>
          <w:delText>קמעונאי</w:delText>
        </w:r>
        <w:r w:rsidRPr="00AA430F" w:rsidDel="00DE6623">
          <w:rPr>
            <w:rFonts w:asciiTheme="minorBidi" w:hAnsiTheme="minorBidi"/>
            <w:sz w:val="24"/>
            <w:szCs w:val="24"/>
            <w:rtl/>
          </w:rPr>
          <w:delText xml:space="preserve"> וכד') להשקיע משאבים נוספים בשלבים הבאים של ייצור המזון או הפצתו.</w:delText>
        </w:r>
      </w:del>
    </w:p>
    <w:p w14:paraId="793DA544" w14:textId="238AFCE4" w:rsidR="006E1F83" w:rsidRPr="00AA430F" w:rsidDel="00DE6623" w:rsidRDefault="006E1F83" w:rsidP="00C852E6">
      <w:pPr>
        <w:spacing w:line="360" w:lineRule="auto"/>
        <w:jc w:val="both"/>
        <w:rPr>
          <w:del w:id="2881" w:author="Yael Armon" w:date="2022-07-03T15:15:00Z"/>
          <w:rFonts w:asciiTheme="minorBidi" w:hAnsiTheme="minorBidi"/>
          <w:sz w:val="24"/>
          <w:szCs w:val="24"/>
          <w:rtl/>
        </w:rPr>
      </w:pPr>
      <w:del w:id="2882" w:author="Yael Armon" w:date="2022-07-03T15:15:00Z">
        <w:r w:rsidRPr="00AA430F" w:rsidDel="00DE6623">
          <w:rPr>
            <w:rFonts w:asciiTheme="minorBidi" w:hAnsiTheme="minorBidi"/>
            <w:sz w:val="24"/>
            <w:szCs w:val="24"/>
            <w:rtl/>
          </w:rPr>
          <w:delText xml:space="preserve">הקטנת </w:delText>
        </w:r>
        <w:r w:rsidDel="00DE6623">
          <w:rPr>
            <w:rFonts w:asciiTheme="minorBidi" w:hAnsiTheme="minorBidi" w:hint="cs"/>
            <w:sz w:val="24"/>
            <w:szCs w:val="24"/>
            <w:rtl/>
          </w:rPr>
          <w:delText xml:space="preserve">היקף </w:delText>
        </w:r>
        <w:r w:rsidRPr="00AA430F" w:rsidDel="00DE6623">
          <w:rPr>
            <w:rFonts w:asciiTheme="minorBidi" w:hAnsiTheme="minorBidi"/>
            <w:sz w:val="24"/>
            <w:szCs w:val="24"/>
            <w:rtl/>
          </w:rPr>
          <w:delText xml:space="preserve">המזון האבוד, אם באמצעות מניעת </w:delText>
        </w:r>
        <w:r w:rsidDel="00DE6623">
          <w:rPr>
            <w:rFonts w:asciiTheme="minorBidi" w:hAnsiTheme="minorBidi" w:hint="cs"/>
            <w:sz w:val="24"/>
            <w:szCs w:val="24"/>
            <w:rtl/>
          </w:rPr>
          <w:delText>ייצורו</w:delText>
        </w:r>
        <w:r w:rsidRPr="00AA430F" w:rsidDel="00DE6623">
          <w:rPr>
            <w:rFonts w:asciiTheme="minorBidi" w:hAnsiTheme="minorBidi"/>
            <w:sz w:val="24"/>
            <w:szCs w:val="24"/>
            <w:rtl/>
          </w:rPr>
          <w:delText>, ואם באמצעות הצלת העודפים שנוצרים, מהווה יעד מרכזי העומד בראש סדר היום הציבורי בעולם.</w:delText>
        </w:r>
        <w:r w:rsidDel="00DE6623">
          <w:rPr>
            <w:rFonts w:asciiTheme="minorBidi" w:hAnsiTheme="minorBidi" w:hint="cs"/>
            <w:sz w:val="24"/>
            <w:szCs w:val="24"/>
            <w:rtl/>
          </w:rPr>
          <w:delText xml:space="preserve"> </w:delText>
        </w:r>
        <w:r w:rsidRPr="00AA430F" w:rsidDel="00DE6623">
          <w:rPr>
            <w:rFonts w:asciiTheme="minorBidi" w:hAnsiTheme="minorBidi"/>
            <w:sz w:val="24"/>
            <w:szCs w:val="24"/>
            <w:rtl/>
          </w:rPr>
          <w:delText xml:space="preserve">אומדן היקף המזון בר-ההצלה נגזר מתוך מודל שרשרת הערך שנבנה לענף המזון. לפי כל סוג מזון וכל אובדן, בכל </w:delText>
        </w:r>
        <w:r w:rsidDel="00DE6623">
          <w:rPr>
            <w:rFonts w:asciiTheme="minorBidi" w:hAnsiTheme="minorBidi" w:hint="cs"/>
            <w:sz w:val="24"/>
            <w:szCs w:val="24"/>
            <w:rtl/>
          </w:rPr>
          <w:delText>שלב</w:delText>
        </w:r>
        <w:r w:rsidRPr="00AA430F" w:rsidDel="00DE6623">
          <w:rPr>
            <w:rFonts w:asciiTheme="minorBidi" w:hAnsiTheme="minorBidi"/>
            <w:sz w:val="24"/>
            <w:szCs w:val="24"/>
            <w:rtl/>
          </w:rPr>
          <w:delText xml:space="preserve"> </w:delText>
        </w:r>
        <w:r w:rsidDel="00DE6623">
          <w:rPr>
            <w:rFonts w:asciiTheme="minorBidi" w:hAnsiTheme="minorBidi" w:hint="cs"/>
            <w:sz w:val="24"/>
            <w:szCs w:val="24"/>
            <w:rtl/>
          </w:rPr>
          <w:delText>ב</w:delText>
        </w:r>
        <w:r w:rsidRPr="00AA430F" w:rsidDel="00DE6623">
          <w:rPr>
            <w:rFonts w:asciiTheme="minorBidi" w:hAnsiTheme="minorBidi"/>
            <w:sz w:val="24"/>
            <w:szCs w:val="24"/>
            <w:rtl/>
          </w:rPr>
          <w:delText>שרשרת הערך, נבחנו גורמי האובדן וסווגו בין אובדן הראוי ל</w:delText>
        </w:r>
        <w:r w:rsidDel="00DE6623">
          <w:rPr>
            <w:rFonts w:asciiTheme="minorBidi" w:hAnsiTheme="minorBidi" w:hint="cs"/>
            <w:sz w:val="24"/>
            <w:szCs w:val="24"/>
            <w:rtl/>
          </w:rPr>
          <w:delText>מאכל</w:delText>
        </w:r>
        <w:r w:rsidRPr="00AA430F" w:rsidDel="00DE6623">
          <w:rPr>
            <w:rFonts w:asciiTheme="minorBidi" w:hAnsiTheme="minorBidi"/>
            <w:sz w:val="24"/>
            <w:szCs w:val="24"/>
            <w:rtl/>
          </w:rPr>
          <w:delText xml:space="preserve"> לבין אובדן שאינו ראוי למאכל. </w:delText>
        </w:r>
      </w:del>
    </w:p>
    <w:p w14:paraId="4CFA2A72" w14:textId="41A2FCE0" w:rsidR="006E1F83" w:rsidDel="00DE6623" w:rsidRDefault="006E1F83" w:rsidP="00C852E6">
      <w:pPr>
        <w:spacing w:line="360" w:lineRule="auto"/>
        <w:jc w:val="both"/>
        <w:rPr>
          <w:del w:id="2883" w:author="Yael Armon" w:date="2022-07-03T15:15:00Z"/>
          <w:rFonts w:asciiTheme="minorBidi" w:hAnsiTheme="minorBidi"/>
          <w:sz w:val="24"/>
          <w:szCs w:val="24"/>
          <w:rtl/>
        </w:rPr>
      </w:pPr>
      <w:del w:id="2884" w:author="Yael Armon" w:date="2022-07-03T15:15:00Z">
        <w:r w:rsidRPr="00AA430F" w:rsidDel="00DE6623">
          <w:rPr>
            <w:rFonts w:asciiTheme="minorBidi" w:hAnsiTheme="minorBidi"/>
            <w:sz w:val="24"/>
            <w:szCs w:val="24"/>
            <w:rtl/>
          </w:rPr>
          <w:delText>חשוב לציין שהסיווג של מזון שהוא בר-הצלה אינו מתייחס לכדאיות הכלכלית להצלת המזון, אלא</w:delText>
        </w:r>
        <w:r w:rsidDel="00DE6623">
          <w:rPr>
            <w:rFonts w:asciiTheme="minorBidi" w:hAnsiTheme="minorBidi" w:hint="cs"/>
            <w:sz w:val="24"/>
            <w:szCs w:val="24"/>
            <w:rtl/>
          </w:rPr>
          <w:delText xml:space="preserve"> מתייחס לבטיחות המזון ו</w:delText>
        </w:r>
        <w:r w:rsidRPr="00AA430F" w:rsidDel="00DE6623">
          <w:rPr>
            <w:rFonts w:asciiTheme="minorBidi" w:hAnsiTheme="minorBidi"/>
            <w:sz w:val="24"/>
            <w:szCs w:val="24"/>
            <w:rtl/>
          </w:rPr>
          <w:delText xml:space="preserve">ליכולת הטכנית להשתמש במזון האבוד להזנת בני אדם. </w:delText>
        </w:r>
      </w:del>
    </w:p>
    <w:p w14:paraId="343B4449" w14:textId="11DEF1FD" w:rsidR="006E1F83" w:rsidRPr="00B36DDC" w:rsidDel="00DE6623" w:rsidRDefault="006E1F83" w:rsidP="00C852E6">
      <w:pPr>
        <w:spacing w:line="360" w:lineRule="auto"/>
        <w:jc w:val="both"/>
        <w:rPr>
          <w:del w:id="2885" w:author="Yael Armon" w:date="2022-07-03T15:15:00Z"/>
          <w:rFonts w:asciiTheme="minorBidi" w:hAnsiTheme="minorBidi"/>
          <w:i/>
          <w:iCs/>
          <w:sz w:val="20"/>
          <w:szCs w:val="20"/>
          <w:rtl/>
        </w:rPr>
      </w:pPr>
      <w:del w:id="2886" w:author="Yael Armon" w:date="2022-07-03T15:15:00Z">
        <w:r w:rsidRPr="00B36DDC" w:rsidDel="00DE6623">
          <w:rPr>
            <w:rFonts w:asciiTheme="minorBidi" w:hAnsiTheme="minorBidi" w:hint="eastAsia"/>
            <w:i/>
            <w:iCs/>
            <w:sz w:val="24"/>
            <w:szCs w:val="24"/>
            <w:rtl/>
          </w:rPr>
          <w:delText>ש</w:delText>
        </w:r>
        <w:r w:rsidRPr="00B36DDC" w:rsidDel="00DE6623">
          <w:rPr>
            <w:rFonts w:asciiTheme="minorBidi" w:hAnsiTheme="minorBidi" w:hint="cs"/>
            <w:i/>
            <w:iCs/>
            <w:sz w:val="24"/>
            <w:szCs w:val="24"/>
            <w:rtl/>
          </w:rPr>
          <w:delText>ווי המזון האבוד בר ההצלה</w:delText>
        </w:r>
        <w:r w:rsidRPr="00760271" w:rsidDel="00DE6623">
          <w:rPr>
            <w:rFonts w:asciiTheme="minorBidi" w:hAnsiTheme="minorBidi" w:hint="cs"/>
            <w:i/>
            <w:iCs/>
            <w:sz w:val="24"/>
            <w:szCs w:val="24"/>
            <w:rtl/>
          </w:rPr>
          <w:delText xml:space="preserve"> עומד על כ-</w:delText>
        </w:r>
        <w:r w:rsidRPr="00B36DDC" w:rsidDel="00DE6623">
          <w:rPr>
            <w:rFonts w:asciiTheme="minorBidi" w:hAnsiTheme="minorBidi"/>
            <w:i/>
            <w:iCs/>
            <w:sz w:val="24"/>
            <w:szCs w:val="24"/>
            <w:rtl/>
          </w:rPr>
          <w:delText xml:space="preserve">6.4 מיליארד ₪ </w:delText>
        </w:r>
        <w:r w:rsidRPr="00B36DDC" w:rsidDel="00DE6623">
          <w:rPr>
            <w:rFonts w:asciiTheme="minorBidi" w:hAnsiTheme="minorBidi" w:hint="eastAsia"/>
            <w:i/>
            <w:iCs/>
            <w:sz w:val="24"/>
            <w:szCs w:val="24"/>
            <w:rtl/>
          </w:rPr>
          <w:delText>כאשר</w:delText>
        </w:r>
        <w:r w:rsidRPr="00B36DDC" w:rsidDel="00DE6623">
          <w:rPr>
            <w:rFonts w:asciiTheme="minorBidi" w:hAnsiTheme="minorBidi"/>
            <w:i/>
            <w:iCs/>
            <w:sz w:val="24"/>
            <w:szCs w:val="24"/>
            <w:rtl/>
          </w:rPr>
          <w:delText xml:space="preserve"> לאורך שרשרת הערך ככל שמושקעים במזון משאבים </w:delText>
        </w:r>
        <w:r w:rsidRPr="00B36DDC" w:rsidDel="00DE6623">
          <w:rPr>
            <w:rFonts w:cs="Arial" w:hint="eastAsia"/>
            <w:i/>
            <w:iCs/>
            <w:sz w:val="24"/>
            <w:szCs w:val="24"/>
            <w:rtl/>
          </w:rPr>
          <w:delText>של</w:delText>
        </w:r>
        <w:r w:rsidRPr="00B36DDC" w:rsidDel="00DE6623">
          <w:rPr>
            <w:rFonts w:cs="Arial"/>
            <w:i/>
            <w:iCs/>
            <w:sz w:val="24"/>
            <w:szCs w:val="24"/>
            <w:rtl/>
          </w:rPr>
          <w:delText xml:space="preserve"> גידול, ייצור, אריזה ושינוע, גדל שווי המזון </w:delText>
        </w:r>
        <w:r w:rsidRPr="00B36DDC" w:rsidDel="00DE6623">
          <w:rPr>
            <w:rFonts w:asciiTheme="minorBidi" w:hAnsiTheme="minorBidi" w:hint="eastAsia"/>
            <w:i/>
            <w:iCs/>
            <w:sz w:val="24"/>
            <w:szCs w:val="24"/>
            <w:rtl/>
          </w:rPr>
          <w:delText>האבוד</w:delText>
        </w:r>
        <w:r w:rsidRPr="00B36DDC" w:rsidDel="00DE6623">
          <w:rPr>
            <w:rFonts w:asciiTheme="minorBidi" w:hAnsiTheme="minorBidi"/>
            <w:i/>
            <w:iCs/>
            <w:sz w:val="24"/>
            <w:szCs w:val="24"/>
            <w:rtl/>
          </w:rPr>
          <w:delText xml:space="preserve">. בטבלה להלן ניתן לראות כי מירב הערך של המזון האבוד מרוכז במקטע הקמעונאות והפצה, שכן אובדן המזון במקטע זה הוא אובדן של מזון מוכן </w:delText>
        </w:r>
        <w:r w:rsidRPr="00B36DDC" w:rsidDel="00DE6623">
          <w:rPr>
            <w:rFonts w:cs="Arial" w:hint="eastAsia"/>
            <w:i/>
            <w:iCs/>
            <w:sz w:val="24"/>
            <w:szCs w:val="24"/>
            <w:rtl/>
          </w:rPr>
          <w:delText>לשיווק</w:delText>
        </w:r>
        <w:r w:rsidRPr="00B36DDC" w:rsidDel="00DE6623">
          <w:rPr>
            <w:rFonts w:cs="Arial"/>
            <w:i/>
            <w:iCs/>
            <w:sz w:val="24"/>
            <w:szCs w:val="24"/>
            <w:rtl/>
          </w:rPr>
          <w:delText xml:space="preserve"> </w:delText>
        </w:r>
        <w:r w:rsidRPr="00B36DDC" w:rsidDel="00DE6623">
          <w:rPr>
            <w:rFonts w:cs="Arial" w:hint="eastAsia"/>
            <w:i/>
            <w:iCs/>
            <w:sz w:val="24"/>
            <w:szCs w:val="24"/>
            <w:rtl/>
          </w:rPr>
          <w:delText>ולצריכה</w:delText>
        </w:r>
        <w:r w:rsidRPr="00B36DDC" w:rsidDel="00DE6623">
          <w:rPr>
            <w:rFonts w:cs="Arial"/>
            <w:i/>
            <w:iCs/>
            <w:sz w:val="24"/>
            <w:szCs w:val="24"/>
            <w:rtl/>
          </w:rPr>
          <w:delText xml:space="preserve">, </w:delText>
        </w:r>
        <w:r w:rsidRPr="00B36DDC" w:rsidDel="00DE6623">
          <w:rPr>
            <w:rFonts w:cs="Arial" w:hint="eastAsia"/>
            <w:i/>
            <w:iCs/>
            <w:sz w:val="24"/>
            <w:szCs w:val="24"/>
            <w:rtl/>
          </w:rPr>
          <w:delText>שנזרק</w:delText>
        </w:r>
        <w:r w:rsidRPr="00B36DDC" w:rsidDel="00DE6623">
          <w:rPr>
            <w:rFonts w:cs="Arial"/>
            <w:i/>
            <w:iCs/>
            <w:sz w:val="24"/>
            <w:szCs w:val="24"/>
            <w:rtl/>
          </w:rPr>
          <w:delText xml:space="preserve"> </w:delText>
        </w:r>
        <w:r w:rsidRPr="00B36DDC" w:rsidDel="00DE6623">
          <w:rPr>
            <w:rFonts w:cs="Arial" w:hint="eastAsia"/>
            <w:i/>
            <w:iCs/>
            <w:sz w:val="24"/>
            <w:szCs w:val="24"/>
            <w:rtl/>
          </w:rPr>
          <w:delText>בטרם</w:delText>
        </w:r>
        <w:r w:rsidRPr="00B36DDC" w:rsidDel="00DE6623">
          <w:rPr>
            <w:rFonts w:cs="Arial"/>
            <w:i/>
            <w:iCs/>
            <w:sz w:val="24"/>
            <w:szCs w:val="24"/>
            <w:rtl/>
          </w:rPr>
          <w:delText xml:space="preserve"> </w:delText>
        </w:r>
        <w:r w:rsidRPr="00B36DDC" w:rsidDel="00DE6623">
          <w:rPr>
            <w:rFonts w:cs="Arial" w:hint="eastAsia"/>
            <w:i/>
            <w:iCs/>
            <w:sz w:val="24"/>
            <w:szCs w:val="24"/>
            <w:rtl/>
          </w:rPr>
          <w:delText>הגיעו</w:delText>
        </w:r>
        <w:r w:rsidRPr="00B36DDC" w:rsidDel="00DE6623">
          <w:rPr>
            <w:rFonts w:cs="Arial"/>
            <w:i/>
            <w:iCs/>
            <w:sz w:val="24"/>
            <w:szCs w:val="24"/>
            <w:rtl/>
          </w:rPr>
          <w:delText xml:space="preserve"> </w:delText>
        </w:r>
        <w:r w:rsidRPr="00B36DDC" w:rsidDel="00DE6623">
          <w:rPr>
            <w:rFonts w:cs="Arial" w:hint="eastAsia"/>
            <w:i/>
            <w:iCs/>
            <w:sz w:val="24"/>
            <w:szCs w:val="24"/>
            <w:rtl/>
          </w:rPr>
          <w:delText>לצרכן</w:delText>
        </w:r>
        <w:r w:rsidRPr="00B36DDC" w:rsidDel="00DE6623">
          <w:rPr>
            <w:rFonts w:cs="Arial"/>
            <w:i/>
            <w:iCs/>
            <w:sz w:val="24"/>
            <w:szCs w:val="24"/>
            <w:rtl/>
          </w:rPr>
          <w:delText xml:space="preserve"> </w:delText>
        </w:r>
        <w:r w:rsidRPr="00B36DDC" w:rsidDel="00DE6623">
          <w:rPr>
            <w:rFonts w:cs="Arial" w:hint="eastAsia"/>
            <w:i/>
            <w:iCs/>
            <w:sz w:val="24"/>
            <w:szCs w:val="24"/>
            <w:rtl/>
          </w:rPr>
          <w:delText>הסופי</w:delText>
        </w:r>
        <w:r w:rsidRPr="00B36DDC" w:rsidDel="00DE6623">
          <w:rPr>
            <w:rFonts w:cs="Arial"/>
            <w:i/>
            <w:iCs/>
            <w:sz w:val="24"/>
            <w:szCs w:val="24"/>
            <w:rtl/>
          </w:rPr>
          <w:delText>.</w:delText>
        </w:r>
      </w:del>
    </w:p>
    <w:p w14:paraId="60B77B6F" w14:textId="30F6401E" w:rsidR="006E1F83" w:rsidDel="00DE6623" w:rsidRDefault="006E1F83" w:rsidP="00C852E6">
      <w:pPr>
        <w:spacing w:line="360" w:lineRule="auto"/>
        <w:jc w:val="both"/>
        <w:rPr>
          <w:del w:id="2887" w:author="Yael Armon" w:date="2022-07-03T15:15:00Z"/>
          <w:rFonts w:asciiTheme="minorBidi" w:hAnsiTheme="minorBidi"/>
          <w:i/>
          <w:iCs/>
          <w:sz w:val="20"/>
          <w:szCs w:val="20"/>
          <w:rtl/>
        </w:rPr>
      </w:pPr>
    </w:p>
    <w:p w14:paraId="7A074622" w14:textId="72068421" w:rsidR="006E1F83" w:rsidRPr="00466DC0" w:rsidDel="00DE6623" w:rsidRDefault="006E1F83" w:rsidP="00C852E6">
      <w:pPr>
        <w:spacing w:line="360" w:lineRule="auto"/>
        <w:jc w:val="both"/>
        <w:rPr>
          <w:del w:id="2888" w:author="Yael Armon" w:date="2022-07-03T15:15:00Z"/>
          <w:rFonts w:asciiTheme="minorBidi" w:hAnsiTheme="minorBidi"/>
          <w:i/>
          <w:iCs/>
          <w:sz w:val="20"/>
          <w:szCs w:val="20"/>
          <w:rtl/>
        </w:rPr>
      </w:pPr>
    </w:p>
    <w:p w14:paraId="041A8D60" w14:textId="6C719779" w:rsidR="006E1F83" w:rsidDel="00DE6623" w:rsidRDefault="006E1F83">
      <w:pPr>
        <w:spacing w:line="360" w:lineRule="auto"/>
        <w:jc w:val="both"/>
        <w:rPr>
          <w:del w:id="2889" w:author="Yael Armon" w:date="2022-07-03T15:15:00Z"/>
          <w:rFonts w:cs="Arial"/>
          <w:b/>
          <w:bCs/>
          <w:sz w:val="24"/>
          <w:szCs w:val="24"/>
          <w:rtl/>
        </w:rPr>
        <w:pPrChange w:id="2890" w:author="Yael Armon" w:date="2022-07-03T15:16:00Z">
          <w:pPr>
            <w:spacing w:after="0" w:line="240" w:lineRule="auto"/>
            <w:jc w:val="center"/>
          </w:pPr>
        </w:pPrChange>
      </w:pPr>
      <w:del w:id="2891" w:author="Yael Armon" w:date="2022-07-03T15:15:00Z">
        <w:r w:rsidRPr="00190685" w:rsidDel="00DE6623">
          <w:rPr>
            <w:rFonts w:cs="Arial"/>
            <w:b/>
            <w:bCs/>
            <w:sz w:val="24"/>
            <w:szCs w:val="24"/>
            <w:rtl/>
          </w:rPr>
          <w:delText>שווי אובדן מזון בר הצלה</w:delText>
        </w:r>
        <w:r w:rsidDel="00DE6623">
          <w:rPr>
            <w:rFonts w:cs="Arial" w:hint="cs"/>
            <w:b/>
            <w:bCs/>
            <w:sz w:val="24"/>
            <w:szCs w:val="24"/>
            <w:rtl/>
          </w:rPr>
          <w:delText xml:space="preserve"> בשרשרת הערך </w:delText>
        </w:r>
      </w:del>
    </w:p>
    <w:p w14:paraId="09AE5BA5" w14:textId="08F50194" w:rsidR="006E1F83" w:rsidRPr="00190685" w:rsidDel="00DE6623" w:rsidRDefault="006E1F83">
      <w:pPr>
        <w:spacing w:line="360" w:lineRule="auto"/>
        <w:jc w:val="both"/>
        <w:rPr>
          <w:del w:id="2892" w:author="Yael Armon" w:date="2022-07-03T15:15:00Z"/>
          <w:rFonts w:cs="Arial"/>
          <w:b/>
          <w:bCs/>
          <w:sz w:val="20"/>
          <w:szCs w:val="20"/>
          <w:rtl/>
        </w:rPr>
        <w:pPrChange w:id="2893" w:author="Yael Armon" w:date="2022-07-03T15:16:00Z">
          <w:pPr>
            <w:spacing w:after="0" w:line="240" w:lineRule="auto"/>
            <w:jc w:val="center"/>
          </w:pPr>
        </w:pPrChange>
      </w:pPr>
      <w:del w:id="2894" w:author="Yael Armon" w:date="2022-07-03T15:15:00Z">
        <w:r w:rsidRPr="00190685" w:rsidDel="00DE6623">
          <w:rPr>
            <w:rFonts w:cs="Arial"/>
            <w:b/>
            <w:bCs/>
            <w:sz w:val="20"/>
            <w:szCs w:val="20"/>
            <w:rtl/>
          </w:rPr>
          <w:delText>(</w:delText>
        </w:r>
        <w:r w:rsidRPr="00190685" w:rsidDel="00DE6623">
          <w:rPr>
            <w:rFonts w:cs="Arial" w:hint="eastAsia"/>
            <w:b/>
            <w:bCs/>
            <w:sz w:val="20"/>
            <w:szCs w:val="20"/>
            <w:rtl/>
          </w:rPr>
          <w:delText>במיליוני</w:delText>
        </w:r>
        <w:r w:rsidRPr="00190685" w:rsidDel="00DE6623">
          <w:rPr>
            <w:rFonts w:cs="Arial"/>
            <w:b/>
            <w:bCs/>
            <w:sz w:val="20"/>
            <w:szCs w:val="20"/>
            <w:rtl/>
          </w:rPr>
          <w:delText xml:space="preserve"> </w:delText>
        </w:r>
        <w:r w:rsidRPr="00190685" w:rsidDel="00DE6623">
          <w:rPr>
            <w:rFonts w:cs="Arial" w:hint="eastAsia"/>
            <w:b/>
            <w:bCs/>
            <w:sz w:val="20"/>
            <w:szCs w:val="20"/>
            <w:rtl/>
          </w:rPr>
          <w:delText>₪</w:delText>
        </w:r>
        <w:r w:rsidRPr="00190685" w:rsidDel="00DE6623">
          <w:rPr>
            <w:rFonts w:cs="Arial"/>
            <w:b/>
            <w:bCs/>
            <w:sz w:val="20"/>
            <w:szCs w:val="20"/>
            <w:rtl/>
          </w:rPr>
          <w:delText>)</w:delText>
        </w:r>
      </w:del>
    </w:p>
    <w:tbl>
      <w:tblPr>
        <w:bidiVisual/>
        <w:tblW w:w="4374" w:type="dxa"/>
        <w:jc w:val="center"/>
        <w:tblLook w:val="04A0" w:firstRow="1" w:lastRow="0" w:firstColumn="1" w:lastColumn="0" w:noHBand="0" w:noVBand="1"/>
      </w:tblPr>
      <w:tblGrid>
        <w:gridCol w:w="1778"/>
        <w:gridCol w:w="2596"/>
      </w:tblGrid>
      <w:tr w:rsidR="006E1F83" w:rsidRPr="002C4574" w:rsidDel="00DE6623" w14:paraId="70A4799C" w14:textId="17687FFC" w:rsidTr="006E1F83">
        <w:trPr>
          <w:trHeight w:val="377"/>
          <w:jc w:val="center"/>
          <w:del w:id="2895" w:author="Yael Armon" w:date="2022-07-03T15:15:00Z"/>
        </w:trPr>
        <w:tc>
          <w:tcPr>
            <w:tcW w:w="1778" w:type="dxa"/>
            <w:tcBorders>
              <w:top w:val="single" w:sz="4" w:space="0" w:color="95B3D7"/>
              <w:left w:val="single" w:sz="4" w:space="0" w:color="95B3D7"/>
              <w:bottom w:val="nil"/>
              <w:right w:val="nil"/>
            </w:tcBorders>
            <w:shd w:val="clear" w:color="4F81BD" w:fill="4F81BD"/>
            <w:noWrap/>
            <w:vAlign w:val="bottom"/>
            <w:hideMark/>
          </w:tcPr>
          <w:p w14:paraId="00FE6C29" w14:textId="4FFD22C5" w:rsidR="006E1F83" w:rsidRPr="00190685" w:rsidDel="00DE6623" w:rsidRDefault="006E1F83">
            <w:pPr>
              <w:spacing w:line="360" w:lineRule="auto"/>
              <w:jc w:val="both"/>
              <w:rPr>
                <w:del w:id="2896" w:author="Yael Armon" w:date="2022-07-03T15:15:00Z"/>
                <w:rFonts w:ascii="Arial" w:eastAsia="Times New Roman" w:hAnsi="Arial" w:cs="Arial"/>
                <w:b/>
                <w:bCs/>
                <w:color w:val="FFFFFF"/>
                <w:sz w:val="24"/>
                <w:szCs w:val="24"/>
              </w:rPr>
              <w:pPrChange w:id="2897" w:author="Yael Armon" w:date="2022-07-03T15:16:00Z">
                <w:pPr>
                  <w:bidi w:val="0"/>
                  <w:spacing w:after="0" w:line="240" w:lineRule="auto"/>
                </w:pPr>
              </w:pPrChange>
            </w:pPr>
            <w:del w:id="2898" w:author="Yael Armon" w:date="2022-07-03T15:15:00Z">
              <w:r w:rsidRPr="00190685" w:rsidDel="00DE6623">
                <w:rPr>
                  <w:rFonts w:ascii="Arial" w:eastAsia="Times New Roman" w:hAnsi="Arial" w:cs="Arial"/>
                  <w:b/>
                  <w:bCs/>
                  <w:color w:val="FFFFFF"/>
                  <w:sz w:val="24"/>
                  <w:szCs w:val="24"/>
                </w:rPr>
                <w:delText> </w:delText>
              </w:r>
            </w:del>
          </w:p>
        </w:tc>
        <w:tc>
          <w:tcPr>
            <w:tcW w:w="2596" w:type="dxa"/>
            <w:tcBorders>
              <w:top w:val="single" w:sz="4" w:space="0" w:color="95B3D7"/>
              <w:left w:val="nil"/>
              <w:bottom w:val="nil"/>
              <w:right w:val="single" w:sz="4" w:space="0" w:color="95B3D7"/>
            </w:tcBorders>
            <w:shd w:val="clear" w:color="4F81BD" w:fill="4F81BD"/>
            <w:noWrap/>
            <w:vAlign w:val="center"/>
            <w:hideMark/>
          </w:tcPr>
          <w:p w14:paraId="3B88229B" w14:textId="50CB0415" w:rsidR="006E1F83" w:rsidRPr="00190685" w:rsidDel="00DE6623" w:rsidRDefault="006E1F83">
            <w:pPr>
              <w:spacing w:line="360" w:lineRule="auto"/>
              <w:jc w:val="both"/>
              <w:rPr>
                <w:del w:id="2899" w:author="Yael Armon" w:date="2022-07-03T15:15:00Z"/>
                <w:rFonts w:ascii="Arial" w:eastAsia="Times New Roman" w:hAnsi="Arial" w:cs="Arial"/>
                <w:b/>
                <w:bCs/>
                <w:color w:val="FFFFFF"/>
                <w:sz w:val="24"/>
                <w:szCs w:val="24"/>
              </w:rPr>
              <w:pPrChange w:id="2900" w:author="Yael Armon" w:date="2022-07-03T15:16:00Z">
                <w:pPr>
                  <w:spacing w:after="0" w:line="240" w:lineRule="auto"/>
                  <w:jc w:val="center"/>
                </w:pPr>
              </w:pPrChange>
            </w:pPr>
            <w:del w:id="2901" w:author="Yael Armon" w:date="2022-07-03T15:15:00Z">
              <w:r w:rsidRPr="00190685" w:rsidDel="00DE6623">
                <w:rPr>
                  <w:rFonts w:ascii="Arial" w:eastAsia="Times New Roman" w:hAnsi="Arial" w:cs="Arial"/>
                  <w:b/>
                  <w:bCs/>
                  <w:color w:val="FFFFFF"/>
                  <w:sz w:val="24"/>
                  <w:szCs w:val="24"/>
                  <w:rtl/>
                </w:rPr>
                <w:delText>שווי אובדן מזון בר הצלה</w:delText>
              </w:r>
            </w:del>
          </w:p>
        </w:tc>
      </w:tr>
      <w:tr w:rsidR="006E1F83" w:rsidRPr="002C4574" w:rsidDel="00DE6623" w14:paraId="71744AB6" w14:textId="6C20A079" w:rsidTr="006E1F83">
        <w:trPr>
          <w:trHeight w:val="223"/>
          <w:jc w:val="center"/>
          <w:del w:id="2902" w:author="Yael Armon" w:date="2022-07-03T15:15:00Z"/>
        </w:trPr>
        <w:tc>
          <w:tcPr>
            <w:tcW w:w="1778" w:type="dxa"/>
            <w:tcBorders>
              <w:top w:val="single" w:sz="4" w:space="0" w:color="95B3D7"/>
              <w:left w:val="single" w:sz="4" w:space="0" w:color="95B3D7"/>
              <w:bottom w:val="nil"/>
              <w:right w:val="nil"/>
            </w:tcBorders>
            <w:shd w:val="clear" w:color="DCE6F1" w:fill="DCE6F1"/>
            <w:noWrap/>
            <w:vAlign w:val="bottom"/>
            <w:hideMark/>
          </w:tcPr>
          <w:p w14:paraId="70DA5127" w14:textId="428DE1D5" w:rsidR="006E1F83" w:rsidRPr="00190685" w:rsidDel="00DE6623" w:rsidRDefault="006E1F83">
            <w:pPr>
              <w:spacing w:line="360" w:lineRule="auto"/>
              <w:jc w:val="both"/>
              <w:rPr>
                <w:del w:id="2903" w:author="Yael Armon" w:date="2022-07-03T15:15:00Z"/>
                <w:rFonts w:ascii="Arial" w:eastAsia="Times New Roman" w:hAnsi="Arial" w:cs="Arial"/>
                <w:color w:val="000000"/>
                <w:sz w:val="24"/>
                <w:szCs w:val="24"/>
                <w:rtl/>
              </w:rPr>
              <w:pPrChange w:id="2904" w:author="Yael Armon" w:date="2022-07-03T15:16:00Z">
                <w:pPr>
                  <w:spacing w:after="0" w:line="240" w:lineRule="auto"/>
                </w:pPr>
              </w:pPrChange>
            </w:pPr>
            <w:del w:id="2905" w:author="Yael Armon" w:date="2022-07-03T15:15:00Z">
              <w:r w:rsidRPr="00190685" w:rsidDel="00DE6623">
                <w:rPr>
                  <w:rFonts w:ascii="Arial" w:eastAsia="Times New Roman" w:hAnsi="Arial" w:cs="Arial"/>
                  <w:color w:val="000000"/>
                  <w:sz w:val="24"/>
                  <w:szCs w:val="24"/>
                  <w:rtl/>
                </w:rPr>
                <w:delText>חקלאות</w:delText>
              </w:r>
            </w:del>
          </w:p>
        </w:tc>
        <w:tc>
          <w:tcPr>
            <w:tcW w:w="2596" w:type="dxa"/>
            <w:tcBorders>
              <w:top w:val="single" w:sz="4" w:space="0" w:color="95B3D7"/>
              <w:left w:val="nil"/>
              <w:bottom w:val="nil"/>
              <w:right w:val="single" w:sz="4" w:space="0" w:color="95B3D7"/>
            </w:tcBorders>
            <w:shd w:val="clear" w:color="DCE6F1" w:fill="DCE6F1"/>
            <w:noWrap/>
            <w:vAlign w:val="bottom"/>
            <w:hideMark/>
          </w:tcPr>
          <w:p w14:paraId="02682C33" w14:textId="00FC5A4B" w:rsidR="006E1F83" w:rsidRPr="003623ED" w:rsidDel="00DE6623" w:rsidRDefault="006E1F83">
            <w:pPr>
              <w:spacing w:line="360" w:lineRule="auto"/>
              <w:jc w:val="both"/>
              <w:rPr>
                <w:del w:id="2906" w:author="Yael Armon" w:date="2022-07-03T15:15:00Z"/>
                <w:rFonts w:ascii="Arial" w:hAnsi="Arial" w:cs="Arial"/>
                <w:color w:val="000000"/>
                <w:sz w:val="20"/>
                <w:szCs w:val="20"/>
              </w:rPr>
              <w:pPrChange w:id="2907" w:author="Yael Armon" w:date="2022-07-03T15:16:00Z">
                <w:pPr>
                  <w:bidi w:val="0"/>
                  <w:spacing w:after="0" w:line="240" w:lineRule="auto"/>
                  <w:jc w:val="center"/>
                </w:pPr>
              </w:pPrChange>
            </w:pPr>
            <w:del w:id="2908" w:author="Yael Armon" w:date="2022-07-03T15:15:00Z">
              <w:r w:rsidDel="00DE6623">
                <w:rPr>
                  <w:rFonts w:ascii="Arial" w:hAnsi="Arial" w:cs="Arial"/>
                  <w:color w:val="000000"/>
                </w:rPr>
                <w:delText>1,700</w:delText>
              </w:r>
            </w:del>
          </w:p>
        </w:tc>
      </w:tr>
      <w:tr w:rsidR="006E1F83" w:rsidRPr="002C4574" w:rsidDel="00DE6623" w14:paraId="226526A5" w14:textId="01BCDE50" w:rsidTr="006E1F83">
        <w:trPr>
          <w:trHeight w:val="223"/>
          <w:jc w:val="center"/>
          <w:del w:id="2909" w:author="Yael Armon" w:date="2022-07-03T15:15:00Z"/>
        </w:trPr>
        <w:tc>
          <w:tcPr>
            <w:tcW w:w="1778" w:type="dxa"/>
            <w:tcBorders>
              <w:top w:val="single" w:sz="4" w:space="0" w:color="95B3D7"/>
              <w:left w:val="single" w:sz="4" w:space="0" w:color="95B3D7"/>
              <w:bottom w:val="nil"/>
              <w:right w:val="nil"/>
            </w:tcBorders>
            <w:shd w:val="clear" w:color="auto" w:fill="auto"/>
            <w:noWrap/>
            <w:vAlign w:val="bottom"/>
            <w:hideMark/>
          </w:tcPr>
          <w:p w14:paraId="15630C14" w14:textId="6C5D87F2" w:rsidR="006E1F83" w:rsidRPr="00190685" w:rsidDel="00DE6623" w:rsidRDefault="006E1F83">
            <w:pPr>
              <w:spacing w:line="360" w:lineRule="auto"/>
              <w:jc w:val="both"/>
              <w:rPr>
                <w:del w:id="2910" w:author="Yael Armon" w:date="2022-07-03T15:15:00Z"/>
                <w:rFonts w:ascii="Arial" w:eastAsia="Times New Roman" w:hAnsi="Arial" w:cs="Arial"/>
                <w:color w:val="000000"/>
                <w:sz w:val="24"/>
                <w:szCs w:val="24"/>
              </w:rPr>
              <w:pPrChange w:id="2911" w:author="Yael Armon" w:date="2022-07-03T15:16:00Z">
                <w:pPr>
                  <w:spacing w:after="0" w:line="240" w:lineRule="auto"/>
                </w:pPr>
              </w:pPrChange>
            </w:pPr>
            <w:del w:id="2912" w:author="Yael Armon" w:date="2022-07-03T15:15:00Z">
              <w:r w:rsidRPr="00190685" w:rsidDel="00DE6623">
                <w:rPr>
                  <w:rFonts w:ascii="Arial" w:eastAsia="Times New Roman" w:hAnsi="Arial" w:cs="Arial"/>
                  <w:color w:val="000000"/>
                  <w:sz w:val="24"/>
                  <w:szCs w:val="24"/>
                  <w:rtl/>
                </w:rPr>
                <w:delText>מיון ואריזה</w:delText>
              </w:r>
            </w:del>
          </w:p>
        </w:tc>
        <w:tc>
          <w:tcPr>
            <w:tcW w:w="2596" w:type="dxa"/>
            <w:tcBorders>
              <w:top w:val="single" w:sz="4" w:space="0" w:color="95B3D7"/>
              <w:left w:val="nil"/>
              <w:bottom w:val="nil"/>
              <w:right w:val="single" w:sz="4" w:space="0" w:color="95B3D7"/>
            </w:tcBorders>
            <w:shd w:val="clear" w:color="auto" w:fill="auto"/>
            <w:noWrap/>
            <w:vAlign w:val="bottom"/>
            <w:hideMark/>
          </w:tcPr>
          <w:p w14:paraId="13D30B4C" w14:textId="23940CD4" w:rsidR="006E1F83" w:rsidRPr="00190685" w:rsidDel="00DE6623" w:rsidRDefault="006E1F83">
            <w:pPr>
              <w:spacing w:line="360" w:lineRule="auto"/>
              <w:jc w:val="both"/>
              <w:rPr>
                <w:del w:id="2913" w:author="Yael Armon" w:date="2022-07-03T15:15:00Z"/>
                <w:rFonts w:ascii="Arial" w:eastAsia="Times New Roman" w:hAnsi="Arial" w:cs="Arial"/>
                <w:color w:val="000000"/>
                <w:sz w:val="24"/>
                <w:szCs w:val="24"/>
              </w:rPr>
              <w:pPrChange w:id="2914" w:author="Yael Armon" w:date="2022-07-03T15:16:00Z">
                <w:pPr>
                  <w:bidi w:val="0"/>
                  <w:spacing w:after="0" w:line="240" w:lineRule="auto"/>
                  <w:jc w:val="center"/>
                </w:pPr>
              </w:pPrChange>
            </w:pPr>
            <w:del w:id="2915" w:author="Yael Armon" w:date="2022-07-03T15:15:00Z">
              <w:r w:rsidDel="00DE6623">
                <w:rPr>
                  <w:rFonts w:ascii="Arial" w:hAnsi="Arial" w:cs="Arial"/>
                  <w:color w:val="000000"/>
                </w:rPr>
                <w:delText>440</w:delText>
              </w:r>
            </w:del>
          </w:p>
        </w:tc>
      </w:tr>
      <w:tr w:rsidR="006E1F83" w:rsidRPr="002C4574" w:rsidDel="00DE6623" w14:paraId="106B16D8" w14:textId="5BA26ED4" w:rsidTr="006E1F83">
        <w:trPr>
          <w:trHeight w:val="223"/>
          <w:jc w:val="center"/>
          <w:del w:id="2916" w:author="Yael Armon" w:date="2022-07-03T15:15:00Z"/>
        </w:trPr>
        <w:tc>
          <w:tcPr>
            <w:tcW w:w="1778" w:type="dxa"/>
            <w:tcBorders>
              <w:top w:val="single" w:sz="4" w:space="0" w:color="95B3D7"/>
              <w:left w:val="single" w:sz="4" w:space="0" w:color="95B3D7"/>
              <w:bottom w:val="nil"/>
              <w:right w:val="nil"/>
            </w:tcBorders>
            <w:shd w:val="clear" w:color="DCE6F1" w:fill="DCE6F1"/>
            <w:noWrap/>
            <w:vAlign w:val="bottom"/>
            <w:hideMark/>
          </w:tcPr>
          <w:p w14:paraId="1D885F16" w14:textId="0A02997D" w:rsidR="006E1F83" w:rsidRPr="00190685" w:rsidDel="00DE6623" w:rsidRDefault="006E1F83">
            <w:pPr>
              <w:spacing w:line="360" w:lineRule="auto"/>
              <w:jc w:val="both"/>
              <w:rPr>
                <w:del w:id="2917" w:author="Yael Armon" w:date="2022-07-03T15:15:00Z"/>
                <w:rFonts w:ascii="Arial" w:eastAsia="Times New Roman" w:hAnsi="Arial" w:cs="Arial"/>
                <w:color w:val="000000"/>
                <w:sz w:val="24"/>
                <w:szCs w:val="24"/>
              </w:rPr>
              <w:pPrChange w:id="2918" w:author="Yael Armon" w:date="2022-07-03T15:16:00Z">
                <w:pPr>
                  <w:spacing w:after="0" w:line="240" w:lineRule="auto"/>
                </w:pPr>
              </w:pPrChange>
            </w:pPr>
            <w:del w:id="2919" w:author="Yael Armon" w:date="2022-07-03T15:15:00Z">
              <w:r w:rsidRPr="00190685" w:rsidDel="00DE6623">
                <w:rPr>
                  <w:rFonts w:ascii="Arial" w:eastAsia="Times New Roman" w:hAnsi="Arial" w:cs="Arial"/>
                  <w:color w:val="000000"/>
                  <w:sz w:val="24"/>
                  <w:szCs w:val="24"/>
                  <w:rtl/>
                </w:rPr>
                <w:delText>תעשייה</w:delText>
              </w:r>
            </w:del>
          </w:p>
        </w:tc>
        <w:tc>
          <w:tcPr>
            <w:tcW w:w="2596" w:type="dxa"/>
            <w:tcBorders>
              <w:top w:val="single" w:sz="4" w:space="0" w:color="95B3D7"/>
              <w:left w:val="nil"/>
              <w:bottom w:val="nil"/>
              <w:right w:val="single" w:sz="4" w:space="0" w:color="95B3D7"/>
            </w:tcBorders>
            <w:shd w:val="clear" w:color="DCE6F1" w:fill="DCE6F1"/>
            <w:noWrap/>
            <w:vAlign w:val="bottom"/>
            <w:hideMark/>
          </w:tcPr>
          <w:p w14:paraId="13B48BFD" w14:textId="0B7D2934" w:rsidR="006E1F83" w:rsidRPr="00190685" w:rsidDel="00DE6623" w:rsidRDefault="006E1F83">
            <w:pPr>
              <w:spacing w:line="360" w:lineRule="auto"/>
              <w:jc w:val="both"/>
              <w:rPr>
                <w:del w:id="2920" w:author="Yael Armon" w:date="2022-07-03T15:15:00Z"/>
                <w:rFonts w:ascii="Arial" w:eastAsia="Times New Roman" w:hAnsi="Arial" w:cs="Arial"/>
                <w:color w:val="000000"/>
                <w:sz w:val="24"/>
                <w:szCs w:val="24"/>
              </w:rPr>
              <w:pPrChange w:id="2921" w:author="Yael Armon" w:date="2022-07-03T15:16:00Z">
                <w:pPr>
                  <w:bidi w:val="0"/>
                  <w:spacing w:after="0" w:line="240" w:lineRule="auto"/>
                  <w:jc w:val="center"/>
                </w:pPr>
              </w:pPrChange>
            </w:pPr>
            <w:del w:id="2922" w:author="Yael Armon" w:date="2022-07-03T15:15:00Z">
              <w:r w:rsidDel="00DE6623">
                <w:rPr>
                  <w:rFonts w:ascii="Arial" w:hAnsi="Arial" w:cs="Arial"/>
                  <w:color w:val="000000"/>
                </w:rPr>
                <w:delText>220</w:delText>
              </w:r>
            </w:del>
          </w:p>
        </w:tc>
      </w:tr>
      <w:tr w:rsidR="006E1F83" w:rsidRPr="002C4574" w:rsidDel="00DE6623" w14:paraId="6BFBF29A" w14:textId="226633D4" w:rsidTr="006E1F83">
        <w:trPr>
          <w:trHeight w:val="223"/>
          <w:jc w:val="center"/>
          <w:del w:id="2923" w:author="Yael Armon" w:date="2022-07-03T15:15:00Z"/>
        </w:trPr>
        <w:tc>
          <w:tcPr>
            <w:tcW w:w="1778" w:type="dxa"/>
            <w:tcBorders>
              <w:top w:val="single" w:sz="4" w:space="0" w:color="95B3D7"/>
              <w:left w:val="single" w:sz="4" w:space="0" w:color="95B3D7"/>
              <w:bottom w:val="nil"/>
              <w:right w:val="nil"/>
            </w:tcBorders>
            <w:shd w:val="clear" w:color="auto" w:fill="auto"/>
            <w:noWrap/>
            <w:vAlign w:val="bottom"/>
            <w:hideMark/>
          </w:tcPr>
          <w:p w14:paraId="77581D34" w14:textId="0CE840F4" w:rsidR="006E1F83" w:rsidRPr="00190685" w:rsidDel="00DE6623" w:rsidRDefault="006E1F83">
            <w:pPr>
              <w:spacing w:line="360" w:lineRule="auto"/>
              <w:jc w:val="both"/>
              <w:rPr>
                <w:del w:id="2924" w:author="Yael Armon" w:date="2022-07-03T15:15:00Z"/>
                <w:rFonts w:ascii="Arial" w:eastAsia="Times New Roman" w:hAnsi="Arial" w:cs="Arial"/>
                <w:color w:val="000000"/>
                <w:sz w:val="24"/>
                <w:szCs w:val="24"/>
              </w:rPr>
              <w:pPrChange w:id="2925" w:author="Yael Armon" w:date="2022-07-03T15:16:00Z">
                <w:pPr>
                  <w:spacing w:after="0" w:line="240" w:lineRule="auto"/>
                </w:pPr>
              </w:pPrChange>
            </w:pPr>
            <w:del w:id="2926" w:author="Yael Armon" w:date="2022-07-03T15:15:00Z">
              <w:r w:rsidDel="00DE6623">
                <w:rPr>
                  <w:rFonts w:ascii="Arial" w:eastAsia="Times New Roman" w:hAnsi="Arial" w:cs="Arial" w:hint="cs"/>
                  <w:color w:val="000000"/>
                  <w:sz w:val="24"/>
                  <w:szCs w:val="24"/>
                  <w:rtl/>
                </w:rPr>
                <w:delText>קמעונאות והפצה</w:delText>
              </w:r>
            </w:del>
          </w:p>
        </w:tc>
        <w:tc>
          <w:tcPr>
            <w:tcW w:w="2596" w:type="dxa"/>
            <w:tcBorders>
              <w:top w:val="single" w:sz="4" w:space="0" w:color="95B3D7"/>
              <w:left w:val="nil"/>
              <w:bottom w:val="nil"/>
              <w:right w:val="single" w:sz="4" w:space="0" w:color="95B3D7"/>
            </w:tcBorders>
            <w:shd w:val="clear" w:color="auto" w:fill="auto"/>
            <w:noWrap/>
            <w:vAlign w:val="bottom"/>
            <w:hideMark/>
          </w:tcPr>
          <w:p w14:paraId="0A6551B3" w14:textId="26C30366" w:rsidR="006E1F83" w:rsidRPr="00190685" w:rsidDel="00DE6623" w:rsidRDefault="006E1F83">
            <w:pPr>
              <w:spacing w:line="360" w:lineRule="auto"/>
              <w:jc w:val="both"/>
              <w:rPr>
                <w:del w:id="2927" w:author="Yael Armon" w:date="2022-07-03T15:15:00Z"/>
                <w:rFonts w:ascii="Arial" w:eastAsia="Times New Roman" w:hAnsi="Arial" w:cs="Arial"/>
                <w:color w:val="000000"/>
                <w:sz w:val="24"/>
                <w:szCs w:val="24"/>
              </w:rPr>
              <w:pPrChange w:id="2928" w:author="Yael Armon" w:date="2022-07-03T15:16:00Z">
                <w:pPr>
                  <w:bidi w:val="0"/>
                  <w:spacing w:after="0" w:line="240" w:lineRule="auto"/>
                  <w:jc w:val="center"/>
                </w:pPr>
              </w:pPrChange>
            </w:pPr>
            <w:del w:id="2929" w:author="Yael Armon" w:date="2022-07-03T15:15:00Z">
              <w:r w:rsidDel="00DE6623">
                <w:rPr>
                  <w:rFonts w:ascii="Arial" w:hAnsi="Arial" w:cs="Arial"/>
                  <w:color w:val="000000"/>
                </w:rPr>
                <w:delText>3,460</w:delText>
              </w:r>
            </w:del>
          </w:p>
        </w:tc>
      </w:tr>
      <w:tr w:rsidR="006E1F83" w:rsidRPr="002C4574" w:rsidDel="00DE6623" w14:paraId="601AC26D" w14:textId="5ECE8E96" w:rsidTr="006E1F83">
        <w:trPr>
          <w:trHeight w:val="223"/>
          <w:jc w:val="center"/>
          <w:del w:id="2930" w:author="Yael Armon" w:date="2022-07-03T15:15:00Z"/>
        </w:trPr>
        <w:tc>
          <w:tcPr>
            <w:tcW w:w="1778" w:type="dxa"/>
            <w:tcBorders>
              <w:top w:val="single" w:sz="4" w:space="0" w:color="95B3D7"/>
              <w:left w:val="single" w:sz="4" w:space="0" w:color="95B3D7"/>
              <w:bottom w:val="nil"/>
              <w:right w:val="nil"/>
            </w:tcBorders>
            <w:shd w:val="clear" w:color="DCE6F1" w:fill="DCE6F1"/>
            <w:noWrap/>
            <w:vAlign w:val="bottom"/>
            <w:hideMark/>
          </w:tcPr>
          <w:p w14:paraId="3B96EF16" w14:textId="17699189" w:rsidR="006E1F83" w:rsidRPr="00190685" w:rsidDel="00DE6623" w:rsidRDefault="006E1F83">
            <w:pPr>
              <w:spacing w:line="360" w:lineRule="auto"/>
              <w:jc w:val="both"/>
              <w:rPr>
                <w:del w:id="2931" w:author="Yael Armon" w:date="2022-07-03T15:15:00Z"/>
                <w:rFonts w:ascii="Arial" w:eastAsia="Times New Roman" w:hAnsi="Arial" w:cs="Arial"/>
                <w:color w:val="000000"/>
                <w:sz w:val="24"/>
                <w:szCs w:val="24"/>
              </w:rPr>
              <w:pPrChange w:id="2932" w:author="Yael Armon" w:date="2022-07-03T15:16:00Z">
                <w:pPr>
                  <w:spacing w:after="0" w:line="240" w:lineRule="auto"/>
                </w:pPr>
              </w:pPrChange>
            </w:pPr>
            <w:del w:id="2933" w:author="Yael Armon" w:date="2022-07-03T15:15:00Z">
              <w:r w:rsidRPr="00190685" w:rsidDel="00DE6623">
                <w:rPr>
                  <w:rFonts w:ascii="Arial" w:eastAsia="Times New Roman" w:hAnsi="Arial" w:cs="Arial"/>
                  <w:color w:val="000000"/>
                  <w:sz w:val="24"/>
                  <w:szCs w:val="24"/>
                  <w:rtl/>
                </w:rPr>
                <w:delText>מוסדי</w:delText>
              </w:r>
            </w:del>
          </w:p>
        </w:tc>
        <w:tc>
          <w:tcPr>
            <w:tcW w:w="2596" w:type="dxa"/>
            <w:tcBorders>
              <w:top w:val="single" w:sz="4" w:space="0" w:color="95B3D7"/>
              <w:left w:val="nil"/>
              <w:bottom w:val="nil"/>
              <w:right w:val="single" w:sz="4" w:space="0" w:color="95B3D7"/>
            </w:tcBorders>
            <w:shd w:val="clear" w:color="DCE6F1" w:fill="DCE6F1"/>
            <w:noWrap/>
            <w:vAlign w:val="bottom"/>
            <w:hideMark/>
          </w:tcPr>
          <w:p w14:paraId="285F039F" w14:textId="655090C4" w:rsidR="006E1F83" w:rsidRPr="003623ED" w:rsidDel="00DE6623" w:rsidRDefault="006E1F83">
            <w:pPr>
              <w:spacing w:line="360" w:lineRule="auto"/>
              <w:jc w:val="both"/>
              <w:rPr>
                <w:del w:id="2934" w:author="Yael Armon" w:date="2022-07-03T15:15:00Z"/>
                <w:rFonts w:ascii="Arial" w:hAnsi="Arial" w:cs="Arial"/>
                <w:color w:val="000000"/>
                <w:sz w:val="20"/>
                <w:szCs w:val="20"/>
                <w:rtl/>
              </w:rPr>
              <w:pPrChange w:id="2935" w:author="Yael Armon" w:date="2022-07-03T15:16:00Z">
                <w:pPr>
                  <w:bidi w:val="0"/>
                  <w:spacing w:after="0" w:line="240" w:lineRule="auto"/>
                  <w:jc w:val="center"/>
                </w:pPr>
              </w:pPrChange>
            </w:pPr>
            <w:del w:id="2936" w:author="Yael Armon" w:date="2022-07-03T15:15:00Z">
              <w:r w:rsidDel="00DE6623">
                <w:rPr>
                  <w:rFonts w:ascii="Arial" w:hAnsi="Arial" w:cs="Arial"/>
                  <w:color w:val="000000"/>
                </w:rPr>
                <w:delText>560</w:delText>
              </w:r>
            </w:del>
          </w:p>
        </w:tc>
      </w:tr>
      <w:tr w:rsidR="006E1F83" w:rsidRPr="002C4574" w:rsidDel="00DE6623" w14:paraId="03944CBB" w14:textId="2D3E3F57" w:rsidTr="006E1F83">
        <w:trPr>
          <w:trHeight w:val="223"/>
          <w:jc w:val="center"/>
          <w:del w:id="2937" w:author="Yael Armon" w:date="2022-07-03T15:15:00Z"/>
        </w:trPr>
        <w:tc>
          <w:tcPr>
            <w:tcW w:w="1778" w:type="dxa"/>
            <w:tcBorders>
              <w:top w:val="single" w:sz="4" w:space="0" w:color="95B3D7"/>
              <w:left w:val="single" w:sz="4" w:space="0" w:color="95B3D7"/>
              <w:bottom w:val="single" w:sz="4" w:space="0" w:color="95B3D7"/>
              <w:right w:val="nil"/>
            </w:tcBorders>
            <w:shd w:val="clear" w:color="auto" w:fill="auto"/>
            <w:noWrap/>
            <w:vAlign w:val="bottom"/>
            <w:hideMark/>
          </w:tcPr>
          <w:p w14:paraId="7DA1BD5D" w14:textId="17BAE16C" w:rsidR="006E1F83" w:rsidRPr="00190685" w:rsidDel="00DE6623" w:rsidRDefault="006E1F83">
            <w:pPr>
              <w:spacing w:line="360" w:lineRule="auto"/>
              <w:jc w:val="both"/>
              <w:rPr>
                <w:del w:id="2938" w:author="Yael Armon" w:date="2022-07-03T15:15:00Z"/>
                <w:rFonts w:ascii="Arial" w:eastAsia="Times New Roman" w:hAnsi="Arial" w:cs="Arial"/>
                <w:b/>
                <w:bCs/>
                <w:color w:val="000000"/>
                <w:sz w:val="24"/>
                <w:szCs w:val="24"/>
              </w:rPr>
              <w:pPrChange w:id="2939" w:author="Yael Armon" w:date="2022-07-03T15:16:00Z">
                <w:pPr>
                  <w:spacing w:after="0" w:line="240" w:lineRule="auto"/>
                </w:pPr>
              </w:pPrChange>
            </w:pPr>
            <w:del w:id="2940" w:author="Yael Armon" w:date="2022-07-03T15:15:00Z">
              <w:r w:rsidRPr="00190685" w:rsidDel="00DE6623">
                <w:rPr>
                  <w:rFonts w:ascii="Arial" w:eastAsia="Times New Roman" w:hAnsi="Arial" w:cs="Arial"/>
                  <w:b/>
                  <w:bCs/>
                  <w:color w:val="000000"/>
                  <w:sz w:val="24"/>
                  <w:szCs w:val="24"/>
                  <w:rtl/>
                </w:rPr>
                <w:delText>סה"כ</w:delText>
              </w:r>
            </w:del>
          </w:p>
        </w:tc>
        <w:tc>
          <w:tcPr>
            <w:tcW w:w="2596" w:type="dxa"/>
            <w:tcBorders>
              <w:top w:val="single" w:sz="4" w:space="0" w:color="95B3D7"/>
              <w:left w:val="nil"/>
              <w:bottom w:val="single" w:sz="4" w:space="0" w:color="95B3D7"/>
              <w:right w:val="single" w:sz="4" w:space="0" w:color="95B3D7"/>
            </w:tcBorders>
            <w:shd w:val="clear" w:color="auto" w:fill="auto"/>
            <w:noWrap/>
            <w:vAlign w:val="bottom"/>
            <w:hideMark/>
          </w:tcPr>
          <w:p w14:paraId="40EA9CF5" w14:textId="3973DEFC" w:rsidR="006E1F83" w:rsidRPr="00190685" w:rsidDel="00DE6623" w:rsidRDefault="006E1F83">
            <w:pPr>
              <w:spacing w:line="360" w:lineRule="auto"/>
              <w:jc w:val="both"/>
              <w:rPr>
                <w:del w:id="2941" w:author="Yael Armon" w:date="2022-07-03T15:15:00Z"/>
                <w:rFonts w:ascii="Arial" w:eastAsia="Times New Roman" w:hAnsi="Arial" w:cs="Arial"/>
                <w:b/>
                <w:bCs/>
                <w:color w:val="000000"/>
                <w:sz w:val="24"/>
                <w:szCs w:val="24"/>
                <w:rtl/>
              </w:rPr>
              <w:pPrChange w:id="2942" w:author="Yael Armon" w:date="2022-07-03T15:16:00Z">
                <w:pPr>
                  <w:bidi w:val="0"/>
                  <w:spacing w:after="0" w:line="240" w:lineRule="auto"/>
                  <w:jc w:val="center"/>
                </w:pPr>
              </w:pPrChange>
            </w:pPr>
            <w:del w:id="2943" w:author="Yael Armon" w:date="2022-07-03T15:15:00Z">
              <w:r w:rsidDel="00DE6623">
                <w:rPr>
                  <w:rFonts w:ascii="Arial" w:hAnsi="Arial" w:cs="Arial"/>
                  <w:color w:val="000000"/>
                </w:rPr>
                <w:delText>6,380</w:delText>
              </w:r>
            </w:del>
          </w:p>
        </w:tc>
      </w:tr>
    </w:tbl>
    <w:p w14:paraId="6B5060B9" w14:textId="68A47C6A" w:rsidR="006E1F83" w:rsidDel="00DE6623" w:rsidRDefault="006E1F83" w:rsidP="00C852E6">
      <w:pPr>
        <w:spacing w:line="360" w:lineRule="auto"/>
        <w:jc w:val="both"/>
        <w:rPr>
          <w:del w:id="2944" w:author="Yael Armon" w:date="2022-07-03T15:15:00Z"/>
          <w:rFonts w:asciiTheme="minorBidi" w:hAnsiTheme="minorBidi"/>
          <w:sz w:val="24"/>
          <w:szCs w:val="24"/>
          <w:rtl/>
        </w:rPr>
      </w:pPr>
      <w:del w:id="2945" w:author="Yael Armon" w:date="2022-07-03T15:15:00Z">
        <w:r w:rsidDel="00DE6623">
          <w:rPr>
            <w:rFonts w:asciiTheme="minorBidi" w:hAnsiTheme="minorBidi" w:hint="cs"/>
            <w:sz w:val="20"/>
            <w:szCs w:val="20"/>
            <w:rtl/>
          </w:rPr>
          <w:delText xml:space="preserve">         </w:delText>
        </w:r>
        <w:r w:rsidRPr="00190685" w:rsidDel="00DE6623">
          <w:rPr>
            <w:rFonts w:asciiTheme="minorBidi" w:hAnsiTheme="minorBidi"/>
            <w:sz w:val="20"/>
            <w:szCs w:val="20"/>
            <w:rtl/>
          </w:rPr>
          <w:delText xml:space="preserve">*המספרים </w:delText>
        </w:r>
        <w:r w:rsidRPr="00190685" w:rsidDel="00DE6623">
          <w:rPr>
            <w:rFonts w:asciiTheme="minorBidi" w:hAnsiTheme="minorBidi" w:hint="eastAsia"/>
            <w:sz w:val="20"/>
            <w:szCs w:val="20"/>
            <w:rtl/>
          </w:rPr>
          <w:delText>עוגלו</w:delText>
        </w:r>
        <w:r w:rsidRPr="00190685" w:rsidDel="00DE6623">
          <w:rPr>
            <w:rFonts w:asciiTheme="minorBidi" w:hAnsiTheme="minorBidi"/>
            <w:sz w:val="20"/>
            <w:szCs w:val="20"/>
            <w:rtl/>
          </w:rPr>
          <w:delText xml:space="preserve"> </w:delText>
        </w:r>
        <w:r w:rsidRPr="00190685" w:rsidDel="00DE6623">
          <w:rPr>
            <w:rFonts w:asciiTheme="minorBidi" w:hAnsiTheme="minorBidi" w:hint="eastAsia"/>
            <w:sz w:val="20"/>
            <w:szCs w:val="20"/>
            <w:rtl/>
          </w:rPr>
          <w:delText>לנוחות</w:delText>
        </w:r>
        <w:r w:rsidRPr="00190685" w:rsidDel="00DE6623">
          <w:rPr>
            <w:rFonts w:asciiTheme="minorBidi" w:hAnsiTheme="minorBidi"/>
            <w:sz w:val="20"/>
            <w:szCs w:val="20"/>
            <w:rtl/>
          </w:rPr>
          <w:delText xml:space="preserve"> </w:delText>
        </w:r>
        <w:r w:rsidRPr="00190685" w:rsidDel="00DE6623">
          <w:rPr>
            <w:rFonts w:asciiTheme="minorBidi" w:hAnsiTheme="minorBidi" w:hint="eastAsia"/>
            <w:sz w:val="20"/>
            <w:szCs w:val="20"/>
            <w:rtl/>
          </w:rPr>
          <w:delText>ההצגה</w:delText>
        </w:r>
        <w:r w:rsidDel="00DE6623">
          <w:rPr>
            <w:rFonts w:asciiTheme="minorBidi" w:hAnsiTheme="minorBidi" w:hint="cs"/>
            <w:sz w:val="18"/>
            <w:szCs w:val="18"/>
            <w:rtl/>
          </w:rPr>
          <w:delText xml:space="preserve">. </w:delText>
        </w:r>
        <w:r w:rsidRPr="00DC6D98" w:rsidDel="00DE6623">
          <w:rPr>
            <w:rFonts w:asciiTheme="minorBidi" w:hAnsiTheme="minorBidi"/>
            <w:sz w:val="18"/>
            <w:szCs w:val="18"/>
            <w:rtl/>
          </w:rPr>
          <w:delText xml:space="preserve">מקור: אומדני </w:delText>
        </w:r>
        <w:r w:rsidRPr="00DC6D98" w:rsidDel="00DE6623">
          <w:rPr>
            <w:rFonts w:asciiTheme="minorBidi" w:hAnsiTheme="minorBidi"/>
            <w:sz w:val="18"/>
            <w:szCs w:val="18"/>
          </w:rPr>
          <w:delText>BDO</w:delText>
        </w:r>
      </w:del>
    </w:p>
    <w:p w14:paraId="059B7B4B" w14:textId="1B744E05" w:rsidR="006E1F83" w:rsidDel="00DE6623" w:rsidRDefault="006E1F83" w:rsidP="00C852E6">
      <w:pPr>
        <w:spacing w:line="360" w:lineRule="auto"/>
        <w:jc w:val="both"/>
        <w:rPr>
          <w:del w:id="2946" w:author="Yael Armon" w:date="2022-07-03T15:15:00Z"/>
          <w:rFonts w:asciiTheme="minorBidi" w:hAnsiTheme="minorBidi"/>
          <w:sz w:val="24"/>
          <w:szCs w:val="24"/>
          <w:rtl/>
        </w:rPr>
      </w:pPr>
      <w:del w:id="2947" w:author="Yael Armon" w:date="2022-07-03T15:15:00Z">
        <w:r w:rsidRPr="00AA430F" w:rsidDel="00DE6623">
          <w:rPr>
            <w:rFonts w:asciiTheme="minorBidi" w:hAnsiTheme="minorBidi"/>
            <w:sz w:val="24"/>
            <w:szCs w:val="24"/>
            <w:rtl/>
          </w:rPr>
          <w:delText xml:space="preserve">על פי </w:delText>
        </w:r>
        <w:r w:rsidDel="00DE6623">
          <w:rPr>
            <w:rFonts w:asciiTheme="minorBidi" w:hAnsiTheme="minorBidi" w:hint="cs"/>
            <w:sz w:val="24"/>
            <w:szCs w:val="24"/>
            <w:rtl/>
          </w:rPr>
          <w:delText>האומדן בדו"ח</w:delText>
        </w:r>
        <w:r w:rsidRPr="00AA430F" w:rsidDel="00DE6623">
          <w:rPr>
            <w:rFonts w:asciiTheme="minorBidi" w:hAnsiTheme="minorBidi"/>
            <w:sz w:val="24"/>
            <w:szCs w:val="24"/>
            <w:rtl/>
          </w:rPr>
          <w:delText>, כ-</w:delText>
        </w:r>
        <w:r w:rsidRPr="00E34964" w:rsidDel="00DE6623">
          <w:rPr>
            <w:rFonts w:asciiTheme="minorBidi" w:hAnsiTheme="minorBidi"/>
            <w:sz w:val="24"/>
            <w:szCs w:val="24"/>
            <w:rtl/>
          </w:rPr>
          <w:delText>50%</w:delText>
        </w:r>
        <w:r w:rsidRPr="00AA430F" w:rsidDel="00DE6623">
          <w:rPr>
            <w:rFonts w:asciiTheme="minorBidi" w:hAnsiTheme="minorBidi"/>
            <w:sz w:val="24"/>
            <w:szCs w:val="24"/>
            <w:rtl/>
          </w:rPr>
          <w:delText xml:space="preserve"> מ</w:delText>
        </w:r>
        <w:r w:rsidDel="00DE6623">
          <w:rPr>
            <w:rFonts w:asciiTheme="minorBidi" w:hAnsiTheme="minorBidi" w:hint="cs"/>
            <w:sz w:val="24"/>
            <w:szCs w:val="24"/>
            <w:rtl/>
          </w:rPr>
          <w:delText xml:space="preserve">היקף </w:delText>
        </w:r>
        <w:r w:rsidRPr="00AA430F" w:rsidDel="00DE6623">
          <w:rPr>
            <w:rFonts w:asciiTheme="minorBidi" w:hAnsiTheme="minorBidi"/>
            <w:sz w:val="24"/>
            <w:szCs w:val="24"/>
            <w:rtl/>
          </w:rPr>
          <w:delText>המזון האבוד הינו בר-הצלה, ויכול, בהינתן כדאיות כלכלית ומשאבים נאותים, לשמש להזנת אוכלוסיות נזקקות הנמצא</w:delText>
        </w:r>
        <w:r w:rsidRPr="00DC0871" w:rsidDel="00DE6623">
          <w:rPr>
            <w:rFonts w:asciiTheme="minorBidi" w:hAnsiTheme="minorBidi"/>
            <w:sz w:val="24"/>
            <w:szCs w:val="24"/>
            <w:rtl/>
          </w:rPr>
          <w:delText>ות באי-ביט</w:delText>
        </w:r>
        <w:r w:rsidRPr="00B2637A" w:rsidDel="00DE6623">
          <w:rPr>
            <w:rFonts w:asciiTheme="minorBidi" w:hAnsiTheme="minorBidi"/>
            <w:sz w:val="24"/>
            <w:szCs w:val="24"/>
            <w:rtl/>
          </w:rPr>
          <w:delText>חון תזונתי.</w:delText>
        </w:r>
        <w:r w:rsidRPr="005A18C3" w:rsidDel="00DE6623">
          <w:rPr>
            <w:rFonts w:asciiTheme="minorBidi" w:hAnsiTheme="minorBidi" w:hint="cs"/>
            <w:sz w:val="24"/>
            <w:szCs w:val="24"/>
            <w:rtl/>
          </w:rPr>
          <w:delText xml:space="preserve"> </w:delText>
        </w:r>
        <w:r w:rsidRPr="005A18C3" w:rsidDel="00DE6623">
          <w:rPr>
            <w:rFonts w:asciiTheme="minorBidi" w:hAnsiTheme="minorBidi" w:hint="eastAsia"/>
            <w:sz w:val="24"/>
            <w:szCs w:val="24"/>
            <w:rtl/>
          </w:rPr>
          <w:delText>הצלת</w:delText>
        </w:r>
        <w:r w:rsidRPr="005A18C3" w:rsidDel="00DE6623">
          <w:rPr>
            <w:rFonts w:asciiTheme="minorBidi" w:hAnsiTheme="minorBidi"/>
            <w:sz w:val="24"/>
            <w:szCs w:val="24"/>
            <w:rtl/>
          </w:rPr>
          <w:delText xml:space="preserve"> 50% מהמזון האבוד אף עשויה לחסוך למשק הישראלי </w:delText>
        </w:r>
        <w:r w:rsidRPr="005A18C3" w:rsidDel="00DE6623">
          <w:rPr>
            <w:rFonts w:asciiTheme="minorBidi" w:hAnsiTheme="minorBidi" w:hint="eastAsia"/>
            <w:sz w:val="24"/>
            <w:szCs w:val="24"/>
            <w:rtl/>
          </w:rPr>
          <w:delText>כ</w:delText>
        </w:r>
        <w:r w:rsidRPr="008E53E8" w:rsidDel="00DE6623">
          <w:rPr>
            <w:rFonts w:asciiTheme="minorBidi" w:hAnsiTheme="minorBidi"/>
            <w:sz w:val="24"/>
            <w:szCs w:val="24"/>
            <w:rtl/>
          </w:rPr>
          <w:delText xml:space="preserve">-200 </w:delText>
        </w:r>
        <w:r w:rsidRPr="008E53E8" w:rsidDel="00DE6623">
          <w:rPr>
            <w:rFonts w:asciiTheme="minorBidi" w:hAnsiTheme="minorBidi" w:hint="eastAsia"/>
            <w:sz w:val="24"/>
            <w:szCs w:val="24"/>
            <w:rtl/>
          </w:rPr>
          <w:delText>מיליוני</w:delText>
        </w:r>
        <w:r w:rsidRPr="008E53E8" w:rsidDel="00DE6623">
          <w:rPr>
            <w:rFonts w:asciiTheme="minorBidi" w:hAnsiTheme="minorBidi"/>
            <w:sz w:val="24"/>
            <w:szCs w:val="24"/>
            <w:rtl/>
          </w:rPr>
          <w:delText xml:space="preserve"> </w:delText>
        </w:r>
        <w:r w:rsidRPr="008E53E8" w:rsidDel="00DE6623">
          <w:rPr>
            <w:rFonts w:asciiTheme="minorBidi" w:hAnsiTheme="minorBidi" w:hint="eastAsia"/>
            <w:sz w:val="24"/>
            <w:szCs w:val="24"/>
            <w:rtl/>
          </w:rPr>
          <w:delText>מ</w:delText>
        </w:r>
        <w:r w:rsidRPr="008E53E8" w:rsidDel="00DE6623">
          <w:rPr>
            <w:rFonts w:asciiTheme="minorBidi" w:hAnsiTheme="minorBidi"/>
            <w:sz w:val="24"/>
            <w:szCs w:val="24"/>
            <w:rtl/>
          </w:rPr>
          <w:delText>"</w:delText>
        </w:r>
        <w:r w:rsidRPr="008E53E8" w:rsidDel="00DE6623">
          <w:rPr>
            <w:rFonts w:asciiTheme="minorBidi" w:hAnsiTheme="minorBidi" w:hint="eastAsia"/>
            <w:sz w:val="24"/>
            <w:szCs w:val="24"/>
            <w:rtl/>
          </w:rPr>
          <w:delText>ק</w:delText>
        </w:r>
        <w:r w:rsidRPr="00647709" w:rsidDel="00DE6623">
          <w:rPr>
            <w:rFonts w:asciiTheme="minorBidi" w:hAnsiTheme="minorBidi"/>
            <w:sz w:val="24"/>
            <w:szCs w:val="24"/>
            <w:rtl/>
          </w:rPr>
          <w:delText xml:space="preserve"> מים, </w:delText>
        </w:r>
        <w:r w:rsidRPr="00647709" w:rsidDel="00DE6623">
          <w:rPr>
            <w:rFonts w:asciiTheme="minorBidi" w:hAnsiTheme="minorBidi" w:hint="eastAsia"/>
            <w:sz w:val="24"/>
            <w:szCs w:val="24"/>
            <w:rtl/>
          </w:rPr>
          <w:delText>ייצור</w:delText>
        </w:r>
        <w:r w:rsidRPr="00647709" w:rsidDel="00DE6623">
          <w:rPr>
            <w:rFonts w:asciiTheme="minorBidi" w:hAnsiTheme="minorBidi"/>
            <w:sz w:val="24"/>
            <w:szCs w:val="24"/>
            <w:rtl/>
          </w:rPr>
          <w:delText xml:space="preserve"> </w:delText>
        </w:r>
        <w:r w:rsidRPr="00647709" w:rsidDel="00DE6623">
          <w:rPr>
            <w:rFonts w:asciiTheme="minorBidi" w:hAnsiTheme="minorBidi" w:hint="eastAsia"/>
            <w:sz w:val="24"/>
            <w:szCs w:val="24"/>
            <w:rtl/>
          </w:rPr>
          <w:delText>של</w:delText>
        </w:r>
        <w:r w:rsidRPr="00647709" w:rsidDel="00DE6623">
          <w:rPr>
            <w:rFonts w:asciiTheme="minorBidi" w:hAnsiTheme="minorBidi"/>
            <w:sz w:val="24"/>
            <w:szCs w:val="24"/>
            <w:rtl/>
          </w:rPr>
          <w:delText xml:space="preserve"> </w:delText>
        </w:r>
        <w:r w:rsidRPr="00647709" w:rsidDel="00DE6623">
          <w:rPr>
            <w:rFonts w:asciiTheme="minorBidi" w:hAnsiTheme="minorBidi" w:hint="eastAsia"/>
            <w:sz w:val="24"/>
            <w:szCs w:val="24"/>
            <w:rtl/>
          </w:rPr>
          <w:delText>למעלה</w:delText>
        </w:r>
        <w:r w:rsidRPr="00647709" w:rsidDel="00DE6623">
          <w:rPr>
            <w:rFonts w:asciiTheme="minorBidi" w:hAnsiTheme="minorBidi"/>
            <w:sz w:val="24"/>
            <w:szCs w:val="24"/>
            <w:rtl/>
          </w:rPr>
          <w:delText xml:space="preserve"> </w:delText>
        </w:r>
        <w:r w:rsidRPr="00647709" w:rsidDel="00DE6623">
          <w:rPr>
            <w:rFonts w:asciiTheme="minorBidi" w:hAnsiTheme="minorBidi" w:hint="eastAsia"/>
            <w:sz w:val="24"/>
            <w:szCs w:val="24"/>
            <w:rtl/>
          </w:rPr>
          <w:delText>מ</w:delText>
        </w:r>
        <w:r w:rsidRPr="00647709" w:rsidDel="00DE6623">
          <w:rPr>
            <w:rFonts w:asciiTheme="minorBidi" w:hAnsiTheme="minorBidi"/>
            <w:sz w:val="24"/>
            <w:szCs w:val="24"/>
            <w:rtl/>
          </w:rPr>
          <w:delText xml:space="preserve">-600 </w:delText>
        </w:r>
        <w:r w:rsidRPr="00647709" w:rsidDel="00DE6623">
          <w:rPr>
            <w:rFonts w:asciiTheme="minorBidi" w:hAnsiTheme="minorBidi" w:hint="eastAsia"/>
            <w:sz w:val="24"/>
            <w:szCs w:val="24"/>
            <w:rtl/>
          </w:rPr>
          <w:delText>מיליוני</w:delText>
        </w:r>
        <w:r w:rsidRPr="00647709" w:rsidDel="00DE6623">
          <w:rPr>
            <w:rFonts w:asciiTheme="minorBidi" w:hAnsiTheme="minorBidi"/>
            <w:sz w:val="24"/>
            <w:szCs w:val="24"/>
            <w:rtl/>
          </w:rPr>
          <w:delText xml:space="preserve"> </w:delText>
        </w:r>
        <w:r w:rsidRPr="00647709" w:rsidDel="00DE6623">
          <w:rPr>
            <w:rFonts w:asciiTheme="minorBidi" w:hAnsiTheme="minorBidi" w:hint="eastAsia"/>
            <w:sz w:val="24"/>
            <w:szCs w:val="24"/>
            <w:rtl/>
          </w:rPr>
          <w:delText>קוט</w:delText>
        </w:r>
        <w:r w:rsidRPr="00647709" w:rsidDel="00DE6623">
          <w:rPr>
            <w:rFonts w:asciiTheme="minorBidi" w:hAnsiTheme="minorBidi"/>
            <w:sz w:val="24"/>
            <w:szCs w:val="24"/>
            <w:rtl/>
          </w:rPr>
          <w:delText>"ש, 3</w:delText>
        </w:r>
        <w:r w:rsidRPr="00647709" w:rsidDel="00DE6623">
          <w:rPr>
            <w:rFonts w:asciiTheme="minorBidi" w:hAnsiTheme="minorBidi" w:hint="cs"/>
            <w:sz w:val="24"/>
            <w:szCs w:val="24"/>
            <w:rtl/>
          </w:rPr>
          <w:delText>7</w:delText>
        </w:r>
        <w:r w:rsidRPr="00B2637A" w:rsidDel="00DE6623">
          <w:rPr>
            <w:rFonts w:asciiTheme="minorBidi" w:hAnsiTheme="minorBidi"/>
            <w:sz w:val="24"/>
            <w:szCs w:val="24"/>
            <w:rtl/>
          </w:rPr>
          <w:delText xml:space="preserve"> </w:delText>
        </w:r>
        <w:r w:rsidRPr="005A18C3" w:rsidDel="00DE6623">
          <w:rPr>
            <w:rFonts w:asciiTheme="minorBidi" w:hAnsiTheme="minorBidi"/>
            <w:sz w:val="24"/>
            <w:szCs w:val="24"/>
            <w:rtl/>
          </w:rPr>
          <w:delText>אלפי טונות דלק</w:delText>
        </w:r>
        <w:r w:rsidRPr="008E53E8" w:rsidDel="00DE6623">
          <w:rPr>
            <w:rFonts w:asciiTheme="minorBidi" w:hAnsiTheme="minorBidi"/>
            <w:sz w:val="24"/>
            <w:szCs w:val="24"/>
            <w:rtl/>
          </w:rPr>
          <w:delText xml:space="preserve"> </w:delText>
        </w:r>
        <w:r w:rsidRPr="008E53E8" w:rsidDel="00DE6623">
          <w:rPr>
            <w:rFonts w:asciiTheme="minorBidi" w:hAnsiTheme="minorBidi" w:hint="eastAsia"/>
            <w:sz w:val="24"/>
            <w:szCs w:val="24"/>
            <w:rtl/>
          </w:rPr>
          <w:delText>ושימוש</w:delText>
        </w:r>
        <w:r w:rsidRPr="008E53E8" w:rsidDel="00DE6623">
          <w:rPr>
            <w:rFonts w:asciiTheme="minorBidi" w:hAnsiTheme="minorBidi"/>
            <w:sz w:val="24"/>
            <w:szCs w:val="24"/>
            <w:rtl/>
          </w:rPr>
          <w:delText xml:space="preserve"> במשאבי קרקע רבים.  </w:delText>
        </w:r>
      </w:del>
    </w:p>
    <w:p w14:paraId="38D596E2" w14:textId="587D7A05" w:rsidR="006E1F83" w:rsidDel="00DE6623" w:rsidRDefault="006E1F83">
      <w:pPr>
        <w:spacing w:line="360" w:lineRule="auto"/>
        <w:jc w:val="both"/>
        <w:rPr>
          <w:del w:id="2948" w:author="Yael Armon" w:date="2022-07-03T15:15:00Z"/>
          <w:rFonts w:asciiTheme="minorBidi" w:hAnsiTheme="minorBidi"/>
          <w:b/>
          <w:bCs/>
          <w:sz w:val="16"/>
          <w:szCs w:val="26"/>
          <w:rtl/>
        </w:rPr>
        <w:pPrChange w:id="2949" w:author="Yael Armon" w:date="2022-07-03T15:16:00Z">
          <w:pPr>
            <w:spacing w:line="240" w:lineRule="auto"/>
            <w:jc w:val="center"/>
          </w:pPr>
        </w:pPrChange>
      </w:pPr>
      <w:del w:id="2950" w:author="Yael Armon" w:date="2022-07-03T15:15:00Z">
        <w:r w:rsidRPr="00EF0AAA" w:rsidDel="00DE6623">
          <w:rPr>
            <w:rFonts w:asciiTheme="minorBidi" w:hAnsiTheme="minorBidi"/>
            <w:b/>
            <w:bCs/>
            <w:sz w:val="16"/>
            <w:szCs w:val="26"/>
            <w:rtl/>
          </w:rPr>
          <w:delText>אומדן מזון בר הצלה בישראל</w:delText>
        </w:r>
        <w:r w:rsidRPr="00C35735" w:rsidDel="00DE6623">
          <w:rPr>
            <w:rFonts w:asciiTheme="minorBidi" w:hAnsiTheme="minorBidi"/>
            <w:b/>
            <w:bCs/>
            <w:sz w:val="16"/>
            <w:szCs w:val="26"/>
            <w:rtl/>
          </w:rPr>
          <w:delText xml:space="preserve"> </w:delText>
        </w:r>
      </w:del>
    </w:p>
    <w:p w14:paraId="750A1D23" w14:textId="526FCA95" w:rsidR="006E1F83" w:rsidDel="00DE6623" w:rsidRDefault="006E1F83">
      <w:pPr>
        <w:spacing w:line="360" w:lineRule="auto"/>
        <w:jc w:val="both"/>
        <w:rPr>
          <w:del w:id="2951" w:author="Yael Armon" w:date="2022-07-03T15:15:00Z"/>
          <w:rFonts w:asciiTheme="minorBidi" w:hAnsiTheme="minorBidi"/>
          <w:sz w:val="16"/>
          <w:szCs w:val="26"/>
          <w:rtl/>
        </w:rPr>
        <w:pPrChange w:id="2952" w:author="Yael Armon" w:date="2022-07-03T15:16:00Z">
          <w:pPr>
            <w:spacing w:line="240" w:lineRule="auto"/>
            <w:jc w:val="center"/>
          </w:pPr>
        </w:pPrChange>
      </w:pPr>
      <w:del w:id="2953" w:author="Yael Armon" w:date="2022-07-03T15:15:00Z">
        <w:r w:rsidDel="00DE6623">
          <w:rPr>
            <w:rFonts w:asciiTheme="minorBidi" w:hAnsiTheme="minorBidi" w:hint="cs"/>
            <w:sz w:val="16"/>
            <w:szCs w:val="26"/>
            <w:rtl/>
          </w:rPr>
          <w:delText xml:space="preserve">בכל שרשרת הערך, </w:delText>
        </w:r>
        <w:r w:rsidRPr="00C35735" w:rsidDel="00DE6623">
          <w:rPr>
            <w:rFonts w:asciiTheme="minorBidi" w:hAnsiTheme="minorBidi"/>
            <w:sz w:val="16"/>
            <w:szCs w:val="26"/>
            <w:rtl/>
          </w:rPr>
          <w:delText>באלפי טונות</w:delText>
        </w:r>
        <w:r w:rsidDel="00DE6623">
          <w:rPr>
            <w:rFonts w:asciiTheme="minorBidi" w:hAnsiTheme="minorBidi" w:hint="cs"/>
            <w:sz w:val="16"/>
            <w:szCs w:val="26"/>
            <w:rtl/>
          </w:rPr>
          <w:delText xml:space="preserve"> </w:delText>
        </w:r>
      </w:del>
    </w:p>
    <w:tbl>
      <w:tblPr>
        <w:bidiVisual/>
        <w:tblW w:w="4870" w:type="pct"/>
        <w:tblInd w:w="125" w:type="dxa"/>
        <w:tblLook w:val="04A0" w:firstRow="1" w:lastRow="0" w:firstColumn="1" w:lastColumn="0" w:noHBand="0" w:noVBand="1"/>
      </w:tblPr>
      <w:tblGrid>
        <w:gridCol w:w="1908"/>
        <w:gridCol w:w="1215"/>
        <w:gridCol w:w="1346"/>
        <w:gridCol w:w="1370"/>
        <w:gridCol w:w="1445"/>
        <w:gridCol w:w="1498"/>
      </w:tblGrid>
      <w:tr w:rsidR="006E1F83" w:rsidRPr="00F30274" w:rsidDel="00DE6623" w14:paraId="670DA69C" w14:textId="51C5A749" w:rsidTr="006E1F83">
        <w:trPr>
          <w:trHeight w:val="255"/>
          <w:del w:id="2954" w:author="Yael Armon" w:date="2022-07-03T15:15:00Z"/>
        </w:trPr>
        <w:tc>
          <w:tcPr>
            <w:tcW w:w="1087" w:type="pct"/>
            <w:tcBorders>
              <w:top w:val="single" w:sz="4" w:space="0" w:color="4F81BD"/>
              <w:left w:val="single" w:sz="4" w:space="0" w:color="4F81BD"/>
              <w:bottom w:val="nil"/>
              <w:right w:val="nil"/>
            </w:tcBorders>
            <w:shd w:val="clear" w:color="4F81BD" w:fill="4F81BD"/>
            <w:noWrap/>
            <w:vAlign w:val="bottom"/>
            <w:hideMark/>
          </w:tcPr>
          <w:p w14:paraId="200CBB08" w14:textId="25BB90A5" w:rsidR="006E1F83" w:rsidRPr="00F30274" w:rsidDel="00DE6623" w:rsidRDefault="006E1F83">
            <w:pPr>
              <w:spacing w:line="360" w:lineRule="auto"/>
              <w:jc w:val="both"/>
              <w:rPr>
                <w:del w:id="2955" w:author="Yael Armon" w:date="2022-07-03T15:15:00Z"/>
                <w:rFonts w:ascii="Arial" w:eastAsia="Times New Roman" w:hAnsi="Arial" w:cs="Arial"/>
                <w:b/>
                <w:bCs/>
                <w:color w:val="FFFFFF"/>
                <w:sz w:val="20"/>
                <w:szCs w:val="20"/>
                <w:highlight w:val="yellow"/>
              </w:rPr>
              <w:pPrChange w:id="2956" w:author="Yael Armon" w:date="2022-07-03T15:16:00Z">
                <w:pPr>
                  <w:bidi w:val="0"/>
                  <w:spacing w:after="0" w:line="240" w:lineRule="auto"/>
                </w:pPr>
              </w:pPrChange>
            </w:pPr>
          </w:p>
        </w:tc>
        <w:tc>
          <w:tcPr>
            <w:tcW w:w="692" w:type="pct"/>
            <w:tcBorders>
              <w:top w:val="single" w:sz="4" w:space="0" w:color="4F81BD"/>
              <w:left w:val="nil"/>
              <w:bottom w:val="nil"/>
              <w:right w:val="nil"/>
            </w:tcBorders>
            <w:shd w:val="clear" w:color="4F81BD" w:fill="4F81BD"/>
            <w:noWrap/>
            <w:vAlign w:val="bottom"/>
            <w:hideMark/>
          </w:tcPr>
          <w:p w14:paraId="236FEA5D" w14:textId="11E4679D" w:rsidR="006E1F83" w:rsidRPr="00CE1D70" w:rsidDel="00DE6623" w:rsidRDefault="006E1F83">
            <w:pPr>
              <w:spacing w:line="360" w:lineRule="auto"/>
              <w:jc w:val="both"/>
              <w:rPr>
                <w:del w:id="2957" w:author="Yael Armon" w:date="2022-07-03T15:15:00Z"/>
                <w:rFonts w:ascii="Arial" w:eastAsia="Times New Roman" w:hAnsi="Arial" w:cs="Arial"/>
                <w:b/>
                <w:bCs/>
                <w:color w:val="FFFFFF"/>
                <w:sz w:val="20"/>
                <w:szCs w:val="20"/>
              </w:rPr>
              <w:pPrChange w:id="2958" w:author="Yael Armon" w:date="2022-07-03T15:16:00Z">
                <w:pPr>
                  <w:spacing w:after="0" w:line="240" w:lineRule="auto"/>
                  <w:jc w:val="center"/>
                </w:pPr>
              </w:pPrChange>
            </w:pPr>
            <w:del w:id="2959" w:author="Yael Armon" w:date="2022-07-03T15:15:00Z">
              <w:r w:rsidRPr="00CE1D70" w:rsidDel="00DE6623">
                <w:rPr>
                  <w:rFonts w:ascii="Arial" w:eastAsia="Times New Roman" w:hAnsi="Arial" w:cs="Arial"/>
                  <w:b/>
                  <w:bCs/>
                  <w:color w:val="FFFFFF"/>
                  <w:sz w:val="20"/>
                  <w:szCs w:val="20"/>
                  <w:rtl/>
                </w:rPr>
                <w:delText>סך צריכה</w:delText>
              </w:r>
            </w:del>
          </w:p>
        </w:tc>
        <w:tc>
          <w:tcPr>
            <w:tcW w:w="766" w:type="pct"/>
            <w:tcBorders>
              <w:top w:val="single" w:sz="4" w:space="0" w:color="4F81BD"/>
              <w:left w:val="nil"/>
              <w:bottom w:val="nil"/>
              <w:right w:val="nil"/>
            </w:tcBorders>
            <w:shd w:val="clear" w:color="4F81BD" w:fill="4F81BD"/>
            <w:noWrap/>
            <w:vAlign w:val="bottom"/>
            <w:hideMark/>
          </w:tcPr>
          <w:p w14:paraId="177EBE11" w14:textId="5C09327C" w:rsidR="006E1F83" w:rsidRPr="00CE1D70" w:rsidDel="00DE6623" w:rsidRDefault="006E1F83">
            <w:pPr>
              <w:spacing w:line="360" w:lineRule="auto"/>
              <w:jc w:val="both"/>
              <w:rPr>
                <w:del w:id="2960" w:author="Yael Armon" w:date="2022-07-03T15:15:00Z"/>
                <w:rFonts w:ascii="Arial" w:eastAsia="Times New Roman" w:hAnsi="Arial" w:cs="Arial"/>
                <w:b/>
                <w:bCs/>
                <w:color w:val="FFFFFF"/>
                <w:sz w:val="20"/>
                <w:szCs w:val="20"/>
              </w:rPr>
              <w:pPrChange w:id="2961" w:author="Yael Armon" w:date="2022-07-03T15:16:00Z">
                <w:pPr>
                  <w:spacing w:after="0" w:line="240" w:lineRule="auto"/>
                  <w:jc w:val="center"/>
                </w:pPr>
              </w:pPrChange>
            </w:pPr>
            <w:del w:id="2962" w:author="Yael Armon" w:date="2022-07-03T15:15:00Z">
              <w:r w:rsidRPr="00CE1D70" w:rsidDel="00DE6623">
                <w:rPr>
                  <w:rFonts w:ascii="Arial" w:eastAsia="Times New Roman" w:hAnsi="Arial" w:cs="Arial"/>
                  <w:b/>
                  <w:bCs/>
                  <w:color w:val="FFFFFF"/>
                  <w:sz w:val="20"/>
                  <w:szCs w:val="20"/>
                  <w:rtl/>
                </w:rPr>
                <w:delText>סך יצור מקומי</w:delText>
              </w:r>
            </w:del>
          </w:p>
        </w:tc>
        <w:tc>
          <w:tcPr>
            <w:tcW w:w="780" w:type="pct"/>
            <w:tcBorders>
              <w:top w:val="single" w:sz="4" w:space="0" w:color="4F81BD"/>
              <w:left w:val="nil"/>
              <w:bottom w:val="nil"/>
              <w:right w:val="nil"/>
            </w:tcBorders>
            <w:shd w:val="clear" w:color="4F81BD" w:fill="4F81BD"/>
            <w:noWrap/>
            <w:vAlign w:val="bottom"/>
            <w:hideMark/>
          </w:tcPr>
          <w:p w14:paraId="744E4234" w14:textId="7FB06FDB" w:rsidR="006E1F83" w:rsidRPr="00CE1D70" w:rsidDel="00DE6623" w:rsidRDefault="006E1F83">
            <w:pPr>
              <w:spacing w:line="360" w:lineRule="auto"/>
              <w:jc w:val="both"/>
              <w:rPr>
                <w:del w:id="2963" w:author="Yael Armon" w:date="2022-07-03T15:15:00Z"/>
                <w:rFonts w:ascii="Arial" w:eastAsia="Times New Roman" w:hAnsi="Arial" w:cs="Arial"/>
                <w:b/>
                <w:bCs/>
                <w:color w:val="FFFFFF"/>
                <w:sz w:val="20"/>
                <w:szCs w:val="20"/>
                <w:rtl/>
              </w:rPr>
              <w:pPrChange w:id="2964" w:author="Yael Armon" w:date="2022-07-03T15:16:00Z">
                <w:pPr>
                  <w:spacing w:after="0" w:line="240" w:lineRule="auto"/>
                  <w:jc w:val="center"/>
                </w:pPr>
              </w:pPrChange>
            </w:pPr>
            <w:del w:id="2965" w:author="Yael Armon" w:date="2022-07-03T15:15:00Z">
              <w:r w:rsidRPr="00CE1D70" w:rsidDel="00DE6623">
                <w:rPr>
                  <w:rFonts w:ascii="Arial" w:eastAsia="Times New Roman" w:hAnsi="Arial" w:cs="Arial"/>
                  <w:b/>
                  <w:bCs/>
                  <w:color w:val="FFFFFF"/>
                  <w:sz w:val="20"/>
                  <w:szCs w:val="20"/>
                  <w:rtl/>
                </w:rPr>
                <w:delText>אובדן</w:delText>
              </w:r>
            </w:del>
          </w:p>
        </w:tc>
        <w:tc>
          <w:tcPr>
            <w:tcW w:w="822" w:type="pct"/>
            <w:tcBorders>
              <w:top w:val="single" w:sz="4" w:space="0" w:color="4F81BD"/>
              <w:left w:val="nil"/>
              <w:bottom w:val="nil"/>
              <w:right w:val="nil"/>
            </w:tcBorders>
            <w:shd w:val="clear" w:color="4F81BD" w:fill="4F81BD"/>
            <w:noWrap/>
            <w:vAlign w:val="bottom"/>
            <w:hideMark/>
          </w:tcPr>
          <w:p w14:paraId="794EAF49" w14:textId="1966A002" w:rsidR="006E1F83" w:rsidRPr="00CE1D70" w:rsidDel="00DE6623" w:rsidRDefault="006E1F83">
            <w:pPr>
              <w:spacing w:line="360" w:lineRule="auto"/>
              <w:jc w:val="both"/>
              <w:rPr>
                <w:del w:id="2966" w:author="Yael Armon" w:date="2022-07-03T15:15:00Z"/>
                <w:rFonts w:ascii="Arial" w:eastAsia="Times New Roman" w:hAnsi="Arial" w:cs="Arial"/>
                <w:b/>
                <w:bCs/>
                <w:color w:val="FFFFFF"/>
                <w:sz w:val="20"/>
                <w:szCs w:val="20"/>
              </w:rPr>
              <w:pPrChange w:id="2967" w:author="Yael Armon" w:date="2022-07-03T15:16:00Z">
                <w:pPr>
                  <w:spacing w:after="0" w:line="240" w:lineRule="auto"/>
                  <w:jc w:val="center"/>
                </w:pPr>
              </w:pPrChange>
            </w:pPr>
            <w:del w:id="2968" w:author="Yael Armon" w:date="2022-07-03T15:15:00Z">
              <w:r w:rsidRPr="00CE1D70" w:rsidDel="00DE6623">
                <w:rPr>
                  <w:rFonts w:ascii="Arial" w:eastAsia="Times New Roman" w:hAnsi="Arial" w:cs="Arial"/>
                  <w:b/>
                  <w:bCs/>
                  <w:color w:val="FFFFFF"/>
                  <w:sz w:val="20"/>
                  <w:szCs w:val="20"/>
                  <w:rtl/>
                </w:rPr>
                <w:delText>אובדן בר הצלה</w:delText>
              </w:r>
            </w:del>
          </w:p>
        </w:tc>
        <w:tc>
          <w:tcPr>
            <w:tcW w:w="853" w:type="pct"/>
            <w:tcBorders>
              <w:top w:val="single" w:sz="4" w:space="0" w:color="4F81BD"/>
              <w:left w:val="nil"/>
              <w:bottom w:val="nil"/>
              <w:right w:val="single" w:sz="4" w:space="0" w:color="4F81BD"/>
            </w:tcBorders>
            <w:shd w:val="clear" w:color="4F81BD" w:fill="4F81BD"/>
            <w:noWrap/>
            <w:vAlign w:val="bottom"/>
            <w:hideMark/>
          </w:tcPr>
          <w:p w14:paraId="5AA78106" w14:textId="005180C5" w:rsidR="006E1F83" w:rsidRPr="00CE1D70" w:rsidDel="00DE6623" w:rsidRDefault="006E1F83">
            <w:pPr>
              <w:spacing w:line="360" w:lineRule="auto"/>
              <w:jc w:val="both"/>
              <w:rPr>
                <w:del w:id="2969" w:author="Yael Armon" w:date="2022-07-03T15:15:00Z"/>
                <w:rFonts w:ascii="Arial" w:eastAsia="Times New Roman" w:hAnsi="Arial" w:cs="Arial"/>
                <w:b/>
                <w:bCs/>
                <w:color w:val="FFFFFF"/>
                <w:sz w:val="20"/>
                <w:szCs w:val="20"/>
              </w:rPr>
              <w:pPrChange w:id="2970" w:author="Yael Armon" w:date="2022-07-03T15:16:00Z">
                <w:pPr>
                  <w:spacing w:after="0" w:line="240" w:lineRule="auto"/>
                  <w:jc w:val="center"/>
                </w:pPr>
              </w:pPrChange>
            </w:pPr>
            <w:del w:id="2971" w:author="Yael Armon" w:date="2022-07-03T15:15:00Z">
              <w:r w:rsidRPr="00CE1D70" w:rsidDel="00DE6623">
                <w:rPr>
                  <w:rFonts w:ascii="Arial" w:eastAsia="Times New Roman" w:hAnsi="Arial" w:cs="Arial"/>
                  <w:b/>
                  <w:bCs/>
                  <w:color w:val="FFFFFF"/>
                  <w:sz w:val="20"/>
                  <w:szCs w:val="20"/>
                  <w:rtl/>
                </w:rPr>
                <w:delText>שיעור האובד</w:delText>
              </w:r>
              <w:r w:rsidRPr="00CE1D70" w:rsidDel="00DE6623">
                <w:rPr>
                  <w:rFonts w:ascii="Arial" w:eastAsia="Times New Roman" w:hAnsi="Arial" w:cs="Arial"/>
                  <w:b/>
                  <w:bCs/>
                  <w:color w:val="FFFFFF" w:themeColor="background1"/>
                  <w:sz w:val="20"/>
                  <w:szCs w:val="20"/>
                  <w:rtl/>
                </w:rPr>
                <w:delText>ן</w:delText>
              </w:r>
            </w:del>
          </w:p>
        </w:tc>
      </w:tr>
      <w:tr w:rsidR="006E1F83" w:rsidRPr="00F30274" w:rsidDel="00DE6623" w14:paraId="58D9100C" w14:textId="69DB6FBF" w:rsidTr="006E1F83">
        <w:trPr>
          <w:trHeight w:val="255"/>
          <w:del w:id="2972" w:author="Yael Armon" w:date="2022-07-03T15:15:00Z"/>
        </w:trPr>
        <w:tc>
          <w:tcPr>
            <w:tcW w:w="1087" w:type="pct"/>
            <w:tcBorders>
              <w:top w:val="single" w:sz="4" w:space="0" w:color="4F81BD"/>
              <w:left w:val="single" w:sz="4" w:space="0" w:color="4F81BD"/>
              <w:bottom w:val="nil"/>
              <w:right w:val="nil"/>
            </w:tcBorders>
            <w:shd w:val="clear" w:color="auto" w:fill="auto"/>
            <w:noWrap/>
            <w:vAlign w:val="bottom"/>
            <w:hideMark/>
          </w:tcPr>
          <w:p w14:paraId="11BD89F0" w14:textId="32B4FBD0" w:rsidR="006E1F83" w:rsidRPr="00C35735" w:rsidDel="00DE6623" w:rsidRDefault="006E1F83">
            <w:pPr>
              <w:spacing w:line="360" w:lineRule="auto"/>
              <w:jc w:val="both"/>
              <w:rPr>
                <w:del w:id="2973" w:author="Yael Armon" w:date="2022-07-03T15:15:00Z"/>
                <w:rFonts w:ascii="Arial" w:eastAsia="Times New Roman" w:hAnsi="Arial" w:cs="Arial"/>
                <w:color w:val="000000"/>
                <w:sz w:val="20"/>
                <w:szCs w:val="20"/>
                <w:rtl/>
              </w:rPr>
              <w:pPrChange w:id="2974" w:author="Yael Armon" w:date="2022-07-03T15:16:00Z">
                <w:pPr>
                  <w:spacing w:after="0" w:line="240" w:lineRule="auto"/>
                </w:pPr>
              </w:pPrChange>
            </w:pPr>
            <w:del w:id="2975" w:author="Yael Armon" w:date="2022-07-03T15:15:00Z">
              <w:r w:rsidRPr="00C35735" w:rsidDel="00DE6623">
                <w:rPr>
                  <w:rFonts w:ascii="Arial" w:eastAsia="Times New Roman" w:hAnsi="Arial" w:cs="Arial"/>
                  <w:color w:val="000000"/>
                  <w:sz w:val="20"/>
                  <w:szCs w:val="20"/>
                  <w:rtl/>
                </w:rPr>
                <w:delText>פירות</w:delText>
              </w:r>
            </w:del>
          </w:p>
        </w:tc>
        <w:tc>
          <w:tcPr>
            <w:tcW w:w="692" w:type="pct"/>
            <w:tcBorders>
              <w:top w:val="single" w:sz="4" w:space="0" w:color="4F81BD"/>
              <w:left w:val="nil"/>
              <w:bottom w:val="nil"/>
              <w:right w:val="nil"/>
            </w:tcBorders>
            <w:shd w:val="clear" w:color="auto" w:fill="auto"/>
            <w:noWrap/>
            <w:vAlign w:val="center"/>
            <w:hideMark/>
          </w:tcPr>
          <w:p w14:paraId="2F6178CE" w14:textId="30FBD63C" w:rsidR="006E1F83" w:rsidDel="00DE6623" w:rsidRDefault="006E1F83">
            <w:pPr>
              <w:spacing w:line="360" w:lineRule="auto"/>
              <w:jc w:val="both"/>
              <w:rPr>
                <w:del w:id="2976" w:author="Yael Armon" w:date="2022-07-03T15:15:00Z"/>
                <w:rFonts w:ascii="Arial" w:hAnsi="Arial" w:cs="Arial"/>
                <w:color w:val="000000"/>
                <w:sz w:val="20"/>
                <w:szCs w:val="20"/>
              </w:rPr>
              <w:pPrChange w:id="2977" w:author="Yael Armon" w:date="2022-07-03T15:16:00Z">
                <w:pPr>
                  <w:bidi w:val="0"/>
                  <w:spacing w:after="0" w:line="240" w:lineRule="auto"/>
                  <w:jc w:val="center"/>
                </w:pPr>
              </w:pPrChange>
            </w:pPr>
            <w:del w:id="2978" w:author="Yael Armon" w:date="2022-07-03T15:15:00Z">
              <w:r w:rsidDel="00DE6623">
                <w:rPr>
                  <w:rFonts w:ascii="Arial" w:hAnsi="Arial" w:cs="Arial"/>
                  <w:color w:val="000000"/>
                  <w:sz w:val="20"/>
                  <w:szCs w:val="20"/>
                </w:rPr>
                <w:delText>1,295</w:delText>
              </w:r>
            </w:del>
          </w:p>
        </w:tc>
        <w:tc>
          <w:tcPr>
            <w:tcW w:w="766" w:type="pct"/>
            <w:tcBorders>
              <w:top w:val="single" w:sz="4" w:space="0" w:color="4F81BD"/>
              <w:left w:val="nil"/>
              <w:bottom w:val="nil"/>
              <w:right w:val="nil"/>
            </w:tcBorders>
            <w:shd w:val="clear" w:color="auto" w:fill="auto"/>
            <w:noWrap/>
            <w:vAlign w:val="center"/>
            <w:hideMark/>
          </w:tcPr>
          <w:p w14:paraId="49644EA7" w14:textId="3B9DAC90" w:rsidR="006E1F83" w:rsidDel="00DE6623" w:rsidRDefault="006E1F83">
            <w:pPr>
              <w:spacing w:line="360" w:lineRule="auto"/>
              <w:jc w:val="both"/>
              <w:rPr>
                <w:del w:id="2979" w:author="Yael Armon" w:date="2022-07-03T15:15:00Z"/>
                <w:rFonts w:ascii="Arial" w:hAnsi="Arial" w:cs="Arial"/>
                <w:color w:val="000000"/>
                <w:sz w:val="20"/>
                <w:szCs w:val="20"/>
              </w:rPr>
              <w:pPrChange w:id="2980" w:author="Yael Armon" w:date="2022-07-03T15:16:00Z">
                <w:pPr>
                  <w:bidi w:val="0"/>
                  <w:spacing w:after="0" w:line="240" w:lineRule="auto"/>
                  <w:jc w:val="center"/>
                </w:pPr>
              </w:pPrChange>
            </w:pPr>
            <w:del w:id="2981" w:author="Yael Armon" w:date="2022-07-03T15:15:00Z">
              <w:r w:rsidDel="00DE6623">
                <w:rPr>
                  <w:rFonts w:ascii="Arial" w:hAnsi="Arial" w:cs="Arial"/>
                  <w:color w:val="000000"/>
                  <w:sz w:val="20"/>
                  <w:szCs w:val="20"/>
                </w:rPr>
                <w:delText>1,567</w:delText>
              </w:r>
            </w:del>
          </w:p>
        </w:tc>
        <w:tc>
          <w:tcPr>
            <w:tcW w:w="780" w:type="pct"/>
            <w:tcBorders>
              <w:top w:val="single" w:sz="4" w:space="0" w:color="4F81BD"/>
              <w:left w:val="nil"/>
              <w:bottom w:val="nil"/>
              <w:right w:val="nil"/>
            </w:tcBorders>
            <w:shd w:val="clear" w:color="auto" w:fill="auto"/>
            <w:noWrap/>
            <w:vAlign w:val="center"/>
            <w:hideMark/>
          </w:tcPr>
          <w:p w14:paraId="282A3203" w14:textId="1AE7CBEA" w:rsidR="006E1F83" w:rsidDel="00DE6623" w:rsidRDefault="006E1F83">
            <w:pPr>
              <w:spacing w:line="360" w:lineRule="auto"/>
              <w:jc w:val="both"/>
              <w:rPr>
                <w:del w:id="2982" w:author="Yael Armon" w:date="2022-07-03T15:15:00Z"/>
                <w:rFonts w:ascii="Arial" w:hAnsi="Arial" w:cs="Arial"/>
                <w:color w:val="000000"/>
                <w:sz w:val="20"/>
                <w:szCs w:val="20"/>
              </w:rPr>
              <w:pPrChange w:id="2983" w:author="Yael Armon" w:date="2022-07-03T15:16:00Z">
                <w:pPr>
                  <w:bidi w:val="0"/>
                  <w:spacing w:after="0" w:line="240" w:lineRule="auto"/>
                  <w:jc w:val="center"/>
                </w:pPr>
              </w:pPrChange>
            </w:pPr>
            <w:del w:id="2984" w:author="Yael Armon" w:date="2022-07-03T15:15:00Z">
              <w:r w:rsidDel="00DE6623">
                <w:rPr>
                  <w:rFonts w:ascii="Arial" w:hAnsi="Arial" w:cs="Arial"/>
                  <w:color w:val="000000"/>
                  <w:sz w:val="20"/>
                  <w:szCs w:val="20"/>
                </w:rPr>
                <w:delText>543</w:delText>
              </w:r>
            </w:del>
          </w:p>
        </w:tc>
        <w:tc>
          <w:tcPr>
            <w:tcW w:w="822" w:type="pct"/>
            <w:tcBorders>
              <w:top w:val="single" w:sz="4" w:space="0" w:color="4F81BD"/>
              <w:left w:val="nil"/>
              <w:bottom w:val="nil"/>
              <w:right w:val="nil"/>
            </w:tcBorders>
            <w:shd w:val="clear" w:color="auto" w:fill="auto"/>
            <w:noWrap/>
            <w:vAlign w:val="center"/>
            <w:hideMark/>
          </w:tcPr>
          <w:p w14:paraId="75CD72A8" w14:textId="4C0C9413" w:rsidR="006E1F83" w:rsidDel="00DE6623" w:rsidRDefault="006E1F83">
            <w:pPr>
              <w:spacing w:line="360" w:lineRule="auto"/>
              <w:jc w:val="both"/>
              <w:rPr>
                <w:del w:id="2985" w:author="Yael Armon" w:date="2022-07-03T15:15:00Z"/>
                <w:rFonts w:ascii="Arial" w:hAnsi="Arial" w:cs="Arial"/>
                <w:color w:val="000000"/>
                <w:sz w:val="20"/>
                <w:szCs w:val="20"/>
              </w:rPr>
              <w:pPrChange w:id="2986" w:author="Yael Armon" w:date="2022-07-03T15:16:00Z">
                <w:pPr>
                  <w:bidi w:val="0"/>
                  <w:spacing w:after="0" w:line="240" w:lineRule="auto"/>
                  <w:jc w:val="center"/>
                </w:pPr>
              </w:pPrChange>
            </w:pPr>
            <w:del w:id="2987" w:author="Yael Armon" w:date="2022-07-03T15:15:00Z">
              <w:r w:rsidDel="00DE6623">
                <w:rPr>
                  <w:rFonts w:ascii="Arial" w:hAnsi="Arial" w:cs="Arial"/>
                  <w:color w:val="000000"/>
                  <w:sz w:val="20"/>
                  <w:szCs w:val="20"/>
                </w:rPr>
                <w:delText>152</w:delText>
              </w:r>
            </w:del>
          </w:p>
        </w:tc>
        <w:tc>
          <w:tcPr>
            <w:tcW w:w="853" w:type="pct"/>
            <w:tcBorders>
              <w:top w:val="single" w:sz="4" w:space="0" w:color="4F81BD"/>
              <w:left w:val="nil"/>
              <w:bottom w:val="nil"/>
              <w:right w:val="single" w:sz="4" w:space="0" w:color="4F81BD"/>
            </w:tcBorders>
            <w:shd w:val="clear" w:color="auto" w:fill="auto"/>
            <w:noWrap/>
            <w:vAlign w:val="center"/>
            <w:hideMark/>
          </w:tcPr>
          <w:p w14:paraId="65B48181" w14:textId="31B78E50" w:rsidR="006E1F83" w:rsidDel="00DE6623" w:rsidRDefault="006E1F83">
            <w:pPr>
              <w:spacing w:line="360" w:lineRule="auto"/>
              <w:jc w:val="both"/>
              <w:rPr>
                <w:del w:id="2988" w:author="Yael Armon" w:date="2022-07-03T15:15:00Z"/>
                <w:rFonts w:ascii="Arial" w:hAnsi="Arial" w:cs="Arial"/>
                <w:color w:val="000000"/>
                <w:sz w:val="20"/>
                <w:szCs w:val="20"/>
              </w:rPr>
              <w:pPrChange w:id="2989" w:author="Yael Armon" w:date="2022-07-03T15:16:00Z">
                <w:pPr>
                  <w:bidi w:val="0"/>
                  <w:spacing w:after="0" w:line="240" w:lineRule="auto"/>
                  <w:jc w:val="center"/>
                </w:pPr>
              </w:pPrChange>
            </w:pPr>
            <w:del w:id="2990" w:author="Yael Armon" w:date="2022-07-03T15:15:00Z">
              <w:r w:rsidDel="00DE6623">
                <w:rPr>
                  <w:rFonts w:ascii="Arial" w:hAnsi="Arial" w:cs="Arial"/>
                  <w:color w:val="000000"/>
                  <w:sz w:val="20"/>
                  <w:szCs w:val="20"/>
                </w:rPr>
                <w:delText>35%</w:delText>
              </w:r>
            </w:del>
          </w:p>
        </w:tc>
      </w:tr>
      <w:tr w:rsidR="006E1F83" w:rsidRPr="00F30274" w:rsidDel="00DE6623" w14:paraId="3C2E469A" w14:textId="73FEA1DC" w:rsidTr="006E1F83">
        <w:trPr>
          <w:trHeight w:val="255"/>
          <w:del w:id="2991" w:author="Yael Armon" w:date="2022-07-03T15:15:00Z"/>
        </w:trPr>
        <w:tc>
          <w:tcPr>
            <w:tcW w:w="1087" w:type="pct"/>
            <w:tcBorders>
              <w:top w:val="single" w:sz="4" w:space="0" w:color="4F81BD"/>
              <w:left w:val="single" w:sz="4" w:space="0" w:color="4F81BD"/>
              <w:bottom w:val="nil"/>
              <w:right w:val="nil"/>
            </w:tcBorders>
            <w:shd w:val="clear" w:color="auto" w:fill="auto"/>
            <w:noWrap/>
            <w:vAlign w:val="bottom"/>
            <w:hideMark/>
          </w:tcPr>
          <w:p w14:paraId="1A498290" w14:textId="14505118" w:rsidR="006E1F83" w:rsidRPr="00C35735" w:rsidDel="00DE6623" w:rsidRDefault="006E1F83">
            <w:pPr>
              <w:spacing w:line="360" w:lineRule="auto"/>
              <w:jc w:val="both"/>
              <w:rPr>
                <w:del w:id="2992" w:author="Yael Armon" w:date="2022-07-03T15:15:00Z"/>
                <w:rFonts w:ascii="Arial" w:eastAsia="Times New Roman" w:hAnsi="Arial" w:cs="Arial"/>
                <w:color w:val="000000"/>
                <w:sz w:val="20"/>
                <w:szCs w:val="20"/>
              </w:rPr>
              <w:pPrChange w:id="2993" w:author="Yael Armon" w:date="2022-07-03T15:16:00Z">
                <w:pPr>
                  <w:spacing w:after="0" w:line="240" w:lineRule="auto"/>
                </w:pPr>
              </w:pPrChange>
            </w:pPr>
            <w:del w:id="2994" w:author="Yael Armon" w:date="2022-07-03T15:15:00Z">
              <w:r w:rsidRPr="00C35735" w:rsidDel="00DE6623">
                <w:rPr>
                  <w:rFonts w:ascii="Arial" w:eastAsia="Times New Roman" w:hAnsi="Arial" w:cs="Arial"/>
                  <w:color w:val="000000"/>
                  <w:sz w:val="20"/>
                  <w:szCs w:val="20"/>
                  <w:rtl/>
                </w:rPr>
                <w:delText>ירקות</w:delText>
              </w:r>
            </w:del>
          </w:p>
        </w:tc>
        <w:tc>
          <w:tcPr>
            <w:tcW w:w="692" w:type="pct"/>
            <w:tcBorders>
              <w:top w:val="single" w:sz="4" w:space="0" w:color="4F81BD"/>
              <w:left w:val="nil"/>
              <w:bottom w:val="nil"/>
              <w:right w:val="nil"/>
            </w:tcBorders>
            <w:shd w:val="clear" w:color="auto" w:fill="auto"/>
            <w:noWrap/>
            <w:vAlign w:val="center"/>
            <w:hideMark/>
          </w:tcPr>
          <w:p w14:paraId="11229EDD" w14:textId="09892050" w:rsidR="006E1F83" w:rsidDel="00DE6623" w:rsidRDefault="006E1F83">
            <w:pPr>
              <w:spacing w:line="360" w:lineRule="auto"/>
              <w:jc w:val="both"/>
              <w:rPr>
                <w:del w:id="2995" w:author="Yael Armon" w:date="2022-07-03T15:15:00Z"/>
                <w:rFonts w:ascii="Arial" w:hAnsi="Arial" w:cs="Arial"/>
                <w:color w:val="000000"/>
                <w:sz w:val="20"/>
                <w:szCs w:val="20"/>
              </w:rPr>
              <w:pPrChange w:id="2996" w:author="Yael Armon" w:date="2022-07-03T15:16:00Z">
                <w:pPr>
                  <w:bidi w:val="0"/>
                  <w:spacing w:after="0" w:line="240" w:lineRule="auto"/>
                  <w:jc w:val="center"/>
                </w:pPr>
              </w:pPrChange>
            </w:pPr>
            <w:del w:id="2997" w:author="Yael Armon" w:date="2022-07-03T15:15:00Z">
              <w:r w:rsidDel="00DE6623">
                <w:rPr>
                  <w:rFonts w:ascii="Arial" w:hAnsi="Arial" w:cs="Arial"/>
                  <w:color w:val="000000"/>
                  <w:sz w:val="20"/>
                  <w:szCs w:val="20"/>
                </w:rPr>
                <w:delText>1,635</w:delText>
              </w:r>
            </w:del>
          </w:p>
        </w:tc>
        <w:tc>
          <w:tcPr>
            <w:tcW w:w="766" w:type="pct"/>
            <w:tcBorders>
              <w:top w:val="single" w:sz="4" w:space="0" w:color="4F81BD"/>
              <w:left w:val="nil"/>
              <w:bottom w:val="nil"/>
              <w:right w:val="nil"/>
            </w:tcBorders>
            <w:shd w:val="clear" w:color="auto" w:fill="auto"/>
            <w:noWrap/>
            <w:vAlign w:val="center"/>
            <w:hideMark/>
          </w:tcPr>
          <w:p w14:paraId="783541E0" w14:textId="37D3E0AD" w:rsidR="006E1F83" w:rsidDel="00DE6623" w:rsidRDefault="006E1F83">
            <w:pPr>
              <w:spacing w:line="360" w:lineRule="auto"/>
              <w:jc w:val="both"/>
              <w:rPr>
                <w:del w:id="2998" w:author="Yael Armon" w:date="2022-07-03T15:15:00Z"/>
                <w:rFonts w:ascii="Arial" w:hAnsi="Arial" w:cs="Arial"/>
                <w:color w:val="000000"/>
                <w:sz w:val="20"/>
                <w:szCs w:val="20"/>
              </w:rPr>
              <w:pPrChange w:id="2999" w:author="Yael Armon" w:date="2022-07-03T15:16:00Z">
                <w:pPr>
                  <w:bidi w:val="0"/>
                  <w:spacing w:after="0" w:line="240" w:lineRule="auto"/>
                  <w:jc w:val="center"/>
                </w:pPr>
              </w:pPrChange>
            </w:pPr>
            <w:del w:id="3000" w:author="Yael Armon" w:date="2022-07-03T15:15:00Z">
              <w:r w:rsidDel="00DE6623">
                <w:rPr>
                  <w:rFonts w:ascii="Arial" w:hAnsi="Arial" w:cs="Arial"/>
                  <w:color w:val="000000"/>
                  <w:sz w:val="20"/>
                  <w:szCs w:val="20"/>
                </w:rPr>
                <w:delText>1,779</w:delText>
              </w:r>
            </w:del>
          </w:p>
        </w:tc>
        <w:tc>
          <w:tcPr>
            <w:tcW w:w="780" w:type="pct"/>
            <w:tcBorders>
              <w:top w:val="single" w:sz="4" w:space="0" w:color="4F81BD"/>
              <w:left w:val="nil"/>
              <w:bottom w:val="nil"/>
              <w:right w:val="nil"/>
            </w:tcBorders>
            <w:shd w:val="clear" w:color="auto" w:fill="auto"/>
            <w:noWrap/>
            <w:vAlign w:val="center"/>
            <w:hideMark/>
          </w:tcPr>
          <w:p w14:paraId="2E2D140E" w14:textId="180925E4" w:rsidR="006E1F83" w:rsidDel="00DE6623" w:rsidRDefault="006E1F83">
            <w:pPr>
              <w:spacing w:line="360" w:lineRule="auto"/>
              <w:jc w:val="both"/>
              <w:rPr>
                <w:del w:id="3001" w:author="Yael Armon" w:date="2022-07-03T15:15:00Z"/>
                <w:rFonts w:ascii="Arial" w:hAnsi="Arial" w:cs="Arial"/>
                <w:color w:val="000000"/>
                <w:sz w:val="20"/>
                <w:szCs w:val="20"/>
              </w:rPr>
              <w:pPrChange w:id="3002" w:author="Yael Armon" w:date="2022-07-03T15:16:00Z">
                <w:pPr>
                  <w:bidi w:val="0"/>
                  <w:spacing w:after="0" w:line="240" w:lineRule="auto"/>
                  <w:jc w:val="center"/>
                </w:pPr>
              </w:pPrChange>
            </w:pPr>
            <w:del w:id="3003" w:author="Yael Armon" w:date="2022-07-03T15:15:00Z">
              <w:r w:rsidDel="00DE6623">
                <w:rPr>
                  <w:rFonts w:ascii="Arial" w:hAnsi="Arial" w:cs="Arial"/>
                  <w:color w:val="000000"/>
                  <w:sz w:val="20"/>
                  <w:szCs w:val="20"/>
                </w:rPr>
                <w:delText>998</w:delText>
              </w:r>
            </w:del>
          </w:p>
        </w:tc>
        <w:tc>
          <w:tcPr>
            <w:tcW w:w="822" w:type="pct"/>
            <w:tcBorders>
              <w:top w:val="single" w:sz="4" w:space="0" w:color="4F81BD"/>
              <w:left w:val="nil"/>
              <w:bottom w:val="nil"/>
              <w:right w:val="nil"/>
            </w:tcBorders>
            <w:shd w:val="clear" w:color="auto" w:fill="auto"/>
            <w:noWrap/>
            <w:vAlign w:val="center"/>
            <w:hideMark/>
          </w:tcPr>
          <w:p w14:paraId="1267234C" w14:textId="2F15C105" w:rsidR="006E1F83" w:rsidDel="00DE6623" w:rsidRDefault="006E1F83">
            <w:pPr>
              <w:spacing w:line="360" w:lineRule="auto"/>
              <w:jc w:val="both"/>
              <w:rPr>
                <w:del w:id="3004" w:author="Yael Armon" w:date="2022-07-03T15:15:00Z"/>
                <w:rFonts w:ascii="Arial" w:hAnsi="Arial" w:cs="Arial"/>
                <w:color w:val="000000"/>
                <w:sz w:val="20"/>
                <w:szCs w:val="20"/>
              </w:rPr>
              <w:pPrChange w:id="3005" w:author="Yael Armon" w:date="2022-07-03T15:16:00Z">
                <w:pPr>
                  <w:bidi w:val="0"/>
                  <w:spacing w:after="0" w:line="240" w:lineRule="auto"/>
                  <w:jc w:val="center"/>
                </w:pPr>
              </w:pPrChange>
            </w:pPr>
            <w:del w:id="3006" w:author="Yael Armon" w:date="2022-07-03T15:15:00Z">
              <w:r w:rsidDel="00DE6623">
                <w:rPr>
                  <w:rFonts w:ascii="Arial" w:hAnsi="Arial" w:cs="Arial"/>
                  <w:color w:val="000000"/>
                  <w:sz w:val="20"/>
                  <w:szCs w:val="20"/>
                </w:rPr>
                <w:delText>546</w:delText>
              </w:r>
            </w:del>
          </w:p>
        </w:tc>
        <w:tc>
          <w:tcPr>
            <w:tcW w:w="853" w:type="pct"/>
            <w:tcBorders>
              <w:top w:val="single" w:sz="4" w:space="0" w:color="4F81BD"/>
              <w:left w:val="nil"/>
              <w:bottom w:val="nil"/>
              <w:right w:val="single" w:sz="4" w:space="0" w:color="4F81BD"/>
            </w:tcBorders>
            <w:shd w:val="clear" w:color="auto" w:fill="auto"/>
            <w:noWrap/>
            <w:vAlign w:val="center"/>
            <w:hideMark/>
          </w:tcPr>
          <w:p w14:paraId="19C1D5A8" w14:textId="793EA9A2" w:rsidR="006E1F83" w:rsidDel="00DE6623" w:rsidRDefault="006E1F83">
            <w:pPr>
              <w:spacing w:line="360" w:lineRule="auto"/>
              <w:jc w:val="both"/>
              <w:rPr>
                <w:del w:id="3007" w:author="Yael Armon" w:date="2022-07-03T15:15:00Z"/>
                <w:rFonts w:ascii="Arial" w:hAnsi="Arial" w:cs="Arial"/>
                <w:color w:val="000000"/>
                <w:sz w:val="20"/>
                <w:szCs w:val="20"/>
              </w:rPr>
              <w:pPrChange w:id="3008" w:author="Yael Armon" w:date="2022-07-03T15:16:00Z">
                <w:pPr>
                  <w:bidi w:val="0"/>
                  <w:spacing w:after="0" w:line="240" w:lineRule="auto"/>
                  <w:jc w:val="center"/>
                </w:pPr>
              </w:pPrChange>
            </w:pPr>
            <w:del w:id="3009" w:author="Yael Armon" w:date="2022-07-03T15:15:00Z">
              <w:r w:rsidDel="00DE6623">
                <w:rPr>
                  <w:rFonts w:ascii="Arial" w:hAnsi="Arial" w:cs="Arial"/>
                  <w:color w:val="000000"/>
                  <w:sz w:val="20"/>
                  <w:szCs w:val="20"/>
                </w:rPr>
                <w:delText>56%</w:delText>
              </w:r>
            </w:del>
          </w:p>
        </w:tc>
      </w:tr>
      <w:tr w:rsidR="006E1F83" w:rsidRPr="00F30274" w:rsidDel="00DE6623" w14:paraId="131C99D8" w14:textId="4785C368" w:rsidTr="006E1F83">
        <w:trPr>
          <w:trHeight w:val="255"/>
          <w:del w:id="3010" w:author="Yael Armon" w:date="2022-07-03T15:15:00Z"/>
        </w:trPr>
        <w:tc>
          <w:tcPr>
            <w:tcW w:w="1087" w:type="pct"/>
            <w:tcBorders>
              <w:top w:val="single" w:sz="4" w:space="0" w:color="4F81BD"/>
              <w:left w:val="single" w:sz="4" w:space="0" w:color="4F81BD"/>
              <w:bottom w:val="nil"/>
              <w:right w:val="nil"/>
            </w:tcBorders>
            <w:shd w:val="clear" w:color="auto" w:fill="auto"/>
            <w:noWrap/>
            <w:vAlign w:val="bottom"/>
            <w:hideMark/>
          </w:tcPr>
          <w:p w14:paraId="5657611A" w14:textId="7CDC98AE" w:rsidR="006E1F83" w:rsidRPr="00C35735" w:rsidDel="00DE6623" w:rsidRDefault="006E1F83">
            <w:pPr>
              <w:spacing w:line="360" w:lineRule="auto"/>
              <w:jc w:val="both"/>
              <w:rPr>
                <w:del w:id="3011" w:author="Yael Armon" w:date="2022-07-03T15:15:00Z"/>
                <w:rFonts w:ascii="Arial" w:eastAsia="Times New Roman" w:hAnsi="Arial" w:cs="Arial"/>
                <w:color w:val="000000"/>
                <w:sz w:val="20"/>
                <w:szCs w:val="20"/>
              </w:rPr>
              <w:pPrChange w:id="3012" w:author="Yael Armon" w:date="2022-07-03T15:16:00Z">
                <w:pPr>
                  <w:spacing w:after="0" w:line="240" w:lineRule="auto"/>
                </w:pPr>
              </w:pPrChange>
            </w:pPr>
            <w:del w:id="3013" w:author="Yael Armon" w:date="2022-07-03T15:15:00Z">
              <w:r w:rsidRPr="00C35735" w:rsidDel="00DE6623">
                <w:rPr>
                  <w:rFonts w:ascii="Arial" w:eastAsia="Times New Roman" w:hAnsi="Arial" w:cs="Arial"/>
                  <w:color w:val="000000"/>
                  <w:sz w:val="20"/>
                  <w:szCs w:val="20"/>
                  <w:rtl/>
                </w:rPr>
                <w:delText>תפו"א ועמילנים</w:delText>
              </w:r>
            </w:del>
          </w:p>
        </w:tc>
        <w:tc>
          <w:tcPr>
            <w:tcW w:w="692" w:type="pct"/>
            <w:tcBorders>
              <w:top w:val="single" w:sz="4" w:space="0" w:color="4F81BD"/>
              <w:left w:val="nil"/>
              <w:bottom w:val="nil"/>
              <w:right w:val="nil"/>
            </w:tcBorders>
            <w:shd w:val="clear" w:color="auto" w:fill="auto"/>
            <w:noWrap/>
            <w:vAlign w:val="center"/>
            <w:hideMark/>
          </w:tcPr>
          <w:p w14:paraId="71351682" w14:textId="0F58B831" w:rsidR="006E1F83" w:rsidDel="00DE6623" w:rsidRDefault="006E1F83">
            <w:pPr>
              <w:spacing w:line="360" w:lineRule="auto"/>
              <w:jc w:val="both"/>
              <w:rPr>
                <w:del w:id="3014" w:author="Yael Armon" w:date="2022-07-03T15:15:00Z"/>
                <w:rFonts w:ascii="Arial" w:hAnsi="Arial" w:cs="Arial"/>
                <w:color w:val="000000"/>
                <w:sz w:val="20"/>
                <w:szCs w:val="20"/>
              </w:rPr>
              <w:pPrChange w:id="3015" w:author="Yael Armon" w:date="2022-07-03T15:16:00Z">
                <w:pPr>
                  <w:bidi w:val="0"/>
                  <w:spacing w:after="0" w:line="240" w:lineRule="auto"/>
                  <w:jc w:val="center"/>
                </w:pPr>
              </w:pPrChange>
            </w:pPr>
            <w:del w:id="3016" w:author="Yael Armon" w:date="2022-07-03T15:15:00Z">
              <w:r w:rsidDel="00DE6623">
                <w:rPr>
                  <w:rFonts w:ascii="Arial" w:hAnsi="Arial" w:cs="Arial"/>
                  <w:color w:val="000000"/>
                  <w:sz w:val="20"/>
                  <w:szCs w:val="20"/>
                </w:rPr>
                <w:delText>314</w:delText>
              </w:r>
            </w:del>
          </w:p>
        </w:tc>
        <w:tc>
          <w:tcPr>
            <w:tcW w:w="766" w:type="pct"/>
            <w:tcBorders>
              <w:top w:val="single" w:sz="4" w:space="0" w:color="4F81BD"/>
              <w:left w:val="nil"/>
              <w:bottom w:val="nil"/>
              <w:right w:val="nil"/>
            </w:tcBorders>
            <w:shd w:val="clear" w:color="auto" w:fill="auto"/>
            <w:noWrap/>
            <w:vAlign w:val="center"/>
            <w:hideMark/>
          </w:tcPr>
          <w:p w14:paraId="1CAD60EE" w14:textId="3F510EAA" w:rsidR="006E1F83" w:rsidDel="00DE6623" w:rsidRDefault="006E1F83">
            <w:pPr>
              <w:spacing w:line="360" w:lineRule="auto"/>
              <w:jc w:val="both"/>
              <w:rPr>
                <w:del w:id="3017" w:author="Yael Armon" w:date="2022-07-03T15:15:00Z"/>
                <w:rFonts w:ascii="Arial" w:hAnsi="Arial" w:cs="Arial"/>
                <w:color w:val="000000"/>
                <w:sz w:val="20"/>
                <w:szCs w:val="20"/>
              </w:rPr>
              <w:pPrChange w:id="3018" w:author="Yael Armon" w:date="2022-07-03T15:16:00Z">
                <w:pPr>
                  <w:bidi w:val="0"/>
                  <w:spacing w:after="0" w:line="240" w:lineRule="auto"/>
                  <w:jc w:val="center"/>
                </w:pPr>
              </w:pPrChange>
            </w:pPr>
            <w:del w:id="3019" w:author="Yael Armon" w:date="2022-07-03T15:15:00Z">
              <w:r w:rsidDel="00DE6623">
                <w:rPr>
                  <w:rFonts w:ascii="Arial" w:hAnsi="Arial" w:cs="Arial"/>
                  <w:color w:val="000000"/>
                  <w:sz w:val="20"/>
                  <w:szCs w:val="20"/>
                </w:rPr>
                <w:delText>673</w:delText>
              </w:r>
            </w:del>
          </w:p>
        </w:tc>
        <w:tc>
          <w:tcPr>
            <w:tcW w:w="780" w:type="pct"/>
            <w:tcBorders>
              <w:top w:val="single" w:sz="4" w:space="0" w:color="4F81BD"/>
              <w:left w:val="nil"/>
              <w:bottom w:val="nil"/>
              <w:right w:val="nil"/>
            </w:tcBorders>
            <w:shd w:val="clear" w:color="auto" w:fill="auto"/>
            <w:noWrap/>
            <w:vAlign w:val="center"/>
            <w:hideMark/>
          </w:tcPr>
          <w:p w14:paraId="426C4CEC" w14:textId="274AD08B" w:rsidR="006E1F83" w:rsidDel="00DE6623" w:rsidRDefault="006E1F83">
            <w:pPr>
              <w:spacing w:line="360" w:lineRule="auto"/>
              <w:jc w:val="both"/>
              <w:rPr>
                <w:del w:id="3020" w:author="Yael Armon" w:date="2022-07-03T15:15:00Z"/>
                <w:rFonts w:ascii="Arial" w:hAnsi="Arial" w:cs="Arial"/>
                <w:color w:val="000000"/>
                <w:sz w:val="20"/>
                <w:szCs w:val="20"/>
              </w:rPr>
              <w:pPrChange w:id="3021" w:author="Yael Armon" w:date="2022-07-03T15:16:00Z">
                <w:pPr>
                  <w:bidi w:val="0"/>
                  <w:spacing w:after="0" w:line="240" w:lineRule="auto"/>
                  <w:jc w:val="center"/>
                </w:pPr>
              </w:pPrChange>
            </w:pPr>
            <w:del w:id="3022" w:author="Yael Armon" w:date="2022-07-03T15:15:00Z">
              <w:r w:rsidDel="00DE6623">
                <w:rPr>
                  <w:rFonts w:ascii="Arial" w:hAnsi="Arial" w:cs="Arial"/>
                  <w:color w:val="000000"/>
                  <w:sz w:val="20"/>
                  <w:szCs w:val="20"/>
                </w:rPr>
                <w:delText>238</w:delText>
              </w:r>
            </w:del>
          </w:p>
        </w:tc>
        <w:tc>
          <w:tcPr>
            <w:tcW w:w="822" w:type="pct"/>
            <w:tcBorders>
              <w:top w:val="single" w:sz="4" w:space="0" w:color="4F81BD"/>
              <w:left w:val="nil"/>
              <w:bottom w:val="nil"/>
              <w:right w:val="nil"/>
            </w:tcBorders>
            <w:shd w:val="clear" w:color="auto" w:fill="auto"/>
            <w:noWrap/>
            <w:vAlign w:val="center"/>
            <w:hideMark/>
          </w:tcPr>
          <w:p w14:paraId="4FCFD7FE" w14:textId="36D41054" w:rsidR="006E1F83" w:rsidDel="00DE6623" w:rsidRDefault="006E1F83">
            <w:pPr>
              <w:spacing w:line="360" w:lineRule="auto"/>
              <w:jc w:val="both"/>
              <w:rPr>
                <w:del w:id="3023" w:author="Yael Armon" w:date="2022-07-03T15:15:00Z"/>
                <w:rFonts w:ascii="Arial" w:hAnsi="Arial" w:cs="Arial"/>
                <w:color w:val="000000"/>
                <w:sz w:val="20"/>
                <w:szCs w:val="20"/>
              </w:rPr>
              <w:pPrChange w:id="3024" w:author="Yael Armon" w:date="2022-07-03T15:16:00Z">
                <w:pPr>
                  <w:bidi w:val="0"/>
                  <w:spacing w:after="0" w:line="240" w:lineRule="auto"/>
                  <w:jc w:val="center"/>
                </w:pPr>
              </w:pPrChange>
            </w:pPr>
            <w:del w:id="3025" w:author="Yael Armon" w:date="2022-07-03T15:15:00Z">
              <w:r w:rsidDel="00DE6623">
                <w:rPr>
                  <w:rFonts w:ascii="Arial" w:hAnsi="Arial" w:cs="Arial"/>
                  <w:color w:val="000000"/>
                  <w:sz w:val="20"/>
                  <w:szCs w:val="20"/>
                </w:rPr>
                <w:delText>145</w:delText>
              </w:r>
            </w:del>
          </w:p>
        </w:tc>
        <w:tc>
          <w:tcPr>
            <w:tcW w:w="853" w:type="pct"/>
            <w:tcBorders>
              <w:top w:val="single" w:sz="4" w:space="0" w:color="4F81BD"/>
              <w:left w:val="nil"/>
              <w:bottom w:val="nil"/>
              <w:right w:val="single" w:sz="4" w:space="0" w:color="4F81BD"/>
            </w:tcBorders>
            <w:shd w:val="clear" w:color="auto" w:fill="auto"/>
            <w:noWrap/>
            <w:vAlign w:val="center"/>
            <w:hideMark/>
          </w:tcPr>
          <w:p w14:paraId="739E1871" w14:textId="42941F68" w:rsidR="006E1F83" w:rsidDel="00DE6623" w:rsidRDefault="006E1F83">
            <w:pPr>
              <w:spacing w:line="360" w:lineRule="auto"/>
              <w:jc w:val="both"/>
              <w:rPr>
                <w:del w:id="3026" w:author="Yael Armon" w:date="2022-07-03T15:15:00Z"/>
                <w:rFonts w:ascii="Arial" w:hAnsi="Arial" w:cs="Arial"/>
                <w:color w:val="000000"/>
                <w:sz w:val="20"/>
                <w:szCs w:val="20"/>
              </w:rPr>
              <w:pPrChange w:id="3027" w:author="Yael Armon" w:date="2022-07-03T15:16:00Z">
                <w:pPr>
                  <w:bidi w:val="0"/>
                  <w:spacing w:after="0" w:line="240" w:lineRule="auto"/>
                  <w:jc w:val="center"/>
                </w:pPr>
              </w:pPrChange>
            </w:pPr>
            <w:del w:id="3028" w:author="Yael Armon" w:date="2022-07-03T15:15:00Z">
              <w:r w:rsidDel="00DE6623">
                <w:rPr>
                  <w:rFonts w:ascii="Arial" w:hAnsi="Arial" w:cs="Arial"/>
                  <w:color w:val="000000"/>
                  <w:sz w:val="20"/>
                  <w:szCs w:val="20"/>
                </w:rPr>
                <w:delText>35%</w:delText>
              </w:r>
            </w:del>
          </w:p>
        </w:tc>
      </w:tr>
      <w:tr w:rsidR="006E1F83" w:rsidRPr="00F30274" w:rsidDel="00DE6623" w14:paraId="53BD5BB4" w14:textId="347F7707" w:rsidTr="006E1F83">
        <w:trPr>
          <w:trHeight w:val="255"/>
          <w:del w:id="3029" w:author="Yael Armon" w:date="2022-07-03T15:15:00Z"/>
        </w:trPr>
        <w:tc>
          <w:tcPr>
            <w:tcW w:w="1087" w:type="pct"/>
            <w:tcBorders>
              <w:top w:val="single" w:sz="4" w:space="0" w:color="4F81BD"/>
              <w:left w:val="single" w:sz="4" w:space="0" w:color="4F81BD"/>
              <w:bottom w:val="nil"/>
              <w:right w:val="nil"/>
            </w:tcBorders>
            <w:shd w:val="clear" w:color="auto" w:fill="auto"/>
            <w:noWrap/>
            <w:vAlign w:val="bottom"/>
            <w:hideMark/>
          </w:tcPr>
          <w:p w14:paraId="4B46B16F" w14:textId="273E678C" w:rsidR="006E1F83" w:rsidRPr="00C35735" w:rsidDel="00DE6623" w:rsidRDefault="006E1F83">
            <w:pPr>
              <w:spacing w:line="360" w:lineRule="auto"/>
              <w:jc w:val="both"/>
              <w:rPr>
                <w:del w:id="3030" w:author="Yael Armon" w:date="2022-07-03T15:15:00Z"/>
                <w:rFonts w:ascii="Arial" w:eastAsia="Times New Roman" w:hAnsi="Arial" w:cs="Arial"/>
                <w:color w:val="000000"/>
                <w:sz w:val="20"/>
                <w:szCs w:val="20"/>
              </w:rPr>
              <w:pPrChange w:id="3031" w:author="Yael Armon" w:date="2022-07-03T15:16:00Z">
                <w:pPr>
                  <w:spacing w:after="0" w:line="240" w:lineRule="auto"/>
                </w:pPr>
              </w:pPrChange>
            </w:pPr>
            <w:del w:id="3032" w:author="Yael Armon" w:date="2022-07-03T15:15:00Z">
              <w:r w:rsidRPr="00C35735" w:rsidDel="00DE6623">
                <w:rPr>
                  <w:rFonts w:ascii="Arial" w:eastAsia="Times New Roman" w:hAnsi="Arial" w:cs="Arial"/>
                  <w:color w:val="000000"/>
                  <w:sz w:val="20"/>
                  <w:szCs w:val="20"/>
                  <w:rtl/>
                </w:rPr>
                <w:delText>דגנים וקטניות</w:delText>
              </w:r>
              <w:r w:rsidDel="00DE6623">
                <w:rPr>
                  <w:rFonts w:ascii="Arial" w:eastAsia="Times New Roman" w:hAnsi="Arial" w:cs="Arial" w:hint="cs"/>
                  <w:color w:val="000000"/>
                  <w:sz w:val="20"/>
                  <w:szCs w:val="20"/>
                  <w:rtl/>
                </w:rPr>
                <w:delText>*</w:delText>
              </w:r>
            </w:del>
          </w:p>
        </w:tc>
        <w:tc>
          <w:tcPr>
            <w:tcW w:w="692" w:type="pct"/>
            <w:tcBorders>
              <w:top w:val="single" w:sz="4" w:space="0" w:color="4F81BD"/>
              <w:left w:val="nil"/>
              <w:bottom w:val="nil"/>
              <w:right w:val="nil"/>
            </w:tcBorders>
            <w:shd w:val="clear" w:color="auto" w:fill="auto"/>
            <w:noWrap/>
            <w:vAlign w:val="center"/>
            <w:hideMark/>
          </w:tcPr>
          <w:p w14:paraId="7211D17A" w14:textId="36892C7C" w:rsidR="006E1F83" w:rsidDel="00DE6623" w:rsidRDefault="006E1F83">
            <w:pPr>
              <w:spacing w:line="360" w:lineRule="auto"/>
              <w:jc w:val="both"/>
              <w:rPr>
                <w:del w:id="3033" w:author="Yael Armon" w:date="2022-07-03T15:15:00Z"/>
                <w:rFonts w:ascii="Arial" w:hAnsi="Arial" w:cs="Arial"/>
                <w:color w:val="000000"/>
                <w:sz w:val="20"/>
                <w:szCs w:val="20"/>
              </w:rPr>
              <w:pPrChange w:id="3034" w:author="Yael Armon" w:date="2022-07-03T15:16:00Z">
                <w:pPr>
                  <w:bidi w:val="0"/>
                  <w:spacing w:after="0" w:line="240" w:lineRule="auto"/>
                  <w:jc w:val="center"/>
                </w:pPr>
              </w:pPrChange>
            </w:pPr>
            <w:del w:id="3035" w:author="Yael Armon" w:date="2022-07-03T15:15:00Z">
              <w:r w:rsidDel="00DE6623">
                <w:rPr>
                  <w:rFonts w:ascii="Arial" w:hAnsi="Arial" w:cs="Arial"/>
                  <w:color w:val="000000"/>
                  <w:sz w:val="20"/>
                  <w:szCs w:val="20"/>
                </w:rPr>
                <w:delText>1,439</w:delText>
              </w:r>
            </w:del>
          </w:p>
        </w:tc>
        <w:tc>
          <w:tcPr>
            <w:tcW w:w="766" w:type="pct"/>
            <w:tcBorders>
              <w:top w:val="single" w:sz="4" w:space="0" w:color="4F81BD"/>
              <w:left w:val="nil"/>
              <w:bottom w:val="nil"/>
              <w:right w:val="nil"/>
            </w:tcBorders>
            <w:shd w:val="clear" w:color="auto" w:fill="auto"/>
            <w:noWrap/>
            <w:vAlign w:val="center"/>
            <w:hideMark/>
          </w:tcPr>
          <w:p w14:paraId="309E3393" w14:textId="0AE6BA99" w:rsidR="006E1F83" w:rsidDel="00DE6623" w:rsidRDefault="006E1F83">
            <w:pPr>
              <w:spacing w:line="360" w:lineRule="auto"/>
              <w:jc w:val="both"/>
              <w:rPr>
                <w:del w:id="3036" w:author="Yael Armon" w:date="2022-07-03T15:15:00Z"/>
                <w:rFonts w:ascii="Arial" w:hAnsi="Arial" w:cs="Arial"/>
                <w:color w:val="000000"/>
                <w:sz w:val="20"/>
                <w:szCs w:val="20"/>
              </w:rPr>
              <w:pPrChange w:id="3037" w:author="Yael Armon" w:date="2022-07-03T15:16:00Z">
                <w:pPr>
                  <w:bidi w:val="0"/>
                  <w:spacing w:after="0" w:line="240" w:lineRule="auto"/>
                  <w:jc w:val="center"/>
                </w:pPr>
              </w:pPrChange>
            </w:pPr>
            <w:del w:id="3038" w:author="Yael Armon" w:date="2022-07-03T15:15:00Z">
              <w:r w:rsidDel="00DE6623">
                <w:rPr>
                  <w:rFonts w:ascii="Arial" w:hAnsi="Arial" w:cs="Arial"/>
                  <w:color w:val="000000"/>
                  <w:sz w:val="20"/>
                  <w:szCs w:val="20"/>
                </w:rPr>
                <w:delText>440</w:delText>
              </w:r>
            </w:del>
          </w:p>
        </w:tc>
        <w:tc>
          <w:tcPr>
            <w:tcW w:w="780" w:type="pct"/>
            <w:tcBorders>
              <w:top w:val="single" w:sz="4" w:space="0" w:color="4F81BD"/>
              <w:left w:val="nil"/>
              <w:bottom w:val="nil"/>
              <w:right w:val="nil"/>
            </w:tcBorders>
            <w:shd w:val="clear" w:color="auto" w:fill="auto"/>
            <w:noWrap/>
            <w:vAlign w:val="center"/>
            <w:hideMark/>
          </w:tcPr>
          <w:p w14:paraId="402D6ACA" w14:textId="6D8BB62E" w:rsidR="006E1F83" w:rsidDel="00DE6623" w:rsidRDefault="006E1F83">
            <w:pPr>
              <w:spacing w:line="360" w:lineRule="auto"/>
              <w:jc w:val="both"/>
              <w:rPr>
                <w:del w:id="3039" w:author="Yael Armon" w:date="2022-07-03T15:15:00Z"/>
                <w:rFonts w:ascii="Arial" w:hAnsi="Arial" w:cs="Arial"/>
                <w:color w:val="000000"/>
                <w:sz w:val="20"/>
                <w:szCs w:val="20"/>
              </w:rPr>
              <w:pPrChange w:id="3040" w:author="Yael Armon" w:date="2022-07-03T15:16:00Z">
                <w:pPr>
                  <w:bidi w:val="0"/>
                  <w:spacing w:after="0" w:line="240" w:lineRule="auto"/>
                  <w:jc w:val="center"/>
                </w:pPr>
              </w:pPrChange>
            </w:pPr>
            <w:del w:id="3041" w:author="Yael Armon" w:date="2022-07-03T15:15:00Z">
              <w:r w:rsidDel="00DE6623">
                <w:rPr>
                  <w:rFonts w:ascii="Arial" w:hAnsi="Arial" w:cs="Arial"/>
                  <w:color w:val="000000"/>
                  <w:sz w:val="20"/>
                  <w:szCs w:val="20"/>
                </w:rPr>
                <w:delText>302</w:delText>
              </w:r>
            </w:del>
          </w:p>
        </w:tc>
        <w:tc>
          <w:tcPr>
            <w:tcW w:w="822" w:type="pct"/>
            <w:tcBorders>
              <w:top w:val="single" w:sz="4" w:space="0" w:color="4F81BD"/>
              <w:left w:val="nil"/>
              <w:bottom w:val="nil"/>
              <w:right w:val="nil"/>
            </w:tcBorders>
            <w:shd w:val="clear" w:color="auto" w:fill="auto"/>
            <w:noWrap/>
            <w:vAlign w:val="center"/>
            <w:hideMark/>
          </w:tcPr>
          <w:p w14:paraId="29669FCD" w14:textId="53BCA5EF" w:rsidR="006E1F83" w:rsidDel="00DE6623" w:rsidRDefault="006E1F83">
            <w:pPr>
              <w:spacing w:line="360" w:lineRule="auto"/>
              <w:jc w:val="both"/>
              <w:rPr>
                <w:del w:id="3042" w:author="Yael Armon" w:date="2022-07-03T15:15:00Z"/>
                <w:rFonts w:ascii="Arial" w:hAnsi="Arial" w:cs="Arial"/>
                <w:color w:val="000000"/>
                <w:sz w:val="20"/>
                <w:szCs w:val="20"/>
              </w:rPr>
              <w:pPrChange w:id="3043" w:author="Yael Armon" w:date="2022-07-03T15:16:00Z">
                <w:pPr>
                  <w:bidi w:val="0"/>
                  <w:spacing w:after="0" w:line="240" w:lineRule="auto"/>
                  <w:jc w:val="center"/>
                </w:pPr>
              </w:pPrChange>
            </w:pPr>
            <w:del w:id="3044" w:author="Yael Armon" w:date="2022-07-03T15:15:00Z">
              <w:r w:rsidDel="00DE6623">
                <w:rPr>
                  <w:rFonts w:ascii="Arial" w:hAnsi="Arial" w:cs="Arial"/>
                  <w:color w:val="000000"/>
                  <w:sz w:val="20"/>
                  <w:szCs w:val="20"/>
                </w:rPr>
                <w:delText>65</w:delText>
              </w:r>
            </w:del>
          </w:p>
        </w:tc>
        <w:tc>
          <w:tcPr>
            <w:tcW w:w="853" w:type="pct"/>
            <w:tcBorders>
              <w:top w:val="single" w:sz="4" w:space="0" w:color="4F81BD"/>
              <w:left w:val="nil"/>
              <w:bottom w:val="nil"/>
              <w:right w:val="single" w:sz="4" w:space="0" w:color="4F81BD"/>
            </w:tcBorders>
            <w:shd w:val="clear" w:color="auto" w:fill="auto"/>
            <w:noWrap/>
            <w:vAlign w:val="center"/>
            <w:hideMark/>
          </w:tcPr>
          <w:p w14:paraId="610D3BD6" w14:textId="5677297D" w:rsidR="006E1F83" w:rsidDel="00DE6623" w:rsidRDefault="006E1F83">
            <w:pPr>
              <w:spacing w:line="360" w:lineRule="auto"/>
              <w:jc w:val="both"/>
              <w:rPr>
                <w:del w:id="3045" w:author="Yael Armon" w:date="2022-07-03T15:15:00Z"/>
                <w:rFonts w:ascii="Arial" w:hAnsi="Arial" w:cs="Arial"/>
                <w:color w:val="000000"/>
                <w:sz w:val="20"/>
                <w:szCs w:val="20"/>
              </w:rPr>
              <w:pPrChange w:id="3046" w:author="Yael Armon" w:date="2022-07-03T15:16:00Z">
                <w:pPr>
                  <w:bidi w:val="0"/>
                  <w:spacing w:after="0" w:line="240" w:lineRule="auto"/>
                  <w:jc w:val="center"/>
                </w:pPr>
              </w:pPrChange>
            </w:pPr>
            <w:del w:id="3047" w:author="Yael Armon" w:date="2022-07-03T15:15:00Z">
              <w:r w:rsidDel="00DE6623">
                <w:rPr>
                  <w:rFonts w:ascii="Arial" w:hAnsi="Arial" w:cs="Arial"/>
                  <w:color w:val="000000"/>
                  <w:sz w:val="20"/>
                  <w:szCs w:val="20"/>
                </w:rPr>
                <w:delText>69%</w:delText>
              </w:r>
            </w:del>
          </w:p>
        </w:tc>
      </w:tr>
      <w:tr w:rsidR="006E1F83" w:rsidRPr="00F30274" w:rsidDel="00DE6623" w14:paraId="34D7B87A" w14:textId="17258A64" w:rsidTr="006E1F83">
        <w:trPr>
          <w:trHeight w:val="255"/>
          <w:del w:id="3048" w:author="Yael Armon" w:date="2022-07-03T15:15:00Z"/>
        </w:trPr>
        <w:tc>
          <w:tcPr>
            <w:tcW w:w="1087" w:type="pct"/>
            <w:tcBorders>
              <w:top w:val="single" w:sz="4" w:space="0" w:color="4F81BD"/>
              <w:left w:val="single" w:sz="4" w:space="0" w:color="4F81BD"/>
              <w:bottom w:val="nil"/>
              <w:right w:val="nil"/>
            </w:tcBorders>
            <w:shd w:val="clear" w:color="auto" w:fill="auto"/>
            <w:noWrap/>
            <w:vAlign w:val="bottom"/>
            <w:hideMark/>
          </w:tcPr>
          <w:p w14:paraId="2273F5DD" w14:textId="1B18FFD4" w:rsidR="006E1F83" w:rsidRPr="00C35735" w:rsidDel="00DE6623" w:rsidRDefault="006E1F83">
            <w:pPr>
              <w:spacing w:line="360" w:lineRule="auto"/>
              <w:jc w:val="both"/>
              <w:rPr>
                <w:del w:id="3049" w:author="Yael Armon" w:date="2022-07-03T15:15:00Z"/>
                <w:rFonts w:ascii="Arial" w:eastAsia="Times New Roman" w:hAnsi="Arial" w:cs="Arial"/>
                <w:color w:val="000000"/>
                <w:sz w:val="20"/>
                <w:szCs w:val="20"/>
              </w:rPr>
              <w:pPrChange w:id="3050" w:author="Yael Armon" w:date="2022-07-03T15:16:00Z">
                <w:pPr>
                  <w:spacing w:after="0" w:line="240" w:lineRule="auto"/>
                </w:pPr>
              </w:pPrChange>
            </w:pPr>
            <w:del w:id="3051" w:author="Yael Armon" w:date="2022-07-03T15:15:00Z">
              <w:r w:rsidRPr="00C35735" w:rsidDel="00DE6623">
                <w:rPr>
                  <w:rFonts w:ascii="Arial" w:eastAsia="Times New Roman" w:hAnsi="Arial" w:cs="Arial"/>
                  <w:color w:val="000000"/>
                  <w:sz w:val="20"/>
                  <w:szCs w:val="20"/>
                  <w:rtl/>
                </w:rPr>
                <w:delText>בשר, דגים וביצים</w:delText>
              </w:r>
            </w:del>
          </w:p>
        </w:tc>
        <w:tc>
          <w:tcPr>
            <w:tcW w:w="692" w:type="pct"/>
            <w:tcBorders>
              <w:top w:val="single" w:sz="4" w:space="0" w:color="4F81BD"/>
              <w:left w:val="nil"/>
              <w:bottom w:val="nil"/>
              <w:right w:val="nil"/>
            </w:tcBorders>
            <w:shd w:val="clear" w:color="auto" w:fill="auto"/>
            <w:noWrap/>
            <w:vAlign w:val="center"/>
            <w:hideMark/>
          </w:tcPr>
          <w:p w14:paraId="55ABE139" w14:textId="1192B016" w:rsidR="006E1F83" w:rsidDel="00DE6623" w:rsidRDefault="006E1F83">
            <w:pPr>
              <w:spacing w:line="360" w:lineRule="auto"/>
              <w:jc w:val="both"/>
              <w:rPr>
                <w:del w:id="3052" w:author="Yael Armon" w:date="2022-07-03T15:15:00Z"/>
                <w:rFonts w:ascii="Arial" w:hAnsi="Arial" w:cs="Arial"/>
                <w:color w:val="000000"/>
                <w:sz w:val="20"/>
                <w:szCs w:val="20"/>
              </w:rPr>
              <w:pPrChange w:id="3053" w:author="Yael Armon" w:date="2022-07-03T15:16:00Z">
                <w:pPr>
                  <w:bidi w:val="0"/>
                  <w:spacing w:after="0" w:line="240" w:lineRule="auto"/>
                  <w:jc w:val="center"/>
                </w:pPr>
              </w:pPrChange>
            </w:pPr>
            <w:del w:id="3054" w:author="Yael Armon" w:date="2022-07-03T15:15:00Z">
              <w:r w:rsidDel="00DE6623">
                <w:rPr>
                  <w:rFonts w:ascii="Arial" w:hAnsi="Arial" w:cs="Arial"/>
                  <w:color w:val="000000"/>
                  <w:sz w:val="20"/>
                  <w:szCs w:val="20"/>
                </w:rPr>
                <w:delText>777</w:delText>
              </w:r>
            </w:del>
          </w:p>
        </w:tc>
        <w:tc>
          <w:tcPr>
            <w:tcW w:w="766" w:type="pct"/>
            <w:tcBorders>
              <w:top w:val="single" w:sz="4" w:space="0" w:color="4F81BD"/>
              <w:left w:val="nil"/>
              <w:bottom w:val="nil"/>
              <w:right w:val="nil"/>
            </w:tcBorders>
            <w:shd w:val="clear" w:color="auto" w:fill="auto"/>
            <w:noWrap/>
            <w:vAlign w:val="center"/>
            <w:hideMark/>
          </w:tcPr>
          <w:p w14:paraId="3DEC1B8D" w14:textId="365DB1DB" w:rsidR="006E1F83" w:rsidDel="00DE6623" w:rsidRDefault="006E1F83">
            <w:pPr>
              <w:spacing w:line="360" w:lineRule="auto"/>
              <w:jc w:val="both"/>
              <w:rPr>
                <w:del w:id="3055" w:author="Yael Armon" w:date="2022-07-03T15:15:00Z"/>
                <w:rFonts w:ascii="Arial" w:hAnsi="Arial" w:cs="Arial"/>
                <w:color w:val="000000"/>
                <w:sz w:val="20"/>
                <w:szCs w:val="20"/>
              </w:rPr>
              <w:pPrChange w:id="3056" w:author="Yael Armon" w:date="2022-07-03T15:16:00Z">
                <w:pPr>
                  <w:bidi w:val="0"/>
                  <w:spacing w:after="0" w:line="240" w:lineRule="auto"/>
                  <w:jc w:val="center"/>
                </w:pPr>
              </w:pPrChange>
            </w:pPr>
            <w:del w:id="3057" w:author="Yael Armon" w:date="2022-07-03T15:15:00Z">
              <w:r w:rsidDel="00DE6623">
                <w:rPr>
                  <w:rFonts w:ascii="Arial" w:hAnsi="Arial" w:cs="Arial"/>
                  <w:color w:val="000000"/>
                  <w:sz w:val="20"/>
                  <w:szCs w:val="20"/>
                </w:rPr>
                <w:delText>760</w:delText>
              </w:r>
            </w:del>
          </w:p>
        </w:tc>
        <w:tc>
          <w:tcPr>
            <w:tcW w:w="780" w:type="pct"/>
            <w:tcBorders>
              <w:top w:val="single" w:sz="4" w:space="0" w:color="4F81BD"/>
              <w:left w:val="nil"/>
              <w:bottom w:val="nil"/>
              <w:right w:val="nil"/>
            </w:tcBorders>
            <w:shd w:val="clear" w:color="auto" w:fill="auto"/>
            <w:noWrap/>
            <w:vAlign w:val="center"/>
            <w:hideMark/>
          </w:tcPr>
          <w:p w14:paraId="25E9D3E1" w14:textId="2A020D5F" w:rsidR="006E1F83" w:rsidDel="00DE6623" w:rsidRDefault="006E1F83">
            <w:pPr>
              <w:spacing w:line="360" w:lineRule="auto"/>
              <w:jc w:val="both"/>
              <w:rPr>
                <w:del w:id="3058" w:author="Yael Armon" w:date="2022-07-03T15:15:00Z"/>
                <w:rFonts w:ascii="Arial" w:hAnsi="Arial" w:cs="Arial"/>
                <w:color w:val="000000"/>
                <w:sz w:val="20"/>
                <w:szCs w:val="20"/>
              </w:rPr>
              <w:pPrChange w:id="3059" w:author="Yael Armon" w:date="2022-07-03T15:16:00Z">
                <w:pPr>
                  <w:bidi w:val="0"/>
                  <w:spacing w:after="0" w:line="240" w:lineRule="auto"/>
                  <w:jc w:val="center"/>
                </w:pPr>
              </w:pPrChange>
            </w:pPr>
            <w:del w:id="3060" w:author="Yael Armon" w:date="2022-07-03T15:15:00Z">
              <w:r w:rsidDel="00DE6623">
                <w:rPr>
                  <w:rFonts w:ascii="Arial" w:hAnsi="Arial" w:cs="Arial"/>
                  <w:color w:val="000000"/>
                  <w:sz w:val="20"/>
                  <w:szCs w:val="20"/>
                </w:rPr>
                <w:delText>167</w:delText>
              </w:r>
            </w:del>
          </w:p>
        </w:tc>
        <w:tc>
          <w:tcPr>
            <w:tcW w:w="822" w:type="pct"/>
            <w:tcBorders>
              <w:top w:val="single" w:sz="4" w:space="0" w:color="4F81BD"/>
              <w:left w:val="nil"/>
              <w:bottom w:val="nil"/>
              <w:right w:val="nil"/>
            </w:tcBorders>
            <w:shd w:val="clear" w:color="auto" w:fill="auto"/>
            <w:noWrap/>
            <w:vAlign w:val="center"/>
            <w:hideMark/>
          </w:tcPr>
          <w:p w14:paraId="1672288C" w14:textId="26573BD3" w:rsidR="006E1F83" w:rsidDel="00DE6623" w:rsidRDefault="006E1F83">
            <w:pPr>
              <w:spacing w:line="360" w:lineRule="auto"/>
              <w:jc w:val="both"/>
              <w:rPr>
                <w:del w:id="3061" w:author="Yael Armon" w:date="2022-07-03T15:15:00Z"/>
                <w:rFonts w:ascii="Arial" w:hAnsi="Arial" w:cs="Arial"/>
                <w:color w:val="000000"/>
                <w:sz w:val="20"/>
                <w:szCs w:val="20"/>
              </w:rPr>
              <w:pPrChange w:id="3062" w:author="Yael Armon" w:date="2022-07-03T15:16:00Z">
                <w:pPr>
                  <w:bidi w:val="0"/>
                  <w:spacing w:after="0" w:line="240" w:lineRule="auto"/>
                  <w:jc w:val="center"/>
                </w:pPr>
              </w:pPrChange>
            </w:pPr>
            <w:del w:id="3063" w:author="Yael Armon" w:date="2022-07-03T15:15:00Z">
              <w:r w:rsidDel="00DE6623">
                <w:rPr>
                  <w:rFonts w:ascii="Arial" w:hAnsi="Arial" w:cs="Arial"/>
                  <w:color w:val="000000"/>
                  <w:sz w:val="20"/>
                  <w:szCs w:val="20"/>
                </w:rPr>
                <w:delText>57</w:delText>
              </w:r>
            </w:del>
          </w:p>
        </w:tc>
        <w:tc>
          <w:tcPr>
            <w:tcW w:w="853" w:type="pct"/>
            <w:tcBorders>
              <w:top w:val="single" w:sz="4" w:space="0" w:color="4F81BD"/>
              <w:left w:val="nil"/>
              <w:bottom w:val="nil"/>
              <w:right w:val="single" w:sz="4" w:space="0" w:color="4F81BD"/>
            </w:tcBorders>
            <w:shd w:val="clear" w:color="auto" w:fill="auto"/>
            <w:noWrap/>
            <w:vAlign w:val="center"/>
            <w:hideMark/>
          </w:tcPr>
          <w:p w14:paraId="348A331D" w14:textId="1782FCB6" w:rsidR="006E1F83" w:rsidDel="00DE6623" w:rsidRDefault="006E1F83">
            <w:pPr>
              <w:spacing w:line="360" w:lineRule="auto"/>
              <w:jc w:val="both"/>
              <w:rPr>
                <w:del w:id="3064" w:author="Yael Armon" w:date="2022-07-03T15:15:00Z"/>
                <w:rFonts w:ascii="Arial" w:hAnsi="Arial" w:cs="Arial"/>
                <w:color w:val="000000"/>
                <w:sz w:val="20"/>
                <w:szCs w:val="20"/>
              </w:rPr>
              <w:pPrChange w:id="3065" w:author="Yael Armon" w:date="2022-07-03T15:16:00Z">
                <w:pPr>
                  <w:bidi w:val="0"/>
                  <w:spacing w:after="0" w:line="240" w:lineRule="auto"/>
                  <w:jc w:val="center"/>
                </w:pPr>
              </w:pPrChange>
            </w:pPr>
            <w:del w:id="3066" w:author="Yael Armon" w:date="2022-07-03T15:15:00Z">
              <w:r w:rsidDel="00DE6623">
                <w:rPr>
                  <w:rFonts w:ascii="Arial" w:hAnsi="Arial" w:cs="Arial"/>
                  <w:color w:val="000000"/>
                  <w:sz w:val="20"/>
                  <w:szCs w:val="20"/>
                </w:rPr>
                <w:delText>22%</w:delText>
              </w:r>
            </w:del>
          </w:p>
        </w:tc>
      </w:tr>
      <w:tr w:rsidR="006E1F83" w:rsidRPr="00F30274" w:rsidDel="00DE6623" w14:paraId="4D1AE734" w14:textId="74E97D56" w:rsidTr="006E1F83">
        <w:trPr>
          <w:trHeight w:val="255"/>
          <w:del w:id="3067" w:author="Yael Armon" w:date="2022-07-03T15:15:00Z"/>
        </w:trPr>
        <w:tc>
          <w:tcPr>
            <w:tcW w:w="1087" w:type="pct"/>
            <w:tcBorders>
              <w:top w:val="single" w:sz="4" w:space="0" w:color="4F81BD"/>
              <w:left w:val="single" w:sz="4" w:space="0" w:color="4F81BD"/>
              <w:bottom w:val="nil"/>
              <w:right w:val="nil"/>
            </w:tcBorders>
            <w:shd w:val="clear" w:color="auto" w:fill="auto"/>
            <w:noWrap/>
            <w:vAlign w:val="bottom"/>
            <w:hideMark/>
          </w:tcPr>
          <w:p w14:paraId="52CCEB19" w14:textId="6BEE2238" w:rsidR="006E1F83" w:rsidRPr="00C35735" w:rsidDel="00DE6623" w:rsidRDefault="006E1F83">
            <w:pPr>
              <w:spacing w:line="360" w:lineRule="auto"/>
              <w:jc w:val="both"/>
              <w:rPr>
                <w:del w:id="3068" w:author="Yael Armon" w:date="2022-07-03T15:15:00Z"/>
                <w:rFonts w:ascii="Arial" w:eastAsia="Times New Roman" w:hAnsi="Arial" w:cs="Arial"/>
                <w:color w:val="000000"/>
                <w:sz w:val="20"/>
                <w:szCs w:val="20"/>
              </w:rPr>
              <w:pPrChange w:id="3069" w:author="Yael Armon" w:date="2022-07-03T15:16:00Z">
                <w:pPr>
                  <w:spacing w:after="0" w:line="240" w:lineRule="auto"/>
                </w:pPr>
              </w:pPrChange>
            </w:pPr>
            <w:del w:id="3070" w:author="Yael Armon" w:date="2022-07-03T15:15:00Z">
              <w:r w:rsidRPr="00C35735" w:rsidDel="00DE6623">
                <w:rPr>
                  <w:rFonts w:ascii="Arial" w:eastAsia="Times New Roman" w:hAnsi="Arial" w:cs="Arial"/>
                  <w:color w:val="000000"/>
                  <w:sz w:val="20"/>
                  <w:szCs w:val="20"/>
                  <w:rtl/>
                </w:rPr>
                <w:delText>חלב ומוצריו</w:delText>
              </w:r>
            </w:del>
          </w:p>
        </w:tc>
        <w:tc>
          <w:tcPr>
            <w:tcW w:w="692" w:type="pct"/>
            <w:tcBorders>
              <w:top w:val="single" w:sz="4" w:space="0" w:color="4F81BD"/>
              <w:left w:val="nil"/>
              <w:bottom w:val="nil"/>
              <w:right w:val="nil"/>
            </w:tcBorders>
            <w:shd w:val="clear" w:color="auto" w:fill="auto"/>
            <w:noWrap/>
            <w:vAlign w:val="center"/>
            <w:hideMark/>
          </w:tcPr>
          <w:p w14:paraId="1A640290" w14:textId="05EC5F69" w:rsidR="006E1F83" w:rsidDel="00DE6623" w:rsidRDefault="006E1F83">
            <w:pPr>
              <w:spacing w:line="360" w:lineRule="auto"/>
              <w:jc w:val="both"/>
              <w:rPr>
                <w:del w:id="3071" w:author="Yael Armon" w:date="2022-07-03T15:15:00Z"/>
                <w:rFonts w:ascii="Arial" w:hAnsi="Arial" w:cs="Arial"/>
                <w:color w:val="000000"/>
                <w:sz w:val="20"/>
                <w:szCs w:val="20"/>
              </w:rPr>
              <w:pPrChange w:id="3072" w:author="Yael Armon" w:date="2022-07-03T15:16:00Z">
                <w:pPr>
                  <w:bidi w:val="0"/>
                  <w:spacing w:after="0" w:line="240" w:lineRule="auto"/>
                  <w:jc w:val="center"/>
                </w:pPr>
              </w:pPrChange>
            </w:pPr>
            <w:del w:id="3073" w:author="Yael Armon" w:date="2022-07-03T15:15:00Z">
              <w:r w:rsidDel="00DE6623">
                <w:rPr>
                  <w:rFonts w:ascii="Arial" w:hAnsi="Arial" w:cs="Arial"/>
                  <w:color w:val="000000"/>
                  <w:sz w:val="20"/>
                  <w:szCs w:val="20"/>
                </w:rPr>
                <w:delText>1,717</w:delText>
              </w:r>
            </w:del>
          </w:p>
        </w:tc>
        <w:tc>
          <w:tcPr>
            <w:tcW w:w="766" w:type="pct"/>
            <w:tcBorders>
              <w:top w:val="single" w:sz="4" w:space="0" w:color="4F81BD"/>
              <w:left w:val="nil"/>
              <w:bottom w:val="nil"/>
              <w:right w:val="nil"/>
            </w:tcBorders>
            <w:shd w:val="clear" w:color="auto" w:fill="auto"/>
            <w:noWrap/>
            <w:vAlign w:val="center"/>
            <w:hideMark/>
          </w:tcPr>
          <w:p w14:paraId="09C3180C" w14:textId="38309DFA" w:rsidR="006E1F83" w:rsidDel="00DE6623" w:rsidRDefault="006E1F83">
            <w:pPr>
              <w:spacing w:line="360" w:lineRule="auto"/>
              <w:jc w:val="both"/>
              <w:rPr>
                <w:del w:id="3074" w:author="Yael Armon" w:date="2022-07-03T15:15:00Z"/>
                <w:rFonts w:ascii="Arial" w:hAnsi="Arial" w:cs="Arial"/>
                <w:color w:val="000000"/>
                <w:sz w:val="20"/>
                <w:szCs w:val="20"/>
              </w:rPr>
              <w:pPrChange w:id="3075" w:author="Yael Armon" w:date="2022-07-03T15:16:00Z">
                <w:pPr>
                  <w:bidi w:val="0"/>
                  <w:spacing w:after="0" w:line="240" w:lineRule="auto"/>
                  <w:jc w:val="center"/>
                </w:pPr>
              </w:pPrChange>
            </w:pPr>
            <w:del w:id="3076" w:author="Yael Armon" w:date="2022-07-03T15:15:00Z">
              <w:r w:rsidDel="00DE6623">
                <w:rPr>
                  <w:rFonts w:ascii="Arial" w:hAnsi="Arial" w:cs="Arial"/>
                  <w:color w:val="000000"/>
                  <w:sz w:val="20"/>
                  <w:szCs w:val="20"/>
                </w:rPr>
                <w:delText>1,676</w:delText>
              </w:r>
            </w:del>
          </w:p>
        </w:tc>
        <w:tc>
          <w:tcPr>
            <w:tcW w:w="780" w:type="pct"/>
            <w:tcBorders>
              <w:top w:val="single" w:sz="4" w:space="0" w:color="4F81BD"/>
              <w:left w:val="nil"/>
              <w:bottom w:val="nil"/>
              <w:right w:val="nil"/>
            </w:tcBorders>
            <w:shd w:val="clear" w:color="auto" w:fill="auto"/>
            <w:noWrap/>
            <w:vAlign w:val="center"/>
            <w:hideMark/>
          </w:tcPr>
          <w:p w14:paraId="1C7E2DA6" w14:textId="166D7C15" w:rsidR="006E1F83" w:rsidDel="00DE6623" w:rsidRDefault="006E1F83">
            <w:pPr>
              <w:spacing w:line="360" w:lineRule="auto"/>
              <w:jc w:val="both"/>
              <w:rPr>
                <w:del w:id="3077" w:author="Yael Armon" w:date="2022-07-03T15:15:00Z"/>
                <w:rFonts w:ascii="Arial" w:hAnsi="Arial" w:cs="Arial"/>
                <w:color w:val="000000"/>
                <w:sz w:val="20"/>
                <w:szCs w:val="20"/>
              </w:rPr>
              <w:pPrChange w:id="3078" w:author="Yael Armon" w:date="2022-07-03T15:16:00Z">
                <w:pPr>
                  <w:bidi w:val="0"/>
                  <w:spacing w:after="0" w:line="240" w:lineRule="auto"/>
                  <w:jc w:val="center"/>
                </w:pPr>
              </w:pPrChange>
            </w:pPr>
            <w:del w:id="3079" w:author="Yael Armon" w:date="2022-07-03T15:15:00Z">
              <w:r w:rsidDel="00DE6623">
                <w:rPr>
                  <w:rFonts w:ascii="Arial" w:hAnsi="Arial" w:cs="Arial"/>
                  <w:color w:val="000000"/>
                  <w:sz w:val="20"/>
                  <w:szCs w:val="20"/>
                </w:rPr>
                <w:delText>230</w:delText>
              </w:r>
            </w:del>
          </w:p>
        </w:tc>
        <w:tc>
          <w:tcPr>
            <w:tcW w:w="822" w:type="pct"/>
            <w:tcBorders>
              <w:top w:val="single" w:sz="4" w:space="0" w:color="4F81BD"/>
              <w:left w:val="nil"/>
              <w:bottom w:val="nil"/>
              <w:right w:val="nil"/>
            </w:tcBorders>
            <w:shd w:val="clear" w:color="auto" w:fill="auto"/>
            <w:noWrap/>
            <w:vAlign w:val="center"/>
            <w:hideMark/>
          </w:tcPr>
          <w:p w14:paraId="2FA9F001" w14:textId="3FEC9E93" w:rsidR="006E1F83" w:rsidDel="00DE6623" w:rsidRDefault="006E1F83">
            <w:pPr>
              <w:spacing w:line="360" w:lineRule="auto"/>
              <w:jc w:val="both"/>
              <w:rPr>
                <w:del w:id="3080" w:author="Yael Armon" w:date="2022-07-03T15:15:00Z"/>
                <w:rFonts w:ascii="Arial" w:hAnsi="Arial" w:cs="Arial"/>
                <w:color w:val="000000"/>
                <w:sz w:val="20"/>
                <w:szCs w:val="20"/>
              </w:rPr>
              <w:pPrChange w:id="3081" w:author="Yael Armon" w:date="2022-07-03T15:16:00Z">
                <w:pPr>
                  <w:bidi w:val="0"/>
                  <w:spacing w:after="0" w:line="240" w:lineRule="auto"/>
                  <w:jc w:val="center"/>
                </w:pPr>
              </w:pPrChange>
            </w:pPr>
            <w:del w:id="3082" w:author="Yael Armon" w:date="2022-07-03T15:15:00Z">
              <w:r w:rsidDel="00DE6623">
                <w:rPr>
                  <w:rFonts w:ascii="Arial" w:hAnsi="Arial" w:cs="Arial"/>
                  <w:color w:val="000000"/>
                  <w:sz w:val="20"/>
                  <w:szCs w:val="20"/>
                </w:rPr>
                <w:delText>56</w:delText>
              </w:r>
            </w:del>
          </w:p>
        </w:tc>
        <w:tc>
          <w:tcPr>
            <w:tcW w:w="853" w:type="pct"/>
            <w:tcBorders>
              <w:top w:val="single" w:sz="4" w:space="0" w:color="4F81BD"/>
              <w:left w:val="nil"/>
              <w:bottom w:val="nil"/>
              <w:right w:val="single" w:sz="4" w:space="0" w:color="4F81BD"/>
            </w:tcBorders>
            <w:shd w:val="clear" w:color="auto" w:fill="auto"/>
            <w:noWrap/>
            <w:vAlign w:val="center"/>
            <w:hideMark/>
          </w:tcPr>
          <w:p w14:paraId="256920C5" w14:textId="664B6188" w:rsidR="006E1F83" w:rsidDel="00DE6623" w:rsidRDefault="006E1F83">
            <w:pPr>
              <w:spacing w:line="360" w:lineRule="auto"/>
              <w:jc w:val="both"/>
              <w:rPr>
                <w:del w:id="3083" w:author="Yael Armon" w:date="2022-07-03T15:15:00Z"/>
                <w:rFonts w:ascii="Arial" w:hAnsi="Arial" w:cs="Arial"/>
                <w:color w:val="000000"/>
                <w:sz w:val="20"/>
                <w:szCs w:val="20"/>
              </w:rPr>
              <w:pPrChange w:id="3084" w:author="Yael Armon" w:date="2022-07-03T15:16:00Z">
                <w:pPr>
                  <w:bidi w:val="0"/>
                  <w:spacing w:after="0" w:line="240" w:lineRule="auto"/>
                  <w:jc w:val="center"/>
                </w:pPr>
              </w:pPrChange>
            </w:pPr>
            <w:del w:id="3085" w:author="Yael Armon" w:date="2022-07-03T15:15:00Z">
              <w:r w:rsidDel="00DE6623">
                <w:rPr>
                  <w:rFonts w:ascii="Arial" w:hAnsi="Arial" w:cs="Arial"/>
                  <w:color w:val="000000"/>
                  <w:sz w:val="20"/>
                  <w:szCs w:val="20"/>
                </w:rPr>
                <w:delText>14%</w:delText>
              </w:r>
            </w:del>
          </w:p>
        </w:tc>
      </w:tr>
      <w:tr w:rsidR="006E1F83" w:rsidRPr="00F30274" w:rsidDel="00DE6623" w14:paraId="2933EAA6" w14:textId="3F55DE98" w:rsidTr="006E1F83">
        <w:trPr>
          <w:trHeight w:val="255"/>
          <w:del w:id="3086" w:author="Yael Armon" w:date="2022-07-03T15:15:00Z"/>
        </w:trPr>
        <w:tc>
          <w:tcPr>
            <w:tcW w:w="1087" w:type="pct"/>
            <w:tcBorders>
              <w:top w:val="single" w:sz="4" w:space="0" w:color="4F81BD"/>
              <w:left w:val="single" w:sz="4" w:space="0" w:color="4F81BD"/>
              <w:bottom w:val="single" w:sz="4" w:space="0" w:color="4F81BD"/>
              <w:right w:val="nil"/>
            </w:tcBorders>
            <w:shd w:val="clear" w:color="auto" w:fill="auto"/>
            <w:noWrap/>
            <w:vAlign w:val="bottom"/>
            <w:hideMark/>
          </w:tcPr>
          <w:p w14:paraId="1C24943A" w14:textId="3B9F9A0E" w:rsidR="006E1F83" w:rsidRPr="00C35735" w:rsidDel="00DE6623" w:rsidRDefault="006E1F83">
            <w:pPr>
              <w:spacing w:line="360" w:lineRule="auto"/>
              <w:jc w:val="both"/>
              <w:rPr>
                <w:del w:id="3087" w:author="Yael Armon" w:date="2022-07-03T15:15:00Z"/>
                <w:rFonts w:ascii="Arial" w:eastAsia="Times New Roman" w:hAnsi="Arial" w:cs="Arial"/>
                <w:color w:val="000000"/>
                <w:sz w:val="20"/>
                <w:szCs w:val="20"/>
              </w:rPr>
              <w:pPrChange w:id="3088" w:author="Yael Armon" w:date="2022-07-03T15:16:00Z">
                <w:pPr>
                  <w:spacing w:after="0" w:line="240" w:lineRule="auto"/>
                </w:pPr>
              </w:pPrChange>
            </w:pPr>
            <w:del w:id="3089" w:author="Yael Armon" w:date="2022-07-03T15:15:00Z">
              <w:r w:rsidRPr="00C35735" w:rsidDel="00DE6623">
                <w:rPr>
                  <w:rFonts w:ascii="Arial" w:eastAsia="Times New Roman" w:hAnsi="Arial" w:cs="Arial"/>
                  <w:color w:val="000000"/>
                  <w:sz w:val="20"/>
                  <w:szCs w:val="20"/>
                  <w:rtl/>
                </w:rPr>
                <w:delText>סה"כ</w:delText>
              </w:r>
            </w:del>
          </w:p>
        </w:tc>
        <w:tc>
          <w:tcPr>
            <w:tcW w:w="692" w:type="pct"/>
            <w:tcBorders>
              <w:top w:val="single" w:sz="4" w:space="0" w:color="4F81BD"/>
              <w:left w:val="nil"/>
              <w:bottom w:val="single" w:sz="4" w:space="0" w:color="4F81BD"/>
              <w:right w:val="nil"/>
            </w:tcBorders>
            <w:shd w:val="clear" w:color="auto" w:fill="auto"/>
            <w:noWrap/>
            <w:vAlign w:val="center"/>
            <w:hideMark/>
          </w:tcPr>
          <w:p w14:paraId="425742D9" w14:textId="30F6DC01" w:rsidR="006E1F83" w:rsidDel="00DE6623" w:rsidRDefault="006E1F83">
            <w:pPr>
              <w:spacing w:line="360" w:lineRule="auto"/>
              <w:jc w:val="both"/>
              <w:rPr>
                <w:del w:id="3090" w:author="Yael Armon" w:date="2022-07-03T15:15:00Z"/>
                <w:rFonts w:ascii="Arial" w:hAnsi="Arial" w:cs="Arial"/>
                <w:b/>
                <w:bCs/>
                <w:color w:val="000000"/>
                <w:sz w:val="20"/>
                <w:szCs w:val="20"/>
              </w:rPr>
              <w:pPrChange w:id="3091" w:author="Yael Armon" w:date="2022-07-03T15:16:00Z">
                <w:pPr>
                  <w:bidi w:val="0"/>
                  <w:spacing w:after="0" w:line="240" w:lineRule="auto"/>
                  <w:jc w:val="center"/>
                </w:pPr>
              </w:pPrChange>
            </w:pPr>
            <w:del w:id="3092" w:author="Yael Armon" w:date="2022-07-03T15:15:00Z">
              <w:r w:rsidDel="00DE6623">
                <w:rPr>
                  <w:rFonts w:ascii="Arial" w:hAnsi="Arial" w:cs="Arial"/>
                  <w:b/>
                  <w:bCs/>
                  <w:color w:val="000000"/>
                  <w:sz w:val="20"/>
                  <w:szCs w:val="20"/>
                </w:rPr>
                <w:delText>7,177</w:delText>
              </w:r>
            </w:del>
          </w:p>
        </w:tc>
        <w:tc>
          <w:tcPr>
            <w:tcW w:w="766" w:type="pct"/>
            <w:tcBorders>
              <w:top w:val="single" w:sz="4" w:space="0" w:color="4F81BD"/>
              <w:left w:val="nil"/>
              <w:bottom w:val="single" w:sz="4" w:space="0" w:color="4F81BD"/>
              <w:right w:val="nil"/>
            </w:tcBorders>
            <w:shd w:val="clear" w:color="auto" w:fill="auto"/>
            <w:noWrap/>
            <w:vAlign w:val="center"/>
            <w:hideMark/>
          </w:tcPr>
          <w:p w14:paraId="28AC4724" w14:textId="22EF5A0D" w:rsidR="006E1F83" w:rsidRPr="00E81F05" w:rsidDel="00DE6623" w:rsidRDefault="006E1F83">
            <w:pPr>
              <w:spacing w:line="360" w:lineRule="auto"/>
              <w:jc w:val="both"/>
              <w:rPr>
                <w:del w:id="3093" w:author="Yael Armon" w:date="2022-07-03T15:15:00Z"/>
                <w:rFonts w:ascii="Arial" w:hAnsi="Arial" w:cs="Arial"/>
                <w:b/>
                <w:bCs/>
                <w:color w:val="000000"/>
                <w:sz w:val="20"/>
                <w:szCs w:val="20"/>
              </w:rPr>
              <w:pPrChange w:id="3094" w:author="Yael Armon" w:date="2022-07-03T15:16:00Z">
                <w:pPr>
                  <w:bidi w:val="0"/>
                  <w:spacing w:after="0" w:line="240" w:lineRule="auto"/>
                  <w:jc w:val="center"/>
                </w:pPr>
              </w:pPrChange>
            </w:pPr>
            <w:del w:id="3095" w:author="Yael Armon" w:date="2022-07-03T15:15:00Z">
              <w:r w:rsidDel="00DE6623">
                <w:rPr>
                  <w:rFonts w:ascii="Arial" w:hAnsi="Arial" w:cs="Arial"/>
                  <w:b/>
                  <w:bCs/>
                  <w:color w:val="000000"/>
                  <w:sz w:val="20"/>
                  <w:szCs w:val="20"/>
                </w:rPr>
                <w:delText>6,89</w:delText>
              </w:r>
              <w:r w:rsidDel="00DE6623">
                <w:rPr>
                  <w:rFonts w:ascii="Arial" w:hAnsi="Arial" w:cs="Arial"/>
                  <w:b/>
                  <w:bCs/>
                  <w:sz w:val="20"/>
                  <w:szCs w:val="20"/>
                </w:rPr>
                <w:delText>5</w:delText>
              </w:r>
            </w:del>
          </w:p>
        </w:tc>
        <w:tc>
          <w:tcPr>
            <w:tcW w:w="780" w:type="pct"/>
            <w:tcBorders>
              <w:top w:val="single" w:sz="4" w:space="0" w:color="4F81BD"/>
              <w:left w:val="nil"/>
              <w:bottom w:val="single" w:sz="4" w:space="0" w:color="4F81BD"/>
              <w:right w:val="nil"/>
            </w:tcBorders>
            <w:shd w:val="clear" w:color="auto" w:fill="auto"/>
            <w:noWrap/>
            <w:vAlign w:val="center"/>
            <w:hideMark/>
          </w:tcPr>
          <w:p w14:paraId="7431EE6A" w14:textId="3EB51C99" w:rsidR="006E1F83" w:rsidRPr="00E81F05" w:rsidDel="00DE6623" w:rsidRDefault="006E1F83">
            <w:pPr>
              <w:spacing w:line="360" w:lineRule="auto"/>
              <w:jc w:val="both"/>
              <w:rPr>
                <w:del w:id="3096" w:author="Yael Armon" w:date="2022-07-03T15:15:00Z"/>
                <w:rFonts w:ascii="Arial" w:hAnsi="Arial" w:cs="Arial"/>
                <w:b/>
                <w:bCs/>
                <w:color w:val="000000"/>
                <w:sz w:val="20"/>
                <w:szCs w:val="20"/>
              </w:rPr>
              <w:pPrChange w:id="3097" w:author="Yael Armon" w:date="2022-07-03T15:16:00Z">
                <w:pPr>
                  <w:bidi w:val="0"/>
                  <w:spacing w:after="0" w:line="240" w:lineRule="auto"/>
                  <w:jc w:val="center"/>
                </w:pPr>
              </w:pPrChange>
            </w:pPr>
            <w:del w:id="3098" w:author="Yael Armon" w:date="2022-07-03T15:15:00Z">
              <w:r w:rsidDel="00DE6623">
                <w:rPr>
                  <w:rFonts w:ascii="Arial" w:hAnsi="Arial" w:cs="Arial"/>
                  <w:b/>
                  <w:bCs/>
                  <w:color w:val="000000"/>
                  <w:sz w:val="20"/>
                  <w:szCs w:val="20"/>
                </w:rPr>
                <w:delText>2,47</w:delText>
              </w:r>
              <w:r w:rsidDel="00DE6623">
                <w:rPr>
                  <w:rFonts w:ascii="Arial" w:hAnsi="Arial" w:cs="Arial" w:hint="cs"/>
                  <w:b/>
                  <w:bCs/>
                  <w:sz w:val="20"/>
                  <w:szCs w:val="20"/>
                  <w:rtl/>
                </w:rPr>
                <w:delText>5</w:delText>
              </w:r>
            </w:del>
          </w:p>
        </w:tc>
        <w:tc>
          <w:tcPr>
            <w:tcW w:w="822" w:type="pct"/>
            <w:tcBorders>
              <w:top w:val="single" w:sz="4" w:space="0" w:color="4F81BD"/>
              <w:left w:val="nil"/>
              <w:bottom w:val="single" w:sz="4" w:space="0" w:color="4F81BD"/>
              <w:right w:val="nil"/>
            </w:tcBorders>
            <w:shd w:val="clear" w:color="auto" w:fill="auto"/>
            <w:noWrap/>
            <w:vAlign w:val="center"/>
            <w:hideMark/>
          </w:tcPr>
          <w:p w14:paraId="3A945D82" w14:textId="1A3AE24B" w:rsidR="006E1F83" w:rsidRPr="00E81F05" w:rsidDel="00DE6623" w:rsidRDefault="006E1F83">
            <w:pPr>
              <w:spacing w:line="360" w:lineRule="auto"/>
              <w:jc w:val="both"/>
              <w:rPr>
                <w:del w:id="3099" w:author="Yael Armon" w:date="2022-07-03T15:15:00Z"/>
                <w:rFonts w:ascii="Arial" w:hAnsi="Arial" w:cs="Arial"/>
                <w:b/>
                <w:bCs/>
                <w:color w:val="000000"/>
                <w:sz w:val="20"/>
                <w:szCs w:val="20"/>
              </w:rPr>
              <w:pPrChange w:id="3100" w:author="Yael Armon" w:date="2022-07-03T15:16:00Z">
                <w:pPr>
                  <w:bidi w:val="0"/>
                  <w:spacing w:after="0" w:line="240" w:lineRule="auto"/>
                  <w:jc w:val="center"/>
                </w:pPr>
              </w:pPrChange>
            </w:pPr>
            <w:del w:id="3101" w:author="Yael Armon" w:date="2022-07-03T15:15:00Z">
              <w:r w:rsidDel="00DE6623">
                <w:rPr>
                  <w:rFonts w:ascii="Arial" w:hAnsi="Arial" w:cs="Arial"/>
                  <w:b/>
                  <w:bCs/>
                  <w:color w:val="000000"/>
                  <w:sz w:val="20"/>
                  <w:szCs w:val="20"/>
                </w:rPr>
                <w:delText>1,021</w:delText>
              </w:r>
            </w:del>
          </w:p>
        </w:tc>
        <w:tc>
          <w:tcPr>
            <w:tcW w:w="853" w:type="pct"/>
            <w:tcBorders>
              <w:top w:val="single" w:sz="4" w:space="0" w:color="4F81BD"/>
              <w:left w:val="nil"/>
              <w:bottom w:val="single" w:sz="4" w:space="0" w:color="4F81BD"/>
              <w:right w:val="single" w:sz="4" w:space="0" w:color="4F81BD"/>
            </w:tcBorders>
            <w:shd w:val="clear" w:color="auto" w:fill="auto"/>
            <w:noWrap/>
            <w:vAlign w:val="center"/>
            <w:hideMark/>
          </w:tcPr>
          <w:p w14:paraId="68D40796" w14:textId="2F007359" w:rsidR="006E1F83" w:rsidRPr="007C6B53" w:rsidDel="00DE6623" w:rsidRDefault="006E1F83">
            <w:pPr>
              <w:spacing w:line="360" w:lineRule="auto"/>
              <w:jc w:val="both"/>
              <w:rPr>
                <w:del w:id="3102" w:author="Yael Armon" w:date="2022-07-03T15:15:00Z"/>
                <w:rFonts w:ascii="Arial" w:hAnsi="Arial" w:cs="Arial"/>
                <w:b/>
                <w:bCs/>
                <w:color w:val="000000"/>
                <w:sz w:val="20"/>
                <w:szCs w:val="20"/>
              </w:rPr>
              <w:pPrChange w:id="3103" w:author="Yael Armon" w:date="2022-07-03T15:16:00Z">
                <w:pPr>
                  <w:bidi w:val="0"/>
                  <w:spacing w:after="0" w:line="240" w:lineRule="auto"/>
                  <w:jc w:val="center"/>
                </w:pPr>
              </w:pPrChange>
            </w:pPr>
            <w:del w:id="3104" w:author="Yael Armon" w:date="2022-07-03T15:15:00Z">
              <w:r w:rsidDel="00DE6623">
                <w:rPr>
                  <w:rFonts w:ascii="Arial" w:hAnsi="Arial" w:cs="Arial"/>
                  <w:color w:val="000000"/>
                  <w:sz w:val="20"/>
                  <w:szCs w:val="20"/>
                </w:rPr>
                <w:delText>36%</w:delText>
              </w:r>
            </w:del>
          </w:p>
        </w:tc>
      </w:tr>
    </w:tbl>
    <w:p w14:paraId="47BD9E06" w14:textId="4B72ACF4" w:rsidR="006E1F83" w:rsidDel="00DE6623" w:rsidRDefault="006E1F83">
      <w:pPr>
        <w:spacing w:line="360" w:lineRule="auto"/>
        <w:jc w:val="both"/>
        <w:rPr>
          <w:del w:id="3105" w:author="Yael Armon" w:date="2022-07-03T15:15:00Z"/>
          <w:rFonts w:asciiTheme="minorBidi" w:hAnsiTheme="minorBidi"/>
          <w:sz w:val="18"/>
          <w:szCs w:val="18"/>
          <w:rtl/>
        </w:rPr>
        <w:pPrChange w:id="3106" w:author="Yael Armon" w:date="2022-07-03T15:16:00Z">
          <w:pPr>
            <w:spacing w:after="0" w:line="240" w:lineRule="auto"/>
            <w:jc w:val="both"/>
          </w:pPr>
        </w:pPrChange>
      </w:pPr>
      <w:del w:id="3107" w:author="Yael Armon" w:date="2022-07-03T15:15:00Z">
        <w:r w:rsidRPr="0062032E" w:rsidDel="00DE6623">
          <w:rPr>
            <w:rFonts w:asciiTheme="minorBidi" w:hAnsiTheme="minorBidi"/>
            <w:sz w:val="18"/>
            <w:szCs w:val="18"/>
            <w:rtl/>
          </w:rPr>
          <w:delText>*אובדן דגנים וקטניות חושב מתוך הצריכה בגלל שמרבית הדגנים אינם מיוצרים בישראל</w:delText>
        </w:r>
      </w:del>
    </w:p>
    <w:p w14:paraId="50641D1A" w14:textId="7B51B8E1" w:rsidR="006E1F83" w:rsidDel="00DE6623" w:rsidRDefault="006E1F83">
      <w:pPr>
        <w:spacing w:line="360" w:lineRule="auto"/>
        <w:jc w:val="both"/>
        <w:rPr>
          <w:del w:id="3108" w:author="Yael Armon" w:date="2022-07-03T15:15:00Z"/>
          <w:rFonts w:asciiTheme="minorBidi" w:hAnsiTheme="minorBidi"/>
          <w:sz w:val="18"/>
          <w:szCs w:val="18"/>
          <w:rtl/>
        </w:rPr>
        <w:pPrChange w:id="3109" w:author="Yael Armon" w:date="2022-07-03T15:16:00Z">
          <w:pPr>
            <w:spacing w:after="0" w:line="240" w:lineRule="auto"/>
            <w:jc w:val="both"/>
          </w:pPr>
        </w:pPrChange>
      </w:pPr>
      <w:del w:id="3110" w:author="Yael Armon" w:date="2022-07-03T15:15:00Z">
        <w:r w:rsidRPr="00277706" w:rsidDel="00DE6623">
          <w:rPr>
            <w:rFonts w:asciiTheme="minorBidi" w:hAnsiTheme="minorBidi"/>
            <w:sz w:val="18"/>
            <w:szCs w:val="18"/>
            <w:rtl/>
          </w:rPr>
          <w:delText xml:space="preserve">מקור: אומדני </w:delText>
        </w:r>
        <w:r w:rsidRPr="00277706" w:rsidDel="00DE6623">
          <w:rPr>
            <w:rFonts w:asciiTheme="minorBidi" w:hAnsiTheme="minorBidi"/>
            <w:sz w:val="18"/>
            <w:szCs w:val="18"/>
          </w:rPr>
          <w:delText>BDO</w:delText>
        </w:r>
      </w:del>
    </w:p>
    <w:p w14:paraId="2BBD4EE1" w14:textId="092E793E" w:rsidR="006E1F83" w:rsidDel="00DE6623" w:rsidRDefault="006E1F83">
      <w:pPr>
        <w:spacing w:line="360" w:lineRule="auto"/>
        <w:jc w:val="both"/>
        <w:rPr>
          <w:del w:id="3111" w:author="Yael Armon" w:date="2022-07-03T15:15:00Z"/>
          <w:rFonts w:asciiTheme="minorBidi" w:hAnsiTheme="minorBidi"/>
          <w:sz w:val="18"/>
          <w:szCs w:val="18"/>
          <w:rtl/>
        </w:rPr>
        <w:pPrChange w:id="3112" w:author="Yael Armon" w:date="2022-07-03T15:16:00Z">
          <w:pPr>
            <w:spacing w:after="0" w:line="240" w:lineRule="auto"/>
            <w:jc w:val="both"/>
          </w:pPr>
        </w:pPrChange>
      </w:pPr>
    </w:p>
    <w:p w14:paraId="1887DED0" w14:textId="6D58C77D" w:rsidR="006E1F83" w:rsidDel="00DE6623" w:rsidRDefault="006E1F83" w:rsidP="00C852E6">
      <w:pPr>
        <w:spacing w:line="360" w:lineRule="auto"/>
        <w:jc w:val="both"/>
        <w:rPr>
          <w:del w:id="3113" w:author="Yael Armon" w:date="2022-07-03T15:15:00Z"/>
          <w:rFonts w:asciiTheme="minorBidi" w:hAnsiTheme="minorBidi"/>
          <w:sz w:val="24"/>
          <w:szCs w:val="24"/>
          <w:rtl/>
        </w:rPr>
      </w:pPr>
      <w:del w:id="3114" w:author="Yael Armon" w:date="2022-07-03T15:15:00Z">
        <w:r w:rsidDel="00DE6623">
          <w:rPr>
            <w:rFonts w:asciiTheme="minorBidi" w:hAnsiTheme="minorBidi" w:hint="cs"/>
            <w:sz w:val="24"/>
            <w:szCs w:val="24"/>
            <w:rtl/>
          </w:rPr>
          <w:delText xml:space="preserve">בדו"ח זה אובדן מזון בשלב הצריכה הביתית לא מחושב כמזון בר-הצלה. </w:delText>
        </w:r>
        <w:r w:rsidRPr="00C35735" w:rsidDel="00DE6623">
          <w:rPr>
            <w:rFonts w:asciiTheme="minorBidi" w:hAnsiTheme="minorBidi"/>
            <w:sz w:val="24"/>
            <w:szCs w:val="24"/>
            <w:rtl/>
          </w:rPr>
          <w:delText>קיימות גישות שונות לנושא אובדן (או בזבוז) מזון בצריכה הביתית. התרבות המערבית הינה תרבות צריכה ותרבות שפע, ונראה שהצרכנים מפיקים תועלת או הנאה לא רק מצריכת המזון, אלא גם מקיומו</w:delText>
        </w:r>
        <w:r w:rsidRPr="00AA430F" w:rsidDel="00DE6623">
          <w:rPr>
            <w:rFonts w:asciiTheme="minorBidi" w:hAnsiTheme="minorBidi"/>
            <w:sz w:val="24"/>
            <w:szCs w:val="24"/>
            <w:rtl/>
          </w:rPr>
          <w:delText xml:space="preserve"> של מבחר ומגוון ואפילו עודפים. מבחינה כלכלית, כל עוד הצרכן משלם את התמורה המלאה בגין המוצרים שרכש, אין מקום להגביל את צריכתו.</w:delText>
        </w:r>
        <w:r w:rsidRPr="00221734" w:rsidDel="00DE6623">
          <w:rPr>
            <w:rFonts w:asciiTheme="minorBidi" w:hAnsiTheme="minorBidi" w:hint="cs"/>
            <w:sz w:val="24"/>
            <w:szCs w:val="24"/>
            <w:rtl/>
          </w:rPr>
          <w:delText xml:space="preserve"> </w:delText>
        </w:r>
        <w:r w:rsidDel="00DE6623">
          <w:rPr>
            <w:rFonts w:asciiTheme="minorBidi" w:hAnsiTheme="minorBidi" w:hint="cs"/>
            <w:sz w:val="24"/>
            <w:szCs w:val="24"/>
            <w:rtl/>
          </w:rPr>
          <w:delText>יחד עם זאת, היות וי</w:delText>
        </w:r>
        <w:r w:rsidRPr="00AA430F" w:rsidDel="00DE6623">
          <w:rPr>
            <w:rFonts w:asciiTheme="minorBidi" w:hAnsiTheme="minorBidi"/>
            <w:sz w:val="24"/>
            <w:szCs w:val="24"/>
            <w:rtl/>
          </w:rPr>
          <w:delText>יצור מזון כרוך בשימוש במשאבי טבע ו</w:delText>
        </w:r>
        <w:r w:rsidDel="00DE6623">
          <w:rPr>
            <w:rFonts w:asciiTheme="minorBidi" w:hAnsiTheme="minorBidi" w:hint="cs"/>
            <w:sz w:val="24"/>
            <w:szCs w:val="24"/>
            <w:rtl/>
          </w:rPr>
          <w:delText xml:space="preserve">בצידו </w:delText>
        </w:r>
        <w:r w:rsidRPr="00AA430F" w:rsidDel="00DE6623">
          <w:rPr>
            <w:rFonts w:asciiTheme="minorBidi" w:hAnsiTheme="minorBidi"/>
            <w:sz w:val="24"/>
            <w:szCs w:val="24"/>
            <w:rtl/>
          </w:rPr>
          <w:delText xml:space="preserve">פגיעה </w:delText>
        </w:r>
        <w:r w:rsidDel="00DE6623">
          <w:rPr>
            <w:rFonts w:asciiTheme="minorBidi" w:hAnsiTheme="minorBidi" w:hint="cs"/>
            <w:sz w:val="24"/>
            <w:szCs w:val="24"/>
            <w:rtl/>
          </w:rPr>
          <w:delText>סביבתית</w:delText>
        </w:r>
        <w:r w:rsidRPr="00AA430F" w:rsidDel="00DE6623">
          <w:rPr>
            <w:rFonts w:asciiTheme="minorBidi" w:hAnsiTheme="minorBidi"/>
            <w:sz w:val="24"/>
            <w:szCs w:val="24"/>
            <w:rtl/>
          </w:rPr>
          <w:delText xml:space="preserve">, </w:delText>
        </w:r>
        <w:r w:rsidDel="00DE6623">
          <w:rPr>
            <w:rFonts w:asciiTheme="minorBidi" w:hAnsiTheme="minorBidi" w:hint="cs"/>
            <w:sz w:val="24"/>
            <w:szCs w:val="24"/>
            <w:rtl/>
          </w:rPr>
          <w:delText>הרי שה</w:delText>
        </w:r>
        <w:r w:rsidRPr="00AA430F" w:rsidDel="00DE6623">
          <w:rPr>
            <w:rFonts w:asciiTheme="minorBidi" w:hAnsiTheme="minorBidi"/>
            <w:sz w:val="24"/>
            <w:szCs w:val="24"/>
            <w:rtl/>
          </w:rPr>
          <w:delText xml:space="preserve">עלות </w:delText>
        </w:r>
        <w:r w:rsidDel="00DE6623">
          <w:rPr>
            <w:rFonts w:asciiTheme="minorBidi" w:hAnsiTheme="minorBidi" w:hint="cs"/>
            <w:sz w:val="24"/>
            <w:szCs w:val="24"/>
            <w:rtl/>
          </w:rPr>
          <w:delText>אותה משלם הצרכן אינה מגלמת את כלל העלויות החיצוניות הכרוכות בייצורו של המזון</w:delText>
        </w:r>
        <w:r w:rsidRPr="00AA430F"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על כן, </w:delText>
        </w:r>
        <w:r w:rsidRPr="00AA430F" w:rsidDel="00DE6623">
          <w:rPr>
            <w:rFonts w:asciiTheme="minorBidi" w:hAnsiTheme="minorBidi"/>
            <w:sz w:val="24"/>
            <w:szCs w:val="24"/>
            <w:rtl/>
          </w:rPr>
          <w:delText>יש</w:delText>
        </w:r>
        <w:r w:rsidDel="00DE6623">
          <w:rPr>
            <w:rFonts w:asciiTheme="minorBidi" w:hAnsiTheme="minorBidi" w:hint="cs"/>
            <w:sz w:val="24"/>
            <w:szCs w:val="24"/>
            <w:rtl/>
          </w:rPr>
          <w:delText>נה</w:delText>
        </w:r>
        <w:r w:rsidRPr="00AA430F" w:rsidDel="00DE6623">
          <w:rPr>
            <w:rFonts w:asciiTheme="minorBidi" w:hAnsiTheme="minorBidi"/>
            <w:sz w:val="24"/>
            <w:szCs w:val="24"/>
            <w:rtl/>
          </w:rPr>
          <w:delText xml:space="preserve"> הצדקה לפעילות לעידוד </w:delText>
        </w:r>
        <w:r w:rsidDel="00DE6623">
          <w:rPr>
            <w:rFonts w:asciiTheme="minorBidi" w:hAnsiTheme="minorBidi" w:hint="cs"/>
            <w:sz w:val="24"/>
            <w:szCs w:val="24"/>
            <w:rtl/>
          </w:rPr>
          <w:delText>צמצום בזבוז</w:delText>
        </w:r>
        <w:r w:rsidRPr="00AA430F" w:rsidDel="00DE6623">
          <w:rPr>
            <w:rFonts w:asciiTheme="minorBidi" w:hAnsiTheme="minorBidi"/>
            <w:sz w:val="24"/>
            <w:szCs w:val="24"/>
            <w:rtl/>
          </w:rPr>
          <w:delText xml:space="preserve"> מזון, למשל באמצעות הסברה </w:delText>
        </w:r>
        <w:r w:rsidDel="00DE6623">
          <w:rPr>
            <w:rFonts w:asciiTheme="minorBidi" w:hAnsiTheme="minorBidi" w:hint="cs"/>
            <w:sz w:val="24"/>
            <w:szCs w:val="24"/>
            <w:rtl/>
          </w:rPr>
          <w:delText xml:space="preserve">ממשלתית, הנהוגה בכמה ממדינות המערב, שתכליתה להביא </w:delText>
        </w:r>
        <w:r w:rsidRPr="00AA430F" w:rsidDel="00DE6623">
          <w:rPr>
            <w:rFonts w:asciiTheme="minorBidi" w:hAnsiTheme="minorBidi"/>
            <w:sz w:val="24"/>
            <w:szCs w:val="24"/>
            <w:rtl/>
          </w:rPr>
          <w:delText>למודעות הציבורית את ההשפעות החיצוניות הכרוכות בייצור מזון שאינו נצרך</w:delText>
        </w:r>
        <w:r w:rsidDel="00DE6623">
          <w:rPr>
            <w:rFonts w:asciiTheme="minorBidi" w:hAnsiTheme="minorBidi" w:hint="cs"/>
            <w:sz w:val="24"/>
            <w:szCs w:val="24"/>
            <w:rtl/>
          </w:rPr>
          <w:delText xml:space="preserve"> - בניהן בזבוז מיותר של כסף של הצרכנים ופגיעה בסביבה.</w:delText>
        </w:r>
      </w:del>
    </w:p>
    <w:p w14:paraId="2F7B9992" w14:textId="01E9FF46" w:rsidR="006E1F83" w:rsidDel="00DE6623" w:rsidRDefault="006E1F83" w:rsidP="00C852E6">
      <w:pPr>
        <w:spacing w:line="360" w:lineRule="auto"/>
        <w:jc w:val="both"/>
        <w:rPr>
          <w:del w:id="3115" w:author="Yael Armon" w:date="2022-07-03T15:15:00Z"/>
          <w:rFonts w:asciiTheme="minorBidi" w:hAnsiTheme="minorBidi"/>
          <w:sz w:val="24"/>
          <w:szCs w:val="24"/>
          <w:rtl/>
        </w:rPr>
      </w:pPr>
    </w:p>
    <w:tbl>
      <w:tblPr>
        <w:tblStyle w:val="-11"/>
        <w:bidiVisual/>
        <w:tblW w:w="0" w:type="auto"/>
        <w:jc w:val="center"/>
        <w:tblLook w:val="04A0" w:firstRow="1" w:lastRow="0" w:firstColumn="1" w:lastColumn="0" w:noHBand="0" w:noVBand="1"/>
      </w:tblPr>
      <w:tblGrid>
        <w:gridCol w:w="4688"/>
        <w:gridCol w:w="4280"/>
      </w:tblGrid>
      <w:tr w:rsidR="006E1F83" w:rsidRPr="00E14F13" w:rsidDel="00DE6623" w14:paraId="6A727C5A" w14:textId="5BB7B622" w:rsidTr="006E1F83">
        <w:trPr>
          <w:cnfStyle w:val="100000000000" w:firstRow="1" w:lastRow="0" w:firstColumn="0" w:lastColumn="0" w:oddVBand="0" w:evenVBand="0" w:oddHBand="0" w:evenHBand="0" w:firstRowFirstColumn="0" w:firstRowLastColumn="0" w:lastRowFirstColumn="0" w:lastRowLastColumn="0"/>
          <w:trHeight w:val="213"/>
          <w:jc w:val="center"/>
          <w:del w:id="3116" w:author="Yael Armon" w:date="2022-07-03T15:15:00Z"/>
        </w:trPr>
        <w:tc>
          <w:tcPr>
            <w:cnfStyle w:val="001000000000" w:firstRow="0" w:lastRow="0" w:firstColumn="1" w:lastColumn="0" w:oddVBand="0" w:evenVBand="0" w:oddHBand="0" w:evenHBand="0" w:firstRowFirstColumn="0" w:firstRowLastColumn="0" w:lastRowFirstColumn="0" w:lastRowLastColumn="0"/>
            <w:tcW w:w="4688" w:type="dxa"/>
          </w:tcPr>
          <w:p w14:paraId="33BF3EDF" w14:textId="66A6FDBB" w:rsidR="006E1F83" w:rsidRPr="00DE6240" w:rsidDel="00DE6623" w:rsidRDefault="006E1F83">
            <w:pPr>
              <w:spacing w:line="360" w:lineRule="auto"/>
              <w:jc w:val="both"/>
              <w:rPr>
                <w:del w:id="3117" w:author="Yael Armon" w:date="2022-07-03T15:15:00Z"/>
                <w:rFonts w:asciiTheme="minorBidi" w:hAnsiTheme="minorBidi"/>
                <w:sz w:val="24"/>
                <w:szCs w:val="24"/>
                <w:rtl/>
              </w:rPr>
              <w:pPrChange w:id="3118" w:author="Yael Armon" w:date="2022-07-03T15:16:00Z">
                <w:pPr>
                  <w:jc w:val="center"/>
                </w:pPr>
              </w:pPrChange>
            </w:pPr>
            <w:del w:id="3119" w:author="Yael Armon" w:date="2022-07-03T15:15:00Z">
              <w:r w:rsidRPr="00DE6240" w:rsidDel="00DE6623">
                <w:rPr>
                  <w:rFonts w:asciiTheme="minorBidi" w:hAnsiTheme="minorBidi"/>
                  <w:sz w:val="24"/>
                  <w:szCs w:val="24"/>
                  <w:rtl/>
                </w:rPr>
                <w:delText>מזון בר הצלה</w:delText>
              </w:r>
            </w:del>
          </w:p>
        </w:tc>
        <w:tc>
          <w:tcPr>
            <w:tcW w:w="4280" w:type="dxa"/>
          </w:tcPr>
          <w:p w14:paraId="4ADBB9C4" w14:textId="3058DA33" w:rsidR="006E1F83" w:rsidRPr="00DE6240" w:rsidDel="00DE6623" w:rsidRDefault="006E1F83">
            <w:pPr>
              <w:spacing w:line="360" w:lineRule="auto"/>
              <w:jc w:val="both"/>
              <w:cnfStyle w:val="100000000000" w:firstRow="1" w:lastRow="0" w:firstColumn="0" w:lastColumn="0" w:oddVBand="0" w:evenVBand="0" w:oddHBand="0" w:evenHBand="0" w:firstRowFirstColumn="0" w:firstRowLastColumn="0" w:lastRowFirstColumn="0" w:lastRowLastColumn="0"/>
              <w:rPr>
                <w:del w:id="3120" w:author="Yael Armon" w:date="2022-07-03T15:15:00Z"/>
                <w:rFonts w:asciiTheme="minorBidi" w:hAnsiTheme="minorBidi"/>
                <w:sz w:val="24"/>
                <w:szCs w:val="24"/>
                <w:rtl/>
              </w:rPr>
              <w:pPrChange w:id="3121"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3122" w:author="Yael Armon" w:date="2022-07-03T15:15:00Z">
              <w:r w:rsidRPr="00DE6240" w:rsidDel="00DE6623">
                <w:rPr>
                  <w:rFonts w:asciiTheme="minorBidi" w:hAnsiTheme="minorBidi"/>
                  <w:sz w:val="24"/>
                  <w:szCs w:val="24"/>
                  <w:rtl/>
                </w:rPr>
                <w:delText>מזון שאינו בר הצלה למאכל בני אדם</w:delText>
              </w:r>
            </w:del>
          </w:p>
        </w:tc>
      </w:tr>
      <w:tr w:rsidR="006E1F83" w:rsidRPr="00E14F13" w:rsidDel="00DE6623" w14:paraId="7D62D08A" w14:textId="7261E4DA" w:rsidTr="006E1F83">
        <w:trPr>
          <w:cnfStyle w:val="000000100000" w:firstRow="0" w:lastRow="0" w:firstColumn="0" w:lastColumn="0" w:oddVBand="0" w:evenVBand="0" w:oddHBand="1" w:evenHBand="0" w:firstRowFirstColumn="0" w:firstRowLastColumn="0" w:lastRowFirstColumn="0" w:lastRowLastColumn="0"/>
          <w:trHeight w:val="218"/>
          <w:jc w:val="center"/>
          <w:del w:id="3123" w:author="Yael Armon" w:date="2022-07-03T15:15:00Z"/>
        </w:trPr>
        <w:tc>
          <w:tcPr>
            <w:cnfStyle w:val="001000000000" w:firstRow="0" w:lastRow="0" w:firstColumn="1" w:lastColumn="0" w:oddVBand="0" w:evenVBand="0" w:oddHBand="0" w:evenHBand="0" w:firstRowFirstColumn="0" w:firstRowLastColumn="0" w:lastRowFirstColumn="0" w:lastRowLastColumn="0"/>
            <w:tcW w:w="4688" w:type="dxa"/>
          </w:tcPr>
          <w:p w14:paraId="451974F7" w14:textId="0D934643" w:rsidR="006E1F83" w:rsidRPr="00DE6240" w:rsidDel="00DE6623" w:rsidRDefault="006E1F83">
            <w:pPr>
              <w:spacing w:line="360" w:lineRule="auto"/>
              <w:jc w:val="both"/>
              <w:rPr>
                <w:del w:id="3124" w:author="Yael Armon" w:date="2022-07-03T15:15:00Z"/>
                <w:rFonts w:asciiTheme="minorBidi" w:hAnsiTheme="minorBidi"/>
                <w:sz w:val="24"/>
                <w:szCs w:val="24"/>
                <w:rtl/>
              </w:rPr>
              <w:pPrChange w:id="3125" w:author="Yael Armon" w:date="2022-07-03T15:16:00Z">
                <w:pPr>
                  <w:numPr>
                    <w:numId w:val="30"/>
                  </w:numPr>
                  <w:ind w:left="720" w:hanging="360"/>
                  <w:contextualSpacing/>
                  <w:jc w:val="both"/>
                </w:pPr>
              </w:pPrChange>
            </w:pPr>
            <w:del w:id="3126" w:author="Yael Armon" w:date="2022-07-03T15:15:00Z">
              <w:r w:rsidRPr="00DE6240" w:rsidDel="00DE6623">
                <w:rPr>
                  <w:rFonts w:asciiTheme="minorBidi" w:hAnsiTheme="minorBidi"/>
                  <w:sz w:val="24"/>
                  <w:szCs w:val="24"/>
                  <w:rtl/>
                </w:rPr>
                <w:delText>תוצרת חקלאית אכילה שלא נקטפה</w:delText>
              </w:r>
            </w:del>
          </w:p>
        </w:tc>
        <w:tc>
          <w:tcPr>
            <w:tcW w:w="4280" w:type="dxa"/>
          </w:tcPr>
          <w:p w14:paraId="7CA913A0" w14:textId="65FB3D0C" w:rsidR="006E1F83" w:rsidRPr="00DE6240"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3127" w:author="Yael Armon" w:date="2022-07-03T15:15:00Z"/>
                <w:rFonts w:asciiTheme="minorBidi" w:hAnsiTheme="minorBidi"/>
                <w:sz w:val="24"/>
                <w:szCs w:val="24"/>
                <w:rtl/>
              </w:rPr>
              <w:pPrChange w:id="3128" w:author="Yael Armon" w:date="2022-07-03T15:16:00Z">
                <w:pPr>
                  <w:ind w:left="720"/>
                  <w:contextualSpacing/>
                  <w:jc w:val="both"/>
                  <w:cnfStyle w:val="000000100000" w:firstRow="0" w:lastRow="0" w:firstColumn="0" w:lastColumn="0" w:oddVBand="0" w:evenVBand="0" w:oddHBand="1" w:evenHBand="0" w:firstRowFirstColumn="0" w:firstRowLastColumn="0" w:lastRowFirstColumn="0" w:lastRowLastColumn="0"/>
                </w:pPr>
              </w:pPrChange>
            </w:pPr>
          </w:p>
        </w:tc>
      </w:tr>
      <w:tr w:rsidR="006E1F83" w:rsidRPr="00E14F13" w:rsidDel="00DE6623" w14:paraId="3CE45E95" w14:textId="1C7FD321" w:rsidTr="006E1F83">
        <w:trPr>
          <w:trHeight w:val="213"/>
          <w:jc w:val="center"/>
          <w:del w:id="3129" w:author="Yael Armon" w:date="2022-07-03T15:15:00Z"/>
        </w:trPr>
        <w:tc>
          <w:tcPr>
            <w:cnfStyle w:val="001000000000" w:firstRow="0" w:lastRow="0" w:firstColumn="1" w:lastColumn="0" w:oddVBand="0" w:evenVBand="0" w:oddHBand="0" w:evenHBand="0" w:firstRowFirstColumn="0" w:firstRowLastColumn="0" w:lastRowFirstColumn="0" w:lastRowLastColumn="0"/>
            <w:tcW w:w="4688" w:type="dxa"/>
          </w:tcPr>
          <w:p w14:paraId="52E7423B" w14:textId="6E236D64" w:rsidR="006E1F83" w:rsidRPr="00DE6240" w:rsidDel="00DE6623" w:rsidRDefault="006E1F83">
            <w:pPr>
              <w:spacing w:line="360" w:lineRule="auto"/>
              <w:jc w:val="both"/>
              <w:rPr>
                <w:del w:id="3130" w:author="Yael Armon" w:date="2022-07-03T15:15:00Z"/>
                <w:rFonts w:asciiTheme="minorBidi" w:hAnsiTheme="minorBidi"/>
                <w:sz w:val="24"/>
                <w:szCs w:val="24"/>
                <w:rtl/>
              </w:rPr>
              <w:pPrChange w:id="3131" w:author="Yael Armon" w:date="2022-07-03T15:16:00Z">
                <w:pPr>
                  <w:numPr>
                    <w:numId w:val="30"/>
                  </w:numPr>
                  <w:ind w:left="720" w:hanging="360"/>
                  <w:contextualSpacing/>
                  <w:jc w:val="both"/>
                </w:pPr>
              </w:pPrChange>
            </w:pPr>
            <w:del w:id="3132" w:author="Yael Armon" w:date="2022-07-03T15:15:00Z">
              <w:r w:rsidRPr="00DE6240" w:rsidDel="00DE6623">
                <w:rPr>
                  <w:rFonts w:asciiTheme="minorBidi" w:hAnsiTheme="minorBidi"/>
                  <w:sz w:val="24"/>
                  <w:szCs w:val="24"/>
                  <w:rtl/>
                </w:rPr>
                <w:delText xml:space="preserve">תוצרת חקלאית עם פגמים אסתטיים </w:delText>
              </w:r>
            </w:del>
          </w:p>
        </w:tc>
        <w:tc>
          <w:tcPr>
            <w:tcW w:w="4280" w:type="dxa"/>
          </w:tcPr>
          <w:p w14:paraId="0CE4B444" w14:textId="0E458805" w:rsidR="006E1F83" w:rsidRPr="00DE6240"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3133" w:author="Yael Armon" w:date="2022-07-03T15:15:00Z"/>
                <w:rFonts w:asciiTheme="minorBidi" w:hAnsiTheme="minorBidi"/>
                <w:sz w:val="24"/>
                <w:szCs w:val="24"/>
                <w:rtl/>
              </w:rPr>
              <w:pPrChange w:id="3134" w:author="Yael Armon" w:date="2022-07-03T15:16:00Z">
                <w:pPr>
                  <w:numPr>
                    <w:numId w:val="31"/>
                  </w:numPr>
                  <w:ind w:left="720" w:hanging="360"/>
                  <w:contextualSpacing/>
                  <w:jc w:val="both"/>
                  <w:cnfStyle w:val="000000000000" w:firstRow="0" w:lastRow="0" w:firstColumn="0" w:lastColumn="0" w:oddVBand="0" w:evenVBand="0" w:oddHBand="0" w:evenHBand="0" w:firstRowFirstColumn="0" w:firstRowLastColumn="0" w:lastRowFirstColumn="0" w:lastRowLastColumn="0"/>
                </w:pPr>
              </w:pPrChange>
            </w:pPr>
            <w:del w:id="3135" w:author="Yael Armon" w:date="2022-07-03T15:15:00Z">
              <w:r w:rsidRPr="00DE6240" w:rsidDel="00DE6623">
                <w:rPr>
                  <w:rFonts w:asciiTheme="minorBidi" w:hAnsiTheme="minorBidi"/>
                  <w:sz w:val="24"/>
                  <w:szCs w:val="24"/>
                  <w:rtl/>
                </w:rPr>
                <w:delText>מזון נגוע במחלות</w:delText>
              </w:r>
            </w:del>
          </w:p>
        </w:tc>
      </w:tr>
      <w:tr w:rsidR="006E1F83" w:rsidRPr="00E14F13" w:rsidDel="00DE6623" w14:paraId="5F124120" w14:textId="209D91BC" w:rsidTr="006E1F83">
        <w:trPr>
          <w:cnfStyle w:val="000000100000" w:firstRow="0" w:lastRow="0" w:firstColumn="0" w:lastColumn="0" w:oddVBand="0" w:evenVBand="0" w:oddHBand="1" w:evenHBand="0" w:firstRowFirstColumn="0" w:firstRowLastColumn="0" w:lastRowFirstColumn="0" w:lastRowLastColumn="0"/>
          <w:trHeight w:val="420"/>
          <w:jc w:val="center"/>
          <w:del w:id="3136" w:author="Yael Armon" w:date="2022-07-03T15:15:00Z"/>
        </w:trPr>
        <w:tc>
          <w:tcPr>
            <w:cnfStyle w:val="001000000000" w:firstRow="0" w:lastRow="0" w:firstColumn="1" w:lastColumn="0" w:oddVBand="0" w:evenVBand="0" w:oddHBand="0" w:evenHBand="0" w:firstRowFirstColumn="0" w:firstRowLastColumn="0" w:lastRowFirstColumn="0" w:lastRowLastColumn="0"/>
            <w:tcW w:w="4688" w:type="dxa"/>
          </w:tcPr>
          <w:p w14:paraId="200D57B7" w14:textId="2351F5F7" w:rsidR="006E1F83" w:rsidRPr="00DE6240" w:rsidDel="00DE6623" w:rsidRDefault="006E1F83">
            <w:pPr>
              <w:spacing w:line="360" w:lineRule="auto"/>
              <w:jc w:val="both"/>
              <w:rPr>
                <w:del w:id="3137" w:author="Yael Armon" w:date="2022-07-03T15:15:00Z"/>
                <w:rFonts w:asciiTheme="minorBidi" w:hAnsiTheme="minorBidi"/>
                <w:sz w:val="24"/>
                <w:szCs w:val="24"/>
                <w:rtl/>
              </w:rPr>
              <w:pPrChange w:id="3138" w:author="Yael Armon" w:date="2022-07-03T15:16:00Z">
                <w:pPr>
                  <w:numPr>
                    <w:numId w:val="30"/>
                  </w:numPr>
                  <w:ind w:left="720" w:hanging="360"/>
                  <w:contextualSpacing/>
                  <w:jc w:val="both"/>
                </w:pPr>
              </w:pPrChange>
            </w:pPr>
            <w:del w:id="3139" w:author="Yael Armon" w:date="2022-07-03T15:15:00Z">
              <w:r w:rsidRPr="00DE6240" w:rsidDel="00DE6623">
                <w:rPr>
                  <w:rFonts w:asciiTheme="minorBidi" w:hAnsiTheme="minorBidi"/>
                  <w:sz w:val="24"/>
                  <w:szCs w:val="24"/>
                  <w:rtl/>
                </w:rPr>
                <w:delText>תוצרת חקלאית שלא נמכרה בשווקים הסיטונאים</w:delText>
              </w:r>
            </w:del>
          </w:p>
        </w:tc>
        <w:tc>
          <w:tcPr>
            <w:tcW w:w="4280" w:type="dxa"/>
          </w:tcPr>
          <w:p w14:paraId="3AEADC4D" w14:textId="693490A2" w:rsidR="006E1F83" w:rsidRPr="00DE6240"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3140" w:author="Yael Armon" w:date="2022-07-03T15:15:00Z"/>
                <w:rFonts w:asciiTheme="minorBidi" w:hAnsiTheme="minorBidi"/>
                <w:sz w:val="24"/>
                <w:szCs w:val="24"/>
                <w:rtl/>
              </w:rPr>
              <w:pPrChange w:id="3141" w:author="Yael Armon" w:date="2022-07-03T15:16:00Z">
                <w:pPr>
                  <w:numPr>
                    <w:numId w:val="31"/>
                  </w:numPr>
                  <w:ind w:left="720" w:hanging="360"/>
                  <w:contextualSpacing/>
                  <w:jc w:val="both"/>
                  <w:cnfStyle w:val="000000100000" w:firstRow="0" w:lastRow="0" w:firstColumn="0" w:lastColumn="0" w:oddVBand="0" w:evenVBand="0" w:oddHBand="1" w:evenHBand="0" w:firstRowFirstColumn="0" w:firstRowLastColumn="0" w:lastRowFirstColumn="0" w:lastRowLastColumn="0"/>
                </w:pPr>
              </w:pPrChange>
            </w:pPr>
            <w:del w:id="3142" w:author="Yael Armon" w:date="2022-07-03T15:15:00Z">
              <w:r w:rsidRPr="00DE6240" w:rsidDel="00DE6623">
                <w:rPr>
                  <w:rFonts w:asciiTheme="minorBidi" w:hAnsiTheme="minorBidi"/>
                  <w:sz w:val="24"/>
                  <w:szCs w:val="24"/>
                  <w:rtl/>
                </w:rPr>
                <w:delText>מזון שניזוק מפגעי טבע ואינו אכיל</w:delText>
              </w:r>
            </w:del>
          </w:p>
        </w:tc>
      </w:tr>
      <w:tr w:rsidR="006E1F83" w:rsidRPr="00E14F13" w:rsidDel="00DE6623" w14:paraId="01E5E2ED" w14:textId="6F56869B" w:rsidTr="006E1F83">
        <w:trPr>
          <w:trHeight w:val="426"/>
          <w:jc w:val="center"/>
          <w:del w:id="3143" w:author="Yael Armon" w:date="2022-07-03T15:15:00Z"/>
        </w:trPr>
        <w:tc>
          <w:tcPr>
            <w:cnfStyle w:val="001000000000" w:firstRow="0" w:lastRow="0" w:firstColumn="1" w:lastColumn="0" w:oddVBand="0" w:evenVBand="0" w:oddHBand="0" w:evenHBand="0" w:firstRowFirstColumn="0" w:firstRowLastColumn="0" w:lastRowFirstColumn="0" w:lastRowLastColumn="0"/>
            <w:tcW w:w="4688" w:type="dxa"/>
          </w:tcPr>
          <w:p w14:paraId="5A594995" w14:textId="2E001EA1" w:rsidR="006E1F83" w:rsidRPr="00DE6240" w:rsidDel="00DE6623" w:rsidRDefault="006E1F83">
            <w:pPr>
              <w:spacing w:line="360" w:lineRule="auto"/>
              <w:jc w:val="both"/>
              <w:rPr>
                <w:del w:id="3144" w:author="Yael Armon" w:date="2022-07-03T15:15:00Z"/>
                <w:rFonts w:asciiTheme="minorBidi" w:hAnsiTheme="minorBidi"/>
                <w:sz w:val="24"/>
                <w:szCs w:val="24"/>
                <w:rtl/>
              </w:rPr>
              <w:pPrChange w:id="3145" w:author="Yael Armon" w:date="2022-07-03T15:16:00Z">
                <w:pPr>
                  <w:numPr>
                    <w:numId w:val="30"/>
                  </w:numPr>
                  <w:ind w:left="720" w:hanging="360"/>
                  <w:contextualSpacing/>
                  <w:jc w:val="both"/>
                </w:pPr>
              </w:pPrChange>
            </w:pPr>
            <w:del w:id="3146" w:author="Yael Armon" w:date="2022-07-03T15:15:00Z">
              <w:r w:rsidRPr="00DE6240" w:rsidDel="00DE6623">
                <w:rPr>
                  <w:rFonts w:asciiTheme="minorBidi" w:hAnsiTheme="minorBidi"/>
                  <w:sz w:val="24"/>
                  <w:szCs w:val="24"/>
                  <w:rtl/>
                </w:rPr>
                <w:delText>עודפים ברשתות השיווק ובחנויות שלא נמכרו</w:delText>
              </w:r>
            </w:del>
          </w:p>
        </w:tc>
        <w:tc>
          <w:tcPr>
            <w:tcW w:w="4280" w:type="dxa"/>
          </w:tcPr>
          <w:p w14:paraId="2E68B49E" w14:textId="0AE787EF" w:rsidR="006E1F83" w:rsidRPr="00DE6240"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3147" w:author="Yael Armon" w:date="2022-07-03T15:15:00Z"/>
                <w:rFonts w:asciiTheme="minorBidi" w:hAnsiTheme="minorBidi"/>
                <w:sz w:val="24"/>
                <w:szCs w:val="24"/>
                <w:rtl/>
              </w:rPr>
              <w:pPrChange w:id="3148" w:author="Yael Armon" w:date="2022-07-03T15:16:00Z">
                <w:pPr>
                  <w:numPr>
                    <w:numId w:val="31"/>
                  </w:numPr>
                  <w:ind w:left="720" w:hanging="360"/>
                  <w:contextualSpacing/>
                  <w:jc w:val="both"/>
                  <w:cnfStyle w:val="000000000000" w:firstRow="0" w:lastRow="0" w:firstColumn="0" w:lastColumn="0" w:oddVBand="0" w:evenVBand="0" w:oddHBand="0" w:evenHBand="0" w:firstRowFirstColumn="0" w:firstRowLastColumn="0" w:lastRowFirstColumn="0" w:lastRowLastColumn="0"/>
                </w:pPr>
              </w:pPrChange>
            </w:pPr>
            <w:del w:id="3149" w:author="Yael Armon" w:date="2022-07-03T15:15:00Z">
              <w:r w:rsidRPr="00DE6240" w:rsidDel="00DE6623">
                <w:rPr>
                  <w:rFonts w:asciiTheme="minorBidi" w:hAnsiTheme="minorBidi"/>
                  <w:sz w:val="24"/>
                  <w:szCs w:val="24"/>
                  <w:rtl/>
                </w:rPr>
                <w:delText xml:space="preserve">מזון שהתקלקל </w:delText>
              </w:r>
            </w:del>
          </w:p>
        </w:tc>
      </w:tr>
      <w:tr w:rsidR="006E1F83" w:rsidRPr="00E14F13" w:rsidDel="00DE6623" w14:paraId="50A2CC5D" w14:textId="2D537A8D" w:rsidTr="006E1F83">
        <w:trPr>
          <w:cnfStyle w:val="000000100000" w:firstRow="0" w:lastRow="0" w:firstColumn="0" w:lastColumn="0" w:oddVBand="0" w:evenVBand="0" w:oddHBand="1" w:evenHBand="0" w:firstRowFirstColumn="0" w:firstRowLastColumn="0" w:lastRowFirstColumn="0" w:lastRowLastColumn="0"/>
          <w:trHeight w:val="426"/>
          <w:jc w:val="center"/>
          <w:del w:id="3150" w:author="Yael Armon" w:date="2022-07-03T15:15:00Z"/>
        </w:trPr>
        <w:tc>
          <w:tcPr>
            <w:cnfStyle w:val="001000000000" w:firstRow="0" w:lastRow="0" w:firstColumn="1" w:lastColumn="0" w:oddVBand="0" w:evenVBand="0" w:oddHBand="0" w:evenHBand="0" w:firstRowFirstColumn="0" w:firstRowLastColumn="0" w:lastRowFirstColumn="0" w:lastRowLastColumn="0"/>
            <w:tcW w:w="4688" w:type="dxa"/>
          </w:tcPr>
          <w:p w14:paraId="6B3F432F" w14:textId="1C21EE2B" w:rsidR="006E1F83" w:rsidRPr="00DE6240" w:rsidDel="00DE6623" w:rsidRDefault="006E1F83">
            <w:pPr>
              <w:spacing w:line="360" w:lineRule="auto"/>
              <w:jc w:val="both"/>
              <w:rPr>
                <w:del w:id="3151" w:author="Yael Armon" w:date="2022-07-03T15:15:00Z"/>
                <w:rFonts w:asciiTheme="minorBidi" w:hAnsiTheme="minorBidi"/>
                <w:sz w:val="24"/>
                <w:szCs w:val="24"/>
                <w:rtl/>
              </w:rPr>
              <w:pPrChange w:id="3152" w:author="Yael Armon" w:date="2022-07-03T15:16:00Z">
                <w:pPr>
                  <w:numPr>
                    <w:numId w:val="30"/>
                  </w:numPr>
                  <w:ind w:left="720" w:hanging="360"/>
                  <w:contextualSpacing/>
                  <w:jc w:val="both"/>
                </w:pPr>
              </w:pPrChange>
            </w:pPr>
            <w:del w:id="3153" w:author="Yael Armon" w:date="2022-07-03T15:15:00Z">
              <w:r w:rsidRPr="00DE6240" w:rsidDel="00DE6623">
                <w:rPr>
                  <w:rFonts w:asciiTheme="minorBidi" w:hAnsiTheme="minorBidi"/>
                  <w:sz w:val="24"/>
                  <w:szCs w:val="24"/>
                  <w:rtl/>
                </w:rPr>
                <w:delText>עודפי מזון מוכן בתעשיית הקייטרינג, מטבחים מוסדיים ומסעדות</w:delText>
              </w:r>
            </w:del>
          </w:p>
        </w:tc>
        <w:tc>
          <w:tcPr>
            <w:tcW w:w="4280" w:type="dxa"/>
          </w:tcPr>
          <w:p w14:paraId="75015EE7" w14:textId="7D728489" w:rsidR="006E1F83" w:rsidRPr="00DE6240"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3154" w:author="Yael Armon" w:date="2022-07-03T15:15:00Z"/>
                <w:rFonts w:asciiTheme="minorBidi" w:hAnsiTheme="minorBidi"/>
                <w:sz w:val="24"/>
                <w:szCs w:val="24"/>
                <w:rtl/>
              </w:rPr>
              <w:pPrChange w:id="3155" w:author="Yael Armon" w:date="2022-07-03T15:16:00Z">
                <w:pPr>
                  <w:numPr>
                    <w:numId w:val="31"/>
                  </w:numPr>
                  <w:ind w:left="720" w:hanging="360"/>
                  <w:contextualSpacing/>
                  <w:jc w:val="both"/>
                  <w:cnfStyle w:val="000000100000" w:firstRow="0" w:lastRow="0" w:firstColumn="0" w:lastColumn="0" w:oddVBand="0" w:evenVBand="0" w:oddHBand="1" w:evenHBand="0" w:firstRowFirstColumn="0" w:firstRowLastColumn="0" w:lastRowFirstColumn="0" w:lastRowLastColumn="0"/>
                </w:pPr>
              </w:pPrChange>
            </w:pPr>
            <w:del w:id="3156" w:author="Yael Armon" w:date="2022-07-03T15:15:00Z">
              <w:r w:rsidRPr="00DE6240" w:rsidDel="00DE6623">
                <w:rPr>
                  <w:rFonts w:asciiTheme="minorBidi" w:hAnsiTheme="minorBidi"/>
                  <w:sz w:val="24"/>
                  <w:szCs w:val="24"/>
                  <w:rtl/>
                </w:rPr>
                <w:delText>עודפים בתהליך הכנת מזון (קליפות, גרעינים, עור, שומן)</w:delText>
              </w:r>
            </w:del>
          </w:p>
        </w:tc>
      </w:tr>
      <w:tr w:rsidR="006E1F83" w:rsidRPr="00E14F13" w:rsidDel="00DE6623" w14:paraId="05312868" w14:textId="1BE47316" w:rsidTr="006E1F83">
        <w:trPr>
          <w:trHeight w:val="426"/>
          <w:jc w:val="center"/>
          <w:del w:id="3157" w:author="Yael Armon" w:date="2022-07-03T15:15:00Z"/>
        </w:trPr>
        <w:tc>
          <w:tcPr>
            <w:cnfStyle w:val="001000000000" w:firstRow="0" w:lastRow="0" w:firstColumn="1" w:lastColumn="0" w:oddVBand="0" w:evenVBand="0" w:oddHBand="0" w:evenHBand="0" w:firstRowFirstColumn="0" w:firstRowLastColumn="0" w:lastRowFirstColumn="0" w:lastRowLastColumn="0"/>
            <w:tcW w:w="4688" w:type="dxa"/>
          </w:tcPr>
          <w:p w14:paraId="1086DCC9" w14:textId="3B74DC75" w:rsidR="006E1F83" w:rsidRPr="00DE6240" w:rsidDel="00DE6623" w:rsidRDefault="006E1F83">
            <w:pPr>
              <w:spacing w:line="360" w:lineRule="auto"/>
              <w:jc w:val="both"/>
              <w:rPr>
                <w:del w:id="3158" w:author="Yael Armon" w:date="2022-07-03T15:15:00Z"/>
                <w:rFonts w:asciiTheme="minorBidi" w:hAnsiTheme="minorBidi"/>
                <w:sz w:val="24"/>
                <w:szCs w:val="24"/>
                <w:rtl/>
              </w:rPr>
              <w:pPrChange w:id="3159" w:author="Yael Armon" w:date="2022-07-03T15:16:00Z">
                <w:pPr>
                  <w:numPr>
                    <w:numId w:val="30"/>
                  </w:numPr>
                  <w:ind w:left="720" w:hanging="360"/>
                  <w:contextualSpacing/>
                  <w:jc w:val="both"/>
                </w:pPr>
              </w:pPrChange>
            </w:pPr>
            <w:del w:id="3160" w:author="Yael Armon" w:date="2022-07-03T15:15:00Z">
              <w:r w:rsidRPr="00DE6240" w:rsidDel="00DE6623">
                <w:rPr>
                  <w:rFonts w:asciiTheme="minorBidi" w:hAnsiTheme="minorBidi"/>
                  <w:sz w:val="24"/>
                  <w:szCs w:val="24"/>
                  <w:rtl/>
                </w:rPr>
                <w:delText>מזון ארוז עם פגמים באריזה או פגמים צורניים</w:delText>
              </w:r>
            </w:del>
          </w:p>
        </w:tc>
        <w:tc>
          <w:tcPr>
            <w:tcW w:w="4280" w:type="dxa"/>
          </w:tcPr>
          <w:p w14:paraId="20D0CC0F" w14:textId="0E1377B7" w:rsidR="006E1F83" w:rsidRPr="00DE6240" w:rsidDel="00DE6623" w:rsidRDefault="006E1F83">
            <w:pPr>
              <w:spacing w:line="360" w:lineRule="auto"/>
              <w:jc w:val="both"/>
              <w:cnfStyle w:val="000000000000" w:firstRow="0" w:lastRow="0" w:firstColumn="0" w:lastColumn="0" w:oddVBand="0" w:evenVBand="0" w:oddHBand="0" w:evenHBand="0" w:firstRowFirstColumn="0" w:firstRowLastColumn="0" w:lastRowFirstColumn="0" w:lastRowLastColumn="0"/>
              <w:rPr>
                <w:del w:id="3161" w:author="Yael Armon" w:date="2022-07-03T15:15:00Z"/>
                <w:rFonts w:asciiTheme="minorBidi" w:hAnsiTheme="minorBidi"/>
                <w:sz w:val="24"/>
                <w:szCs w:val="24"/>
                <w:rtl/>
              </w:rPr>
              <w:pPrChange w:id="3162" w:author="Yael Armon" w:date="2022-07-03T15:16:00Z">
                <w:pPr>
                  <w:numPr>
                    <w:numId w:val="31"/>
                  </w:numPr>
                  <w:ind w:left="720" w:hanging="360"/>
                  <w:contextualSpacing/>
                  <w:jc w:val="both"/>
                  <w:cnfStyle w:val="000000000000" w:firstRow="0" w:lastRow="0" w:firstColumn="0" w:lastColumn="0" w:oddVBand="0" w:evenVBand="0" w:oddHBand="0" w:evenHBand="0" w:firstRowFirstColumn="0" w:firstRowLastColumn="0" w:lastRowFirstColumn="0" w:lastRowLastColumn="0"/>
                </w:pPr>
              </w:pPrChange>
            </w:pPr>
            <w:del w:id="3163" w:author="Yael Armon" w:date="2022-07-03T15:15:00Z">
              <w:r w:rsidRPr="00DE6240" w:rsidDel="00DE6623">
                <w:rPr>
                  <w:rFonts w:asciiTheme="minorBidi" w:hAnsiTheme="minorBidi"/>
                  <w:sz w:val="24"/>
                  <w:szCs w:val="24"/>
                  <w:rtl/>
                </w:rPr>
                <w:delText xml:space="preserve">מזון שהגיע לצלחת ולא נאכל </w:delText>
              </w:r>
            </w:del>
          </w:p>
        </w:tc>
      </w:tr>
      <w:tr w:rsidR="006E1F83" w:rsidRPr="00E14F13" w:rsidDel="00DE6623" w14:paraId="0E7D332C" w14:textId="6DCA0888" w:rsidTr="006E1F83">
        <w:trPr>
          <w:cnfStyle w:val="000000100000" w:firstRow="0" w:lastRow="0" w:firstColumn="0" w:lastColumn="0" w:oddVBand="0" w:evenVBand="0" w:oddHBand="1" w:evenHBand="0" w:firstRowFirstColumn="0" w:firstRowLastColumn="0" w:lastRowFirstColumn="0" w:lastRowLastColumn="0"/>
          <w:trHeight w:val="426"/>
          <w:jc w:val="center"/>
          <w:del w:id="3164" w:author="Yael Armon" w:date="2022-07-03T15:15:00Z"/>
        </w:trPr>
        <w:tc>
          <w:tcPr>
            <w:cnfStyle w:val="001000000000" w:firstRow="0" w:lastRow="0" w:firstColumn="1" w:lastColumn="0" w:oddVBand="0" w:evenVBand="0" w:oddHBand="0" w:evenHBand="0" w:firstRowFirstColumn="0" w:firstRowLastColumn="0" w:lastRowFirstColumn="0" w:lastRowLastColumn="0"/>
            <w:tcW w:w="4688" w:type="dxa"/>
          </w:tcPr>
          <w:p w14:paraId="49E7BFCC" w14:textId="2DA30908" w:rsidR="006E1F83" w:rsidRPr="00DE6240" w:rsidDel="00DE6623" w:rsidRDefault="006E1F83">
            <w:pPr>
              <w:spacing w:line="360" w:lineRule="auto"/>
              <w:jc w:val="both"/>
              <w:rPr>
                <w:del w:id="3165" w:author="Yael Armon" w:date="2022-07-03T15:15:00Z"/>
                <w:rFonts w:asciiTheme="minorBidi" w:hAnsiTheme="minorBidi"/>
                <w:sz w:val="24"/>
                <w:szCs w:val="24"/>
                <w:rtl/>
              </w:rPr>
              <w:pPrChange w:id="3166" w:author="Yael Armon" w:date="2022-07-03T15:16:00Z">
                <w:pPr>
                  <w:numPr>
                    <w:numId w:val="30"/>
                  </w:numPr>
                  <w:ind w:left="720" w:hanging="360"/>
                  <w:contextualSpacing/>
                  <w:jc w:val="both"/>
                </w:pPr>
              </w:pPrChange>
            </w:pPr>
            <w:del w:id="3167" w:author="Yael Armon" w:date="2022-07-03T15:15:00Z">
              <w:r w:rsidRPr="00DE6240" w:rsidDel="00DE6623">
                <w:rPr>
                  <w:rFonts w:asciiTheme="minorBidi" w:hAnsiTheme="minorBidi"/>
                  <w:sz w:val="24"/>
                  <w:szCs w:val="24"/>
                  <w:rtl/>
                </w:rPr>
                <w:delText>מזון המתקרב למועד פקיעת תוקף ולא צפוי להימכר</w:delText>
              </w:r>
            </w:del>
          </w:p>
        </w:tc>
        <w:tc>
          <w:tcPr>
            <w:tcW w:w="4280" w:type="dxa"/>
          </w:tcPr>
          <w:p w14:paraId="5AB5E0C8" w14:textId="629E4BAD" w:rsidR="006E1F83" w:rsidRPr="00DE6240" w:rsidDel="00DE6623" w:rsidRDefault="006E1F83">
            <w:pPr>
              <w:spacing w:line="360" w:lineRule="auto"/>
              <w:jc w:val="both"/>
              <w:cnfStyle w:val="000000100000" w:firstRow="0" w:lastRow="0" w:firstColumn="0" w:lastColumn="0" w:oddVBand="0" w:evenVBand="0" w:oddHBand="1" w:evenHBand="0" w:firstRowFirstColumn="0" w:firstRowLastColumn="0" w:lastRowFirstColumn="0" w:lastRowLastColumn="0"/>
              <w:rPr>
                <w:del w:id="3168" w:author="Yael Armon" w:date="2022-07-03T15:15:00Z"/>
                <w:rFonts w:asciiTheme="minorBidi" w:hAnsiTheme="minorBidi"/>
                <w:sz w:val="24"/>
                <w:szCs w:val="24"/>
                <w:rtl/>
              </w:rPr>
              <w:pPrChange w:id="3169" w:author="Yael Armon" w:date="2022-07-03T15:16:00Z">
                <w:pPr>
                  <w:jc w:val="both"/>
                  <w:cnfStyle w:val="000000100000" w:firstRow="0" w:lastRow="0" w:firstColumn="0" w:lastColumn="0" w:oddVBand="0" w:evenVBand="0" w:oddHBand="1" w:evenHBand="0" w:firstRowFirstColumn="0" w:firstRowLastColumn="0" w:lastRowFirstColumn="0" w:lastRowLastColumn="0"/>
                </w:pPr>
              </w:pPrChange>
            </w:pPr>
          </w:p>
        </w:tc>
      </w:tr>
    </w:tbl>
    <w:p w14:paraId="7420E2A4" w14:textId="7AB63DB1" w:rsidR="006E1F83" w:rsidDel="00DE6623" w:rsidRDefault="006E1F83" w:rsidP="00C852E6">
      <w:pPr>
        <w:spacing w:line="360" w:lineRule="auto"/>
        <w:jc w:val="both"/>
        <w:rPr>
          <w:del w:id="3170" w:author="Yael Armon" w:date="2022-07-03T15:15:00Z"/>
          <w:rFonts w:asciiTheme="minorBidi" w:hAnsiTheme="minorBidi"/>
          <w:sz w:val="24"/>
          <w:szCs w:val="24"/>
          <w:rtl/>
        </w:rPr>
      </w:pPr>
    </w:p>
    <w:p w14:paraId="2CA3AE9B" w14:textId="3CF4BFD1" w:rsidR="006E1F83" w:rsidDel="00DE6623" w:rsidRDefault="006E1F83">
      <w:pPr>
        <w:spacing w:line="360" w:lineRule="auto"/>
        <w:jc w:val="both"/>
        <w:rPr>
          <w:del w:id="3171" w:author="Yael Armon" w:date="2022-07-03T15:15:00Z"/>
          <w:rFonts w:asciiTheme="minorBidi" w:hAnsiTheme="minorBidi"/>
          <w:sz w:val="24"/>
          <w:szCs w:val="24"/>
        </w:rPr>
        <w:pPrChange w:id="3172" w:author="Yael Armon" w:date="2022-07-03T15:16:00Z">
          <w:pPr>
            <w:bidi w:val="0"/>
          </w:pPr>
        </w:pPrChange>
      </w:pPr>
      <w:del w:id="3173" w:author="Yael Armon" w:date="2022-07-03T15:15:00Z">
        <w:r w:rsidDel="00DE6623">
          <w:rPr>
            <w:rFonts w:asciiTheme="minorBidi" w:hAnsiTheme="minorBidi"/>
            <w:sz w:val="24"/>
            <w:szCs w:val="24"/>
            <w:rtl/>
          </w:rPr>
          <w:br w:type="page"/>
        </w:r>
      </w:del>
    </w:p>
    <w:p w14:paraId="1E6E420F" w14:textId="7C338E46" w:rsidR="007B65A8" w:rsidRPr="001337F6" w:rsidDel="00DE6623" w:rsidRDefault="007B65A8">
      <w:pPr>
        <w:spacing w:line="360" w:lineRule="auto"/>
        <w:jc w:val="both"/>
        <w:rPr>
          <w:del w:id="3174" w:author="Yael Armon" w:date="2022-07-03T15:15:00Z"/>
          <w:rFonts w:asciiTheme="minorBidi" w:hAnsiTheme="minorBidi"/>
          <w:color w:val="FF0000"/>
          <w:rtl/>
          <w:rPrChange w:id="3175" w:author="Yael Armon" w:date="2022-07-03T15:06:00Z">
            <w:rPr>
              <w:del w:id="3176" w:author="Yael Armon" w:date="2022-07-03T15:15:00Z"/>
              <w:rtl/>
            </w:rPr>
          </w:rPrChange>
        </w:rPr>
        <w:pPrChange w:id="3177" w:author="Yael Armon" w:date="2022-07-03T15:16:00Z">
          <w:pPr>
            <w:pStyle w:val="Heading1"/>
            <w:keepNext/>
            <w:keepLines/>
            <w:numPr>
              <w:numId w:val="63"/>
            </w:numPr>
            <w:spacing w:line="360" w:lineRule="auto"/>
          </w:pPr>
        </w:pPrChange>
      </w:pPr>
      <w:bookmarkStart w:id="3178" w:name="_Toc516759264"/>
      <w:bookmarkStart w:id="3179" w:name="_Toc516759315"/>
      <w:bookmarkStart w:id="3180" w:name="_Toc517877505"/>
      <w:bookmarkStart w:id="3181" w:name="_Toc84233932"/>
      <w:bookmarkStart w:id="3182" w:name="_Toc85649468"/>
      <w:bookmarkStart w:id="3183" w:name="_Toc48656670"/>
      <w:bookmarkStart w:id="3184" w:name="_Toc48656671"/>
      <w:bookmarkStart w:id="3185" w:name="_Toc85649469"/>
      <w:bookmarkStart w:id="3186" w:name="_Toc85649470"/>
      <w:bookmarkStart w:id="3187" w:name="_Toc85649471"/>
      <w:bookmarkStart w:id="3188" w:name="_Toc85649472"/>
      <w:bookmarkStart w:id="3189" w:name="_Toc85649473"/>
      <w:bookmarkStart w:id="3190" w:name="_Toc85649474"/>
      <w:bookmarkStart w:id="3191" w:name="_Toc85649475"/>
      <w:bookmarkStart w:id="3192" w:name="_Toc85649476"/>
      <w:bookmarkStart w:id="3193" w:name="_Toc85649477"/>
      <w:bookmarkStart w:id="3194" w:name="_Toc85649478"/>
      <w:bookmarkStart w:id="3195" w:name="_Toc85649479"/>
      <w:bookmarkStart w:id="3196" w:name="_Toc85649480"/>
      <w:bookmarkStart w:id="3197" w:name="_Toc85649481"/>
      <w:bookmarkStart w:id="3198" w:name="_Toc85649482"/>
      <w:bookmarkStart w:id="3199" w:name="_Toc85649483"/>
      <w:bookmarkStart w:id="3200" w:name="_Toc85649484"/>
      <w:bookmarkStart w:id="3201" w:name="_Toc85649485"/>
      <w:bookmarkStart w:id="3202" w:name="_Toc85649486"/>
      <w:bookmarkStart w:id="3203" w:name="_Toc85649487"/>
      <w:bookmarkStart w:id="3204" w:name="_Toc85649508"/>
      <w:bookmarkStart w:id="3205" w:name="_Toc85649509"/>
      <w:bookmarkStart w:id="3206" w:name="_Toc85649510"/>
      <w:bookmarkStart w:id="3207" w:name="_Toc85649511"/>
      <w:bookmarkStart w:id="3208" w:name="_Toc85649512"/>
      <w:bookmarkStart w:id="3209" w:name="_Toc85649513"/>
      <w:bookmarkStart w:id="3210" w:name="_Toc85649514"/>
      <w:bookmarkStart w:id="3211" w:name="_Toc85649515"/>
      <w:bookmarkStart w:id="3212" w:name="_Toc85649516"/>
      <w:bookmarkStart w:id="3213" w:name="_Toc85649517"/>
      <w:bookmarkStart w:id="3214" w:name="_Toc85649518"/>
      <w:bookmarkStart w:id="3215" w:name="_Toc85649519"/>
      <w:bookmarkStart w:id="3216" w:name="_Toc85649520"/>
      <w:bookmarkStart w:id="3217" w:name="_Toc85649521"/>
      <w:bookmarkStart w:id="3218" w:name="_Toc85649522"/>
      <w:bookmarkStart w:id="3219" w:name="_Toc85649523"/>
      <w:bookmarkStart w:id="3220" w:name="_Toc85649528"/>
      <w:bookmarkStart w:id="3221" w:name="_Toc85649583"/>
      <w:bookmarkStart w:id="3222" w:name="_Toc85649584"/>
      <w:bookmarkStart w:id="3223" w:name="_Toc85649585"/>
      <w:bookmarkStart w:id="3224" w:name="_Toc85649586"/>
      <w:bookmarkStart w:id="3225" w:name="_Toc85649587"/>
      <w:bookmarkStart w:id="3226" w:name="_Toc85649588"/>
      <w:bookmarkStart w:id="3227" w:name="_Toc85649589"/>
      <w:bookmarkStart w:id="3228" w:name="_Toc85649590"/>
      <w:bookmarkStart w:id="3229" w:name="_Toc85649591"/>
      <w:bookmarkStart w:id="3230" w:name="_Toc85649592"/>
      <w:bookmarkStart w:id="3231" w:name="_Toc85649593"/>
      <w:bookmarkStart w:id="3232" w:name="_Toc85649594"/>
      <w:bookmarkStart w:id="3233" w:name="_Toc85649595"/>
      <w:bookmarkStart w:id="3234" w:name="_Toc85649636"/>
      <w:bookmarkStart w:id="3235" w:name="_Toc85649637"/>
      <w:bookmarkStart w:id="3236" w:name="_Toc85649638"/>
      <w:bookmarkStart w:id="3237" w:name="_Toc85649679"/>
      <w:bookmarkStart w:id="3238" w:name="_Toc85649680"/>
      <w:bookmarkStart w:id="3239" w:name="_Toc85649681"/>
      <w:bookmarkStart w:id="3240" w:name="_Toc85649682"/>
      <w:bookmarkStart w:id="3241" w:name="_Toc85649683"/>
      <w:bookmarkStart w:id="3242" w:name="_Toc85649684"/>
      <w:bookmarkStart w:id="3243" w:name="_Toc85649685"/>
      <w:bookmarkStart w:id="3244" w:name="_Toc85649686"/>
      <w:bookmarkStart w:id="3245" w:name="_Toc85649687"/>
      <w:bookmarkStart w:id="3246" w:name="_Toc85649688"/>
      <w:bookmarkStart w:id="3247" w:name="_Toc85649705"/>
      <w:bookmarkStart w:id="3248" w:name="_Toc85649706"/>
      <w:bookmarkStart w:id="3249" w:name="_Toc85649707"/>
      <w:bookmarkStart w:id="3250" w:name="_Toc85649708"/>
      <w:bookmarkStart w:id="3251" w:name="_Toc85649709"/>
      <w:bookmarkStart w:id="3252" w:name="_Toc85649710"/>
      <w:bookmarkStart w:id="3253" w:name="_Toc85649711"/>
      <w:bookmarkStart w:id="3254" w:name="_Toc85649712"/>
      <w:bookmarkStart w:id="3255" w:name="_Toc85649713"/>
      <w:bookmarkStart w:id="3256" w:name="_Toc85649733"/>
      <w:bookmarkStart w:id="3257" w:name="_Toc85649734"/>
      <w:bookmarkStart w:id="3258" w:name="_Toc85649735"/>
      <w:bookmarkStart w:id="3259" w:name="_Toc85649736"/>
      <w:bookmarkStart w:id="3260" w:name="_Toc85649737"/>
      <w:bookmarkStart w:id="3261" w:name="_Toc85649738"/>
      <w:bookmarkStart w:id="3262" w:name="_Toc85649739"/>
      <w:bookmarkStart w:id="3263" w:name="_Toc85649740"/>
      <w:bookmarkStart w:id="3264" w:name="_Toc85649741"/>
      <w:bookmarkStart w:id="3265" w:name="_Toc85649742"/>
      <w:bookmarkStart w:id="3266" w:name="_Toc85649743"/>
      <w:bookmarkStart w:id="3267" w:name="_Toc85649758"/>
      <w:bookmarkStart w:id="3268" w:name="_Toc85649759"/>
      <w:bookmarkStart w:id="3269" w:name="_Toc85649760"/>
      <w:bookmarkStart w:id="3270" w:name="_Toc85649761"/>
      <w:bookmarkStart w:id="3271" w:name="_Toc85649762"/>
      <w:bookmarkStart w:id="3272" w:name="_Toc50469363"/>
      <w:bookmarkEnd w:id="1448"/>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del w:id="3273" w:author="Yael Armon" w:date="2022-07-03T15:15:00Z">
        <w:r w:rsidRPr="001337F6" w:rsidDel="00DE6623">
          <w:rPr>
            <w:rFonts w:asciiTheme="minorBidi" w:hAnsiTheme="minorBidi" w:hint="eastAsia"/>
            <w:color w:val="FF0000"/>
            <w:rtl/>
            <w:rPrChange w:id="3274" w:author="Yael Armon" w:date="2022-07-03T15:06:00Z">
              <w:rPr>
                <w:rFonts w:hint="eastAsia"/>
                <w:rtl/>
              </w:rPr>
            </w:rPrChange>
          </w:rPr>
          <w:delText>ביטחון</w:delText>
        </w:r>
        <w:r w:rsidRPr="001337F6" w:rsidDel="00DE6623">
          <w:rPr>
            <w:rFonts w:asciiTheme="minorBidi" w:hAnsiTheme="minorBidi"/>
            <w:color w:val="FF0000"/>
            <w:rtl/>
            <w:rPrChange w:id="3275" w:author="Yael Armon" w:date="2022-07-03T15:06:00Z">
              <w:rPr>
                <w:rtl/>
              </w:rPr>
            </w:rPrChange>
          </w:rPr>
          <w:delText xml:space="preserve"> </w:delText>
        </w:r>
        <w:r w:rsidRPr="001337F6" w:rsidDel="00DE6623">
          <w:rPr>
            <w:rFonts w:asciiTheme="minorBidi" w:hAnsiTheme="minorBidi" w:hint="eastAsia"/>
            <w:color w:val="FF0000"/>
            <w:rtl/>
            <w:rPrChange w:id="3276" w:author="Yael Armon" w:date="2022-07-03T15:06:00Z">
              <w:rPr>
                <w:rFonts w:hint="eastAsia"/>
                <w:rtl/>
              </w:rPr>
            </w:rPrChange>
          </w:rPr>
          <w:delText>תזונתי</w:delText>
        </w:r>
        <w:r w:rsidRPr="001337F6" w:rsidDel="00DE6623">
          <w:rPr>
            <w:rFonts w:asciiTheme="minorBidi" w:hAnsiTheme="minorBidi"/>
            <w:color w:val="FF0000"/>
            <w:rtl/>
            <w:rPrChange w:id="3277" w:author="Yael Armon" w:date="2022-07-03T15:06:00Z">
              <w:rPr>
                <w:rtl/>
              </w:rPr>
            </w:rPrChange>
          </w:rPr>
          <w:delText xml:space="preserve">: </w:delText>
        </w:r>
        <w:r w:rsidRPr="001337F6" w:rsidDel="00DE6623">
          <w:rPr>
            <w:rFonts w:asciiTheme="minorBidi" w:hAnsiTheme="minorBidi" w:hint="eastAsia"/>
            <w:color w:val="FF0000"/>
            <w:rtl/>
            <w:rPrChange w:id="3278" w:author="Yael Armon" w:date="2022-07-03T15:06:00Z">
              <w:rPr>
                <w:rFonts w:hint="eastAsia"/>
                <w:rtl/>
              </w:rPr>
            </w:rPrChange>
          </w:rPr>
          <w:delText>כמה</w:delText>
        </w:r>
        <w:r w:rsidRPr="001337F6" w:rsidDel="00DE6623">
          <w:rPr>
            <w:rFonts w:asciiTheme="minorBidi" w:hAnsiTheme="minorBidi"/>
            <w:color w:val="FF0000"/>
            <w:rtl/>
            <w:rPrChange w:id="3279" w:author="Yael Armon" w:date="2022-07-03T15:06:00Z">
              <w:rPr>
                <w:rtl/>
              </w:rPr>
            </w:rPrChange>
          </w:rPr>
          <w:delText xml:space="preserve"> </w:delText>
        </w:r>
        <w:r w:rsidRPr="001337F6" w:rsidDel="00DE6623">
          <w:rPr>
            <w:rFonts w:asciiTheme="minorBidi" w:hAnsiTheme="minorBidi" w:hint="eastAsia"/>
            <w:color w:val="FF0000"/>
            <w:rtl/>
            <w:rPrChange w:id="3280" w:author="Yael Armon" w:date="2022-07-03T15:06:00Z">
              <w:rPr>
                <w:rFonts w:hint="eastAsia"/>
                <w:rtl/>
              </w:rPr>
            </w:rPrChange>
          </w:rPr>
          <w:delText>מזון</w:delText>
        </w:r>
        <w:r w:rsidRPr="001337F6" w:rsidDel="00DE6623">
          <w:rPr>
            <w:rFonts w:asciiTheme="minorBidi" w:hAnsiTheme="minorBidi"/>
            <w:color w:val="FF0000"/>
            <w:rtl/>
            <w:rPrChange w:id="3281" w:author="Yael Armon" w:date="2022-07-03T15:06:00Z">
              <w:rPr>
                <w:rtl/>
              </w:rPr>
            </w:rPrChange>
          </w:rPr>
          <w:delText xml:space="preserve"> </w:delText>
        </w:r>
        <w:r w:rsidRPr="001337F6" w:rsidDel="00DE6623">
          <w:rPr>
            <w:rFonts w:asciiTheme="minorBidi" w:hAnsiTheme="minorBidi" w:hint="eastAsia"/>
            <w:color w:val="FF0000"/>
            <w:rtl/>
            <w:rPrChange w:id="3282" w:author="Yael Armon" w:date="2022-07-03T15:06:00Z">
              <w:rPr>
                <w:rFonts w:hint="eastAsia"/>
                <w:rtl/>
              </w:rPr>
            </w:rPrChange>
          </w:rPr>
          <w:delText>נדרש</w:delText>
        </w:r>
        <w:r w:rsidRPr="001337F6" w:rsidDel="00DE6623">
          <w:rPr>
            <w:rFonts w:asciiTheme="minorBidi" w:hAnsiTheme="minorBidi"/>
            <w:color w:val="FF0000"/>
            <w:rtl/>
            <w:rPrChange w:id="3283" w:author="Yael Armon" w:date="2022-07-03T15:06:00Z">
              <w:rPr>
                <w:rtl/>
              </w:rPr>
            </w:rPrChange>
          </w:rPr>
          <w:delText xml:space="preserve"> </w:delText>
        </w:r>
        <w:r w:rsidRPr="001337F6" w:rsidDel="00DE6623">
          <w:rPr>
            <w:rFonts w:asciiTheme="minorBidi" w:hAnsiTheme="minorBidi" w:hint="eastAsia"/>
            <w:color w:val="FF0000"/>
            <w:rtl/>
            <w:rPrChange w:id="3284" w:author="Yael Armon" w:date="2022-07-03T15:06:00Z">
              <w:rPr>
                <w:rFonts w:hint="eastAsia"/>
                <w:rtl/>
              </w:rPr>
            </w:rPrChange>
          </w:rPr>
          <w:delText>להשלמת</w:delText>
        </w:r>
        <w:r w:rsidRPr="001337F6" w:rsidDel="00DE6623">
          <w:rPr>
            <w:rFonts w:asciiTheme="minorBidi" w:hAnsiTheme="minorBidi"/>
            <w:color w:val="FF0000"/>
            <w:rtl/>
            <w:rPrChange w:id="3285" w:author="Yael Armon" w:date="2022-07-03T15:06:00Z">
              <w:rPr>
                <w:rtl/>
              </w:rPr>
            </w:rPrChange>
          </w:rPr>
          <w:delText xml:space="preserve"> </w:delText>
        </w:r>
        <w:r w:rsidRPr="001337F6" w:rsidDel="00DE6623">
          <w:rPr>
            <w:rFonts w:asciiTheme="minorBidi" w:hAnsiTheme="minorBidi" w:hint="eastAsia"/>
            <w:color w:val="FF0000"/>
            <w:rtl/>
            <w:rPrChange w:id="3286" w:author="Yael Armon" w:date="2022-07-03T15:06:00Z">
              <w:rPr>
                <w:rFonts w:hint="eastAsia"/>
                <w:rtl/>
              </w:rPr>
            </w:rPrChange>
          </w:rPr>
          <w:delText>פער</w:delText>
        </w:r>
        <w:r w:rsidRPr="001337F6" w:rsidDel="00DE6623">
          <w:rPr>
            <w:rFonts w:asciiTheme="minorBidi" w:hAnsiTheme="minorBidi"/>
            <w:color w:val="FF0000"/>
            <w:rtl/>
            <w:rPrChange w:id="3287" w:author="Yael Armon" w:date="2022-07-03T15:06:00Z">
              <w:rPr>
                <w:rtl/>
              </w:rPr>
            </w:rPrChange>
          </w:rPr>
          <w:delText xml:space="preserve"> </w:delText>
        </w:r>
        <w:r w:rsidRPr="001337F6" w:rsidDel="00DE6623">
          <w:rPr>
            <w:rFonts w:asciiTheme="minorBidi" w:hAnsiTheme="minorBidi" w:hint="eastAsia"/>
            <w:color w:val="FF0000"/>
            <w:rtl/>
            <w:rPrChange w:id="3288" w:author="Yael Armon" w:date="2022-07-03T15:06:00Z">
              <w:rPr>
                <w:rFonts w:hint="eastAsia"/>
                <w:rtl/>
              </w:rPr>
            </w:rPrChange>
          </w:rPr>
          <w:delText>צריכת</w:delText>
        </w:r>
        <w:r w:rsidRPr="001337F6" w:rsidDel="00DE6623">
          <w:rPr>
            <w:rFonts w:asciiTheme="minorBidi" w:hAnsiTheme="minorBidi"/>
            <w:color w:val="FF0000"/>
            <w:rtl/>
            <w:rPrChange w:id="3289" w:author="Yael Armon" w:date="2022-07-03T15:06:00Z">
              <w:rPr>
                <w:rtl/>
              </w:rPr>
            </w:rPrChange>
          </w:rPr>
          <w:delText xml:space="preserve"> </w:delText>
        </w:r>
        <w:r w:rsidRPr="001337F6" w:rsidDel="00DE6623">
          <w:rPr>
            <w:rFonts w:asciiTheme="minorBidi" w:hAnsiTheme="minorBidi" w:hint="eastAsia"/>
            <w:color w:val="FF0000"/>
            <w:rtl/>
            <w:rPrChange w:id="3290" w:author="Yael Armon" w:date="2022-07-03T15:06:00Z">
              <w:rPr>
                <w:rFonts w:hint="eastAsia"/>
                <w:rtl/>
              </w:rPr>
            </w:rPrChange>
          </w:rPr>
          <w:delText>המזון</w:delText>
        </w:r>
        <w:r w:rsidRPr="001337F6" w:rsidDel="00DE6623">
          <w:rPr>
            <w:rFonts w:asciiTheme="minorBidi" w:hAnsiTheme="minorBidi"/>
            <w:color w:val="FF0000"/>
            <w:rtl/>
            <w:rPrChange w:id="3291" w:author="Yael Armon" w:date="2022-07-03T15:06:00Z">
              <w:rPr>
                <w:rtl/>
              </w:rPr>
            </w:rPrChange>
          </w:rPr>
          <w:delText xml:space="preserve"> </w:delText>
        </w:r>
        <w:r w:rsidRPr="001337F6" w:rsidDel="00DE6623">
          <w:rPr>
            <w:rFonts w:asciiTheme="minorBidi" w:hAnsiTheme="minorBidi" w:hint="eastAsia"/>
            <w:color w:val="FF0000"/>
            <w:rtl/>
            <w:rPrChange w:id="3292" w:author="Yael Armon" w:date="2022-07-03T15:06:00Z">
              <w:rPr>
                <w:rFonts w:hint="eastAsia"/>
                <w:rtl/>
              </w:rPr>
            </w:rPrChange>
          </w:rPr>
          <w:delText>בישראל</w:delText>
        </w:r>
        <w:r w:rsidRPr="001337F6" w:rsidDel="00DE6623">
          <w:rPr>
            <w:rFonts w:asciiTheme="minorBidi" w:hAnsiTheme="minorBidi"/>
            <w:color w:val="FF0000"/>
            <w:rtl/>
            <w:rPrChange w:id="3293" w:author="Yael Armon" w:date="2022-07-03T15:06:00Z">
              <w:rPr>
                <w:rtl/>
              </w:rPr>
            </w:rPrChange>
          </w:rPr>
          <w:delText>?</w:delText>
        </w:r>
        <w:bookmarkEnd w:id="3271"/>
      </w:del>
    </w:p>
    <w:p w14:paraId="06E8F373" w14:textId="074C8699" w:rsidR="007B65A8" w:rsidDel="00DE6623" w:rsidRDefault="007B65A8" w:rsidP="00C852E6">
      <w:pPr>
        <w:spacing w:line="360" w:lineRule="auto"/>
        <w:jc w:val="both"/>
        <w:rPr>
          <w:del w:id="3294" w:author="Yael Armon" w:date="2022-07-03T15:15:00Z"/>
          <w:rFonts w:asciiTheme="minorBidi" w:hAnsiTheme="minorBidi"/>
          <w:sz w:val="24"/>
          <w:szCs w:val="24"/>
          <w:rtl/>
        </w:rPr>
      </w:pPr>
      <w:del w:id="3295" w:author="Yael Armon" w:date="2022-07-03T15:15:00Z">
        <w:r w:rsidRPr="00245A30" w:rsidDel="00DE6623">
          <w:rPr>
            <w:rFonts w:asciiTheme="minorBidi" w:hAnsiTheme="minorBidi" w:hint="eastAsia"/>
            <w:b/>
            <w:bCs/>
            <w:sz w:val="24"/>
            <w:szCs w:val="24"/>
            <w:rtl/>
          </w:rPr>
          <w:delText>כותרת</w:delText>
        </w:r>
        <w:r w:rsidRPr="00245A30" w:rsidDel="00DE6623">
          <w:rPr>
            <w:rFonts w:asciiTheme="minorBidi" w:hAnsiTheme="minorBidi"/>
            <w:b/>
            <w:bCs/>
            <w:sz w:val="24"/>
            <w:szCs w:val="24"/>
            <w:rtl/>
          </w:rPr>
          <w:delText xml:space="preserve"> </w:delText>
        </w:r>
        <w:r w:rsidRPr="00245A30" w:rsidDel="00DE6623">
          <w:rPr>
            <w:rFonts w:asciiTheme="minorBidi" w:hAnsiTheme="minorBidi" w:hint="eastAsia"/>
            <w:b/>
            <w:bCs/>
            <w:sz w:val="24"/>
            <w:szCs w:val="24"/>
            <w:rtl/>
          </w:rPr>
          <w:delText>מודגשת</w:delText>
        </w:r>
        <w:r w:rsidRPr="00245A30" w:rsidDel="00DE6623">
          <w:rPr>
            <w:rFonts w:asciiTheme="minorBidi" w:hAnsiTheme="minorBidi"/>
            <w:b/>
            <w:bCs/>
            <w:sz w:val="24"/>
            <w:szCs w:val="24"/>
            <w:rtl/>
          </w:rPr>
          <w:delText xml:space="preserve"> </w:delText>
        </w:r>
        <w:r w:rsidRPr="00245A30" w:rsidDel="00DE6623">
          <w:rPr>
            <w:rFonts w:asciiTheme="minorBidi" w:hAnsiTheme="minorBidi" w:hint="eastAsia"/>
            <w:b/>
            <w:bCs/>
            <w:sz w:val="24"/>
            <w:szCs w:val="24"/>
            <w:rtl/>
          </w:rPr>
          <w:delText>בראש</w:delText>
        </w:r>
        <w:r w:rsidRPr="00245A30" w:rsidDel="00DE6623">
          <w:rPr>
            <w:rFonts w:asciiTheme="minorBidi" w:hAnsiTheme="minorBidi"/>
            <w:b/>
            <w:bCs/>
            <w:sz w:val="24"/>
            <w:szCs w:val="24"/>
            <w:rtl/>
          </w:rPr>
          <w:delText xml:space="preserve"> </w:delText>
        </w:r>
        <w:r w:rsidRPr="00245A30" w:rsidDel="00DE6623">
          <w:rPr>
            <w:rFonts w:asciiTheme="minorBidi" w:hAnsiTheme="minorBidi" w:hint="eastAsia"/>
            <w:b/>
            <w:bCs/>
            <w:sz w:val="24"/>
            <w:szCs w:val="24"/>
            <w:rtl/>
          </w:rPr>
          <w:delText>הפרק</w:delText>
        </w:r>
        <w:r w:rsidRPr="00245A30" w:rsidDel="00DE6623">
          <w:rPr>
            <w:rFonts w:asciiTheme="minorBidi" w:hAnsiTheme="minorBidi"/>
            <w:b/>
            <w:bCs/>
            <w:sz w:val="24"/>
            <w:szCs w:val="24"/>
            <w:rtl/>
          </w:rPr>
          <w:delText>:</w:delText>
        </w:r>
        <w:r w:rsidRPr="00245A30" w:rsidDel="00DE6623">
          <w:rPr>
            <w:rFonts w:asciiTheme="minorBidi" w:hAnsiTheme="minorBidi"/>
            <w:sz w:val="24"/>
            <w:szCs w:val="24"/>
            <w:rtl/>
          </w:rPr>
          <w:delText xml:space="preserve"> </w:delText>
        </w:r>
        <w:r w:rsidRPr="00D36C25" w:rsidDel="00DE6623">
          <w:rPr>
            <w:rFonts w:asciiTheme="minorBidi" w:hAnsiTheme="minorBidi"/>
            <w:b/>
            <w:bCs/>
            <w:sz w:val="28"/>
            <w:szCs w:val="28"/>
            <w:rtl/>
          </w:rPr>
          <w:delText xml:space="preserve">18.7% משקי בית חיים באי ביטחון תזונתי </w:delText>
        </w:r>
        <w:r w:rsidRPr="00D36C25" w:rsidDel="00DE6623">
          <w:rPr>
            <w:rFonts w:asciiTheme="minorBidi" w:hAnsiTheme="minorBidi" w:hint="eastAsia"/>
            <w:b/>
            <w:bCs/>
            <w:sz w:val="28"/>
            <w:szCs w:val="28"/>
            <w:rtl/>
          </w:rPr>
          <w:delText>בישראל</w:delText>
        </w:r>
        <w:r w:rsidRPr="00D61991" w:rsidDel="00DE6623">
          <w:rPr>
            <w:rFonts w:asciiTheme="minorBidi" w:hAnsiTheme="minorBidi"/>
            <w:b/>
            <w:bCs/>
            <w:sz w:val="28"/>
            <w:szCs w:val="28"/>
            <w:rtl/>
          </w:rPr>
          <w:delText xml:space="preserve"> </w:delText>
        </w:r>
      </w:del>
    </w:p>
    <w:p w14:paraId="31D02685" w14:textId="0122AD97" w:rsidR="007B65A8" w:rsidDel="00DE6623" w:rsidRDefault="007B65A8" w:rsidP="00C852E6">
      <w:pPr>
        <w:spacing w:line="360" w:lineRule="auto"/>
        <w:jc w:val="both"/>
        <w:rPr>
          <w:del w:id="3296" w:author="Yael Armon" w:date="2022-07-03T15:15:00Z"/>
          <w:rFonts w:asciiTheme="minorBidi" w:hAnsiTheme="minorBidi"/>
          <w:sz w:val="24"/>
          <w:szCs w:val="24"/>
          <w:rtl/>
        </w:rPr>
      </w:pPr>
      <w:del w:id="3297" w:author="Yael Armon" w:date="2022-07-03T15:15:00Z">
        <w:r w:rsidRPr="0087741E" w:rsidDel="00DE6623">
          <w:rPr>
            <w:rFonts w:asciiTheme="minorBidi" w:hAnsiTheme="minorBidi" w:hint="eastAsia"/>
            <w:sz w:val="24"/>
            <w:szCs w:val="24"/>
            <w:rtl/>
          </w:rPr>
          <w:delText>מגפת</w:delText>
        </w:r>
        <w:r w:rsidRPr="0087741E" w:rsidDel="00DE6623">
          <w:rPr>
            <w:rFonts w:asciiTheme="minorBidi" w:hAnsiTheme="minorBidi"/>
            <w:sz w:val="24"/>
            <w:szCs w:val="24"/>
            <w:rtl/>
          </w:rPr>
          <w:delText xml:space="preserve"> </w:delText>
        </w:r>
        <w:r w:rsidRPr="0087741E" w:rsidDel="00DE6623">
          <w:rPr>
            <w:rFonts w:asciiTheme="minorBidi" w:hAnsiTheme="minorBidi" w:hint="eastAsia"/>
            <w:sz w:val="24"/>
            <w:szCs w:val="24"/>
            <w:rtl/>
          </w:rPr>
          <w:delText>הקורונה</w:delText>
        </w:r>
        <w:r w:rsidRPr="0087741E" w:rsidDel="00DE6623">
          <w:rPr>
            <w:rFonts w:asciiTheme="minorBidi" w:hAnsiTheme="minorBidi"/>
            <w:sz w:val="24"/>
            <w:szCs w:val="24"/>
            <w:rtl/>
          </w:rPr>
          <w:delText xml:space="preserve"> </w:delText>
        </w:r>
        <w:r w:rsidRPr="0087741E" w:rsidDel="00DE6623">
          <w:rPr>
            <w:rFonts w:asciiTheme="minorBidi" w:hAnsiTheme="minorBidi" w:hint="eastAsia"/>
            <w:sz w:val="24"/>
            <w:szCs w:val="24"/>
            <w:rtl/>
          </w:rPr>
          <w:delText>החמירה</w:delText>
        </w:r>
        <w:r w:rsidRPr="0087741E" w:rsidDel="00DE6623">
          <w:rPr>
            <w:rFonts w:asciiTheme="minorBidi" w:hAnsiTheme="minorBidi"/>
            <w:sz w:val="24"/>
            <w:szCs w:val="24"/>
            <w:rtl/>
          </w:rPr>
          <w:delText xml:space="preserve"> </w:delText>
        </w:r>
        <w:r w:rsidRPr="0087741E" w:rsidDel="00DE6623">
          <w:rPr>
            <w:rFonts w:asciiTheme="minorBidi" w:hAnsiTheme="minorBidi" w:hint="eastAsia"/>
            <w:sz w:val="24"/>
            <w:szCs w:val="24"/>
            <w:rtl/>
          </w:rPr>
          <w:delText>את</w:delText>
        </w:r>
        <w:r w:rsidRPr="0087741E" w:rsidDel="00DE6623">
          <w:rPr>
            <w:rFonts w:asciiTheme="minorBidi" w:hAnsiTheme="minorBidi"/>
            <w:sz w:val="24"/>
            <w:szCs w:val="24"/>
            <w:rtl/>
          </w:rPr>
          <w:delText xml:space="preserve"> </w:delText>
        </w:r>
        <w:r w:rsidRPr="0087741E" w:rsidDel="00DE6623">
          <w:rPr>
            <w:rFonts w:asciiTheme="minorBidi" w:hAnsiTheme="minorBidi" w:hint="eastAsia"/>
            <w:sz w:val="24"/>
            <w:szCs w:val="24"/>
            <w:rtl/>
          </w:rPr>
          <w:delText>בעיית</w:delText>
        </w:r>
        <w:r w:rsidRPr="0087741E" w:rsidDel="00DE6623">
          <w:rPr>
            <w:rFonts w:asciiTheme="minorBidi" w:hAnsiTheme="minorBidi"/>
            <w:sz w:val="24"/>
            <w:szCs w:val="24"/>
            <w:rtl/>
          </w:rPr>
          <w:delText xml:space="preserve"> </w:delText>
        </w:r>
        <w:r w:rsidRPr="0087741E" w:rsidDel="00DE6623">
          <w:rPr>
            <w:rFonts w:asciiTheme="minorBidi" w:hAnsiTheme="minorBidi" w:hint="eastAsia"/>
            <w:sz w:val="24"/>
            <w:szCs w:val="24"/>
            <w:rtl/>
          </w:rPr>
          <w:delText>אי</w:delText>
        </w:r>
        <w:r w:rsidRPr="0087741E" w:rsidDel="00DE6623">
          <w:rPr>
            <w:rFonts w:asciiTheme="minorBidi" w:hAnsiTheme="minorBidi"/>
            <w:sz w:val="24"/>
            <w:szCs w:val="24"/>
            <w:rtl/>
          </w:rPr>
          <w:delText xml:space="preserve">-הבטחון </w:delText>
        </w:r>
        <w:r w:rsidRPr="0087741E" w:rsidDel="00DE6623">
          <w:rPr>
            <w:rFonts w:asciiTheme="minorBidi" w:hAnsiTheme="minorBidi" w:hint="eastAsia"/>
            <w:sz w:val="24"/>
            <w:szCs w:val="24"/>
            <w:rtl/>
          </w:rPr>
          <w:delText>התזונתי</w:delText>
        </w:r>
        <w:r w:rsidRPr="0087741E" w:rsidDel="00DE6623">
          <w:rPr>
            <w:rFonts w:asciiTheme="minorBidi" w:hAnsiTheme="minorBidi"/>
            <w:sz w:val="24"/>
            <w:szCs w:val="24"/>
            <w:rtl/>
          </w:rPr>
          <w:delText xml:space="preserve"> </w:delText>
        </w:r>
        <w:r w:rsidRPr="0087741E" w:rsidDel="00DE6623">
          <w:rPr>
            <w:rFonts w:asciiTheme="minorBidi" w:hAnsiTheme="minorBidi" w:hint="eastAsia"/>
            <w:sz w:val="24"/>
            <w:szCs w:val="24"/>
            <w:rtl/>
          </w:rPr>
          <w:delText>בעולם</w:delText>
        </w:r>
        <w:r w:rsidRPr="0087741E" w:rsidDel="00DE6623">
          <w:rPr>
            <w:rFonts w:asciiTheme="minorBidi" w:hAnsiTheme="minorBidi"/>
            <w:sz w:val="24"/>
            <w:szCs w:val="24"/>
            <w:rtl/>
          </w:rPr>
          <w:delText xml:space="preserve"> </w:delText>
        </w:r>
        <w:r w:rsidRPr="0087741E" w:rsidDel="00DE6623">
          <w:rPr>
            <w:rFonts w:asciiTheme="minorBidi" w:hAnsiTheme="minorBidi" w:hint="eastAsia"/>
            <w:sz w:val="24"/>
            <w:szCs w:val="24"/>
            <w:rtl/>
          </w:rPr>
          <w:delText>ובישראל</w:delText>
        </w:r>
        <w:r w:rsidRPr="0087741E" w:rsidDel="00DE6623">
          <w:rPr>
            <w:rFonts w:asciiTheme="minorBidi" w:hAnsiTheme="minorBidi"/>
            <w:sz w:val="24"/>
            <w:szCs w:val="24"/>
            <w:rtl/>
          </w:rPr>
          <w:delText xml:space="preserve">. </w:delText>
        </w:r>
        <w:r w:rsidRPr="0016029C" w:rsidDel="00DE6623">
          <w:rPr>
            <w:rFonts w:asciiTheme="minorBidi" w:hAnsiTheme="minorBidi" w:cs="Arial" w:hint="cs"/>
            <w:sz w:val="24"/>
            <w:szCs w:val="24"/>
            <w:rtl/>
          </w:rPr>
          <w:delText>הפגיעה</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היתה</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כפולה</w:delText>
        </w:r>
        <w:r w:rsidRPr="0016029C" w:rsidDel="00DE6623">
          <w:rPr>
            <w:rFonts w:asciiTheme="minorBidi" w:hAnsiTheme="minorBidi" w:cs="Arial"/>
            <w:sz w:val="24"/>
            <w:szCs w:val="24"/>
            <w:rtl/>
          </w:rPr>
          <w:delText xml:space="preserve"> </w:delText>
        </w:r>
        <w:r w:rsidDel="00DE6623">
          <w:rPr>
            <w:rFonts w:asciiTheme="minorBidi" w:hAnsiTheme="minorBidi" w:cs="Arial"/>
            <w:sz w:val="24"/>
            <w:szCs w:val="24"/>
            <w:rtl/>
          </w:rPr>
          <w:delText>–</w:delText>
        </w:r>
        <w:r w:rsidDel="00DE6623">
          <w:rPr>
            <w:rFonts w:asciiTheme="minorBidi" w:hAnsiTheme="minorBidi" w:cs="Arial" w:hint="cs"/>
            <w:sz w:val="24"/>
            <w:szCs w:val="24"/>
            <w:rtl/>
          </w:rPr>
          <w:delText>מצד אחד, ירידה</w:delText>
        </w:r>
        <w:r w:rsidDel="00DE6623">
          <w:rPr>
            <w:rFonts w:asciiTheme="minorBidi" w:hAnsiTheme="minorBidi" w:hint="cs"/>
            <w:sz w:val="24"/>
            <w:szCs w:val="24"/>
            <w:rtl/>
          </w:rPr>
          <w:delText xml:space="preserve"> בהכנסה הפנויה של משקי הבית כתוצאה מיציאה ממעגל העבודה ומעבר לחל"ת</w:delText>
        </w:r>
        <w:r w:rsidRPr="006F2E64" w:rsidDel="00DE6623">
          <w:rPr>
            <w:rFonts w:asciiTheme="minorBidi" w:hAnsiTheme="minorBidi"/>
            <w:sz w:val="24"/>
            <w:szCs w:val="24"/>
            <w:rtl/>
          </w:rPr>
          <w:delText xml:space="preserve"> </w:delText>
        </w:r>
        <w:r w:rsidRPr="0087741E" w:rsidDel="00DE6623">
          <w:rPr>
            <w:rFonts w:asciiTheme="minorBidi" w:hAnsiTheme="minorBidi" w:cs="Arial" w:hint="eastAsia"/>
            <w:sz w:val="24"/>
            <w:szCs w:val="24"/>
            <w:rtl/>
          </w:rPr>
          <w:delText>או</w:delText>
        </w:r>
        <w:r w:rsidRPr="0087741E" w:rsidDel="00DE6623">
          <w:rPr>
            <w:rFonts w:asciiTheme="minorBidi" w:hAnsiTheme="minorBidi" w:cs="Arial"/>
            <w:sz w:val="24"/>
            <w:szCs w:val="24"/>
            <w:rtl/>
          </w:rPr>
          <w:delText xml:space="preserve"> </w:delText>
        </w:r>
        <w:r w:rsidRPr="0087741E" w:rsidDel="00DE6623">
          <w:rPr>
            <w:rFonts w:asciiTheme="minorBidi" w:hAnsiTheme="minorBidi" w:cs="Arial" w:hint="eastAsia"/>
            <w:sz w:val="24"/>
            <w:szCs w:val="24"/>
            <w:rtl/>
          </w:rPr>
          <w:delText>הפסקת</w:delText>
        </w:r>
        <w:r w:rsidRPr="0087741E" w:rsidDel="00DE6623">
          <w:rPr>
            <w:rFonts w:asciiTheme="minorBidi" w:hAnsiTheme="minorBidi" w:cs="Arial"/>
            <w:sz w:val="24"/>
            <w:szCs w:val="24"/>
            <w:rtl/>
          </w:rPr>
          <w:delText xml:space="preserve"> </w:delText>
        </w:r>
        <w:r w:rsidRPr="0087741E" w:rsidDel="00DE6623">
          <w:rPr>
            <w:rFonts w:asciiTheme="minorBidi" w:hAnsiTheme="minorBidi" w:cs="Arial" w:hint="eastAsia"/>
            <w:sz w:val="24"/>
            <w:szCs w:val="24"/>
            <w:rtl/>
          </w:rPr>
          <w:delText>פעילות</w:delText>
        </w:r>
        <w:r w:rsidRPr="0087741E" w:rsidDel="00DE6623">
          <w:rPr>
            <w:rFonts w:asciiTheme="minorBidi" w:hAnsiTheme="minorBidi" w:cs="Arial"/>
            <w:sz w:val="24"/>
            <w:szCs w:val="24"/>
            <w:rtl/>
          </w:rPr>
          <w:delText xml:space="preserve"> </w:delText>
        </w:r>
        <w:r w:rsidRPr="0087741E" w:rsidDel="00DE6623">
          <w:rPr>
            <w:rFonts w:asciiTheme="minorBidi" w:hAnsiTheme="minorBidi" w:cs="Arial" w:hint="eastAsia"/>
            <w:sz w:val="24"/>
            <w:szCs w:val="24"/>
            <w:rtl/>
          </w:rPr>
          <w:delText>וסגירת</w:delText>
        </w:r>
        <w:r w:rsidRPr="0087741E" w:rsidDel="00DE6623">
          <w:rPr>
            <w:rFonts w:asciiTheme="minorBidi" w:hAnsiTheme="minorBidi" w:cs="Arial"/>
            <w:sz w:val="24"/>
            <w:szCs w:val="24"/>
            <w:rtl/>
          </w:rPr>
          <w:delText xml:space="preserve"> </w:delText>
        </w:r>
        <w:r w:rsidRPr="0087741E" w:rsidDel="00DE6623">
          <w:rPr>
            <w:rFonts w:asciiTheme="minorBidi" w:hAnsiTheme="minorBidi" w:cs="Arial" w:hint="eastAsia"/>
            <w:sz w:val="24"/>
            <w:szCs w:val="24"/>
            <w:rtl/>
          </w:rPr>
          <w:delText>עסקים</w:delText>
        </w:r>
        <w:r w:rsidRPr="0087741E" w:rsidDel="00DE6623">
          <w:rPr>
            <w:rFonts w:asciiTheme="minorBidi" w:hAnsiTheme="minorBidi" w:cs="Arial"/>
            <w:sz w:val="24"/>
            <w:szCs w:val="24"/>
            <w:rtl/>
          </w:rPr>
          <w:delText xml:space="preserve"> </w:delText>
        </w:r>
        <w:r w:rsidRPr="0087741E" w:rsidDel="00DE6623">
          <w:rPr>
            <w:rFonts w:asciiTheme="minorBidi" w:hAnsiTheme="minorBidi" w:cs="Arial" w:hint="eastAsia"/>
            <w:sz w:val="24"/>
            <w:szCs w:val="24"/>
            <w:rtl/>
          </w:rPr>
          <w:delText>של</w:delText>
        </w:r>
        <w:r w:rsidRPr="0087741E" w:rsidDel="00DE6623">
          <w:rPr>
            <w:rFonts w:asciiTheme="minorBidi" w:hAnsiTheme="minorBidi" w:cs="Arial"/>
            <w:sz w:val="24"/>
            <w:szCs w:val="24"/>
            <w:rtl/>
          </w:rPr>
          <w:delText xml:space="preserve"> </w:delText>
        </w:r>
        <w:r w:rsidRPr="0087741E" w:rsidDel="00DE6623">
          <w:rPr>
            <w:rFonts w:asciiTheme="minorBidi" w:hAnsiTheme="minorBidi" w:cs="Arial" w:hint="eastAsia"/>
            <w:sz w:val="24"/>
            <w:szCs w:val="24"/>
            <w:rtl/>
          </w:rPr>
          <w:delText>עצמאים</w:delText>
        </w:r>
        <w:r w:rsidDel="00DE6623">
          <w:rPr>
            <w:rFonts w:asciiTheme="minorBidi" w:hAnsiTheme="minorBidi" w:cs="Arial" w:hint="cs"/>
            <w:sz w:val="24"/>
            <w:szCs w:val="24"/>
            <w:rtl/>
          </w:rPr>
          <w:delText>.</w:delText>
        </w:r>
        <w:r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ומצד שני,</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פגיעה</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במנגנוני</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תמיכה</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במזון</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באמצעות</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מפעלי</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ההזנה</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במוסדות</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החינוך</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עקב</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הסגרים</w:delText>
        </w:r>
        <w:r w:rsidDel="00DE6623">
          <w:rPr>
            <w:rFonts w:asciiTheme="minorBidi" w:hAnsiTheme="minorBidi" w:cs="Arial" w:hint="cs"/>
            <w:sz w:val="24"/>
            <w:szCs w:val="24"/>
            <w:rtl/>
          </w:rPr>
          <w:delText>,</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והירידה</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בהי</w:delText>
        </w:r>
        <w:r w:rsidDel="00DE6623">
          <w:rPr>
            <w:rFonts w:asciiTheme="minorBidi" w:hAnsiTheme="minorBidi" w:cs="Arial" w:hint="cs"/>
            <w:sz w:val="24"/>
            <w:szCs w:val="24"/>
            <w:rtl/>
          </w:rPr>
          <w:delText>קף</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הלימודים</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ומערכת</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בתי</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התמחוי</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שהקטינה</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את</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פעילותה</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בגלל</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מגבלות</w:delText>
        </w:r>
        <w:r w:rsidRPr="0016029C" w:rsidDel="00DE6623">
          <w:rPr>
            <w:rFonts w:asciiTheme="minorBidi" w:hAnsiTheme="minorBidi" w:cs="Arial"/>
            <w:sz w:val="24"/>
            <w:szCs w:val="24"/>
            <w:rtl/>
          </w:rPr>
          <w:delText xml:space="preserve"> </w:delText>
        </w:r>
        <w:r w:rsidRPr="0016029C" w:rsidDel="00DE6623">
          <w:rPr>
            <w:rFonts w:asciiTheme="minorBidi" w:hAnsiTheme="minorBidi" w:cs="Arial" w:hint="cs"/>
            <w:sz w:val="24"/>
            <w:szCs w:val="24"/>
            <w:rtl/>
          </w:rPr>
          <w:delText>הקורונה</w:delText>
        </w:r>
        <w:r w:rsidRPr="0016029C" w:rsidDel="00DE6623">
          <w:rPr>
            <w:rFonts w:asciiTheme="minorBidi" w:hAnsiTheme="minorBidi" w:cs="Arial"/>
            <w:sz w:val="24"/>
            <w:szCs w:val="24"/>
            <w:rtl/>
          </w:rPr>
          <w:delText>.</w:delText>
        </w:r>
      </w:del>
    </w:p>
    <w:p w14:paraId="19628872" w14:textId="43781EB8" w:rsidR="007B65A8" w:rsidDel="00DE6623" w:rsidRDefault="007B65A8" w:rsidP="00C852E6">
      <w:pPr>
        <w:spacing w:line="360" w:lineRule="auto"/>
        <w:jc w:val="both"/>
        <w:rPr>
          <w:del w:id="3298" w:author="Yael Armon" w:date="2022-07-03T15:15:00Z"/>
          <w:rFonts w:asciiTheme="minorBidi" w:hAnsiTheme="minorBidi"/>
          <w:sz w:val="24"/>
          <w:szCs w:val="24"/>
          <w:rtl/>
        </w:rPr>
      </w:pPr>
      <w:bookmarkStart w:id="3299" w:name="_Hlk75988570"/>
      <w:del w:id="3300" w:author="Yael Armon" w:date="2022-07-03T15:15:00Z">
        <w:r w:rsidDel="00DE6623">
          <w:rPr>
            <w:rFonts w:asciiTheme="minorBidi" w:hAnsiTheme="minorBidi" w:hint="cs"/>
            <w:sz w:val="24"/>
            <w:szCs w:val="24"/>
            <w:rtl/>
          </w:rPr>
          <w:delText xml:space="preserve">מגפת הקורונה הינה מגפה לא שוויונית הן מבחינה בריאותית והן מבחינה כלכלית. מבחינה בריאותית, האוכלוסיות שנפגעו ביותר בישראל הינן אוכלוסיות קשישים, חרדים וערבים </w:delText>
        </w:r>
        <w:r w:rsidDel="00DE6623">
          <w:rPr>
            <w:rFonts w:asciiTheme="minorBidi" w:hAnsiTheme="minorBidi"/>
            <w:sz w:val="24"/>
            <w:szCs w:val="24"/>
            <w:rtl/>
          </w:rPr>
          <w:delText>–</w:delText>
        </w:r>
        <w:r w:rsidDel="00DE6623">
          <w:rPr>
            <w:rFonts w:asciiTheme="minorBidi" w:hAnsiTheme="minorBidi" w:hint="cs"/>
            <w:sz w:val="24"/>
            <w:szCs w:val="24"/>
            <w:rtl/>
          </w:rPr>
          <w:delText xml:space="preserve"> שהינן גם האוכלוסיות המאופיינות בשיעור גבוה יחסית של עוני ואי-בטחון תזונתי.</w:delText>
        </w:r>
        <w:r w:rsidRPr="001F2675" w:rsidDel="00DE6623">
          <w:rPr>
            <w:rFonts w:asciiTheme="minorBidi" w:hAnsiTheme="minorBidi" w:hint="cs"/>
            <w:sz w:val="24"/>
            <w:szCs w:val="24"/>
            <w:rtl/>
          </w:rPr>
          <w:delText xml:space="preserve"> </w:delText>
        </w:r>
      </w:del>
    </w:p>
    <w:p w14:paraId="741945DE" w14:textId="484D7DD6" w:rsidR="007B65A8" w:rsidDel="00DE6623" w:rsidRDefault="007B65A8">
      <w:pPr>
        <w:spacing w:line="360" w:lineRule="auto"/>
        <w:jc w:val="both"/>
        <w:rPr>
          <w:del w:id="3301" w:author="Yael Armon" w:date="2022-07-03T15:15:00Z"/>
          <w:rFonts w:asciiTheme="minorBidi" w:hAnsiTheme="minorBidi"/>
          <w:b/>
          <w:bCs/>
          <w:sz w:val="24"/>
          <w:szCs w:val="24"/>
          <w:rtl/>
        </w:rPr>
        <w:pPrChange w:id="3302" w:author="Yael Armon" w:date="2022-07-03T15:16:00Z">
          <w:pPr>
            <w:spacing w:line="360" w:lineRule="auto"/>
            <w:jc w:val="center"/>
          </w:pPr>
        </w:pPrChange>
      </w:pPr>
      <w:del w:id="3303" w:author="Yael Armon" w:date="2022-07-03T15:15:00Z">
        <w:r w:rsidDel="00DE6623">
          <w:rPr>
            <w:rFonts w:asciiTheme="minorBidi" w:hAnsiTheme="minorBidi" w:hint="cs"/>
            <w:b/>
            <w:bCs/>
            <w:sz w:val="24"/>
            <w:szCs w:val="24"/>
            <w:rtl/>
          </w:rPr>
          <w:delText>המצב</w:delText>
        </w:r>
        <w:r w:rsidRPr="0087741E" w:rsidDel="00DE6623">
          <w:rPr>
            <w:rFonts w:asciiTheme="minorBidi" w:hAnsiTheme="minorBidi"/>
            <w:b/>
            <w:bCs/>
            <w:sz w:val="24"/>
            <w:szCs w:val="24"/>
            <w:rtl/>
          </w:rPr>
          <w:delText xml:space="preserve"> </w:delText>
        </w:r>
        <w:r w:rsidRPr="0087741E" w:rsidDel="00DE6623">
          <w:rPr>
            <w:rFonts w:asciiTheme="minorBidi" w:hAnsiTheme="minorBidi" w:hint="eastAsia"/>
            <w:b/>
            <w:bCs/>
            <w:sz w:val="24"/>
            <w:szCs w:val="24"/>
            <w:rtl/>
          </w:rPr>
          <w:delText>הכלכלי</w:delText>
        </w:r>
        <w:r w:rsidRPr="0087741E" w:rsidDel="00DE6623">
          <w:rPr>
            <w:rFonts w:asciiTheme="minorBidi" w:hAnsiTheme="minorBidi"/>
            <w:b/>
            <w:bCs/>
            <w:sz w:val="24"/>
            <w:szCs w:val="24"/>
            <w:rtl/>
          </w:rPr>
          <w:delText xml:space="preserve"> </w:delText>
        </w:r>
        <w:r w:rsidRPr="0087741E" w:rsidDel="00DE6623">
          <w:rPr>
            <w:rFonts w:asciiTheme="minorBidi" w:hAnsiTheme="minorBidi" w:hint="eastAsia"/>
            <w:b/>
            <w:bCs/>
            <w:sz w:val="24"/>
            <w:szCs w:val="24"/>
            <w:rtl/>
          </w:rPr>
          <w:delText>והבריאותי</w:delText>
        </w:r>
        <w:r w:rsidRPr="0087741E" w:rsidDel="00DE6623">
          <w:rPr>
            <w:rFonts w:asciiTheme="minorBidi" w:hAnsiTheme="minorBidi"/>
            <w:b/>
            <w:bCs/>
            <w:sz w:val="24"/>
            <w:szCs w:val="24"/>
            <w:rtl/>
          </w:rPr>
          <w:delText xml:space="preserve"> </w:delText>
        </w:r>
        <w:r w:rsidRPr="0087741E" w:rsidDel="00DE6623">
          <w:rPr>
            <w:rFonts w:asciiTheme="minorBidi" w:hAnsiTheme="minorBidi" w:hint="eastAsia"/>
            <w:b/>
            <w:bCs/>
            <w:sz w:val="24"/>
            <w:szCs w:val="24"/>
            <w:rtl/>
          </w:rPr>
          <w:delText>בקבוצות</w:delText>
        </w:r>
        <w:r w:rsidRPr="0087741E" w:rsidDel="00DE6623">
          <w:rPr>
            <w:rFonts w:asciiTheme="minorBidi" w:hAnsiTheme="minorBidi"/>
            <w:b/>
            <w:bCs/>
            <w:sz w:val="24"/>
            <w:szCs w:val="24"/>
            <w:rtl/>
          </w:rPr>
          <w:delText xml:space="preserve"> </w:delText>
        </w:r>
        <w:r w:rsidRPr="0087741E" w:rsidDel="00DE6623">
          <w:rPr>
            <w:rFonts w:asciiTheme="minorBidi" w:hAnsiTheme="minorBidi" w:hint="eastAsia"/>
            <w:b/>
            <w:bCs/>
            <w:sz w:val="24"/>
            <w:szCs w:val="24"/>
            <w:rtl/>
          </w:rPr>
          <w:delText>אוכלוסיה</w:delText>
        </w:r>
        <w:r w:rsidRPr="0087741E" w:rsidDel="00DE6623">
          <w:rPr>
            <w:rFonts w:asciiTheme="minorBidi" w:hAnsiTheme="minorBidi"/>
            <w:b/>
            <w:bCs/>
            <w:sz w:val="24"/>
            <w:szCs w:val="24"/>
            <w:rtl/>
          </w:rPr>
          <w:delText xml:space="preserve"> </w:delText>
        </w:r>
        <w:r w:rsidRPr="0087741E" w:rsidDel="00DE6623">
          <w:rPr>
            <w:rFonts w:asciiTheme="minorBidi" w:hAnsiTheme="minorBidi" w:hint="eastAsia"/>
            <w:b/>
            <w:bCs/>
            <w:sz w:val="24"/>
            <w:szCs w:val="24"/>
            <w:rtl/>
          </w:rPr>
          <w:delText>בעקבות</w:delText>
        </w:r>
        <w:r w:rsidRPr="0087741E" w:rsidDel="00DE6623">
          <w:rPr>
            <w:rFonts w:asciiTheme="minorBidi" w:hAnsiTheme="minorBidi"/>
            <w:b/>
            <w:bCs/>
            <w:sz w:val="24"/>
            <w:szCs w:val="24"/>
            <w:rtl/>
          </w:rPr>
          <w:delText xml:space="preserve"> </w:delText>
        </w:r>
        <w:r w:rsidRPr="0087741E" w:rsidDel="00DE6623">
          <w:rPr>
            <w:rFonts w:asciiTheme="minorBidi" w:hAnsiTheme="minorBidi" w:hint="eastAsia"/>
            <w:b/>
            <w:bCs/>
            <w:sz w:val="24"/>
            <w:szCs w:val="24"/>
            <w:rtl/>
          </w:rPr>
          <w:delText>משבר</w:delText>
        </w:r>
        <w:r w:rsidRPr="0087741E" w:rsidDel="00DE6623">
          <w:rPr>
            <w:rFonts w:asciiTheme="minorBidi" w:hAnsiTheme="minorBidi"/>
            <w:b/>
            <w:bCs/>
            <w:sz w:val="24"/>
            <w:szCs w:val="24"/>
            <w:rtl/>
          </w:rPr>
          <w:delText xml:space="preserve"> </w:delText>
        </w:r>
        <w:r w:rsidRPr="0087741E" w:rsidDel="00DE6623">
          <w:rPr>
            <w:rFonts w:asciiTheme="minorBidi" w:hAnsiTheme="minorBidi" w:hint="eastAsia"/>
            <w:b/>
            <w:bCs/>
            <w:sz w:val="24"/>
            <w:szCs w:val="24"/>
            <w:rtl/>
          </w:rPr>
          <w:delText>הקורונה</w:delText>
        </w:r>
      </w:del>
    </w:p>
    <w:tbl>
      <w:tblPr>
        <w:tblStyle w:val="4-11"/>
        <w:bidiVisual/>
        <w:tblW w:w="7183" w:type="dxa"/>
        <w:jc w:val="center"/>
        <w:tblLook w:val="04A0" w:firstRow="1" w:lastRow="0" w:firstColumn="1" w:lastColumn="0" w:noHBand="0" w:noVBand="1"/>
      </w:tblPr>
      <w:tblGrid>
        <w:gridCol w:w="2797"/>
        <w:gridCol w:w="1842"/>
        <w:gridCol w:w="2544"/>
      </w:tblGrid>
      <w:tr w:rsidR="007B65A8" w:rsidRPr="00221961" w:rsidDel="00DE6623" w14:paraId="168957F1" w14:textId="0045E991" w:rsidTr="00DD5FF2">
        <w:trPr>
          <w:cnfStyle w:val="100000000000" w:firstRow="1" w:lastRow="0" w:firstColumn="0" w:lastColumn="0" w:oddVBand="0" w:evenVBand="0" w:oddHBand="0" w:evenHBand="0" w:firstRowFirstColumn="0" w:firstRowLastColumn="0" w:lastRowFirstColumn="0" w:lastRowLastColumn="0"/>
          <w:trHeight w:val="274"/>
          <w:jc w:val="center"/>
          <w:del w:id="3304" w:author="Yael Armon" w:date="2022-07-03T15:15:00Z"/>
        </w:trPr>
        <w:tc>
          <w:tcPr>
            <w:cnfStyle w:val="001000000000" w:firstRow="0" w:lastRow="0" w:firstColumn="1" w:lastColumn="0" w:oddVBand="0" w:evenVBand="0" w:oddHBand="0" w:evenHBand="0" w:firstRowFirstColumn="0" w:firstRowLastColumn="0" w:lastRowFirstColumn="0" w:lastRowLastColumn="0"/>
            <w:tcW w:w="2797" w:type="dxa"/>
            <w:noWrap/>
            <w:hideMark/>
          </w:tcPr>
          <w:p w14:paraId="089A484B" w14:textId="6093BF87" w:rsidR="007B65A8" w:rsidRPr="00221961" w:rsidDel="00DE6623" w:rsidRDefault="007B65A8">
            <w:pPr>
              <w:spacing w:line="360" w:lineRule="auto"/>
              <w:jc w:val="both"/>
              <w:rPr>
                <w:del w:id="3305" w:author="Yael Armon" w:date="2022-07-03T15:15:00Z"/>
                <w:rFonts w:ascii="Arial" w:eastAsia="Times New Roman" w:hAnsi="Arial" w:cs="Arial"/>
              </w:rPr>
              <w:pPrChange w:id="3306" w:author="Yael Armon" w:date="2022-07-03T15:16:00Z">
                <w:pPr>
                  <w:bidi w:val="0"/>
                  <w:spacing w:line="360" w:lineRule="auto"/>
                </w:pPr>
              </w:pPrChange>
            </w:pPr>
            <w:del w:id="3307" w:author="Yael Armon" w:date="2022-07-03T15:15:00Z">
              <w:r w:rsidRPr="00221961" w:rsidDel="00DE6623">
                <w:rPr>
                  <w:rFonts w:ascii="Arial" w:eastAsia="Times New Roman" w:hAnsi="Arial" w:cs="Arial"/>
                </w:rPr>
                <w:delText> </w:delText>
              </w:r>
            </w:del>
          </w:p>
        </w:tc>
        <w:tc>
          <w:tcPr>
            <w:tcW w:w="1842" w:type="dxa"/>
            <w:hideMark/>
          </w:tcPr>
          <w:p w14:paraId="21D4156D" w14:textId="0BE4F95B" w:rsidR="007B65A8" w:rsidRPr="006B4D41"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308" w:author="Yael Armon" w:date="2022-07-03T15:15:00Z"/>
                <w:rFonts w:ascii="Arial" w:eastAsia="Times New Roman" w:hAnsi="Arial" w:cs="Arial"/>
              </w:rPr>
              <w:pPrChange w:id="3309"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3310" w:author="Yael Armon" w:date="2022-07-03T15:15:00Z">
              <w:r w:rsidDel="00DE6623">
                <w:rPr>
                  <w:rFonts w:asciiTheme="minorBidi" w:hAnsiTheme="minorBidi" w:hint="cs"/>
                  <w:sz w:val="24"/>
                  <w:szCs w:val="24"/>
                  <w:rtl/>
                </w:rPr>
                <w:delText xml:space="preserve">נפטרים ל-100 נפש  </w:delText>
              </w:r>
              <w:r w:rsidR="00243689" w:rsidDel="00DE6623">
                <w:rPr>
                  <w:rFonts w:asciiTheme="minorBidi" w:hAnsiTheme="minorBidi" w:hint="cs"/>
                  <w:sz w:val="24"/>
                  <w:szCs w:val="24"/>
                  <w:rtl/>
                </w:rPr>
                <w:delText>בשנת 2020</w:delText>
              </w:r>
            </w:del>
          </w:p>
        </w:tc>
        <w:tc>
          <w:tcPr>
            <w:tcW w:w="2544" w:type="dxa"/>
          </w:tcPr>
          <w:p w14:paraId="6046C891" w14:textId="4FF4E018" w:rsidR="007B65A8" w:rsidRPr="006B4D41"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311" w:author="Yael Armon" w:date="2022-07-03T15:15:00Z"/>
                <w:rFonts w:ascii="Arial" w:eastAsia="Times New Roman" w:hAnsi="Arial" w:cs="Arial"/>
                <w:rtl/>
              </w:rPr>
              <w:pPrChange w:id="3312" w:author="Yael Armon" w:date="2022-07-03T15:16:00Z">
                <w:pPr>
                  <w:spacing w:line="360" w:lineRule="auto"/>
                  <w:jc w:val="center"/>
                  <w:cnfStyle w:val="100000000000" w:firstRow="1" w:lastRow="0" w:firstColumn="0" w:lastColumn="0" w:oddVBand="0" w:evenVBand="0" w:oddHBand="0" w:evenHBand="0" w:firstRowFirstColumn="0" w:firstRowLastColumn="0" w:lastRowFirstColumn="0" w:lastRowLastColumn="0"/>
                </w:pPr>
              </w:pPrChange>
            </w:pPr>
            <w:del w:id="3313" w:author="Yael Armon" w:date="2022-07-03T15:15:00Z">
              <w:r w:rsidDel="00DE6623">
                <w:rPr>
                  <w:rFonts w:asciiTheme="minorBidi" w:hAnsiTheme="minorBidi" w:hint="cs"/>
                  <w:sz w:val="24"/>
                  <w:szCs w:val="24"/>
                  <w:rtl/>
                </w:rPr>
                <w:delText>שיעור מהאוכלוסיי</w:delText>
              </w:r>
              <w:r w:rsidDel="00DE6623">
                <w:rPr>
                  <w:rFonts w:asciiTheme="minorBidi" w:hAnsiTheme="minorBidi" w:hint="eastAsia"/>
                  <w:sz w:val="24"/>
                  <w:szCs w:val="24"/>
                  <w:rtl/>
                </w:rPr>
                <w:delText>ה</w:delText>
              </w:r>
              <w:r w:rsidDel="00DE6623">
                <w:rPr>
                  <w:rFonts w:asciiTheme="minorBidi" w:hAnsiTheme="minorBidi" w:hint="cs"/>
                  <w:sz w:val="24"/>
                  <w:szCs w:val="24"/>
                  <w:rtl/>
                </w:rPr>
                <w:delText xml:space="preserve"> באי-בטחון תזונתי</w:delText>
              </w:r>
            </w:del>
          </w:p>
        </w:tc>
      </w:tr>
      <w:tr w:rsidR="007B65A8" w:rsidRPr="00221961" w:rsidDel="00DE6623" w14:paraId="6A2BBB83" w14:textId="75BD5895" w:rsidTr="00DD5FF2">
        <w:trPr>
          <w:cnfStyle w:val="000000100000" w:firstRow="0" w:lastRow="0" w:firstColumn="0" w:lastColumn="0" w:oddVBand="0" w:evenVBand="0" w:oddHBand="1" w:evenHBand="0" w:firstRowFirstColumn="0" w:firstRowLastColumn="0" w:lastRowFirstColumn="0" w:lastRowLastColumn="0"/>
          <w:trHeight w:val="167"/>
          <w:jc w:val="center"/>
          <w:del w:id="3314" w:author="Yael Armon" w:date="2022-07-03T15:15:00Z"/>
        </w:trPr>
        <w:tc>
          <w:tcPr>
            <w:cnfStyle w:val="001000000000" w:firstRow="0" w:lastRow="0" w:firstColumn="1" w:lastColumn="0" w:oddVBand="0" w:evenVBand="0" w:oddHBand="0" w:evenHBand="0" w:firstRowFirstColumn="0" w:firstRowLastColumn="0" w:lastRowFirstColumn="0" w:lastRowLastColumn="0"/>
            <w:tcW w:w="2797" w:type="dxa"/>
            <w:hideMark/>
          </w:tcPr>
          <w:p w14:paraId="2DFF764B" w14:textId="3B3C6E96" w:rsidR="007B65A8" w:rsidRPr="008D7F18" w:rsidDel="00DE6623" w:rsidRDefault="007B65A8">
            <w:pPr>
              <w:spacing w:line="360" w:lineRule="auto"/>
              <w:jc w:val="both"/>
              <w:rPr>
                <w:del w:id="3315" w:author="Yael Armon" w:date="2022-07-03T15:15:00Z"/>
                <w:rFonts w:asciiTheme="minorBidi" w:hAnsiTheme="minorBidi"/>
                <w:color w:val="FFFFFF"/>
                <w:sz w:val="24"/>
                <w:szCs w:val="24"/>
                <w:rtl/>
              </w:rPr>
              <w:pPrChange w:id="3316" w:author="Yael Armon" w:date="2022-07-03T15:16:00Z">
                <w:pPr/>
              </w:pPrChange>
            </w:pPr>
            <w:del w:id="3317" w:author="Yael Armon" w:date="2022-07-03T15:15:00Z">
              <w:r w:rsidRPr="00B05C4E" w:rsidDel="00DE6623">
                <w:rPr>
                  <w:rFonts w:asciiTheme="minorBidi" w:hAnsiTheme="minorBidi" w:hint="cs"/>
                  <w:sz w:val="24"/>
                  <w:szCs w:val="24"/>
                  <w:rtl/>
                </w:rPr>
                <w:delText>ערבים</w:delText>
              </w:r>
            </w:del>
          </w:p>
        </w:tc>
        <w:tc>
          <w:tcPr>
            <w:tcW w:w="1842" w:type="dxa"/>
            <w:noWrap/>
            <w:hideMark/>
          </w:tcPr>
          <w:p w14:paraId="3C69E87F" w14:textId="677633F2" w:rsidR="007B65A8" w:rsidRPr="00221961"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318" w:author="Yael Armon" w:date="2022-07-03T15:15:00Z"/>
                <w:rFonts w:ascii="Arial" w:eastAsia="Times New Roman" w:hAnsi="Arial" w:cs="Arial"/>
                <w:color w:val="000000"/>
                <w:rtl/>
              </w:rPr>
              <w:pPrChange w:id="3319"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3320" w:author="Yael Armon" w:date="2022-07-03T15:15:00Z">
              <w:r w:rsidDel="00DE6623">
                <w:rPr>
                  <w:rFonts w:asciiTheme="minorBidi" w:hAnsiTheme="minorBidi" w:hint="cs"/>
                  <w:sz w:val="24"/>
                  <w:szCs w:val="24"/>
                  <w:rtl/>
                </w:rPr>
                <w:delText>0.17</w:delText>
              </w:r>
            </w:del>
          </w:p>
        </w:tc>
        <w:tc>
          <w:tcPr>
            <w:tcW w:w="2544" w:type="dxa"/>
          </w:tcPr>
          <w:p w14:paraId="46093464" w14:textId="53E0E4FB" w:rsidR="007B65A8" w:rsidRPr="00221961"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321" w:author="Yael Armon" w:date="2022-07-03T15:15:00Z"/>
                <w:rFonts w:ascii="Arial" w:eastAsia="Times New Roman" w:hAnsi="Arial" w:cs="Arial"/>
                <w:color w:val="000000"/>
              </w:rPr>
              <w:pPrChange w:id="3322"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3323" w:author="Yael Armon" w:date="2022-07-03T15:15:00Z">
              <w:r w:rsidDel="00DE6623">
                <w:rPr>
                  <w:rFonts w:asciiTheme="minorBidi" w:hAnsiTheme="minorBidi" w:hint="cs"/>
                  <w:sz w:val="24"/>
                  <w:szCs w:val="24"/>
                  <w:rtl/>
                </w:rPr>
                <w:delText>45%</w:delText>
              </w:r>
            </w:del>
          </w:p>
        </w:tc>
      </w:tr>
      <w:tr w:rsidR="007B65A8" w:rsidRPr="00221961" w:rsidDel="00DE6623" w14:paraId="401DBD98" w14:textId="234A3FE9" w:rsidTr="00DD5FF2">
        <w:trPr>
          <w:trHeight w:val="167"/>
          <w:jc w:val="center"/>
          <w:del w:id="3324" w:author="Yael Armon" w:date="2022-07-03T15:15:00Z"/>
        </w:trPr>
        <w:tc>
          <w:tcPr>
            <w:cnfStyle w:val="001000000000" w:firstRow="0" w:lastRow="0" w:firstColumn="1" w:lastColumn="0" w:oddVBand="0" w:evenVBand="0" w:oddHBand="0" w:evenHBand="0" w:firstRowFirstColumn="0" w:firstRowLastColumn="0" w:lastRowFirstColumn="0" w:lastRowLastColumn="0"/>
            <w:tcW w:w="2797" w:type="dxa"/>
            <w:hideMark/>
          </w:tcPr>
          <w:p w14:paraId="2AC592F7" w14:textId="171AC0DF" w:rsidR="007B65A8" w:rsidRPr="008D7F18" w:rsidDel="00DE6623" w:rsidRDefault="007B65A8">
            <w:pPr>
              <w:spacing w:line="360" w:lineRule="auto"/>
              <w:jc w:val="both"/>
              <w:rPr>
                <w:del w:id="3325" w:author="Yael Armon" w:date="2022-07-03T15:15:00Z"/>
                <w:rFonts w:asciiTheme="minorBidi" w:hAnsiTheme="minorBidi"/>
                <w:color w:val="FFFFFF"/>
                <w:sz w:val="24"/>
                <w:szCs w:val="24"/>
              </w:rPr>
              <w:pPrChange w:id="3326" w:author="Yael Armon" w:date="2022-07-03T15:16:00Z">
                <w:pPr/>
              </w:pPrChange>
            </w:pPr>
            <w:del w:id="3327" w:author="Yael Armon" w:date="2022-07-03T15:15:00Z">
              <w:r w:rsidRPr="00B05C4E" w:rsidDel="00DE6623">
                <w:rPr>
                  <w:rFonts w:asciiTheme="minorBidi" w:hAnsiTheme="minorBidi" w:hint="cs"/>
                  <w:sz w:val="24"/>
                  <w:szCs w:val="24"/>
                  <w:rtl/>
                </w:rPr>
                <w:delText>חרדים</w:delText>
              </w:r>
            </w:del>
          </w:p>
        </w:tc>
        <w:tc>
          <w:tcPr>
            <w:tcW w:w="1842" w:type="dxa"/>
            <w:noWrap/>
            <w:hideMark/>
          </w:tcPr>
          <w:p w14:paraId="78A3E9AA" w14:textId="7ACF8824" w:rsidR="007B65A8" w:rsidRPr="00221961" w:rsidDel="00DE6623" w:rsidRDefault="007B65A8">
            <w:pPr>
              <w:spacing w:line="360" w:lineRule="auto"/>
              <w:jc w:val="both"/>
              <w:cnfStyle w:val="000000000000" w:firstRow="0" w:lastRow="0" w:firstColumn="0" w:lastColumn="0" w:oddVBand="0" w:evenVBand="0" w:oddHBand="0" w:evenHBand="0" w:firstRowFirstColumn="0" w:firstRowLastColumn="0" w:lastRowFirstColumn="0" w:lastRowLastColumn="0"/>
              <w:rPr>
                <w:del w:id="3328" w:author="Yael Armon" w:date="2022-07-03T15:15:00Z"/>
                <w:rFonts w:ascii="Arial" w:eastAsia="Times New Roman" w:hAnsi="Arial" w:cs="Arial"/>
                <w:color w:val="000000"/>
                <w:rtl/>
              </w:rPr>
              <w:pPrChange w:id="3329" w:author="Yael Armon" w:date="2022-07-03T15:16:00Z">
                <w:pPr>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3330" w:author="Yael Armon" w:date="2022-07-03T15:15:00Z">
              <w:r w:rsidDel="00DE6623">
                <w:rPr>
                  <w:rFonts w:asciiTheme="minorBidi" w:hAnsiTheme="minorBidi" w:hint="cs"/>
                  <w:sz w:val="24"/>
                  <w:szCs w:val="24"/>
                  <w:rtl/>
                </w:rPr>
                <w:delText>0.14</w:delText>
              </w:r>
            </w:del>
          </w:p>
        </w:tc>
        <w:tc>
          <w:tcPr>
            <w:tcW w:w="2544" w:type="dxa"/>
          </w:tcPr>
          <w:p w14:paraId="43481A17" w14:textId="4A00FF2D" w:rsidR="007B65A8" w:rsidRPr="00221961" w:rsidDel="00DE6623" w:rsidRDefault="007B65A8">
            <w:pPr>
              <w:spacing w:line="360" w:lineRule="auto"/>
              <w:jc w:val="both"/>
              <w:cnfStyle w:val="000000000000" w:firstRow="0" w:lastRow="0" w:firstColumn="0" w:lastColumn="0" w:oddVBand="0" w:evenVBand="0" w:oddHBand="0" w:evenHBand="0" w:firstRowFirstColumn="0" w:firstRowLastColumn="0" w:lastRowFirstColumn="0" w:lastRowLastColumn="0"/>
              <w:rPr>
                <w:del w:id="3331" w:author="Yael Armon" w:date="2022-07-03T15:15:00Z"/>
                <w:rFonts w:ascii="Arial" w:eastAsia="Times New Roman" w:hAnsi="Arial" w:cs="Arial"/>
                <w:color w:val="000000"/>
              </w:rPr>
              <w:pPrChange w:id="3332" w:author="Yael Armon" w:date="2022-07-03T15:16:00Z">
                <w:pPr>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3333" w:author="Yael Armon" w:date="2022-07-03T15:15:00Z">
              <w:r w:rsidDel="00DE6623">
                <w:rPr>
                  <w:rFonts w:asciiTheme="minorBidi" w:hAnsiTheme="minorBidi" w:hint="cs"/>
                  <w:sz w:val="24"/>
                  <w:szCs w:val="24"/>
                  <w:rtl/>
                </w:rPr>
                <w:delText>33%</w:delText>
              </w:r>
            </w:del>
          </w:p>
        </w:tc>
      </w:tr>
      <w:tr w:rsidR="007B65A8" w:rsidRPr="00221961" w:rsidDel="00DE6623" w14:paraId="4A5BF891" w14:textId="127D74C5" w:rsidTr="00DD5FF2">
        <w:trPr>
          <w:cnfStyle w:val="000000100000" w:firstRow="0" w:lastRow="0" w:firstColumn="0" w:lastColumn="0" w:oddVBand="0" w:evenVBand="0" w:oddHBand="1" w:evenHBand="0" w:firstRowFirstColumn="0" w:firstRowLastColumn="0" w:lastRowFirstColumn="0" w:lastRowLastColumn="0"/>
          <w:trHeight w:val="175"/>
          <w:jc w:val="center"/>
          <w:del w:id="3334" w:author="Yael Armon" w:date="2022-07-03T15:15:00Z"/>
        </w:trPr>
        <w:tc>
          <w:tcPr>
            <w:cnfStyle w:val="001000000000" w:firstRow="0" w:lastRow="0" w:firstColumn="1" w:lastColumn="0" w:oddVBand="0" w:evenVBand="0" w:oddHBand="0" w:evenHBand="0" w:firstRowFirstColumn="0" w:firstRowLastColumn="0" w:lastRowFirstColumn="0" w:lastRowLastColumn="0"/>
            <w:tcW w:w="2797" w:type="dxa"/>
            <w:hideMark/>
          </w:tcPr>
          <w:p w14:paraId="4FFF56DF" w14:textId="14F384AD" w:rsidR="007B65A8" w:rsidRPr="008D7F18" w:rsidDel="00DE6623" w:rsidRDefault="007B65A8">
            <w:pPr>
              <w:spacing w:line="360" w:lineRule="auto"/>
              <w:jc w:val="both"/>
              <w:rPr>
                <w:del w:id="3335" w:author="Yael Armon" w:date="2022-07-03T15:15:00Z"/>
                <w:rFonts w:asciiTheme="minorBidi" w:hAnsiTheme="minorBidi"/>
                <w:color w:val="FFFFFF"/>
                <w:sz w:val="24"/>
                <w:szCs w:val="24"/>
              </w:rPr>
              <w:pPrChange w:id="3336" w:author="Yael Armon" w:date="2022-07-03T15:16:00Z">
                <w:pPr/>
              </w:pPrChange>
            </w:pPr>
            <w:del w:id="3337" w:author="Yael Armon" w:date="2022-07-03T15:15:00Z">
              <w:r w:rsidRPr="00B05C4E" w:rsidDel="00DE6623">
                <w:rPr>
                  <w:rFonts w:asciiTheme="minorBidi" w:hAnsiTheme="minorBidi" w:hint="cs"/>
                  <w:sz w:val="24"/>
                  <w:szCs w:val="24"/>
                  <w:rtl/>
                </w:rPr>
                <w:delText>קשישים</w:delText>
              </w:r>
            </w:del>
          </w:p>
        </w:tc>
        <w:tc>
          <w:tcPr>
            <w:tcW w:w="1842" w:type="dxa"/>
            <w:noWrap/>
            <w:hideMark/>
          </w:tcPr>
          <w:p w14:paraId="11B47D02" w14:textId="6D53F121" w:rsidR="007B65A8" w:rsidRPr="00221961"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338" w:author="Yael Armon" w:date="2022-07-03T15:15:00Z"/>
                <w:rFonts w:ascii="Arial" w:eastAsia="Times New Roman" w:hAnsi="Arial" w:cs="Arial"/>
                <w:color w:val="000000"/>
                <w:rtl/>
              </w:rPr>
              <w:pPrChange w:id="3339"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3340" w:author="Yael Armon" w:date="2022-07-03T15:15:00Z">
              <w:r w:rsidDel="00DE6623">
                <w:rPr>
                  <w:rFonts w:asciiTheme="minorBidi" w:hAnsiTheme="minorBidi"/>
                  <w:sz w:val="24"/>
                  <w:szCs w:val="24"/>
                </w:rPr>
                <w:delText>0.53</w:delText>
              </w:r>
            </w:del>
          </w:p>
        </w:tc>
        <w:tc>
          <w:tcPr>
            <w:tcW w:w="2544" w:type="dxa"/>
          </w:tcPr>
          <w:p w14:paraId="542C80F4" w14:textId="6829465E" w:rsidR="007B65A8" w:rsidRPr="00221961"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341" w:author="Yael Armon" w:date="2022-07-03T15:15:00Z"/>
                <w:rFonts w:ascii="Arial" w:eastAsia="Times New Roman" w:hAnsi="Arial" w:cs="Arial"/>
                <w:color w:val="000000"/>
              </w:rPr>
              <w:pPrChange w:id="3342"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3343" w:author="Yael Armon" w:date="2022-07-03T15:15:00Z">
              <w:r w:rsidDel="00DE6623">
                <w:rPr>
                  <w:rFonts w:asciiTheme="minorBidi" w:hAnsiTheme="minorBidi" w:hint="cs"/>
                  <w:sz w:val="24"/>
                  <w:szCs w:val="24"/>
                  <w:rtl/>
                </w:rPr>
                <w:delText>24%</w:delText>
              </w:r>
              <w:r w:rsidDel="00DE6623">
                <w:rPr>
                  <w:rFonts w:ascii="Arial" w:eastAsia="Times New Roman" w:hAnsi="Arial" w:cs="Arial" w:hint="cs"/>
                  <w:color w:val="000000"/>
                  <w:rtl/>
                </w:rPr>
                <w:delText>*</w:delText>
              </w:r>
            </w:del>
          </w:p>
        </w:tc>
      </w:tr>
      <w:tr w:rsidR="007B65A8" w:rsidRPr="00221961" w:rsidDel="00DE6623" w14:paraId="43B4637D" w14:textId="637D555A" w:rsidTr="00DD5FF2">
        <w:trPr>
          <w:trHeight w:val="175"/>
          <w:jc w:val="center"/>
          <w:del w:id="3344" w:author="Yael Armon" w:date="2022-07-03T15:15:00Z"/>
        </w:trPr>
        <w:tc>
          <w:tcPr>
            <w:cnfStyle w:val="001000000000" w:firstRow="0" w:lastRow="0" w:firstColumn="1" w:lastColumn="0" w:oddVBand="0" w:evenVBand="0" w:oddHBand="0" w:evenHBand="0" w:firstRowFirstColumn="0" w:firstRowLastColumn="0" w:lastRowFirstColumn="0" w:lastRowLastColumn="0"/>
            <w:tcW w:w="2797" w:type="dxa"/>
            <w:hideMark/>
          </w:tcPr>
          <w:p w14:paraId="455BAA0B" w14:textId="6233F741" w:rsidR="007B65A8" w:rsidRPr="00221961" w:rsidDel="00DE6623" w:rsidRDefault="007B65A8">
            <w:pPr>
              <w:spacing w:line="360" w:lineRule="auto"/>
              <w:jc w:val="both"/>
              <w:rPr>
                <w:del w:id="3345" w:author="Yael Armon" w:date="2022-07-03T15:15:00Z"/>
                <w:rFonts w:ascii="Arial" w:eastAsia="Times New Roman" w:hAnsi="Arial" w:cs="Arial"/>
                <w:color w:val="FFFFFF" w:themeColor="background1"/>
              </w:rPr>
              <w:pPrChange w:id="3346" w:author="Yael Armon" w:date="2022-07-03T15:16:00Z">
                <w:pPr/>
              </w:pPrChange>
            </w:pPr>
            <w:del w:id="3347" w:author="Yael Armon" w:date="2022-07-03T15:15:00Z">
              <w:r w:rsidDel="00DE6623">
                <w:rPr>
                  <w:rFonts w:asciiTheme="minorBidi" w:hAnsiTheme="minorBidi" w:hint="cs"/>
                  <w:sz w:val="24"/>
                  <w:szCs w:val="24"/>
                  <w:rtl/>
                </w:rPr>
                <w:delText>כלל האוכלוסיי</w:delText>
              </w:r>
              <w:r w:rsidDel="00DE6623">
                <w:rPr>
                  <w:rFonts w:asciiTheme="minorBidi" w:hAnsiTheme="minorBidi" w:hint="eastAsia"/>
                  <w:sz w:val="24"/>
                  <w:szCs w:val="24"/>
                  <w:rtl/>
                </w:rPr>
                <w:delText>ה</w:delText>
              </w:r>
            </w:del>
          </w:p>
        </w:tc>
        <w:tc>
          <w:tcPr>
            <w:tcW w:w="1842" w:type="dxa"/>
            <w:noWrap/>
            <w:hideMark/>
          </w:tcPr>
          <w:p w14:paraId="689739E4" w14:textId="1320818D" w:rsidR="007B65A8" w:rsidRPr="008D7F18" w:rsidDel="00DE6623" w:rsidRDefault="007B65A8">
            <w:pPr>
              <w:spacing w:line="360" w:lineRule="auto"/>
              <w:jc w:val="both"/>
              <w:cnfStyle w:val="000000000000" w:firstRow="0" w:lastRow="0" w:firstColumn="0" w:lastColumn="0" w:oddVBand="0" w:evenVBand="0" w:oddHBand="0" w:evenHBand="0" w:firstRowFirstColumn="0" w:firstRowLastColumn="0" w:lastRowFirstColumn="0" w:lastRowLastColumn="0"/>
              <w:rPr>
                <w:del w:id="3348" w:author="Yael Armon" w:date="2022-07-03T15:15:00Z"/>
                <w:rFonts w:ascii="Arial" w:eastAsia="Times New Roman" w:hAnsi="Arial" w:cs="Arial"/>
                <w:b/>
                <w:bCs/>
                <w:color w:val="000000"/>
                <w:rtl/>
              </w:rPr>
              <w:pPrChange w:id="3349" w:author="Yael Armon" w:date="2022-07-03T15:16:00Z">
                <w:pPr>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3350" w:author="Yael Armon" w:date="2022-07-03T15:15:00Z">
              <w:r w:rsidDel="00DE6623">
                <w:rPr>
                  <w:rFonts w:asciiTheme="minorBidi" w:hAnsiTheme="minorBidi" w:hint="cs"/>
                  <w:b/>
                  <w:bCs/>
                  <w:sz w:val="24"/>
                  <w:szCs w:val="24"/>
                  <w:rtl/>
                </w:rPr>
                <w:delText>0.05</w:delText>
              </w:r>
            </w:del>
          </w:p>
        </w:tc>
        <w:tc>
          <w:tcPr>
            <w:tcW w:w="2544" w:type="dxa"/>
          </w:tcPr>
          <w:p w14:paraId="0C94CE20" w14:textId="3E44765B" w:rsidR="007B65A8" w:rsidRPr="008D7F18" w:rsidDel="00DE6623" w:rsidRDefault="007B65A8">
            <w:pPr>
              <w:spacing w:line="360" w:lineRule="auto"/>
              <w:jc w:val="both"/>
              <w:cnfStyle w:val="000000000000" w:firstRow="0" w:lastRow="0" w:firstColumn="0" w:lastColumn="0" w:oddVBand="0" w:evenVBand="0" w:oddHBand="0" w:evenHBand="0" w:firstRowFirstColumn="0" w:firstRowLastColumn="0" w:lastRowFirstColumn="0" w:lastRowLastColumn="0"/>
              <w:rPr>
                <w:del w:id="3351" w:author="Yael Armon" w:date="2022-07-03T15:15:00Z"/>
                <w:rFonts w:ascii="Arial" w:eastAsia="Times New Roman" w:hAnsi="Arial" w:cs="Arial"/>
                <w:b/>
                <w:bCs/>
                <w:color w:val="000000"/>
              </w:rPr>
              <w:pPrChange w:id="3352" w:author="Yael Armon" w:date="2022-07-03T15:16:00Z">
                <w:pPr>
                  <w:spacing w:line="360" w:lineRule="auto"/>
                  <w:jc w:val="center"/>
                  <w:cnfStyle w:val="000000000000" w:firstRow="0" w:lastRow="0" w:firstColumn="0" w:lastColumn="0" w:oddVBand="0" w:evenVBand="0" w:oddHBand="0" w:evenHBand="0" w:firstRowFirstColumn="0" w:firstRowLastColumn="0" w:lastRowFirstColumn="0" w:lastRowLastColumn="0"/>
                </w:pPr>
              </w:pPrChange>
            </w:pPr>
            <w:del w:id="3353" w:author="Yael Armon" w:date="2022-07-03T15:15:00Z">
              <w:r w:rsidRPr="008D7F18" w:rsidDel="00DE6623">
                <w:rPr>
                  <w:rFonts w:asciiTheme="minorBidi" w:hAnsiTheme="minorBidi" w:hint="cs"/>
                  <w:b/>
                  <w:bCs/>
                  <w:sz w:val="24"/>
                  <w:szCs w:val="24"/>
                  <w:rtl/>
                </w:rPr>
                <w:delText>18.7%</w:delText>
              </w:r>
            </w:del>
          </w:p>
        </w:tc>
      </w:tr>
    </w:tbl>
    <w:p w14:paraId="7A597F49" w14:textId="749DEDEE" w:rsidR="007B65A8" w:rsidDel="00DE6623" w:rsidRDefault="007B65A8">
      <w:pPr>
        <w:spacing w:line="360" w:lineRule="auto"/>
        <w:jc w:val="both"/>
        <w:rPr>
          <w:del w:id="3354" w:author="Yael Armon" w:date="2022-07-03T15:15:00Z"/>
          <w:rFonts w:asciiTheme="minorBidi" w:hAnsiTheme="minorBidi"/>
          <w:sz w:val="18"/>
          <w:szCs w:val="18"/>
          <w:rtl/>
        </w:rPr>
        <w:pPrChange w:id="3355" w:author="Yael Armon" w:date="2022-07-03T15:16:00Z">
          <w:pPr>
            <w:spacing w:after="0" w:line="360" w:lineRule="auto"/>
            <w:jc w:val="both"/>
          </w:pPr>
        </w:pPrChange>
      </w:pPr>
      <w:del w:id="3356" w:author="Yael Armon" w:date="2022-07-03T15:15:00Z">
        <w:r w:rsidRPr="0087741E" w:rsidDel="00DE6623">
          <w:rPr>
            <w:rFonts w:asciiTheme="minorBidi" w:hAnsiTheme="minorBidi" w:hint="eastAsia"/>
            <w:sz w:val="18"/>
            <w:szCs w:val="18"/>
            <w:rtl/>
          </w:rPr>
          <w:delText>מקור</w:delText>
        </w:r>
        <w:r w:rsidRPr="0087741E" w:rsidDel="00DE6623">
          <w:rPr>
            <w:rFonts w:asciiTheme="minorBidi" w:hAnsiTheme="minorBidi"/>
            <w:sz w:val="18"/>
            <w:szCs w:val="18"/>
            <w:rtl/>
          </w:rPr>
          <w:delText xml:space="preserve">: </w:delText>
        </w:r>
        <w:r w:rsidDel="00DE6623">
          <w:rPr>
            <w:rFonts w:asciiTheme="minorBidi" w:hAnsiTheme="minorBidi" w:hint="cs"/>
            <w:sz w:val="18"/>
            <w:szCs w:val="18"/>
            <w:rtl/>
          </w:rPr>
          <w:delText xml:space="preserve">אומדני </w:delText>
        </w:r>
        <w:r w:rsidRPr="0087741E" w:rsidDel="00DE6623">
          <w:rPr>
            <w:rFonts w:asciiTheme="minorBidi" w:hAnsiTheme="minorBidi"/>
            <w:sz w:val="18"/>
            <w:szCs w:val="18"/>
          </w:rPr>
          <w:delText>BDO</w:delText>
        </w:r>
        <w:r w:rsidRPr="0087741E" w:rsidDel="00DE6623">
          <w:rPr>
            <w:rFonts w:asciiTheme="minorBidi" w:hAnsiTheme="minorBidi"/>
            <w:sz w:val="18"/>
            <w:szCs w:val="18"/>
            <w:rtl/>
          </w:rPr>
          <w:delText xml:space="preserve"> על </w:delText>
        </w:r>
        <w:r w:rsidDel="00DE6623">
          <w:rPr>
            <w:rFonts w:asciiTheme="minorBidi" w:hAnsiTheme="minorBidi" w:hint="cs"/>
            <w:sz w:val="18"/>
            <w:szCs w:val="18"/>
            <w:rtl/>
          </w:rPr>
          <w:delText xml:space="preserve">בסיס </w:delText>
        </w:r>
        <w:r w:rsidRPr="0087741E" w:rsidDel="00DE6623">
          <w:rPr>
            <w:rFonts w:asciiTheme="minorBidi" w:hAnsiTheme="minorBidi"/>
            <w:sz w:val="18"/>
            <w:szCs w:val="18"/>
            <w:rtl/>
          </w:rPr>
          <w:delText xml:space="preserve">נתוני </w:delText>
        </w:r>
        <w:r w:rsidDel="00DE6623">
          <w:rPr>
            <w:rFonts w:asciiTheme="minorBidi" w:hAnsiTheme="minorBidi" w:hint="cs"/>
            <w:sz w:val="18"/>
            <w:szCs w:val="18"/>
            <w:rtl/>
          </w:rPr>
          <w:delText xml:space="preserve">הביטוח הלאומי, </w:delText>
        </w:r>
        <w:r w:rsidRPr="0087741E" w:rsidDel="00DE6623">
          <w:rPr>
            <w:rFonts w:asciiTheme="minorBidi" w:hAnsiTheme="minorBidi"/>
            <w:sz w:val="18"/>
            <w:szCs w:val="18"/>
            <w:rtl/>
          </w:rPr>
          <w:delText>הלמ"ס ומשרד הבריאות</w:delText>
        </w:r>
      </w:del>
    </w:p>
    <w:p w14:paraId="5674FB4B" w14:textId="2FA666E7" w:rsidR="007B65A8" w:rsidRPr="0087741E" w:rsidDel="00DE6623" w:rsidRDefault="007B65A8" w:rsidP="00C852E6">
      <w:pPr>
        <w:spacing w:line="360" w:lineRule="auto"/>
        <w:jc w:val="both"/>
        <w:rPr>
          <w:del w:id="3357" w:author="Yael Armon" w:date="2022-07-03T15:15:00Z"/>
          <w:rFonts w:asciiTheme="minorBidi" w:hAnsiTheme="minorBidi"/>
          <w:sz w:val="18"/>
          <w:szCs w:val="18"/>
          <w:rtl/>
        </w:rPr>
      </w:pPr>
      <w:del w:id="3358" w:author="Yael Armon" w:date="2022-07-03T15:15:00Z">
        <w:r w:rsidDel="00DE6623">
          <w:rPr>
            <w:rFonts w:asciiTheme="minorBidi" w:hAnsiTheme="minorBidi" w:hint="cs"/>
            <w:sz w:val="18"/>
            <w:szCs w:val="18"/>
            <w:rtl/>
          </w:rPr>
          <w:delText>* משפחות שבהן ראש משק הבית הינו קשיש (גיל 60 לנשים וגיל 65 לגברים)</w:delText>
        </w:r>
      </w:del>
    </w:p>
    <w:bookmarkEnd w:id="3299"/>
    <w:p w14:paraId="60D95C1D" w14:textId="5DE3B670" w:rsidR="007B65A8" w:rsidDel="00DE6623" w:rsidRDefault="007B65A8" w:rsidP="00C852E6">
      <w:pPr>
        <w:spacing w:line="360" w:lineRule="auto"/>
        <w:jc w:val="both"/>
        <w:rPr>
          <w:del w:id="3359" w:author="Yael Armon" w:date="2022-07-03T15:15:00Z"/>
          <w:rFonts w:asciiTheme="minorBidi" w:hAnsiTheme="minorBidi"/>
          <w:sz w:val="24"/>
          <w:szCs w:val="24"/>
          <w:rtl/>
        </w:rPr>
      </w:pPr>
      <w:del w:id="3360" w:author="Yael Armon" w:date="2022-07-03T15:15:00Z">
        <w:r w:rsidDel="00DE6623">
          <w:rPr>
            <w:rFonts w:asciiTheme="minorBidi" w:hAnsiTheme="minorBidi" w:hint="cs"/>
            <w:sz w:val="24"/>
            <w:szCs w:val="24"/>
            <w:rtl/>
          </w:rPr>
          <w:delText xml:space="preserve">בנוסף, ענפים מסויימים בשוק העבודה נפגעו קשה יותר מאחרים - </w:delText>
        </w:r>
        <w:r w:rsidRPr="005B0B45" w:rsidDel="00DE6623">
          <w:rPr>
            <w:rFonts w:asciiTheme="minorBidi" w:hAnsiTheme="minorBidi" w:cs="Arial" w:hint="cs"/>
            <w:sz w:val="24"/>
            <w:szCs w:val="24"/>
            <w:rtl/>
          </w:rPr>
          <w:delText>כגון</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שירותי</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אירוח</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ומזון</w:delText>
        </w:r>
        <w:r w:rsidRPr="005B0B45"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תיירות, </w:delText>
        </w:r>
        <w:r w:rsidRPr="005B0B45" w:rsidDel="00DE6623">
          <w:rPr>
            <w:rFonts w:asciiTheme="minorBidi" w:hAnsiTheme="minorBidi" w:cs="Arial" w:hint="cs"/>
            <w:sz w:val="24"/>
            <w:szCs w:val="24"/>
            <w:rtl/>
          </w:rPr>
          <w:delText>אמנות</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ותרבות</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קמעונאות</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ובנייה</w:delText>
        </w:r>
        <w:r w:rsidDel="00DE6623">
          <w:rPr>
            <w:rFonts w:asciiTheme="minorBidi" w:hAnsiTheme="minorBidi" w:cs="Arial" w:hint="cs"/>
            <w:sz w:val="24"/>
            <w:szCs w:val="24"/>
            <w:rtl/>
          </w:rPr>
          <w:delText>.</w:delText>
        </w:r>
        <w:r w:rsidRPr="005B0B45" w:rsidDel="00DE6623">
          <w:rPr>
            <w:rFonts w:asciiTheme="minorBidi" w:hAnsiTheme="minorBidi" w:cs="Arial"/>
            <w:sz w:val="24"/>
            <w:szCs w:val="24"/>
            <w:rtl/>
          </w:rPr>
          <w:delText xml:space="preserve"> </w:delText>
        </w:r>
        <w:r w:rsidDel="00DE6623">
          <w:rPr>
            <w:rFonts w:asciiTheme="minorBidi" w:hAnsiTheme="minorBidi" w:hint="cs"/>
            <w:sz w:val="24"/>
            <w:szCs w:val="24"/>
            <w:rtl/>
          </w:rPr>
          <w:delText xml:space="preserve">ענפים אלו מאופיינים בעובדי שירותים בשכר נמוך ואילו הענפים שנפגעו פחות ואפילו צמחו </w:delText>
        </w:r>
        <w:r w:rsidRPr="005B0B45" w:rsidDel="00DE6623">
          <w:rPr>
            <w:rFonts w:asciiTheme="minorBidi" w:hAnsiTheme="minorBidi" w:cs="Arial"/>
            <w:sz w:val="24"/>
            <w:szCs w:val="24"/>
            <w:rtl/>
          </w:rPr>
          <w:delText>(</w:delText>
        </w:r>
        <w:r w:rsidRPr="005B0B45" w:rsidDel="00DE6623">
          <w:rPr>
            <w:rFonts w:asciiTheme="minorBidi" w:hAnsiTheme="minorBidi" w:cs="Arial" w:hint="cs"/>
            <w:sz w:val="24"/>
            <w:szCs w:val="24"/>
            <w:rtl/>
          </w:rPr>
          <w:delText>כגון</w:delText>
        </w:r>
        <w:r w:rsidRPr="005B0B45"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ענף ההיטק, </w:delText>
        </w:r>
        <w:r w:rsidRPr="005B0B45" w:rsidDel="00DE6623">
          <w:rPr>
            <w:rFonts w:asciiTheme="minorBidi" w:hAnsiTheme="minorBidi" w:cs="Arial" w:hint="cs"/>
            <w:sz w:val="24"/>
            <w:szCs w:val="24"/>
            <w:rtl/>
          </w:rPr>
          <w:delText>מידע</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ותקשורת</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ופעילות</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פיננסית</w:delText>
        </w:r>
        <w:r w:rsidRPr="005B0B45" w:rsidDel="00DE6623">
          <w:rPr>
            <w:rFonts w:asciiTheme="minorBidi" w:hAnsiTheme="minorBidi" w:cs="Arial"/>
            <w:sz w:val="24"/>
            <w:szCs w:val="24"/>
            <w:rtl/>
          </w:rPr>
          <w:delText xml:space="preserve"> </w:delText>
        </w:r>
        <w:r w:rsidRPr="005B0B45" w:rsidDel="00DE6623">
          <w:rPr>
            <w:rFonts w:asciiTheme="minorBidi" w:hAnsiTheme="minorBidi" w:cs="Arial" w:hint="cs"/>
            <w:sz w:val="24"/>
            <w:szCs w:val="24"/>
            <w:rtl/>
          </w:rPr>
          <w:delText>וביטוחית</w:delText>
        </w:r>
        <w:r w:rsidRPr="005B0B45" w:rsidDel="00DE6623">
          <w:rPr>
            <w:rFonts w:asciiTheme="minorBidi" w:hAnsiTheme="minorBidi" w:cs="Arial"/>
            <w:sz w:val="24"/>
            <w:szCs w:val="24"/>
            <w:rtl/>
          </w:rPr>
          <w:delText>)</w:delText>
        </w:r>
        <w:r w:rsidDel="00DE6623">
          <w:rPr>
            <w:rFonts w:asciiTheme="minorBidi" w:hAnsiTheme="minorBidi" w:hint="cs"/>
            <w:sz w:val="24"/>
            <w:szCs w:val="24"/>
            <w:rtl/>
          </w:rPr>
          <w:delText xml:space="preserve"> מאופיינים בשכר גבוה, פגיעה זו נוטה להגדיל את אי הביטחון התזונתי ובעית אי השיוויון במשק.</w:delText>
        </w:r>
      </w:del>
    </w:p>
    <w:p w14:paraId="0DAFA5A5" w14:textId="07CEB231" w:rsidR="007B65A8" w:rsidRPr="00297CE4" w:rsidDel="00DE6623" w:rsidRDefault="007B65A8" w:rsidP="00C852E6">
      <w:pPr>
        <w:spacing w:line="360" w:lineRule="auto"/>
        <w:jc w:val="both"/>
        <w:rPr>
          <w:del w:id="3361" w:author="Yael Armon" w:date="2022-07-03T15:15:00Z"/>
          <w:rFonts w:asciiTheme="minorBidi" w:hAnsiTheme="minorBidi" w:cs="Arial"/>
          <w:sz w:val="24"/>
          <w:szCs w:val="24"/>
          <w:rtl/>
        </w:rPr>
      </w:pPr>
      <w:del w:id="3362" w:author="Yael Armon" w:date="2022-07-03T15:15:00Z">
        <w:r w:rsidRPr="001F2675" w:rsidDel="00DE6623">
          <w:rPr>
            <w:rFonts w:asciiTheme="minorBidi" w:hAnsiTheme="minorBidi" w:cs="Arial"/>
            <w:sz w:val="24"/>
            <w:szCs w:val="24"/>
            <w:rtl/>
          </w:rPr>
          <w:delText xml:space="preserve">על פי עיבודי </w:delText>
        </w:r>
        <w:r w:rsidRPr="001F2675" w:rsidDel="00DE6623">
          <w:rPr>
            <w:rFonts w:asciiTheme="minorBidi" w:hAnsiTheme="minorBidi"/>
            <w:sz w:val="24"/>
            <w:szCs w:val="24"/>
          </w:rPr>
          <w:delText>BDO</w:delText>
        </w:r>
        <w:r w:rsidDel="00DE6623">
          <w:rPr>
            <w:rFonts w:asciiTheme="minorBidi" w:hAnsiTheme="minorBidi" w:cs="Arial"/>
            <w:sz w:val="24"/>
            <w:szCs w:val="24"/>
            <w:rtl/>
          </w:rPr>
          <w:delText xml:space="preserve"> לאומדני דו"ח הביטוח הלאומי </w:delText>
        </w:r>
        <w:r w:rsidRPr="001F2675" w:rsidDel="00DE6623">
          <w:rPr>
            <w:rFonts w:asciiTheme="minorBidi" w:hAnsiTheme="minorBidi" w:cs="Arial"/>
            <w:sz w:val="24"/>
            <w:szCs w:val="24"/>
            <w:rtl/>
          </w:rPr>
          <w:delText xml:space="preserve">שפורסם בינואר 2021 שיעור משקי הבית החיים באי-ביטחון תזונתי בשנת 2020 עמד על 18.7%. </w:delText>
        </w:r>
        <w:r w:rsidDel="00DE6623">
          <w:rPr>
            <w:rFonts w:asciiTheme="minorBidi" w:hAnsiTheme="minorBidi" w:cs="Arial" w:hint="cs"/>
            <w:sz w:val="24"/>
            <w:szCs w:val="24"/>
            <w:rtl/>
          </w:rPr>
          <w:delText>בנוסף</w:delText>
        </w:r>
        <w:r w:rsidRPr="001F2675" w:rsidDel="00DE6623">
          <w:rPr>
            <w:rFonts w:asciiTheme="minorBidi" w:hAnsiTheme="minorBidi" w:cs="Arial"/>
            <w:sz w:val="24"/>
            <w:szCs w:val="24"/>
            <w:rtl/>
          </w:rPr>
          <w:delText xml:space="preserve">, על פי דו"ח זה, מדד האי שוויון (מדד ג'יני) </w:delText>
        </w:r>
        <w:r w:rsidRPr="0088117F" w:rsidDel="00DE6623">
          <w:rPr>
            <w:rFonts w:asciiTheme="minorBidi" w:hAnsiTheme="minorBidi" w:cs="Arial"/>
            <w:sz w:val="24"/>
            <w:szCs w:val="24"/>
            <w:rtl/>
          </w:rPr>
          <w:delText xml:space="preserve">בישראל עלה בכ-8% </w:delText>
        </w:r>
        <w:r w:rsidR="0088117F" w:rsidRPr="0088117F" w:rsidDel="00DE6623">
          <w:rPr>
            <w:rFonts w:asciiTheme="minorBidi" w:hAnsiTheme="minorBidi" w:cs="Arial" w:hint="eastAsia"/>
            <w:sz w:val="24"/>
            <w:szCs w:val="24"/>
            <w:rtl/>
          </w:rPr>
          <w:delText>לפני</w:delText>
        </w:r>
        <w:r w:rsidR="0088117F" w:rsidRPr="0088117F" w:rsidDel="00DE6623">
          <w:rPr>
            <w:rFonts w:asciiTheme="minorBidi" w:hAnsiTheme="minorBidi" w:cs="Arial"/>
            <w:sz w:val="24"/>
            <w:szCs w:val="24"/>
            <w:rtl/>
          </w:rPr>
          <w:delText xml:space="preserve"> </w:delText>
        </w:r>
        <w:r w:rsidR="0088117F" w:rsidRPr="0088117F" w:rsidDel="00DE6623">
          <w:rPr>
            <w:rFonts w:asciiTheme="minorBidi" w:hAnsiTheme="minorBidi" w:cs="Arial" w:hint="eastAsia"/>
            <w:sz w:val="24"/>
            <w:szCs w:val="24"/>
            <w:rtl/>
          </w:rPr>
          <w:delText>מ</w:delText>
        </w:r>
        <w:r w:rsidR="0088117F" w:rsidRPr="00637796" w:rsidDel="00DE6623">
          <w:rPr>
            <w:rFonts w:asciiTheme="minorBidi" w:hAnsiTheme="minorBidi" w:cs="Arial" w:hint="eastAsia"/>
            <w:sz w:val="24"/>
            <w:szCs w:val="24"/>
            <w:rtl/>
          </w:rPr>
          <w:delText>תן</w:delText>
        </w:r>
        <w:r w:rsidR="0088117F" w:rsidRPr="00637796" w:rsidDel="00DE6623">
          <w:rPr>
            <w:rFonts w:asciiTheme="minorBidi" w:hAnsiTheme="minorBidi" w:cs="Arial"/>
            <w:sz w:val="24"/>
            <w:szCs w:val="24"/>
            <w:rtl/>
          </w:rPr>
          <w:delText xml:space="preserve"> תמיכות ומענקים, ולאחר התמיכות ירד המדד בכ-0.1% </w:delText>
        </w:r>
        <w:r w:rsidR="0088117F" w:rsidRPr="00637796" w:rsidDel="00DE6623">
          <w:rPr>
            <w:rFonts w:asciiTheme="minorBidi" w:hAnsiTheme="minorBidi" w:cs="Arial" w:hint="eastAsia"/>
            <w:sz w:val="24"/>
            <w:szCs w:val="24"/>
            <w:rtl/>
          </w:rPr>
          <w:delText>ביחס</w:delText>
        </w:r>
        <w:r w:rsidR="0088117F" w:rsidRPr="00637796" w:rsidDel="00DE6623">
          <w:rPr>
            <w:rFonts w:asciiTheme="minorBidi" w:hAnsiTheme="minorBidi" w:cs="Arial"/>
            <w:sz w:val="24"/>
            <w:szCs w:val="24"/>
            <w:rtl/>
          </w:rPr>
          <w:delText xml:space="preserve"> </w:delText>
        </w:r>
        <w:r w:rsidR="0088117F" w:rsidRPr="00637796" w:rsidDel="00DE6623">
          <w:rPr>
            <w:rFonts w:asciiTheme="minorBidi" w:hAnsiTheme="minorBidi" w:cs="Arial" w:hint="eastAsia"/>
            <w:sz w:val="24"/>
            <w:szCs w:val="24"/>
            <w:rtl/>
          </w:rPr>
          <w:delText>לשנת</w:delText>
        </w:r>
        <w:r w:rsidR="0088117F" w:rsidRPr="00637796" w:rsidDel="00DE6623">
          <w:rPr>
            <w:rFonts w:asciiTheme="minorBidi" w:hAnsiTheme="minorBidi" w:cs="Arial"/>
            <w:sz w:val="24"/>
            <w:szCs w:val="24"/>
            <w:rtl/>
          </w:rPr>
          <w:delText xml:space="preserve"> 2019</w:delText>
        </w:r>
        <w:r w:rsidRPr="0088117F" w:rsidDel="00DE6623">
          <w:rPr>
            <w:rFonts w:asciiTheme="minorBidi" w:hAnsiTheme="minorBidi" w:cs="Arial"/>
            <w:sz w:val="24"/>
            <w:szCs w:val="24"/>
            <w:rtl/>
          </w:rPr>
          <w:delText xml:space="preserve">. </w:delText>
        </w:r>
        <w:r w:rsidRPr="001F2675" w:rsidDel="00DE6623">
          <w:rPr>
            <w:rFonts w:asciiTheme="minorBidi" w:hAnsiTheme="minorBidi" w:cs="Arial"/>
            <w:sz w:val="24"/>
            <w:szCs w:val="24"/>
            <w:rtl/>
          </w:rPr>
          <w:delText>אי שוויון בחלוקת הכנסות הינו אחד מהאתגרים המרכזיים העומדים בפני המשק הישראלי כאשר אי ביטחון תזונתי הינו אחד התוצרים של חוסר שוויון בחלוקת הכנסות במשק.</w:delText>
        </w:r>
      </w:del>
    </w:p>
    <w:p w14:paraId="26726E01" w14:textId="0DE431DC" w:rsidR="007B65A8" w:rsidRPr="00B05C4E" w:rsidDel="00DE6623" w:rsidRDefault="007B65A8">
      <w:pPr>
        <w:spacing w:line="360" w:lineRule="auto"/>
        <w:jc w:val="both"/>
        <w:rPr>
          <w:del w:id="3363" w:author="Yael Armon" w:date="2022-07-03T15:15:00Z"/>
          <w:rFonts w:asciiTheme="minorBidi" w:hAnsiTheme="minorBidi"/>
          <w:b/>
          <w:bCs/>
          <w:sz w:val="16"/>
          <w:szCs w:val="26"/>
          <w:rtl/>
        </w:rPr>
        <w:pPrChange w:id="3364" w:author="Yael Armon" w:date="2022-07-03T15:16:00Z">
          <w:pPr>
            <w:spacing w:line="360" w:lineRule="auto"/>
            <w:jc w:val="center"/>
          </w:pPr>
        </w:pPrChange>
      </w:pPr>
      <w:del w:id="3365" w:author="Yael Armon" w:date="2022-07-03T15:15:00Z">
        <w:r w:rsidRPr="00AA430F" w:rsidDel="00DE6623">
          <w:rPr>
            <w:rFonts w:asciiTheme="minorBidi" w:hAnsiTheme="minorBidi"/>
            <w:b/>
            <w:bCs/>
            <w:sz w:val="16"/>
            <w:szCs w:val="26"/>
            <w:rtl/>
          </w:rPr>
          <w:delText xml:space="preserve">דירוג ישראל </w:delText>
        </w:r>
        <w:r w:rsidDel="00DE6623">
          <w:rPr>
            <w:rFonts w:asciiTheme="minorBidi" w:hAnsiTheme="minorBidi" w:hint="cs"/>
            <w:b/>
            <w:bCs/>
            <w:sz w:val="16"/>
            <w:szCs w:val="26"/>
            <w:rtl/>
          </w:rPr>
          <w:delText xml:space="preserve">במדד ג'יני- אי שוויון </w:delText>
        </w:r>
      </w:del>
    </w:p>
    <w:p w14:paraId="0EF2E5A5" w14:textId="3013C23F" w:rsidR="007B65A8" w:rsidDel="00DE6623" w:rsidRDefault="007B65A8" w:rsidP="00C852E6">
      <w:pPr>
        <w:spacing w:line="360" w:lineRule="auto"/>
        <w:jc w:val="both"/>
        <w:rPr>
          <w:del w:id="3366" w:author="Yael Armon" w:date="2022-07-03T15:15:00Z"/>
          <w:rFonts w:asciiTheme="minorBidi" w:hAnsiTheme="minorBidi"/>
          <w:sz w:val="24"/>
          <w:szCs w:val="24"/>
          <w:rtl/>
        </w:rPr>
      </w:pPr>
      <w:del w:id="3367" w:author="Yael Armon" w:date="2022-07-03T15:15:00Z">
        <w:r w:rsidDel="00DE6623">
          <w:rPr>
            <w:noProof/>
          </w:rPr>
          <w:drawing>
            <wp:inline distT="0" distB="0" distL="0" distR="0" wp14:anchorId="37209843" wp14:editId="787E2099">
              <wp:extent cx="5731510" cy="3019425"/>
              <wp:effectExtent l="0" t="0" r="254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del>
    </w:p>
    <w:p w14:paraId="1760B725" w14:textId="3E000220" w:rsidR="007B65A8" w:rsidRPr="00297CE4" w:rsidDel="00DE6623" w:rsidRDefault="007B65A8" w:rsidP="00C852E6">
      <w:pPr>
        <w:spacing w:line="360" w:lineRule="auto"/>
        <w:jc w:val="both"/>
        <w:rPr>
          <w:del w:id="3368" w:author="Yael Armon" w:date="2022-07-03T15:15:00Z"/>
          <w:rFonts w:asciiTheme="minorBidi" w:hAnsiTheme="minorBidi"/>
          <w:sz w:val="18"/>
          <w:szCs w:val="18"/>
          <w:rtl/>
        </w:rPr>
      </w:pPr>
      <w:del w:id="3369" w:author="Yael Armon" w:date="2022-07-03T15:15:00Z">
        <w:r w:rsidRPr="00B05C4E" w:rsidDel="00DE6623">
          <w:rPr>
            <w:rFonts w:asciiTheme="minorBidi" w:hAnsiTheme="minorBidi" w:hint="cs"/>
            <w:sz w:val="18"/>
            <w:szCs w:val="18"/>
            <w:rtl/>
          </w:rPr>
          <w:delText xml:space="preserve">מקור: עיבודי </w:delText>
        </w:r>
        <w:r w:rsidRPr="00B05C4E" w:rsidDel="00DE6623">
          <w:rPr>
            <w:rFonts w:asciiTheme="minorBidi" w:hAnsiTheme="minorBidi" w:hint="cs"/>
            <w:sz w:val="18"/>
            <w:szCs w:val="18"/>
          </w:rPr>
          <w:delText>BDO</w:delText>
        </w:r>
        <w:r w:rsidRPr="00B05C4E" w:rsidDel="00DE6623">
          <w:rPr>
            <w:rFonts w:asciiTheme="minorBidi" w:hAnsiTheme="minorBidi" w:hint="cs"/>
            <w:sz w:val="18"/>
            <w:szCs w:val="18"/>
            <w:rtl/>
          </w:rPr>
          <w:delText xml:space="preserve"> על נתוני הלשכה המרכזית לסטטיסטיקה</w:delText>
        </w:r>
      </w:del>
    </w:p>
    <w:p w14:paraId="745ED5DD" w14:textId="5C42FBDF" w:rsidR="007B65A8" w:rsidDel="00DE6623" w:rsidRDefault="007B65A8" w:rsidP="00C852E6">
      <w:pPr>
        <w:spacing w:line="360" w:lineRule="auto"/>
        <w:jc w:val="both"/>
        <w:rPr>
          <w:del w:id="3370" w:author="Yael Armon" w:date="2022-07-03T15:15:00Z"/>
          <w:rFonts w:asciiTheme="minorBidi" w:hAnsiTheme="minorBidi"/>
          <w:sz w:val="24"/>
          <w:szCs w:val="24"/>
          <w:rtl/>
        </w:rPr>
      </w:pPr>
      <w:del w:id="3371" w:author="Yael Armon" w:date="2022-07-03T15:15:00Z">
        <w:r w:rsidDel="00DE6623">
          <w:rPr>
            <w:rFonts w:asciiTheme="minorBidi" w:hAnsiTheme="minorBidi" w:hint="cs"/>
            <w:sz w:val="24"/>
            <w:szCs w:val="24"/>
            <w:rtl/>
          </w:rPr>
          <w:delText xml:space="preserve">ההשפעה של משבר הקורונה על בעית אי-הבטחון התזונתי אינה יחודית לישראל. </w:delText>
        </w:r>
        <w:r w:rsidRPr="00DF3ECD" w:rsidDel="00DE6623">
          <w:rPr>
            <w:rFonts w:asciiTheme="minorBidi" w:hAnsiTheme="minorBidi" w:cs="Arial" w:hint="cs"/>
            <w:sz w:val="24"/>
            <w:szCs w:val="24"/>
            <w:rtl/>
          </w:rPr>
          <w:delText>מגפת</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w:delText>
        </w:r>
        <w:r w:rsidDel="00DE6623">
          <w:rPr>
            <w:rFonts w:asciiTheme="minorBidi" w:hAnsiTheme="minorBidi" w:cs="Arial" w:hint="cs"/>
            <w:sz w:val="24"/>
            <w:szCs w:val="24"/>
            <w:rtl/>
          </w:rPr>
          <w:delText xml:space="preserve">קורונה </w:delText>
        </w:r>
        <w:r w:rsidRPr="00DF3ECD" w:rsidDel="00DE6623">
          <w:rPr>
            <w:rFonts w:asciiTheme="minorBidi" w:hAnsiTheme="minorBidi" w:cs="Arial" w:hint="cs"/>
            <w:sz w:val="24"/>
            <w:szCs w:val="24"/>
            <w:rtl/>
          </w:rPr>
          <w:delText>הגבירה</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את</w:delText>
        </w:r>
        <w:r w:rsidDel="00DE6623">
          <w:rPr>
            <w:rFonts w:asciiTheme="minorBidi" w:hAnsiTheme="minorBidi" w:cs="Arial" w:hint="cs"/>
            <w:sz w:val="24"/>
            <w:szCs w:val="24"/>
            <w:rtl/>
          </w:rPr>
          <w:delText xml:space="preserve"> אי-</w:delText>
        </w:r>
        <w:r w:rsidRPr="00DF3ECD" w:rsidDel="00DE6623">
          <w:rPr>
            <w:rFonts w:asciiTheme="minorBidi" w:hAnsiTheme="minorBidi" w:cs="Arial" w:hint="cs"/>
            <w:sz w:val="24"/>
            <w:szCs w:val="24"/>
            <w:rtl/>
          </w:rPr>
          <w:delText>הבטחון</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העולמי</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במזון</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כמעט</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בכל</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מדינה</w:delText>
        </w:r>
        <w:r w:rsidDel="00DE6623">
          <w:rPr>
            <w:rFonts w:asciiTheme="minorBidi" w:hAnsiTheme="minorBidi" w:cs="Arial" w:hint="cs"/>
            <w:sz w:val="24"/>
            <w:szCs w:val="24"/>
            <w:rtl/>
          </w:rPr>
          <w:delText>,</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על</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ידי</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צמצום</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ההכנסות</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ושיבוש</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שרשראות</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אספקת</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המזון</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למגפה</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היו</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השפעות</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הרסניות</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על</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הרעב</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והעוני</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העולמי</w:delText>
        </w:r>
        <w:r w:rsidRPr="00DF3ECD" w:rsidDel="00DE6623">
          <w:rPr>
            <w:rFonts w:asciiTheme="minorBidi" w:hAnsiTheme="minorBidi" w:cs="Arial"/>
            <w:sz w:val="24"/>
            <w:szCs w:val="24"/>
            <w:rtl/>
          </w:rPr>
          <w:delText xml:space="preserve"> - </w:delText>
        </w:r>
        <w:r w:rsidRPr="00DF3ECD" w:rsidDel="00DE6623">
          <w:rPr>
            <w:rFonts w:asciiTheme="minorBidi" w:hAnsiTheme="minorBidi" w:cs="Arial" w:hint="cs"/>
            <w:sz w:val="24"/>
            <w:szCs w:val="24"/>
            <w:rtl/>
          </w:rPr>
          <w:delText>במיוחד</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על</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האוכלוסיות</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העניות</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והפגיעות</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ביותר</w:delText>
        </w:r>
        <w:r w:rsidDel="00DE6623">
          <w:rPr>
            <w:rFonts w:asciiTheme="minorBidi" w:hAnsiTheme="minorBidi" w:cs="Arial" w:hint="cs"/>
            <w:sz w:val="24"/>
            <w:szCs w:val="24"/>
            <w:rtl/>
          </w:rPr>
          <w:delText>.</w:delText>
        </w:r>
      </w:del>
    </w:p>
    <w:p w14:paraId="753F6DCD" w14:textId="5EE0633E" w:rsidR="007B65A8" w:rsidDel="00DE6623" w:rsidRDefault="007B65A8" w:rsidP="00C852E6">
      <w:pPr>
        <w:spacing w:line="360" w:lineRule="auto"/>
        <w:jc w:val="both"/>
        <w:rPr>
          <w:del w:id="3372" w:author="Yael Armon" w:date="2022-07-03T15:15:00Z"/>
          <w:rFonts w:asciiTheme="minorBidi" w:hAnsiTheme="minorBidi"/>
          <w:sz w:val="24"/>
          <w:szCs w:val="24"/>
        </w:rPr>
      </w:pPr>
      <w:del w:id="3373" w:author="Yael Armon" w:date="2022-07-03T15:15:00Z">
        <w:r w:rsidRPr="00DF3ECD" w:rsidDel="00DE6623">
          <w:rPr>
            <w:rFonts w:asciiTheme="minorBidi" w:hAnsiTheme="minorBidi" w:cs="Arial" w:hint="cs"/>
            <w:sz w:val="24"/>
            <w:szCs w:val="24"/>
            <w:rtl/>
          </w:rPr>
          <w:delText>חוסר</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ביטחון</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תזונתי</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נמצא</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ב</w:delText>
        </w:r>
        <w:r w:rsidDel="00DE6623">
          <w:rPr>
            <w:rFonts w:asciiTheme="minorBidi" w:hAnsiTheme="minorBidi" w:cs="Arial" w:hint="cs"/>
            <w:sz w:val="24"/>
            <w:szCs w:val="24"/>
            <w:rtl/>
          </w:rPr>
          <w:delText xml:space="preserve">מתאם </w:delText>
        </w:r>
        <w:r w:rsidRPr="00DF3ECD" w:rsidDel="00DE6623">
          <w:rPr>
            <w:rFonts w:asciiTheme="minorBidi" w:hAnsiTheme="minorBidi" w:cs="Arial" w:hint="cs"/>
            <w:sz w:val="24"/>
            <w:szCs w:val="24"/>
            <w:rtl/>
          </w:rPr>
          <w:delText>גבוה</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עם</w:delText>
        </w:r>
        <w:r w:rsidRPr="00DF3ECD"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משברים כלכליים</w:delText>
        </w:r>
        <w:r w:rsidRPr="00DF3ECD"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בארה"ב </w:delText>
        </w:r>
        <w:r w:rsidR="00243689" w:rsidDel="00DE6623">
          <w:rPr>
            <w:rFonts w:asciiTheme="minorBidi" w:hAnsiTheme="minorBidi" w:cs="Arial" w:hint="cs"/>
            <w:sz w:val="24"/>
            <w:szCs w:val="24"/>
            <w:rtl/>
          </w:rPr>
          <w:delText>מאז 2014 ועד ל</w:delText>
        </w:r>
        <w:r w:rsidDel="00DE6623">
          <w:rPr>
            <w:rFonts w:asciiTheme="minorBidi" w:hAnsiTheme="minorBidi" w:cs="Arial" w:hint="cs"/>
            <w:sz w:val="24"/>
            <w:szCs w:val="24"/>
            <w:rtl/>
          </w:rPr>
          <w:delText xml:space="preserve">פרוץ </w:delText>
        </w:r>
        <w:r w:rsidRPr="00DF3ECD" w:rsidDel="00DE6623">
          <w:rPr>
            <w:rFonts w:asciiTheme="minorBidi" w:hAnsiTheme="minorBidi" w:cs="Arial" w:hint="cs"/>
            <w:sz w:val="24"/>
            <w:szCs w:val="24"/>
            <w:rtl/>
          </w:rPr>
          <w:delText>המגפה</w:delText>
        </w:r>
        <w:r w:rsidRPr="00DF3ECD"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שיעור אי ה</w:delText>
        </w:r>
        <w:r w:rsidRPr="00DF3ECD" w:rsidDel="00DE6623">
          <w:rPr>
            <w:rFonts w:asciiTheme="minorBidi" w:hAnsiTheme="minorBidi" w:cs="Arial" w:hint="cs"/>
            <w:sz w:val="24"/>
            <w:szCs w:val="24"/>
            <w:rtl/>
          </w:rPr>
          <w:delText>בטחון</w:delText>
        </w:r>
        <w:r w:rsidRPr="00DF3ECD"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התזונתי </w:delText>
        </w:r>
        <w:r w:rsidRPr="00DF3ECD" w:rsidDel="00DE6623">
          <w:rPr>
            <w:rFonts w:asciiTheme="minorBidi" w:hAnsiTheme="minorBidi" w:cs="Arial" w:hint="cs"/>
            <w:sz w:val="24"/>
            <w:szCs w:val="24"/>
            <w:rtl/>
          </w:rPr>
          <w:delText>היה</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בירידה</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כאשר</w:delText>
        </w:r>
        <w:r w:rsidRPr="00DF3ECD"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10.5% </w:delText>
        </w:r>
        <w:r w:rsidRPr="00DF3ECD" w:rsidDel="00DE6623">
          <w:rPr>
            <w:rFonts w:asciiTheme="minorBidi" w:hAnsiTheme="minorBidi" w:cs="Arial" w:hint="cs"/>
            <w:sz w:val="24"/>
            <w:szCs w:val="24"/>
            <w:rtl/>
          </w:rPr>
          <w:delText>מהאמריקנים</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סווגו</w:delText>
        </w:r>
        <w:r w:rsidRPr="00DF3ECD" w:rsidDel="00DE6623">
          <w:rPr>
            <w:rFonts w:asciiTheme="minorBidi" w:hAnsiTheme="minorBidi" w:cs="Arial"/>
            <w:sz w:val="24"/>
            <w:szCs w:val="24"/>
            <w:rtl/>
          </w:rPr>
          <w:delText xml:space="preserve"> </w:delText>
        </w:r>
        <w:r w:rsidRPr="00DF3ECD" w:rsidDel="00DE6623">
          <w:rPr>
            <w:rFonts w:asciiTheme="minorBidi" w:hAnsiTheme="minorBidi" w:cs="Arial" w:hint="cs"/>
            <w:sz w:val="24"/>
            <w:szCs w:val="24"/>
            <w:rtl/>
          </w:rPr>
          <w:delText>כ</w:delText>
        </w:r>
        <w:r w:rsidDel="00DE6623">
          <w:rPr>
            <w:rFonts w:asciiTheme="minorBidi" w:hAnsiTheme="minorBidi" w:cs="Arial" w:hint="cs"/>
            <w:sz w:val="24"/>
            <w:szCs w:val="24"/>
            <w:rtl/>
          </w:rPr>
          <w:delText xml:space="preserve">חיים באי בטחון תזונתי </w:delText>
        </w:r>
        <w:r w:rsidRPr="00DF3ECD" w:rsidDel="00DE6623">
          <w:rPr>
            <w:rFonts w:asciiTheme="minorBidi" w:hAnsiTheme="minorBidi" w:cs="Arial" w:hint="cs"/>
            <w:sz w:val="24"/>
            <w:szCs w:val="24"/>
            <w:rtl/>
          </w:rPr>
          <w:delText>בשנת</w:delText>
        </w:r>
        <w:r w:rsidRPr="00DF3ECD" w:rsidDel="00DE6623">
          <w:rPr>
            <w:rFonts w:asciiTheme="minorBidi" w:hAnsiTheme="minorBidi" w:cs="Arial"/>
            <w:sz w:val="24"/>
            <w:szCs w:val="24"/>
            <w:rtl/>
          </w:rPr>
          <w:delText xml:space="preserve"> 2019</w:delText>
        </w:r>
        <w:r w:rsidDel="00DE6623">
          <w:rPr>
            <w:rFonts w:asciiTheme="minorBidi" w:hAnsiTheme="minorBidi" w:cs="Arial" w:hint="cs"/>
            <w:sz w:val="24"/>
            <w:szCs w:val="24"/>
            <w:rtl/>
          </w:rPr>
          <w:delText>.</w:delText>
        </w:r>
        <w:r w:rsidDel="00DE6623">
          <w:rPr>
            <w:rFonts w:asciiTheme="minorBidi" w:hAnsiTheme="minorBidi" w:hint="cs"/>
            <w:sz w:val="24"/>
            <w:szCs w:val="24"/>
            <w:rtl/>
          </w:rPr>
          <w:delText xml:space="preserve"> מסקרים של רשות האוכלוסין האמריקאית</w:delText>
        </w:r>
        <w:r w:rsidDel="00DE6623">
          <w:rPr>
            <w:rStyle w:val="FootnoteReference"/>
            <w:rFonts w:asciiTheme="minorBidi" w:hAnsiTheme="minorBidi"/>
            <w:sz w:val="24"/>
            <w:szCs w:val="24"/>
            <w:rtl/>
          </w:rPr>
          <w:footnoteReference w:id="39"/>
        </w:r>
        <w:r w:rsidDel="00DE6623">
          <w:rPr>
            <w:rFonts w:asciiTheme="minorBidi" w:hAnsiTheme="minorBidi" w:hint="cs"/>
            <w:sz w:val="24"/>
            <w:szCs w:val="24"/>
            <w:rtl/>
          </w:rPr>
          <w:delText xml:space="preserve"> במהלך שנת 2020 חל גידול משמעותי בשיעור משקי הבית באי ביטחון תזונתי של למעלה מ-30% בשל השפעת משבר הקורונה.</w:delText>
        </w:r>
      </w:del>
    </w:p>
    <w:p w14:paraId="1D644EAE" w14:textId="614C2D58" w:rsidR="00DF3632" w:rsidDel="00DE6623" w:rsidRDefault="00DF3632" w:rsidP="00C852E6">
      <w:pPr>
        <w:spacing w:line="360" w:lineRule="auto"/>
        <w:jc w:val="both"/>
        <w:rPr>
          <w:del w:id="3376" w:author="Yael Armon" w:date="2022-07-03T15:15:00Z"/>
          <w:rFonts w:asciiTheme="minorBidi" w:hAnsiTheme="minorBidi"/>
          <w:sz w:val="24"/>
          <w:szCs w:val="24"/>
          <w:highlight w:val="yellow"/>
          <w:rtl/>
        </w:rPr>
      </w:pPr>
    </w:p>
    <w:p w14:paraId="2C2B30C5" w14:textId="4274716B" w:rsidR="007B65A8" w:rsidDel="00DE6623" w:rsidRDefault="007B65A8" w:rsidP="00C852E6">
      <w:pPr>
        <w:spacing w:line="360" w:lineRule="auto"/>
        <w:jc w:val="both"/>
        <w:rPr>
          <w:del w:id="3377" w:author="Yael Armon" w:date="2022-07-03T15:15:00Z"/>
          <w:rFonts w:asciiTheme="minorBidi" w:hAnsiTheme="minorBidi"/>
          <w:sz w:val="24"/>
          <w:szCs w:val="24"/>
          <w:rtl/>
        </w:rPr>
      </w:pPr>
    </w:p>
    <w:p w14:paraId="0FFABAF4" w14:textId="3762F92F" w:rsidR="007B65A8" w:rsidRPr="00AA430F" w:rsidDel="00DE6623" w:rsidRDefault="007B65A8">
      <w:pPr>
        <w:spacing w:line="360" w:lineRule="auto"/>
        <w:jc w:val="both"/>
        <w:rPr>
          <w:del w:id="3378" w:author="Yael Armon" w:date="2022-07-03T15:15:00Z"/>
          <w:rFonts w:asciiTheme="minorBidi" w:hAnsiTheme="minorBidi"/>
          <w:b/>
          <w:bCs/>
          <w:sz w:val="16"/>
          <w:szCs w:val="26"/>
          <w:rtl/>
        </w:rPr>
        <w:pPrChange w:id="3379" w:author="Yael Armon" w:date="2022-07-03T15:16:00Z">
          <w:pPr>
            <w:spacing w:line="360" w:lineRule="auto"/>
            <w:jc w:val="center"/>
          </w:pPr>
        </w:pPrChange>
      </w:pPr>
      <w:del w:id="3380" w:author="Yael Armon" w:date="2022-07-03T15:15:00Z">
        <w:r w:rsidRPr="00AA430F" w:rsidDel="00DE6623">
          <w:rPr>
            <w:rFonts w:asciiTheme="minorBidi" w:hAnsiTheme="minorBidi"/>
            <w:b/>
            <w:bCs/>
            <w:sz w:val="16"/>
            <w:szCs w:val="26"/>
            <w:rtl/>
          </w:rPr>
          <w:delText>דירוג ישראל במדדי אי-שוויון וביטחון תזונתי</w:delText>
        </w:r>
        <w:r w:rsidDel="00DE6623">
          <w:rPr>
            <w:rFonts w:asciiTheme="minorBidi" w:hAnsiTheme="minorBidi" w:hint="cs"/>
            <w:b/>
            <w:bCs/>
            <w:sz w:val="16"/>
            <w:szCs w:val="26"/>
            <w:rtl/>
          </w:rPr>
          <w:delText xml:space="preserve"> </w:delText>
        </w:r>
      </w:del>
    </w:p>
    <w:tbl>
      <w:tblPr>
        <w:tblStyle w:val="1-11"/>
        <w:bidiVisual/>
        <w:tblW w:w="0" w:type="auto"/>
        <w:jc w:val="center"/>
        <w:tblLook w:val="04A0" w:firstRow="1" w:lastRow="0" w:firstColumn="1" w:lastColumn="0" w:noHBand="0" w:noVBand="1"/>
      </w:tblPr>
      <w:tblGrid>
        <w:gridCol w:w="1591"/>
        <w:gridCol w:w="1637"/>
        <w:gridCol w:w="1661"/>
        <w:gridCol w:w="1661"/>
      </w:tblGrid>
      <w:tr w:rsidR="007B65A8" w:rsidRPr="000A5AF7" w:rsidDel="00DE6623" w14:paraId="0480FED5" w14:textId="5871ECE5" w:rsidTr="00DD5FF2">
        <w:trPr>
          <w:cnfStyle w:val="100000000000" w:firstRow="1" w:lastRow="0" w:firstColumn="0" w:lastColumn="0" w:oddVBand="0" w:evenVBand="0" w:oddHBand="0" w:evenHBand="0" w:firstRowFirstColumn="0" w:firstRowLastColumn="0" w:lastRowFirstColumn="0" w:lastRowLastColumn="0"/>
          <w:trHeight w:val="232"/>
          <w:jc w:val="center"/>
          <w:del w:id="3381" w:author="Yael Armon" w:date="2022-07-03T15:15:00Z"/>
        </w:trPr>
        <w:tc>
          <w:tcPr>
            <w:cnfStyle w:val="001000000000" w:firstRow="0" w:lastRow="0" w:firstColumn="1" w:lastColumn="0" w:oddVBand="0" w:evenVBand="0" w:oddHBand="0" w:evenHBand="0" w:firstRowFirstColumn="0" w:firstRowLastColumn="0" w:lastRowFirstColumn="0" w:lastRowLastColumn="0"/>
            <w:tcW w:w="1591" w:type="dxa"/>
          </w:tcPr>
          <w:p w14:paraId="20E2DDC3" w14:textId="6AFE4FA5" w:rsidR="007B65A8" w:rsidRPr="00AA430F" w:rsidDel="00DE6623" w:rsidRDefault="007B65A8">
            <w:pPr>
              <w:spacing w:line="360" w:lineRule="auto"/>
              <w:jc w:val="both"/>
              <w:rPr>
                <w:del w:id="3382" w:author="Yael Armon" w:date="2022-07-03T15:15:00Z"/>
                <w:rFonts w:asciiTheme="minorBidi" w:hAnsiTheme="minorBidi"/>
                <w:sz w:val="24"/>
                <w:szCs w:val="24"/>
                <w:rtl/>
              </w:rPr>
              <w:pPrChange w:id="3383" w:author="Yael Armon" w:date="2022-07-03T15:16:00Z">
                <w:pPr>
                  <w:jc w:val="center"/>
                </w:pPr>
              </w:pPrChange>
            </w:pPr>
          </w:p>
        </w:tc>
        <w:tc>
          <w:tcPr>
            <w:tcW w:w="1637" w:type="dxa"/>
            <w:vAlign w:val="center"/>
          </w:tcPr>
          <w:p w14:paraId="3A624161" w14:textId="43D23CA8" w:rsidR="007B65A8" w:rsidRPr="00AA430F"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384" w:author="Yael Armon" w:date="2022-07-03T15:15:00Z"/>
                <w:rFonts w:asciiTheme="minorBidi" w:hAnsiTheme="minorBidi"/>
                <w:sz w:val="24"/>
                <w:szCs w:val="24"/>
                <w:rtl/>
              </w:rPr>
              <w:pPrChange w:id="3385"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3386" w:author="Yael Armon" w:date="2022-07-03T15:15:00Z">
              <w:r w:rsidRPr="00AA430F" w:rsidDel="00DE6623">
                <w:rPr>
                  <w:rFonts w:asciiTheme="minorBidi" w:hAnsiTheme="minorBidi"/>
                  <w:sz w:val="24"/>
                  <w:szCs w:val="24"/>
                  <w:rtl/>
                </w:rPr>
                <w:delText>ישראל</w:delText>
              </w:r>
            </w:del>
          </w:p>
        </w:tc>
        <w:tc>
          <w:tcPr>
            <w:tcW w:w="1661" w:type="dxa"/>
            <w:vAlign w:val="center"/>
          </w:tcPr>
          <w:p w14:paraId="66730146" w14:textId="007B8CBD" w:rsidR="007B65A8" w:rsidRPr="00AA430F"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387" w:author="Yael Armon" w:date="2022-07-03T15:15:00Z"/>
                <w:rFonts w:asciiTheme="minorBidi" w:hAnsiTheme="minorBidi"/>
                <w:sz w:val="24"/>
                <w:szCs w:val="24"/>
                <w:rtl/>
              </w:rPr>
              <w:pPrChange w:id="3388"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3389" w:author="Yael Armon" w:date="2022-07-03T15:15:00Z">
              <w:r w:rsidRPr="00AA430F" w:rsidDel="00DE6623">
                <w:rPr>
                  <w:rFonts w:asciiTheme="minorBidi" w:hAnsiTheme="minorBidi"/>
                  <w:sz w:val="24"/>
                  <w:szCs w:val="24"/>
                  <w:rtl/>
                </w:rPr>
                <w:delText xml:space="preserve">ממוצע </w:delText>
              </w:r>
              <w:r w:rsidRPr="00AA430F" w:rsidDel="00DE6623">
                <w:rPr>
                  <w:rFonts w:asciiTheme="minorBidi" w:hAnsiTheme="minorBidi"/>
                  <w:sz w:val="24"/>
                  <w:szCs w:val="24"/>
                </w:rPr>
                <w:delText>OECD</w:delText>
              </w:r>
            </w:del>
          </w:p>
        </w:tc>
        <w:tc>
          <w:tcPr>
            <w:tcW w:w="1661" w:type="dxa"/>
            <w:vAlign w:val="center"/>
          </w:tcPr>
          <w:p w14:paraId="6504CEDE" w14:textId="2EA704DA" w:rsidR="007B65A8" w:rsidRPr="00AA430F"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390" w:author="Yael Armon" w:date="2022-07-03T15:15:00Z"/>
                <w:rFonts w:asciiTheme="minorBidi" w:hAnsiTheme="minorBidi"/>
                <w:sz w:val="24"/>
                <w:szCs w:val="24"/>
                <w:rtl/>
              </w:rPr>
              <w:pPrChange w:id="3391"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3392" w:author="Yael Armon" w:date="2022-07-03T15:15:00Z">
              <w:r w:rsidRPr="00AA430F" w:rsidDel="00DE6623">
                <w:rPr>
                  <w:rFonts w:asciiTheme="minorBidi" w:hAnsiTheme="minorBidi"/>
                  <w:sz w:val="24"/>
                  <w:szCs w:val="24"/>
                  <w:rtl/>
                </w:rPr>
                <w:delText xml:space="preserve">דירוג </w:delText>
              </w:r>
              <w:r w:rsidRPr="00AA430F" w:rsidDel="00DE6623">
                <w:rPr>
                  <w:rFonts w:asciiTheme="minorBidi" w:hAnsiTheme="minorBidi" w:hint="cs"/>
                  <w:sz w:val="24"/>
                  <w:szCs w:val="24"/>
                  <w:rtl/>
                </w:rPr>
                <w:delText>ישראל</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ב</w:delText>
              </w:r>
              <w:r w:rsidRPr="00AA430F" w:rsidDel="00DE6623">
                <w:rPr>
                  <w:rFonts w:asciiTheme="minorBidi" w:hAnsiTheme="minorBidi"/>
                  <w:sz w:val="24"/>
                  <w:szCs w:val="24"/>
                  <w:rtl/>
                </w:rPr>
                <w:delText>-</w:delText>
              </w:r>
              <w:r w:rsidRPr="00AA430F" w:rsidDel="00DE6623">
                <w:rPr>
                  <w:rFonts w:asciiTheme="minorBidi" w:hAnsiTheme="minorBidi"/>
                  <w:sz w:val="24"/>
                  <w:szCs w:val="24"/>
                </w:rPr>
                <w:delText>OECD</w:delText>
              </w:r>
            </w:del>
          </w:p>
        </w:tc>
      </w:tr>
      <w:tr w:rsidR="007B65A8" w:rsidRPr="000A5AF7" w:rsidDel="00DE6623" w14:paraId="5D310DC4" w14:textId="783D10DB" w:rsidTr="00DD5FF2">
        <w:trPr>
          <w:cnfStyle w:val="000000100000" w:firstRow="0" w:lastRow="0" w:firstColumn="0" w:lastColumn="0" w:oddVBand="0" w:evenVBand="0" w:oddHBand="1" w:evenHBand="0" w:firstRowFirstColumn="0" w:firstRowLastColumn="0" w:lastRowFirstColumn="0" w:lastRowLastColumn="0"/>
          <w:trHeight w:val="76"/>
          <w:jc w:val="center"/>
          <w:del w:id="3393" w:author="Yael Armon" w:date="2022-07-03T15:15:00Z"/>
        </w:trPr>
        <w:tc>
          <w:tcPr>
            <w:cnfStyle w:val="001000000000" w:firstRow="0" w:lastRow="0" w:firstColumn="1" w:lastColumn="0" w:oddVBand="0" w:evenVBand="0" w:oddHBand="0" w:evenHBand="0" w:firstRowFirstColumn="0" w:firstRowLastColumn="0" w:lastRowFirstColumn="0" w:lastRowLastColumn="0"/>
            <w:tcW w:w="1591" w:type="dxa"/>
          </w:tcPr>
          <w:p w14:paraId="63BCDF3C" w14:textId="1E54B7A8" w:rsidR="007B65A8" w:rsidRPr="00AA430F" w:rsidDel="00DE6623" w:rsidRDefault="007B65A8">
            <w:pPr>
              <w:spacing w:line="360" w:lineRule="auto"/>
              <w:jc w:val="both"/>
              <w:rPr>
                <w:del w:id="3394" w:author="Yael Armon" w:date="2022-07-03T15:15:00Z"/>
                <w:rFonts w:asciiTheme="minorBidi" w:hAnsiTheme="minorBidi"/>
                <w:sz w:val="24"/>
                <w:szCs w:val="24"/>
                <w:rtl/>
              </w:rPr>
              <w:pPrChange w:id="3395" w:author="Yael Armon" w:date="2022-07-03T15:16:00Z">
                <w:pPr>
                  <w:spacing w:line="360" w:lineRule="auto"/>
                </w:pPr>
              </w:pPrChange>
            </w:pPr>
            <w:del w:id="3396" w:author="Yael Armon" w:date="2022-07-03T15:15:00Z">
              <w:r w:rsidRPr="00AA430F" w:rsidDel="00DE6623">
                <w:rPr>
                  <w:rFonts w:asciiTheme="minorBidi" w:hAnsiTheme="minorBidi"/>
                  <w:sz w:val="24"/>
                  <w:szCs w:val="24"/>
                  <w:rtl/>
                </w:rPr>
                <w:delText xml:space="preserve">אי-שוויון </w:delText>
              </w:r>
            </w:del>
          </w:p>
          <w:p w14:paraId="5FCCE0EE" w14:textId="13D7111B" w:rsidR="007B65A8" w:rsidRPr="00AA430F" w:rsidDel="00DE6623" w:rsidRDefault="007B65A8">
            <w:pPr>
              <w:spacing w:line="360" w:lineRule="auto"/>
              <w:jc w:val="both"/>
              <w:rPr>
                <w:del w:id="3397" w:author="Yael Armon" w:date="2022-07-03T15:15:00Z"/>
                <w:rFonts w:asciiTheme="minorBidi" w:hAnsiTheme="minorBidi"/>
                <w:sz w:val="24"/>
                <w:szCs w:val="24"/>
                <w:rtl/>
              </w:rPr>
              <w:pPrChange w:id="3398" w:author="Yael Armon" w:date="2022-07-03T15:16:00Z">
                <w:pPr>
                  <w:spacing w:line="360" w:lineRule="auto"/>
                </w:pPr>
              </w:pPrChange>
            </w:pPr>
            <w:del w:id="3399" w:author="Yael Armon" w:date="2022-07-03T15:15:00Z">
              <w:r w:rsidRPr="00AA430F" w:rsidDel="00DE6623">
                <w:rPr>
                  <w:rFonts w:asciiTheme="minorBidi" w:hAnsiTheme="minorBidi"/>
                  <w:sz w:val="24"/>
                  <w:szCs w:val="24"/>
                  <w:rtl/>
                </w:rPr>
                <w:delText xml:space="preserve">(מדד </w:delText>
              </w:r>
              <w:r w:rsidRPr="00AA430F" w:rsidDel="00DE6623">
                <w:rPr>
                  <w:rFonts w:asciiTheme="minorBidi" w:hAnsiTheme="minorBidi"/>
                  <w:sz w:val="24"/>
                  <w:szCs w:val="24"/>
                </w:rPr>
                <w:delText>GINI</w:delText>
              </w:r>
              <w:r w:rsidRPr="00AA430F" w:rsidDel="00DE6623">
                <w:rPr>
                  <w:rFonts w:asciiTheme="minorBidi" w:hAnsiTheme="minorBidi"/>
                  <w:sz w:val="24"/>
                  <w:szCs w:val="24"/>
                  <w:rtl/>
                </w:rPr>
                <w:delText>)</w:delText>
              </w:r>
            </w:del>
          </w:p>
        </w:tc>
        <w:tc>
          <w:tcPr>
            <w:tcW w:w="1637" w:type="dxa"/>
            <w:vAlign w:val="center"/>
          </w:tcPr>
          <w:p w14:paraId="51DDE606" w14:textId="53ADE10E" w:rsidR="007B65A8" w:rsidRPr="00297CE4"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400" w:author="Yael Armon" w:date="2022-07-03T15:15:00Z"/>
                <w:rFonts w:asciiTheme="minorBidi" w:hAnsiTheme="minorBidi"/>
                <w:sz w:val="24"/>
                <w:szCs w:val="24"/>
                <w:rtl/>
              </w:rPr>
              <w:pPrChange w:id="3401"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3402" w:author="Yael Armon" w:date="2022-07-03T15:15:00Z">
              <w:r w:rsidRPr="00297CE4" w:rsidDel="00DE6623">
                <w:rPr>
                  <w:rFonts w:ascii="Arial" w:hAnsi="Arial" w:cs="Arial"/>
                  <w:color w:val="000000"/>
                  <w:sz w:val="24"/>
                  <w:szCs w:val="24"/>
                </w:rPr>
                <w:delText>0.3</w:delText>
              </w:r>
              <w:r w:rsidR="0099743C" w:rsidDel="00DE6623">
                <w:rPr>
                  <w:rFonts w:ascii="Arial" w:hAnsi="Arial" w:cs="Arial"/>
                  <w:color w:val="000000"/>
                  <w:sz w:val="24"/>
                  <w:szCs w:val="24"/>
                </w:rPr>
                <w:delText>6</w:delText>
              </w:r>
            </w:del>
          </w:p>
        </w:tc>
        <w:tc>
          <w:tcPr>
            <w:tcW w:w="1661" w:type="dxa"/>
            <w:vAlign w:val="center"/>
          </w:tcPr>
          <w:p w14:paraId="48CE4CAB" w14:textId="17EAF742" w:rsidR="007B65A8" w:rsidRPr="004B3EE8"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403" w:author="Yael Armon" w:date="2022-07-03T15:15:00Z"/>
                <w:rFonts w:asciiTheme="minorBidi" w:hAnsiTheme="minorBidi"/>
                <w:sz w:val="24"/>
                <w:szCs w:val="24"/>
                <w:rtl/>
              </w:rPr>
              <w:pPrChange w:id="3404"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3405" w:author="Yael Armon" w:date="2022-07-03T15:15:00Z">
              <w:r w:rsidRPr="004B3EE8" w:rsidDel="00DE6623">
                <w:rPr>
                  <w:rFonts w:ascii="Arial" w:hAnsi="Arial" w:cs="Arial"/>
                  <w:color w:val="000000"/>
                  <w:sz w:val="24"/>
                  <w:szCs w:val="24"/>
                </w:rPr>
                <w:delText>0.31</w:delText>
              </w:r>
            </w:del>
          </w:p>
        </w:tc>
        <w:tc>
          <w:tcPr>
            <w:tcW w:w="1661" w:type="dxa"/>
            <w:vAlign w:val="center"/>
          </w:tcPr>
          <w:p w14:paraId="2D6029D1" w14:textId="55B0BC85" w:rsidR="007B65A8" w:rsidRPr="00297CE4"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406" w:author="Yael Armon" w:date="2022-07-03T15:15:00Z"/>
                <w:rFonts w:asciiTheme="minorBidi" w:hAnsiTheme="minorBidi"/>
                <w:sz w:val="24"/>
                <w:szCs w:val="24"/>
                <w:rtl/>
              </w:rPr>
              <w:pPrChange w:id="3407"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3408" w:author="Yael Armon" w:date="2022-07-03T15:15:00Z">
              <w:r w:rsidRPr="00297CE4" w:rsidDel="00DE6623">
                <w:rPr>
                  <w:rFonts w:ascii="Arial" w:hAnsi="Arial" w:cs="Arial"/>
                  <w:color w:val="000000"/>
                  <w:sz w:val="24"/>
                  <w:szCs w:val="24"/>
                  <w:rtl/>
                </w:rPr>
                <w:delText>4</w:delText>
              </w:r>
            </w:del>
          </w:p>
        </w:tc>
      </w:tr>
      <w:tr w:rsidR="007B65A8" w:rsidRPr="000A5AF7" w:rsidDel="00DE6623" w14:paraId="0555F647" w14:textId="663F8B06" w:rsidTr="00DD5FF2">
        <w:trPr>
          <w:cnfStyle w:val="000000010000" w:firstRow="0" w:lastRow="0" w:firstColumn="0" w:lastColumn="0" w:oddVBand="0" w:evenVBand="0" w:oddHBand="0" w:evenHBand="1" w:firstRowFirstColumn="0" w:firstRowLastColumn="0" w:lastRowFirstColumn="0" w:lastRowLastColumn="0"/>
          <w:trHeight w:val="71"/>
          <w:jc w:val="center"/>
          <w:del w:id="3409" w:author="Yael Armon" w:date="2022-07-03T15:15:00Z"/>
        </w:trPr>
        <w:tc>
          <w:tcPr>
            <w:cnfStyle w:val="001000000000" w:firstRow="0" w:lastRow="0" w:firstColumn="1" w:lastColumn="0" w:oddVBand="0" w:evenVBand="0" w:oddHBand="0" w:evenHBand="0" w:firstRowFirstColumn="0" w:firstRowLastColumn="0" w:lastRowFirstColumn="0" w:lastRowLastColumn="0"/>
            <w:tcW w:w="1591" w:type="dxa"/>
          </w:tcPr>
          <w:p w14:paraId="3DEA060C" w14:textId="3368B53E" w:rsidR="007B65A8" w:rsidRPr="00AA430F" w:rsidDel="00DE6623" w:rsidRDefault="007B65A8">
            <w:pPr>
              <w:spacing w:line="360" w:lineRule="auto"/>
              <w:jc w:val="both"/>
              <w:rPr>
                <w:del w:id="3410" w:author="Yael Armon" w:date="2022-07-03T15:15:00Z"/>
                <w:rFonts w:asciiTheme="minorBidi" w:hAnsiTheme="minorBidi"/>
                <w:sz w:val="24"/>
                <w:szCs w:val="24"/>
                <w:rtl/>
              </w:rPr>
              <w:pPrChange w:id="3411" w:author="Yael Armon" w:date="2022-07-03T15:16:00Z">
                <w:pPr>
                  <w:spacing w:line="360" w:lineRule="auto"/>
                </w:pPr>
              </w:pPrChange>
            </w:pPr>
            <w:del w:id="3412" w:author="Yael Armon" w:date="2022-07-03T15:15:00Z">
              <w:r w:rsidRPr="00AA430F" w:rsidDel="00DE6623">
                <w:rPr>
                  <w:rFonts w:asciiTheme="minorBidi" w:hAnsiTheme="minorBidi"/>
                  <w:sz w:val="24"/>
                  <w:szCs w:val="24"/>
                  <w:rtl/>
                </w:rPr>
                <w:delText>תוחלת העוני</w:delText>
              </w:r>
            </w:del>
          </w:p>
        </w:tc>
        <w:tc>
          <w:tcPr>
            <w:tcW w:w="1637" w:type="dxa"/>
            <w:vAlign w:val="bottom"/>
          </w:tcPr>
          <w:p w14:paraId="55F6DF23" w14:textId="6F35AAE6" w:rsidR="007B65A8" w:rsidRPr="00297CE4"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413" w:author="Yael Armon" w:date="2022-07-03T15:15:00Z"/>
                <w:rFonts w:asciiTheme="minorBidi" w:hAnsiTheme="minorBidi"/>
                <w:sz w:val="24"/>
                <w:szCs w:val="24"/>
                <w:rtl/>
              </w:rPr>
              <w:pPrChange w:id="3414" w:author="Yael Armon" w:date="2022-07-03T15:16:00Z">
                <w:pPr>
                  <w:spacing w:line="360" w:lineRule="auto"/>
                  <w:jc w:val="center"/>
                  <w:cnfStyle w:val="000000010000" w:firstRow="0" w:lastRow="0" w:firstColumn="0" w:lastColumn="0" w:oddVBand="0" w:evenVBand="0" w:oddHBand="0" w:evenHBand="1" w:firstRowFirstColumn="0" w:firstRowLastColumn="0" w:lastRowFirstColumn="0" w:lastRowLastColumn="0"/>
                </w:pPr>
              </w:pPrChange>
            </w:pPr>
            <w:del w:id="3415" w:author="Yael Armon" w:date="2022-07-03T15:15:00Z">
              <w:r w:rsidRPr="00297CE4" w:rsidDel="00DE6623">
                <w:rPr>
                  <w:rFonts w:ascii="Arial" w:hAnsi="Arial" w:cs="Arial"/>
                  <w:color w:val="000000"/>
                  <w:sz w:val="24"/>
                  <w:szCs w:val="24"/>
                </w:rPr>
                <w:delText>18.7%</w:delText>
              </w:r>
            </w:del>
          </w:p>
        </w:tc>
        <w:tc>
          <w:tcPr>
            <w:tcW w:w="1661" w:type="dxa"/>
            <w:vAlign w:val="bottom"/>
          </w:tcPr>
          <w:p w14:paraId="7ADB2750" w14:textId="48A32818" w:rsidR="007B65A8" w:rsidRPr="004B3EE8"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416" w:author="Yael Armon" w:date="2022-07-03T15:15:00Z"/>
                <w:rFonts w:asciiTheme="minorBidi" w:hAnsiTheme="minorBidi"/>
                <w:sz w:val="24"/>
                <w:szCs w:val="24"/>
                <w:rtl/>
              </w:rPr>
              <w:pPrChange w:id="3417" w:author="Yael Armon" w:date="2022-07-03T15:16:00Z">
                <w:pPr>
                  <w:spacing w:line="360" w:lineRule="auto"/>
                  <w:jc w:val="center"/>
                  <w:cnfStyle w:val="000000010000" w:firstRow="0" w:lastRow="0" w:firstColumn="0" w:lastColumn="0" w:oddVBand="0" w:evenVBand="0" w:oddHBand="0" w:evenHBand="1" w:firstRowFirstColumn="0" w:firstRowLastColumn="0" w:lastRowFirstColumn="0" w:lastRowLastColumn="0"/>
                </w:pPr>
              </w:pPrChange>
            </w:pPr>
            <w:del w:id="3418" w:author="Yael Armon" w:date="2022-07-03T15:15:00Z">
              <w:r w:rsidRPr="004B3EE8" w:rsidDel="00DE6623">
                <w:rPr>
                  <w:rFonts w:ascii="Arial" w:hAnsi="Arial" w:cs="Arial"/>
                  <w:color w:val="000000"/>
                  <w:sz w:val="24"/>
                  <w:szCs w:val="24"/>
                </w:rPr>
                <w:delText>11%</w:delText>
              </w:r>
            </w:del>
          </w:p>
        </w:tc>
        <w:tc>
          <w:tcPr>
            <w:tcW w:w="1661" w:type="dxa"/>
            <w:vAlign w:val="bottom"/>
          </w:tcPr>
          <w:p w14:paraId="448033F4" w14:textId="359312A8" w:rsidR="007B65A8" w:rsidRPr="004B3EE8"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419" w:author="Yael Armon" w:date="2022-07-03T15:15:00Z"/>
                <w:rFonts w:asciiTheme="minorBidi" w:hAnsiTheme="minorBidi"/>
                <w:sz w:val="24"/>
                <w:szCs w:val="24"/>
                <w:rtl/>
              </w:rPr>
              <w:pPrChange w:id="3420" w:author="Yael Armon" w:date="2022-07-03T15:16:00Z">
                <w:pPr>
                  <w:spacing w:line="360" w:lineRule="auto"/>
                  <w:jc w:val="center"/>
                  <w:cnfStyle w:val="000000010000" w:firstRow="0" w:lastRow="0" w:firstColumn="0" w:lastColumn="0" w:oddVBand="0" w:evenVBand="0" w:oddHBand="0" w:evenHBand="1" w:firstRowFirstColumn="0" w:firstRowLastColumn="0" w:lastRowFirstColumn="0" w:lastRowLastColumn="0"/>
                </w:pPr>
              </w:pPrChange>
            </w:pPr>
            <w:del w:id="3421" w:author="Yael Armon" w:date="2022-07-03T15:15:00Z">
              <w:r w:rsidRPr="004B3EE8" w:rsidDel="00DE6623">
                <w:rPr>
                  <w:rFonts w:ascii="Arial" w:hAnsi="Arial" w:cs="Arial"/>
                  <w:color w:val="000000"/>
                  <w:sz w:val="24"/>
                  <w:szCs w:val="24"/>
                </w:rPr>
                <w:delText>1</w:delText>
              </w:r>
            </w:del>
          </w:p>
        </w:tc>
      </w:tr>
    </w:tbl>
    <w:p w14:paraId="4DD5C514" w14:textId="3C0274C1" w:rsidR="007B65A8" w:rsidRPr="0087741E" w:rsidDel="00DE6623" w:rsidRDefault="007B65A8">
      <w:pPr>
        <w:spacing w:line="360" w:lineRule="auto"/>
        <w:jc w:val="both"/>
        <w:rPr>
          <w:del w:id="3422" w:author="Yael Armon" w:date="2022-07-03T15:15:00Z"/>
          <w:rFonts w:asciiTheme="minorBidi" w:hAnsiTheme="minorBidi"/>
          <w:sz w:val="18"/>
          <w:szCs w:val="18"/>
          <w:rtl/>
        </w:rPr>
        <w:pPrChange w:id="3423" w:author="Yael Armon" w:date="2022-07-03T15:16:00Z">
          <w:pPr>
            <w:spacing w:after="0" w:line="360" w:lineRule="auto"/>
            <w:jc w:val="both"/>
          </w:pPr>
        </w:pPrChange>
      </w:pPr>
      <w:del w:id="3424" w:author="Yael Armon" w:date="2022-07-03T15:15:00Z">
        <w:r w:rsidRPr="0087741E" w:rsidDel="00DE6623">
          <w:rPr>
            <w:rFonts w:asciiTheme="minorBidi" w:hAnsiTheme="minorBidi"/>
            <w:sz w:val="18"/>
            <w:szCs w:val="18"/>
            <w:rtl/>
          </w:rPr>
          <w:delText>* מיקום ישראל מתוך מדינות ה-</w:delText>
        </w:r>
        <w:r w:rsidRPr="0087741E" w:rsidDel="00DE6623">
          <w:rPr>
            <w:rFonts w:asciiTheme="minorBidi" w:hAnsiTheme="minorBidi"/>
            <w:sz w:val="18"/>
            <w:szCs w:val="18"/>
          </w:rPr>
          <w:delText>OECD</w:delText>
        </w:r>
        <w:r w:rsidRPr="0087741E" w:rsidDel="00DE6623">
          <w:rPr>
            <w:rFonts w:asciiTheme="minorBidi" w:hAnsiTheme="minorBidi"/>
            <w:sz w:val="18"/>
            <w:szCs w:val="18"/>
            <w:rtl/>
          </w:rPr>
          <w:delText>.</w:delText>
        </w:r>
      </w:del>
    </w:p>
    <w:p w14:paraId="1CF66E74" w14:textId="6F55C201" w:rsidR="007B65A8" w:rsidRPr="00B50C04" w:rsidDel="00DE6623" w:rsidRDefault="007B65A8">
      <w:pPr>
        <w:spacing w:line="360" w:lineRule="auto"/>
        <w:jc w:val="both"/>
        <w:rPr>
          <w:del w:id="3425" w:author="Yael Armon" w:date="2022-07-03T15:15:00Z"/>
          <w:rFonts w:asciiTheme="minorBidi" w:hAnsiTheme="minorBidi"/>
          <w:sz w:val="18"/>
          <w:szCs w:val="18"/>
          <w:rtl/>
        </w:rPr>
        <w:pPrChange w:id="3426" w:author="Yael Armon" w:date="2022-07-03T15:16:00Z">
          <w:pPr>
            <w:spacing w:after="0" w:line="360" w:lineRule="auto"/>
            <w:jc w:val="both"/>
          </w:pPr>
        </w:pPrChange>
      </w:pPr>
      <w:del w:id="3427" w:author="Yael Armon" w:date="2022-07-03T15:15:00Z">
        <w:r w:rsidRPr="00B50C04" w:rsidDel="00DE6623">
          <w:rPr>
            <w:rFonts w:asciiTheme="minorBidi" w:hAnsiTheme="minorBidi"/>
            <w:sz w:val="18"/>
            <w:szCs w:val="18"/>
            <w:rtl/>
          </w:rPr>
          <w:delText xml:space="preserve">מקור: </w:delText>
        </w:r>
        <w:r w:rsidRPr="00B50C04" w:rsidDel="00DE6623">
          <w:rPr>
            <w:rFonts w:asciiTheme="minorBidi" w:hAnsiTheme="minorBidi" w:hint="eastAsia"/>
            <w:sz w:val="18"/>
            <w:szCs w:val="18"/>
            <w:rtl/>
          </w:rPr>
          <w:delText>ישראל</w:delText>
        </w:r>
        <w:r w:rsidRPr="00B50C04" w:rsidDel="00DE6623">
          <w:rPr>
            <w:rFonts w:asciiTheme="minorBidi" w:hAnsiTheme="minorBidi"/>
            <w:sz w:val="18"/>
            <w:szCs w:val="18"/>
            <w:rtl/>
          </w:rPr>
          <w:delText xml:space="preserve"> </w:delText>
        </w:r>
        <w:r w:rsidRPr="00B50C04" w:rsidDel="00DE6623">
          <w:rPr>
            <w:rFonts w:asciiTheme="minorBidi" w:hAnsiTheme="minorBidi" w:hint="eastAsia"/>
            <w:sz w:val="18"/>
            <w:szCs w:val="18"/>
            <w:rtl/>
          </w:rPr>
          <w:delText>אי</w:delText>
        </w:r>
        <w:r w:rsidRPr="00B50C04" w:rsidDel="00DE6623">
          <w:rPr>
            <w:rFonts w:asciiTheme="minorBidi" w:hAnsiTheme="minorBidi"/>
            <w:sz w:val="18"/>
            <w:szCs w:val="18"/>
            <w:rtl/>
          </w:rPr>
          <w:delText xml:space="preserve"> שוויון ותוחלת העוני עיבודי </w:delText>
        </w:r>
        <w:r w:rsidRPr="00B50C04" w:rsidDel="00DE6623">
          <w:rPr>
            <w:rFonts w:asciiTheme="minorBidi" w:hAnsiTheme="minorBidi"/>
            <w:sz w:val="18"/>
            <w:szCs w:val="18"/>
          </w:rPr>
          <w:delText>BDO</w:delText>
        </w:r>
        <w:r w:rsidRPr="00B50C04" w:rsidDel="00DE6623">
          <w:rPr>
            <w:rFonts w:asciiTheme="minorBidi" w:hAnsiTheme="minorBidi"/>
            <w:sz w:val="18"/>
            <w:szCs w:val="18"/>
            <w:rtl/>
          </w:rPr>
          <w:delText xml:space="preserve"> על </w:delText>
        </w:r>
        <w:r w:rsidRPr="00B50C04" w:rsidDel="00DE6623">
          <w:rPr>
            <w:rFonts w:asciiTheme="minorBidi" w:hAnsiTheme="minorBidi" w:hint="eastAsia"/>
            <w:sz w:val="18"/>
            <w:szCs w:val="18"/>
            <w:rtl/>
          </w:rPr>
          <w:delText>נתוני</w:delText>
        </w:r>
        <w:r w:rsidRPr="00B50C04" w:rsidDel="00DE6623">
          <w:rPr>
            <w:rFonts w:asciiTheme="minorBidi" w:hAnsiTheme="minorBidi"/>
            <w:sz w:val="18"/>
            <w:szCs w:val="18"/>
            <w:rtl/>
          </w:rPr>
          <w:delText xml:space="preserve"> </w:delText>
        </w:r>
        <w:r w:rsidRPr="00B50C04" w:rsidDel="00DE6623">
          <w:rPr>
            <w:rFonts w:asciiTheme="minorBidi" w:hAnsiTheme="minorBidi" w:hint="eastAsia"/>
            <w:sz w:val="18"/>
            <w:szCs w:val="18"/>
            <w:rtl/>
          </w:rPr>
          <w:delText>ביטוח</w:delText>
        </w:r>
        <w:r w:rsidRPr="00B50C04" w:rsidDel="00DE6623">
          <w:rPr>
            <w:rFonts w:asciiTheme="minorBidi" w:hAnsiTheme="minorBidi"/>
            <w:sz w:val="18"/>
            <w:szCs w:val="18"/>
            <w:rtl/>
          </w:rPr>
          <w:delText xml:space="preserve"> </w:delText>
        </w:r>
        <w:r w:rsidRPr="00B50C04" w:rsidDel="00DE6623">
          <w:rPr>
            <w:rFonts w:asciiTheme="minorBidi" w:hAnsiTheme="minorBidi" w:hint="eastAsia"/>
            <w:sz w:val="18"/>
            <w:szCs w:val="18"/>
            <w:rtl/>
          </w:rPr>
          <w:delText>לאומי</w:delText>
        </w:r>
        <w:r w:rsidRPr="00B50C04" w:rsidDel="00DE6623">
          <w:rPr>
            <w:rFonts w:asciiTheme="minorBidi" w:hAnsiTheme="minorBidi"/>
            <w:sz w:val="18"/>
            <w:szCs w:val="18"/>
            <w:rtl/>
          </w:rPr>
          <w:delText xml:space="preserve"> 2020.</w:delText>
        </w:r>
      </w:del>
    </w:p>
    <w:p w14:paraId="34F817FB" w14:textId="4607FEF7" w:rsidR="007B65A8" w:rsidRPr="00B50C04" w:rsidDel="00DE6623" w:rsidRDefault="007B65A8">
      <w:pPr>
        <w:spacing w:line="360" w:lineRule="auto"/>
        <w:jc w:val="both"/>
        <w:rPr>
          <w:del w:id="3428" w:author="Yael Armon" w:date="2022-07-03T15:15:00Z"/>
          <w:rFonts w:asciiTheme="minorBidi" w:hAnsiTheme="minorBidi"/>
          <w:sz w:val="18"/>
          <w:szCs w:val="18"/>
          <w:rtl/>
        </w:rPr>
        <w:pPrChange w:id="3429" w:author="Yael Armon" w:date="2022-07-03T15:16:00Z">
          <w:pPr>
            <w:spacing w:after="0" w:line="360" w:lineRule="auto"/>
            <w:jc w:val="both"/>
          </w:pPr>
        </w:pPrChange>
      </w:pPr>
      <w:del w:id="3430" w:author="Yael Armon" w:date="2022-07-03T15:15:00Z">
        <w:r w:rsidRPr="00B50C04" w:rsidDel="00DE6623">
          <w:rPr>
            <w:rFonts w:asciiTheme="minorBidi" w:hAnsiTheme="minorBidi" w:hint="eastAsia"/>
            <w:sz w:val="18"/>
            <w:szCs w:val="18"/>
            <w:rtl/>
          </w:rPr>
          <w:delText>נתוני</w:delText>
        </w:r>
        <w:r w:rsidRPr="00B50C04" w:rsidDel="00DE6623">
          <w:rPr>
            <w:rFonts w:asciiTheme="minorBidi" w:hAnsiTheme="minorBidi"/>
            <w:sz w:val="18"/>
            <w:szCs w:val="18"/>
            <w:rtl/>
          </w:rPr>
          <w:delText xml:space="preserve"> מדד ביטחון תזונתי ושיעור הוצאה על מזון </w:delText>
        </w:r>
        <w:r w:rsidRPr="00B50C04" w:rsidDel="00DE6623">
          <w:rPr>
            <w:rFonts w:asciiTheme="minorBidi" w:hAnsiTheme="minorBidi" w:hint="eastAsia"/>
            <w:sz w:val="18"/>
            <w:szCs w:val="18"/>
            <w:rtl/>
          </w:rPr>
          <w:delText>נתוני</w:delText>
        </w:r>
        <w:r w:rsidRPr="00B50C04" w:rsidDel="00DE6623">
          <w:rPr>
            <w:rFonts w:asciiTheme="minorBidi" w:hAnsiTheme="minorBidi"/>
            <w:sz w:val="18"/>
            <w:szCs w:val="18"/>
            <w:rtl/>
          </w:rPr>
          <w:delText xml:space="preserve"> משרד החקלאות האמריקאי- </w:delText>
        </w:r>
        <w:r w:rsidRPr="00B50C04" w:rsidDel="00DE6623">
          <w:rPr>
            <w:rFonts w:asciiTheme="minorBidi" w:hAnsiTheme="minorBidi"/>
            <w:sz w:val="18"/>
            <w:szCs w:val="18"/>
          </w:rPr>
          <w:delText>USDA</w:delText>
        </w:r>
        <w:r w:rsidRPr="00B50C04" w:rsidDel="00DE6623">
          <w:rPr>
            <w:rFonts w:asciiTheme="minorBidi" w:hAnsiTheme="minorBidi"/>
            <w:sz w:val="18"/>
            <w:szCs w:val="18"/>
            <w:rtl/>
          </w:rPr>
          <w:delText xml:space="preserve"> ו- </w:delText>
        </w:r>
        <w:r w:rsidRPr="00B50C04" w:rsidDel="00DE6623">
          <w:rPr>
            <w:rFonts w:asciiTheme="minorBidi" w:hAnsiTheme="minorBidi"/>
            <w:sz w:val="18"/>
            <w:szCs w:val="18"/>
          </w:rPr>
          <w:delText>Global Food Security Index</w:delText>
        </w:r>
        <w:r w:rsidRPr="00B50C04" w:rsidDel="00DE6623">
          <w:rPr>
            <w:rFonts w:asciiTheme="minorBidi" w:hAnsiTheme="minorBidi"/>
            <w:sz w:val="18"/>
            <w:szCs w:val="18"/>
            <w:rtl/>
          </w:rPr>
          <w:delText xml:space="preserve"> לשנת 2019.</w:delText>
        </w:r>
      </w:del>
    </w:p>
    <w:p w14:paraId="2CBCC8BC" w14:textId="3BCD2392" w:rsidR="007B65A8" w:rsidDel="00DE6623" w:rsidRDefault="007B65A8" w:rsidP="00C852E6">
      <w:pPr>
        <w:spacing w:line="360" w:lineRule="auto"/>
        <w:jc w:val="both"/>
        <w:rPr>
          <w:del w:id="3431" w:author="Yael Armon" w:date="2022-07-03T15:15:00Z"/>
          <w:rFonts w:asciiTheme="minorBidi" w:hAnsiTheme="minorBidi"/>
          <w:sz w:val="18"/>
          <w:szCs w:val="18"/>
          <w:rtl/>
        </w:rPr>
      </w:pPr>
    </w:p>
    <w:p w14:paraId="616D91E3" w14:textId="6E4EFD73" w:rsidR="007B65A8" w:rsidRPr="00AA430F" w:rsidDel="00DE6623" w:rsidRDefault="007B65A8" w:rsidP="00C852E6">
      <w:pPr>
        <w:spacing w:line="360" w:lineRule="auto"/>
        <w:jc w:val="both"/>
        <w:rPr>
          <w:del w:id="3432" w:author="Yael Armon" w:date="2022-07-03T15:15:00Z"/>
          <w:rFonts w:asciiTheme="minorBidi" w:hAnsiTheme="minorBidi"/>
          <w:sz w:val="24"/>
          <w:szCs w:val="24"/>
          <w:rtl/>
        </w:rPr>
      </w:pPr>
      <w:del w:id="3433" w:author="Yael Armon" w:date="2022-07-03T15:15:00Z">
        <w:r w:rsidRPr="00AA430F" w:rsidDel="00DE6623">
          <w:rPr>
            <w:rFonts w:asciiTheme="minorBidi" w:hAnsiTheme="minorBidi"/>
            <w:sz w:val="24"/>
            <w:szCs w:val="24"/>
            <w:rtl/>
          </w:rPr>
          <w:delText>על פי ההגדרות של ארגון הבריאות העולמי, אשר משמשות גם את הביטוח הלאומי בישראל, ההגדרה של ביטחון תזונתי מושתתת על שלושה מוקדים:</w:delText>
        </w:r>
      </w:del>
    </w:p>
    <w:p w14:paraId="43829725" w14:textId="29049046" w:rsidR="007B65A8" w:rsidRPr="00AA430F" w:rsidDel="00DE6623" w:rsidRDefault="007B65A8">
      <w:pPr>
        <w:spacing w:line="360" w:lineRule="auto"/>
        <w:jc w:val="both"/>
        <w:rPr>
          <w:del w:id="3434" w:author="Yael Armon" w:date="2022-07-03T15:15:00Z"/>
          <w:rFonts w:asciiTheme="minorBidi" w:hAnsiTheme="minorBidi"/>
          <w:sz w:val="24"/>
          <w:szCs w:val="24"/>
          <w:rtl/>
        </w:rPr>
        <w:pPrChange w:id="3435" w:author="Yael Armon" w:date="2022-07-03T15:16:00Z">
          <w:pPr>
            <w:numPr>
              <w:numId w:val="32"/>
            </w:numPr>
            <w:spacing w:line="360" w:lineRule="auto"/>
            <w:ind w:left="720" w:hanging="360"/>
            <w:contextualSpacing/>
            <w:jc w:val="both"/>
          </w:pPr>
        </w:pPrChange>
      </w:pPr>
      <w:del w:id="3436" w:author="Yael Armon" w:date="2022-07-03T15:15:00Z">
        <w:r w:rsidRPr="00AA430F" w:rsidDel="00DE6623">
          <w:rPr>
            <w:rFonts w:asciiTheme="minorBidi" w:hAnsiTheme="minorBidi"/>
            <w:b/>
            <w:bCs/>
            <w:sz w:val="24"/>
            <w:szCs w:val="24"/>
            <w:rtl/>
          </w:rPr>
          <w:delText>זמינות המזון</w:delText>
        </w:r>
        <w:r w:rsidDel="00DE6623">
          <w:rPr>
            <w:rFonts w:asciiTheme="minorBidi" w:hAnsiTheme="minorBidi" w:hint="cs"/>
            <w:sz w:val="24"/>
            <w:szCs w:val="24"/>
            <w:rtl/>
          </w:rPr>
          <w:delText xml:space="preserve"> -</w:delText>
        </w:r>
        <w:r w:rsidRPr="00AA430F" w:rsidDel="00DE6623">
          <w:rPr>
            <w:rFonts w:asciiTheme="minorBidi" w:hAnsiTheme="minorBidi"/>
            <w:sz w:val="24"/>
            <w:szCs w:val="24"/>
            <w:rtl/>
          </w:rPr>
          <w:delText xml:space="preserve"> אספקה של כמויות מספקות של מזון באופן עקבי; </w:delText>
        </w:r>
      </w:del>
    </w:p>
    <w:p w14:paraId="03ED2C94" w14:textId="2C956A1E" w:rsidR="007B65A8" w:rsidRPr="00AA430F" w:rsidDel="00DE6623" w:rsidRDefault="007B65A8">
      <w:pPr>
        <w:spacing w:line="360" w:lineRule="auto"/>
        <w:jc w:val="both"/>
        <w:rPr>
          <w:del w:id="3437" w:author="Yael Armon" w:date="2022-07-03T15:15:00Z"/>
          <w:rFonts w:asciiTheme="minorBidi" w:hAnsiTheme="minorBidi"/>
          <w:sz w:val="24"/>
          <w:szCs w:val="24"/>
          <w:rtl/>
        </w:rPr>
        <w:pPrChange w:id="3438" w:author="Yael Armon" w:date="2022-07-03T15:16:00Z">
          <w:pPr>
            <w:numPr>
              <w:numId w:val="32"/>
            </w:numPr>
            <w:spacing w:line="360" w:lineRule="auto"/>
            <w:ind w:left="720" w:hanging="360"/>
            <w:contextualSpacing/>
            <w:jc w:val="both"/>
          </w:pPr>
        </w:pPrChange>
      </w:pPr>
      <w:del w:id="3439" w:author="Yael Armon" w:date="2022-07-03T15:15:00Z">
        <w:r w:rsidRPr="00AA430F" w:rsidDel="00DE6623">
          <w:rPr>
            <w:rFonts w:asciiTheme="minorBidi" w:hAnsiTheme="minorBidi"/>
            <w:b/>
            <w:bCs/>
            <w:sz w:val="24"/>
            <w:szCs w:val="24"/>
            <w:rtl/>
          </w:rPr>
          <w:delText>נגישות למזון</w:delText>
        </w:r>
        <w:r w:rsidDel="00DE6623">
          <w:rPr>
            <w:rFonts w:asciiTheme="minorBidi" w:hAnsiTheme="minorBidi" w:hint="cs"/>
            <w:sz w:val="24"/>
            <w:szCs w:val="24"/>
            <w:rtl/>
          </w:rPr>
          <w:delText xml:space="preserve"> -</w:delText>
        </w:r>
        <w:r w:rsidRPr="00AA430F" w:rsidDel="00DE6623">
          <w:rPr>
            <w:rFonts w:asciiTheme="minorBidi" w:hAnsiTheme="minorBidi"/>
            <w:sz w:val="24"/>
            <w:szCs w:val="24"/>
            <w:rtl/>
          </w:rPr>
          <w:delText xml:space="preserve"> למשפחה די משאבים כדי להשיג מזון בכמות מספקת; </w:delText>
        </w:r>
      </w:del>
    </w:p>
    <w:p w14:paraId="3CD3DDD7" w14:textId="580DE4A5" w:rsidR="007B65A8" w:rsidDel="00DE6623" w:rsidRDefault="007B65A8">
      <w:pPr>
        <w:spacing w:line="360" w:lineRule="auto"/>
        <w:jc w:val="both"/>
        <w:rPr>
          <w:del w:id="3440" w:author="Yael Armon" w:date="2022-07-03T15:15:00Z"/>
          <w:rFonts w:asciiTheme="minorBidi" w:hAnsiTheme="minorBidi"/>
          <w:sz w:val="24"/>
          <w:szCs w:val="24"/>
        </w:rPr>
        <w:pPrChange w:id="3441" w:author="Yael Armon" w:date="2022-07-03T15:16:00Z">
          <w:pPr>
            <w:numPr>
              <w:numId w:val="32"/>
            </w:numPr>
            <w:spacing w:line="360" w:lineRule="auto"/>
            <w:ind w:left="720" w:hanging="360"/>
            <w:contextualSpacing/>
            <w:jc w:val="both"/>
          </w:pPr>
        </w:pPrChange>
      </w:pPr>
      <w:del w:id="3442" w:author="Yael Armon" w:date="2022-07-03T15:15:00Z">
        <w:r w:rsidRPr="00AA430F" w:rsidDel="00DE6623">
          <w:rPr>
            <w:rFonts w:asciiTheme="minorBidi" w:hAnsiTheme="minorBidi"/>
            <w:b/>
            <w:bCs/>
            <w:sz w:val="24"/>
            <w:szCs w:val="24"/>
            <w:rtl/>
          </w:rPr>
          <w:delText>שימוש במזון</w:delText>
        </w:r>
        <w:r w:rsidDel="00DE6623">
          <w:rPr>
            <w:rFonts w:asciiTheme="minorBidi" w:hAnsiTheme="minorBidi" w:hint="cs"/>
            <w:sz w:val="24"/>
            <w:szCs w:val="24"/>
            <w:rtl/>
          </w:rPr>
          <w:delText xml:space="preserve"> -</w:delText>
        </w:r>
        <w:r w:rsidRPr="00AA430F" w:rsidDel="00DE6623">
          <w:rPr>
            <w:rFonts w:asciiTheme="minorBidi" w:hAnsiTheme="minorBidi"/>
            <w:sz w:val="24"/>
            <w:szCs w:val="24"/>
            <w:rtl/>
          </w:rPr>
          <w:delText xml:space="preserve"> קיום תנאי תברואה, מים ומודעות המשפחה לשימוש הולם במזון.</w:delText>
        </w:r>
      </w:del>
    </w:p>
    <w:p w14:paraId="26F2642A" w14:textId="28097352" w:rsidR="007B65A8" w:rsidRPr="004B3EE8" w:rsidDel="00DE6623" w:rsidRDefault="007B65A8">
      <w:pPr>
        <w:spacing w:line="360" w:lineRule="auto"/>
        <w:jc w:val="both"/>
        <w:rPr>
          <w:del w:id="3443" w:author="Yael Armon" w:date="2022-07-03T15:15:00Z"/>
          <w:rFonts w:asciiTheme="minorBidi" w:hAnsiTheme="minorBidi"/>
          <w:sz w:val="24"/>
          <w:szCs w:val="24"/>
          <w:rtl/>
        </w:rPr>
        <w:pPrChange w:id="3444" w:author="Yael Armon" w:date="2022-07-03T15:16:00Z">
          <w:pPr>
            <w:spacing w:line="360" w:lineRule="auto"/>
            <w:ind w:left="720"/>
            <w:contextualSpacing/>
            <w:jc w:val="both"/>
          </w:pPr>
        </w:pPrChange>
      </w:pPr>
    </w:p>
    <w:p w14:paraId="3BF957AE" w14:textId="0D99E16A" w:rsidR="007B65A8" w:rsidDel="00DE6623" w:rsidRDefault="007B65A8">
      <w:pPr>
        <w:spacing w:line="360" w:lineRule="auto"/>
        <w:jc w:val="both"/>
        <w:rPr>
          <w:del w:id="3445" w:author="Yael Armon" w:date="2022-07-03T15:15:00Z"/>
          <w:rFonts w:asciiTheme="minorBidi" w:hAnsiTheme="minorBidi"/>
          <w:sz w:val="24"/>
          <w:szCs w:val="24"/>
          <w:rtl/>
        </w:rPr>
        <w:pPrChange w:id="3446" w:author="Yael Armon" w:date="2022-07-03T15:16:00Z">
          <w:pPr>
            <w:bidi w:val="0"/>
          </w:pPr>
        </w:pPrChange>
      </w:pPr>
    </w:p>
    <w:p w14:paraId="67A57F6E" w14:textId="63696411" w:rsidR="007B65A8" w:rsidDel="00DE6623" w:rsidRDefault="007B65A8">
      <w:pPr>
        <w:spacing w:line="360" w:lineRule="auto"/>
        <w:jc w:val="both"/>
        <w:rPr>
          <w:del w:id="3447" w:author="Yael Armon" w:date="2022-07-03T15:15:00Z"/>
          <w:rFonts w:asciiTheme="minorBidi" w:hAnsiTheme="minorBidi"/>
          <w:sz w:val="24"/>
          <w:szCs w:val="24"/>
          <w:rtl/>
        </w:rPr>
        <w:pPrChange w:id="3448" w:author="Yael Armon" w:date="2022-07-03T15:16:00Z">
          <w:pPr>
            <w:bidi w:val="0"/>
          </w:pPr>
        </w:pPrChange>
      </w:pPr>
    </w:p>
    <w:p w14:paraId="53169B44" w14:textId="5D30C1BB" w:rsidR="007B65A8" w:rsidDel="00DE6623" w:rsidRDefault="007B65A8">
      <w:pPr>
        <w:spacing w:line="360" w:lineRule="auto"/>
        <w:jc w:val="both"/>
        <w:rPr>
          <w:del w:id="3449" w:author="Yael Armon" w:date="2022-07-03T15:15:00Z"/>
          <w:rFonts w:asciiTheme="minorBidi" w:hAnsiTheme="minorBidi"/>
          <w:sz w:val="24"/>
          <w:szCs w:val="24"/>
          <w:rtl/>
        </w:rPr>
        <w:pPrChange w:id="3450" w:author="Yael Armon" w:date="2022-07-03T15:16:00Z">
          <w:pPr>
            <w:bidi w:val="0"/>
          </w:pPr>
        </w:pPrChange>
      </w:pPr>
    </w:p>
    <w:p w14:paraId="254F66A8" w14:textId="32850FCE" w:rsidR="007B65A8" w:rsidDel="00DE6623" w:rsidRDefault="007B65A8">
      <w:pPr>
        <w:spacing w:line="360" w:lineRule="auto"/>
        <w:jc w:val="both"/>
        <w:rPr>
          <w:del w:id="3451" w:author="Yael Armon" w:date="2022-07-03T15:15:00Z"/>
          <w:rFonts w:asciiTheme="minorBidi" w:hAnsiTheme="minorBidi"/>
          <w:sz w:val="24"/>
          <w:szCs w:val="24"/>
          <w:rtl/>
        </w:rPr>
        <w:pPrChange w:id="3452" w:author="Yael Armon" w:date="2022-07-03T15:16:00Z">
          <w:pPr>
            <w:bidi w:val="0"/>
          </w:pPr>
        </w:pPrChange>
      </w:pPr>
    </w:p>
    <w:p w14:paraId="72220488" w14:textId="35BC28C1" w:rsidR="007B65A8" w:rsidDel="00DE6623" w:rsidRDefault="007B65A8">
      <w:pPr>
        <w:spacing w:line="360" w:lineRule="auto"/>
        <w:jc w:val="both"/>
        <w:rPr>
          <w:del w:id="3453" w:author="Yael Armon" w:date="2022-07-03T15:15:00Z"/>
          <w:rFonts w:asciiTheme="minorBidi" w:hAnsiTheme="minorBidi"/>
          <w:sz w:val="24"/>
          <w:szCs w:val="24"/>
          <w:rtl/>
        </w:rPr>
        <w:pPrChange w:id="3454" w:author="Yael Armon" w:date="2022-07-03T15:16:00Z">
          <w:pPr>
            <w:bidi w:val="0"/>
          </w:pPr>
        </w:pPrChange>
      </w:pPr>
    </w:p>
    <w:p w14:paraId="1E14DCE1" w14:textId="0E744291" w:rsidR="007B65A8" w:rsidDel="00DE6623" w:rsidRDefault="007B65A8">
      <w:pPr>
        <w:spacing w:line="360" w:lineRule="auto"/>
        <w:jc w:val="both"/>
        <w:rPr>
          <w:del w:id="3455" w:author="Yael Armon" w:date="2022-07-03T15:15:00Z"/>
          <w:rFonts w:asciiTheme="minorBidi" w:hAnsiTheme="minorBidi"/>
          <w:sz w:val="24"/>
          <w:szCs w:val="24"/>
          <w:rtl/>
        </w:rPr>
        <w:pPrChange w:id="3456" w:author="Yael Armon" w:date="2022-07-03T15:16:00Z">
          <w:pPr>
            <w:bidi w:val="0"/>
          </w:pPr>
        </w:pPrChange>
      </w:pPr>
    </w:p>
    <w:p w14:paraId="216A66CD" w14:textId="1D2A6EF9" w:rsidR="007B65A8" w:rsidDel="00DE6623" w:rsidRDefault="007B65A8">
      <w:pPr>
        <w:spacing w:line="360" w:lineRule="auto"/>
        <w:jc w:val="both"/>
        <w:rPr>
          <w:del w:id="3457" w:author="Yael Armon" w:date="2022-07-03T15:15:00Z"/>
          <w:rFonts w:asciiTheme="minorBidi" w:hAnsiTheme="minorBidi"/>
          <w:sz w:val="24"/>
          <w:szCs w:val="24"/>
          <w:rtl/>
        </w:rPr>
        <w:pPrChange w:id="3458" w:author="Yael Armon" w:date="2022-07-03T15:16:00Z">
          <w:pPr>
            <w:bidi w:val="0"/>
          </w:pPr>
        </w:pPrChange>
      </w:pPr>
    </w:p>
    <w:p w14:paraId="09F68FC2" w14:textId="7FF00611" w:rsidR="007B65A8" w:rsidDel="00DE6623" w:rsidRDefault="007B65A8">
      <w:pPr>
        <w:spacing w:line="360" w:lineRule="auto"/>
        <w:jc w:val="both"/>
        <w:rPr>
          <w:del w:id="3459" w:author="Yael Armon" w:date="2022-07-03T15:15:00Z"/>
          <w:rFonts w:asciiTheme="minorBidi" w:hAnsiTheme="minorBidi"/>
          <w:sz w:val="24"/>
          <w:szCs w:val="24"/>
          <w:rtl/>
        </w:rPr>
        <w:pPrChange w:id="3460" w:author="Yael Armon" w:date="2022-07-03T15:16:00Z">
          <w:pPr>
            <w:spacing w:line="360" w:lineRule="auto"/>
            <w:jc w:val="center"/>
          </w:pPr>
        </w:pPrChange>
      </w:pPr>
    </w:p>
    <w:p w14:paraId="52F5AB51" w14:textId="3625C28C" w:rsidR="007B65A8" w:rsidDel="00DE6623" w:rsidRDefault="007B65A8">
      <w:pPr>
        <w:spacing w:line="360" w:lineRule="auto"/>
        <w:jc w:val="both"/>
        <w:rPr>
          <w:del w:id="3461" w:author="Yael Armon" w:date="2022-07-03T15:15:00Z"/>
          <w:rFonts w:asciiTheme="minorBidi" w:hAnsiTheme="minorBidi"/>
          <w:sz w:val="24"/>
          <w:szCs w:val="24"/>
          <w:rtl/>
        </w:rPr>
        <w:pPrChange w:id="3462" w:author="Yael Armon" w:date="2022-07-03T15:16:00Z">
          <w:pPr>
            <w:spacing w:line="360" w:lineRule="auto"/>
            <w:jc w:val="center"/>
          </w:pPr>
        </w:pPrChange>
      </w:pPr>
    </w:p>
    <w:p w14:paraId="35BA11DA" w14:textId="1B67961E" w:rsidR="007B65A8" w:rsidDel="00DE6623" w:rsidRDefault="007B65A8">
      <w:pPr>
        <w:spacing w:line="360" w:lineRule="auto"/>
        <w:jc w:val="both"/>
        <w:rPr>
          <w:del w:id="3463" w:author="Yael Armon" w:date="2022-07-03T15:15:00Z"/>
          <w:rFonts w:asciiTheme="minorBidi" w:hAnsiTheme="minorBidi"/>
          <w:sz w:val="24"/>
          <w:szCs w:val="24"/>
        </w:rPr>
        <w:pPrChange w:id="3464" w:author="Yael Armon" w:date="2022-07-03T15:16:00Z">
          <w:pPr>
            <w:bidi w:val="0"/>
          </w:pPr>
        </w:pPrChange>
      </w:pPr>
      <w:del w:id="3465" w:author="Yael Armon" w:date="2022-07-03T15:15:00Z">
        <w:r w:rsidDel="00DE6623">
          <w:rPr>
            <w:rFonts w:asciiTheme="minorBidi" w:hAnsiTheme="minorBidi"/>
            <w:sz w:val="24"/>
            <w:szCs w:val="24"/>
            <w:rtl/>
          </w:rPr>
          <w:br w:type="page"/>
        </w:r>
      </w:del>
    </w:p>
    <w:p w14:paraId="3E4BA05A" w14:textId="6A3A321C" w:rsidR="007B65A8" w:rsidDel="00DE6623" w:rsidRDefault="007B65A8">
      <w:pPr>
        <w:spacing w:line="360" w:lineRule="auto"/>
        <w:jc w:val="both"/>
        <w:rPr>
          <w:del w:id="3466" w:author="Yael Armon" w:date="2022-07-03T15:15:00Z"/>
          <w:rFonts w:asciiTheme="minorBidi" w:hAnsiTheme="minorBidi"/>
          <w:b/>
          <w:bCs/>
          <w:sz w:val="24"/>
          <w:szCs w:val="24"/>
          <w:rtl/>
        </w:rPr>
        <w:pPrChange w:id="3467" w:author="Yael Armon" w:date="2022-07-03T15:16:00Z">
          <w:pPr>
            <w:spacing w:line="360" w:lineRule="auto"/>
          </w:pPr>
        </w:pPrChange>
      </w:pPr>
      <w:del w:id="3468" w:author="Yael Armon" w:date="2022-07-03T15:15:00Z">
        <w:r w:rsidDel="00DE6623">
          <w:rPr>
            <w:rFonts w:asciiTheme="minorBidi" w:hAnsiTheme="minorBidi" w:hint="cs"/>
            <w:b/>
            <w:bCs/>
            <w:sz w:val="24"/>
            <w:szCs w:val="24"/>
            <w:rtl/>
          </w:rPr>
          <w:delText xml:space="preserve">        תוחלת העוני                                                                אי שוויון (מדד ג'יני)</w:delText>
        </w:r>
      </w:del>
    </w:p>
    <w:p w14:paraId="76537376" w14:textId="2DB4FDDC" w:rsidR="007B65A8" w:rsidRPr="001A3B05" w:rsidDel="00DE6623" w:rsidRDefault="007B65A8">
      <w:pPr>
        <w:spacing w:line="360" w:lineRule="auto"/>
        <w:jc w:val="both"/>
        <w:rPr>
          <w:del w:id="3469" w:author="Yael Armon" w:date="2022-07-03T15:15:00Z"/>
          <w:rFonts w:asciiTheme="minorBidi" w:hAnsiTheme="minorBidi"/>
          <w:b/>
          <w:bCs/>
          <w:sz w:val="24"/>
          <w:szCs w:val="24"/>
          <w:rtl/>
        </w:rPr>
        <w:pPrChange w:id="3470" w:author="Yael Armon" w:date="2022-07-03T15:16:00Z">
          <w:pPr>
            <w:spacing w:line="360" w:lineRule="auto"/>
          </w:pPr>
        </w:pPrChange>
      </w:pPr>
      <w:del w:id="3471" w:author="Yael Armon" w:date="2022-07-03T15:15:00Z">
        <w:r w:rsidDel="00DE6623">
          <w:rPr>
            <w:noProof/>
          </w:rPr>
          <w:drawing>
            <wp:anchor distT="0" distB="0" distL="114300" distR="114300" simplePos="0" relativeHeight="251673088" behindDoc="1" locked="0" layoutInCell="1" allowOverlap="1" wp14:anchorId="19B57AC1" wp14:editId="62330A9D">
              <wp:simplePos x="0" y="0"/>
              <wp:positionH relativeFrom="column">
                <wp:posOffset>-182963</wp:posOffset>
              </wp:positionH>
              <wp:positionV relativeFrom="paragraph">
                <wp:posOffset>182107</wp:posOffset>
              </wp:positionV>
              <wp:extent cx="2879725" cy="6285230"/>
              <wp:effectExtent l="0" t="0" r="0" b="1270"/>
              <wp:wrapTight wrapText="bothSides">
                <wp:wrapPolygon edited="0">
                  <wp:start x="0" y="0"/>
                  <wp:lineTo x="0" y="21539"/>
                  <wp:lineTo x="21433" y="21539"/>
                  <wp:lineTo x="21433" y="0"/>
                  <wp:lineTo x="0" y="0"/>
                </wp:wrapPolygon>
              </wp:wrapTight>
              <wp:docPr id="39" name="Chart 39">
                <a:extLst xmlns:a="http://schemas.openxmlformats.org/drawingml/2006/main">
                  <a:ext uri="{FF2B5EF4-FFF2-40B4-BE49-F238E27FC236}">
                    <a16:creationId xmlns:a16="http://schemas.microsoft.com/office/drawing/2014/main" id="{00000000-0008-0000-0F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anchor>
          </w:drawing>
        </w:r>
        <w:r w:rsidDel="00DE6623">
          <w:rPr>
            <w:noProof/>
          </w:rPr>
          <w:drawing>
            <wp:anchor distT="0" distB="0" distL="114300" distR="114300" simplePos="0" relativeHeight="251672064" behindDoc="1" locked="0" layoutInCell="1" allowOverlap="1" wp14:anchorId="5B2B1455" wp14:editId="1EB7DEEB">
              <wp:simplePos x="0" y="0"/>
              <wp:positionH relativeFrom="column">
                <wp:posOffset>3060838</wp:posOffset>
              </wp:positionH>
              <wp:positionV relativeFrom="paragraph">
                <wp:posOffset>183294</wp:posOffset>
              </wp:positionV>
              <wp:extent cx="2876400" cy="6285600"/>
              <wp:effectExtent l="0" t="0" r="635" b="1270"/>
              <wp:wrapTight wrapText="bothSides">
                <wp:wrapPolygon edited="0">
                  <wp:start x="0" y="0"/>
                  <wp:lineTo x="0" y="21539"/>
                  <wp:lineTo x="21462" y="21539"/>
                  <wp:lineTo x="21462" y="0"/>
                  <wp:lineTo x="0" y="0"/>
                </wp:wrapPolygon>
              </wp:wrapTight>
              <wp:docPr id="37" name="Chart 37">
                <a:extLst xmlns:a="http://schemas.openxmlformats.org/drawingml/2006/main">
                  <a:ext uri="{FF2B5EF4-FFF2-40B4-BE49-F238E27FC236}">
                    <a16:creationId xmlns:a16="http://schemas.microsoft.com/office/drawing/2014/main" id="{00000000-0008-0000-0E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anchor>
          </w:drawing>
        </w:r>
        <w:r w:rsidDel="00DE6623">
          <w:rPr>
            <w:rFonts w:asciiTheme="minorBidi" w:hAnsiTheme="minorBidi" w:hint="cs"/>
            <w:b/>
            <w:bCs/>
            <w:sz w:val="24"/>
            <w:szCs w:val="24"/>
            <w:rtl/>
          </w:rPr>
          <w:delText>השוואה בינלאומית 2019  / 2020                                  השוואה בינלאומית 2019  / 2020</w:delText>
        </w:r>
      </w:del>
    </w:p>
    <w:p w14:paraId="7A815CBE" w14:textId="56C33CE3" w:rsidR="007B65A8" w:rsidDel="00DE6623" w:rsidRDefault="007B65A8">
      <w:pPr>
        <w:spacing w:line="360" w:lineRule="auto"/>
        <w:jc w:val="both"/>
        <w:rPr>
          <w:del w:id="3472" w:author="Yael Armon" w:date="2022-07-03T15:15:00Z"/>
          <w:rFonts w:asciiTheme="minorBidi" w:hAnsiTheme="minorBidi"/>
          <w:b/>
          <w:bCs/>
          <w:sz w:val="24"/>
          <w:szCs w:val="24"/>
          <w:rtl/>
        </w:rPr>
        <w:pPrChange w:id="3473" w:author="Yael Armon" w:date="2022-07-03T15:16:00Z">
          <w:pPr>
            <w:spacing w:line="360" w:lineRule="auto"/>
          </w:pPr>
        </w:pPrChange>
      </w:pPr>
      <w:del w:id="3474" w:author="Yael Armon" w:date="2022-07-03T15:15:00Z">
        <w:r w:rsidRPr="00AA430F" w:rsidDel="00DE6623">
          <w:rPr>
            <w:rFonts w:asciiTheme="minorBidi" w:hAnsiTheme="minorBidi"/>
            <w:sz w:val="14"/>
            <w:szCs w:val="18"/>
            <w:rtl/>
          </w:rPr>
          <w:delText xml:space="preserve">מקור:  </w:delText>
        </w:r>
        <w:r w:rsidDel="00DE6623">
          <w:rPr>
            <w:rFonts w:asciiTheme="minorBidi" w:hAnsiTheme="minorBidi" w:hint="cs"/>
            <w:sz w:val="18"/>
            <w:szCs w:val="18"/>
            <w:rtl/>
          </w:rPr>
          <w:delText>2019</w:delText>
        </w:r>
        <w:r w:rsidRPr="008C77EB" w:rsidDel="00DE6623">
          <w:rPr>
            <w:rFonts w:asciiTheme="minorBidi" w:hAnsiTheme="minorBidi"/>
            <w:sz w:val="18"/>
            <w:szCs w:val="18"/>
            <w:rtl/>
          </w:rPr>
          <w:delText xml:space="preserve"> </w:delText>
        </w:r>
        <w:r w:rsidRPr="008C77EB" w:rsidDel="00DE6623">
          <w:rPr>
            <w:rFonts w:asciiTheme="minorBidi" w:hAnsiTheme="minorBidi"/>
            <w:sz w:val="18"/>
            <w:szCs w:val="18"/>
          </w:rPr>
          <w:delText>Global Food Security Index Economist</w:delText>
        </w:r>
        <w:r w:rsidRPr="0087741E" w:rsidDel="00DE6623">
          <w:rPr>
            <w:rFonts w:asciiTheme="minorBidi" w:hAnsiTheme="minorBidi"/>
            <w:sz w:val="18"/>
            <w:szCs w:val="18"/>
            <w:rtl/>
          </w:rPr>
          <w:delText xml:space="preserve">, עיבודי </w:delText>
        </w:r>
        <w:r w:rsidRPr="0087741E" w:rsidDel="00DE6623">
          <w:rPr>
            <w:rFonts w:asciiTheme="minorBidi" w:hAnsiTheme="minorBidi"/>
            <w:sz w:val="18"/>
            <w:szCs w:val="18"/>
          </w:rPr>
          <w:delText>BDO</w:delText>
        </w:r>
        <w:r w:rsidRPr="0087741E" w:rsidDel="00DE6623">
          <w:rPr>
            <w:rFonts w:asciiTheme="minorBidi" w:hAnsiTheme="minorBidi"/>
            <w:sz w:val="18"/>
            <w:szCs w:val="18"/>
            <w:rtl/>
          </w:rPr>
          <w:delText xml:space="preserve"> על נתוני ביטוח לאומי 2020</w:delText>
        </w:r>
      </w:del>
    </w:p>
    <w:p w14:paraId="4FCFCDFF" w14:textId="1B03A3B6" w:rsidR="007B65A8" w:rsidDel="00DE6623" w:rsidRDefault="007B65A8">
      <w:pPr>
        <w:spacing w:line="360" w:lineRule="auto"/>
        <w:jc w:val="both"/>
        <w:rPr>
          <w:del w:id="3475" w:author="Yael Armon" w:date="2022-07-03T15:15:00Z"/>
          <w:rFonts w:asciiTheme="minorBidi" w:hAnsiTheme="minorBidi"/>
          <w:rtl/>
        </w:rPr>
        <w:pPrChange w:id="3476" w:author="Yael Armon" w:date="2022-07-03T15:16:00Z">
          <w:pPr>
            <w:spacing w:line="240" w:lineRule="auto"/>
          </w:pPr>
        </w:pPrChange>
      </w:pPr>
    </w:p>
    <w:p w14:paraId="721E9BE8" w14:textId="09118877" w:rsidR="007B65A8" w:rsidRPr="00AA430F" w:rsidDel="00DE6623" w:rsidRDefault="007B65A8" w:rsidP="00C852E6">
      <w:pPr>
        <w:spacing w:line="360" w:lineRule="auto"/>
        <w:jc w:val="both"/>
        <w:rPr>
          <w:del w:id="3477" w:author="Yael Armon" w:date="2022-07-03T15:15:00Z"/>
          <w:rFonts w:asciiTheme="minorBidi" w:hAnsiTheme="minorBidi"/>
          <w:sz w:val="24"/>
          <w:szCs w:val="24"/>
          <w:rtl/>
        </w:rPr>
      </w:pPr>
      <w:del w:id="3478" w:author="Yael Armon" w:date="2022-07-03T15:15:00Z">
        <w:r w:rsidRPr="00AA430F" w:rsidDel="00DE6623">
          <w:rPr>
            <w:rFonts w:asciiTheme="minorBidi" w:hAnsiTheme="minorBidi"/>
            <w:sz w:val="24"/>
            <w:szCs w:val="24"/>
            <w:rtl/>
          </w:rPr>
          <w:delText xml:space="preserve">ההשוואה בין נתוני מדד אי-שוויון לנתוני </w:delText>
        </w:r>
        <w:r w:rsidDel="00DE6623">
          <w:rPr>
            <w:rFonts w:asciiTheme="minorBidi" w:hAnsiTheme="minorBidi" w:hint="cs"/>
            <w:sz w:val="24"/>
            <w:szCs w:val="24"/>
            <w:rtl/>
          </w:rPr>
          <w:delText>תוחלת העוני</w:delText>
        </w:r>
        <w:r w:rsidRPr="00AA430F" w:rsidDel="00DE6623">
          <w:rPr>
            <w:rFonts w:asciiTheme="minorBidi" w:hAnsiTheme="minorBidi"/>
            <w:sz w:val="24"/>
            <w:szCs w:val="24"/>
            <w:rtl/>
          </w:rPr>
          <w:delText xml:space="preserve">, מראה כי דווקא ארה"ב, שבה, בדומה לישראל, רמת אי-השוויון ותוחלת העוני הן מהגבוהות במדינות המפותחות, </w:delText>
        </w:r>
        <w:r w:rsidRPr="00297CE4" w:rsidDel="00DE6623">
          <w:rPr>
            <w:rFonts w:asciiTheme="minorBidi" w:hAnsiTheme="minorBidi"/>
            <w:sz w:val="24"/>
            <w:szCs w:val="24"/>
            <w:rtl/>
          </w:rPr>
          <w:delText xml:space="preserve">רמת הביטחון התזונתי הינה </w:delText>
        </w:r>
        <w:r w:rsidRPr="00297CE4" w:rsidDel="00DE6623">
          <w:rPr>
            <w:rFonts w:asciiTheme="minorBidi" w:hAnsiTheme="minorBidi" w:hint="eastAsia"/>
            <w:sz w:val="24"/>
            <w:szCs w:val="24"/>
            <w:rtl/>
          </w:rPr>
          <w:delText>בין</w:delText>
        </w:r>
        <w:r w:rsidRPr="00297CE4" w:rsidDel="00DE6623">
          <w:rPr>
            <w:rFonts w:asciiTheme="minorBidi" w:hAnsiTheme="minorBidi"/>
            <w:sz w:val="24"/>
            <w:szCs w:val="24"/>
            <w:rtl/>
          </w:rPr>
          <w:delText xml:space="preserve"> הגבוהות ביותר.</w:delText>
        </w:r>
        <w:r w:rsidRPr="00AA430F" w:rsidDel="00DE6623">
          <w:rPr>
            <w:rFonts w:asciiTheme="minorBidi" w:hAnsiTheme="minorBidi"/>
            <w:sz w:val="24"/>
            <w:szCs w:val="24"/>
            <w:rtl/>
          </w:rPr>
          <w:delText xml:space="preserve"> נראה כי רמת הביטחון התזונתי הגבוהה בארה"ב, למרות רמת אי-השוויון הכללי הגבוהה, הינה תוצאה של מודעות ציבורית רבת שנים לבעיית הביטחון התזונתי, הבאה לידי ביטוי בין היתר בתוכנית תלושי המזון (</w:delText>
        </w:r>
        <w:r w:rsidRPr="00AA430F" w:rsidDel="00DE6623">
          <w:rPr>
            <w:rFonts w:asciiTheme="minorBidi" w:hAnsiTheme="minorBidi"/>
            <w:sz w:val="24"/>
            <w:szCs w:val="24"/>
          </w:rPr>
          <w:delText>food stamps</w:delText>
        </w:r>
        <w:r w:rsidRPr="00AA430F" w:rsidDel="00DE6623">
          <w:rPr>
            <w:rFonts w:asciiTheme="minorBidi" w:hAnsiTheme="minorBidi"/>
            <w:sz w:val="24"/>
            <w:szCs w:val="24"/>
            <w:rtl/>
          </w:rPr>
          <w:delText>) להבטחת מזון לאוכלוסיות נזקקות. כמו כן, ארה"ב הי</w:delText>
        </w:r>
        <w:r w:rsidDel="00DE6623">
          <w:rPr>
            <w:rFonts w:asciiTheme="minorBidi" w:hAnsiTheme="minorBidi" w:hint="cs"/>
            <w:sz w:val="24"/>
            <w:szCs w:val="24"/>
            <w:rtl/>
          </w:rPr>
          <w:delText>א</w:delText>
        </w:r>
        <w:r w:rsidRPr="00AA430F" w:rsidDel="00DE6623">
          <w:rPr>
            <w:rFonts w:asciiTheme="minorBidi" w:hAnsiTheme="minorBidi"/>
            <w:sz w:val="24"/>
            <w:szCs w:val="24"/>
            <w:rtl/>
          </w:rPr>
          <w:delText xml:space="preserve"> חלוצת שיטת בנק המזון (</w:delText>
        </w:r>
        <w:r w:rsidRPr="00AA430F" w:rsidDel="00DE6623">
          <w:rPr>
            <w:rFonts w:asciiTheme="minorBidi" w:hAnsiTheme="minorBidi"/>
            <w:sz w:val="24"/>
            <w:szCs w:val="24"/>
          </w:rPr>
          <w:delText>food bank</w:delText>
        </w:r>
        <w:r w:rsidRPr="00AA430F" w:rsidDel="00DE6623">
          <w:rPr>
            <w:rFonts w:asciiTheme="minorBidi" w:hAnsiTheme="minorBidi"/>
            <w:sz w:val="24"/>
            <w:szCs w:val="24"/>
            <w:rtl/>
          </w:rPr>
          <w:delText xml:space="preserve">) להצלת עודפי מזון וחלוקתם לנזקקים, והינה בין המובילות בעולם במדיניות להסרת חסמים לתרומת מזון אבוד. </w:delText>
        </w:r>
      </w:del>
    </w:p>
    <w:p w14:paraId="1B4FFF2E" w14:textId="0CE39B9D" w:rsidR="007B65A8" w:rsidRPr="00C35735" w:rsidDel="00DE6623" w:rsidRDefault="007B65A8" w:rsidP="00C852E6">
      <w:pPr>
        <w:spacing w:line="360" w:lineRule="auto"/>
        <w:jc w:val="both"/>
        <w:rPr>
          <w:del w:id="3479" w:author="Yael Armon" w:date="2022-07-03T15:15:00Z"/>
          <w:rFonts w:asciiTheme="minorBidi" w:hAnsiTheme="minorBidi"/>
          <w:sz w:val="24"/>
          <w:szCs w:val="24"/>
          <w:rtl/>
        </w:rPr>
      </w:pPr>
      <w:del w:id="3480" w:author="Yael Armon" w:date="2022-07-03T15:15:00Z">
        <w:r w:rsidRPr="00C35735" w:rsidDel="00DE6623">
          <w:rPr>
            <w:rFonts w:asciiTheme="minorBidi" w:hAnsiTheme="minorBidi"/>
            <w:sz w:val="24"/>
            <w:szCs w:val="24"/>
            <w:rtl/>
          </w:rPr>
          <w:delText>למרות שרמות העוני ואי</w:delText>
        </w:r>
        <w:r w:rsidDel="00DE6623">
          <w:rPr>
            <w:rFonts w:asciiTheme="minorBidi" w:hAnsiTheme="minorBidi" w:hint="cs"/>
            <w:sz w:val="24"/>
            <w:szCs w:val="24"/>
            <w:rtl/>
          </w:rPr>
          <w:delText>-</w:delText>
        </w:r>
        <w:r w:rsidRPr="00C35735" w:rsidDel="00DE6623">
          <w:rPr>
            <w:rFonts w:asciiTheme="minorBidi" w:hAnsiTheme="minorBidi"/>
            <w:sz w:val="24"/>
            <w:szCs w:val="24"/>
            <w:rtl/>
          </w:rPr>
          <w:delText xml:space="preserve">השוויון בישראל ובארה"ב דומות, </w:delText>
        </w:r>
        <w:r w:rsidDel="00DE6623">
          <w:rPr>
            <w:rFonts w:asciiTheme="minorBidi" w:hAnsiTheme="minorBidi" w:hint="cs"/>
            <w:sz w:val="24"/>
            <w:szCs w:val="24"/>
            <w:rtl/>
          </w:rPr>
          <w:delText xml:space="preserve">בשנה שגרתית </w:delText>
        </w:r>
        <w:r w:rsidRPr="00C35735" w:rsidDel="00DE6623">
          <w:rPr>
            <w:rFonts w:asciiTheme="minorBidi" w:hAnsiTheme="minorBidi"/>
            <w:sz w:val="24"/>
            <w:szCs w:val="24"/>
            <w:rtl/>
          </w:rPr>
          <w:delText>בישראל משקל ההוצאה על מזון בצריכה הפרטית הינו בין הגבוהים ב</w:delText>
        </w:r>
        <w:r w:rsidDel="00DE6623">
          <w:rPr>
            <w:rFonts w:asciiTheme="minorBidi" w:hAnsiTheme="minorBidi" w:hint="cs"/>
            <w:sz w:val="24"/>
            <w:szCs w:val="24"/>
            <w:rtl/>
          </w:rPr>
          <w:delText>-</w:delText>
        </w:r>
        <w:r w:rsidDel="00DE6623">
          <w:rPr>
            <w:rFonts w:asciiTheme="minorBidi" w:hAnsiTheme="minorBidi" w:hint="cs"/>
            <w:sz w:val="24"/>
            <w:szCs w:val="24"/>
          </w:rPr>
          <w:delText>OECD</w:delText>
        </w:r>
        <w:r w:rsidRPr="00C35735" w:rsidDel="00DE6623">
          <w:rPr>
            <w:rFonts w:asciiTheme="minorBidi" w:hAnsiTheme="minorBidi"/>
            <w:sz w:val="24"/>
            <w:szCs w:val="24"/>
            <w:rtl/>
          </w:rPr>
          <w:delText>, כ-</w:delText>
        </w:r>
        <w:r w:rsidDel="00DE6623">
          <w:rPr>
            <w:rFonts w:asciiTheme="minorBidi" w:hAnsiTheme="minorBidi" w:hint="cs"/>
            <w:sz w:val="24"/>
            <w:szCs w:val="24"/>
            <w:rtl/>
          </w:rPr>
          <w:delText>17</w:delText>
        </w:r>
        <w:r w:rsidRPr="00C35735" w:rsidDel="00DE6623">
          <w:rPr>
            <w:rFonts w:asciiTheme="minorBidi" w:hAnsiTheme="minorBidi"/>
            <w:sz w:val="24"/>
            <w:szCs w:val="24"/>
            <w:rtl/>
          </w:rPr>
          <w:delText>%, פי 2.5 ביחס לארה"ב.</w:delText>
        </w:r>
        <w:r w:rsidRPr="00C845CE" w:rsidDel="00DE6623">
          <w:rPr>
            <w:rFonts w:asciiTheme="minorBidi" w:hAnsiTheme="minorBidi"/>
            <w:sz w:val="24"/>
            <w:szCs w:val="24"/>
            <w:rtl/>
          </w:rPr>
          <w:delText xml:space="preserve"> </w:delText>
        </w:r>
        <w:r w:rsidRPr="00C35735" w:rsidDel="00DE6623">
          <w:rPr>
            <w:rFonts w:asciiTheme="minorBidi" w:hAnsiTheme="minorBidi"/>
            <w:sz w:val="24"/>
            <w:szCs w:val="24"/>
            <w:rtl/>
          </w:rPr>
          <w:delText>לפיכך, מדיניות הצלת מזון וחלוקתו לשכבות מוחלשות הינה מדיניות רווחה אפקטיבית בישראל, בה חלק נכבד מההוצאה של משקי הבית הינה על מזון.</w:delText>
        </w:r>
      </w:del>
    </w:p>
    <w:p w14:paraId="66FD50C4" w14:textId="12AF9E5D" w:rsidR="007B65A8" w:rsidRPr="00AA430F" w:rsidDel="00DE6623" w:rsidRDefault="007B65A8" w:rsidP="00C852E6">
      <w:pPr>
        <w:spacing w:line="360" w:lineRule="auto"/>
        <w:jc w:val="both"/>
        <w:rPr>
          <w:del w:id="3481" w:author="Yael Armon" w:date="2022-07-03T15:15:00Z"/>
          <w:rFonts w:asciiTheme="minorBidi" w:hAnsiTheme="minorBidi"/>
          <w:sz w:val="24"/>
          <w:szCs w:val="24"/>
          <w:rtl/>
        </w:rPr>
      </w:pPr>
      <w:del w:id="3482" w:author="Yael Armon" w:date="2022-07-03T15:15:00Z">
        <w:r w:rsidRPr="00393FA5" w:rsidDel="00DE6623">
          <w:rPr>
            <w:rFonts w:asciiTheme="minorBidi" w:hAnsiTheme="minorBidi"/>
            <w:sz w:val="24"/>
            <w:szCs w:val="24"/>
            <w:rtl/>
          </w:rPr>
          <w:delText xml:space="preserve">הגדרת הביטחון התזונתי הינה הגדרה סובייקטיבית. כדי לבחון את האפקטיביות של הצלת מזון ככלי מדיניות להגדלת הביטחון התזונתי בישראל, </w:delText>
        </w:r>
        <w:r w:rsidRPr="00393FA5" w:rsidDel="00DE6623">
          <w:rPr>
            <w:rFonts w:asciiTheme="minorBidi" w:hAnsiTheme="minorBidi" w:hint="cs"/>
            <w:sz w:val="24"/>
            <w:szCs w:val="24"/>
            <w:rtl/>
          </w:rPr>
          <w:delText>התבסס ה</w:delText>
        </w:r>
        <w:r w:rsidRPr="00853AED" w:rsidDel="00DE6623">
          <w:rPr>
            <w:rFonts w:asciiTheme="minorBidi" w:hAnsiTheme="minorBidi" w:hint="cs"/>
            <w:sz w:val="24"/>
            <w:szCs w:val="24"/>
            <w:rtl/>
          </w:rPr>
          <w:delText>דו</w:delText>
        </w:r>
        <w:r w:rsidDel="00DE6623">
          <w:rPr>
            <w:rFonts w:asciiTheme="minorBidi" w:hAnsiTheme="minorBidi" w:hint="cs"/>
            <w:sz w:val="24"/>
            <w:szCs w:val="24"/>
            <w:rtl/>
          </w:rPr>
          <w:delText>"</w:delText>
        </w:r>
        <w:r w:rsidRPr="00853AED" w:rsidDel="00DE6623">
          <w:rPr>
            <w:rFonts w:asciiTheme="minorBidi" w:hAnsiTheme="minorBidi" w:hint="cs"/>
            <w:sz w:val="24"/>
            <w:szCs w:val="24"/>
            <w:rtl/>
          </w:rPr>
          <w:delText>ח</w:delText>
        </w:r>
        <w:r w:rsidRPr="00853AED" w:rsidDel="00DE6623">
          <w:rPr>
            <w:rFonts w:asciiTheme="minorBidi" w:hAnsiTheme="minorBidi"/>
            <w:sz w:val="24"/>
            <w:szCs w:val="24"/>
            <w:rtl/>
          </w:rPr>
          <w:delText xml:space="preserve"> על המתודולוגיה של צ'רניחובסקי ורגב</w:delText>
        </w:r>
        <w:r w:rsidRPr="00393FA5" w:rsidDel="00DE6623">
          <w:rPr>
            <w:rFonts w:asciiTheme="minorBidi" w:hAnsiTheme="minorBidi"/>
            <w:sz w:val="24"/>
            <w:szCs w:val="24"/>
            <w:vertAlign w:val="superscript"/>
            <w:rtl/>
          </w:rPr>
          <w:footnoteReference w:id="40"/>
        </w:r>
        <w:r w:rsidRPr="00393FA5" w:rsidDel="00DE6623">
          <w:rPr>
            <w:rFonts w:asciiTheme="minorBidi" w:hAnsiTheme="minorBidi"/>
            <w:sz w:val="24"/>
            <w:szCs w:val="24"/>
            <w:rtl/>
          </w:rPr>
          <w:delText xml:space="preserve"> שמגדירה את ההוצאה הנורמטיבית על מזון, כרמת ההוצאה על מזון הנשארת קבועה גם כאשר הכנסת משק הבית גדלה.</w:delText>
        </w:r>
      </w:del>
    </w:p>
    <w:p w14:paraId="1F104CDE" w14:textId="198AAECE" w:rsidR="007B65A8" w:rsidDel="00DE6623" w:rsidRDefault="007B65A8" w:rsidP="00C852E6">
      <w:pPr>
        <w:spacing w:line="360" w:lineRule="auto"/>
        <w:jc w:val="both"/>
        <w:rPr>
          <w:del w:id="3485" w:author="Yael Armon" w:date="2022-07-03T15:15:00Z"/>
          <w:rFonts w:asciiTheme="minorBidi" w:hAnsiTheme="minorBidi"/>
          <w:b/>
          <w:bCs/>
          <w:sz w:val="16"/>
          <w:szCs w:val="26"/>
          <w:rtl/>
        </w:rPr>
      </w:pPr>
      <w:del w:id="3486" w:author="Yael Armon" w:date="2022-07-03T15:15:00Z">
        <w:r w:rsidRPr="00AA430F" w:rsidDel="00DE6623">
          <w:rPr>
            <w:rFonts w:asciiTheme="minorBidi" w:hAnsiTheme="minorBidi"/>
            <w:sz w:val="24"/>
            <w:szCs w:val="24"/>
            <w:rtl/>
          </w:rPr>
          <w:delText>לצורך בחינת רמת ההוצאה הנורמטיבית על מזון</w:delText>
        </w:r>
        <w:r w:rsidRPr="00AA430F" w:rsidDel="00DE6623">
          <w:rPr>
            <w:rFonts w:asciiTheme="minorBidi" w:hAnsiTheme="minorBidi"/>
            <w:sz w:val="24"/>
            <w:szCs w:val="24"/>
            <w:vertAlign w:val="superscript"/>
            <w:rtl/>
          </w:rPr>
          <w:footnoteReference w:id="41"/>
        </w:r>
        <w:r w:rsidRPr="00AA430F" w:rsidDel="00DE6623">
          <w:rPr>
            <w:rFonts w:asciiTheme="minorBidi" w:hAnsiTheme="minorBidi"/>
            <w:sz w:val="24"/>
            <w:szCs w:val="24"/>
            <w:rtl/>
          </w:rPr>
          <w:delText>, נבחנה ההוצאה על מזון של המאיונים הנמוכים ביחס לרמה הנורמטיב</w:delText>
        </w:r>
        <w:r w:rsidRPr="00E90761" w:rsidDel="00DE6623">
          <w:rPr>
            <w:rFonts w:asciiTheme="minorBidi" w:hAnsiTheme="minorBidi"/>
            <w:sz w:val="24"/>
            <w:szCs w:val="24"/>
            <w:rtl/>
          </w:rPr>
          <w:delText>ית.</w:delText>
        </w:r>
        <w:r w:rsidDel="00DE6623">
          <w:rPr>
            <w:rFonts w:asciiTheme="minorBidi" w:hAnsiTheme="minorBidi" w:hint="cs"/>
            <w:sz w:val="24"/>
            <w:szCs w:val="24"/>
            <w:rtl/>
          </w:rPr>
          <w:delText xml:space="preserve"> </w:delText>
        </w:r>
        <w:r w:rsidRPr="00E90761" w:rsidDel="00DE6623">
          <w:rPr>
            <w:rFonts w:asciiTheme="minorBidi" w:hAnsiTheme="minorBidi"/>
            <w:sz w:val="24"/>
            <w:szCs w:val="24"/>
            <w:rtl/>
          </w:rPr>
          <w:delText xml:space="preserve">הניתוח </w:delText>
        </w:r>
        <w:r w:rsidRPr="00E90761" w:rsidDel="00DE6623">
          <w:rPr>
            <w:rFonts w:asciiTheme="minorBidi" w:hAnsiTheme="minorBidi" w:hint="eastAsia"/>
            <w:sz w:val="24"/>
            <w:szCs w:val="24"/>
            <w:rtl/>
          </w:rPr>
          <w:delText>בפ</w:delText>
        </w:r>
        <w:r w:rsidDel="00DE6623">
          <w:rPr>
            <w:rFonts w:asciiTheme="minorBidi" w:hAnsiTheme="minorBidi" w:hint="cs"/>
            <w:sz w:val="24"/>
            <w:szCs w:val="24"/>
            <w:rtl/>
          </w:rPr>
          <w:delText xml:space="preserve">רק זה </w:delText>
        </w:r>
        <w:r w:rsidRPr="00597E91" w:rsidDel="00DE6623">
          <w:rPr>
            <w:rFonts w:asciiTheme="minorBidi" w:hAnsiTheme="minorBidi"/>
            <w:sz w:val="24"/>
            <w:szCs w:val="24"/>
            <w:rtl/>
          </w:rPr>
          <w:delText>מ</w:delText>
        </w:r>
        <w:r w:rsidRPr="00C3473A" w:rsidDel="00DE6623">
          <w:rPr>
            <w:rFonts w:asciiTheme="minorBidi" w:hAnsiTheme="minorBidi"/>
            <w:sz w:val="24"/>
            <w:szCs w:val="24"/>
            <w:rtl/>
          </w:rPr>
          <w:delText>ראה כי בש</w:delText>
        </w:r>
        <w:r w:rsidRPr="00C3473A" w:rsidDel="00DE6623">
          <w:rPr>
            <w:rFonts w:asciiTheme="minorBidi" w:hAnsiTheme="minorBidi" w:hint="eastAsia"/>
            <w:sz w:val="24"/>
            <w:szCs w:val="24"/>
            <w:rtl/>
          </w:rPr>
          <w:delText>ני</w:delText>
        </w:r>
        <w:r w:rsidRPr="00C3473A" w:rsidDel="00DE6623">
          <w:rPr>
            <w:rFonts w:asciiTheme="minorBidi" w:hAnsiTheme="minorBidi"/>
            <w:sz w:val="24"/>
            <w:szCs w:val="24"/>
            <w:rtl/>
          </w:rPr>
          <w:delText xml:space="preserve"> המאיונים התחתונים (במונחי צריכה לנפש סטנדרטית), היקף ההוצאה על מזון הינו כמחצית מהרמה הנורמטיבית.</w:delText>
        </w:r>
        <w:r w:rsidRPr="00AA430F" w:rsidDel="00DE6623">
          <w:rPr>
            <w:rFonts w:asciiTheme="minorBidi" w:hAnsiTheme="minorBidi"/>
            <w:sz w:val="24"/>
            <w:szCs w:val="24"/>
            <w:rtl/>
          </w:rPr>
          <w:delText xml:space="preserve"> </w:delText>
        </w:r>
      </w:del>
    </w:p>
    <w:p w14:paraId="4F619612" w14:textId="7860CFA7" w:rsidR="007B65A8" w:rsidDel="00DE6623" w:rsidRDefault="007B65A8" w:rsidP="00C852E6">
      <w:pPr>
        <w:spacing w:line="360" w:lineRule="auto"/>
        <w:jc w:val="both"/>
        <w:rPr>
          <w:del w:id="3489" w:author="Yael Armon" w:date="2022-07-03T15:15:00Z"/>
          <w:rFonts w:asciiTheme="minorBidi" w:hAnsiTheme="minorBidi"/>
          <w:b/>
          <w:bCs/>
          <w:sz w:val="16"/>
          <w:szCs w:val="26"/>
          <w:rtl/>
        </w:rPr>
      </w:pPr>
    </w:p>
    <w:p w14:paraId="6DC71DEF" w14:textId="350B2A10" w:rsidR="007B65A8" w:rsidDel="00DE6623" w:rsidRDefault="007B65A8" w:rsidP="00C852E6">
      <w:pPr>
        <w:spacing w:line="360" w:lineRule="auto"/>
        <w:jc w:val="both"/>
        <w:rPr>
          <w:del w:id="3490" w:author="Yael Armon" w:date="2022-07-03T15:15:00Z"/>
          <w:rFonts w:asciiTheme="minorBidi" w:hAnsiTheme="minorBidi"/>
          <w:b/>
          <w:bCs/>
          <w:sz w:val="16"/>
          <w:szCs w:val="26"/>
          <w:rtl/>
        </w:rPr>
      </w:pPr>
    </w:p>
    <w:p w14:paraId="0AD43B29" w14:textId="08596CFA" w:rsidR="007B65A8" w:rsidDel="00DE6623" w:rsidRDefault="007B65A8" w:rsidP="00C852E6">
      <w:pPr>
        <w:spacing w:line="360" w:lineRule="auto"/>
        <w:jc w:val="both"/>
        <w:rPr>
          <w:del w:id="3491" w:author="Yael Armon" w:date="2022-07-03T15:15:00Z"/>
          <w:rFonts w:asciiTheme="minorBidi" w:hAnsiTheme="minorBidi"/>
          <w:b/>
          <w:bCs/>
          <w:sz w:val="16"/>
          <w:szCs w:val="26"/>
          <w:rtl/>
        </w:rPr>
      </w:pPr>
    </w:p>
    <w:p w14:paraId="0AEE4593" w14:textId="69B65908" w:rsidR="007B65A8" w:rsidDel="00DE6623" w:rsidRDefault="007B65A8" w:rsidP="00C852E6">
      <w:pPr>
        <w:spacing w:line="360" w:lineRule="auto"/>
        <w:jc w:val="both"/>
        <w:rPr>
          <w:del w:id="3492" w:author="Yael Armon" w:date="2022-07-03T15:15:00Z"/>
          <w:rFonts w:asciiTheme="minorBidi" w:hAnsiTheme="minorBidi"/>
          <w:b/>
          <w:bCs/>
          <w:sz w:val="16"/>
          <w:szCs w:val="26"/>
          <w:rtl/>
        </w:rPr>
      </w:pPr>
    </w:p>
    <w:p w14:paraId="71EFDC49" w14:textId="13827A2D" w:rsidR="007B65A8" w:rsidDel="00DE6623" w:rsidRDefault="007B65A8" w:rsidP="00C852E6">
      <w:pPr>
        <w:spacing w:line="360" w:lineRule="auto"/>
        <w:jc w:val="both"/>
        <w:rPr>
          <w:del w:id="3493" w:author="Yael Armon" w:date="2022-07-03T15:15:00Z"/>
          <w:rFonts w:asciiTheme="minorBidi" w:hAnsiTheme="minorBidi"/>
          <w:b/>
          <w:bCs/>
          <w:sz w:val="16"/>
          <w:szCs w:val="26"/>
          <w:rtl/>
        </w:rPr>
      </w:pPr>
    </w:p>
    <w:p w14:paraId="19E2CC17" w14:textId="0F95C3E7" w:rsidR="007B65A8" w:rsidDel="00DE6623" w:rsidRDefault="007B65A8" w:rsidP="00C852E6">
      <w:pPr>
        <w:spacing w:line="360" w:lineRule="auto"/>
        <w:jc w:val="both"/>
        <w:rPr>
          <w:del w:id="3494" w:author="Yael Armon" w:date="2022-07-03T15:15:00Z"/>
          <w:rFonts w:asciiTheme="minorBidi" w:hAnsiTheme="minorBidi"/>
          <w:b/>
          <w:bCs/>
          <w:sz w:val="16"/>
          <w:szCs w:val="26"/>
          <w:rtl/>
        </w:rPr>
      </w:pPr>
    </w:p>
    <w:p w14:paraId="2CBC53AA" w14:textId="7F892731" w:rsidR="007B65A8" w:rsidDel="00DE6623" w:rsidRDefault="007B65A8" w:rsidP="00C852E6">
      <w:pPr>
        <w:spacing w:line="360" w:lineRule="auto"/>
        <w:jc w:val="both"/>
        <w:rPr>
          <w:del w:id="3495" w:author="Yael Armon" w:date="2022-07-03T15:15:00Z"/>
          <w:rFonts w:asciiTheme="minorBidi" w:hAnsiTheme="minorBidi"/>
          <w:b/>
          <w:bCs/>
          <w:sz w:val="16"/>
          <w:szCs w:val="26"/>
          <w:rtl/>
        </w:rPr>
      </w:pPr>
    </w:p>
    <w:p w14:paraId="4FE27B45" w14:textId="4BB17E6F" w:rsidR="007B65A8" w:rsidDel="00DE6623" w:rsidRDefault="007B65A8" w:rsidP="00C852E6">
      <w:pPr>
        <w:spacing w:line="360" w:lineRule="auto"/>
        <w:jc w:val="both"/>
        <w:rPr>
          <w:del w:id="3496" w:author="Yael Armon" w:date="2022-07-03T15:15:00Z"/>
          <w:rFonts w:asciiTheme="minorBidi" w:hAnsiTheme="minorBidi"/>
          <w:b/>
          <w:bCs/>
          <w:sz w:val="16"/>
          <w:szCs w:val="26"/>
          <w:rtl/>
        </w:rPr>
      </w:pPr>
    </w:p>
    <w:p w14:paraId="3E9FF017" w14:textId="734C3712" w:rsidR="007B65A8" w:rsidDel="00DE6623" w:rsidRDefault="007B65A8" w:rsidP="00C852E6">
      <w:pPr>
        <w:spacing w:line="360" w:lineRule="auto"/>
        <w:jc w:val="both"/>
        <w:rPr>
          <w:del w:id="3497" w:author="Yael Armon" w:date="2022-07-03T15:15:00Z"/>
          <w:rFonts w:asciiTheme="minorBidi" w:hAnsiTheme="minorBidi"/>
          <w:b/>
          <w:bCs/>
          <w:sz w:val="16"/>
          <w:szCs w:val="26"/>
          <w:rtl/>
        </w:rPr>
      </w:pPr>
    </w:p>
    <w:p w14:paraId="18CA7D05" w14:textId="211C363A" w:rsidR="007B65A8" w:rsidRPr="00AA430F" w:rsidDel="00DE6623" w:rsidRDefault="007B65A8">
      <w:pPr>
        <w:spacing w:line="360" w:lineRule="auto"/>
        <w:jc w:val="both"/>
        <w:rPr>
          <w:del w:id="3498" w:author="Yael Armon" w:date="2022-07-03T15:15:00Z"/>
          <w:rFonts w:asciiTheme="minorBidi" w:hAnsiTheme="minorBidi"/>
          <w:b/>
          <w:bCs/>
          <w:sz w:val="16"/>
          <w:szCs w:val="26"/>
          <w:rtl/>
        </w:rPr>
        <w:pPrChange w:id="3499" w:author="Yael Armon" w:date="2022-07-03T15:16:00Z">
          <w:pPr>
            <w:spacing w:line="240" w:lineRule="auto"/>
            <w:jc w:val="center"/>
          </w:pPr>
        </w:pPrChange>
      </w:pPr>
      <w:del w:id="3500" w:author="Yael Armon" w:date="2022-07-03T15:15:00Z">
        <w:r w:rsidRPr="00750658" w:rsidDel="00DE6623">
          <w:rPr>
            <w:rFonts w:asciiTheme="minorBidi" w:hAnsiTheme="minorBidi"/>
            <w:b/>
            <w:bCs/>
            <w:sz w:val="16"/>
            <w:szCs w:val="26"/>
            <w:rtl/>
          </w:rPr>
          <w:delText xml:space="preserve">ההוצאה לנפש על מזון בישראל ביחס להוצאה הנורמטיבית </w:delText>
        </w:r>
        <w:r w:rsidRPr="00750658" w:rsidDel="00DE6623">
          <w:rPr>
            <w:rFonts w:asciiTheme="minorBidi" w:hAnsiTheme="minorBidi" w:hint="eastAsia"/>
            <w:b/>
            <w:bCs/>
            <w:sz w:val="16"/>
            <w:szCs w:val="26"/>
            <w:rtl/>
          </w:rPr>
          <w:delText>לביטחון</w:delText>
        </w:r>
        <w:r w:rsidRPr="00750658" w:rsidDel="00DE6623">
          <w:rPr>
            <w:rFonts w:asciiTheme="minorBidi" w:hAnsiTheme="minorBidi"/>
            <w:b/>
            <w:bCs/>
            <w:sz w:val="16"/>
            <w:szCs w:val="26"/>
            <w:rtl/>
          </w:rPr>
          <w:delText xml:space="preserve"> </w:delText>
        </w:r>
        <w:r w:rsidRPr="00750658" w:rsidDel="00DE6623">
          <w:rPr>
            <w:rFonts w:asciiTheme="minorBidi" w:hAnsiTheme="minorBidi" w:hint="eastAsia"/>
            <w:b/>
            <w:bCs/>
            <w:sz w:val="16"/>
            <w:szCs w:val="26"/>
            <w:rtl/>
          </w:rPr>
          <w:delText>תזונתי</w:delText>
        </w:r>
        <w:r w:rsidDel="00DE6623">
          <w:rPr>
            <w:rFonts w:asciiTheme="minorBidi" w:hAnsiTheme="minorBidi" w:hint="cs"/>
            <w:b/>
            <w:bCs/>
            <w:sz w:val="16"/>
            <w:szCs w:val="26"/>
            <w:rtl/>
          </w:rPr>
          <w:delText xml:space="preserve"> </w:delText>
        </w:r>
      </w:del>
    </w:p>
    <w:p w14:paraId="2B2AFA6A" w14:textId="3FE27712" w:rsidR="007B65A8" w:rsidDel="00DE6623" w:rsidRDefault="007B65A8">
      <w:pPr>
        <w:spacing w:line="360" w:lineRule="auto"/>
        <w:jc w:val="both"/>
        <w:rPr>
          <w:del w:id="3501" w:author="Yael Armon" w:date="2022-07-03T15:15:00Z"/>
          <w:rFonts w:asciiTheme="minorBidi" w:hAnsiTheme="minorBidi"/>
          <w:b/>
          <w:bCs/>
          <w:sz w:val="16"/>
          <w:szCs w:val="26"/>
          <w:rtl/>
        </w:rPr>
        <w:pPrChange w:id="3502" w:author="Yael Armon" w:date="2022-07-03T15:16:00Z">
          <w:pPr>
            <w:spacing w:after="0" w:line="240" w:lineRule="auto"/>
            <w:jc w:val="center"/>
          </w:pPr>
        </w:pPrChange>
      </w:pPr>
      <w:del w:id="3503" w:author="Yael Armon" w:date="2022-07-03T15:15:00Z">
        <w:r w:rsidDel="00DE6623">
          <w:rPr>
            <w:rFonts w:asciiTheme="minorBidi" w:hAnsiTheme="minorBidi"/>
            <w:b/>
            <w:bCs/>
            <w:sz w:val="16"/>
            <w:szCs w:val="26"/>
            <w:rtl/>
          </w:rPr>
          <w:delText>בחלוקה לפי מאיונים</w:delText>
        </w:r>
      </w:del>
    </w:p>
    <w:p w14:paraId="2AD586EE" w14:textId="5FB2A2C0" w:rsidR="007B65A8" w:rsidDel="00DE6623" w:rsidRDefault="007B65A8" w:rsidP="00C852E6">
      <w:pPr>
        <w:spacing w:line="360" w:lineRule="auto"/>
        <w:jc w:val="both"/>
        <w:rPr>
          <w:del w:id="3504" w:author="Yael Armon" w:date="2022-07-03T15:15:00Z"/>
          <w:rFonts w:asciiTheme="minorBidi" w:hAnsiTheme="minorBidi"/>
          <w:b/>
          <w:bCs/>
          <w:sz w:val="16"/>
          <w:szCs w:val="26"/>
          <w:rtl/>
        </w:rPr>
      </w:pPr>
      <w:del w:id="3505" w:author="Yael Armon" w:date="2022-07-03T15:15:00Z">
        <w:r w:rsidDel="00DE6623">
          <w:rPr>
            <w:noProof/>
          </w:rPr>
          <w:drawing>
            <wp:inline distT="0" distB="0" distL="0" distR="0" wp14:anchorId="0EEF8F47" wp14:editId="17584939">
              <wp:extent cx="5731510" cy="4836160"/>
              <wp:effectExtent l="0" t="0" r="2540" b="25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del>
    </w:p>
    <w:p w14:paraId="5CA62ACE" w14:textId="1CA5C5A5" w:rsidR="007B65A8" w:rsidDel="00DE6623" w:rsidRDefault="007B65A8" w:rsidP="00C852E6">
      <w:pPr>
        <w:spacing w:line="360" w:lineRule="auto"/>
        <w:jc w:val="both"/>
        <w:rPr>
          <w:del w:id="3506" w:author="Yael Armon" w:date="2022-07-03T15:15:00Z"/>
          <w:rFonts w:asciiTheme="minorBidi" w:hAnsiTheme="minorBidi"/>
          <w:b/>
          <w:bCs/>
          <w:sz w:val="16"/>
          <w:szCs w:val="26"/>
          <w:rtl/>
        </w:rPr>
      </w:pPr>
      <w:del w:id="3507" w:author="Yael Armon" w:date="2022-07-03T15:15:00Z">
        <w:r w:rsidRPr="00245A30" w:rsidDel="00DE6623">
          <w:rPr>
            <w:rFonts w:asciiTheme="minorBidi" w:hAnsiTheme="minorBidi" w:hint="eastAsia"/>
            <w:sz w:val="18"/>
            <w:szCs w:val="18"/>
            <w:rtl/>
          </w:rPr>
          <w:delText>מקור</w:delText>
        </w:r>
        <w:r w:rsidRPr="00245A30" w:rsidDel="00DE6623">
          <w:rPr>
            <w:rFonts w:asciiTheme="minorBidi" w:hAnsiTheme="minorBidi"/>
            <w:sz w:val="18"/>
            <w:szCs w:val="18"/>
            <w:rtl/>
          </w:rPr>
          <w:delText xml:space="preserve">: עיבודי </w:delText>
        </w:r>
        <w:r w:rsidRPr="00245A30" w:rsidDel="00DE6623">
          <w:rPr>
            <w:rFonts w:asciiTheme="minorBidi" w:hAnsiTheme="minorBidi"/>
            <w:sz w:val="18"/>
            <w:szCs w:val="18"/>
          </w:rPr>
          <w:delText>BDO</w:delText>
        </w:r>
        <w:r w:rsidRPr="00245A30" w:rsidDel="00DE6623">
          <w:rPr>
            <w:rFonts w:asciiTheme="minorBidi" w:hAnsiTheme="minorBidi"/>
            <w:sz w:val="18"/>
            <w:szCs w:val="18"/>
            <w:rtl/>
          </w:rPr>
          <w:delText xml:space="preserve"> על בסיס נתוני למ"ס </w:delText>
        </w:r>
      </w:del>
    </w:p>
    <w:p w14:paraId="6DC51293" w14:textId="0624CDC0" w:rsidR="007B65A8" w:rsidDel="00DE6623" w:rsidRDefault="007B65A8" w:rsidP="00C852E6">
      <w:pPr>
        <w:spacing w:line="360" w:lineRule="auto"/>
        <w:jc w:val="both"/>
        <w:rPr>
          <w:del w:id="3508" w:author="Yael Armon" w:date="2022-07-03T15:15:00Z"/>
          <w:rFonts w:asciiTheme="minorBidi" w:hAnsiTheme="minorBidi"/>
          <w:sz w:val="24"/>
          <w:szCs w:val="24"/>
          <w:rtl/>
        </w:rPr>
      </w:pPr>
      <w:del w:id="3509" w:author="Yael Armon" w:date="2022-07-03T15:15:00Z">
        <w:r w:rsidRPr="00393FA5" w:rsidDel="00DE6623">
          <w:rPr>
            <w:rFonts w:asciiTheme="minorBidi" w:hAnsiTheme="minorBidi"/>
            <w:sz w:val="24"/>
            <w:szCs w:val="24"/>
            <w:rtl/>
          </w:rPr>
          <w:delText xml:space="preserve">היקף המזון הנדרש כדי לגשר בין הפער שבין צריכת המזון בפועל של האוכלוסייה הנמצאת בתנאי אי-ביטחון תזונתי, לבין רמת הצריכה הנורמטיבית (צריכה ממוצעת של עשירון שני עד חמישי), הינו בשווי של </w:delText>
        </w:r>
        <w:r w:rsidRPr="007C57D1" w:rsidDel="00DE6623">
          <w:rPr>
            <w:rFonts w:asciiTheme="minorBidi" w:hAnsiTheme="minorBidi"/>
            <w:sz w:val="24"/>
            <w:szCs w:val="24"/>
            <w:rtl/>
          </w:rPr>
          <w:delText>כ-</w:delText>
        </w:r>
        <w:r w:rsidDel="00DE6623">
          <w:rPr>
            <w:rFonts w:asciiTheme="minorBidi" w:hAnsiTheme="minorBidi" w:hint="cs"/>
            <w:sz w:val="24"/>
            <w:szCs w:val="24"/>
            <w:rtl/>
          </w:rPr>
          <w:delText>3.9 מיליארד</w:delText>
        </w:r>
        <w:r w:rsidRPr="007C57D1" w:rsidDel="00DE6623">
          <w:rPr>
            <w:rFonts w:asciiTheme="minorBidi" w:hAnsiTheme="minorBidi"/>
            <w:sz w:val="24"/>
            <w:szCs w:val="24"/>
            <w:rtl/>
          </w:rPr>
          <w:delText xml:space="preserve"> ₪</w:delText>
        </w:r>
        <w:r w:rsidRPr="00393FA5" w:rsidDel="00DE6623">
          <w:rPr>
            <w:rFonts w:asciiTheme="minorBidi" w:hAnsiTheme="minorBidi"/>
            <w:sz w:val="24"/>
            <w:szCs w:val="24"/>
            <w:rtl/>
          </w:rPr>
          <w:delText>. העלות להשלמת פער ההוצאה על מזון ביחס להוצאה הנורמטיבית של האוכלוסייה הנמצאת באי-ביטחון תזונתי ניכר (</w:delText>
        </w:r>
        <w:r w:rsidRPr="00393FA5" w:rsidDel="00DE6623">
          <w:rPr>
            <w:rFonts w:asciiTheme="minorBidi" w:hAnsiTheme="minorBidi" w:hint="cs"/>
            <w:sz w:val="24"/>
            <w:szCs w:val="24"/>
            <w:rtl/>
          </w:rPr>
          <w:delText>כ</w:delText>
        </w:r>
        <w:r w:rsidRPr="00393FA5" w:rsidDel="00DE6623">
          <w:rPr>
            <w:rFonts w:asciiTheme="minorBidi" w:hAnsiTheme="minorBidi"/>
            <w:sz w:val="24"/>
            <w:szCs w:val="24"/>
            <w:rtl/>
          </w:rPr>
          <w:delText xml:space="preserve">-9% ממשקי הבית בישראל) </w:delText>
        </w:r>
        <w:r w:rsidRPr="007C57D1" w:rsidDel="00DE6623">
          <w:rPr>
            <w:rFonts w:asciiTheme="minorBidi" w:hAnsiTheme="minorBidi"/>
            <w:sz w:val="24"/>
            <w:szCs w:val="24"/>
            <w:rtl/>
          </w:rPr>
          <w:delText>הינה כ-</w:delText>
        </w:r>
        <w:r w:rsidDel="00DE6623">
          <w:rPr>
            <w:rFonts w:asciiTheme="minorBidi" w:hAnsiTheme="minorBidi" w:hint="cs"/>
            <w:sz w:val="24"/>
            <w:szCs w:val="24"/>
            <w:rtl/>
          </w:rPr>
          <w:delText>2.7</w:delText>
        </w:r>
        <w:r w:rsidRPr="007C57D1" w:rsidDel="00DE6623">
          <w:rPr>
            <w:rFonts w:asciiTheme="minorBidi" w:hAnsiTheme="minorBidi"/>
            <w:sz w:val="24"/>
            <w:szCs w:val="24"/>
            <w:rtl/>
          </w:rPr>
          <w:delText xml:space="preserve"> מיליארד ₪,</w:delText>
        </w:r>
        <w:r w:rsidRPr="00393FA5" w:rsidDel="00DE6623">
          <w:rPr>
            <w:rFonts w:asciiTheme="minorBidi" w:hAnsiTheme="minorBidi"/>
            <w:sz w:val="24"/>
            <w:szCs w:val="24"/>
            <w:rtl/>
          </w:rPr>
          <w:delText xml:space="preserve"> </w:delText>
        </w:r>
        <w:r w:rsidRPr="007C57D1" w:rsidDel="00DE6623">
          <w:rPr>
            <w:rFonts w:asciiTheme="minorBidi" w:hAnsiTheme="minorBidi"/>
            <w:sz w:val="24"/>
            <w:szCs w:val="24"/>
            <w:rtl/>
          </w:rPr>
          <w:delText>וכ</w:delText>
        </w:r>
        <w:r w:rsidDel="00DE6623">
          <w:rPr>
            <w:rFonts w:asciiTheme="minorBidi" w:hAnsiTheme="minorBidi" w:hint="cs"/>
            <w:sz w:val="24"/>
            <w:szCs w:val="24"/>
            <w:rtl/>
          </w:rPr>
          <w:delText>-1.2 מיליארד</w:delText>
        </w:r>
        <w:r w:rsidRPr="007C57D1" w:rsidDel="00DE6623">
          <w:rPr>
            <w:rFonts w:asciiTheme="minorBidi" w:hAnsiTheme="minorBidi"/>
            <w:sz w:val="24"/>
            <w:szCs w:val="24"/>
            <w:rtl/>
          </w:rPr>
          <w:delText xml:space="preserve"> ₪ נוספים נדרשים להשלמת פער ההוצאה על מזון של אוכלוסייה הנמצאת באי-ביטחון</w:delText>
        </w:r>
        <w:r w:rsidRPr="00393FA5" w:rsidDel="00DE6623">
          <w:rPr>
            <w:rFonts w:asciiTheme="minorBidi" w:hAnsiTheme="minorBidi"/>
            <w:sz w:val="24"/>
            <w:szCs w:val="24"/>
            <w:rtl/>
          </w:rPr>
          <w:delText xml:space="preserve"> </w:delText>
        </w:r>
        <w:r w:rsidRPr="007C57D1" w:rsidDel="00DE6623">
          <w:rPr>
            <w:rFonts w:asciiTheme="minorBidi" w:hAnsiTheme="minorBidi"/>
            <w:sz w:val="24"/>
            <w:szCs w:val="24"/>
            <w:rtl/>
          </w:rPr>
          <w:delText>תזונתי מתון.</w:delText>
        </w:r>
      </w:del>
    </w:p>
    <w:p w14:paraId="3C668744" w14:textId="4CF5F872" w:rsidR="007B65A8" w:rsidDel="00DE6623" w:rsidRDefault="007B65A8" w:rsidP="00C852E6">
      <w:pPr>
        <w:spacing w:line="360" w:lineRule="auto"/>
        <w:jc w:val="both"/>
        <w:rPr>
          <w:del w:id="3510" w:author="Yael Armon" w:date="2022-07-03T15:15:00Z"/>
          <w:rFonts w:asciiTheme="minorBidi" w:hAnsiTheme="minorBidi"/>
          <w:sz w:val="24"/>
          <w:szCs w:val="24"/>
          <w:rtl/>
        </w:rPr>
      </w:pPr>
    </w:p>
    <w:p w14:paraId="44600AE7" w14:textId="13490203" w:rsidR="007B65A8" w:rsidDel="00DE6623" w:rsidRDefault="007B65A8" w:rsidP="00C852E6">
      <w:pPr>
        <w:spacing w:line="360" w:lineRule="auto"/>
        <w:jc w:val="both"/>
        <w:rPr>
          <w:del w:id="3511" w:author="Yael Armon" w:date="2022-07-03T15:15:00Z"/>
          <w:rFonts w:asciiTheme="minorBidi" w:hAnsiTheme="minorBidi"/>
          <w:sz w:val="24"/>
          <w:szCs w:val="24"/>
          <w:rtl/>
        </w:rPr>
      </w:pPr>
    </w:p>
    <w:p w14:paraId="338F1989" w14:textId="72DEE356" w:rsidR="007B65A8" w:rsidDel="00DE6623" w:rsidRDefault="007B65A8" w:rsidP="00C852E6">
      <w:pPr>
        <w:spacing w:line="360" w:lineRule="auto"/>
        <w:jc w:val="both"/>
        <w:rPr>
          <w:del w:id="3512" w:author="Yael Armon" w:date="2022-07-03T15:15:00Z"/>
          <w:rFonts w:asciiTheme="minorBidi" w:hAnsiTheme="minorBidi"/>
          <w:sz w:val="24"/>
          <w:szCs w:val="24"/>
          <w:rtl/>
        </w:rPr>
      </w:pPr>
    </w:p>
    <w:p w14:paraId="13D3598A" w14:textId="6BC4478F" w:rsidR="007B65A8" w:rsidDel="00DE6623" w:rsidRDefault="007B65A8" w:rsidP="00C852E6">
      <w:pPr>
        <w:spacing w:line="360" w:lineRule="auto"/>
        <w:jc w:val="both"/>
        <w:rPr>
          <w:del w:id="3513" w:author="Yael Armon" w:date="2022-07-03T15:15:00Z"/>
          <w:rFonts w:asciiTheme="minorBidi" w:hAnsiTheme="minorBidi"/>
          <w:sz w:val="24"/>
          <w:szCs w:val="24"/>
          <w:rtl/>
        </w:rPr>
      </w:pPr>
    </w:p>
    <w:p w14:paraId="2E1EC286" w14:textId="63FA39C0" w:rsidR="007B65A8" w:rsidDel="00DE6623" w:rsidRDefault="007B65A8" w:rsidP="00C852E6">
      <w:pPr>
        <w:spacing w:line="360" w:lineRule="auto"/>
        <w:jc w:val="both"/>
        <w:rPr>
          <w:del w:id="3514" w:author="Yael Armon" w:date="2022-07-03T15:15:00Z"/>
          <w:rFonts w:asciiTheme="minorBidi" w:hAnsiTheme="minorBidi"/>
          <w:sz w:val="24"/>
          <w:szCs w:val="24"/>
          <w:rtl/>
        </w:rPr>
      </w:pPr>
    </w:p>
    <w:p w14:paraId="6D195BC7" w14:textId="6ACC667D" w:rsidR="007B65A8" w:rsidRPr="00C3473A" w:rsidDel="00DE6623" w:rsidRDefault="007B65A8">
      <w:pPr>
        <w:spacing w:line="360" w:lineRule="auto"/>
        <w:jc w:val="both"/>
        <w:rPr>
          <w:del w:id="3515" w:author="Yael Armon" w:date="2022-07-03T15:15:00Z"/>
          <w:rFonts w:asciiTheme="minorBidi" w:hAnsiTheme="minorBidi"/>
          <w:b/>
          <w:bCs/>
          <w:sz w:val="16"/>
          <w:szCs w:val="26"/>
          <w:rtl/>
        </w:rPr>
        <w:pPrChange w:id="3516" w:author="Yael Armon" w:date="2022-07-03T15:16:00Z">
          <w:pPr>
            <w:spacing w:after="0" w:line="240" w:lineRule="auto"/>
            <w:jc w:val="center"/>
          </w:pPr>
        </w:pPrChange>
      </w:pPr>
      <w:del w:id="3517" w:author="Yael Armon" w:date="2022-07-03T15:15:00Z">
        <w:r w:rsidRPr="00C3473A" w:rsidDel="00DE6623">
          <w:rPr>
            <w:rFonts w:asciiTheme="minorBidi" w:hAnsiTheme="minorBidi"/>
            <w:b/>
            <w:bCs/>
            <w:sz w:val="16"/>
            <w:szCs w:val="26"/>
            <w:rtl/>
          </w:rPr>
          <w:delText>הפער בהוצאה על צריכת מזון ביחס לרמת ההוצאה הנורמטיבית</w:delText>
        </w:r>
      </w:del>
    </w:p>
    <w:p w14:paraId="00E2DDFA" w14:textId="6E785E58" w:rsidR="007B65A8" w:rsidDel="00DE6623" w:rsidRDefault="007B65A8">
      <w:pPr>
        <w:spacing w:line="360" w:lineRule="auto"/>
        <w:jc w:val="both"/>
        <w:rPr>
          <w:del w:id="3518" w:author="Yael Armon" w:date="2022-07-03T15:15:00Z"/>
          <w:rFonts w:asciiTheme="minorBidi" w:hAnsiTheme="minorBidi"/>
          <w:b/>
          <w:bCs/>
          <w:sz w:val="16"/>
          <w:szCs w:val="26"/>
          <w:rtl/>
        </w:rPr>
        <w:pPrChange w:id="3519" w:author="Yael Armon" w:date="2022-07-03T15:16:00Z">
          <w:pPr>
            <w:spacing w:after="0" w:line="240" w:lineRule="auto"/>
            <w:jc w:val="center"/>
          </w:pPr>
        </w:pPrChange>
      </w:pPr>
      <w:del w:id="3520" w:author="Yael Armon" w:date="2022-07-03T15:15:00Z">
        <w:r w:rsidRPr="00C3473A" w:rsidDel="00DE6623">
          <w:rPr>
            <w:rFonts w:asciiTheme="minorBidi" w:hAnsiTheme="minorBidi"/>
            <w:b/>
            <w:bCs/>
            <w:sz w:val="16"/>
            <w:szCs w:val="26"/>
            <w:rtl/>
          </w:rPr>
          <w:delText>עבור האוכלוסייה המתאפיינת באי-</w:delText>
        </w:r>
        <w:r w:rsidDel="00DE6623">
          <w:rPr>
            <w:rFonts w:asciiTheme="minorBidi" w:hAnsiTheme="minorBidi"/>
            <w:b/>
            <w:bCs/>
            <w:sz w:val="16"/>
            <w:szCs w:val="26"/>
            <w:rtl/>
          </w:rPr>
          <w:delText>ביטחון</w:delText>
        </w:r>
        <w:r w:rsidRPr="00C3473A" w:rsidDel="00DE6623">
          <w:rPr>
            <w:rFonts w:asciiTheme="minorBidi" w:hAnsiTheme="minorBidi"/>
            <w:b/>
            <w:bCs/>
            <w:sz w:val="16"/>
            <w:szCs w:val="26"/>
            <w:rtl/>
          </w:rPr>
          <w:delText xml:space="preserve"> תזונתי</w:delText>
        </w:r>
      </w:del>
    </w:p>
    <w:p w14:paraId="1A6A7CE4" w14:textId="11C9F14E" w:rsidR="007B65A8" w:rsidRPr="00AA430F" w:rsidDel="00DE6623" w:rsidRDefault="007B65A8">
      <w:pPr>
        <w:spacing w:line="360" w:lineRule="auto"/>
        <w:jc w:val="both"/>
        <w:rPr>
          <w:del w:id="3521" w:author="Yael Armon" w:date="2022-07-03T15:15:00Z"/>
          <w:rFonts w:asciiTheme="minorBidi" w:hAnsiTheme="minorBidi"/>
          <w:b/>
          <w:bCs/>
          <w:sz w:val="16"/>
          <w:szCs w:val="26"/>
          <w:rtl/>
        </w:rPr>
        <w:pPrChange w:id="3522" w:author="Yael Armon" w:date="2022-07-03T15:16:00Z">
          <w:pPr>
            <w:spacing w:after="0" w:line="240" w:lineRule="auto"/>
            <w:jc w:val="center"/>
          </w:pPr>
        </w:pPrChange>
      </w:pPr>
      <w:del w:id="3523" w:author="Yael Armon" w:date="2022-07-03T15:15:00Z">
        <w:r w:rsidRPr="00AA430F" w:rsidDel="00DE6623">
          <w:rPr>
            <w:rFonts w:asciiTheme="minorBidi" w:hAnsiTheme="minorBidi"/>
            <w:sz w:val="16"/>
            <w:szCs w:val="26"/>
            <w:rtl/>
          </w:rPr>
          <w:delText xml:space="preserve">במיליוני ₪ </w:delText>
        </w:r>
      </w:del>
    </w:p>
    <w:tbl>
      <w:tblPr>
        <w:bidiVisual/>
        <w:tblW w:w="7520" w:type="dxa"/>
        <w:jc w:val="center"/>
        <w:tblLook w:val="04A0" w:firstRow="1" w:lastRow="0" w:firstColumn="1" w:lastColumn="0" w:noHBand="0" w:noVBand="1"/>
      </w:tblPr>
      <w:tblGrid>
        <w:gridCol w:w="1889"/>
        <w:gridCol w:w="1877"/>
        <w:gridCol w:w="1877"/>
        <w:gridCol w:w="1877"/>
      </w:tblGrid>
      <w:tr w:rsidR="007B65A8" w:rsidRPr="00B90870" w:rsidDel="00DE6623" w14:paraId="191115E1" w14:textId="008AFEB9" w:rsidTr="00DD5FF2">
        <w:trPr>
          <w:trHeight w:val="765"/>
          <w:jc w:val="center"/>
          <w:del w:id="3524" w:author="Yael Armon" w:date="2022-07-03T15:15:00Z"/>
        </w:trPr>
        <w:tc>
          <w:tcPr>
            <w:tcW w:w="1889" w:type="dxa"/>
            <w:tcBorders>
              <w:top w:val="single" w:sz="4" w:space="0" w:color="5B9BD5"/>
              <w:left w:val="single" w:sz="4" w:space="0" w:color="5B9BD5"/>
              <w:bottom w:val="nil"/>
              <w:right w:val="nil"/>
            </w:tcBorders>
            <w:shd w:val="clear" w:color="5B9BD5" w:fill="5B9BD5"/>
            <w:noWrap/>
            <w:vAlign w:val="bottom"/>
            <w:hideMark/>
          </w:tcPr>
          <w:p w14:paraId="0245EBBC" w14:textId="6FE48558" w:rsidR="007B65A8" w:rsidRPr="00B90870" w:rsidDel="00DE6623" w:rsidRDefault="007B65A8">
            <w:pPr>
              <w:spacing w:line="360" w:lineRule="auto"/>
              <w:jc w:val="both"/>
              <w:rPr>
                <w:del w:id="3525" w:author="Yael Armon" w:date="2022-07-03T15:15:00Z"/>
                <w:rFonts w:ascii="Arial" w:eastAsia="Times New Roman" w:hAnsi="Arial" w:cs="Arial"/>
                <w:b/>
                <w:bCs/>
                <w:color w:val="FFFFFF"/>
                <w:sz w:val="20"/>
                <w:szCs w:val="20"/>
              </w:rPr>
              <w:pPrChange w:id="3526" w:author="Yael Armon" w:date="2022-07-03T15:16:00Z">
                <w:pPr>
                  <w:bidi w:val="0"/>
                  <w:spacing w:after="0" w:line="240" w:lineRule="auto"/>
                </w:pPr>
              </w:pPrChange>
            </w:pPr>
            <w:del w:id="3527" w:author="Yael Armon" w:date="2022-07-03T15:15:00Z">
              <w:r w:rsidRPr="00B90870" w:rsidDel="00DE6623">
                <w:rPr>
                  <w:rFonts w:ascii="Arial" w:eastAsia="Times New Roman" w:hAnsi="Arial" w:cs="Arial"/>
                  <w:b/>
                  <w:bCs/>
                  <w:color w:val="FFFFFF"/>
                  <w:sz w:val="20"/>
                  <w:szCs w:val="20"/>
                </w:rPr>
                <w:delText> </w:delText>
              </w:r>
            </w:del>
          </w:p>
        </w:tc>
        <w:tc>
          <w:tcPr>
            <w:tcW w:w="1877" w:type="dxa"/>
            <w:tcBorders>
              <w:top w:val="single" w:sz="4" w:space="0" w:color="5B9BD5"/>
              <w:left w:val="nil"/>
              <w:bottom w:val="nil"/>
              <w:right w:val="nil"/>
            </w:tcBorders>
            <w:shd w:val="clear" w:color="5B9BD5" w:fill="5B9BD5"/>
            <w:vAlign w:val="center"/>
            <w:hideMark/>
          </w:tcPr>
          <w:p w14:paraId="4F712D0D" w14:textId="1F158C2F" w:rsidR="007B65A8" w:rsidRPr="00B90870" w:rsidDel="00DE6623" w:rsidRDefault="007B65A8">
            <w:pPr>
              <w:spacing w:line="360" w:lineRule="auto"/>
              <w:jc w:val="both"/>
              <w:rPr>
                <w:del w:id="3528" w:author="Yael Armon" w:date="2022-07-03T15:15:00Z"/>
                <w:rFonts w:ascii="Arial" w:eastAsia="Times New Roman" w:hAnsi="Arial" w:cs="Arial"/>
                <w:b/>
                <w:bCs/>
                <w:color w:val="FFFFFF"/>
                <w:sz w:val="20"/>
                <w:szCs w:val="20"/>
              </w:rPr>
              <w:pPrChange w:id="3529" w:author="Yael Armon" w:date="2022-07-03T15:16:00Z">
                <w:pPr>
                  <w:spacing w:after="0" w:line="240" w:lineRule="auto"/>
                  <w:jc w:val="center"/>
                </w:pPr>
              </w:pPrChange>
            </w:pPr>
            <w:del w:id="3530" w:author="Yael Armon" w:date="2022-07-03T15:15:00Z">
              <w:r w:rsidRPr="00B90870" w:rsidDel="00DE6623">
                <w:rPr>
                  <w:rFonts w:ascii="Arial" w:eastAsia="Times New Roman" w:hAnsi="Arial" w:cs="Arial"/>
                  <w:b/>
                  <w:bCs/>
                  <w:color w:val="FFFFFF"/>
                  <w:sz w:val="20"/>
                  <w:szCs w:val="20"/>
                  <w:rtl/>
                </w:rPr>
                <w:delText>הפער עבור אוכלוסייה עם אי ביטחון תזונתי ניכר</w:delText>
              </w:r>
            </w:del>
          </w:p>
        </w:tc>
        <w:tc>
          <w:tcPr>
            <w:tcW w:w="1877" w:type="dxa"/>
            <w:tcBorders>
              <w:top w:val="single" w:sz="4" w:space="0" w:color="5B9BD5"/>
              <w:left w:val="single" w:sz="4" w:space="0" w:color="5B9BD5"/>
              <w:bottom w:val="nil"/>
              <w:right w:val="nil"/>
            </w:tcBorders>
            <w:shd w:val="clear" w:color="5B9BD5" w:fill="5B9BD5"/>
            <w:vAlign w:val="center"/>
            <w:hideMark/>
          </w:tcPr>
          <w:p w14:paraId="43DA3231" w14:textId="26106AA5" w:rsidR="007B65A8" w:rsidRPr="00B90870" w:rsidDel="00DE6623" w:rsidRDefault="007B65A8">
            <w:pPr>
              <w:spacing w:line="360" w:lineRule="auto"/>
              <w:jc w:val="both"/>
              <w:rPr>
                <w:del w:id="3531" w:author="Yael Armon" w:date="2022-07-03T15:15:00Z"/>
                <w:rFonts w:ascii="Arial" w:eastAsia="Times New Roman" w:hAnsi="Arial" w:cs="Arial"/>
                <w:b/>
                <w:bCs/>
                <w:color w:val="FFFFFF"/>
                <w:sz w:val="20"/>
                <w:szCs w:val="20"/>
                <w:rtl/>
              </w:rPr>
              <w:pPrChange w:id="3532" w:author="Yael Armon" w:date="2022-07-03T15:16:00Z">
                <w:pPr>
                  <w:spacing w:after="0" w:line="240" w:lineRule="auto"/>
                  <w:jc w:val="center"/>
                </w:pPr>
              </w:pPrChange>
            </w:pPr>
            <w:del w:id="3533" w:author="Yael Armon" w:date="2022-07-03T15:15:00Z">
              <w:r w:rsidRPr="00B90870" w:rsidDel="00DE6623">
                <w:rPr>
                  <w:rFonts w:ascii="Arial" w:eastAsia="Times New Roman" w:hAnsi="Arial" w:cs="Arial"/>
                  <w:b/>
                  <w:bCs/>
                  <w:color w:val="FFFFFF"/>
                  <w:sz w:val="20"/>
                  <w:szCs w:val="20"/>
                  <w:rtl/>
                </w:rPr>
                <w:delText>הפער עבור אוכלוסייה עם אי ביטחון תזונתי מתון</w:delText>
              </w:r>
            </w:del>
          </w:p>
        </w:tc>
        <w:tc>
          <w:tcPr>
            <w:tcW w:w="1877" w:type="dxa"/>
            <w:tcBorders>
              <w:top w:val="single" w:sz="4" w:space="0" w:color="5B9BD5"/>
              <w:left w:val="nil"/>
              <w:bottom w:val="nil"/>
              <w:right w:val="nil"/>
            </w:tcBorders>
            <w:shd w:val="clear" w:color="5B9BD5" w:fill="5B9BD5"/>
            <w:vAlign w:val="center"/>
            <w:hideMark/>
          </w:tcPr>
          <w:p w14:paraId="24C44829" w14:textId="1E140185" w:rsidR="007B65A8" w:rsidRPr="00B90870" w:rsidDel="00DE6623" w:rsidRDefault="007B65A8">
            <w:pPr>
              <w:spacing w:line="360" w:lineRule="auto"/>
              <w:jc w:val="both"/>
              <w:rPr>
                <w:del w:id="3534" w:author="Yael Armon" w:date="2022-07-03T15:15:00Z"/>
                <w:rFonts w:ascii="Arial" w:eastAsia="Times New Roman" w:hAnsi="Arial" w:cs="Arial"/>
                <w:b/>
                <w:bCs/>
                <w:color w:val="FFFFFF"/>
                <w:sz w:val="20"/>
                <w:szCs w:val="20"/>
                <w:rtl/>
              </w:rPr>
              <w:pPrChange w:id="3535" w:author="Yael Armon" w:date="2022-07-03T15:16:00Z">
                <w:pPr>
                  <w:spacing w:after="0" w:line="240" w:lineRule="auto"/>
                  <w:jc w:val="center"/>
                </w:pPr>
              </w:pPrChange>
            </w:pPr>
            <w:del w:id="3536" w:author="Yael Armon" w:date="2022-07-03T15:15:00Z">
              <w:r w:rsidRPr="00B90870" w:rsidDel="00DE6623">
                <w:rPr>
                  <w:rFonts w:ascii="Arial" w:eastAsia="Times New Roman" w:hAnsi="Arial" w:cs="Arial"/>
                  <w:b/>
                  <w:bCs/>
                  <w:color w:val="FFFFFF"/>
                  <w:sz w:val="20"/>
                  <w:szCs w:val="20"/>
                  <w:rtl/>
                </w:rPr>
                <w:delText>סה"כ הפער בהוצאה על  מזון</w:delText>
              </w:r>
            </w:del>
          </w:p>
        </w:tc>
      </w:tr>
      <w:tr w:rsidR="007B65A8" w:rsidRPr="00B90870" w:rsidDel="00DE6623" w14:paraId="1896131B" w14:textId="17612EC3" w:rsidTr="00DD5FF2">
        <w:trPr>
          <w:trHeight w:val="285"/>
          <w:jc w:val="center"/>
          <w:del w:id="3537" w:author="Yael Armon" w:date="2022-07-03T15:15:00Z"/>
        </w:trPr>
        <w:tc>
          <w:tcPr>
            <w:tcW w:w="1889" w:type="dxa"/>
            <w:tcBorders>
              <w:top w:val="single" w:sz="4" w:space="0" w:color="5B9BD5"/>
              <w:left w:val="single" w:sz="4" w:space="0" w:color="5B9BD5"/>
              <w:bottom w:val="nil"/>
              <w:right w:val="nil"/>
            </w:tcBorders>
            <w:shd w:val="clear" w:color="auto" w:fill="auto"/>
            <w:noWrap/>
            <w:vAlign w:val="bottom"/>
            <w:hideMark/>
          </w:tcPr>
          <w:p w14:paraId="3F810911" w14:textId="03410F60" w:rsidR="007B65A8" w:rsidRPr="00B90870" w:rsidDel="00DE6623" w:rsidRDefault="007B65A8">
            <w:pPr>
              <w:spacing w:line="360" w:lineRule="auto"/>
              <w:jc w:val="both"/>
              <w:rPr>
                <w:del w:id="3538" w:author="Yael Armon" w:date="2022-07-03T15:15:00Z"/>
                <w:rFonts w:ascii="Arial" w:eastAsia="Times New Roman" w:hAnsi="Arial" w:cs="Arial"/>
                <w:color w:val="000000"/>
                <w:sz w:val="20"/>
                <w:szCs w:val="20"/>
                <w:rtl/>
              </w:rPr>
              <w:pPrChange w:id="3539" w:author="Yael Armon" w:date="2022-07-03T15:16:00Z">
                <w:pPr>
                  <w:spacing w:after="0" w:line="240" w:lineRule="auto"/>
                </w:pPr>
              </w:pPrChange>
            </w:pPr>
            <w:del w:id="3540" w:author="Yael Armon" w:date="2022-07-03T15:15:00Z">
              <w:r w:rsidRPr="00B90870" w:rsidDel="00DE6623">
                <w:rPr>
                  <w:rFonts w:ascii="Arial" w:eastAsia="Times New Roman" w:hAnsi="Arial" w:cs="Arial"/>
                  <w:color w:val="000000"/>
                  <w:sz w:val="20"/>
                  <w:szCs w:val="20"/>
                  <w:rtl/>
                </w:rPr>
                <w:delText>פירות וירקות</w:delText>
              </w:r>
            </w:del>
          </w:p>
        </w:tc>
        <w:tc>
          <w:tcPr>
            <w:tcW w:w="1877" w:type="dxa"/>
            <w:tcBorders>
              <w:top w:val="single" w:sz="4" w:space="0" w:color="5B9BD5"/>
              <w:left w:val="nil"/>
              <w:bottom w:val="nil"/>
              <w:right w:val="nil"/>
            </w:tcBorders>
            <w:shd w:val="clear" w:color="auto" w:fill="auto"/>
            <w:noWrap/>
            <w:vAlign w:val="bottom"/>
            <w:hideMark/>
          </w:tcPr>
          <w:p w14:paraId="5445B115" w14:textId="404BD425" w:rsidR="007B65A8" w:rsidRPr="00AC52B0" w:rsidDel="00DE6623" w:rsidRDefault="007B65A8">
            <w:pPr>
              <w:spacing w:line="360" w:lineRule="auto"/>
              <w:jc w:val="both"/>
              <w:rPr>
                <w:del w:id="3541" w:author="Yael Armon" w:date="2022-07-03T15:15:00Z"/>
                <w:rFonts w:ascii="Arial" w:hAnsi="Arial" w:cs="Arial"/>
                <w:color w:val="000000"/>
                <w:sz w:val="20"/>
                <w:szCs w:val="20"/>
                <w:rtl/>
              </w:rPr>
              <w:pPrChange w:id="3542" w:author="Yael Armon" w:date="2022-07-03T15:16:00Z">
                <w:pPr>
                  <w:bidi w:val="0"/>
                  <w:spacing w:after="0"/>
                  <w:jc w:val="center"/>
                </w:pPr>
              </w:pPrChange>
            </w:pPr>
            <w:del w:id="3543" w:author="Yael Armon" w:date="2022-07-03T15:15:00Z">
              <w:r w:rsidDel="00DE6623">
                <w:rPr>
                  <w:rFonts w:ascii="Arial" w:hAnsi="Arial" w:cs="Arial"/>
                  <w:color w:val="000000"/>
                  <w:sz w:val="20"/>
                  <w:szCs w:val="20"/>
                </w:rPr>
                <w:delText>680</w:delText>
              </w:r>
            </w:del>
          </w:p>
        </w:tc>
        <w:tc>
          <w:tcPr>
            <w:tcW w:w="1877" w:type="dxa"/>
            <w:tcBorders>
              <w:top w:val="single" w:sz="4" w:space="0" w:color="5B9BD5"/>
              <w:left w:val="nil"/>
              <w:bottom w:val="nil"/>
              <w:right w:val="nil"/>
            </w:tcBorders>
            <w:shd w:val="clear" w:color="auto" w:fill="auto"/>
            <w:noWrap/>
            <w:vAlign w:val="bottom"/>
            <w:hideMark/>
          </w:tcPr>
          <w:p w14:paraId="10A75FA7" w14:textId="502AB14F" w:rsidR="007B65A8" w:rsidRPr="00AC52B0" w:rsidDel="00DE6623" w:rsidRDefault="007B65A8">
            <w:pPr>
              <w:spacing w:line="360" w:lineRule="auto"/>
              <w:jc w:val="both"/>
              <w:rPr>
                <w:del w:id="3544" w:author="Yael Armon" w:date="2022-07-03T15:15:00Z"/>
                <w:rFonts w:ascii="Arial" w:eastAsia="Times New Roman" w:hAnsi="Arial" w:cs="Arial"/>
                <w:color w:val="000000"/>
                <w:sz w:val="20"/>
                <w:szCs w:val="20"/>
              </w:rPr>
              <w:pPrChange w:id="3545" w:author="Yael Armon" w:date="2022-07-03T15:16:00Z">
                <w:pPr>
                  <w:bidi w:val="0"/>
                  <w:spacing w:after="0" w:line="240" w:lineRule="auto"/>
                  <w:jc w:val="center"/>
                </w:pPr>
              </w:pPrChange>
            </w:pPr>
            <w:del w:id="3546" w:author="Yael Armon" w:date="2022-07-03T15:15:00Z">
              <w:r w:rsidDel="00DE6623">
                <w:rPr>
                  <w:rFonts w:ascii="Arial" w:hAnsi="Arial" w:cs="Arial"/>
                  <w:color w:val="000000"/>
                  <w:sz w:val="20"/>
                  <w:szCs w:val="20"/>
                </w:rPr>
                <w:delText>313</w:delText>
              </w:r>
            </w:del>
          </w:p>
        </w:tc>
        <w:tc>
          <w:tcPr>
            <w:tcW w:w="1877" w:type="dxa"/>
            <w:tcBorders>
              <w:top w:val="single" w:sz="4" w:space="0" w:color="5B9BD5"/>
              <w:left w:val="nil"/>
              <w:bottom w:val="nil"/>
              <w:right w:val="single" w:sz="4" w:space="0" w:color="5B9BD5"/>
            </w:tcBorders>
            <w:shd w:val="clear" w:color="auto" w:fill="auto"/>
            <w:noWrap/>
            <w:vAlign w:val="bottom"/>
            <w:hideMark/>
          </w:tcPr>
          <w:p w14:paraId="000D482A" w14:textId="22FB2257" w:rsidR="007B65A8" w:rsidRPr="00AC52B0" w:rsidDel="00DE6623" w:rsidRDefault="007B65A8">
            <w:pPr>
              <w:spacing w:line="360" w:lineRule="auto"/>
              <w:jc w:val="both"/>
              <w:rPr>
                <w:del w:id="3547" w:author="Yael Armon" w:date="2022-07-03T15:15:00Z"/>
                <w:rFonts w:ascii="Arial" w:eastAsia="Times New Roman" w:hAnsi="Arial" w:cs="Arial"/>
                <w:color w:val="000000"/>
                <w:sz w:val="20"/>
                <w:szCs w:val="20"/>
              </w:rPr>
              <w:pPrChange w:id="3548" w:author="Yael Armon" w:date="2022-07-03T15:16:00Z">
                <w:pPr>
                  <w:bidi w:val="0"/>
                  <w:spacing w:after="0" w:line="240" w:lineRule="auto"/>
                  <w:jc w:val="center"/>
                </w:pPr>
              </w:pPrChange>
            </w:pPr>
            <w:del w:id="3549" w:author="Yael Armon" w:date="2022-07-03T15:15:00Z">
              <w:r w:rsidDel="00DE6623">
                <w:rPr>
                  <w:rFonts w:ascii="Arial" w:hAnsi="Arial" w:cs="Arial"/>
                  <w:color w:val="000000"/>
                  <w:sz w:val="20"/>
                  <w:szCs w:val="20"/>
                </w:rPr>
                <w:delText>993</w:delText>
              </w:r>
            </w:del>
          </w:p>
        </w:tc>
      </w:tr>
      <w:tr w:rsidR="007B65A8" w:rsidRPr="00B90870" w:rsidDel="00DE6623" w14:paraId="3971E632" w14:textId="7C327828" w:rsidTr="00DD5FF2">
        <w:trPr>
          <w:trHeight w:val="285"/>
          <w:jc w:val="center"/>
          <w:del w:id="3550" w:author="Yael Armon" w:date="2022-07-03T15:15:00Z"/>
        </w:trPr>
        <w:tc>
          <w:tcPr>
            <w:tcW w:w="1889" w:type="dxa"/>
            <w:tcBorders>
              <w:top w:val="single" w:sz="4" w:space="0" w:color="5B9BD5"/>
              <w:left w:val="single" w:sz="4" w:space="0" w:color="5B9BD5"/>
              <w:bottom w:val="single" w:sz="4" w:space="0" w:color="5B9BD5"/>
              <w:right w:val="nil"/>
            </w:tcBorders>
            <w:shd w:val="clear" w:color="auto" w:fill="auto"/>
            <w:noWrap/>
            <w:vAlign w:val="bottom"/>
            <w:hideMark/>
          </w:tcPr>
          <w:p w14:paraId="5067ADDA" w14:textId="1FAFE2D0" w:rsidR="007B65A8" w:rsidRPr="00B90870" w:rsidDel="00DE6623" w:rsidRDefault="007B65A8">
            <w:pPr>
              <w:spacing w:line="360" w:lineRule="auto"/>
              <w:jc w:val="both"/>
              <w:rPr>
                <w:del w:id="3551" w:author="Yael Armon" w:date="2022-07-03T15:15:00Z"/>
                <w:rFonts w:ascii="Arial" w:eastAsia="Times New Roman" w:hAnsi="Arial" w:cs="Arial"/>
                <w:color w:val="000000"/>
                <w:sz w:val="20"/>
                <w:szCs w:val="20"/>
              </w:rPr>
              <w:pPrChange w:id="3552" w:author="Yael Armon" w:date="2022-07-03T15:16:00Z">
                <w:pPr>
                  <w:spacing w:after="0" w:line="240" w:lineRule="auto"/>
                </w:pPr>
              </w:pPrChange>
            </w:pPr>
            <w:del w:id="3553" w:author="Yael Armon" w:date="2022-07-03T15:15:00Z">
              <w:r w:rsidRPr="00B90870" w:rsidDel="00DE6623">
                <w:rPr>
                  <w:rFonts w:ascii="Arial" w:eastAsia="Times New Roman" w:hAnsi="Arial" w:cs="Arial"/>
                  <w:color w:val="000000"/>
                  <w:sz w:val="20"/>
                  <w:szCs w:val="20"/>
                  <w:rtl/>
                </w:rPr>
                <w:delText>לחם ודגנים</w:delText>
              </w:r>
            </w:del>
          </w:p>
        </w:tc>
        <w:tc>
          <w:tcPr>
            <w:tcW w:w="1877" w:type="dxa"/>
            <w:tcBorders>
              <w:top w:val="single" w:sz="4" w:space="0" w:color="5B9BD5"/>
              <w:left w:val="nil"/>
              <w:bottom w:val="single" w:sz="4" w:space="0" w:color="5B9BD5"/>
              <w:right w:val="nil"/>
            </w:tcBorders>
            <w:shd w:val="clear" w:color="auto" w:fill="auto"/>
            <w:noWrap/>
            <w:vAlign w:val="bottom"/>
            <w:hideMark/>
          </w:tcPr>
          <w:p w14:paraId="348570C9" w14:textId="5A8B7272" w:rsidR="007B65A8" w:rsidRPr="00AC52B0" w:rsidDel="00DE6623" w:rsidRDefault="007B65A8">
            <w:pPr>
              <w:spacing w:line="360" w:lineRule="auto"/>
              <w:jc w:val="both"/>
              <w:rPr>
                <w:del w:id="3554" w:author="Yael Armon" w:date="2022-07-03T15:15:00Z"/>
                <w:rFonts w:ascii="Arial" w:eastAsia="Times New Roman" w:hAnsi="Arial" w:cs="Arial"/>
                <w:color w:val="000000"/>
                <w:sz w:val="20"/>
                <w:szCs w:val="20"/>
                <w:rtl/>
              </w:rPr>
              <w:pPrChange w:id="3555" w:author="Yael Armon" w:date="2022-07-03T15:16:00Z">
                <w:pPr>
                  <w:bidi w:val="0"/>
                  <w:spacing w:after="0" w:line="240" w:lineRule="auto"/>
                  <w:jc w:val="center"/>
                </w:pPr>
              </w:pPrChange>
            </w:pPr>
            <w:del w:id="3556" w:author="Yael Armon" w:date="2022-07-03T15:15:00Z">
              <w:r w:rsidDel="00DE6623">
                <w:rPr>
                  <w:rFonts w:ascii="Arial" w:hAnsi="Arial" w:cs="Arial"/>
                  <w:color w:val="000000"/>
                  <w:sz w:val="20"/>
                  <w:szCs w:val="20"/>
                </w:rPr>
                <w:delText>370</w:delText>
              </w:r>
            </w:del>
          </w:p>
        </w:tc>
        <w:tc>
          <w:tcPr>
            <w:tcW w:w="1877" w:type="dxa"/>
            <w:tcBorders>
              <w:top w:val="single" w:sz="4" w:space="0" w:color="5B9BD5"/>
              <w:left w:val="nil"/>
              <w:bottom w:val="single" w:sz="4" w:space="0" w:color="5B9BD5"/>
              <w:right w:val="nil"/>
            </w:tcBorders>
            <w:shd w:val="clear" w:color="auto" w:fill="auto"/>
            <w:noWrap/>
            <w:vAlign w:val="bottom"/>
            <w:hideMark/>
          </w:tcPr>
          <w:p w14:paraId="7E44A88E" w14:textId="7E958A1A" w:rsidR="007B65A8" w:rsidRPr="00AC52B0" w:rsidDel="00DE6623" w:rsidRDefault="007B65A8">
            <w:pPr>
              <w:spacing w:line="360" w:lineRule="auto"/>
              <w:jc w:val="both"/>
              <w:rPr>
                <w:del w:id="3557" w:author="Yael Armon" w:date="2022-07-03T15:15:00Z"/>
                <w:rFonts w:ascii="Arial" w:eastAsia="Times New Roman" w:hAnsi="Arial" w:cs="Arial"/>
                <w:color w:val="000000"/>
                <w:sz w:val="20"/>
                <w:szCs w:val="20"/>
              </w:rPr>
              <w:pPrChange w:id="3558" w:author="Yael Armon" w:date="2022-07-03T15:16:00Z">
                <w:pPr>
                  <w:bidi w:val="0"/>
                  <w:spacing w:after="0" w:line="240" w:lineRule="auto"/>
                  <w:jc w:val="center"/>
                </w:pPr>
              </w:pPrChange>
            </w:pPr>
            <w:del w:id="3559" w:author="Yael Armon" w:date="2022-07-03T15:15:00Z">
              <w:r w:rsidDel="00DE6623">
                <w:rPr>
                  <w:rFonts w:ascii="Arial" w:hAnsi="Arial" w:cs="Arial"/>
                  <w:color w:val="000000"/>
                  <w:sz w:val="20"/>
                  <w:szCs w:val="20"/>
                </w:rPr>
                <w:delText>154</w:delText>
              </w:r>
            </w:del>
          </w:p>
        </w:tc>
        <w:tc>
          <w:tcPr>
            <w:tcW w:w="1877" w:type="dxa"/>
            <w:tcBorders>
              <w:top w:val="single" w:sz="4" w:space="0" w:color="5B9BD5"/>
              <w:left w:val="nil"/>
              <w:bottom w:val="single" w:sz="4" w:space="0" w:color="5B9BD5"/>
              <w:right w:val="single" w:sz="4" w:space="0" w:color="5B9BD5"/>
            </w:tcBorders>
            <w:shd w:val="clear" w:color="auto" w:fill="auto"/>
            <w:noWrap/>
            <w:vAlign w:val="bottom"/>
            <w:hideMark/>
          </w:tcPr>
          <w:p w14:paraId="2B03521D" w14:textId="318CA8BF" w:rsidR="007B65A8" w:rsidRPr="00AC52B0" w:rsidDel="00DE6623" w:rsidRDefault="007B65A8">
            <w:pPr>
              <w:spacing w:line="360" w:lineRule="auto"/>
              <w:jc w:val="both"/>
              <w:rPr>
                <w:del w:id="3560" w:author="Yael Armon" w:date="2022-07-03T15:15:00Z"/>
                <w:rFonts w:ascii="Arial" w:eastAsia="Times New Roman" w:hAnsi="Arial" w:cs="Arial"/>
                <w:color w:val="000000"/>
                <w:sz w:val="20"/>
                <w:szCs w:val="20"/>
              </w:rPr>
              <w:pPrChange w:id="3561" w:author="Yael Armon" w:date="2022-07-03T15:16:00Z">
                <w:pPr>
                  <w:bidi w:val="0"/>
                  <w:spacing w:after="0" w:line="240" w:lineRule="auto"/>
                  <w:jc w:val="center"/>
                </w:pPr>
              </w:pPrChange>
            </w:pPr>
            <w:del w:id="3562" w:author="Yael Armon" w:date="2022-07-03T15:15:00Z">
              <w:r w:rsidDel="00DE6623">
                <w:rPr>
                  <w:rFonts w:ascii="Arial" w:hAnsi="Arial" w:cs="Arial"/>
                  <w:color w:val="000000"/>
                  <w:sz w:val="20"/>
                  <w:szCs w:val="20"/>
                </w:rPr>
                <w:delText>524</w:delText>
              </w:r>
            </w:del>
          </w:p>
        </w:tc>
      </w:tr>
      <w:tr w:rsidR="007B65A8" w:rsidRPr="00B90870" w:rsidDel="00DE6623" w14:paraId="743BBD92" w14:textId="0AABE566" w:rsidTr="00DD5FF2">
        <w:trPr>
          <w:trHeight w:val="285"/>
          <w:jc w:val="center"/>
          <w:del w:id="3563" w:author="Yael Armon" w:date="2022-07-03T15:15:00Z"/>
        </w:trPr>
        <w:tc>
          <w:tcPr>
            <w:tcW w:w="1889" w:type="dxa"/>
            <w:tcBorders>
              <w:top w:val="nil"/>
              <w:left w:val="single" w:sz="4" w:space="0" w:color="5B9BD5"/>
              <w:bottom w:val="single" w:sz="4" w:space="0" w:color="5B9BD5"/>
              <w:right w:val="nil"/>
            </w:tcBorders>
            <w:shd w:val="clear" w:color="auto" w:fill="auto"/>
            <w:noWrap/>
            <w:vAlign w:val="bottom"/>
            <w:hideMark/>
          </w:tcPr>
          <w:p w14:paraId="6198E6D3" w14:textId="0FE1C8B9" w:rsidR="007B65A8" w:rsidRPr="00B90870" w:rsidDel="00DE6623" w:rsidRDefault="007B65A8">
            <w:pPr>
              <w:spacing w:line="360" w:lineRule="auto"/>
              <w:jc w:val="both"/>
              <w:rPr>
                <w:del w:id="3564" w:author="Yael Armon" w:date="2022-07-03T15:15:00Z"/>
                <w:rFonts w:ascii="Arial" w:eastAsia="Times New Roman" w:hAnsi="Arial" w:cs="Arial"/>
                <w:color w:val="000000"/>
                <w:sz w:val="20"/>
                <w:szCs w:val="20"/>
              </w:rPr>
              <w:pPrChange w:id="3565" w:author="Yael Armon" w:date="2022-07-03T15:16:00Z">
                <w:pPr>
                  <w:spacing w:after="0" w:line="240" w:lineRule="auto"/>
                </w:pPr>
              </w:pPrChange>
            </w:pPr>
            <w:del w:id="3566" w:author="Yael Armon" w:date="2022-07-03T15:15:00Z">
              <w:r w:rsidRPr="00B90870" w:rsidDel="00DE6623">
                <w:rPr>
                  <w:rFonts w:ascii="Arial" w:eastAsia="Times New Roman" w:hAnsi="Arial" w:cs="Arial"/>
                  <w:color w:val="000000"/>
                  <w:sz w:val="20"/>
                  <w:szCs w:val="20"/>
                  <w:rtl/>
                </w:rPr>
                <w:delText>בשר עופות דגים</w:delText>
              </w:r>
            </w:del>
          </w:p>
        </w:tc>
        <w:tc>
          <w:tcPr>
            <w:tcW w:w="1877" w:type="dxa"/>
            <w:tcBorders>
              <w:top w:val="nil"/>
              <w:left w:val="nil"/>
              <w:bottom w:val="single" w:sz="4" w:space="0" w:color="5B9BD5"/>
              <w:right w:val="nil"/>
            </w:tcBorders>
            <w:shd w:val="clear" w:color="auto" w:fill="auto"/>
            <w:noWrap/>
            <w:vAlign w:val="bottom"/>
            <w:hideMark/>
          </w:tcPr>
          <w:p w14:paraId="41DC249D" w14:textId="580EC34A" w:rsidR="007B65A8" w:rsidRPr="00AC52B0" w:rsidDel="00DE6623" w:rsidRDefault="007B65A8">
            <w:pPr>
              <w:spacing w:line="360" w:lineRule="auto"/>
              <w:jc w:val="both"/>
              <w:rPr>
                <w:del w:id="3567" w:author="Yael Armon" w:date="2022-07-03T15:15:00Z"/>
                <w:rFonts w:ascii="Arial" w:eastAsia="Times New Roman" w:hAnsi="Arial" w:cs="Arial"/>
                <w:color w:val="000000"/>
                <w:sz w:val="20"/>
                <w:szCs w:val="20"/>
                <w:rtl/>
              </w:rPr>
              <w:pPrChange w:id="3568" w:author="Yael Armon" w:date="2022-07-03T15:16:00Z">
                <w:pPr>
                  <w:bidi w:val="0"/>
                  <w:spacing w:after="0" w:line="240" w:lineRule="auto"/>
                  <w:jc w:val="center"/>
                </w:pPr>
              </w:pPrChange>
            </w:pPr>
            <w:del w:id="3569" w:author="Yael Armon" w:date="2022-07-03T15:15:00Z">
              <w:r w:rsidDel="00DE6623">
                <w:rPr>
                  <w:rFonts w:ascii="Arial" w:hAnsi="Arial" w:cs="Arial"/>
                  <w:color w:val="000000"/>
                  <w:sz w:val="20"/>
                  <w:szCs w:val="20"/>
                </w:rPr>
                <w:delText>751</w:delText>
              </w:r>
            </w:del>
          </w:p>
        </w:tc>
        <w:tc>
          <w:tcPr>
            <w:tcW w:w="1877" w:type="dxa"/>
            <w:tcBorders>
              <w:top w:val="nil"/>
              <w:left w:val="nil"/>
              <w:bottom w:val="single" w:sz="4" w:space="0" w:color="5B9BD5"/>
              <w:right w:val="nil"/>
            </w:tcBorders>
            <w:shd w:val="clear" w:color="auto" w:fill="auto"/>
            <w:noWrap/>
            <w:vAlign w:val="bottom"/>
            <w:hideMark/>
          </w:tcPr>
          <w:p w14:paraId="35756D75" w14:textId="0AB4CB98" w:rsidR="007B65A8" w:rsidRPr="00AC52B0" w:rsidDel="00DE6623" w:rsidRDefault="007B65A8">
            <w:pPr>
              <w:spacing w:line="360" w:lineRule="auto"/>
              <w:jc w:val="both"/>
              <w:rPr>
                <w:del w:id="3570" w:author="Yael Armon" w:date="2022-07-03T15:15:00Z"/>
                <w:rFonts w:ascii="Arial" w:eastAsia="Times New Roman" w:hAnsi="Arial" w:cs="Arial"/>
                <w:color w:val="000000"/>
                <w:sz w:val="20"/>
                <w:szCs w:val="20"/>
              </w:rPr>
              <w:pPrChange w:id="3571" w:author="Yael Armon" w:date="2022-07-03T15:16:00Z">
                <w:pPr>
                  <w:bidi w:val="0"/>
                  <w:spacing w:after="0" w:line="240" w:lineRule="auto"/>
                  <w:jc w:val="center"/>
                </w:pPr>
              </w:pPrChange>
            </w:pPr>
            <w:del w:id="3572" w:author="Yael Armon" w:date="2022-07-03T15:15:00Z">
              <w:r w:rsidDel="00DE6623">
                <w:rPr>
                  <w:rFonts w:ascii="Arial" w:hAnsi="Arial" w:cs="Arial"/>
                  <w:color w:val="000000"/>
                  <w:sz w:val="20"/>
                  <w:szCs w:val="20"/>
                </w:rPr>
                <w:delText>331</w:delText>
              </w:r>
            </w:del>
          </w:p>
        </w:tc>
        <w:tc>
          <w:tcPr>
            <w:tcW w:w="1877" w:type="dxa"/>
            <w:tcBorders>
              <w:top w:val="nil"/>
              <w:left w:val="nil"/>
              <w:bottom w:val="single" w:sz="4" w:space="0" w:color="5B9BD5"/>
              <w:right w:val="single" w:sz="4" w:space="0" w:color="5B9BD5"/>
            </w:tcBorders>
            <w:shd w:val="clear" w:color="auto" w:fill="auto"/>
            <w:noWrap/>
            <w:vAlign w:val="bottom"/>
            <w:hideMark/>
          </w:tcPr>
          <w:p w14:paraId="74F4F3D9" w14:textId="112D1C85" w:rsidR="007B65A8" w:rsidRPr="00AC52B0" w:rsidDel="00DE6623" w:rsidRDefault="007B65A8">
            <w:pPr>
              <w:spacing w:line="360" w:lineRule="auto"/>
              <w:jc w:val="both"/>
              <w:rPr>
                <w:del w:id="3573" w:author="Yael Armon" w:date="2022-07-03T15:15:00Z"/>
                <w:rFonts w:ascii="Arial" w:eastAsia="Times New Roman" w:hAnsi="Arial" w:cs="Arial"/>
                <w:color w:val="000000"/>
                <w:sz w:val="20"/>
                <w:szCs w:val="20"/>
              </w:rPr>
              <w:pPrChange w:id="3574" w:author="Yael Armon" w:date="2022-07-03T15:16:00Z">
                <w:pPr>
                  <w:bidi w:val="0"/>
                  <w:spacing w:after="0" w:line="240" w:lineRule="auto"/>
                  <w:jc w:val="center"/>
                </w:pPr>
              </w:pPrChange>
            </w:pPr>
            <w:del w:id="3575" w:author="Yael Armon" w:date="2022-07-03T15:15:00Z">
              <w:r w:rsidDel="00DE6623">
                <w:rPr>
                  <w:rFonts w:ascii="Arial" w:hAnsi="Arial" w:cs="Arial"/>
                  <w:color w:val="000000"/>
                  <w:sz w:val="20"/>
                  <w:szCs w:val="20"/>
                </w:rPr>
                <w:delText>1,082</w:delText>
              </w:r>
            </w:del>
          </w:p>
        </w:tc>
      </w:tr>
      <w:tr w:rsidR="007B65A8" w:rsidRPr="00B90870" w:rsidDel="00DE6623" w14:paraId="55221A56" w14:textId="5A3BD8BC" w:rsidTr="00DD5FF2">
        <w:trPr>
          <w:trHeight w:val="285"/>
          <w:jc w:val="center"/>
          <w:del w:id="3576" w:author="Yael Armon" w:date="2022-07-03T15:15:00Z"/>
        </w:trPr>
        <w:tc>
          <w:tcPr>
            <w:tcW w:w="1889" w:type="dxa"/>
            <w:tcBorders>
              <w:top w:val="nil"/>
              <w:left w:val="single" w:sz="4" w:space="0" w:color="5B9BD5"/>
              <w:bottom w:val="single" w:sz="4" w:space="0" w:color="5B9BD5"/>
              <w:right w:val="nil"/>
            </w:tcBorders>
            <w:shd w:val="clear" w:color="auto" w:fill="auto"/>
            <w:noWrap/>
            <w:vAlign w:val="bottom"/>
            <w:hideMark/>
          </w:tcPr>
          <w:p w14:paraId="32E4800D" w14:textId="7586886F" w:rsidR="007B65A8" w:rsidRPr="00B90870" w:rsidDel="00DE6623" w:rsidRDefault="007B65A8">
            <w:pPr>
              <w:spacing w:line="360" w:lineRule="auto"/>
              <w:jc w:val="both"/>
              <w:rPr>
                <w:del w:id="3577" w:author="Yael Armon" w:date="2022-07-03T15:15:00Z"/>
                <w:rFonts w:ascii="Arial" w:eastAsia="Times New Roman" w:hAnsi="Arial" w:cs="Arial"/>
                <w:color w:val="000000"/>
                <w:sz w:val="20"/>
                <w:szCs w:val="20"/>
              </w:rPr>
              <w:pPrChange w:id="3578" w:author="Yael Armon" w:date="2022-07-03T15:16:00Z">
                <w:pPr>
                  <w:spacing w:after="0" w:line="240" w:lineRule="auto"/>
                </w:pPr>
              </w:pPrChange>
            </w:pPr>
            <w:del w:id="3579" w:author="Yael Armon" w:date="2022-07-03T15:15:00Z">
              <w:r w:rsidRPr="00B90870" w:rsidDel="00DE6623">
                <w:rPr>
                  <w:rFonts w:ascii="Arial" w:eastAsia="Times New Roman" w:hAnsi="Arial" w:cs="Arial"/>
                  <w:color w:val="000000"/>
                  <w:sz w:val="20"/>
                  <w:szCs w:val="20"/>
                  <w:rtl/>
                </w:rPr>
                <w:delText>חלב ומוצריו</w:delText>
              </w:r>
            </w:del>
          </w:p>
        </w:tc>
        <w:tc>
          <w:tcPr>
            <w:tcW w:w="1877" w:type="dxa"/>
            <w:tcBorders>
              <w:top w:val="nil"/>
              <w:left w:val="nil"/>
              <w:bottom w:val="single" w:sz="4" w:space="0" w:color="5B9BD5"/>
              <w:right w:val="nil"/>
            </w:tcBorders>
            <w:shd w:val="clear" w:color="auto" w:fill="auto"/>
            <w:noWrap/>
            <w:vAlign w:val="bottom"/>
            <w:hideMark/>
          </w:tcPr>
          <w:p w14:paraId="03114FDD" w14:textId="6A58E19D" w:rsidR="007B65A8" w:rsidRPr="00AC52B0" w:rsidDel="00DE6623" w:rsidRDefault="007B65A8">
            <w:pPr>
              <w:spacing w:line="360" w:lineRule="auto"/>
              <w:jc w:val="both"/>
              <w:rPr>
                <w:del w:id="3580" w:author="Yael Armon" w:date="2022-07-03T15:15:00Z"/>
                <w:rFonts w:ascii="Arial" w:eastAsia="Times New Roman" w:hAnsi="Arial" w:cs="Arial"/>
                <w:color w:val="000000"/>
                <w:sz w:val="20"/>
                <w:szCs w:val="20"/>
                <w:rtl/>
              </w:rPr>
              <w:pPrChange w:id="3581" w:author="Yael Armon" w:date="2022-07-03T15:16:00Z">
                <w:pPr>
                  <w:bidi w:val="0"/>
                  <w:spacing w:after="0" w:line="240" w:lineRule="auto"/>
                  <w:jc w:val="center"/>
                </w:pPr>
              </w:pPrChange>
            </w:pPr>
            <w:del w:id="3582" w:author="Yael Armon" w:date="2022-07-03T15:15:00Z">
              <w:r w:rsidDel="00DE6623">
                <w:rPr>
                  <w:rFonts w:ascii="Arial" w:hAnsi="Arial" w:cs="Arial"/>
                  <w:color w:val="000000"/>
                  <w:sz w:val="20"/>
                  <w:szCs w:val="20"/>
                </w:rPr>
                <w:delText>312</w:delText>
              </w:r>
            </w:del>
          </w:p>
        </w:tc>
        <w:tc>
          <w:tcPr>
            <w:tcW w:w="1877" w:type="dxa"/>
            <w:tcBorders>
              <w:top w:val="nil"/>
              <w:left w:val="nil"/>
              <w:bottom w:val="single" w:sz="4" w:space="0" w:color="5B9BD5"/>
              <w:right w:val="nil"/>
            </w:tcBorders>
            <w:shd w:val="clear" w:color="auto" w:fill="auto"/>
            <w:noWrap/>
            <w:vAlign w:val="bottom"/>
            <w:hideMark/>
          </w:tcPr>
          <w:p w14:paraId="4A317C4B" w14:textId="5FE04E9E" w:rsidR="007B65A8" w:rsidRPr="00AC52B0" w:rsidDel="00DE6623" w:rsidRDefault="007B65A8">
            <w:pPr>
              <w:spacing w:line="360" w:lineRule="auto"/>
              <w:jc w:val="both"/>
              <w:rPr>
                <w:del w:id="3583" w:author="Yael Armon" w:date="2022-07-03T15:15:00Z"/>
                <w:rFonts w:ascii="Arial" w:eastAsia="Times New Roman" w:hAnsi="Arial" w:cs="Arial"/>
                <w:color w:val="000000"/>
                <w:sz w:val="20"/>
                <w:szCs w:val="20"/>
              </w:rPr>
              <w:pPrChange w:id="3584" w:author="Yael Armon" w:date="2022-07-03T15:16:00Z">
                <w:pPr>
                  <w:bidi w:val="0"/>
                  <w:spacing w:after="0" w:line="240" w:lineRule="auto"/>
                  <w:jc w:val="center"/>
                </w:pPr>
              </w:pPrChange>
            </w:pPr>
            <w:del w:id="3585" w:author="Yael Armon" w:date="2022-07-03T15:15:00Z">
              <w:r w:rsidDel="00DE6623">
                <w:rPr>
                  <w:rFonts w:ascii="Arial" w:hAnsi="Arial" w:cs="Arial"/>
                  <w:color w:val="000000"/>
                  <w:sz w:val="20"/>
                  <w:szCs w:val="20"/>
                </w:rPr>
                <w:delText>175</w:delText>
              </w:r>
            </w:del>
          </w:p>
        </w:tc>
        <w:tc>
          <w:tcPr>
            <w:tcW w:w="1877" w:type="dxa"/>
            <w:tcBorders>
              <w:top w:val="nil"/>
              <w:left w:val="nil"/>
              <w:bottom w:val="single" w:sz="4" w:space="0" w:color="5B9BD5"/>
              <w:right w:val="single" w:sz="4" w:space="0" w:color="5B9BD5"/>
            </w:tcBorders>
            <w:shd w:val="clear" w:color="auto" w:fill="auto"/>
            <w:noWrap/>
            <w:vAlign w:val="bottom"/>
            <w:hideMark/>
          </w:tcPr>
          <w:p w14:paraId="677A2D20" w14:textId="75E48128" w:rsidR="007B65A8" w:rsidRPr="00AC52B0" w:rsidDel="00DE6623" w:rsidRDefault="007B65A8">
            <w:pPr>
              <w:spacing w:line="360" w:lineRule="auto"/>
              <w:jc w:val="both"/>
              <w:rPr>
                <w:del w:id="3586" w:author="Yael Armon" w:date="2022-07-03T15:15:00Z"/>
                <w:rFonts w:ascii="Arial" w:eastAsia="Times New Roman" w:hAnsi="Arial" w:cs="Arial"/>
                <w:color w:val="000000"/>
                <w:sz w:val="20"/>
                <w:szCs w:val="20"/>
              </w:rPr>
              <w:pPrChange w:id="3587" w:author="Yael Armon" w:date="2022-07-03T15:16:00Z">
                <w:pPr>
                  <w:bidi w:val="0"/>
                  <w:spacing w:after="0" w:line="240" w:lineRule="auto"/>
                  <w:jc w:val="center"/>
                </w:pPr>
              </w:pPrChange>
            </w:pPr>
            <w:del w:id="3588" w:author="Yael Armon" w:date="2022-07-03T15:15:00Z">
              <w:r w:rsidDel="00DE6623">
                <w:rPr>
                  <w:rFonts w:ascii="Arial" w:hAnsi="Arial" w:cs="Arial"/>
                  <w:color w:val="000000"/>
                  <w:sz w:val="20"/>
                  <w:szCs w:val="20"/>
                </w:rPr>
                <w:delText>487</w:delText>
              </w:r>
            </w:del>
          </w:p>
        </w:tc>
      </w:tr>
      <w:tr w:rsidR="007B65A8" w:rsidRPr="00B90870" w:rsidDel="00DE6623" w14:paraId="052F265F" w14:textId="5FE93241" w:rsidTr="00DD5FF2">
        <w:trPr>
          <w:trHeight w:val="285"/>
          <w:jc w:val="center"/>
          <w:del w:id="3589" w:author="Yael Armon" w:date="2022-07-03T15:15:00Z"/>
        </w:trPr>
        <w:tc>
          <w:tcPr>
            <w:tcW w:w="1889" w:type="dxa"/>
            <w:tcBorders>
              <w:top w:val="nil"/>
              <w:left w:val="single" w:sz="4" w:space="0" w:color="5B9BD5"/>
              <w:bottom w:val="single" w:sz="4" w:space="0" w:color="5B9BD5"/>
              <w:right w:val="nil"/>
            </w:tcBorders>
            <w:shd w:val="clear" w:color="auto" w:fill="auto"/>
            <w:noWrap/>
            <w:vAlign w:val="bottom"/>
            <w:hideMark/>
          </w:tcPr>
          <w:p w14:paraId="18593CCC" w14:textId="425433BA" w:rsidR="007B65A8" w:rsidRPr="00B90870" w:rsidDel="00DE6623" w:rsidRDefault="007B65A8">
            <w:pPr>
              <w:spacing w:line="360" w:lineRule="auto"/>
              <w:jc w:val="both"/>
              <w:rPr>
                <w:del w:id="3590" w:author="Yael Armon" w:date="2022-07-03T15:15:00Z"/>
                <w:rFonts w:ascii="Arial" w:eastAsia="Times New Roman" w:hAnsi="Arial" w:cs="Arial"/>
                <w:color w:val="000000"/>
                <w:sz w:val="20"/>
                <w:szCs w:val="20"/>
              </w:rPr>
              <w:pPrChange w:id="3591" w:author="Yael Armon" w:date="2022-07-03T15:16:00Z">
                <w:pPr>
                  <w:spacing w:after="0" w:line="240" w:lineRule="auto"/>
                </w:pPr>
              </w:pPrChange>
            </w:pPr>
            <w:del w:id="3592" w:author="Yael Armon" w:date="2022-07-03T15:15:00Z">
              <w:r w:rsidRPr="00B90870" w:rsidDel="00DE6623">
                <w:rPr>
                  <w:rFonts w:ascii="Arial" w:eastAsia="Times New Roman" w:hAnsi="Arial" w:cs="Arial"/>
                  <w:color w:val="000000"/>
                  <w:sz w:val="20"/>
                  <w:szCs w:val="20"/>
                  <w:rtl/>
                </w:rPr>
                <w:delText>מזון אחר</w:delText>
              </w:r>
            </w:del>
          </w:p>
        </w:tc>
        <w:tc>
          <w:tcPr>
            <w:tcW w:w="1877" w:type="dxa"/>
            <w:tcBorders>
              <w:top w:val="nil"/>
              <w:left w:val="nil"/>
              <w:bottom w:val="single" w:sz="4" w:space="0" w:color="5B9BD5"/>
              <w:right w:val="nil"/>
            </w:tcBorders>
            <w:shd w:val="clear" w:color="auto" w:fill="auto"/>
            <w:noWrap/>
            <w:vAlign w:val="bottom"/>
            <w:hideMark/>
          </w:tcPr>
          <w:p w14:paraId="327E12A3" w14:textId="504600A0" w:rsidR="007B65A8" w:rsidRPr="00AC52B0" w:rsidDel="00DE6623" w:rsidRDefault="007B65A8">
            <w:pPr>
              <w:spacing w:line="360" w:lineRule="auto"/>
              <w:jc w:val="both"/>
              <w:rPr>
                <w:del w:id="3593" w:author="Yael Armon" w:date="2022-07-03T15:15:00Z"/>
                <w:rFonts w:ascii="Arial" w:eastAsia="Times New Roman" w:hAnsi="Arial" w:cs="Arial"/>
                <w:color w:val="000000"/>
                <w:sz w:val="20"/>
                <w:szCs w:val="20"/>
                <w:rtl/>
              </w:rPr>
              <w:pPrChange w:id="3594" w:author="Yael Armon" w:date="2022-07-03T15:16:00Z">
                <w:pPr>
                  <w:bidi w:val="0"/>
                  <w:spacing w:after="0" w:line="240" w:lineRule="auto"/>
                  <w:jc w:val="center"/>
                </w:pPr>
              </w:pPrChange>
            </w:pPr>
            <w:del w:id="3595" w:author="Yael Armon" w:date="2022-07-03T15:15:00Z">
              <w:r w:rsidDel="00DE6623">
                <w:rPr>
                  <w:rFonts w:ascii="Arial" w:hAnsi="Arial" w:cs="Arial"/>
                  <w:color w:val="000000"/>
                  <w:sz w:val="20"/>
                  <w:szCs w:val="20"/>
                </w:rPr>
                <w:delText>601</w:delText>
              </w:r>
            </w:del>
          </w:p>
        </w:tc>
        <w:tc>
          <w:tcPr>
            <w:tcW w:w="1877" w:type="dxa"/>
            <w:tcBorders>
              <w:top w:val="nil"/>
              <w:left w:val="nil"/>
              <w:bottom w:val="single" w:sz="4" w:space="0" w:color="5B9BD5"/>
              <w:right w:val="nil"/>
            </w:tcBorders>
            <w:shd w:val="clear" w:color="auto" w:fill="auto"/>
            <w:noWrap/>
            <w:vAlign w:val="bottom"/>
            <w:hideMark/>
          </w:tcPr>
          <w:p w14:paraId="299DB75B" w14:textId="24087A56" w:rsidR="007B65A8" w:rsidRPr="00AC52B0" w:rsidDel="00DE6623" w:rsidRDefault="007B65A8">
            <w:pPr>
              <w:spacing w:line="360" w:lineRule="auto"/>
              <w:jc w:val="both"/>
              <w:rPr>
                <w:del w:id="3596" w:author="Yael Armon" w:date="2022-07-03T15:15:00Z"/>
                <w:rFonts w:ascii="Arial" w:eastAsia="Times New Roman" w:hAnsi="Arial" w:cs="Arial"/>
                <w:color w:val="000000"/>
                <w:sz w:val="20"/>
                <w:szCs w:val="20"/>
              </w:rPr>
              <w:pPrChange w:id="3597" w:author="Yael Armon" w:date="2022-07-03T15:16:00Z">
                <w:pPr>
                  <w:bidi w:val="0"/>
                  <w:spacing w:after="0" w:line="240" w:lineRule="auto"/>
                  <w:jc w:val="center"/>
                </w:pPr>
              </w:pPrChange>
            </w:pPr>
            <w:del w:id="3598" w:author="Yael Armon" w:date="2022-07-03T15:15:00Z">
              <w:r w:rsidDel="00DE6623">
                <w:rPr>
                  <w:rFonts w:ascii="Arial" w:hAnsi="Arial" w:cs="Arial"/>
                  <w:color w:val="000000"/>
                  <w:sz w:val="20"/>
                  <w:szCs w:val="20"/>
                </w:rPr>
                <w:delText>216</w:delText>
              </w:r>
            </w:del>
          </w:p>
        </w:tc>
        <w:tc>
          <w:tcPr>
            <w:tcW w:w="1877" w:type="dxa"/>
            <w:tcBorders>
              <w:top w:val="nil"/>
              <w:left w:val="nil"/>
              <w:bottom w:val="single" w:sz="4" w:space="0" w:color="5B9BD5"/>
              <w:right w:val="single" w:sz="4" w:space="0" w:color="5B9BD5"/>
            </w:tcBorders>
            <w:shd w:val="clear" w:color="auto" w:fill="auto"/>
            <w:noWrap/>
            <w:vAlign w:val="bottom"/>
            <w:hideMark/>
          </w:tcPr>
          <w:p w14:paraId="228FE41E" w14:textId="53FE5AAB" w:rsidR="007B65A8" w:rsidRPr="00AC52B0" w:rsidDel="00DE6623" w:rsidRDefault="007B65A8">
            <w:pPr>
              <w:spacing w:line="360" w:lineRule="auto"/>
              <w:jc w:val="both"/>
              <w:rPr>
                <w:del w:id="3599" w:author="Yael Armon" w:date="2022-07-03T15:15:00Z"/>
                <w:rFonts w:ascii="Arial" w:eastAsia="Times New Roman" w:hAnsi="Arial" w:cs="Arial"/>
                <w:color w:val="000000"/>
                <w:sz w:val="20"/>
                <w:szCs w:val="20"/>
              </w:rPr>
              <w:pPrChange w:id="3600" w:author="Yael Armon" w:date="2022-07-03T15:16:00Z">
                <w:pPr>
                  <w:bidi w:val="0"/>
                  <w:spacing w:after="0" w:line="240" w:lineRule="auto"/>
                  <w:jc w:val="center"/>
                </w:pPr>
              </w:pPrChange>
            </w:pPr>
            <w:del w:id="3601" w:author="Yael Armon" w:date="2022-07-03T15:15:00Z">
              <w:r w:rsidDel="00DE6623">
                <w:rPr>
                  <w:rFonts w:ascii="Arial" w:hAnsi="Arial" w:cs="Arial"/>
                  <w:color w:val="000000"/>
                  <w:sz w:val="20"/>
                  <w:szCs w:val="20"/>
                </w:rPr>
                <w:delText>818</w:delText>
              </w:r>
            </w:del>
          </w:p>
        </w:tc>
      </w:tr>
      <w:tr w:rsidR="007B65A8" w:rsidRPr="00B90870" w:rsidDel="00DE6623" w14:paraId="2A64F515" w14:textId="5022FE06" w:rsidTr="00DD5FF2">
        <w:trPr>
          <w:trHeight w:val="285"/>
          <w:jc w:val="center"/>
          <w:del w:id="3602" w:author="Yael Armon" w:date="2022-07-03T15:15:00Z"/>
        </w:trPr>
        <w:tc>
          <w:tcPr>
            <w:tcW w:w="1889" w:type="dxa"/>
            <w:tcBorders>
              <w:top w:val="nil"/>
              <w:left w:val="single" w:sz="4" w:space="0" w:color="5B9BD5"/>
              <w:bottom w:val="single" w:sz="4" w:space="0" w:color="5B9BD5"/>
              <w:right w:val="nil"/>
            </w:tcBorders>
            <w:shd w:val="clear" w:color="auto" w:fill="auto"/>
            <w:noWrap/>
            <w:vAlign w:val="bottom"/>
            <w:hideMark/>
          </w:tcPr>
          <w:p w14:paraId="7CDFCB52" w14:textId="13016DD7" w:rsidR="007B65A8" w:rsidRPr="00B90870" w:rsidDel="00DE6623" w:rsidRDefault="007B65A8">
            <w:pPr>
              <w:spacing w:line="360" w:lineRule="auto"/>
              <w:jc w:val="both"/>
              <w:rPr>
                <w:del w:id="3603" w:author="Yael Armon" w:date="2022-07-03T15:15:00Z"/>
                <w:rFonts w:ascii="Arial" w:eastAsia="Times New Roman" w:hAnsi="Arial" w:cs="Arial"/>
                <w:b/>
                <w:bCs/>
                <w:color w:val="000000"/>
                <w:sz w:val="20"/>
                <w:szCs w:val="20"/>
              </w:rPr>
              <w:pPrChange w:id="3604" w:author="Yael Armon" w:date="2022-07-03T15:16:00Z">
                <w:pPr>
                  <w:spacing w:after="0" w:line="240" w:lineRule="auto"/>
                </w:pPr>
              </w:pPrChange>
            </w:pPr>
            <w:del w:id="3605" w:author="Yael Armon" w:date="2022-07-03T15:15:00Z">
              <w:r w:rsidRPr="00B90870" w:rsidDel="00DE6623">
                <w:rPr>
                  <w:rFonts w:ascii="Arial" w:eastAsia="Times New Roman" w:hAnsi="Arial" w:cs="Arial"/>
                  <w:b/>
                  <w:bCs/>
                  <w:color w:val="000000"/>
                  <w:sz w:val="20"/>
                  <w:szCs w:val="20"/>
                  <w:rtl/>
                </w:rPr>
                <w:delText>סה"כ</w:delText>
              </w:r>
            </w:del>
          </w:p>
        </w:tc>
        <w:tc>
          <w:tcPr>
            <w:tcW w:w="1877" w:type="dxa"/>
            <w:tcBorders>
              <w:top w:val="nil"/>
              <w:left w:val="nil"/>
              <w:bottom w:val="single" w:sz="4" w:space="0" w:color="5B9BD5"/>
              <w:right w:val="nil"/>
            </w:tcBorders>
            <w:shd w:val="clear" w:color="auto" w:fill="auto"/>
            <w:noWrap/>
            <w:vAlign w:val="bottom"/>
            <w:hideMark/>
          </w:tcPr>
          <w:p w14:paraId="30880D90" w14:textId="74E7D787" w:rsidR="007B65A8" w:rsidRPr="00AC52B0" w:rsidDel="00DE6623" w:rsidRDefault="007B65A8">
            <w:pPr>
              <w:spacing w:line="360" w:lineRule="auto"/>
              <w:jc w:val="both"/>
              <w:rPr>
                <w:del w:id="3606" w:author="Yael Armon" w:date="2022-07-03T15:15:00Z"/>
                <w:rFonts w:ascii="Arial" w:eastAsia="Times New Roman" w:hAnsi="Arial" w:cs="Arial"/>
                <w:b/>
                <w:bCs/>
                <w:color w:val="000000"/>
                <w:sz w:val="20"/>
                <w:szCs w:val="20"/>
                <w:rtl/>
              </w:rPr>
              <w:pPrChange w:id="3607" w:author="Yael Armon" w:date="2022-07-03T15:16:00Z">
                <w:pPr>
                  <w:bidi w:val="0"/>
                  <w:spacing w:after="0" w:line="240" w:lineRule="auto"/>
                  <w:jc w:val="center"/>
                </w:pPr>
              </w:pPrChange>
            </w:pPr>
            <w:del w:id="3608" w:author="Yael Armon" w:date="2022-07-03T15:15:00Z">
              <w:r w:rsidDel="00DE6623">
                <w:rPr>
                  <w:rFonts w:ascii="Arial" w:hAnsi="Arial" w:cs="Arial"/>
                  <w:b/>
                  <w:bCs/>
                  <w:color w:val="000000"/>
                  <w:sz w:val="20"/>
                  <w:szCs w:val="20"/>
                </w:rPr>
                <w:delText>2,713</w:delText>
              </w:r>
            </w:del>
          </w:p>
        </w:tc>
        <w:tc>
          <w:tcPr>
            <w:tcW w:w="1877" w:type="dxa"/>
            <w:tcBorders>
              <w:top w:val="nil"/>
              <w:left w:val="nil"/>
              <w:bottom w:val="single" w:sz="4" w:space="0" w:color="5B9BD5"/>
              <w:right w:val="nil"/>
            </w:tcBorders>
            <w:shd w:val="clear" w:color="auto" w:fill="auto"/>
            <w:noWrap/>
            <w:vAlign w:val="bottom"/>
            <w:hideMark/>
          </w:tcPr>
          <w:p w14:paraId="6E7D220E" w14:textId="3EED4065" w:rsidR="007B65A8" w:rsidRPr="00AC52B0" w:rsidDel="00DE6623" w:rsidRDefault="007B65A8">
            <w:pPr>
              <w:spacing w:line="360" w:lineRule="auto"/>
              <w:jc w:val="both"/>
              <w:rPr>
                <w:del w:id="3609" w:author="Yael Armon" w:date="2022-07-03T15:15:00Z"/>
                <w:rFonts w:ascii="Arial" w:eastAsia="Times New Roman" w:hAnsi="Arial" w:cs="Arial"/>
                <w:b/>
                <w:bCs/>
                <w:color w:val="000000"/>
                <w:sz w:val="20"/>
                <w:szCs w:val="20"/>
              </w:rPr>
              <w:pPrChange w:id="3610" w:author="Yael Armon" w:date="2022-07-03T15:16:00Z">
                <w:pPr>
                  <w:bidi w:val="0"/>
                  <w:spacing w:after="0" w:line="240" w:lineRule="auto"/>
                  <w:jc w:val="center"/>
                </w:pPr>
              </w:pPrChange>
            </w:pPr>
            <w:del w:id="3611" w:author="Yael Armon" w:date="2022-07-03T15:15:00Z">
              <w:r w:rsidDel="00DE6623">
                <w:rPr>
                  <w:rFonts w:ascii="Arial" w:hAnsi="Arial" w:cs="Arial"/>
                  <w:b/>
                  <w:bCs/>
                  <w:color w:val="000000"/>
                  <w:sz w:val="20"/>
                  <w:szCs w:val="20"/>
                </w:rPr>
                <w:delText>1,190</w:delText>
              </w:r>
            </w:del>
          </w:p>
        </w:tc>
        <w:tc>
          <w:tcPr>
            <w:tcW w:w="1877" w:type="dxa"/>
            <w:tcBorders>
              <w:top w:val="nil"/>
              <w:left w:val="nil"/>
              <w:bottom w:val="single" w:sz="4" w:space="0" w:color="5B9BD5"/>
              <w:right w:val="single" w:sz="4" w:space="0" w:color="5B9BD5"/>
            </w:tcBorders>
            <w:shd w:val="clear" w:color="auto" w:fill="auto"/>
            <w:noWrap/>
            <w:vAlign w:val="bottom"/>
            <w:hideMark/>
          </w:tcPr>
          <w:p w14:paraId="51905DA2" w14:textId="6A5814CD" w:rsidR="007B65A8" w:rsidRPr="00AC52B0" w:rsidDel="00DE6623" w:rsidRDefault="007B65A8">
            <w:pPr>
              <w:spacing w:line="360" w:lineRule="auto"/>
              <w:jc w:val="both"/>
              <w:rPr>
                <w:del w:id="3612" w:author="Yael Armon" w:date="2022-07-03T15:15:00Z"/>
                <w:rFonts w:ascii="Arial" w:eastAsia="Times New Roman" w:hAnsi="Arial" w:cs="Arial"/>
                <w:b/>
                <w:bCs/>
                <w:color w:val="000000"/>
                <w:sz w:val="20"/>
                <w:szCs w:val="20"/>
              </w:rPr>
              <w:pPrChange w:id="3613" w:author="Yael Armon" w:date="2022-07-03T15:16:00Z">
                <w:pPr>
                  <w:bidi w:val="0"/>
                  <w:spacing w:after="0" w:line="240" w:lineRule="auto"/>
                  <w:jc w:val="center"/>
                </w:pPr>
              </w:pPrChange>
            </w:pPr>
            <w:del w:id="3614" w:author="Yael Armon" w:date="2022-07-03T15:15:00Z">
              <w:r w:rsidDel="00DE6623">
                <w:rPr>
                  <w:rFonts w:ascii="Arial" w:hAnsi="Arial" w:cs="Arial"/>
                  <w:b/>
                  <w:bCs/>
                  <w:color w:val="000000"/>
                  <w:sz w:val="20"/>
                  <w:szCs w:val="20"/>
                </w:rPr>
                <w:delText>3,903</w:delText>
              </w:r>
            </w:del>
          </w:p>
        </w:tc>
      </w:tr>
    </w:tbl>
    <w:p w14:paraId="7E1AE950" w14:textId="69780830" w:rsidR="007B65A8" w:rsidDel="00DE6623" w:rsidRDefault="007B65A8">
      <w:pPr>
        <w:spacing w:line="360" w:lineRule="auto"/>
        <w:jc w:val="both"/>
        <w:rPr>
          <w:del w:id="3615" w:author="Yael Armon" w:date="2022-07-03T15:15:00Z"/>
          <w:rFonts w:asciiTheme="minorBidi" w:hAnsiTheme="minorBidi"/>
          <w:rtl/>
        </w:rPr>
        <w:pPrChange w:id="3616" w:author="Yael Armon" w:date="2022-07-03T15:16:00Z">
          <w:pPr>
            <w:spacing w:line="240" w:lineRule="auto"/>
          </w:pPr>
        </w:pPrChange>
      </w:pPr>
    </w:p>
    <w:p w14:paraId="6975953A" w14:textId="723BF955" w:rsidR="007B65A8" w:rsidDel="00DE6623" w:rsidRDefault="007B65A8" w:rsidP="00C852E6">
      <w:pPr>
        <w:spacing w:line="360" w:lineRule="auto"/>
        <w:jc w:val="both"/>
        <w:rPr>
          <w:del w:id="3617" w:author="Yael Armon" w:date="2022-07-03T15:15:00Z"/>
          <w:rFonts w:asciiTheme="minorBidi" w:hAnsiTheme="minorBidi"/>
          <w:b/>
          <w:bCs/>
          <w:sz w:val="16"/>
          <w:szCs w:val="26"/>
          <w:rtl/>
        </w:rPr>
      </w:pPr>
      <w:del w:id="3618" w:author="Yael Armon" w:date="2022-07-03T15:15:00Z">
        <w:r w:rsidRPr="00CD4282" w:rsidDel="00DE6623">
          <w:rPr>
            <w:rFonts w:asciiTheme="minorBidi" w:hAnsiTheme="minorBidi"/>
            <w:sz w:val="24"/>
            <w:szCs w:val="24"/>
            <w:rtl/>
          </w:rPr>
          <w:delText xml:space="preserve">הצלה של </w:delText>
        </w:r>
        <w:r w:rsidDel="00DE6623">
          <w:rPr>
            <w:rFonts w:asciiTheme="minorBidi" w:hAnsiTheme="minorBidi" w:hint="cs"/>
            <w:sz w:val="24"/>
            <w:szCs w:val="24"/>
            <w:rtl/>
          </w:rPr>
          <w:delText>כ-600</w:delText>
        </w:r>
        <w:r w:rsidRPr="00CD4282" w:rsidDel="00DE6623">
          <w:rPr>
            <w:rFonts w:asciiTheme="minorBidi" w:hAnsiTheme="minorBidi"/>
            <w:sz w:val="24"/>
            <w:szCs w:val="24"/>
            <w:rtl/>
          </w:rPr>
          <w:delText xml:space="preserve"> </w:delText>
        </w:r>
        <w:r w:rsidRPr="00CD4282" w:rsidDel="00DE6623">
          <w:rPr>
            <w:rFonts w:asciiTheme="minorBidi" w:hAnsiTheme="minorBidi" w:hint="eastAsia"/>
            <w:sz w:val="24"/>
            <w:szCs w:val="24"/>
            <w:rtl/>
          </w:rPr>
          <w:delText>אלף</w:delText>
        </w:r>
        <w:r w:rsidRPr="00CD4282" w:rsidDel="00DE6623">
          <w:rPr>
            <w:rFonts w:asciiTheme="minorBidi" w:hAnsiTheme="minorBidi"/>
            <w:sz w:val="24"/>
            <w:szCs w:val="24"/>
            <w:rtl/>
          </w:rPr>
          <w:delText xml:space="preserve"> </w:delText>
        </w:r>
        <w:r w:rsidDel="00DE6623">
          <w:rPr>
            <w:rFonts w:asciiTheme="minorBidi" w:hAnsiTheme="minorBidi"/>
            <w:sz w:val="24"/>
            <w:szCs w:val="24"/>
            <w:rtl/>
          </w:rPr>
          <w:delText>טונות</w:delText>
        </w:r>
        <w:r w:rsidRPr="00CD4282" w:rsidDel="00DE6623">
          <w:rPr>
            <w:rFonts w:asciiTheme="minorBidi" w:hAnsiTheme="minorBidi"/>
            <w:sz w:val="24"/>
            <w:szCs w:val="24"/>
            <w:rtl/>
          </w:rPr>
          <w:delText xml:space="preserve"> מזון אבוד בשנה, המהווים כ-2</w:delText>
        </w:r>
        <w:r w:rsidDel="00DE6623">
          <w:rPr>
            <w:rFonts w:asciiTheme="minorBidi" w:hAnsiTheme="minorBidi" w:hint="cs"/>
            <w:sz w:val="24"/>
            <w:szCs w:val="24"/>
            <w:rtl/>
          </w:rPr>
          <w:delText>5</w:delText>
        </w:r>
        <w:r w:rsidRPr="00CD4282" w:rsidDel="00DE6623">
          <w:rPr>
            <w:rFonts w:asciiTheme="minorBidi" w:hAnsiTheme="minorBidi"/>
            <w:sz w:val="24"/>
            <w:szCs w:val="24"/>
            <w:rtl/>
          </w:rPr>
          <w:delText xml:space="preserve">% מהיקף המזון האבוד בישראל, תאפשר להשלים את מלוא הפער בהוצאה על מזון בישראל ביחס להוצאה הנורמטיבית. על פי </w:delText>
        </w:r>
        <w:r w:rsidDel="00DE6623">
          <w:rPr>
            <w:rFonts w:asciiTheme="minorBidi" w:hAnsiTheme="minorBidi" w:hint="cs"/>
            <w:sz w:val="24"/>
            <w:szCs w:val="24"/>
            <w:rtl/>
          </w:rPr>
          <w:delText>האומדן בדו"ח זה</w:delText>
        </w:r>
        <w:r w:rsidRPr="00CD4282" w:rsidDel="00DE6623">
          <w:rPr>
            <w:rFonts w:asciiTheme="minorBidi" w:hAnsiTheme="minorBidi"/>
            <w:sz w:val="24"/>
            <w:szCs w:val="24"/>
            <w:rtl/>
          </w:rPr>
          <w:delText xml:space="preserve">, בעלות של </w:delText>
        </w:r>
        <w:r w:rsidRPr="00CD4282" w:rsidDel="00DE6623">
          <w:rPr>
            <w:rFonts w:asciiTheme="minorBidi" w:hAnsiTheme="minorBidi" w:hint="eastAsia"/>
            <w:sz w:val="24"/>
            <w:szCs w:val="24"/>
            <w:rtl/>
          </w:rPr>
          <w:delText>כ</w:delText>
        </w:r>
        <w:r w:rsidDel="00DE6623">
          <w:rPr>
            <w:rFonts w:asciiTheme="minorBidi" w:hAnsiTheme="minorBidi" w:hint="cs"/>
            <w:sz w:val="24"/>
            <w:szCs w:val="24"/>
            <w:rtl/>
          </w:rPr>
          <w:delText>-1.1 מיליארד</w:delText>
        </w:r>
        <w:r w:rsidRPr="00CD4282" w:rsidDel="00DE6623">
          <w:rPr>
            <w:rFonts w:asciiTheme="minorBidi" w:hAnsiTheme="minorBidi"/>
            <w:sz w:val="24"/>
            <w:szCs w:val="24"/>
            <w:rtl/>
          </w:rPr>
          <w:delText xml:space="preserve"> ₪ ניתן להציל מזון בשווי </w:delText>
        </w:r>
        <w:r w:rsidRPr="00CD4282" w:rsidDel="00DE6623">
          <w:rPr>
            <w:rFonts w:asciiTheme="minorBidi" w:hAnsiTheme="minorBidi" w:hint="eastAsia"/>
            <w:sz w:val="24"/>
            <w:szCs w:val="24"/>
            <w:rtl/>
          </w:rPr>
          <w:delText>של</w:delText>
        </w:r>
        <w:r w:rsidRPr="00CD4282" w:rsidDel="00DE6623">
          <w:rPr>
            <w:rFonts w:asciiTheme="minorBidi" w:hAnsiTheme="minorBidi"/>
            <w:sz w:val="24"/>
            <w:szCs w:val="24"/>
            <w:rtl/>
          </w:rPr>
          <w:delText xml:space="preserve"> </w:delText>
        </w:r>
        <w:r w:rsidRPr="00CD4282" w:rsidDel="00DE6623">
          <w:rPr>
            <w:rFonts w:asciiTheme="minorBidi" w:hAnsiTheme="minorBidi" w:hint="eastAsia"/>
            <w:sz w:val="24"/>
            <w:szCs w:val="24"/>
            <w:rtl/>
          </w:rPr>
          <w:delText>כ</w:delText>
        </w:r>
        <w:r w:rsidRPr="00CD4282" w:rsidDel="00DE6623">
          <w:rPr>
            <w:rFonts w:asciiTheme="minorBidi" w:hAnsiTheme="minorBidi"/>
            <w:sz w:val="24"/>
            <w:szCs w:val="24"/>
            <w:rtl/>
          </w:rPr>
          <w:delText>-</w:delText>
        </w:r>
        <w:r w:rsidRPr="00CD4282" w:rsidDel="00DE6623">
          <w:rPr>
            <w:rFonts w:asciiTheme="minorBidi" w:hAnsiTheme="minorBidi" w:hint="cs"/>
            <w:sz w:val="24"/>
            <w:szCs w:val="24"/>
            <w:rtl/>
          </w:rPr>
          <w:delText>3.</w:delText>
        </w:r>
        <w:r w:rsidDel="00DE6623">
          <w:rPr>
            <w:rFonts w:asciiTheme="minorBidi" w:hAnsiTheme="minorBidi" w:hint="cs"/>
            <w:sz w:val="24"/>
            <w:szCs w:val="24"/>
            <w:rtl/>
          </w:rPr>
          <w:delText>9</w:delText>
        </w:r>
        <w:r w:rsidRPr="00CD4282" w:rsidDel="00DE6623">
          <w:rPr>
            <w:rFonts w:asciiTheme="minorBidi" w:hAnsiTheme="minorBidi"/>
            <w:sz w:val="24"/>
            <w:szCs w:val="24"/>
            <w:rtl/>
          </w:rPr>
          <w:delText xml:space="preserve"> מיליארד ₪, שהינו שווה ערך למלוא ערך הפער בין ההוצאה על צריכת מזון של האוכלוסייה שהינה בעלת אי-ביטחון תזונתי לבין רמת ההוצאה הנורמטיבית על צריכת מזון.</w:delText>
        </w:r>
        <w:r w:rsidDel="00DE6623">
          <w:rPr>
            <w:rFonts w:asciiTheme="minorBidi" w:hAnsiTheme="minorBidi" w:hint="cs"/>
            <w:sz w:val="24"/>
            <w:szCs w:val="24"/>
            <w:rtl/>
          </w:rPr>
          <w:delText xml:space="preserve"> </w:delText>
        </w:r>
        <w:r w:rsidRPr="007C611C" w:rsidDel="00DE6623">
          <w:rPr>
            <w:rFonts w:asciiTheme="minorBidi" w:hAnsiTheme="minorBidi" w:cs="Arial"/>
            <w:sz w:val="24"/>
            <w:szCs w:val="24"/>
            <w:rtl/>
          </w:rPr>
          <w:delText>ובמקביל יאפשר הדבר לחסוך</w:delText>
        </w:r>
        <w:r w:rsidRPr="005E6A83" w:rsidDel="00DE6623">
          <w:rPr>
            <w:rFonts w:asciiTheme="minorBidi" w:hAnsiTheme="minorBidi" w:cs="Arial"/>
            <w:sz w:val="24"/>
            <w:szCs w:val="24"/>
            <w:rtl/>
          </w:rPr>
          <w:delText xml:space="preserve"> כ-</w:delText>
        </w:r>
        <w:r w:rsidRPr="005E6A83" w:rsidDel="00DE6623">
          <w:rPr>
            <w:rFonts w:asciiTheme="minorBidi" w:hAnsiTheme="minorBidi" w:cs="Arial" w:hint="cs"/>
            <w:sz w:val="24"/>
            <w:szCs w:val="24"/>
            <w:rtl/>
          </w:rPr>
          <w:delText>95</w:delText>
        </w:r>
        <w:r w:rsidRPr="005E6A83" w:rsidDel="00DE6623">
          <w:rPr>
            <w:rFonts w:asciiTheme="minorBidi" w:hAnsiTheme="minorBidi" w:cs="Arial"/>
            <w:sz w:val="24"/>
            <w:szCs w:val="24"/>
            <w:rtl/>
          </w:rPr>
          <w:delText xml:space="preserve"> מיליוני מ"ק מים, </w:delText>
        </w:r>
        <w:r w:rsidRPr="005E6A83" w:rsidDel="00DE6623">
          <w:rPr>
            <w:rFonts w:asciiTheme="minorBidi" w:hAnsiTheme="minorBidi" w:cs="Arial" w:hint="cs"/>
            <w:sz w:val="24"/>
            <w:szCs w:val="24"/>
            <w:rtl/>
          </w:rPr>
          <w:delText>30</w:delText>
        </w:r>
        <w:r w:rsidRPr="005E6A83" w:rsidDel="00DE6623">
          <w:rPr>
            <w:rFonts w:asciiTheme="minorBidi" w:hAnsiTheme="minorBidi" w:cs="Arial"/>
            <w:sz w:val="24"/>
            <w:szCs w:val="24"/>
            <w:rtl/>
          </w:rPr>
          <w:delText>0 מיליון קוט"ש חשמל מיוצר, אלפי טונות דלק</w:delText>
        </w:r>
        <w:r w:rsidRPr="005E6A83" w:rsidDel="00DE6623">
          <w:rPr>
            <w:rFonts w:asciiTheme="minorBidi" w:hAnsiTheme="minorBidi" w:cs="Arial" w:hint="cs"/>
            <w:sz w:val="24"/>
            <w:szCs w:val="24"/>
            <w:rtl/>
          </w:rPr>
          <w:delText xml:space="preserve">, </w:delText>
        </w:r>
        <w:r w:rsidRPr="005E6A83" w:rsidDel="00DE6623">
          <w:rPr>
            <w:rFonts w:asciiTheme="minorBidi" w:hAnsiTheme="minorBidi" w:cs="Arial"/>
            <w:sz w:val="24"/>
            <w:szCs w:val="24"/>
            <w:rtl/>
          </w:rPr>
          <w:delText>כ-</w:delText>
        </w:r>
        <w:r w:rsidR="00781816" w:rsidDel="00DE6623">
          <w:rPr>
            <w:rFonts w:asciiTheme="minorBidi" w:hAnsiTheme="minorBidi" w:cs="Arial" w:hint="cs"/>
            <w:sz w:val="24"/>
            <w:szCs w:val="24"/>
            <w:rtl/>
          </w:rPr>
          <w:delText>32</w:delText>
        </w:r>
        <w:r w:rsidRPr="005E6A83" w:rsidDel="00DE6623">
          <w:rPr>
            <w:rFonts w:asciiTheme="minorBidi" w:hAnsiTheme="minorBidi" w:cs="Arial"/>
            <w:sz w:val="24"/>
            <w:szCs w:val="24"/>
            <w:rtl/>
          </w:rPr>
          <w:delText>0 מיליון ₪ כתוצאה מצמצום פליטות גזי חממה ומזהמי אוויר</w:delText>
        </w:r>
        <w:r w:rsidRPr="005E6A83" w:rsidDel="00DE6623">
          <w:rPr>
            <w:rFonts w:asciiTheme="minorBidi" w:hAnsiTheme="minorBidi" w:cs="Arial" w:hint="cs"/>
            <w:sz w:val="24"/>
            <w:szCs w:val="24"/>
            <w:rtl/>
          </w:rPr>
          <w:delText xml:space="preserve"> וכ-200 מיליון ₪ כתוצאה מצמצום עלויות טיפול בפסולת</w:delText>
        </w:r>
        <w:r w:rsidRPr="005E6A83" w:rsidDel="00DE6623">
          <w:rPr>
            <w:rFonts w:asciiTheme="minorBidi" w:hAnsiTheme="minorBidi" w:cs="Arial"/>
            <w:sz w:val="24"/>
            <w:szCs w:val="24"/>
            <w:rtl/>
          </w:rPr>
          <w:delText>.</w:delText>
        </w:r>
        <w:r w:rsidRPr="005E6A83" w:rsidDel="00DE6623">
          <w:rPr>
            <w:rFonts w:asciiTheme="minorBidi" w:hAnsiTheme="minorBidi" w:hint="cs"/>
            <w:sz w:val="24"/>
            <w:szCs w:val="24"/>
            <w:rtl/>
          </w:rPr>
          <w:delText xml:space="preserve"> </w:delText>
        </w:r>
      </w:del>
    </w:p>
    <w:p w14:paraId="5EEAB2F3" w14:textId="037A4BEE" w:rsidR="007B65A8" w:rsidDel="00DE6623" w:rsidRDefault="007B65A8">
      <w:pPr>
        <w:spacing w:line="360" w:lineRule="auto"/>
        <w:jc w:val="both"/>
        <w:rPr>
          <w:del w:id="3619" w:author="Yael Armon" w:date="2022-07-03T15:15:00Z"/>
          <w:rFonts w:asciiTheme="minorBidi" w:hAnsiTheme="minorBidi"/>
          <w:b/>
          <w:bCs/>
          <w:sz w:val="16"/>
          <w:szCs w:val="26"/>
        </w:rPr>
        <w:pPrChange w:id="3620" w:author="Yael Armon" w:date="2022-07-03T15:16:00Z">
          <w:pPr>
            <w:bidi w:val="0"/>
          </w:pPr>
        </w:pPrChange>
      </w:pPr>
      <w:del w:id="3621" w:author="Yael Armon" w:date="2022-07-03T15:15:00Z">
        <w:r w:rsidDel="00DE6623">
          <w:rPr>
            <w:rFonts w:asciiTheme="minorBidi" w:hAnsiTheme="minorBidi"/>
            <w:b/>
            <w:bCs/>
            <w:sz w:val="16"/>
            <w:szCs w:val="26"/>
            <w:rtl/>
          </w:rPr>
          <w:br w:type="page"/>
        </w:r>
      </w:del>
    </w:p>
    <w:p w14:paraId="6CE00F28" w14:textId="44C08643" w:rsidR="007B65A8" w:rsidRPr="00F132E2" w:rsidDel="00DE6623" w:rsidRDefault="007B65A8">
      <w:pPr>
        <w:spacing w:line="360" w:lineRule="auto"/>
        <w:jc w:val="both"/>
        <w:rPr>
          <w:del w:id="3622" w:author="Yael Armon" w:date="2022-07-03T15:15:00Z"/>
          <w:rFonts w:asciiTheme="minorBidi" w:hAnsiTheme="minorBidi"/>
          <w:color w:val="FF0000"/>
          <w:rtl/>
        </w:rPr>
        <w:pPrChange w:id="3623" w:author="Yael Armon" w:date="2022-07-03T15:16:00Z">
          <w:pPr>
            <w:pStyle w:val="Heading1"/>
            <w:numPr>
              <w:numId w:val="63"/>
            </w:numPr>
          </w:pPr>
        </w:pPrChange>
      </w:pPr>
      <w:bookmarkStart w:id="3624" w:name="_Toc85649763"/>
      <w:del w:id="3625" w:author="Yael Armon" w:date="2022-07-03T15:15:00Z">
        <w:r w:rsidRPr="00F132E2" w:rsidDel="00DE6623">
          <w:rPr>
            <w:rFonts w:asciiTheme="minorBidi" w:hAnsiTheme="minorBidi"/>
            <w:color w:val="FF0000"/>
            <w:rtl/>
          </w:rPr>
          <w:delText>הצלת מזון</w:delText>
        </w:r>
        <w:r w:rsidRPr="00F132E2" w:rsidDel="00DE6623">
          <w:rPr>
            <w:rFonts w:asciiTheme="minorBidi" w:hAnsiTheme="minorBidi" w:hint="cs"/>
            <w:color w:val="FF0000"/>
            <w:rtl/>
          </w:rPr>
          <w:delText>:</w:delText>
        </w:r>
        <w:r w:rsidRPr="00F132E2" w:rsidDel="00DE6623">
          <w:rPr>
            <w:rFonts w:asciiTheme="minorBidi" w:hAnsiTheme="minorBidi"/>
            <w:color w:val="FF0000"/>
            <w:rtl/>
          </w:rPr>
          <w:delText xml:space="preserve"> </w:delText>
        </w:r>
        <w:r w:rsidDel="00DE6623">
          <w:rPr>
            <w:rFonts w:asciiTheme="minorBidi" w:hAnsiTheme="minorBidi" w:hint="cs"/>
            <w:color w:val="FF0000"/>
            <w:rtl/>
          </w:rPr>
          <w:delText>פוטנציאל החיסכון</w:delText>
        </w:r>
        <w:r w:rsidRPr="00F132E2" w:rsidDel="00DE6623">
          <w:rPr>
            <w:rFonts w:asciiTheme="minorBidi" w:hAnsiTheme="minorBidi"/>
            <w:color w:val="FF0000"/>
            <w:rtl/>
          </w:rPr>
          <w:delText xml:space="preserve"> למשק הלאומי</w:delText>
        </w:r>
        <w:bookmarkEnd w:id="3624"/>
      </w:del>
    </w:p>
    <w:p w14:paraId="6AB26D89" w14:textId="4DAACCE5" w:rsidR="007B65A8" w:rsidRPr="00CD4282" w:rsidDel="00DE6623" w:rsidRDefault="007B65A8" w:rsidP="00C852E6">
      <w:pPr>
        <w:spacing w:line="360" w:lineRule="auto"/>
        <w:jc w:val="both"/>
        <w:rPr>
          <w:del w:id="3626" w:author="Yael Armon" w:date="2022-07-03T15:15:00Z"/>
          <w:rFonts w:asciiTheme="minorBidi" w:hAnsiTheme="minorBidi"/>
          <w:b/>
          <w:bCs/>
          <w:sz w:val="24"/>
          <w:szCs w:val="24"/>
          <w:rtl/>
        </w:rPr>
      </w:pPr>
      <w:del w:id="3627" w:author="Yael Armon" w:date="2022-07-03T15:15:00Z">
        <w:r w:rsidRPr="00875485" w:rsidDel="00DE6623">
          <w:rPr>
            <w:rFonts w:asciiTheme="minorBidi" w:eastAsiaTheme="majorEastAsia" w:hAnsiTheme="minorBidi" w:hint="cs"/>
            <w:b/>
            <w:bCs/>
            <w:rtl/>
          </w:rPr>
          <w:delText>כותרת מודגשת בראש הפרק</w:delText>
        </w:r>
        <w:r w:rsidRPr="00CD4282" w:rsidDel="00DE6623">
          <w:rPr>
            <w:rFonts w:asciiTheme="minorBidi" w:eastAsiaTheme="majorEastAsia" w:hAnsiTheme="minorBidi"/>
            <w:b/>
            <w:bCs/>
            <w:rtl/>
          </w:rPr>
          <w:delText>:</w:delText>
        </w:r>
        <w:r w:rsidRPr="00CD4282" w:rsidDel="00DE6623">
          <w:rPr>
            <w:rFonts w:asciiTheme="minorBidi" w:hAnsiTheme="minorBidi"/>
            <w:b/>
            <w:bCs/>
            <w:sz w:val="24"/>
            <w:szCs w:val="24"/>
            <w:rtl/>
          </w:rPr>
          <w:delText xml:space="preserve"> </w:delText>
        </w:r>
        <w:r w:rsidDel="00DE6623">
          <w:rPr>
            <w:rFonts w:asciiTheme="minorBidi" w:hAnsiTheme="minorBidi" w:hint="cs"/>
            <w:b/>
            <w:bCs/>
            <w:sz w:val="28"/>
            <w:szCs w:val="28"/>
            <w:rtl/>
          </w:rPr>
          <w:delText>כ-5.8</w:delText>
        </w:r>
        <w:r w:rsidRPr="00CD4282" w:rsidDel="00DE6623">
          <w:rPr>
            <w:rFonts w:asciiTheme="minorBidi" w:hAnsiTheme="minorBidi"/>
            <w:b/>
            <w:bCs/>
            <w:sz w:val="28"/>
            <w:szCs w:val="28"/>
            <w:rtl/>
          </w:rPr>
          <w:delText xml:space="preserve"> מיליארד ₪ פוטנציאל </w:delText>
        </w:r>
        <w:r w:rsidRPr="00CD4282" w:rsidDel="00DE6623">
          <w:rPr>
            <w:rFonts w:asciiTheme="minorBidi" w:hAnsiTheme="minorBidi" w:hint="eastAsia"/>
            <w:b/>
            <w:bCs/>
            <w:sz w:val="28"/>
            <w:szCs w:val="28"/>
            <w:rtl/>
          </w:rPr>
          <w:delText>החיסכון</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למשק</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הלאומי</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מהצלת</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מזון</w:delText>
        </w:r>
        <w:r w:rsidRPr="00CD4282" w:rsidDel="00DE6623">
          <w:rPr>
            <w:rFonts w:asciiTheme="minorBidi" w:hAnsiTheme="minorBidi"/>
            <w:b/>
            <w:bCs/>
            <w:sz w:val="28"/>
            <w:szCs w:val="28"/>
            <w:rtl/>
          </w:rPr>
          <w:delText xml:space="preserve"> // </w:delText>
        </w:r>
        <w:r w:rsidDel="00DE6623">
          <w:rPr>
            <w:rFonts w:asciiTheme="minorBidi" w:hAnsiTheme="minorBidi" w:hint="cs"/>
            <w:b/>
            <w:bCs/>
            <w:sz w:val="28"/>
            <w:szCs w:val="28"/>
            <w:rtl/>
          </w:rPr>
          <w:delText>הצלת</w:delText>
        </w:r>
        <w:r w:rsidRPr="00CD4282" w:rsidDel="00DE6623">
          <w:rPr>
            <w:rFonts w:asciiTheme="minorBidi" w:hAnsiTheme="minorBidi" w:hint="cs"/>
            <w:b/>
            <w:bCs/>
            <w:sz w:val="28"/>
            <w:szCs w:val="28"/>
            <w:rtl/>
          </w:rPr>
          <w:delText xml:space="preserve"> </w:delText>
        </w:r>
        <w:r w:rsidDel="00DE6623">
          <w:rPr>
            <w:rFonts w:asciiTheme="minorBidi" w:hAnsiTheme="minorBidi" w:hint="cs"/>
            <w:b/>
            <w:bCs/>
            <w:sz w:val="28"/>
            <w:szCs w:val="28"/>
            <w:rtl/>
          </w:rPr>
          <w:delText xml:space="preserve">כ-600 </w:delText>
        </w:r>
        <w:r w:rsidRPr="00CD4282" w:rsidDel="00DE6623">
          <w:rPr>
            <w:rFonts w:asciiTheme="minorBidi" w:hAnsiTheme="minorBidi" w:hint="cs"/>
            <w:b/>
            <w:bCs/>
            <w:sz w:val="28"/>
            <w:szCs w:val="28"/>
            <w:rtl/>
          </w:rPr>
          <w:delText xml:space="preserve">אלף </w:delText>
        </w:r>
        <w:r w:rsidDel="00DE6623">
          <w:rPr>
            <w:rFonts w:asciiTheme="minorBidi" w:hAnsiTheme="minorBidi" w:hint="cs"/>
            <w:b/>
            <w:bCs/>
            <w:sz w:val="28"/>
            <w:szCs w:val="28"/>
            <w:rtl/>
          </w:rPr>
          <w:delText>טונות</w:delText>
        </w:r>
        <w:r w:rsidRPr="00CD4282" w:rsidDel="00DE6623">
          <w:rPr>
            <w:rFonts w:asciiTheme="minorBidi" w:hAnsiTheme="minorBidi" w:hint="cs"/>
            <w:b/>
            <w:bCs/>
            <w:sz w:val="28"/>
            <w:szCs w:val="28"/>
            <w:rtl/>
          </w:rPr>
          <w:delText xml:space="preserve"> מזון אבוד, המהווים </w:delText>
        </w:r>
        <w:r w:rsidRPr="00CD4282" w:rsidDel="00DE6623">
          <w:rPr>
            <w:rFonts w:asciiTheme="minorBidi" w:hAnsiTheme="minorBidi" w:hint="eastAsia"/>
            <w:b/>
            <w:bCs/>
            <w:sz w:val="28"/>
            <w:szCs w:val="28"/>
            <w:rtl/>
          </w:rPr>
          <w:delText>כ</w:delText>
        </w:r>
        <w:r w:rsidRPr="00CD4282" w:rsidDel="00DE6623">
          <w:rPr>
            <w:rFonts w:asciiTheme="minorBidi" w:hAnsiTheme="minorBidi"/>
            <w:b/>
            <w:bCs/>
            <w:sz w:val="28"/>
            <w:szCs w:val="28"/>
            <w:rtl/>
          </w:rPr>
          <w:delText>-</w:delText>
        </w:r>
        <w:r w:rsidDel="00DE6623">
          <w:rPr>
            <w:rFonts w:asciiTheme="minorBidi" w:hAnsiTheme="minorBidi" w:hint="cs"/>
            <w:b/>
            <w:bCs/>
            <w:sz w:val="28"/>
            <w:szCs w:val="28"/>
            <w:rtl/>
          </w:rPr>
          <w:delText>25</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מהמזון</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האבוד</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תאפשר</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את</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סגירת</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פער</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אי</w:delText>
        </w:r>
        <w:r w:rsidRPr="00CD4282" w:rsidDel="00DE6623">
          <w:rPr>
            <w:rFonts w:asciiTheme="minorBidi" w:hAnsiTheme="minorBidi"/>
            <w:b/>
            <w:bCs/>
            <w:sz w:val="28"/>
            <w:szCs w:val="28"/>
            <w:rtl/>
          </w:rPr>
          <w:delText xml:space="preserve">-הביטחון </w:delText>
        </w:r>
        <w:r w:rsidRPr="00CD4282" w:rsidDel="00DE6623">
          <w:rPr>
            <w:rFonts w:asciiTheme="minorBidi" w:hAnsiTheme="minorBidi" w:hint="eastAsia"/>
            <w:b/>
            <w:bCs/>
            <w:sz w:val="28"/>
            <w:szCs w:val="28"/>
            <w:rtl/>
          </w:rPr>
          <w:delText>התזונתי</w:delText>
        </w:r>
        <w:r w:rsidRPr="00CD4282" w:rsidDel="00DE6623">
          <w:rPr>
            <w:rFonts w:asciiTheme="minorBidi" w:hAnsiTheme="minorBidi"/>
            <w:b/>
            <w:bCs/>
            <w:sz w:val="28"/>
            <w:szCs w:val="28"/>
            <w:rtl/>
          </w:rPr>
          <w:delText xml:space="preserve"> </w:delText>
        </w:r>
        <w:r w:rsidRPr="00CD4282" w:rsidDel="00DE6623">
          <w:rPr>
            <w:rFonts w:asciiTheme="minorBidi" w:hAnsiTheme="minorBidi" w:hint="eastAsia"/>
            <w:b/>
            <w:bCs/>
            <w:sz w:val="28"/>
            <w:szCs w:val="28"/>
            <w:rtl/>
          </w:rPr>
          <w:delText>בישראל</w:delText>
        </w:r>
      </w:del>
    </w:p>
    <w:p w14:paraId="5A211249" w14:textId="1B46FA98" w:rsidR="007B65A8" w:rsidRPr="00AA430F" w:rsidDel="00DE6623" w:rsidRDefault="007B65A8" w:rsidP="00C852E6">
      <w:pPr>
        <w:spacing w:line="360" w:lineRule="auto"/>
        <w:jc w:val="both"/>
        <w:rPr>
          <w:del w:id="3628" w:author="Yael Armon" w:date="2022-07-03T15:15:00Z"/>
          <w:rFonts w:asciiTheme="minorBidi" w:hAnsiTheme="minorBidi"/>
          <w:sz w:val="24"/>
          <w:szCs w:val="24"/>
          <w:rtl/>
        </w:rPr>
      </w:pPr>
      <w:del w:id="3629" w:author="Yael Armon" w:date="2022-07-03T15:15:00Z">
        <w:r w:rsidRPr="00CD4282" w:rsidDel="00DE6623">
          <w:rPr>
            <w:rFonts w:asciiTheme="minorBidi" w:hAnsiTheme="minorBidi" w:hint="cs"/>
            <w:sz w:val="24"/>
            <w:szCs w:val="24"/>
            <w:rtl/>
          </w:rPr>
          <w:delText>ה</w:delText>
        </w:r>
        <w:r w:rsidRPr="00CD4282" w:rsidDel="00DE6623">
          <w:rPr>
            <w:rFonts w:asciiTheme="minorBidi" w:hAnsiTheme="minorBidi"/>
            <w:sz w:val="24"/>
            <w:szCs w:val="24"/>
            <w:rtl/>
          </w:rPr>
          <w:delText>צל</w:delText>
        </w:r>
        <w:r w:rsidRPr="00CD4282" w:rsidDel="00DE6623">
          <w:rPr>
            <w:rFonts w:asciiTheme="minorBidi" w:hAnsiTheme="minorBidi" w:hint="cs"/>
            <w:sz w:val="24"/>
            <w:szCs w:val="24"/>
            <w:rtl/>
          </w:rPr>
          <w:delText xml:space="preserve">ת מזון בהיקף של </w:delText>
        </w:r>
        <w:r w:rsidDel="00DE6623">
          <w:rPr>
            <w:rFonts w:asciiTheme="minorBidi" w:hAnsiTheme="minorBidi" w:hint="cs"/>
            <w:sz w:val="24"/>
            <w:szCs w:val="24"/>
            <w:rtl/>
          </w:rPr>
          <w:delText>כ-6</w:delText>
        </w:r>
        <w:r w:rsidRPr="00CD4282" w:rsidDel="00DE6623">
          <w:rPr>
            <w:rFonts w:asciiTheme="minorBidi" w:hAnsiTheme="minorBidi" w:hint="cs"/>
            <w:sz w:val="24"/>
            <w:szCs w:val="24"/>
            <w:rtl/>
          </w:rPr>
          <w:delText>00 אלף</w:delText>
        </w:r>
        <w:r w:rsidRPr="00CD4282" w:rsidDel="00DE6623">
          <w:rPr>
            <w:rFonts w:asciiTheme="minorBidi" w:hAnsiTheme="minorBidi"/>
            <w:sz w:val="24"/>
            <w:szCs w:val="24"/>
            <w:rtl/>
          </w:rPr>
          <w:delText xml:space="preserve"> </w:delText>
        </w:r>
        <w:r w:rsidDel="00DE6623">
          <w:rPr>
            <w:rFonts w:asciiTheme="minorBidi" w:hAnsiTheme="minorBidi"/>
            <w:sz w:val="24"/>
            <w:szCs w:val="24"/>
            <w:rtl/>
          </w:rPr>
          <w:delText>טונות</w:delText>
        </w:r>
        <w:r w:rsidRPr="00CD4282" w:rsidDel="00DE6623">
          <w:rPr>
            <w:rFonts w:asciiTheme="minorBidi" w:hAnsiTheme="minorBidi"/>
            <w:sz w:val="24"/>
            <w:szCs w:val="24"/>
            <w:rtl/>
          </w:rPr>
          <w:delText xml:space="preserve"> מזון אבוד בשנה,</w:delText>
        </w:r>
        <w:r w:rsidRPr="001848E0" w:rsidDel="00DE6623">
          <w:rPr>
            <w:rFonts w:asciiTheme="minorBidi" w:hAnsiTheme="minorBidi"/>
            <w:sz w:val="24"/>
            <w:szCs w:val="24"/>
            <w:rtl/>
          </w:rPr>
          <w:delText xml:space="preserve"> המהווים כ-</w:delText>
        </w:r>
        <w:r w:rsidRPr="001848E0" w:rsidDel="00DE6623">
          <w:rPr>
            <w:rFonts w:asciiTheme="minorBidi" w:hAnsiTheme="minorBidi" w:hint="cs"/>
            <w:sz w:val="24"/>
            <w:szCs w:val="24"/>
            <w:rtl/>
          </w:rPr>
          <w:delText>2</w:delText>
        </w:r>
        <w:r w:rsidDel="00DE6623">
          <w:rPr>
            <w:rFonts w:asciiTheme="minorBidi" w:hAnsiTheme="minorBidi" w:hint="cs"/>
            <w:sz w:val="24"/>
            <w:szCs w:val="24"/>
            <w:rtl/>
          </w:rPr>
          <w:delText>5</w:delText>
        </w:r>
        <w:r w:rsidRPr="001848E0" w:rsidDel="00DE6623">
          <w:rPr>
            <w:rFonts w:asciiTheme="minorBidi" w:hAnsiTheme="minorBidi" w:hint="cs"/>
            <w:sz w:val="24"/>
            <w:szCs w:val="24"/>
            <w:rtl/>
          </w:rPr>
          <w:delText>%</w:delText>
        </w:r>
        <w:r w:rsidRPr="001848E0" w:rsidDel="00DE6623">
          <w:rPr>
            <w:rFonts w:asciiTheme="minorBidi" w:hAnsiTheme="minorBidi"/>
            <w:sz w:val="24"/>
            <w:szCs w:val="24"/>
            <w:rtl/>
          </w:rPr>
          <w:delText xml:space="preserve"> מהיקף המזון האבוד בישראל,</w:delText>
        </w:r>
        <w:r w:rsidRPr="00AA430F" w:rsidDel="00DE6623">
          <w:rPr>
            <w:rFonts w:asciiTheme="minorBidi" w:hAnsiTheme="minorBidi"/>
            <w:sz w:val="24"/>
            <w:szCs w:val="24"/>
            <w:rtl/>
          </w:rPr>
          <w:delText xml:space="preserve"> תאפשר להשלים את מלוא פער צריכת המזון ביחס להוצאה הנורמטיבית של האוכלוסייה הישראלית </w:delText>
        </w:r>
        <w:r w:rsidRPr="008E004F" w:rsidDel="00DE6623">
          <w:rPr>
            <w:rFonts w:asciiTheme="minorBidi" w:hAnsiTheme="minorBidi"/>
            <w:sz w:val="24"/>
            <w:szCs w:val="24"/>
            <w:rtl/>
          </w:rPr>
          <w:delText>הנמצאת באי-ב</w:delText>
        </w:r>
        <w:r w:rsidRPr="008E004F" w:rsidDel="00DE6623">
          <w:rPr>
            <w:rFonts w:asciiTheme="minorBidi" w:hAnsiTheme="minorBidi" w:hint="cs"/>
            <w:sz w:val="24"/>
            <w:szCs w:val="24"/>
            <w:rtl/>
          </w:rPr>
          <w:delText>יט</w:delText>
        </w:r>
        <w:r w:rsidRPr="008E004F" w:rsidDel="00DE6623">
          <w:rPr>
            <w:rFonts w:asciiTheme="minorBidi" w:hAnsiTheme="minorBidi"/>
            <w:sz w:val="24"/>
            <w:szCs w:val="24"/>
            <w:rtl/>
          </w:rPr>
          <w:delText xml:space="preserve">חון תזונתי. </w:delText>
        </w:r>
        <w:r w:rsidRPr="008E004F" w:rsidDel="00DE6623">
          <w:rPr>
            <w:rFonts w:asciiTheme="minorBidi" w:hAnsiTheme="minorBidi" w:hint="cs"/>
            <w:sz w:val="24"/>
            <w:szCs w:val="24"/>
            <w:rtl/>
          </w:rPr>
          <w:delText>על</w:delText>
        </w:r>
        <w:r w:rsidRPr="008E004F" w:rsidDel="00DE6623">
          <w:rPr>
            <w:rFonts w:asciiTheme="minorBidi" w:hAnsiTheme="minorBidi"/>
            <w:sz w:val="24"/>
            <w:szCs w:val="24"/>
            <w:rtl/>
          </w:rPr>
          <w:delText xml:space="preserve"> פי תחשיבי </w:delText>
        </w:r>
        <w:r w:rsidRPr="008E004F" w:rsidDel="00DE6623">
          <w:rPr>
            <w:rFonts w:asciiTheme="minorBidi" w:hAnsiTheme="minorBidi"/>
            <w:sz w:val="24"/>
            <w:szCs w:val="24"/>
          </w:rPr>
          <w:delText>BDO</w:delText>
        </w:r>
        <w:r w:rsidRPr="008E004F" w:rsidDel="00DE6623">
          <w:rPr>
            <w:rFonts w:asciiTheme="minorBidi" w:hAnsiTheme="minorBidi"/>
            <w:sz w:val="24"/>
            <w:szCs w:val="24"/>
            <w:rtl/>
          </w:rPr>
          <w:delText xml:space="preserve"> ולקט ישראל מכפיל ההצלה הינו</w:delText>
        </w:r>
        <w:r w:rsidDel="00DE6623">
          <w:rPr>
            <w:rFonts w:asciiTheme="minorBidi" w:hAnsiTheme="minorBidi" w:hint="cs"/>
            <w:sz w:val="24"/>
            <w:szCs w:val="24"/>
            <w:rtl/>
          </w:rPr>
          <w:delText xml:space="preserve"> </w:delText>
        </w:r>
        <w:r w:rsidRPr="008E004F" w:rsidDel="00DE6623">
          <w:rPr>
            <w:rFonts w:asciiTheme="minorBidi" w:hAnsiTheme="minorBidi"/>
            <w:sz w:val="24"/>
            <w:szCs w:val="24"/>
            <w:rtl/>
          </w:rPr>
          <w:delText>3.6</w:delText>
        </w:r>
        <w:r w:rsidRPr="00125157" w:rsidDel="00DE6623">
          <w:rPr>
            <w:rFonts w:asciiTheme="minorBidi" w:hAnsiTheme="minorBidi" w:hint="cs"/>
            <w:sz w:val="24"/>
            <w:szCs w:val="24"/>
            <w:rtl/>
          </w:rPr>
          <w:delText xml:space="preserve"> </w:delText>
        </w:r>
        <w:r w:rsidDel="00DE6623">
          <w:rPr>
            <w:rFonts w:asciiTheme="minorBidi" w:hAnsiTheme="minorBidi" w:hint="cs"/>
            <w:sz w:val="24"/>
            <w:szCs w:val="24"/>
            <w:rtl/>
          </w:rPr>
          <w:delText xml:space="preserve">ובשקלול </w:delText>
        </w:r>
        <w:r w:rsidRPr="00E005C7" w:rsidDel="00DE6623">
          <w:rPr>
            <w:rFonts w:asciiTheme="minorBidi" w:hAnsiTheme="minorBidi" w:cs="Arial"/>
            <w:sz w:val="24"/>
            <w:szCs w:val="24"/>
            <w:rtl/>
          </w:rPr>
          <w:delText>פליטות גזי החממה</w:delText>
        </w:r>
        <w:r w:rsidDel="00DE6623">
          <w:rPr>
            <w:rFonts w:asciiTheme="minorBidi" w:hAnsiTheme="minorBidi" w:cs="Arial" w:hint="cs"/>
            <w:sz w:val="24"/>
            <w:szCs w:val="24"/>
            <w:rtl/>
          </w:rPr>
          <w:delText xml:space="preserve">, </w:delText>
        </w:r>
        <w:r w:rsidRPr="00E005C7" w:rsidDel="00DE6623">
          <w:rPr>
            <w:rFonts w:asciiTheme="minorBidi" w:hAnsiTheme="minorBidi" w:cs="Arial"/>
            <w:sz w:val="24"/>
            <w:szCs w:val="24"/>
            <w:rtl/>
          </w:rPr>
          <w:delText xml:space="preserve">מזהמי אוויר </w:delText>
        </w:r>
        <w:r w:rsidDel="00DE6623">
          <w:rPr>
            <w:rFonts w:asciiTheme="minorBidi" w:hAnsiTheme="minorBidi" w:cs="Arial" w:hint="cs"/>
            <w:sz w:val="24"/>
            <w:szCs w:val="24"/>
            <w:rtl/>
          </w:rPr>
          <w:delText xml:space="preserve">וטיפול בפסולת </w:delText>
        </w:r>
        <w:r w:rsidDel="00DE6623">
          <w:rPr>
            <w:rFonts w:asciiTheme="minorBidi" w:hAnsiTheme="minorBidi" w:hint="cs"/>
            <w:sz w:val="24"/>
            <w:szCs w:val="24"/>
            <w:rtl/>
          </w:rPr>
          <w:delText>מכפיל ההצלה הינו 4.2</w:delText>
        </w:r>
        <w:r w:rsidRPr="008E004F" w:rsidDel="00DE6623">
          <w:rPr>
            <w:rFonts w:asciiTheme="minorBidi" w:hAnsiTheme="minorBidi"/>
            <w:sz w:val="24"/>
            <w:szCs w:val="24"/>
            <w:rtl/>
          </w:rPr>
          <w:delText xml:space="preserve">, </w:delText>
        </w:r>
        <w:r w:rsidDel="00DE6623">
          <w:rPr>
            <w:rFonts w:asciiTheme="minorBidi" w:hAnsiTheme="minorBidi" w:hint="cs"/>
            <w:sz w:val="24"/>
            <w:szCs w:val="24"/>
            <w:rtl/>
          </w:rPr>
          <w:delText>ו</w:delText>
        </w:r>
        <w:r w:rsidRPr="008E004F" w:rsidDel="00DE6623">
          <w:rPr>
            <w:rFonts w:asciiTheme="minorBidi" w:hAnsiTheme="minorBidi" w:hint="cs"/>
            <w:sz w:val="24"/>
            <w:szCs w:val="24"/>
            <w:rtl/>
          </w:rPr>
          <w:delText>משמעו</w:delText>
        </w:r>
        <w:r w:rsidRPr="008E004F" w:rsidDel="00DE6623">
          <w:rPr>
            <w:rFonts w:asciiTheme="minorBidi" w:hAnsiTheme="minorBidi"/>
            <w:sz w:val="24"/>
            <w:szCs w:val="24"/>
            <w:rtl/>
          </w:rPr>
          <w:delText xml:space="preserve">, </w:delText>
        </w:r>
        <w:r w:rsidRPr="008E004F" w:rsidDel="00DE6623">
          <w:rPr>
            <w:rFonts w:asciiTheme="minorBidi" w:hAnsiTheme="minorBidi" w:hint="cs"/>
            <w:sz w:val="24"/>
            <w:szCs w:val="24"/>
            <w:rtl/>
          </w:rPr>
          <w:delText>שכל</w:delText>
        </w:r>
        <w:r w:rsidRPr="008E004F" w:rsidDel="00DE6623">
          <w:rPr>
            <w:rFonts w:asciiTheme="minorBidi" w:hAnsiTheme="minorBidi"/>
            <w:sz w:val="24"/>
            <w:szCs w:val="24"/>
            <w:rtl/>
          </w:rPr>
          <w:delText xml:space="preserve"> </w:delText>
        </w:r>
        <w:r w:rsidRPr="008E004F" w:rsidDel="00DE6623">
          <w:rPr>
            <w:rFonts w:asciiTheme="minorBidi" w:hAnsiTheme="minorBidi" w:hint="cs"/>
            <w:sz w:val="24"/>
            <w:szCs w:val="24"/>
            <w:rtl/>
          </w:rPr>
          <w:delText>שקל</w:delText>
        </w:r>
        <w:r w:rsidRPr="008E004F" w:rsidDel="00DE6623">
          <w:rPr>
            <w:rFonts w:asciiTheme="minorBidi" w:hAnsiTheme="minorBidi"/>
            <w:sz w:val="24"/>
            <w:szCs w:val="24"/>
            <w:rtl/>
          </w:rPr>
          <w:delText xml:space="preserve"> </w:delText>
        </w:r>
        <w:r w:rsidRPr="008E004F" w:rsidDel="00DE6623">
          <w:rPr>
            <w:rFonts w:asciiTheme="minorBidi" w:hAnsiTheme="minorBidi" w:hint="cs"/>
            <w:sz w:val="24"/>
            <w:szCs w:val="24"/>
            <w:rtl/>
          </w:rPr>
          <w:delText>המושקע</w:delText>
        </w:r>
        <w:r w:rsidRPr="008E004F" w:rsidDel="00DE6623">
          <w:rPr>
            <w:rFonts w:asciiTheme="minorBidi" w:hAnsiTheme="minorBidi"/>
            <w:sz w:val="24"/>
            <w:szCs w:val="24"/>
            <w:rtl/>
          </w:rPr>
          <w:delText xml:space="preserve"> </w:delText>
        </w:r>
        <w:r w:rsidRPr="008E004F" w:rsidDel="00DE6623">
          <w:rPr>
            <w:rFonts w:asciiTheme="minorBidi" w:hAnsiTheme="minorBidi" w:hint="cs"/>
            <w:sz w:val="24"/>
            <w:szCs w:val="24"/>
            <w:rtl/>
          </w:rPr>
          <w:delText>בהצלת</w:delText>
        </w:r>
        <w:r w:rsidRPr="008E004F" w:rsidDel="00DE6623">
          <w:rPr>
            <w:rFonts w:asciiTheme="minorBidi" w:hAnsiTheme="minorBidi"/>
            <w:sz w:val="24"/>
            <w:szCs w:val="24"/>
            <w:rtl/>
          </w:rPr>
          <w:delText xml:space="preserve"> </w:delText>
        </w:r>
        <w:r w:rsidRPr="008E004F" w:rsidDel="00DE6623">
          <w:rPr>
            <w:rFonts w:asciiTheme="minorBidi" w:hAnsiTheme="minorBidi" w:hint="cs"/>
            <w:sz w:val="24"/>
            <w:szCs w:val="24"/>
            <w:rtl/>
          </w:rPr>
          <w:delText>מזון</w:delText>
        </w:r>
        <w:r w:rsidRPr="008E004F" w:rsidDel="00DE6623">
          <w:rPr>
            <w:rFonts w:asciiTheme="minorBidi" w:hAnsiTheme="minorBidi"/>
            <w:sz w:val="24"/>
            <w:szCs w:val="24"/>
            <w:rtl/>
          </w:rPr>
          <w:delText xml:space="preserve"> - </w:delText>
        </w:r>
        <w:r w:rsidRPr="008E004F" w:rsidDel="00DE6623">
          <w:rPr>
            <w:rFonts w:asciiTheme="minorBidi" w:hAnsiTheme="minorBidi" w:hint="cs"/>
            <w:sz w:val="24"/>
            <w:szCs w:val="24"/>
            <w:rtl/>
          </w:rPr>
          <w:delText>מציל</w:delText>
        </w:r>
        <w:r w:rsidRPr="008E004F" w:rsidDel="00DE6623">
          <w:rPr>
            <w:rFonts w:asciiTheme="minorBidi" w:hAnsiTheme="minorBidi"/>
            <w:sz w:val="24"/>
            <w:szCs w:val="24"/>
            <w:rtl/>
          </w:rPr>
          <w:delText xml:space="preserve"> </w:delText>
        </w:r>
        <w:r w:rsidRPr="008E004F" w:rsidDel="00DE6623">
          <w:rPr>
            <w:rFonts w:asciiTheme="minorBidi" w:hAnsiTheme="minorBidi" w:hint="cs"/>
            <w:sz w:val="24"/>
            <w:szCs w:val="24"/>
            <w:rtl/>
          </w:rPr>
          <w:delText>מזון</w:delText>
        </w:r>
        <w:r w:rsidRPr="008E004F" w:rsidDel="00DE6623">
          <w:rPr>
            <w:rFonts w:asciiTheme="minorBidi" w:hAnsiTheme="minorBidi"/>
            <w:sz w:val="24"/>
            <w:szCs w:val="24"/>
            <w:rtl/>
          </w:rPr>
          <w:delText xml:space="preserve"> </w:delText>
        </w:r>
        <w:r w:rsidRPr="008E004F" w:rsidDel="00DE6623">
          <w:rPr>
            <w:rFonts w:asciiTheme="minorBidi" w:hAnsiTheme="minorBidi" w:hint="cs"/>
            <w:sz w:val="24"/>
            <w:szCs w:val="24"/>
            <w:rtl/>
          </w:rPr>
          <w:delText>בשווי</w:delText>
        </w:r>
        <w:r w:rsidRPr="008E004F" w:rsidDel="00DE6623">
          <w:rPr>
            <w:rFonts w:asciiTheme="minorBidi" w:hAnsiTheme="minorBidi"/>
            <w:sz w:val="24"/>
            <w:szCs w:val="24"/>
            <w:rtl/>
          </w:rPr>
          <w:delText xml:space="preserve"> 3.6 ₪</w:delText>
        </w:r>
        <w:r w:rsidDel="00DE6623">
          <w:rPr>
            <w:rFonts w:asciiTheme="minorBidi" w:hAnsiTheme="minorBidi" w:hint="cs"/>
            <w:sz w:val="24"/>
            <w:szCs w:val="24"/>
            <w:rtl/>
          </w:rPr>
          <w:delText xml:space="preserve"> וב-4.2 ₪ בהתאמה</w:delText>
        </w:r>
        <w:r w:rsidRPr="008E004F"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לפי מכפיל זה, </w:delText>
        </w:r>
        <w:r w:rsidRPr="00643ACD" w:rsidDel="00DE6623">
          <w:rPr>
            <w:rFonts w:asciiTheme="minorBidi" w:hAnsiTheme="minorBidi" w:hint="cs"/>
            <w:sz w:val="24"/>
            <w:szCs w:val="24"/>
            <w:rtl/>
          </w:rPr>
          <w:delText>עלות</w:delText>
        </w:r>
        <w:r w:rsidRPr="00643ACD" w:rsidDel="00DE6623">
          <w:rPr>
            <w:rFonts w:asciiTheme="minorBidi" w:hAnsiTheme="minorBidi"/>
            <w:sz w:val="24"/>
            <w:szCs w:val="24"/>
            <w:rtl/>
          </w:rPr>
          <w:delText xml:space="preserve"> </w:delText>
        </w:r>
        <w:r w:rsidRPr="00643ACD" w:rsidDel="00DE6623">
          <w:rPr>
            <w:rFonts w:asciiTheme="minorBidi" w:hAnsiTheme="minorBidi" w:hint="cs"/>
            <w:sz w:val="24"/>
            <w:szCs w:val="24"/>
            <w:rtl/>
          </w:rPr>
          <w:delText>ההצלה</w:delText>
        </w:r>
        <w:r w:rsidRPr="00643ACD" w:rsidDel="00DE6623">
          <w:rPr>
            <w:rFonts w:asciiTheme="minorBidi" w:hAnsiTheme="minorBidi"/>
            <w:sz w:val="24"/>
            <w:szCs w:val="24"/>
            <w:rtl/>
          </w:rPr>
          <w:delText xml:space="preserve"> </w:delText>
        </w:r>
        <w:r w:rsidRPr="00643ACD" w:rsidDel="00DE6623">
          <w:rPr>
            <w:rFonts w:asciiTheme="minorBidi" w:hAnsiTheme="minorBidi" w:hint="cs"/>
            <w:sz w:val="24"/>
            <w:szCs w:val="24"/>
            <w:rtl/>
          </w:rPr>
          <w:delText>של</w:delText>
        </w:r>
        <w:r w:rsidRPr="00643ACD" w:rsidDel="00DE6623">
          <w:rPr>
            <w:rFonts w:asciiTheme="minorBidi" w:hAnsiTheme="minorBidi"/>
            <w:sz w:val="24"/>
            <w:szCs w:val="24"/>
            <w:rtl/>
          </w:rPr>
          <w:delText xml:space="preserve"> </w:delText>
        </w:r>
        <w:r w:rsidRPr="00643ACD" w:rsidDel="00DE6623">
          <w:rPr>
            <w:rFonts w:asciiTheme="minorBidi" w:hAnsiTheme="minorBidi" w:hint="cs"/>
            <w:sz w:val="24"/>
            <w:szCs w:val="24"/>
            <w:rtl/>
          </w:rPr>
          <w:delText>מזון</w:delText>
        </w:r>
        <w:r w:rsidRPr="00643ACD" w:rsidDel="00DE6623">
          <w:rPr>
            <w:rFonts w:asciiTheme="minorBidi" w:hAnsiTheme="minorBidi"/>
            <w:sz w:val="24"/>
            <w:szCs w:val="24"/>
            <w:rtl/>
          </w:rPr>
          <w:delText xml:space="preserve"> </w:delText>
        </w:r>
        <w:r w:rsidRPr="00643ACD" w:rsidDel="00DE6623">
          <w:rPr>
            <w:rFonts w:asciiTheme="minorBidi" w:hAnsiTheme="minorBidi" w:hint="cs"/>
            <w:sz w:val="24"/>
            <w:szCs w:val="24"/>
            <w:rtl/>
          </w:rPr>
          <w:delText>בשווי</w:delText>
        </w:r>
        <w:r w:rsidRPr="00643ACD" w:rsidDel="00DE6623">
          <w:rPr>
            <w:rFonts w:asciiTheme="minorBidi" w:hAnsiTheme="minorBidi"/>
            <w:sz w:val="24"/>
            <w:szCs w:val="24"/>
            <w:rtl/>
          </w:rPr>
          <w:delText xml:space="preserve"> </w:delText>
        </w:r>
        <w:r w:rsidDel="00DE6623">
          <w:rPr>
            <w:rFonts w:asciiTheme="minorBidi" w:hAnsiTheme="minorBidi" w:hint="cs"/>
            <w:sz w:val="24"/>
            <w:szCs w:val="24"/>
            <w:rtl/>
          </w:rPr>
          <w:delText>3.9</w:delText>
        </w:r>
        <w:r w:rsidRPr="00643ACD" w:rsidDel="00DE6623">
          <w:rPr>
            <w:rFonts w:asciiTheme="minorBidi" w:hAnsiTheme="minorBidi"/>
            <w:sz w:val="24"/>
            <w:szCs w:val="24"/>
            <w:rtl/>
          </w:rPr>
          <w:delText xml:space="preserve"> </w:delText>
        </w:r>
        <w:r w:rsidRPr="00643ACD" w:rsidDel="00DE6623">
          <w:rPr>
            <w:rFonts w:asciiTheme="minorBidi" w:hAnsiTheme="minorBidi" w:hint="cs"/>
            <w:sz w:val="24"/>
            <w:szCs w:val="24"/>
            <w:rtl/>
          </w:rPr>
          <w:delText>מיליארד</w:delText>
        </w:r>
        <w:r w:rsidRPr="00643ACD" w:rsidDel="00DE6623">
          <w:rPr>
            <w:rFonts w:asciiTheme="minorBidi" w:hAnsiTheme="minorBidi"/>
            <w:sz w:val="24"/>
            <w:szCs w:val="24"/>
            <w:rtl/>
          </w:rPr>
          <w:delText xml:space="preserve"> ₪ </w:delText>
        </w:r>
        <w:r w:rsidDel="00DE6623">
          <w:rPr>
            <w:rStyle w:val="FootnoteReference"/>
            <w:rFonts w:asciiTheme="minorBidi" w:hAnsiTheme="minorBidi"/>
            <w:sz w:val="24"/>
            <w:szCs w:val="24"/>
            <w:rtl/>
          </w:rPr>
          <w:footnoteReference w:id="42"/>
        </w:r>
        <w:r w:rsidDel="00DE6623">
          <w:rPr>
            <w:rFonts w:asciiTheme="minorBidi" w:hAnsiTheme="minorBidi" w:hint="cs"/>
            <w:sz w:val="24"/>
            <w:szCs w:val="24"/>
            <w:rtl/>
          </w:rPr>
          <w:delText xml:space="preserve"> </w:delText>
        </w:r>
        <w:r w:rsidRPr="00643ACD" w:rsidDel="00DE6623">
          <w:rPr>
            <w:rFonts w:asciiTheme="minorBidi" w:hAnsiTheme="minorBidi"/>
            <w:sz w:val="24"/>
            <w:szCs w:val="24"/>
            <w:rtl/>
          </w:rPr>
          <w:delText xml:space="preserve">תהייה </w:delText>
        </w:r>
        <w:r w:rsidRPr="00643ACD" w:rsidDel="00DE6623">
          <w:rPr>
            <w:rFonts w:asciiTheme="minorBidi" w:hAnsiTheme="minorBidi" w:hint="cs"/>
            <w:sz w:val="24"/>
            <w:szCs w:val="24"/>
            <w:rtl/>
          </w:rPr>
          <w:delText>כ</w:delText>
        </w:r>
        <w:r w:rsidRPr="00643ACD" w:rsidDel="00DE6623">
          <w:rPr>
            <w:rFonts w:asciiTheme="minorBidi" w:hAnsiTheme="minorBidi"/>
            <w:sz w:val="24"/>
            <w:szCs w:val="24"/>
            <w:rtl/>
          </w:rPr>
          <w:delText>-</w:delText>
        </w:r>
        <w:r w:rsidDel="00DE6623">
          <w:rPr>
            <w:rFonts w:asciiTheme="minorBidi" w:hAnsiTheme="minorBidi" w:hint="cs"/>
            <w:sz w:val="24"/>
            <w:szCs w:val="24"/>
            <w:rtl/>
          </w:rPr>
          <w:delText xml:space="preserve">1.1 מיליארד </w:delText>
        </w:r>
        <w:r w:rsidRPr="00643ACD" w:rsidDel="00DE6623">
          <w:rPr>
            <w:rFonts w:asciiTheme="minorBidi" w:hAnsiTheme="minorBidi" w:hint="cs"/>
            <w:sz w:val="24"/>
            <w:szCs w:val="24"/>
            <w:rtl/>
          </w:rPr>
          <w:delText>₪</w:delText>
        </w:r>
        <w:r w:rsidRPr="00643ACD" w:rsidDel="00DE6623">
          <w:rPr>
            <w:rFonts w:asciiTheme="minorBidi" w:hAnsiTheme="minorBidi"/>
            <w:sz w:val="24"/>
            <w:szCs w:val="24"/>
            <w:rtl/>
          </w:rPr>
          <w:delText xml:space="preserve"> </w:delText>
        </w:r>
        <w:r w:rsidRPr="003C40C2" w:rsidDel="00DE6623">
          <w:rPr>
            <w:rFonts w:asciiTheme="minorBidi" w:hAnsiTheme="minorBidi" w:hint="cs"/>
            <w:sz w:val="24"/>
            <w:szCs w:val="24"/>
            <w:rtl/>
          </w:rPr>
          <w:delText>בלבד</w:delText>
        </w:r>
        <w:r w:rsidRPr="003C40C2" w:rsidDel="00DE6623">
          <w:rPr>
            <w:rFonts w:asciiTheme="minorBidi" w:hAnsiTheme="minorBidi"/>
            <w:sz w:val="24"/>
            <w:szCs w:val="24"/>
            <w:rtl/>
          </w:rPr>
          <w:delText>.</w:delText>
        </w:r>
        <w:r w:rsidRPr="00643ACD" w:rsidDel="00DE6623">
          <w:rPr>
            <w:rFonts w:asciiTheme="minorBidi" w:hAnsiTheme="minorBidi"/>
            <w:sz w:val="24"/>
            <w:szCs w:val="24"/>
            <w:rtl/>
          </w:rPr>
          <w:delText xml:space="preserve"> </w:delText>
        </w:r>
        <w:r w:rsidDel="00DE6623">
          <w:rPr>
            <w:rFonts w:asciiTheme="minorBidi" w:hAnsiTheme="minorBidi" w:hint="cs"/>
            <w:sz w:val="24"/>
            <w:szCs w:val="24"/>
            <w:rtl/>
          </w:rPr>
          <w:delText>עלות זו של 3.9 מיליארד ₪</w:delText>
        </w:r>
        <w:r w:rsidRPr="008E004F" w:rsidDel="00DE6623">
          <w:rPr>
            <w:rFonts w:asciiTheme="minorBidi" w:hAnsiTheme="minorBidi" w:hint="cs"/>
            <w:sz w:val="24"/>
            <w:szCs w:val="24"/>
            <w:rtl/>
          </w:rPr>
          <w:delText xml:space="preserve"> </w:delText>
        </w:r>
        <w:r w:rsidDel="00DE6623">
          <w:rPr>
            <w:rFonts w:asciiTheme="minorBidi" w:hAnsiTheme="minorBidi" w:hint="cs"/>
            <w:sz w:val="24"/>
            <w:szCs w:val="24"/>
            <w:rtl/>
          </w:rPr>
          <w:delText>-</w:delText>
        </w:r>
        <w:r w:rsidRPr="008E004F" w:rsidDel="00DE6623">
          <w:rPr>
            <w:rFonts w:asciiTheme="minorBidi" w:hAnsiTheme="minorBidi"/>
            <w:sz w:val="24"/>
            <w:szCs w:val="24"/>
            <w:rtl/>
          </w:rPr>
          <w:delText xml:space="preserve"> שוו</w:delText>
        </w:r>
        <w:r w:rsidDel="00DE6623">
          <w:rPr>
            <w:rFonts w:asciiTheme="minorBidi" w:hAnsiTheme="minorBidi" w:hint="cs"/>
            <w:sz w:val="24"/>
            <w:szCs w:val="24"/>
            <w:rtl/>
          </w:rPr>
          <w:delText>ת</w:delText>
        </w:r>
        <w:r w:rsidRPr="00AA430F" w:rsidDel="00DE6623">
          <w:rPr>
            <w:rFonts w:asciiTheme="minorBidi" w:hAnsiTheme="minorBidi"/>
            <w:sz w:val="24"/>
            <w:szCs w:val="24"/>
            <w:rtl/>
          </w:rPr>
          <w:delText xml:space="preserve"> ערך למלוא ערך הפער בהוצאה על צריכת המזון של האוכלוסייה שהינה בעלת אי-ביטחון תזונתי ביחס לרמת הצריכה הנורמטיבית.</w:delText>
        </w:r>
      </w:del>
    </w:p>
    <w:p w14:paraId="41C75B7A" w14:textId="32AE70DF" w:rsidR="007B65A8" w:rsidRPr="00AA430F" w:rsidDel="00DE6623" w:rsidRDefault="007B65A8" w:rsidP="00C852E6">
      <w:pPr>
        <w:spacing w:line="360" w:lineRule="auto"/>
        <w:jc w:val="both"/>
        <w:rPr>
          <w:del w:id="3632" w:author="Yael Armon" w:date="2022-07-03T15:15:00Z"/>
          <w:rFonts w:asciiTheme="minorBidi" w:hAnsiTheme="minorBidi"/>
          <w:b/>
          <w:bCs/>
          <w:sz w:val="24"/>
          <w:szCs w:val="24"/>
          <w:rtl/>
        </w:rPr>
      </w:pPr>
      <w:del w:id="3633" w:author="Yael Armon" w:date="2022-07-03T15:15:00Z">
        <w:r w:rsidDel="00DE6623">
          <w:rPr>
            <w:rFonts w:asciiTheme="minorBidi" w:hAnsiTheme="minorBidi" w:hint="cs"/>
            <w:sz w:val="24"/>
            <w:szCs w:val="24"/>
            <w:rtl/>
          </w:rPr>
          <w:delText>ב</w:delText>
        </w:r>
        <w:r w:rsidRPr="00AA430F" w:rsidDel="00DE6623">
          <w:rPr>
            <w:rFonts w:asciiTheme="minorBidi" w:hAnsiTheme="minorBidi"/>
            <w:sz w:val="24"/>
            <w:szCs w:val="24"/>
            <w:rtl/>
          </w:rPr>
          <w:delText xml:space="preserve">כדי להביא למימון מלוא פער אי-הביטחון התזונתי שלא באמצעות הצלת מזון, נדרשת תמיכה בסך של </w:delText>
        </w:r>
        <w:r w:rsidDel="00DE6623">
          <w:rPr>
            <w:rFonts w:asciiTheme="minorBidi" w:hAnsiTheme="minorBidi" w:hint="cs"/>
            <w:sz w:val="24"/>
            <w:szCs w:val="24"/>
            <w:rtl/>
          </w:rPr>
          <w:delText xml:space="preserve">כ-3.9 </w:delText>
        </w:r>
        <w:r w:rsidRPr="00AA430F" w:rsidDel="00DE6623">
          <w:rPr>
            <w:rFonts w:asciiTheme="minorBidi" w:hAnsiTheme="minorBidi"/>
            <w:sz w:val="24"/>
            <w:szCs w:val="24"/>
            <w:rtl/>
          </w:rPr>
          <w:delText xml:space="preserve">מיליארד ₪ לשנה. </w:delText>
        </w:r>
        <w:r w:rsidDel="00DE6623">
          <w:rPr>
            <w:rFonts w:asciiTheme="minorBidi" w:hAnsiTheme="minorBidi" w:hint="cs"/>
            <w:sz w:val="24"/>
            <w:szCs w:val="24"/>
            <w:rtl/>
          </w:rPr>
          <w:delText>על כן, ל</w:delText>
        </w:r>
        <w:r w:rsidRPr="00AA430F" w:rsidDel="00DE6623">
          <w:rPr>
            <w:rFonts w:asciiTheme="minorBidi" w:hAnsiTheme="minorBidi"/>
            <w:sz w:val="24"/>
            <w:szCs w:val="24"/>
            <w:rtl/>
          </w:rPr>
          <w:delText xml:space="preserve">הצלת מזון עדיפות ברורה ביחס לחלופה של השלמת פער אי-הביטחון התזונתי באמצעות מתן קצבאות, תרומות, סובסידיות או תמיכות לנזקקים. הצלת מזון מאפשרת להגיע ליעד חברתי זהה, בעלות נמוכה באופן </w:delText>
        </w:r>
        <w:r w:rsidRPr="00E15207" w:rsidDel="00DE6623">
          <w:rPr>
            <w:rFonts w:asciiTheme="minorBidi" w:hAnsiTheme="minorBidi"/>
            <w:sz w:val="24"/>
            <w:szCs w:val="24"/>
            <w:rtl/>
          </w:rPr>
          <w:delText xml:space="preserve">משמעותי, </w:delText>
        </w:r>
        <w:r w:rsidRPr="00E15207" w:rsidDel="00DE6623">
          <w:rPr>
            <w:rFonts w:asciiTheme="minorBidi" w:hAnsiTheme="minorBidi" w:hint="cs"/>
            <w:sz w:val="24"/>
            <w:szCs w:val="24"/>
            <w:rtl/>
          </w:rPr>
          <w:delText>כ-</w:delText>
        </w:r>
        <w:r w:rsidDel="00DE6623">
          <w:rPr>
            <w:rFonts w:asciiTheme="minorBidi" w:hAnsiTheme="minorBidi" w:hint="cs"/>
            <w:sz w:val="24"/>
            <w:szCs w:val="24"/>
            <w:rtl/>
          </w:rPr>
          <w:delText xml:space="preserve">1.1 מיליארד </w:delText>
        </w:r>
        <w:r w:rsidRPr="00E15207" w:rsidDel="00DE6623">
          <w:rPr>
            <w:rFonts w:asciiTheme="minorBidi" w:hAnsiTheme="minorBidi"/>
            <w:sz w:val="24"/>
            <w:szCs w:val="24"/>
            <w:rtl/>
          </w:rPr>
          <w:delText xml:space="preserve">₪ לשנה. כלומר, </w:delText>
        </w:r>
        <w:r w:rsidRPr="00E15207" w:rsidDel="00DE6623">
          <w:rPr>
            <w:rFonts w:asciiTheme="minorBidi" w:hAnsiTheme="minorBidi"/>
            <w:b/>
            <w:bCs/>
            <w:sz w:val="24"/>
            <w:szCs w:val="24"/>
            <w:rtl/>
          </w:rPr>
          <w:delText>הצלת מזון מאפשרת לצמצם את פער אי-הביטחון התזונתי תוך ח</w:delText>
        </w:r>
        <w:r w:rsidDel="00DE6623">
          <w:rPr>
            <w:rFonts w:asciiTheme="minorBidi" w:hAnsiTheme="minorBidi" w:hint="cs"/>
            <w:b/>
            <w:bCs/>
            <w:sz w:val="24"/>
            <w:szCs w:val="24"/>
            <w:rtl/>
          </w:rPr>
          <w:delText>י</w:delText>
        </w:r>
        <w:r w:rsidRPr="00E15207" w:rsidDel="00DE6623">
          <w:rPr>
            <w:rFonts w:asciiTheme="minorBidi" w:hAnsiTheme="minorBidi"/>
            <w:b/>
            <w:bCs/>
            <w:sz w:val="24"/>
            <w:szCs w:val="24"/>
            <w:rtl/>
          </w:rPr>
          <w:delText>סכון של כ-</w:delText>
        </w:r>
        <w:r w:rsidDel="00DE6623">
          <w:rPr>
            <w:rFonts w:asciiTheme="minorBidi" w:hAnsiTheme="minorBidi" w:hint="cs"/>
            <w:b/>
            <w:bCs/>
            <w:sz w:val="24"/>
            <w:szCs w:val="24"/>
            <w:rtl/>
          </w:rPr>
          <w:delText>72</w:delText>
        </w:r>
        <w:r w:rsidRPr="00E15207" w:rsidDel="00DE6623">
          <w:rPr>
            <w:rFonts w:asciiTheme="minorBidi" w:hAnsiTheme="minorBidi"/>
            <w:b/>
            <w:bCs/>
            <w:sz w:val="24"/>
            <w:szCs w:val="24"/>
            <w:rtl/>
          </w:rPr>
          <w:delText>% מהעלויות, ובנוסף יש לה יתרונות סביבתיים.</w:delText>
        </w:r>
        <w:r w:rsidRPr="00AA430F" w:rsidDel="00DE6623">
          <w:rPr>
            <w:rFonts w:asciiTheme="minorBidi" w:hAnsiTheme="minorBidi"/>
            <w:b/>
            <w:bCs/>
            <w:sz w:val="24"/>
            <w:szCs w:val="24"/>
            <w:rtl/>
          </w:rPr>
          <w:delText xml:space="preserve"> </w:delText>
        </w:r>
      </w:del>
    </w:p>
    <w:p w14:paraId="180D32CF" w14:textId="7872F223" w:rsidR="007B65A8" w:rsidDel="00DE6623" w:rsidRDefault="007B65A8">
      <w:pPr>
        <w:spacing w:line="360" w:lineRule="auto"/>
        <w:jc w:val="both"/>
        <w:rPr>
          <w:del w:id="3634" w:author="Yael Armon" w:date="2022-07-03T15:15:00Z"/>
          <w:rFonts w:asciiTheme="minorBidi" w:hAnsiTheme="minorBidi"/>
          <w:b/>
          <w:bCs/>
          <w:sz w:val="16"/>
          <w:szCs w:val="26"/>
        </w:rPr>
        <w:pPrChange w:id="3635" w:author="Yael Armon" w:date="2022-07-03T15:16:00Z">
          <w:pPr>
            <w:bidi w:val="0"/>
          </w:pPr>
        </w:pPrChange>
      </w:pPr>
      <w:del w:id="3636" w:author="Yael Armon" w:date="2022-07-03T15:15:00Z">
        <w:r w:rsidDel="00DE6623">
          <w:rPr>
            <w:rFonts w:asciiTheme="minorBidi" w:hAnsiTheme="minorBidi"/>
            <w:b/>
            <w:bCs/>
            <w:sz w:val="16"/>
            <w:szCs w:val="26"/>
            <w:rtl/>
          </w:rPr>
          <w:br w:type="page"/>
        </w:r>
      </w:del>
    </w:p>
    <w:p w14:paraId="4D6300B9" w14:textId="45C80757" w:rsidR="007B65A8" w:rsidRPr="00AA430F" w:rsidDel="00DE6623" w:rsidRDefault="007B65A8">
      <w:pPr>
        <w:spacing w:line="360" w:lineRule="auto"/>
        <w:jc w:val="both"/>
        <w:rPr>
          <w:del w:id="3637" w:author="Yael Armon" w:date="2022-07-03T15:15:00Z"/>
          <w:rFonts w:asciiTheme="minorBidi" w:hAnsiTheme="minorBidi"/>
          <w:b/>
          <w:bCs/>
          <w:sz w:val="16"/>
          <w:szCs w:val="26"/>
          <w:rtl/>
        </w:rPr>
        <w:pPrChange w:id="3638" w:author="Yael Armon" w:date="2022-07-03T15:16:00Z">
          <w:pPr>
            <w:jc w:val="center"/>
          </w:pPr>
        </w:pPrChange>
      </w:pPr>
      <w:del w:id="3639" w:author="Yael Armon" w:date="2022-07-03T15:15:00Z">
        <w:r w:rsidRPr="00AA430F" w:rsidDel="00DE6623">
          <w:rPr>
            <w:rFonts w:asciiTheme="minorBidi" w:hAnsiTheme="minorBidi"/>
            <w:b/>
            <w:bCs/>
            <w:sz w:val="16"/>
            <w:szCs w:val="26"/>
            <w:rtl/>
          </w:rPr>
          <w:delText xml:space="preserve">סיכום </w:delText>
        </w:r>
        <w:r w:rsidDel="00DE6623">
          <w:rPr>
            <w:rFonts w:asciiTheme="minorBidi" w:hAnsiTheme="minorBidi" w:hint="cs"/>
            <w:b/>
            <w:bCs/>
            <w:sz w:val="16"/>
            <w:szCs w:val="26"/>
            <w:rtl/>
          </w:rPr>
          <w:delText>הכדאיות</w:delText>
        </w:r>
        <w:r w:rsidRPr="00AA430F" w:rsidDel="00DE6623">
          <w:rPr>
            <w:rFonts w:asciiTheme="minorBidi" w:hAnsiTheme="minorBidi"/>
            <w:b/>
            <w:bCs/>
            <w:sz w:val="16"/>
            <w:szCs w:val="26"/>
            <w:rtl/>
          </w:rPr>
          <w:delText xml:space="preserve"> למשק הלאומי מהצלת מזון</w:delText>
        </w:r>
      </w:del>
    </w:p>
    <w:p w14:paraId="6A1F84A8" w14:textId="7E277DC9" w:rsidR="007B65A8" w:rsidRPr="00AA430F" w:rsidDel="00DE6623" w:rsidRDefault="007B65A8">
      <w:pPr>
        <w:spacing w:line="360" w:lineRule="auto"/>
        <w:jc w:val="both"/>
        <w:rPr>
          <w:del w:id="3640" w:author="Yael Armon" w:date="2022-07-03T15:15:00Z"/>
          <w:rFonts w:asciiTheme="minorBidi" w:hAnsiTheme="minorBidi"/>
          <w:sz w:val="20"/>
          <w:szCs w:val="20"/>
          <w:rtl/>
        </w:rPr>
        <w:pPrChange w:id="3641" w:author="Yael Armon" w:date="2022-07-03T15:16:00Z">
          <w:pPr>
            <w:jc w:val="center"/>
          </w:pPr>
        </w:pPrChange>
      </w:pPr>
      <w:del w:id="3642" w:author="Yael Armon" w:date="2022-07-03T15:15:00Z">
        <w:r w:rsidRPr="00AA430F" w:rsidDel="00DE6623">
          <w:rPr>
            <w:rFonts w:asciiTheme="minorBidi" w:hAnsiTheme="minorBidi"/>
            <w:sz w:val="20"/>
            <w:szCs w:val="20"/>
            <w:rtl/>
          </w:rPr>
          <w:delText>במיליוני ₪ לשנה</w:delText>
        </w:r>
      </w:del>
    </w:p>
    <w:tbl>
      <w:tblPr>
        <w:tblStyle w:val="MediumShading1-Accent1"/>
        <w:bidiVisual/>
        <w:tblW w:w="9242" w:type="dxa"/>
        <w:tblInd w:w="210" w:type="dxa"/>
        <w:tblLayout w:type="fixed"/>
        <w:tblLook w:val="04A0" w:firstRow="1" w:lastRow="0" w:firstColumn="1" w:lastColumn="0" w:noHBand="0" w:noVBand="1"/>
      </w:tblPr>
      <w:tblGrid>
        <w:gridCol w:w="3644"/>
        <w:gridCol w:w="1399"/>
        <w:gridCol w:w="1400"/>
        <w:gridCol w:w="1399"/>
        <w:gridCol w:w="1400"/>
      </w:tblGrid>
      <w:tr w:rsidR="007B65A8" w:rsidRPr="000A5AF7" w:rsidDel="00DE6623" w14:paraId="1D7AE5A9" w14:textId="278C1C10" w:rsidTr="00DD5FF2">
        <w:trPr>
          <w:cnfStyle w:val="100000000000" w:firstRow="1" w:lastRow="0" w:firstColumn="0" w:lastColumn="0" w:oddVBand="0" w:evenVBand="0" w:oddHBand="0" w:evenHBand="0" w:firstRowFirstColumn="0" w:firstRowLastColumn="0" w:lastRowFirstColumn="0" w:lastRowLastColumn="0"/>
          <w:trHeight w:val="430"/>
          <w:del w:id="3643" w:author="Yael Armon" w:date="2022-07-03T15:15:00Z"/>
        </w:trPr>
        <w:tc>
          <w:tcPr>
            <w:cnfStyle w:val="001000000000" w:firstRow="0" w:lastRow="0" w:firstColumn="1" w:lastColumn="0" w:oddVBand="0" w:evenVBand="0" w:oddHBand="0" w:evenHBand="0" w:firstRowFirstColumn="0" w:firstRowLastColumn="0" w:lastRowFirstColumn="0" w:lastRowLastColumn="0"/>
            <w:tcW w:w="3644" w:type="dxa"/>
            <w:vAlign w:val="center"/>
          </w:tcPr>
          <w:p w14:paraId="56311DDC" w14:textId="1E66B985" w:rsidR="007B65A8" w:rsidDel="00DE6623" w:rsidRDefault="007B65A8">
            <w:pPr>
              <w:spacing w:line="360" w:lineRule="auto"/>
              <w:jc w:val="both"/>
              <w:rPr>
                <w:del w:id="3644" w:author="Yael Armon" w:date="2022-07-03T15:15:00Z"/>
                <w:rFonts w:asciiTheme="minorBidi" w:hAnsiTheme="minorBidi" w:cs="Arial"/>
                <w:sz w:val="24"/>
                <w:szCs w:val="24"/>
                <w:rtl/>
              </w:rPr>
              <w:pPrChange w:id="3645" w:author="Yael Armon" w:date="2022-07-03T15:16:00Z">
                <w:pPr>
                  <w:jc w:val="center"/>
                </w:pPr>
              </w:pPrChange>
            </w:pPr>
            <w:del w:id="3646" w:author="Yael Armon" w:date="2022-07-03T15:15:00Z">
              <w:r w:rsidRPr="00F62374" w:rsidDel="00DE6623">
                <w:rPr>
                  <w:rFonts w:asciiTheme="minorBidi" w:hAnsiTheme="minorBidi" w:cs="Arial" w:hint="cs"/>
                  <w:sz w:val="24"/>
                  <w:szCs w:val="24"/>
                  <w:rtl/>
                </w:rPr>
                <w:delText>שיעור</w:delText>
              </w:r>
              <w:r w:rsidRPr="00F62374" w:rsidDel="00DE6623">
                <w:rPr>
                  <w:rFonts w:asciiTheme="minorBidi" w:hAnsiTheme="minorBidi" w:cs="Arial"/>
                  <w:sz w:val="24"/>
                  <w:szCs w:val="24"/>
                  <w:rtl/>
                </w:rPr>
                <w:delText xml:space="preserve"> </w:delText>
              </w:r>
              <w:r w:rsidRPr="00F62374" w:rsidDel="00DE6623">
                <w:rPr>
                  <w:rFonts w:asciiTheme="minorBidi" w:hAnsiTheme="minorBidi" w:cs="Arial" w:hint="cs"/>
                  <w:sz w:val="24"/>
                  <w:szCs w:val="24"/>
                  <w:rtl/>
                </w:rPr>
                <w:delText>הצלת</w:delText>
              </w:r>
              <w:r w:rsidRPr="00F62374" w:rsidDel="00DE6623">
                <w:rPr>
                  <w:rFonts w:asciiTheme="minorBidi" w:hAnsiTheme="minorBidi" w:cs="Arial"/>
                  <w:sz w:val="24"/>
                  <w:szCs w:val="24"/>
                  <w:rtl/>
                </w:rPr>
                <w:delText xml:space="preserve"> </w:delText>
              </w:r>
              <w:r w:rsidRPr="00F62374" w:rsidDel="00DE6623">
                <w:rPr>
                  <w:rFonts w:asciiTheme="minorBidi" w:hAnsiTheme="minorBidi" w:cs="Arial" w:hint="cs"/>
                  <w:sz w:val="24"/>
                  <w:szCs w:val="24"/>
                  <w:rtl/>
                </w:rPr>
                <w:delText>מזון</w:delText>
              </w:r>
            </w:del>
          </w:p>
          <w:p w14:paraId="3553724A" w14:textId="6932157D" w:rsidR="007B65A8" w:rsidRPr="00AA430F" w:rsidDel="00DE6623" w:rsidRDefault="007B65A8">
            <w:pPr>
              <w:spacing w:line="360" w:lineRule="auto"/>
              <w:jc w:val="both"/>
              <w:rPr>
                <w:del w:id="3647" w:author="Yael Armon" w:date="2022-07-03T15:15:00Z"/>
                <w:rFonts w:asciiTheme="minorBidi" w:hAnsiTheme="minorBidi"/>
                <w:sz w:val="24"/>
                <w:szCs w:val="24"/>
                <w:rtl/>
              </w:rPr>
              <w:pPrChange w:id="3648" w:author="Yael Armon" w:date="2022-07-03T15:16:00Z">
                <w:pPr>
                  <w:jc w:val="center"/>
                </w:pPr>
              </w:pPrChange>
            </w:pPr>
            <w:del w:id="3649" w:author="Yael Armon" w:date="2022-07-03T15:15:00Z">
              <w:r w:rsidRPr="00F62374" w:rsidDel="00DE6623">
                <w:rPr>
                  <w:rFonts w:asciiTheme="minorBidi" w:hAnsiTheme="minorBidi" w:cs="Arial" w:hint="cs"/>
                  <w:sz w:val="24"/>
                  <w:szCs w:val="24"/>
                  <w:rtl/>
                </w:rPr>
                <w:delText>מתוך</w:delText>
              </w:r>
              <w:r w:rsidRPr="00F62374" w:rsidDel="00DE6623">
                <w:rPr>
                  <w:rFonts w:asciiTheme="minorBidi" w:hAnsiTheme="minorBidi" w:cs="Arial"/>
                  <w:sz w:val="24"/>
                  <w:szCs w:val="24"/>
                  <w:rtl/>
                </w:rPr>
                <w:delText xml:space="preserve"> </w:delText>
              </w:r>
              <w:r w:rsidRPr="00F62374" w:rsidDel="00DE6623">
                <w:rPr>
                  <w:rFonts w:asciiTheme="minorBidi" w:hAnsiTheme="minorBidi" w:cs="Arial" w:hint="cs"/>
                  <w:sz w:val="24"/>
                  <w:szCs w:val="24"/>
                  <w:rtl/>
                </w:rPr>
                <w:delText>מזון</w:delText>
              </w:r>
              <w:r w:rsidRPr="00F62374" w:rsidDel="00DE6623">
                <w:rPr>
                  <w:rFonts w:asciiTheme="minorBidi" w:hAnsiTheme="minorBidi" w:cs="Arial"/>
                  <w:sz w:val="24"/>
                  <w:szCs w:val="24"/>
                  <w:rtl/>
                </w:rPr>
                <w:delText xml:space="preserve"> </w:delText>
              </w:r>
              <w:r w:rsidRPr="00F62374" w:rsidDel="00DE6623">
                <w:rPr>
                  <w:rFonts w:asciiTheme="minorBidi" w:hAnsiTheme="minorBidi" w:cs="Arial" w:hint="cs"/>
                  <w:sz w:val="24"/>
                  <w:szCs w:val="24"/>
                  <w:rtl/>
                </w:rPr>
                <w:delText>אבוד</w:delText>
              </w:r>
              <w:r w:rsidRPr="00F62374" w:rsidDel="00DE6623">
                <w:rPr>
                  <w:rFonts w:asciiTheme="minorBidi" w:hAnsiTheme="minorBidi" w:cs="Arial"/>
                  <w:sz w:val="24"/>
                  <w:szCs w:val="24"/>
                  <w:rtl/>
                </w:rPr>
                <w:delText xml:space="preserve"> </w:delText>
              </w:r>
            </w:del>
          </w:p>
        </w:tc>
        <w:tc>
          <w:tcPr>
            <w:tcW w:w="1399" w:type="dxa"/>
            <w:vAlign w:val="center"/>
          </w:tcPr>
          <w:p w14:paraId="5D5453E7" w14:textId="066AEE5C" w:rsidR="007B65A8"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650" w:author="Yael Armon" w:date="2022-07-03T15:15:00Z"/>
                <w:rFonts w:asciiTheme="minorBidi" w:hAnsiTheme="minorBidi"/>
                <w:sz w:val="24"/>
                <w:szCs w:val="24"/>
                <w:rtl/>
              </w:rPr>
              <w:pPrChange w:id="3651"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3652" w:author="Yael Armon" w:date="2022-07-03T15:15:00Z">
              <w:r w:rsidDel="00DE6623">
                <w:rPr>
                  <w:rFonts w:asciiTheme="minorBidi" w:hAnsiTheme="minorBidi" w:hint="cs"/>
                  <w:sz w:val="24"/>
                  <w:szCs w:val="24"/>
                  <w:rtl/>
                </w:rPr>
                <w:delText>כ-1.5</w:delText>
              </w:r>
              <w:r w:rsidRPr="00AA430F" w:rsidDel="00DE6623">
                <w:rPr>
                  <w:rFonts w:asciiTheme="minorBidi" w:hAnsiTheme="minorBidi"/>
                  <w:sz w:val="24"/>
                  <w:szCs w:val="24"/>
                  <w:rtl/>
                </w:rPr>
                <w:delText>%</w:delText>
              </w:r>
            </w:del>
          </w:p>
          <w:p w14:paraId="0723A8A7" w14:textId="6EBEE049" w:rsidR="007B65A8" w:rsidRPr="00AA430F"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653" w:author="Yael Armon" w:date="2022-07-03T15:15:00Z"/>
                <w:rFonts w:asciiTheme="minorBidi" w:hAnsiTheme="minorBidi"/>
                <w:sz w:val="24"/>
                <w:szCs w:val="24"/>
              </w:rPr>
              <w:pPrChange w:id="3654"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3655" w:author="Yael Armon" w:date="2022-07-03T15:15:00Z">
              <w:r w:rsidRPr="00AA430F" w:rsidDel="00DE6623">
                <w:rPr>
                  <w:rFonts w:asciiTheme="minorBidi" w:hAnsiTheme="minorBidi"/>
                  <w:sz w:val="24"/>
                  <w:szCs w:val="24"/>
                  <w:rtl/>
                </w:rPr>
                <w:delText>(מצב קיים)</w:delText>
              </w:r>
            </w:del>
          </w:p>
        </w:tc>
        <w:tc>
          <w:tcPr>
            <w:tcW w:w="1400" w:type="dxa"/>
            <w:vAlign w:val="center"/>
          </w:tcPr>
          <w:p w14:paraId="7E09B913" w14:textId="27462E34" w:rsidR="007B65A8" w:rsidRPr="00F62374"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656" w:author="Yael Armon" w:date="2022-07-03T15:15:00Z"/>
                <w:rFonts w:asciiTheme="minorBidi" w:hAnsiTheme="minorBidi"/>
                <w:sz w:val="24"/>
                <w:szCs w:val="24"/>
              </w:rPr>
              <w:pPrChange w:id="3657"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3658" w:author="Yael Armon" w:date="2022-07-03T15:15:00Z">
              <w:r w:rsidDel="00DE6623">
                <w:rPr>
                  <w:rFonts w:ascii="Arial" w:hAnsi="Arial" w:cs="Arial" w:hint="cs"/>
                  <w:color w:val="FFFFFF"/>
                  <w:sz w:val="24"/>
                  <w:szCs w:val="24"/>
                  <w:rtl/>
                </w:rPr>
                <w:delText>5</w:delText>
              </w:r>
              <w:r w:rsidRPr="00CE1D70" w:rsidDel="00DE6623">
                <w:rPr>
                  <w:rFonts w:ascii="Arial" w:hAnsi="Arial" w:cs="Arial"/>
                  <w:color w:val="FFFFFF"/>
                  <w:sz w:val="24"/>
                  <w:szCs w:val="24"/>
                  <w:rtl/>
                </w:rPr>
                <w:delText>%</w:delText>
              </w:r>
            </w:del>
          </w:p>
        </w:tc>
        <w:tc>
          <w:tcPr>
            <w:tcW w:w="1399" w:type="dxa"/>
            <w:vAlign w:val="center"/>
          </w:tcPr>
          <w:p w14:paraId="560E06C3" w14:textId="4814AED2" w:rsidR="007B65A8" w:rsidRPr="00F62374"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659" w:author="Yael Armon" w:date="2022-07-03T15:15:00Z"/>
                <w:rFonts w:asciiTheme="minorBidi" w:hAnsiTheme="minorBidi"/>
                <w:sz w:val="24"/>
                <w:szCs w:val="24"/>
              </w:rPr>
              <w:pPrChange w:id="3660"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3661" w:author="Yael Armon" w:date="2022-07-03T15:15:00Z">
              <w:r w:rsidDel="00DE6623">
                <w:rPr>
                  <w:rFonts w:ascii="Arial" w:hAnsi="Arial" w:cs="Arial" w:hint="cs"/>
                  <w:color w:val="FFFFFF"/>
                  <w:sz w:val="24"/>
                  <w:szCs w:val="24"/>
                  <w:rtl/>
                </w:rPr>
                <w:delText>10</w:delText>
              </w:r>
              <w:r w:rsidRPr="00CE1D70" w:rsidDel="00DE6623">
                <w:rPr>
                  <w:rFonts w:ascii="Arial" w:hAnsi="Arial" w:cs="Arial"/>
                  <w:color w:val="FFFFFF"/>
                  <w:sz w:val="24"/>
                  <w:szCs w:val="24"/>
                  <w:rtl/>
                </w:rPr>
                <w:delText>%</w:delText>
              </w:r>
            </w:del>
          </w:p>
        </w:tc>
        <w:tc>
          <w:tcPr>
            <w:tcW w:w="1400" w:type="dxa"/>
            <w:vAlign w:val="center"/>
          </w:tcPr>
          <w:p w14:paraId="7326403A" w14:textId="63AE0F41" w:rsidR="007B65A8" w:rsidRPr="00F62374" w:rsidDel="00DE6623" w:rsidRDefault="007B65A8">
            <w:pPr>
              <w:spacing w:line="360" w:lineRule="auto"/>
              <w:jc w:val="both"/>
              <w:cnfStyle w:val="100000000000" w:firstRow="1" w:lastRow="0" w:firstColumn="0" w:lastColumn="0" w:oddVBand="0" w:evenVBand="0" w:oddHBand="0" w:evenHBand="0" w:firstRowFirstColumn="0" w:firstRowLastColumn="0" w:lastRowFirstColumn="0" w:lastRowLastColumn="0"/>
              <w:rPr>
                <w:del w:id="3662" w:author="Yael Armon" w:date="2022-07-03T15:15:00Z"/>
                <w:rFonts w:asciiTheme="minorBidi" w:hAnsiTheme="minorBidi"/>
                <w:sz w:val="24"/>
                <w:szCs w:val="24"/>
              </w:rPr>
              <w:pPrChange w:id="3663" w:author="Yael Armon" w:date="2022-07-03T15:16:00Z">
                <w:pPr>
                  <w:bidi w:val="0"/>
                  <w:jc w:val="center"/>
                  <w:cnfStyle w:val="100000000000" w:firstRow="1" w:lastRow="0" w:firstColumn="0" w:lastColumn="0" w:oddVBand="0" w:evenVBand="0" w:oddHBand="0" w:evenHBand="0" w:firstRowFirstColumn="0" w:firstRowLastColumn="0" w:lastRowFirstColumn="0" w:lastRowLastColumn="0"/>
                </w:pPr>
              </w:pPrChange>
            </w:pPr>
            <w:del w:id="3664" w:author="Yael Armon" w:date="2022-07-03T15:15:00Z">
              <w:r w:rsidDel="00DE6623">
                <w:rPr>
                  <w:rFonts w:ascii="Arial" w:hAnsi="Arial" w:cs="Arial" w:hint="cs"/>
                  <w:color w:val="FFFFFF"/>
                  <w:sz w:val="24"/>
                  <w:szCs w:val="24"/>
                  <w:rtl/>
                </w:rPr>
                <w:delText>25</w:delText>
              </w:r>
              <w:r w:rsidDel="00DE6623">
                <w:rPr>
                  <w:rFonts w:ascii="Arial" w:hAnsi="Arial" w:cs="Arial"/>
                  <w:color w:val="FFFFFF"/>
                  <w:sz w:val="24"/>
                  <w:szCs w:val="24"/>
                </w:rPr>
                <w:delText>%</w:delText>
              </w:r>
            </w:del>
          </w:p>
        </w:tc>
      </w:tr>
      <w:tr w:rsidR="007B65A8" w:rsidRPr="000A5AF7" w:rsidDel="00DE6623" w14:paraId="0CAB2025" w14:textId="5DD6E4C0" w:rsidTr="00DD5FF2">
        <w:trPr>
          <w:cnfStyle w:val="000000100000" w:firstRow="0" w:lastRow="0" w:firstColumn="0" w:lastColumn="0" w:oddVBand="0" w:evenVBand="0" w:oddHBand="1" w:evenHBand="0" w:firstRowFirstColumn="0" w:firstRowLastColumn="0" w:lastRowFirstColumn="0" w:lastRowLastColumn="0"/>
          <w:del w:id="3665" w:author="Yael Armon" w:date="2022-07-03T15:15:00Z"/>
        </w:trPr>
        <w:tc>
          <w:tcPr>
            <w:cnfStyle w:val="001000000000" w:firstRow="0" w:lastRow="0" w:firstColumn="1" w:lastColumn="0" w:oddVBand="0" w:evenVBand="0" w:oddHBand="0" w:evenHBand="0" w:firstRowFirstColumn="0" w:firstRowLastColumn="0" w:lastRowFirstColumn="0" w:lastRowLastColumn="0"/>
            <w:tcW w:w="3644" w:type="dxa"/>
          </w:tcPr>
          <w:p w14:paraId="0EC95026" w14:textId="4003371E" w:rsidR="007B65A8" w:rsidRPr="00AC22E3" w:rsidDel="00DE6623" w:rsidRDefault="007B65A8">
            <w:pPr>
              <w:spacing w:line="360" w:lineRule="auto"/>
              <w:jc w:val="both"/>
              <w:rPr>
                <w:del w:id="3666" w:author="Yael Armon" w:date="2022-07-03T15:15:00Z"/>
                <w:rFonts w:asciiTheme="minorBidi" w:hAnsiTheme="minorBidi"/>
                <w:b w:val="0"/>
                <w:bCs w:val="0"/>
                <w:sz w:val="24"/>
                <w:szCs w:val="24"/>
                <w:rtl/>
              </w:rPr>
              <w:pPrChange w:id="3667" w:author="Yael Armon" w:date="2022-07-03T15:16:00Z">
                <w:pPr/>
              </w:pPrChange>
            </w:pPr>
            <w:del w:id="3668" w:author="Yael Armon" w:date="2022-07-03T15:15:00Z">
              <w:r w:rsidRPr="00AC22E3" w:rsidDel="00DE6623">
                <w:rPr>
                  <w:rFonts w:asciiTheme="minorBidi" w:hAnsiTheme="minorBidi"/>
                  <w:b w:val="0"/>
                  <w:bCs w:val="0"/>
                  <w:sz w:val="24"/>
                  <w:szCs w:val="24"/>
                  <w:rtl/>
                </w:rPr>
                <w:delText>היקף הצלת מזון ב</w:delText>
              </w:r>
              <w:r w:rsidRPr="00AC22E3" w:rsidDel="00DE6623">
                <w:rPr>
                  <w:rFonts w:asciiTheme="minorBidi" w:hAnsiTheme="minorBidi" w:hint="cs"/>
                  <w:b w:val="0"/>
                  <w:bCs w:val="0"/>
                  <w:sz w:val="24"/>
                  <w:szCs w:val="24"/>
                  <w:rtl/>
                </w:rPr>
                <w:delText xml:space="preserve">אלפי </w:delText>
              </w:r>
              <w:r w:rsidRPr="00AC22E3" w:rsidDel="00DE6623">
                <w:rPr>
                  <w:rFonts w:asciiTheme="minorBidi" w:hAnsiTheme="minorBidi"/>
                  <w:b w:val="0"/>
                  <w:bCs w:val="0"/>
                  <w:sz w:val="24"/>
                  <w:szCs w:val="24"/>
                  <w:rtl/>
                </w:rPr>
                <w:delText>טונות</w:delText>
              </w:r>
            </w:del>
          </w:p>
        </w:tc>
        <w:tc>
          <w:tcPr>
            <w:tcW w:w="1399" w:type="dxa"/>
            <w:vAlign w:val="center"/>
          </w:tcPr>
          <w:p w14:paraId="5C148DC8" w14:textId="2B4EB1DF"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669" w:author="Yael Armon" w:date="2022-07-03T15:15:00Z"/>
                <w:rFonts w:ascii="Arial" w:hAnsi="Arial" w:cs="Arial"/>
                <w:sz w:val="20"/>
                <w:szCs w:val="20"/>
              </w:rPr>
              <w:pPrChange w:id="3670"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671" w:author="Yael Armon" w:date="2022-07-03T15:15:00Z">
              <w:r w:rsidRPr="00AC22E3" w:rsidDel="00DE6623">
                <w:rPr>
                  <w:rFonts w:ascii="Arial" w:hAnsi="Arial" w:cs="Arial"/>
                  <w:sz w:val="20"/>
                  <w:szCs w:val="20"/>
                </w:rPr>
                <w:delText>40</w:delText>
              </w:r>
            </w:del>
          </w:p>
        </w:tc>
        <w:tc>
          <w:tcPr>
            <w:tcW w:w="1400" w:type="dxa"/>
            <w:vAlign w:val="center"/>
          </w:tcPr>
          <w:p w14:paraId="1B90128B" w14:textId="018A29DF"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672" w:author="Yael Armon" w:date="2022-07-03T15:15:00Z"/>
                <w:rFonts w:ascii="Arial" w:hAnsi="Arial" w:cs="Arial"/>
                <w:sz w:val="20"/>
                <w:szCs w:val="20"/>
              </w:rPr>
              <w:pPrChange w:id="3673"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674" w:author="Yael Armon" w:date="2022-07-03T15:15:00Z">
              <w:r w:rsidRPr="00AC22E3" w:rsidDel="00DE6623">
                <w:rPr>
                  <w:rFonts w:ascii="Arial" w:hAnsi="Arial" w:cs="Arial"/>
                  <w:sz w:val="20"/>
                  <w:szCs w:val="20"/>
                </w:rPr>
                <w:delText>120</w:delText>
              </w:r>
            </w:del>
          </w:p>
        </w:tc>
        <w:tc>
          <w:tcPr>
            <w:tcW w:w="1399" w:type="dxa"/>
            <w:vAlign w:val="center"/>
          </w:tcPr>
          <w:p w14:paraId="01240CA8" w14:textId="200264DD"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675" w:author="Yael Armon" w:date="2022-07-03T15:15:00Z"/>
                <w:rFonts w:ascii="Arial" w:hAnsi="Arial" w:cs="Arial"/>
                <w:sz w:val="20"/>
                <w:szCs w:val="20"/>
              </w:rPr>
              <w:pPrChange w:id="3676"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677" w:author="Yael Armon" w:date="2022-07-03T15:15:00Z">
              <w:r w:rsidRPr="00AC22E3" w:rsidDel="00DE6623">
                <w:rPr>
                  <w:rFonts w:ascii="Arial" w:hAnsi="Arial" w:cs="Arial"/>
                  <w:sz w:val="20"/>
                  <w:szCs w:val="20"/>
                </w:rPr>
                <w:delText>240</w:delText>
              </w:r>
            </w:del>
          </w:p>
        </w:tc>
        <w:tc>
          <w:tcPr>
            <w:tcW w:w="1400" w:type="dxa"/>
            <w:vAlign w:val="center"/>
          </w:tcPr>
          <w:p w14:paraId="5F06384F" w14:textId="49264FF9"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678" w:author="Yael Armon" w:date="2022-07-03T15:15:00Z"/>
                <w:rFonts w:ascii="Arial" w:hAnsi="Arial" w:cs="Arial"/>
                <w:sz w:val="20"/>
                <w:szCs w:val="20"/>
              </w:rPr>
              <w:pPrChange w:id="3679"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680" w:author="Yael Armon" w:date="2022-07-03T15:15:00Z">
              <w:r w:rsidRPr="00AC22E3" w:rsidDel="00DE6623">
                <w:rPr>
                  <w:rFonts w:ascii="Arial" w:hAnsi="Arial" w:cs="Arial"/>
                  <w:sz w:val="20"/>
                  <w:szCs w:val="20"/>
                </w:rPr>
                <w:delText>600</w:delText>
              </w:r>
            </w:del>
          </w:p>
        </w:tc>
      </w:tr>
      <w:tr w:rsidR="007B65A8" w:rsidRPr="000A5AF7" w:rsidDel="00DE6623" w14:paraId="7ECF6B0F" w14:textId="63DDFF9B" w:rsidTr="00DD5FF2">
        <w:trPr>
          <w:cnfStyle w:val="000000010000" w:firstRow="0" w:lastRow="0" w:firstColumn="0" w:lastColumn="0" w:oddVBand="0" w:evenVBand="0" w:oddHBand="0" w:evenHBand="1" w:firstRowFirstColumn="0" w:firstRowLastColumn="0" w:lastRowFirstColumn="0" w:lastRowLastColumn="0"/>
          <w:del w:id="3681" w:author="Yael Armon" w:date="2022-07-03T15:15:00Z"/>
        </w:trPr>
        <w:tc>
          <w:tcPr>
            <w:cnfStyle w:val="001000000000" w:firstRow="0" w:lastRow="0" w:firstColumn="1" w:lastColumn="0" w:oddVBand="0" w:evenVBand="0" w:oddHBand="0" w:evenHBand="0" w:firstRowFirstColumn="0" w:firstRowLastColumn="0" w:lastRowFirstColumn="0" w:lastRowLastColumn="0"/>
            <w:tcW w:w="3644" w:type="dxa"/>
          </w:tcPr>
          <w:p w14:paraId="1BFCEA89" w14:textId="3D334F35" w:rsidR="007B65A8" w:rsidRPr="00AC22E3" w:rsidDel="00DE6623" w:rsidRDefault="007B65A8">
            <w:pPr>
              <w:spacing w:line="360" w:lineRule="auto"/>
              <w:jc w:val="both"/>
              <w:rPr>
                <w:del w:id="3682" w:author="Yael Armon" w:date="2022-07-03T15:15:00Z"/>
                <w:rFonts w:asciiTheme="minorBidi" w:hAnsiTheme="minorBidi"/>
                <w:b w:val="0"/>
                <w:bCs w:val="0"/>
                <w:sz w:val="24"/>
                <w:szCs w:val="24"/>
                <w:rtl/>
              </w:rPr>
              <w:pPrChange w:id="3683" w:author="Yael Armon" w:date="2022-07-03T15:16:00Z">
                <w:pPr/>
              </w:pPrChange>
            </w:pPr>
            <w:del w:id="3684" w:author="Yael Armon" w:date="2022-07-03T15:15:00Z">
              <w:r w:rsidRPr="00AC22E3" w:rsidDel="00DE6623">
                <w:rPr>
                  <w:rFonts w:asciiTheme="minorBidi" w:hAnsiTheme="minorBidi"/>
                  <w:b w:val="0"/>
                  <w:bCs w:val="0"/>
                  <w:sz w:val="24"/>
                  <w:szCs w:val="24"/>
                  <w:rtl/>
                </w:rPr>
                <w:delText>הצלת מזון כשיעור מהפער התזונתי של חסרי ביטחון תזונתי</w:delText>
              </w:r>
            </w:del>
          </w:p>
        </w:tc>
        <w:tc>
          <w:tcPr>
            <w:tcW w:w="1399" w:type="dxa"/>
            <w:vAlign w:val="center"/>
          </w:tcPr>
          <w:p w14:paraId="50BE3AFF" w14:textId="6482113D"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685" w:author="Yael Armon" w:date="2022-07-03T15:15:00Z"/>
                <w:rFonts w:ascii="Arial" w:hAnsi="Arial" w:cs="Arial"/>
                <w:sz w:val="20"/>
                <w:szCs w:val="20"/>
              </w:rPr>
              <w:pPrChange w:id="3686"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687" w:author="Yael Armon" w:date="2022-07-03T15:15:00Z">
              <w:r w:rsidRPr="00AC22E3" w:rsidDel="00DE6623">
                <w:rPr>
                  <w:rFonts w:ascii="Arial" w:hAnsi="Arial" w:cs="Arial"/>
                  <w:sz w:val="20"/>
                  <w:szCs w:val="20"/>
                </w:rPr>
                <w:delText>7%</w:delText>
              </w:r>
            </w:del>
          </w:p>
        </w:tc>
        <w:tc>
          <w:tcPr>
            <w:tcW w:w="1400" w:type="dxa"/>
            <w:vAlign w:val="center"/>
          </w:tcPr>
          <w:p w14:paraId="2CEA2F71" w14:textId="56FCDE91"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688" w:author="Yael Armon" w:date="2022-07-03T15:15:00Z"/>
                <w:rFonts w:ascii="Arial" w:hAnsi="Arial" w:cs="Arial"/>
                <w:sz w:val="20"/>
                <w:szCs w:val="20"/>
              </w:rPr>
              <w:pPrChange w:id="3689"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690" w:author="Yael Armon" w:date="2022-07-03T15:15:00Z">
              <w:r w:rsidRPr="00AC22E3" w:rsidDel="00DE6623">
                <w:rPr>
                  <w:rFonts w:ascii="Arial" w:hAnsi="Arial" w:cs="Arial"/>
                  <w:sz w:val="20"/>
                  <w:szCs w:val="20"/>
                </w:rPr>
                <w:delText>20%</w:delText>
              </w:r>
            </w:del>
          </w:p>
        </w:tc>
        <w:tc>
          <w:tcPr>
            <w:tcW w:w="1399" w:type="dxa"/>
            <w:vAlign w:val="center"/>
          </w:tcPr>
          <w:p w14:paraId="2F2ABD9F" w14:textId="36D3AEBB"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691" w:author="Yael Armon" w:date="2022-07-03T15:15:00Z"/>
                <w:rFonts w:ascii="Arial" w:hAnsi="Arial" w:cs="Arial"/>
                <w:sz w:val="20"/>
                <w:szCs w:val="20"/>
              </w:rPr>
              <w:pPrChange w:id="3692"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693" w:author="Yael Armon" w:date="2022-07-03T15:15:00Z">
              <w:r w:rsidRPr="00AC22E3" w:rsidDel="00DE6623">
                <w:rPr>
                  <w:rFonts w:ascii="Arial" w:hAnsi="Arial" w:cs="Arial"/>
                  <w:sz w:val="20"/>
                  <w:szCs w:val="20"/>
                </w:rPr>
                <w:delText>40%</w:delText>
              </w:r>
            </w:del>
          </w:p>
        </w:tc>
        <w:tc>
          <w:tcPr>
            <w:tcW w:w="1400" w:type="dxa"/>
            <w:vAlign w:val="center"/>
          </w:tcPr>
          <w:p w14:paraId="15B93FC0" w14:textId="2D48FB50"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694" w:author="Yael Armon" w:date="2022-07-03T15:15:00Z"/>
                <w:rFonts w:ascii="Arial" w:hAnsi="Arial" w:cs="Arial"/>
                <w:sz w:val="20"/>
                <w:szCs w:val="20"/>
              </w:rPr>
              <w:pPrChange w:id="3695"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696" w:author="Yael Armon" w:date="2022-07-03T15:15:00Z">
              <w:r w:rsidRPr="00AC22E3" w:rsidDel="00DE6623">
                <w:rPr>
                  <w:rFonts w:ascii="Arial" w:hAnsi="Arial" w:cs="Arial"/>
                  <w:sz w:val="20"/>
                  <w:szCs w:val="20"/>
                </w:rPr>
                <w:delText>100%</w:delText>
              </w:r>
            </w:del>
          </w:p>
        </w:tc>
      </w:tr>
      <w:tr w:rsidR="007B65A8" w:rsidRPr="000A5AF7" w:rsidDel="00DE6623" w14:paraId="607D18B1" w14:textId="3B4292D3" w:rsidTr="00DD5FF2">
        <w:trPr>
          <w:cnfStyle w:val="000000100000" w:firstRow="0" w:lastRow="0" w:firstColumn="0" w:lastColumn="0" w:oddVBand="0" w:evenVBand="0" w:oddHBand="1" w:evenHBand="0" w:firstRowFirstColumn="0" w:firstRowLastColumn="0" w:lastRowFirstColumn="0" w:lastRowLastColumn="0"/>
          <w:del w:id="3697" w:author="Yael Armon" w:date="2022-07-03T15:15:00Z"/>
        </w:trPr>
        <w:tc>
          <w:tcPr>
            <w:cnfStyle w:val="001000000000" w:firstRow="0" w:lastRow="0" w:firstColumn="1" w:lastColumn="0" w:oddVBand="0" w:evenVBand="0" w:oddHBand="0" w:evenHBand="0" w:firstRowFirstColumn="0" w:firstRowLastColumn="0" w:lastRowFirstColumn="0" w:lastRowLastColumn="0"/>
            <w:tcW w:w="3644" w:type="dxa"/>
          </w:tcPr>
          <w:p w14:paraId="764B1522" w14:textId="5A7A8014" w:rsidR="007B65A8" w:rsidRPr="00AC22E3" w:rsidDel="00DE6623" w:rsidRDefault="007B65A8">
            <w:pPr>
              <w:spacing w:line="360" w:lineRule="auto"/>
              <w:jc w:val="both"/>
              <w:rPr>
                <w:del w:id="3698" w:author="Yael Armon" w:date="2022-07-03T15:15:00Z"/>
                <w:rFonts w:asciiTheme="minorBidi" w:hAnsiTheme="minorBidi"/>
                <w:b w:val="0"/>
                <w:bCs w:val="0"/>
                <w:sz w:val="24"/>
                <w:szCs w:val="24"/>
                <w:rtl/>
              </w:rPr>
              <w:pPrChange w:id="3699" w:author="Yael Armon" w:date="2022-07-03T15:16:00Z">
                <w:pPr/>
              </w:pPrChange>
            </w:pPr>
            <w:del w:id="3700" w:author="Yael Armon" w:date="2022-07-03T15:15:00Z">
              <w:r w:rsidRPr="00AC22E3" w:rsidDel="00DE6623">
                <w:rPr>
                  <w:rFonts w:asciiTheme="minorBidi" w:hAnsiTheme="minorBidi"/>
                  <w:b w:val="0"/>
                  <w:bCs w:val="0"/>
                  <w:sz w:val="24"/>
                  <w:szCs w:val="24"/>
                  <w:rtl/>
                </w:rPr>
                <w:delText>שווי מזון מוצל – במונח ערך המזון</w:delText>
              </w:r>
              <w:r w:rsidRPr="00AC22E3" w:rsidDel="00DE6623">
                <w:rPr>
                  <w:rFonts w:asciiTheme="minorBidi" w:hAnsiTheme="minorBidi" w:hint="cs"/>
                  <w:b w:val="0"/>
                  <w:bCs w:val="0"/>
                  <w:sz w:val="24"/>
                  <w:szCs w:val="24"/>
                  <w:rtl/>
                </w:rPr>
                <w:delText xml:space="preserve"> </w:delText>
              </w:r>
            </w:del>
          </w:p>
        </w:tc>
        <w:tc>
          <w:tcPr>
            <w:tcW w:w="1399" w:type="dxa"/>
            <w:vAlign w:val="center"/>
          </w:tcPr>
          <w:p w14:paraId="3976AEC4" w14:textId="46B11BB8"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01" w:author="Yael Armon" w:date="2022-07-03T15:15:00Z"/>
                <w:rFonts w:ascii="Arial" w:hAnsi="Arial" w:cs="Arial"/>
                <w:sz w:val="20"/>
                <w:szCs w:val="20"/>
              </w:rPr>
              <w:pPrChange w:id="3702"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03" w:author="Yael Armon" w:date="2022-07-03T15:15:00Z">
              <w:r w:rsidRPr="00AC22E3" w:rsidDel="00DE6623">
                <w:rPr>
                  <w:rFonts w:ascii="Arial" w:hAnsi="Arial" w:cs="Arial"/>
                  <w:sz w:val="20"/>
                  <w:szCs w:val="20"/>
                </w:rPr>
                <w:delText>200</w:delText>
              </w:r>
            </w:del>
          </w:p>
        </w:tc>
        <w:tc>
          <w:tcPr>
            <w:tcW w:w="1400" w:type="dxa"/>
            <w:vAlign w:val="center"/>
          </w:tcPr>
          <w:p w14:paraId="191B60F5" w14:textId="605434D0"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04" w:author="Yael Armon" w:date="2022-07-03T15:15:00Z"/>
                <w:rFonts w:ascii="Arial" w:hAnsi="Arial" w:cs="Arial"/>
                <w:sz w:val="20"/>
                <w:szCs w:val="20"/>
              </w:rPr>
              <w:pPrChange w:id="3705"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06" w:author="Yael Armon" w:date="2022-07-03T15:15:00Z">
              <w:r w:rsidRPr="00AC22E3" w:rsidDel="00DE6623">
                <w:rPr>
                  <w:rFonts w:ascii="Arial" w:hAnsi="Arial" w:cs="Arial"/>
                  <w:sz w:val="20"/>
                  <w:szCs w:val="20"/>
                </w:rPr>
                <w:delText>850</w:delText>
              </w:r>
            </w:del>
          </w:p>
        </w:tc>
        <w:tc>
          <w:tcPr>
            <w:tcW w:w="1399" w:type="dxa"/>
            <w:vAlign w:val="center"/>
          </w:tcPr>
          <w:p w14:paraId="4A6362FB" w14:textId="1E164689"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07" w:author="Yael Armon" w:date="2022-07-03T15:15:00Z"/>
                <w:rFonts w:ascii="Arial" w:hAnsi="Arial" w:cs="Arial"/>
                <w:sz w:val="20"/>
                <w:szCs w:val="20"/>
              </w:rPr>
              <w:pPrChange w:id="3708"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09" w:author="Yael Armon" w:date="2022-07-03T15:15:00Z">
              <w:r w:rsidRPr="00AC22E3" w:rsidDel="00DE6623">
                <w:rPr>
                  <w:rFonts w:ascii="Arial" w:hAnsi="Arial" w:cs="Arial"/>
                  <w:sz w:val="20"/>
                  <w:szCs w:val="20"/>
                </w:rPr>
                <w:delText>1,750</w:delText>
              </w:r>
            </w:del>
          </w:p>
        </w:tc>
        <w:tc>
          <w:tcPr>
            <w:tcW w:w="1400" w:type="dxa"/>
            <w:vAlign w:val="center"/>
          </w:tcPr>
          <w:p w14:paraId="61D91810" w14:textId="348DB416"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10" w:author="Yael Armon" w:date="2022-07-03T15:15:00Z"/>
                <w:rFonts w:ascii="Arial" w:hAnsi="Arial" w:cs="Arial"/>
                <w:sz w:val="20"/>
                <w:szCs w:val="20"/>
              </w:rPr>
              <w:pPrChange w:id="3711"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12" w:author="Yael Armon" w:date="2022-07-03T15:15:00Z">
              <w:r w:rsidRPr="00AC22E3" w:rsidDel="00DE6623">
                <w:rPr>
                  <w:rFonts w:ascii="Arial" w:hAnsi="Arial" w:cs="Arial"/>
                  <w:sz w:val="20"/>
                  <w:szCs w:val="20"/>
                </w:rPr>
                <w:delText>3,900</w:delText>
              </w:r>
            </w:del>
          </w:p>
        </w:tc>
      </w:tr>
      <w:tr w:rsidR="007B65A8" w:rsidRPr="000A5AF7" w:rsidDel="00DE6623" w14:paraId="65C0EBAB" w14:textId="4FD0117F" w:rsidTr="00DD5FF2">
        <w:trPr>
          <w:cnfStyle w:val="000000010000" w:firstRow="0" w:lastRow="0" w:firstColumn="0" w:lastColumn="0" w:oddVBand="0" w:evenVBand="0" w:oddHBand="0" w:evenHBand="1" w:firstRowFirstColumn="0" w:firstRowLastColumn="0" w:lastRowFirstColumn="0" w:lastRowLastColumn="0"/>
          <w:del w:id="3713" w:author="Yael Armon" w:date="2022-07-03T15:15:00Z"/>
        </w:trPr>
        <w:tc>
          <w:tcPr>
            <w:cnfStyle w:val="001000000000" w:firstRow="0" w:lastRow="0" w:firstColumn="1" w:lastColumn="0" w:oddVBand="0" w:evenVBand="0" w:oddHBand="0" w:evenHBand="0" w:firstRowFirstColumn="0" w:firstRowLastColumn="0" w:lastRowFirstColumn="0" w:lastRowLastColumn="0"/>
            <w:tcW w:w="3644" w:type="dxa"/>
          </w:tcPr>
          <w:p w14:paraId="3A293A4F" w14:textId="1C7CED18" w:rsidR="007B65A8" w:rsidRPr="00AC22E3" w:rsidDel="00DE6623" w:rsidRDefault="007B65A8">
            <w:pPr>
              <w:spacing w:line="360" w:lineRule="auto"/>
              <w:jc w:val="both"/>
              <w:rPr>
                <w:del w:id="3714" w:author="Yael Armon" w:date="2022-07-03T15:15:00Z"/>
                <w:rFonts w:asciiTheme="minorBidi" w:hAnsiTheme="minorBidi"/>
                <w:b w:val="0"/>
                <w:bCs w:val="0"/>
                <w:sz w:val="24"/>
                <w:szCs w:val="24"/>
                <w:rtl/>
              </w:rPr>
              <w:pPrChange w:id="3715" w:author="Yael Armon" w:date="2022-07-03T15:16:00Z">
                <w:pPr/>
              </w:pPrChange>
            </w:pPr>
            <w:del w:id="3716" w:author="Yael Armon" w:date="2022-07-03T15:15:00Z">
              <w:r w:rsidRPr="00AC22E3" w:rsidDel="00DE6623">
                <w:rPr>
                  <w:rFonts w:asciiTheme="minorBidi" w:hAnsiTheme="minorBidi"/>
                  <w:b w:val="0"/>
                  <w:bCs w:val="0"/>
                  <w:sz w:val="24"/>
                  <w:szCs w:val="24"/>
                  <w:rtl/>
                </w:rPr>
                <w:delText>עלות הצלת המזון</w:delText>
              </w:r>
              <w:r w:rsidRPr="00AC22E3" w:rsidDel="00DE6623">
                <w:rPr>
                  <w:rFonts w:asciiTheme="minorBidi" w:hAnsiTheme="minorBidi" w:hint="cs"/>
                  <w:b w:val="0"/>
                  <w:bCs w:val="0"/>
                  <w:sz w:val="24"/>
                  <w:szCs w:val="24"/>
                  <w:rtl/>
                </w:rPr>
                <w:delText xml:space="preserve"> </w:delText>
              </w:r>
            </w:del>
          </w:p>
        </w:tc>
        <w:tc>
          <w:tcPr>
            <w:tcW w:w="1399" w:type="dxa"/>
            <w:vAlign w:val="center"/>
          </w:tcPr>
          <w:p w14:paraId="5AAEB3C7" w14:textId="4AE357F8"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717" w:author="Yael Armon" w:date="2022-07-03T15:15:00Z"/>
                <w:rFonts w:ascii="Arial" w:hAnsi="Arial" w:cs="Arial"/>
                <w:sz w:val="20"/>
                <w:szCs w:val="20"/>
              </w:rPr>
              <w:pPrChange w:id="3718"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719" w:author="Yael Armon" w:date="2022-07-03T15:15:00Z">
              <w:r w:rsidRPr="00AC22E3" w:rsidDel="00DE6623">
                <w:rPr>
                  <w:rFonts w:ascii="Arial" w:hAnsi="Arial" w:cs="Arial"/>
                  <w:sz w:val="20"/>
                  <w:szCs w:val="20"/>
                </w:rPr>
                <w:delText>60</w:delText>
              </w:r>
            </w:del>
          </w:p>
        </w:tc>
        <w:tc>
          <w:tcPr>
            <w:tcW w:w="1400" w:type="dxa"/>
            <w:vAlign w:val="center"/>
          </w:tcPr>
          <w:p w14:paraId="7B33B347" w14:textId="75CD0564"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720" w:author="Yael Armon" w:date="2022-07-03T15:15:00Z"/>
                <w:rFonts w:ascii="Arial" w:hAnsi="Arial" w:cs="Arial"/>
                <w:sz w:val="20"/>
                <w:szCs w:val="20"/>
              </w:rPr>
              <w:pPrChange w:id="3721"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722" w:author="Yael Armon" w:date="2022-07-03T15:15:00Z">
              <w:r w:rsidRPr="00AC22E3" w:rsidDel="00DE6623">
                <w:rPr>
                  <w:rFonts w:ascii="Arial" w:hAnsi="Arial" w:cs="Arial"/>
                  <w:sz w:val="20"/>
                  <w:szCs w:val="20"/>
                </w:rPr>
                <w:delText>240</w:delText>
              </w:r>
            </w:del>
          </w:p>
        </w:tc>
        <w:tc>
          <w:tcPr>
            <w:tcW w:w="1399" w:type="dxa"/>
            <w:vAlign w:val="center"/>
          </w:tcPr>
          <w:p w14:paraId="0971B0C5" w14:textId="2DF99336"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723" w:author="Yael Armon" w:date="2022-07-03T15:15:00Z"/>
                <w:rFonts w:ascii="Arial" w:hAnsi="Arial" w:cs="Arial"/>
                <w:sz w:val="20"/>
                <w:szCs w:val="20"/>
              </w:rPr>
              <w:pPrChange w:id="3724"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725" w:author="Yael Armon" w:date="2022-07-03T15:15:00Z">
              <w:r w:rsidRPr="00AC22E3" w:rsidDel="00DE6623">
                <w:rPr>
                  <w:rFonts w:ascii="Arial" w:hAnsi="Arial" w:cs="Arial"/>
                  <w:sz w:val="20"/>
                  <w:szCs w:val="20"/>
                </w:rPr>
                <w:delText>490</w:delText>
              </w:r>
            </w:del>
          </w:p>
        </w:tc>
        <w:tc>
          <w:tcPr>
            <w:tcW w:w="1400" w:type="dxa"/>
            <w:vAlign w:val="center"/>
          </w:tcPr>
          <w:p w14:paraId="69972059" w14:textId="12BF4BEA"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726" w:author="Yael Armon" w:date="2022-07-03T15:15:00Z"/>
                <w:rFonts w:ascii="Arial" w:hAnsi="Arial" w:cs="Arial"/>
                <w:sz w:val="20"/>
                <w:szCs w:val="20"/>
              </w:rPr>
              <w:pPrChange w:id="3727"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728" w:author="Yael Armon" w:date="2022-07-03T15:15:00Z">
              <w:r w:rsidRPr="00AC22E3" w:rsidDel="00DE6623">
                <w:rPr>
                  <w:rFonts w:ascii="Arial" w:hAnsi="Arial" w:cs="Arial"/>
                  <w:sz w:val="20"/>
                  <w:szCs w:val="20"/>
                </w:rPr>
                <w:delText>1,080</w:delText>
              </w:r>
            </w:del>
          </w:p>
        </w:tc>
      </w:tr>
      <w:tr w:rsidR="007B65A8" w:rsidRPr="000A5AF7" w:rsidDel="00DE6623" w14:paraId="6E66953A" w14:textId="784F4782" w:rsidTr="00DD5FF2">
        <w:trPr>
          <w:cnfStyle w:val="000000100000" w:firstRow="0" w:lastRow="0" w:firstColumn="0" w:lastColumn="0" w:oddVBand="0" w:evenVBand="0" w:oddHBand="1" w:evenHBand="0" w:firstRowFirstColumn="0" w:firstRowLastColumn="0" w:lastRowFirstColumn="0" w:lastRowLastColumn="0"/>
          <w:del w:id="3729" w:author="Yael Armon" w:date="2022-07-03T15:15:00Z"/>
        </w:trPr>
        <w:tc>
          <w:tcPr>
            <w:cnfStyle w:val="001000000000" w:firstRow="0" w:lastRow="0" w:firstColumn="1" w:lastColumn="0" w:oddVBand="0" w:evenVBand="0" w:oddHBand="0" w:evenHBand="0" w:firstRowFirstColumn="0" w:firstRowLastColumn="0" w:lastRowFirstColumn="0" w:lastRowLastColumn="0"/>
            <w:tcW w:w="3644" w:type="dxa"/>
          </w:tcPr>
          <w:p w14:paraId="351DEA32" w14:textId="1F8B5CF0" w:rsidR="007B65A8" w:rsidRPr="00AC22E3" w:rsidDel="00DE6623" w:rsidRDefault="007B65A8">
            <w:pPr>
              <w:spacing w:line="360" w:lineRule="auto"/>
              <w:jc w:val="both"/>
              <w:rPr>
                <w:del w:id="3730" w:author="Yael Armon" w:date="2022-07-03T15:15:00Z"/>
                <w:rFonts w:asciiTheme="minorBidi" w:hAnsiTheme="minorBidi"/>
                <w:b w:val="0"/>
                <w:bCs w:val="0"/>
                <w:sz w:val="24"/>
                <w:szCs w:val="24"/>
                <w:rtl/>
              </w:rPr>
              <w:pPrChange w:id="3731" w:author="Yael Armon" w:date="2022-07-03T15:16:00Z">
                <w:pPr/>
              </w:pPrChange>
            </w:pPr>
            <w:del w:id="3732" w:author="Yael Armon" w:date="2022-07-03T15:15:00Z">
              <w:r w:rsidRPr="00AC22E3" w:rsidDel="00DE6623">
                <w:rPr>
                  <w:rFonts w:asciiTheme="minorBidi" w:hAnsiTheme="minorBidi" w:hint="cs"/>
                  <w:b w:val="0"/>
                  <w:bCs w:val="0"/>
                  <w:sz w:val="24"/>
                  <w:szCs w:val="24"/>
                  <w:rtl/>
                </w:rPr>
                <w:delText>חיסכון</w:delText>
              </w:r>
              <w:r w:rsidRPr="00AC22E3" w:rsidDel="00DE6623">
                <w:rPr>
                  <w:rFonts w:asciiTheme="minorBidi" w:hAnsiTheme="minorBidi"/>
                  <w:b w:val="0"/>
                  <w:bCs w:val="0"/>
                  <w:sz w:val="24"/>
                  <w:szCs w:val="24"/>
                  <w:rtl/>
                </w:rPr>
                <w:delText xml:space="preserve"> למשק הלאומי (לפני השפעות חיצוניות)</w:delText>
              </w:r>
              <w:r w:rsidRPr="00AC22E3" w:rsidDel="00DE6623">
                <w:rPr>
                  <w:rFonts w:asciiTheme="minorBidi" w:hAnsiTheme="minorBidi" w:hint="cs"/>
                  <w:b w:val="0"/>
                  <w:bCs w:val="0"/>
                  <w:sz w:val="24"/>
                  <w:szCs w:val="24"/>
                  <w:rtl/>
                </w:rPr>
                <w:delText xml:space="preserve"> </w:delText>
              </w:r>
            </w:del>
          </w:p>
        </w:tc>
        <w:tc>
          <w:tcPr>
            <w:tcW w:w="1399" w:type="dxa"/>
            <w:vAlign w:val="center"/>
          </w:tcPr>
          <w:p w14:paraId="57AE494B" w14:textId="01923BFC"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33" w:author="Yael Armon" w:date="2022-07-03T15:15:00Z"/>
                <w:rFonts w:ascii="Arial" w:hAnsi="Arial" w:cs="Arial"/>
                <w:sz w:val="20"/>
                <w:szCs w:val="20"/>
              </w:rPr>
              <w:pPrChange w:id="3734"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35" w:author="Yael Armon" w:date="2022-07-03T15:15:00Z">
              <w:r w:rsidRPr="00AC22E3" w:rsidDel="00DE6623">
                <w:rPr>
                  <w:rFonts w:ascii="Arial" w:hAnsi="Arial" w:cs="Arial"/>
                  <w:sz w:val="20"/>
                  <w:szCs w:val="20"/>
                </w:rPr>
                <w:delText>140</w:delText>
              </w:r>
            </w:del>
          </w:p>
        </w:tc>
        <w:tc>
          <w:tcPr>
            <w:tcW w:w="1400" w:type="dxa"/>
            <w:vAlign w:val="center"/>
          </w:tcPr>
          <w:p w14:paraId="543EA6E0" w14:textId="2F5E1203"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36" w:author="Yael Armon" w:date="2022-07-03T15:15:00Z"/>
                <w:rFonts w:ascii="Arial" w:hAnsi="Arial" w:cs="Arial"/>
                <w:sz w:val="20"/>
                <w:szCs w:val="20"/>
              </w:rPr>
              <w:pPrChange w:id="3737"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38" w:author="Yael Armon" w:date="2022-07-03T15:15:00Z">
              <w:r w:rsidRPr="00AC22E3" w:rsidDel="00DE6623">
                <w:rPr>
                  <w:rFonts w:ascii="Arial" w:hAnsi="Arial" w:cs="Arial"/>
                  <w:sz w:val="20"/>
                  <w:szCs w:val="20"/>
                </w:rPr>
                <w:delText>610</w:delText>
              </w:r>
            </w:del>
          </w:p>
        </w:tc>
        <w:tc>
          <w:tcPr>
            <w:tcW w:w="1399" w:type="dxa"/>
            <w:vAlign w:val="center"/>
          </w:tcPr>
          <w:p w14:paraId="0294B70C" w14:textId="76E9C2DE"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39" w:author="Yael Armon" w:date="2022-07-03T15:15:00Z"/>
                <w:rFonts w:ascii="Arial" w:hAnsi="Arial" w:cs="Arial"/>
                <w:sz w:val="20"/>
                <w:szCs w:val="20"/>
              </w:rPr>
              <w:pPrChange w:id="3740"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41" w:author="Yael Armon" w:date="2022-07-03T15:15:00Z">
              <w:r w:rsidRPr="00AC22E3" w:rsidDel="00DE6623">
                <w:rPr>
                  <w:rFonts w:ascii="Arial" w:hAnsi="Arial" w:cs="Arial"/>
                  <w:sz w:val="20"/>
                  <w:szCs w:val="20"/>
                </w:rPr>
                <w:delText>1,260</w:delText>
              </w:r>
            </w:del>
          </w:p>
        </w:tc>
        <w:tc>
          <w:tcPr>
            <w:tcW w:w="1400" w:type="dxa"/>
            <w:vAlign w:val="center"/>
          </w:tcPr>
          <w:p w14:paraId="1E3EE868" w14:textId="07D7AE88"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42" w:author="Yael Armon" w:date="2022-07-03T15:15:00Z"/>
                <w:rFonts w:ascii="Arial" w:hAnsi="Arial" w:cs="Arial"/>
                <w:sz w:val="20"/>
                <w:szCs w:val="20"/>
              </w:rPr>
              <w:pPrChange w:id="3743"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44" w:author="Yael Armon" w:date="2022-07-03T15:15:00Z">
              <w:r w:rsidRPr="00AC22E3" w:rsidDel="00DE6623">
                <w:rPr>
                  <w:rFonts w:ascii="Arial" w:hAnsi="Arial" w:cs="Arial"/>
                  <w:sz w:val="20"/>
                  <w:szCs w:val="20"/>
                </w:rPr>
                <w:delText>2,820</w:delText>
              </w:r>
            </w:del>
          </w:p>
        </w:tc>
      </w:tr>
      <w:tr w:rsidR="007B65A8" w:rsidRPr="000A5AF7" w:rsidDel="00DE6623" w14:paraId="37A2DB19" w14:textId="303BEBDD" w:rsidTr="00DD5FF2">
        <w:trPr>
          <w:cnfStyle w:val="000000010000" w:firstRow="0" w:lastRow="0" w:firstColumn="0" w:lastColumn="0" w:oddVBand="0" w:evenVBand="0" w:oddHBand="0" w:evenHBand="1" w:firstRowFirstColumn="0" w:firstRowLastColumn="0" w:lastRowFirstColumn="0" w:lastRowLastColumn="0"/>
          <w:del w:id="3745" w:author="Yael Armon" w:date="2022-07-03T15:15:00Z"/>
        </w:trPr>
        <w:tc>
          <w:tcPr>
            <w:cnfStyle w:val="001000000000" w:firstRow="0" w:lastRow="0" w:firstColumn="1" w:lastColumn="0" w:oddVBand="0" w:evenVBand="0" w:oddHBand="0" w:evenHBand="0" w:firstRowFirstColumn="0" w:firstRowLastColumn="0" w:lastRowFirstColumn="0" w:lastRowLastColumn="0"/>
            <w:tcW w:w="3644" w:type="dxa"/>
          </w:tcPr>
          <w:p w14:paraId="7077D2CB" w14:textId="45C818F6" w:rsidR="007B65A8" w:rsidRPr="00AC22E3" w:rsidDel="00DE6623" w:rsidRDefault="007B65A8">
            <w:pPr>
              <w:spacing w:line="360" w:lineRule="auto"/>
              <w:jc w:val="both"/>
              <w:rPr>
                <w:del w:id="3746" w:author="Yael Armon" w:date="2022-07-03T15:15:00Z"/>
                <w:rFonts w:asciiTheme="minorBidi" w:hAnsiTheme="minorBidi"/>
                <w:b w:val="0"/>
                <w:bCs w:val="0"/>
                <w:sz w:val="24"/>
                <w:szCs w:val="24"/>
                <w:rtl/>
              </w:rPr>
              <w:pPrChange w:id="3747" w:author="Yael Armon" w:date="2022-07-03T15:16:00Z">
                <w:pPr/>
              </w:pPrChange>
            </w:pPr>
            <w:del w:id="3748" w:author="Yael Armon" w:date="2022-07-03T15:15:00Z">
              <w:r w:rsidRPr="00AC22E3" w:rsidDel="00DE6623">
                <w:rPr>
                  <w:rFonts w:asciiTheme="minorBidi" w:hAnsiTheme="minorBidi"/>
                  <w:b w:val="0"/>
                  <w:bCs w:val="0"/>
                  <w:sz w:val="24"/>
                  <w:szCs w:val="24"/>
                  <w:rtl/>
                </w:rPr>
                <w:delText xml:space="preserve">תרומה סביבתית וחברתית (לפי </w:delText>
              </w:r>
              <w:r w:rsidRPr="00AC22E3" w:rsidDel="00DE6623">
                <w:rPr>
                  <w:rFonts w:asciiTheme="minorBidi" w:hAnsiTheme="minorBidi"/>
                  <w:b w:val="0"/>
                  <w:bCs w:val="0"/>
                  <w:sz w:val="24"/>
                  <w:szCs w:val="24"/>
                </w:rPr>
                <w:delText>FAO</w:delText>
              </w:r>
              <w:r w:rsidRPr="00AC22E3" w:rsidDel="00DE6623">
                <w:rPr>
                  <w:rFonts w:asciiTheme="minorBidi" w:hAnsiTheme="minorBidi"/>
                  <w:b w:val="0"/>
                  <w:bCs w:val="0"/>
                  <w:sz w:val="24"/>
                  <w:szCs w:val="24"/>
                  <w:rtl/>
                </w:rPr>
                <w:delText>)</w:delText>
              </w:r>
              <w:r w:rsidRPr="00AC22E3" w:rsidDel="00DE6623">
                <w:rPr>
                  <w:rFonts w:asciiTheme="minorBidi" w:hAnsiTheme="minorBidi" w:hint="cs"/>
                  <w:b w:val="0"/>
                  <w:bCs w:val="0"/>
                  <w:sz w:val="24"/>
                  <w:szCs w:val="24"/>
                  <w:rtl/>
                </w:rPr>
                <w:delText xml:space="preserve"> </w:delText>
              </w:r>
            </w:del>
          </w:p>
        </w:tc>
        <w:tc>
          <w:tcPr>
            <w:tcW w:w="1399" w:type="dxa"/>
            <w:vAlign w:val="center"/>
          </w:tcPr>
          <w:p w14:paraId="3FDEB859" w14:textId="499F903C"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749" w:author="Yael Armon" w:date="2022-07-03T15:15:00Z"/>
                <w:rFonts w:ascii="Arial" w:hAnsi="Arial" w:cs="Arial"/>
                <w:sz w:val="20"/>
                <w:szCs w:val="20"/>
              </w:rPr>
              <w:pPrChange w:id="3750"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751" w:author="Yael Armon" w:date="2022-07-03T15:15:00Z">
              <w:r w:rsidRPr="00AC22E3" w:rsidDel="00DE6623">
                <w:rPr>
                  <w:rFonts w:ascii="Arial" w:hAnsi="Arial" w:cs="Arial"/>
                  <w:sz w:val="20"/>
                  <w:szCs w:val="20"/>
                </w:rPr>
                <w:delText>200</w:delText>
              </w:r>
            </w:del>
          </w:p>
        </w:tc>
        <w:tc>
          <w:tcPr>
            <w:tcW w:w="1400" w:type="dxa"/>
            <w:vAlign w:val="center"/>
          </w:tcPr>
          <w:p w14:paraId="5E52F8E2" w14:textId="3D17988F"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752" w:author="Yael Armon" w:date="2022-07-03T15:15:00Z"/>
                <w:rFonts w:ascii="Arial" w:hAnsi="Arial" w:cs="Arial"/>
                <w:sz w:val="20"/>
                <w:szCs w:val="20"/>
              </w:rPr>
              <w:pPrChange w:id="3753"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754" w:author="Yael Armon" w:date="2022-07-03T15:15:00Z">
              <w:r w:rsidRPr="00AC22E3" w:rsidDel="00DE6623">
                <w:rPr>
                  <w:rFonts w:ascii="Arial" w:hAnsi="Arial" w:cs="Arial"/>
                  <w:sz w:val="20"/>
                  <w:szCs w:val="20"/>
                </w:rPr>
                <w:delText>600</w:delText>
              </w:r>
            </w:del>
          </w:p>
        </w:tc>
        <w:tc>
          <w:tcPr>
            <w:tcW w:w="1399" w:type="dxa"/>
            <w:vAlign w:val="center"/>
          </w:tcPr>
          <w:p w14:paraId="3022EC0A" w14:textId="559154F4"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755" w:author="Yael Armon" w:date="2022-07-03T15:15:00Z"/>
                <w:rFonts w:ascii="Arial" w:hAnsi="Arial" w:cs="Arial"/>
                <w:sz w:val="20"/>
                <w:szCs w:val="20"/>
              </w:rPr>
              <w:pPrChange w:id="3756"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757" w:author="Yael Armon" w:date="2022-07-03T15:15:00Z">
              <w:r w:rsidRPr="00AC22E3" w:rsidDel="00DE6623">
                <w:rPr>
                  <w:rFonts w:ascii="Arial" w:hAnsi="Arial" w:cs="Arial"/>
                  <w:sz w:val="20"/>
                  <w:szCs w:val="20"/>
                </w:rPr>
                <w:delText>1,200</w:delText>
              </w:r>
            </w:del>
          </w:p>
        </w:tc>
        <w:tc>
          <w:tcPr>
            <w:tcW w:w="1400" w:type="dxa"/>
            <w:vAlign w:val="center"/>
          </w:tcPr>
          <w:p w14:paraId="46C611BA" w14:textId="79D6605E" w:rsidR="007B65A8" w:rsidRPr="00AC22E3" w:rsidDel="00DE6623" w:rsidRDefault="007B65A8">
            <w:pPr>
              <w:spacing w:line="360" w:lineRule="auto"/>
              <w:jc w:val="both"/>
              <w:cnfStyle w:val="000000010000" w:firstRow="0" w:lastRow="0" w:firstColumn="0" w:lastColumn="0" w:oddVBand="0" w:evenVBand="0" w:oddHBand="0" w:evenHBand="1" w:firstRowFirstColumn="0" w:firstRowLastColumn="0" w:lastRowFirstColumn="0" w:lastRowLastColumn="0"/>
              <w:rPr>
                <w:del w:id="3758" w:author="Yael Armon" w:date="2022-07-03T15:15:00Z"/>
                <w:rFonts w:ascii="Arial" w:hAnsi="Arial" w:cs="Arial"/>
                <w:sz w:val="20"/>
                <w:szCs w:val="20"/>
              </w:rPr>
              <w:pPrChange w:id="3759" w:author="Yael Armon" w:date="2022-07-03T15:16:00Z">
                <w:pPr>
                  <w:bidi w:val="0"/>
                  <w:jc w:val="center"/>
                  <w:cnfStyle w:val="000000010000" w:firstRow="0" w:lastRow="0" w:firstColumn="0" w:lastColumn="0" w:oddVBand="0" w:evenVBand="0" w:oddHBand="0" w:evenHBand="1" w:firstRowFirstColumn="0" w:firstRowLastColumn="0" w:lastRowFirstColumn="0" w:lastRowLastColumn="0"/>
                </w:pPr>
              </w:pPrChange>
            </w:pPr>
            <w:del w:id="3760" w:author="Yael Armon" w:date="2022-07-03T15:15:00Z">
              <w:r w:rsidRPr="00AC22E3" w:rsidDel="00DE6623">
                <w:rPr>
                  <w:rFonts w:ascii="Arial" w:hAnsi="Arial" w:cs="Arial"/>
                  <w:sz w:val="20"/>
                  <w:szCs w:val="20"/>
                </w:rPr>
                <w:delText>3,000</w:delText>
              </w:r>
            </w:del>
          </w:p>
        </w:tc>
      </w:tr>
      <w:tr w:rsidR="007B65A8" w:rsidRPr="000A5AF7" w:rsidDel="00DE6623" w14:paraId="43D92195" w14:textId="56CDB10A" w:rsidTr="00DD5FF2">
        <w:trPr>
          <w:cnfStyle w:val="000000100000" w:firstRow="0" w:lastRow="0" w:firstColumn="0" w:lastColumn="0" w:oddVBand="0" w:evenVBand="0" w:oddHBand="1" w:evenHBand="0" w:firstRowFirstColumn="0" w:firstRowLastColumn="0" w:lastRowFirstColumn="0" w:lastRowLastColumn="0"/>
          <w:del w:id="3761" w:author="Yael Armon" w:date="2022-07-03T15:15:00Z"/>
        </w:trPr>
        <w:tc>
          <w:tcPr>
            <w:cnfStyle w:val="001000000000" w:firstRow="0" w:lastRow="0" w:firstColumn="1" w:lastColumn="0" w:oddVBand="0" w:evenVBand="0" w:oddHBand="0" w:evenHBand="0" w:firstRowFirstColumn="0" w:firstRowLastColumn="0" w:lastRowFirstColumn="0" w:lastRowLastColumn="0"/>
            <w:tcW w:w="3644" w:type="dxa"/>
          </w:tcPr>
          <w:p w14:paraId="7DBC0F57" w14:textId="47A95ECB" w:rsidR="007B65A8" w:rsidRPr="00AC22E3" w:rsidDel="00DE6623" w:rsidRDefault="007B65A8">
            <w:pPr>
              <w:spacing w:line="360" w:lineRule="auto"/>
              <w:jc w:val="both"/>
              <w:rPr>
                <w:del w:id="3762" w:author="Yael Armon" w:date="2022-07-03T15:15:00Z"/>
                <w:rFonts w:asciiTheme="minorBidi" w:hAnsiTheme="minorBidi"/>
                <w:b w:val="0"/>
                <w:bCs w:val="0"/>
                <w:sz w:val="24"/>
                <w:szCs w:val="24"/>
                <w:rtl/>
              </w:rPr>
              <w:pPrChange w:id="3763" w:author="Yael Armon" w:date="2022-07-03T15:16:00Z">
                <w:pPr/>
              </w:pPrChange>
            </w:pPr>
            <w:del w:id="3764" w:author="Yael Armon" w:date="2022-07-03T15:15:00Z">
              <w:r w:rsidRPr="00AC22E3" w:rsidDel="00DE6623">
                <w:rPr>
                  <w:rFonts w:asciiTheme="minorBidi" w:hAnsiTheme="minorBidi"/>
                  <w:b w:val="0"/>
                  <w:bCs w:val="0"/>
                  <w:sz w:val="24"/>
                  <w:szCs w:val="24"/>
                  <w:rtl/>
                </w:rPr>
                <w:delText xml:space="preserve">סה"כ </w:delText>
              </w:r>
              <w:r w:rsidRPr="00AC22E3" w:rsidDel="00DE6623">
                <w:rPr>
                  <w:rFonts w:asciiTheme="minorBidi" w:hAnsiTheme="minorBidi" w:hint="cs"/>
                  <w:b w:val="0"/>
                  <w:bCs w:val="0"/>
                  <w:sz w:val="24"/>
                  <w:szCs w:val="24"/>
                  <w:rtl/>
                </w:rPr>
                <w:delText>חיסכון</w:delText>
              </w:r>
              <w:r w:rsidRPr="00AC22E3" w:rsidDel="00DE6623">
                <w:rPr>
                  <w:rFonts w:asciiTheme="minorBidi" w:hAnsiTheme="minorBidi"/>
                  <w:b w:val="0"/>
                  <w:bCs w:val="0"/>
                  <w:sz w:val="24"/>
                  <w:szCs w:val="24"/>
                  <w:rtl/>
                </w:rPr>
                <w:delText xml:space="preserve"> מהצלת מזון למשק הלאומי</w:delText>
              </w:r>
              <w:r w:rsidRPr="00AC22E3" w:rsidDel="00DE6623">
                <w:rPr>
                  <w:rFonts w:asciiTheme="minorBidi" w:hAnsiTheme="minorBidi" w:hint="cs"/>
                  <w:b w:val="0"/>
                  <w:bCs w:val="0"/>
                  <w:sz w:val="24"/>
                  <w:szCs w:val="24"/>
                  <w:rtl/>
                </w:rPr>
                <w:delText xml:space="preserve"> </w:delText>
              </w:r>
            </w:del>
          </w:p>
        </w:tc>
        <w:tc>
          <w:tcPr>
            <w:tcW w:w="1399" w:type="dxa"/>
            <w:vAlign w:val="center"/>
          </w:tcPr>
          <w:p w14:paraId="32A584D4" w14:textId="55663794"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65" w:author="Yael Armon" w:date="2022-07-03T15:15:00Z"/>
                <w:rFonts w:ascii="Arial" w:hAnsi="Arial" w:cs="Arial"/>
                <w:sz w:val="20"/>
                <w:szCs w:val="20"/>
              </w:rPr>
              <w:pPrChange w:id="3766"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67" w:author="Yael Armon" w:date="2022-07-03T15:15:00Z">
              <w:r w:rsidRPr="00AC22E3" w:rsidDel="00DE6623">
                <w:rPr>
                  <w:rFonts w:ascii="Arial" w:hAnsi="Arial" w:cs="Arial"/>
                  <w:sz w:val="20"/>
                  <w:szCs w:val="20"/>
                </w:rPr>
                <w:delText>340</w:delText>
              </w:r>
            </w:del>
          </w:p>
        </w:tc>
        <w:tc>
          <w:tcPr>
            <w:tcW w:w="1400" w:type="dxa"/>
            <w:vAlign w:val="center"/>
          </w:tcPr>
          <w:p w14:paraId="12E57530" w14:textId="387E7211"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68" w:author="Yael Armon" w:date="2022-07-03T15:15:00Z"/>
                <w:rFonts w:ascii="Arial" w:hAnsi="Arial" w:cs="Arial"/>
                <w:sz w:val="20"/>
                <w:szCs w:val="20"/>
              </w:rPr>
              <w:pPrChange w:id="3769"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70" w:author="Yael Armon" w:date="2022-07-03T15:15:00Z">
              <w:r w:rsidRPr="00AC22E3" w:rsidDel="00DE6623">
                <w:rPr>
                  <w:rFonts w:ascii="Arial" w:hAnsi="Arial" w:cs="Arial"/>
                  <w:sz w:val="20"/>
                  <w:szCs w:val="20"/>
                </w:rPr>
                <w:delText>1,210</w:delText>
              </w:r>
            </w:del>
          </w:p>
        </w:tc>
        <w:tc>
          <w:tcPr>
            <w:tcW w:w="1399" w:type="dxa"/>
            <w:vAlign w:val="center"/>
          </w:tcPr>
          <w:p w14:paraId="07CD6072" w14:textId="790A9FDA"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71" w:author="Yael Armon" w:date="2022-07-03T15:15:00Z"/>
                <w:rFonts w:ascii="Arial" w:hAnsi="Arial" w:cs="Arial"/>
                <w:sz w:val="20"/>
                <w:szCs w:val="20"/>
              </w:rPr>
              <w:pPrChange w:id="3772"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73" w:author="Yael Armon" w:date="2022-07-03T15:15:00Z">
              <w:r w:rsidRPr="00AC22E3" w:rsidDel="00DE6623">
                <w:rPr>
                  <w:rFonts w:ascii="Arial" w:hAnsi="Arial" w:cs="Arial"/>
                  <w:sz w:val="20"/>
                  <w:szCs w:val="20"/>
                </w:rPr>
                <w:delText>2,460</w:delText>
              </w:r>
            </w:del>
          </w:p>
        </w:tc>
        <w:tc>
          <w:tcPr>
            <w:tcW w:w="1400" w:type="dxa"/>
            <w:vAlign w:val="center"/>
          </w:tcPr>
          <w:p w14:paraId="6CF9BD1E" w14:textId="40E9722B" w:rsidR="007B65A8" w:rsidRPr="00AC22E3" w:rsidDel="00DE6623" w:rsidRDefault="007B65A8">
            <w:pPr>
              <w:spacing w:line="360" w:lineRule="auto"/>
              <w:jc w:val="both"/>
              <w:cnfStyle w:val="000000100000" w:firstRow="0" w:lastRow="0" w:firstColumn="0" w:lastColumn="0" w:oddVBand="0" w:evenVBand="0" w:oddHBand="1" w:evenHBand="0" w:firstRowFirstColumn="0" w:firstRowLastColumn="0" w:lastRowFirstColumn="0" w:lastRowLastColumn="0"/>
              <w:rPr>
                <w:del w:id="3774" w:author="Yael Armon" w:date="2022-07-03T15:15:00Z"/>
                <w:rFonts w:ascii="Arial" w:hAnsi="Arial" w:cs="Arial"/>
                <w:b/>
                <w:bCs/>
                <w:sz w:val="20"/>
                <w:szCs w:val="20"/>
              </w:rPr>
              <w:pPrChange w:id="3775" w:author="Yael Armon" w:date="2022-07-03T15:16:00Z">
                <w:pPr>
                  <w:bidi w:val="0"/>
                  <w:jc w:val="center"/>
                  <w:cnfStyle w:val="000000100000" w:firstRow="0" w:lastRow="0" w:firstColumn="0" w:lastColumn="0" w:oddVBand="0" w:evenVBand="0" w:oddHBand="1" w:evenHBand="0" w:firstRowFirstColumn="0" w:firstRowLastColumn="0" w:lastRowFirstColumn="0" w:lastRowLastColumn="0"/>
                </w:pPr>
              </w:pPrChange>
            </w:pPr>
            <w:del w:id="3776" w:author="Yael Armon" w:date="2022-07-03T15:15:00Z">
              <w:r w:rsidRPr="00AC22E3" w:rsidDel="00DE6623">
                <w:rPr>
                  <w:rFonts w:ascii="Arial" w:hAnsi="Arial" w:cs="Arial"/>
                  <w:sz w:val="20"/>
                  <w:szCs w:val="20"/>
                </w:rPr>
                <w:delText>5,820</w:delText>
              </w:r>
            </w:del>
          </w:p>
        </w:tc>
      </w:tr>
    </w:tbl>
    <w:p w14:paraId="7BEA2A5D" w14:textId="13A17AF2" w:rsidR="007B65A8" w:rsidRPr="00AA430F" w:rsidDel="00DE6623" w:rsidRDefault="007B65A8">
      <w:pPr>
        <w:spacing w:line="360" w:lineRule="auto"/>
        <w:jc w:val="both"/>
        <w:rPr>
          <w:del w:id="3777" w:author="Yael Armon" w:date="2022-07-03T15:15:00Z"/>
          <w:rFonts w:asciiTheme="minorBidi" w:hAnsiTheme="minorBidi"/>
          <w:sz w:val="14"/>
          <w:szCs w:val="18"/>
          <w:rtl/>
        </w:rPr>
        <w:pPrChange w:id="3778" w:author="Yael Armon" w:date="2022-07-03T15:16:00Z">
          <w:pPr>
            <w:spacing w:line="240" w:lineRule="auto"/>
            <w:jc w:val="both"/>
          </w:pPr>
        </w:pPrChange>
      </w:pPr>
      <w:del w:id="3779" w:author="Yael Armon" w:date="2022-07-03T15:15:00Z">
        <w:r w:rsidRPr="00AA430F" w:rsidDel="00DE6623">
          <w:rPr>
            <w:rFonts w:asciiTheme="minorBidi" w:hAnsiTheme="minorBidi"/>
            <w:sz w:val="14"/>
            <w:szCs w:val="18"/>
            <w:rtl/>
          </w:rPr>
          <w:delText xml:space="preserve">מקור: אומדני </w:delText>
        </w:r>
        <w:r w:rsidRPr="00AA430F" w:rsidDel="00DE6623">
          <w:rPr>
            <w:rFonts w:asciiTheme="minorBidi" w:hAnsiTheme="minorBidi"/>
            <w:sz w:val="14"/>
            <w:szCs w:val="18"/>
          </w:rPr>
          <w:delText>BDO</w:delText>
        </w:r>
      </w:del>
    </w:p>
    <w:p w14:paraId="61683ECC" w14:textId="34F64B44" w:rsidR="007B65A8" w:rsidRPr="00AA430F" w:rsidDel="00DE6623" w:rsidRDefault="007B65A8">
      <w:pPr>
        <w:spacing w:line="360" w:lineRule="auto"/>
        <w:jc w:val="both"/>
        <w:rPr>
          <w:del w:id="3780" w:author="Yael Armon" w:date="2022-07-03T15:15:00Z"/>
          <w:rFonts w:asciiTheme="minorBidi" w:hAnsiTheme="minorBidi"/>
          <w:sz w:val="14"/>
          <w:szCs w:val="18"/>
          <w:rtl/>
        </w:rPr>
        <w:pPrChange w:id="3781" w:author="Yael Armon" w:date="2022-07-03T15:16:00Z">
          <w:pPr>
            <w:spacing w:line="240" w:lineRule="auto"/>
            <w:jc w:val="both"/>
          </w:pPr>
        </w:pPrChange>
      </w:pPr>
    </w:p>
    <w:p w14:paraId="773E129D" w14:textId="3D51F1B0" w:rsidR="007B65A8" w:rsidDel="00DE6623" w:rsidRDefault="007B65A8" w:rsidP="00C852E6">
      <w:pPr>
        <w:spacing w:line="360" w:lineRule="auto"/>
        <w:jc w:val="both"/>
        <w:rPr>
          <w:del w:id="3782" w:author="Yael Armon" w:date="2022-07-03T15:15:00Z"/>
          <w:rFonts w:asciiTheme="minorBidi" w:hAnsiTheme="minorBidi"/>
          <w:sz w:val="24"/>
          <w:szCs w:val="24"/>
          <w:rtl/>
        </w:rPr>
      </w:pPr>
      <w:del w:id="3783" w:author="Yael Armon" w:date="2022-07-03T15:15:00Z">
        <w:r w:rsidDel="00DE6623">
          <w:rPr>
            <w:rFonts w:asciiTheme="minorBidi" w:hAnsiTheme="minorBidi" w:hint="cs"/>
            <w:sz w:val="24"/>
            <w:szCs w:val="24"/>
            <w:rtl/>
          </w:rPr>
          <w:delText xml:space="preserve">בעיית אי-הביטחון התזונתי באה לידי ביטוי לא רק בהיקף ההוצאה הכספית על צריכת מזון, אלא גם בתמהיל הצריכה. בחינה של סל צריכת המזון של בעלי אי-הביטחון התזונתי, ביחס לסל הצריכה הממוצע של אוכלוסיה המאופיינת בביטחון תזונתי, מראה כי </w:delText>
        </w:r>
        <w:r w:rsidRPr="00C35735" w:rsidDel="00DE6623">
          <w:rPr>
            <w:rFonts w:asciiTheme="minorBidi" w:hAnsiTheme="minorBidi" w:hint="cs"/>
            <w:b/>
            <w:bCs/>
            <w:sz w:val="24"/>
            <w:szCs w:val="24"/>
            <w:rtl/>
          </w:rPr>
          <w:delText>אי-ב</w:delText>
        </w:r>
        <w:r w:rsidDel="00DE6623">
          <w:rPr>
            <w:rFonts w:asciiTheme="minorBidi" w:hAnsiTheme="minorBidi" w:hint="cs"/>
            <w:b/>
            <w:bCs/>
            <w:sz w:val="24"/>
            <w:szCs w:val="24"/>
            <w:rtl/>
          </w:rPr>
          <w:delText>י</w:delText>
        </w:r>
        <w:r w:rsidRPr="00C35735" w:rsidDel="00DE6623">
          <w:rPr>
            <w:rFonts w:asciiTheme="minorBidi" w:hAnsiTheme="minorBidi" w:hint="cs"/>
            <w:b/>
            <w:bCs/>
            <w:sz w:val="24"/>
            <w:szCs w:val="24"/>
            <w:rtl/>
          </w:rPr>
          <w:delText>טחון תזונתי מלווה ברמת הוצאה נמוכה בעיקר על פירות, ירקות, בשר ודגים שערכם התזונתי גבוה.</w:delText>
        </w:r>
        <w:r w:rsidDel="00DE6623">
          <w:rPr>
            <w:rFonts w:asciiTheme="minorBidi" w:hAnsiTheme="minorBidi" w:hint="cs"/>
            <w:sz w:val="24"/>
            <w:szCs w:val="24"/>
            <w:rtl/>
          </w:rPr>
          <w:delText xml:space="preserve"> </w:delText>
        </w:r>
      </w:del>
    </w:p>
    <w:p w14:paraId="235D1091" w14:textId="40B50202" w:rsidR="007B65A8" w:rsidRPr="002A18A1" w:rsidDel="00DE6623" w:rsidRDefault="007B65A8">
      <w:pPr>
        <w:spacing w:line="360" w:lineRule="auto"/>
        <w:jc w:val="both"/>
        <w:rPr>
          <w:del w:id="3784" w:author="Yael Armon" w:date="2022-07-03T15:15:00Z"/>
          <w:rFonts w:asciiTheme="minorBidi" w:hAnsiTheme="minorBidi"/>
          <w:b/>
          <w:bCs/>
          <w:sz w:val="24"/>
          <w:szCs w:val="24"/>
          <w:rtl/>
        </w:rPr>
        <w:pPrChange w:id="3785" w:author="Yael Armon" w:date="2022-07-03T15:16:00Z">
          <w:pPr>
            <w:spacing w:after="0" w:line="360" w:lineRule="auto"/>
            <w:jc w:val="center"/>
          </w:pPr>
        </w:pPrChange>
      </w:pPr>
      <w:del w:id="3786" w:author="Yael Armon" w:date="2022-07-03T15:15:00Z">
        <w:r w:rsidRPr="002A18A1" w:rsidDel="00DE6623">
          <w:rPr>
            <w:rFonts w:asciiTheme="minorBidi" w:hAnsiTheme="minorBidi" w:hint="cs"/>
            <w:b/>
            <w:bCs/>
            <w:sz w:val="24"/>
            <w:szCs w:val="24"/>
            <w:rtl/>
          </w:rPr>
          <w:delText>השפעת</w:delText>
        </w:r>
        <w:r w:rsidRPr="002A18A1" w:rsidDel="00DE6623">
          <w:rPr>
            <w:rFonts w:asciiTheme="minorBidi" w:hAnsiTheme="minorBidi"/>
            <w:b/>
            <w:bCs/>
            <w:sz w:val="24"/>
            <w:szCs w:val="24"/>
            <w:rtl/>
          </w:rPr>
          <w:delText xml:space="preserve"> אי-ביטחון תזונתי על הרכב ההוצאה על מזון </w:delText>
        </w:r>
      </w:del>
    </w:p>
    <w:p w14:paraId="44514425" w14:textId="105EF541" w:rsidR="007B65A8" w:rsidRPr="00090779" w:rsidDel="00DE6623" w:rsidRDefault="007B65A8">
      <w:pPr>
        <w:spacing w:line="360" w:lineRule="auto"/>
        <w:jc w:val="both"/>
        <w:rPr>
          <w:del w:id="3787" w:author="Yael Armon" w:date="2022-07-03T15:15:00Z"/>
          <w:rFonts w:asciiTheme="minorBidi" w:hAnsiTheme="minorBidi"/>
          <w:b/>
          <w:bCs/>
          <w:sz w:val="24"/>
          <w:szCs w:val="24"/>
          <w:rtl/>
        </w:rPr>
        <w:pPrChange w:id="3788" w:author="Yael Armon" w:date="2022-07-03T15:16:00Z">
          <w:pPr>
            <w:spacing w:after="0" w:line="360" w:lineRule="auto"/>
            <w:jc w:val="center"/>
          </w:pPr>
        </w:pPrChange>
      </w:pPr>
      <w:del w:id="3789" w:author="Yael Armon" w:date="2022-07-03T15:15:00Z">
        <w:r w:rsidRPr="00597E91" w:rsidDel="00DE6623">
          <w:rPr>
            <w:rFonts w:asciiTheme="minorBidi" w:hAnsiTheme="minorBidi" w:hint="cs"/>
            <w:b/>
            <w:bCs/>
            <w:sz w:val="24"/>
            <w:szCs w:val="24"/>
            <w:rtl/>
          </w:rPr>
          <w:delText>של</w:delText>
        </w:r>
        <w:r w:rsidRPr="00597E91" w:rsidDel="00DE6623">
          <w:rPr>
            <w:rFonts w:asciiTheme="minorBidi" w:hAnsiTheme="minorBidi"/>
            <w:b/>
            <w:bCs/>
            <w:sz w:val="24"/>
            <w:szCs w:val="24"/>
            <w:rtl/>
          </w:rPr>
          <w:delText xml:space="preserve"> </w:delText>
        </w:r>
        <w:r w:rsidRPr="00597E91" w:rsidDel="00DE6623">
          <w:rPr>
            <w:rFonts w:asciiTheme="minorBidi" w:hAnsiTheme="minorBidi" w:hint="cs"/>
            <w:b/>
            <w:bCs/>
            <w:sz w:val="24"/>
            <w:szCs w:val="24"/>
            <w:rtl/>
          </w:rPr>
          <w:delText>משקי</w:delText>
        </w:r>
        <w:r w:rsidRPr="00C3473A" w:rsidDel="00DE6623">
          <w:rPr>
            <w:rFonts w:asciiTheme="minorBidi" w:hAnsiTheme="minorBidi"/>
            <w:b/>
            <w:bCs/>
            <w:sz w:val="24"/>
            <w:szCs w:val="24"/>
            <w:rtl/>
          </w:rPr>
          <w:delText xml:space="preserve"> </w:delText>
        </w:r>
        <w:r w:rsidRPr="00C3473A" w:rsidDel="00DE6623">
          <w:rPr>
            <w:rFonts w:asciiTheme="minorBidi" w:hAnsiTheme="minorBidi" w:hint="cs"/>
            <w:b/>
            <w:bCs/>
            <w:sz w:val="24"/>
            <w:szCs w:val="24"/>
            <w:rtl/>
          </w:rPr>
          <w:delText>הבית</w:delText>
        </w:r>
        <w:r w:rsidRPr="00C3473A" w:rsidDel="00DE6623">
          <w:rPr>
            <w:rFonts w:asciiTheme="minorBidi" w:hAnsiTheme="minorBidi"/>
            <w:b/>
            <w:bCs/>
            <w:sz w:val="24"/>
            <w:szCs w:val="24"/>
            <w:rtl/>
          </w:rPr>
          <w:delText xml:space="preserve"> </w:delText>
        </w:r>
        <w:r w:rsidRPr="00C3473A" w:rsidDel="00DE6623">
          <w:rPr>
            <w:rFonts w:asciiTheme="minorBidi" w:hAnsiTheme="minorBidi" w:hint="cs"/>
            <w:b/>
            <w:bCs/>
            <w:sz w:val="24"/>
            <w:szCs w:val="24"/>
            <w:rtl/>
          </w:rPr>
          <w:delText>הסובלים</w:delText>
        </w:r>
        <w:r w:rsidRPr="00C3473A" w:rsidDel="00DE6623">
          <w:rPr>
            <w:rFonts w:asciiTheme="minorBidi" w:hAnsiTheme="minorBidi"/>
            <w:b/>
            <w:bCs/>
            <w:sz w:val="24"/>
            <w:szCs w:val="24"/>
            <w:rtl/>
          </w:rPr>
          <w:delText xml:space="preserve"> </w:delText>
        </w:r>
        <w:r w:rsidRPr="00C3473A" w:rsidDel="00DE6623">
          <w:rPr>
            <w:rFonts w:asciiTheme="minorBidi" w:hAnsiTheme="minorBidi" w:hint="cs"/>
            <w:b/>
            <w:bCs/>
            <w:sz w:val="24"/>
            <w:szCs w:val="24"/>
            <w:rtl/>
          </w:rPr>
          <w:delText>מאי</w:delText>
        </w:r>
        <w:r w:rsidRPr="00C3473A" w:rsidDel="00DE6623">
          <w:rPr>
            <w:rFonts w:asciiTheme="minorBidi" w:hAnsiTheme="minorBidi"/>
            <w:b/>
            <w:bCs/>
            <w:sz w:val="24"/>
            <w:szCs w:val="24"/>
            <w:rtl/>
          </w:rPr>
          <w:delText xml:space="preserve">-ביטחון </w:delText>
        </w:r>
        <w:r w:rsidRPr="00C3473A" w:rsidDel="00DE6623">
          <w:rPr>
            <w:rFonts w:asciiTheme="minorBidi" w:hAnsiTheme="minorBidi" w:hint="cs"/>
            <w:b/>
            <w:bCs/>
            <w:sz w:val="24"/>
            <w:szCs w:val="24"/>
            <w:rtl/>
          </w:rPr>
          <w:delText>תזונתי</w:delText>
        </w:r>
        <w:r w:rsidRPr="00C3473A" w:rsidDel="00DE6623">
          <w:rPr>
            <w:rFonts w:asciiTheme="minorBidi" w:hAnsiTheme="minorBidi"/>
            <w:b/>
            <w:bCs/>
            <w:sz w:val="24"/>
            <w:szCs w:val="24"/>
            <w:rtl/>
          </w:rPr>
          <w:delText xml:space="preserve"> </w:delText>
        </w:r>
        <w:r w:rsidRPr="00C3473A" w:rsidDel="00DE6623">
          <w:rPr>
            <w:rFonts w:asciiTheme="minorBidi" w:hAnsiTheme="minorBidi" w:hint="cs"/>
            <w:b/>
            <w:bCs/>
            <w:sz w:val="24"/>
            <w:szCs w:val="24"/>
            <w:rtl/>
          </w:rPr>
          <w:delText>חמור</w:delText>
        </w:r>
      </w:del>
    </w:p>
    <w:p w14:paraId="7CB0257E" w14:textId="4023C638" w:rsidR="007B65A8" w:rsidRPr="00922C65" w:rsidDel="00DE6623" w:rsidRDefault="007B65A8">
      <w:pPr>
        <w:spacing w:line="360" w:lineRule="auto"/>
        <w:jc w:val="both"/>
        <w:rPr>
          <w:del w:id="3790" w:author="Yael Armon" w:date="2022-07-03T15:15:00Z"/>
          <w:rFonts w:asciiTheme="minorBidi" w:hAnsiTheme="minorBidi"/>
          <w:b/>
          <w:bCs/>
          <w:rtl/>
        </w:rPr>
        <w:pPrChange w:id="3791" w:author="Yael Armon" w:date="2022-07-03T15:16:00Z">
          <w:pPr>
            <w:spacing w:after="0" w:line="360" w:lineRule="auto"/>
            <w:jc w:val="center"/>
          </w:pPr>
        </w:pPrChange>
      </w:pPr>
      <w:del w:id="3792" w:author="Yael Armon" w:date="2022-07-03T15:15:00Z">
        <w:r w:rsidRPr="00090779" w:rsidDel="00DE6623">
          <w:rPr>
            <w:rFonts w:asciiTheme="minorBidi" w:hAnsiTheme="minorBidi"/>
            <w:b/>
            <w:bCs/>
            <w:rtl/>
          </w:rPr>
          <w:delText xml:space="preserve">(100% = </w:delText>
        </w:r>
        <w:r w:rsidRPr="00090779" w:rsidDel="00DE6623">
          <w:rPr>
            <w:rFonts w:asciiTheme="minorBidi" w:hAnsiTheme="minorBidi" w:hint="cs"/>
            <w:b/>
            <w:bCs/>
            <w:rtl/>
          </w:rPr>
          <w:delText>תזונה</w:delText>
        </w:r>
        <w:r w:rsidRPr="00090779" w:rsidDel="00DE6623">
          <w:rPr>
            <w:rFonts w:asciiTheme="minorBidi" w:hAnsiTheme="minorBidi"/>
            <w:b/>
            <w:bCs/>
            <w:rtl/>
          </w:rPr>
          <w:delText xml:space="preserve"> </w:delText>
        </w:r>
        <w:r w:rsidRPr="00090779" w:rsidDel="00DE6623">
          <w:rPr>
            <w:rFonts w:asciiTheme="minorBidi" w:hAnsiTheme="minorBidi" w:hint="cs"/>
            <w:b/>
            <w:bCs/>
            <w:rtl/>
          </w:rPr>
          <w:delText>של</w:delText>
        </w:r>
        <w:r w:rsidRPr="00090779" w:rsidDel="00DE6623">
          <w:rPr>
            <w:rFonts w:asciiTheme="minorBidi" w:hAnsiTheme="minorBidi"/>
            <w:b/>
            <w:bCs/>
            <w:rtl/>
          </w:rPr>
          <w:delText xml:space="preserve"> </w:delText>
        </w:r>
        <w:r w:rsidRPr="00090779" w:rsidDel="00DE6623">
          <w:rPr>
            <w:rFonts w:asciiTheme="minorBidi" w:hAnsiTheme="minorBidi" w:hint="cs"/>
            <w:b/>
            <w:bCs/>
            <w:rtl/>
          </w:rPr>
          <w:delText>אוכלוסיה</w:delText>
        </w:r>
        <w:r w:rsidRPr="00090779" w:rsidDel="00DE6623">
          <w:rPr>
            <w:rFonts w:asciiTheme="minorBidi" w:hAnsiTheme="minorBidi"/>
            <w:b/>
            <w:bCs/>
            <w:rtl/>
          </w:rPr>
          <w:delText xml:space="preserve"> </w:delText>
        </w:r>
        <w:r w:rsidRPr="00090779" w:rsidDel="00DE6623">
          <w:rPr>
            <w:rFonts w:asciiTheme="minorBidi" w:hAnsiTheme="minorBidi" w:hint="cs"/>
            <w:b/>
            <w:bCs/>
            <w:rtl/>
          </w:rPr>
          <w:delText>בעלת</w:delText>
        </w:r>
        <w:r w:rsidRPr="00090779" w:rsidDel="00DE6623">
          <w:rPr>
            <w:rFonts w:asciiTheme="minorBidi" w:hAnsiTheme="minorBidi"/>
            <w:b/>
            <w:bCs/>
            <w:rtl/>
          </w:rPr>
          <w:delText xml:space="preserve"> </w:delText>
        </w:r>
        <w:r w:rsidRPr="00090779" w:rsidDel="00DE6623">
          <w:rPr>
            <w:rFonts w:asciiTheme="minorBidi" w:hAnsiTheme="minorBidi" w:hint="cs"/>
            <w:b/>
            <w:bCs/>
            <w:rtl/>
          </w:rPr>
          <w:delText>הוצאה</w:delText>
        </w:r>
        <w:r w:rsidRPr="00090779" w:rsidDel="00DE6623">
          <w:rPr>
            <w:rFonts w:asciiTheme="minorBidi" w:hAnsiTheme="minorBidi"/>
            <w:b/>
            <w:bCs/>
            <w:rtl/>
          </w:rPr>
          <w:delText xml:space="preserve"> </w:delText>
        </w:r>
        <w:r w:rsidRPr="00090779" w:rsidDel="00DE6623">
          <w:rPr>
            <w:rFonts w:asciiTheme="minorBidi" w:hAnsiTheme="minorBidi" w:hint="cs"/>
            <w:b/>
            <w:bCs/>
            <w:rtl/>
          </w:rPr>
          <w:delText>נורמטיבית</w:delText>
        </w:r>
        <w:r w:rsidRPr="00090779" w:rsidDel="00DE6623">
          <w:rPr>
            <w:rFonts w:asciiTheme="minorBidi" w:hAnsiTheme="minorBidi"/>
            <w:b/>
            <w:bCs/>
            <w:rtl/>
          </w:rPr>
          <w:delText>)</w:delText>
        </w:r>
      </w:del>
    </w:p>
    <w:p w14:paraId="0C9B3BC0" w14:textId="17D97D89" w:rsidR="007B65A8" w:rsidRPr="00922C65" w:rsidDel="00DE6623" w:rsidRDefault="007B65A8">
      <w:pPr>
        <w:spacing w:line="360" w:lineRule="auto"/>
        <w:jc w:val="both"/>
        <w:rPr>
          <w:del w:id="3793" w:author="Yael Armon" w:date="2022-07-03T15:15:00Z"/>
          <w:rFonts w:asciiTheme="minorBidi" w:hAnsiTheme="minorBidi"/>
          <w:b/>
          <w:bCs/>
          <w:sz w:val="24"/>
          <w:szCs w:val="24"/>
          <w:rtl/>
        </w:rPr>
        <w:pPrChange w:id="3794" w:author="Yael Armon" w:date="2022-07-03T15:16:00Z">
          <w:pPr>
            <w:spacing w:after="0" w:line="360" w:lineRule="auto"/>
            <w:jc w:val="center"/>
          </w:pPr>
        </w:pPrChange>
      </w:pPr>
      <w:del w:id="3795" w:author="Yael Armon" w:date="2022-07-03T15:15:00Z">
        <w:r w:rsidDel="00DE6623">
          <w:rPr>
            <w:noProof/>
          </w:rPr>
          <w:drawing>
            <wp:inline distT="0" distB="0" distL="0" distR="0" wp14:anchorId="30FDCC8D" wp14:editId="139D0395">
              <wp:extent cx="4594412" cy="2768814"/>
              <wp:effectExtent l="0" t="0" r="0" b="0"/>
              <wp:docPr id="287451" name="תרשים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del>
    </w:p>
    <w:p w14:paraId="3A4FFAA9" w14:textId="1E37240A" w:rsidR="007B65A8" w:rsidDel="00DE6623" w:rsidRDefault="007B65A8">
      <w:pPr>
        <w:spacing w:line="360" w:lineRule="auto"/>
        <w:jc w:val="both"/>
        <w:rPr>
          <w:del w:id="3796" w:author="Yael Armon" w:date="2022-07-03T15:15:00Z"/>
          <w:rFonts w:asciiTheme="minorBidi" w:hAnsiTheme="minorBidi"/>
          <w:sz w:val="24"/>
          <w:szCs w:val="24"/>
          <w:rtl/>
        </w:rPr>
        <w:pPrChange w:id="3797" w:author="Yael Armon" w:date="2022-07-03T15:16:00Z">
          <w:pPr>
            <w:spacing w:after="0" w:line="360" w:lineRule="auto"/>
            <w:jc w:val="both"/>
          </w:pPr>
        </w:pPrChange>
      </w:pPr>
      <w:del w:id="3798" w:author="Yael Armon" w:date="2022-07-03T15:15:00Z">
        <w:r w:rsidRPr="00922C65" w:rsidDel="00DE6623">
          <w:rPr>
            <w:rFonts w:asciiTheme="minorBidi" w:hAnsiTheme="minorBidi" w:hint="cs"/>
            <w:sz w:val="18"/>
            <w:szCs w:val="18"/>
            <w:rtl/>
          </w:rPr>
          <w:delText xml:space="preserve">מקור: עיבודי </w:delText>
        </w:r>
        <w:r w:rsidRPr="00922C65" w:rsidDel="00DE6623">
          <w:rPr>
            <w:rFonts w:asciiTheme="minorBidi" w:hAnsiTheme="minorBidi" w:hint="cs"/>
            <w:sz w:val="18"/>
            <w:szCs w:val="18"/>
          </w:rPr>
          <w:delText>BDO</w:delText>
        </w:r>
        <w:r w:rsidRPr="00922C65" w:rsidDel="00DE6623">
          <w:rPr>
            <w:rFonts w:asciiTheme="minorBidi" w:hAnsiTheme="minorBidi" w:hint="cs"/>
            <w:sz w:val="18"/>
            <w:szCs w:val="18"/>
            <w:rtl/>
          </w:rPr>
          <w:delText xml:space="preserve"> </w:delText>
        </w:r>
        <w:r w:rsidDel="00DE6623">
          <w:rPr>
            <w:rFonts w:asciiTheme="minorBidi" w:hAnsiTheme="minorBidi" w:hint="cs"/>
            <w:sz w:val="18"/>
            <w:szCs w:val="18"/>
            <w:rtl/>
          </w:rPr>
          <w:delText>ו</w:delText>
        </w:r>
        <w:r w:rsidRPr="00922C65" w:rsidDel="00DE6623">
          <w:rPr>
            <w:rFonts w:asciiTheme="minorBidi" w:hAnsiTheme="minorBidi" w:hint="cs"/>
            <w:sz w:val="18"/>
            <w:szCs w:val="18"/>
            <w:rtl/>
          </w:rPr>
          <w:delText>סקר הוצאות משקי הבית של הלמ"ס</w:delText>
        </w:r>
      </w:del>
    </w:p>
    <w:p w14:paraId="294FEAEE" w14:textId="1D16FE55" w:rsidR="007B65A8" w:rsidDel="00DE6623" w:rsidRDefault="007B65A8" w:rsidP="00C852E6">
      <w:pPr>
        <w:spacing w:line="360" w:lineRule="auto"/>
        <w:jc w:val="both"/>
        <w:rPr>
          <w:del w:id="3799" w:author="Yael Armon" w:date="2022-07-03T15:15:00Z"/>
          <w:rFonts w:asciiTheme="minorBidi" w:hAnsiTheme="minorBidi"/>
          <w:sz w:val="24"/>
          <w:szCs w:val="24"/>
          <w:rtl/>
        </w:rPr>
      </w:pPr>
      <w:del w:id="3800" w:author="Yael Armon" w:date="2022-07-03T15:15:00Z">
        <w:r w:rsidRPr="00750658" w:rsidDel="00DE6623">
          <w:rPr>
            <w:rFonts w:asciiTheme="minorBidi" w:hAnsiTheme="minorBidi" w:hint="eastAsia"/>
            <w:sz w:val="24"/>
            <w:szCs w:val="24"/>
            <w:rtl/>
          </w:rPr>
          <w:delText>כך</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למשל</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בעוד</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שעבור</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מוצרים</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כגון</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בשר</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עופות</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דגים</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פירות</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וירקות</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טריים</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אשר</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נחשבים</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בעלי</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ערך</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תזונתי</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גבוה</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ההוצאה</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הינה</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בפער</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של</w:delText>
        </w:r>
        <w:r w:rsidRPr="00750658" w:rsidDel="00DE6623">
          <w:rPr>
            <w:rFonts w:asciiTheme="minorBidi" w:hAnsiTheme="minorBidi"/>
            <w:sz w:val="24"/>
            <w:szCs w:val="24"/>
            <w:rtl/>
          </w:rPr>
          <w:delText xml:space="preserve"> 55% </w:delText>
        </w:r>
        <w:r w:rsidRPr="00750658" w:rsidDel="00DE6623">
          <w:rPr>
            <w:rFonts w:asciiTheme="minorBidi" w:hAnsiTheme="minorBidi" w:hint="eastAsia"/>
            <w:sz w:val="24"/>
            <w:szCs w:val="24"/>
            <w:rtl/>
          </w:rPr>
          <w:delText>עד</w:delText>
        </w:r>
        <w:r w:rsidRPr="00750658" w:rsidDel="00DE6623">
          <w:rPr>
            <w:rFonts w:asciiTheme="minorBidi" w:hAnsiTheme="minorBidi"/>
            <w:sz w:val="24"/>
            <w:szCs w:val="24"/>
            <w:rtl/>
          </w:rPr>
          <w:delText xml:space="preserve"> 70% </w:delText>
        </w:r>
        <w:r w:rsidRPr="00750658" w:rsidDel="00DE6623">
          <w:rPr>
            <w:rFonts w:asciiTheme="minorBidi" w:hAnsiTheme="minorBidi" w:hint="eastAsia"/>
            <w:sz w:val="24"/>
            <w:szCs w:val="24"/>
            <w:rtl/>
          </w:rPr>
          <w:delText>מהצריכה</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הנורמטיבית</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עבור</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מוצרים</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כגון</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תפוחי</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אדמה</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לחם</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ופיתות</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הפער</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מצטמצם</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ויורד</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לרמה</w:delText>
        </w:r>
        <w:r w:rsidRPr="00750658" w:rsidDel="00DE6623">
          <w:rPr>
            <w:rFonts w:asciiTheme="minorBidi" w:hAnsiTheme="minorBidi"/>
            <w:sz w:val="24"/>
            <w:szCs w:val="24"/>
            <w:rtl/>
          </w:rPr>
          <w:delText xml:space="preserve"> </w:delText>
        </w:r>
        <w:r w:rsidRPr="00750658" w:rsidDel="00DE6623">
          <w:rPr>
            <w:rFonts w:asciiTheme="minorBidi" w:hAnsiTheme="minorBidi" w:hint="eastAsia"/>
            <w:sz w:val="24"/>
            <w:szCs w:val="24"/>
            <w:rtl/>
          </w:rPr>
          <w:delText>של</w:delText>
        </w:r>
        <w:r w:rsidRPr="00750658" w:rsidDel="00DE6623">
          <w:rPr>
            <w:rFonts w:asciiTheme="minorBidi" w:hAnsiTheme="minorBidi"/>
            <w:sz w:val="24"/>
            <w:szCs w:val="24"/>
            <w:rtl/>
          </w:rPr>
          <w:delText xml:space="preserve"> 15% </w:delText>
        </w:r>
        <w:r w:rsidRPr="00750658" w:rsidDel="00DE6623">
          <w:rPr>
            <w:rFonts w:asciiTheme="minorBidi" w:hAnsiTheme="minorBidi" w:hint="eastAsia"/>
            <w:sz w:val="24"/>
            <w:szCs w:val="24"/>
            <w:rtl/>
          </w:rPr>
          <w:delText>עד</w:delText>
        </w:r>
        <w:r w:rsidRPr="00750658" w:rsidDel="00DE6623">
          <w:rPr>
            <w:rFonts w:asciiTheme="minorBidi" w:hAnsiTheme="minorBidi"/>
            <w:sz w:val="24"/>
            <w:szCs w:val="24"/>
            <w:rtl/>
          </w:rPr>
          <w:delText xml:space="preserve"> 25%.</w:delText>
        </w:r>
        <w:r w:rsidDel="00DE6623">
          <w:rPr>
            <w:rFonts w:asciiTheme="minorBidi" w:hAnsiTheme="minorBidi" w:hint="cs"/>
            <w:sz w:val="24"/>
            <w:szCs w:val="24"/>
            <w:rtl/>
          </w:rPr>
          <w:delText xml:space="preserve">   </w:delText>
        </w:r>
      </w:del>
    </w:p>
    <w:p w14:paraId="79F47583" w14:textId="1DFBD621" w:rsidR="007B65A8" w:rsidRPr="00C77A2F" w:rsidDel="00DE6623" w:rsidRDefault="007B65A8" w:rsidP="00C852E6">
      <w:pPr>
        <w:spacing w:line="360" w:lineRule="auto"/>
        <w:jc w:val="both"/>
        <w:rPr>
          <w:del w:id="3801" w:author="Yael Armon" w:date="2022-07-03T15:15:00Z"/>
          <w:rFonts w:asciiTheme="minorBidi" w:hAnsiTheme="minorBidi"/>
          <w:b/>
          <w:bCs/>
          <w:sz w:val="24"/>
          <w:szCs w:val="24"/>
          <w:rtl/>
        </w:rPr>
      </w:pPr>
      <w:del w:id="3802" w:author="Yael Armon" w:date="2022-07-03T15:15:00Z">
        <w:r w:rsidRPr="00AA430F" w:rsidDel="00DE6623">
          <w:rPr>
            <w:rFonts w:asciiTheme="minorBidi" w:hAnsiTheme="minorBidi"/>
            <w:sz w:val="24"/>
            <w:szCs w:val="24"/>
            <w:rtl/>
          </w:rPr>
          <w:delText>על פי עקרונות תורת הכלכלה, הכנסה במוצרים הינה אלטרנטיבה נחותה לעומת הכנסה בכסף, שכן היא שוללת ממקבל התמיכה את דרגות החופש להקצאת המשאבים לפי הצרכים המלאים שלו. לכן, עקרונית, הנטייה הינה בדרך כלל להעדיף תמיכה כספית על פני תמיכה ב"עין". עקרון כלכלי זה נקרא גם "סובסידיה לנצרך ולא למצרך".</w:delText>
        </w:r>
        <w:r w:rsidDel="00DE6623">
          <w:rPr>
            <w:rFonts w:asciiTheme="minorBidi" w:hAnsiTheme="minorBidi" w:hint="cs"/>
            <w:sz w:val="24"/>
            <w:szCs w:val="24"/>
            <w:rtl/>
          </w:rPr>
          <w:delText xml:space="preserve"> </w:delText>
        </w:r>
        <w:r w:rsidRPr="00AA430F" w:rsidDel="00DE6623">
          <w:rPr>
            <w:rFonts w:asciiTheme="minorBidi" w:hAnsiTheme="minorBidi"/>
            <w:sz w:val="24"/>
            <w:szCs w:val="24"/>
            <w:rtl/>
          </w:rPr>
          <w:delText xml:space="preserve">אולם, </w:delText>
        </w:r>
        <w:r w:rsidRPr="00AA430F" w:rsidDel="00DE6623">
          <w:rPr>
            <w:rFonts w:asciiTheme="minorBidi" w:hAnsiTheme="minorBidi"/>
            <w:b/>
            <w:bCs/>
            <w:sz w:val="24"/>
            <w:szCs w:val="24"/>
            <w:rtl/>
          </w:rPr>
          <w:delText xml:space="preserve">במקרה של הצלת מזון, קיימות נסיבות ייחודיות שבהן יש עדיפות כלכלית מובהקת לתמיכה בנזקקים באמצעות תמיכה במוצרים ולא בכסף. יתרון זה נובע מהמאפיינים הייחודיים של הפיכת </w:delText>
        </w:r>
        <w:r w:rsidDel="00DE6623">
          <w:rPr>
            <w:rFonts w:asciiTheme="minorBidi" w:hAnsiTheme="minorBidi" w:hint="cs"/>
            <w:b/>
            <w:bCs/>
            <w:sz w:val="24"/>
            <w:szCs w:val="24"/>
            <w:rtl/>
          </w:rPr>
          <w:delText>עודפים המיועדים להשמדה ל</w:delText>
        </w:r>
        <w:r w:rsidRPr="00AA430F" w:rsidDel="00DE6623">
          <w:rPr>
            <w:rFonts w:asciiTheme="minorBidi" w:hAnsiTheme="minorBidi"/>
            <w:b/>
            <w:bCs/>
            <w:sz w:val="24"/>
            <w:szCs w:val="24"/>
            <w:rtl/>
          </w:rPr>
          <w:delText>מזון, שמשמעם הוא שעבור כל שקל המושקע בהצלת מזון, מושגת תמורה כלכלית ישירה בגובה של פי</w:delText>
        </w:r>
        <w:r w:rsidDel="00DE6623">
          <w:rPr>
            <w:rFonts w:asciiTheme="minorBidi" w:hAnsiTheme="minorBidi" w:hint="cs"/>
            <w:b/>
            <w:bCs/>
            <w:sz w:val="24"/>
            <w:szCs w:val="24"/>
            <w:rtl/>
          </w:rPr>
          <w:delText xml:space="preserve"> 3.6.</w:delText>
        </w:r>
        <w:r w:rsidRPr="00AA430F" w:rsidDel="00DE6623">
          <w:rPr>
            <w:rFonts w:asciiTheme="minorBidi" w:hAnsiTheme="minorBidi"/>
            <w:sz w:val="24"/>
            <w:szCs w:val="24"/>
            <w:rtl/>
          </w:rPr>
          <w:delText xml:space="preserve"> </w:delText>
        </w:r>
        <w:r w:rsidRPr="00C77A2F" w:rsidDel="00DE6623">
          <w:rPr>
            <w:rFonts w:asciiTheme="minorBidi" w:hAnsiTheme="minorBidi"/>
            <w:b/>
            <w:bCs/>
            <w:sz w:val="24"/>
            <w:szCs w:val="24"/>
            <w:rtl/>
          </w:rPr>
          <w:delText xml:space="preserve">יתרה מכך, אם נביא בחשבון את </w:delText>
        </w:r>
        <w:r w:rsidRPr="00C77A2F" w:rsidDel="00DE6623">
          <w:rPr>
            <w:rFonts w:asciiTheme="minorBidi" w:hAnsiTheme="minorBidi" w:hint="eastAsia"/>
            <w:b/>
            <w:bCs/>
            <w:sz w:val="24"/>
            <w:szCs w:val="24"/>
            <w:rtl/>
          </w:rPr>
          <w:delText>הההשפעות</w:delText>
        </w:r>
        <w:r w:rsidRPr="00C77A2F" w:rsidDel="00DE6623">
          <w:rPr>
            <w:rFonts w:asciiTheme="minorBidi" w:hAnsiTheme="minorBidi"/>
            <w:b/>
            <w:bCs/>
            <w:sz w:val="24"/>
            <w:szCs w:val="24"/>
            <w:rtl/>
          </w:rPr>
          <w:delText xml:space="preserve"> </w:delText>
        </w:r>
        <w:r w:rsidRPr="00C77A2F" w:rsidDel="00DE6623">
          <w:rPr>
            <w:rFonts w:asciiTheme="minorBidi" w:hAnsiTheme="minorBidi" w:hint="eastAsia"/>
            <w:b/>
            <w:bCs/>
            <w:sz w:val="24"/>
            <w:szCs w:val="24"/>
            <w:rtl/>
          </w:rPr>
          <w:delText>הסביבתיות</w:delText>
        </w:r>
        <w:r w:rsidRPr="00C77A2F" w:rsidDel="00DE6623">
          <w:rPr>
            <w:rFonts w:asciiTheme="minorBidi" w:hAnsiTheme="minorBidi"/>
            <w:b/>
            <w:bCs/>
            <w:sz w:val="24"/>
            <w:szCs w:val="24"/>
            <w:rtl/>
          </w:rPr>
          <w:delText xml:space="preserve"> של </w:delText>
        </w:r>
        <w:r w:rsidRPr="00C77A2F" w:rsidDel="00DE6623">
          <w:rPr>
            <w:rFonts w:asciiTheme="minorBidi" w:hAnsiTheme="minorBidi" w:cs="Arial"/>
            <w:b/>
            <w:bCs/>
            <w:sz w:val="24"/>
            <w:szCs w:val="24"/>
            <w:rtl/>
          </w:rPr>
          <w:delText xml:space="preserve">פליטות גזי החממה, מזהמי </w:delText>
        </w:r>
        <w:r w:rsidRPr="00C77A2F" w:rsidDel="00DE6623">
          <w:rPr>
            <w:rFonts w:asciiTheme="minorBidi" w:hAnsiTheme="minorBidi" w:cs="Arial" w:hint="eastAsia"/>
            <w:b/>
            <w:bCs/>
            <w:sz w:val="24"/>
            <w:szCs w:val="24"/>
            <w:rtl/>
          </w:rPr>
          <w:delText>ה</w:delText>
        </w:r>
        <w:r w:rsidRPr="00C77A2F" w:rsidDel="00DE6623">
          <w:rPr>
            <w:rFonts w:asciiTheme="minorBidi" w:hAnsiTheme="minorBidi" w:cs="Arial"/>
            <w:b/>
            <w:bCs/>
            <w:sz w:val="24"/>
            <w:szCs w:val="24"/>
            <w:rtl/>
          </w:rPr>
          <w:delText>אוויר והטיפול בפסולת</w:delText>
        </w:r>
        <w:r w:rsidRPr="00C77A2F" w:rsidDel="00DE6623">
          <w:rPr>
            <w:rFonts w:asciiTheme="minorBidi" w:hAnsiTheme="minorBidi"/>
            <w:b/>
            <w:bCs/>
            <w:sz w:val="24"/>
            <w:szCs w:val="24"/>
            <w:rtl/>
          </w:rPr>
          <w:delText>, התמורה למשק גבוהה עוד יותר ומגיעה לפי 4.2.</w:delText>
        </w:r>
      </w:del>
    </w:p>
    <w:p w14:paraId="324D269D" w14:textId="7F7654B4" w:rsidR="007B65A8" w:rsidRPr="00AA430F" w:rsidDel="00DE6623" w:rsidRDefault="007B65A8" w:rsidP="00C852E6">
      <w:pPr>
        <w:spacing w:line="360" w:lineRule="auto"/>
        <w:jc w:val="both"/>
        <w:rPr>
          <w:del w:id="3803" w:author="Yael Armon" w:date="2022-07-03T15:15:00Z"/>
          <w:rFonts w:asciiTheme="minorBidi" w:hAnsiTheme="minorBidi"/>
          <w:sz w:val="24"/>
          <w:szCs w:val="24"/>
          <w:rtl/>
        </w:rPr>
      </w:pPr>
      <w:del w:id="3804" w:author="Yael Armon" w:date="2022-07-03T15:15:00Z">
        <w:r w:rsidRPr="00AA430F" w:rsidDel="00DE6623">
          <w:rPr>
            <w:rFonts w:asciiTheme="minorBidi" w:hAnsiTheme="minorBidi"/>
            <w:sz w:val="24"/>
            <w:szCs w:val="24"/>
            <w:rtl/>
          </w:rPr>
          <w:delText>בהקשר זה, יש לציין כי האוכלוסייה המאופיינת באי</w:delText>
        </w:r>
        <w:r w:rsidDel="00DE6623">
          <w:rPr>
            <w:rFonts w:asciiTheme="minorBidi" w:hAnsiTheme="minorBidi" w:hint="cs"/>
            <w:sz w:val="24"/>
            <w:szCs w:val="24"/>
            <w:rtl/>
          </w:rPr>
          <w:delText>-</w:delText>
        </w:r>
        <w:r w:rsidRPr="00AA430F" w:rsidDel="00DE6623">
          <w:rPr>
            <w:rFonts w:asciiTheme="minorBidi" w:hAnsiTheme="minorBidi"/>
            <w:sz w:val="24"/>
            <w:szCs w:val="24"/>
            <w:rtl/>
          </w:rPr>
          <w:delText>ביטחון תזונתי, סובלת מאי</w:delText>
        </w:r>
        <w:r w:rsidDel="00DE6623">
          <w:rPr>
            <w:rFonts w:asciiTheme="minorBidi" w:hAnsiTheme="minorBidi" w:hint="cs"/>
            <w:sz w:val="24"/>
            <w:szCs w:val="24"/>
            <w:rtl/>
          </w:rPr>
          <w:delText>-</w:delText>
        </w:r>
        <w:r w:rsidRPr="00AA430F" w:rsidDel="00DE6623">
          <w:rPr>
            <w:rFonts w:asciiTheme="minorBidi" w:hAnsiTheme="minorBidi"/>
            <w:sz w:val="24"/>
            <w:szCs w:val="24"/>
            <w:rtl/>
          </w:rPr>
          <w:delText>ביטחון כלכלי שיש לו ביטוי בפערי צריכה של מוצרים בסיסיים נוספים (דיור, בריאות, חינוך וכד'). סביר להניח שבפועל, במקרה של תרומת מזון, משקי בית אלו יפנו חלק מהגידול בהכנסה הפנויה האפקטיבית שלהם גם לצריכת מוצרים אחרים. מבחינה חברתית, המשמעות הינה כי משקי בית אלו רואים בצריכת מוצרים אלו כצורך קודם מבחינת הביטחון הכלכלי שלהם, ולכן יש כאן שיפור ברווחתם מעבר לערך הישיר של המזון שהועבר אליהם, בשל שחרור מקורות לצריכת שירותים אחרים.</w:delText>
        </w:r>
      </w:del>
    </w:p>
    <w:p w14:paraId="54CF30F9" w14:textId="54D7A8C4" w:rsidR="007B65A8" w:rsidRPr="00AA430F" w:rsidDel="00DE6623" w:rsidRDefault="007B65A8" w:rsidP="00C852E6">
      <w:pPr>
        <w:spacing w:line="360" w:lineRule="auto"/>
        <w:jc w:val="both"/>
        <w:rPr>
          <w:del w:id="3805" w:author="Yael Armon" w:date="2022-07-03T15:15:00Z"/>
          <w:rFonts w:asciiTheme="minorBidi" w:hAnsiTheme="minorBidi"/>
          <w:sz w:val="24"/>
          <w:szCs w:val="24"/>
          <w:rtl/>
        </w:rPr>
      </w:pPr>
      <w:del w:id="3806" w:author="Yael Armon" w:date="2022-07-03T15:15:00Z">
        <w:r w:rsidDel="00DE6623">
          <w:rPr>
            <w:rFonts w:asciiTheme="minorBidi" w:hAnsiTheme="minorBidi" w:hint="cs"/>
            <w:sz w:val="24"/>
            <w:szCs w:val="24"/>
            <w:rtl/>
          </w:rPr>
          <w:delText>האו"ם ו</w:delText>
        </w:r>
        <w:r w:rsidRPr="00AA430F" w:rsidDel="00DE6623">
          <w:rPr>
            <w:rFonts w:asciiTheme="minorBidi" w:hAnsiTheme="minorBidi"/>
            <w:sz w:val="24"/>
            <w:szCs w:val="24"/>
            <w:rtl/>
          </w:rPr>
          <w:delText>הממשל האמריקאי אימ</w:delText>
        </w:r>
        <w:r w:rsidDel="00DE6623">
          <w:rPr>
            <w:rFonts w:asciiTheme="minorBidi" w:hAnsiTheme="minorBidi" w:hint="cs"/>
            <w:sz w:val="24"/>
            <w:szCs w:val="24"/>
            <w:rtl/>
          </w:rPr>
          <w:delText>צו</w:delText>
        </w:r>
        <w:r w:rsidRPr="00AA430F" w:rsidDel="00DE6623">
          <w:rPr>
            <w:rFonts w:asciiTheme="minorBidi" w:hAnsiTheme="minorBidi"/>
            <w:sz w:val="24"/>
            <w:szCs w:val="24"/>
            <w:rtl/>
          </w:rPr>
          <w:delText xml:space="preserve"> בספטמבר 2015</w:delText>
        </w:r>
        <w:r w:rsidDel="00DE6623">
          <w:rPr>
            <w:rFonts w:asciiTheme="minorBidi" w:hAnsiTheme="minorBidi" w:hint="cs"/>
            <w:sz w:val="24"/>
            <w:szCs w:val="24"/>
            <w:rtl/>
          </w:rPr>
          <w:delText>, במסגרת יעדי ה-</w:delText>
        </w:r>
        <w:r w:rsidDel="00DE6623">
          <w:rPr>
            <w:rFonts w:asciiTheme="minorBidi" w:hAnsiTheme="minorBidi" w:hint="cs"/>
            <w:sz w:val="24"/>
            <w:szCs w:val="24"/>
          </w:rPr>
          <w:delText>SDG</w:delText>
        </w:r>
        <w:r w:rsidDel="00DE6623">
          <w:rPr>
            <w:rFonts w:asciiTheme="minorBidi" w:hAnsiTheme="minorBidi"/>
            <w:sz w:val="24"/>
            <w:szCs w:val="24"/>
          </w:rPr>
          <w:delText>s</w:delText>
        </w:r>
        <w:r w:rsidDel="00DE6623">
          <w:rPr>
            <w:rStyle w:val="FootnoteReference"/>
            <w:rFonts w:asciiTheme="minorBidi" w:hAnsiTheme="minorBidi"/>
            <w:sz w:val="24"/>
            <w:szCs w:val="24"/>
            <w:rtl/>
          </w:rPr>
          <w:footnoteReference w:id="43"/>
        </w:r>
        <w:r w:rsidDel="00DE6623">
          <w:rPr>
            <w:rFonts w:asciiTheme="minorBidi" w:hAnsiTheme="minorBidi" w:hint="cs"/>
            <w:sz w:val="24"/>
            <w:szCs w:val="24"/>
            <w:rtl/>
          </w:rPr>
          <w:delText>,</w:delText>
        </w:r>
        <w:r w:rsidRPr="00AA430F" w:rsidDel="00DE6623">
          <w:rPr>
            <w:rFonts w:asciiTheme="minorBidi" w:hAnsiTheme="minorBidi"/>
            <w:sz w:val="24"/>
            <w:szCs w:val="24"/>
            <w:rtl/>
          </w:rPr>
          <w:delText xml:space="preserve"> יעד לאומי של הפחתת אובדן המזון ב-50% תוך 15 שנה. ניתוח </w:delText>
        </w:r>
        <w:r w:rsidDel="00DE6623">
          <w:rPr>
            <w:rFonts w:asciiTheme="minorBidi" w:hAnsiTheme="minorBidi" w:hint="cs"/>
            <w:sz w:val="24"/>
            <w:szCs w:val="24"/>
            <w:rtl/>
          </w:rPr>
          <w:delText>הנתונים בדו"ח זה מראה</w:delText>
        </w:r>
        <w:r w:rsidRPr="00AA430F" w:rsidDel="00DE6623">
          <w:rPr>
            <w:rFonts w:asciiTheme="minorBidi" w:hAnsiTheme="minorBidi"/>
            <w:sz w:val="24"/>
            <w:szCs w:val="24"/>
            <w:rtl/>
          </w:rPr>
          <w:delText>, כי הצל</w:delText>
        </w:r>
        <w:r w:rsidDel="00DE6623">
          <w:rPr>
            <w:rFonts w:asciiTheme="minorBidi" w:hAnsiTheme="minorBidi" w:hint="cs"/>
            <w:sz w:val="24"/>
            <w:szCs w:val="24"/>
            <w:rtl/>
          </w:rPr>
          <w:delText>ת מזון המהווה פחות מ</w:delText>
        </w:r>
        <w:r w:rsidRPr="00AA430F" w:rsidDel="00DE6623">
          <w:rPr>
            <w:rFonts w:asciiTheme="minorBidi" w:hAnsiTheme="minorBidi" w:hint="cs"/>
            <w:sz w:val="24"/>
            <w:szCs w:val="24"/>
            <w:rtl/>
          </w:rPr>
          <w:delText>מחצית</w:delText>
        </w:r>
        <w:r w:rsidRPr="00AA430F" w:rsidDel="00DE6623">
          <w:rPr>
            <w:rFonts w:asciiTheme="minorBidi" w:hAnsiTheme="minorBidi"/>
            <w:sz w:val="24"/>
            <w:szCs w:val="24"/>
            <w:rtl/>
          </w:rPr>
          <w:delText xml:space="preserve"> מהיעד </w:delText>
        </w:r>
        <w:r w:rsidDel="00DE6623">
          <w:rPr>
            <w:rFonts w:asciiTheme="minorBidi" w:hAnsiTheme="minorBidi" w:hint="cs"/>
            <w:sz w:val="24"/>
            <w:szCs w:val="24"/>
            <w:rtl/>
          </w:rPr>
          <w:delText>שנקבע</w:delText>
        </w:r>
        <w:r w:rsidRPr="00AA430F" w:rsidDel="00DE6623">
          <w:rPr>
            <w:rFonts w:asciiTheme="minorBidi" w:hAnsiTheme="minorBidi"/>
            <w:sz w:val="24"/>
            <w:szCs w:val="24"/>
            <w:rtl/>
          </w:rPr>
          <w:delText>, ותרומת</w:delText>
        </w:r>
        <w:r w:rsidDel="00DE6623">
          <w:rPr>
            <w:rFonts w:asciiTheme="minorBidi" w:hAnsiTheme="minorBidi" w:hint="cs"/>
            <w:sz w:val="24"/>
            <w:szCs w:val="24"/>
            <w:rtl/>
          </w:rPr>
          <w:delText>ה</w:delText>
        </w:r>
        <w:r w:rsidRPr="00AA430F" w:rsidDel="00DE6623">
          <w:rPr>
            <w:rFonts w:asciiTheme="minorBidi" w:hAnsiTheme="minorBidi"/>
            <w:sz w:val="24"/>
            <w:szCs w:val="24"/>
            <w:rtl/>
          </w:rPr>
          <w:delText xml:space="preserve"> ל</w:delText>
        </w:r>
        <w:r w:rsidDel="00DE6623">
          <w:rPr>
            <w:rFonts w:asciiTheme="minorBidi" w:hAnsiTheme="minorBidi" w:hint="cs"/>
            <w:sz w:val="24"/>
            <w:szCs w:val="24"/>
            <w:rtl/>
          </w:rPr>
          <w:delText>כ</w:delText>
        </w:r>
        <w:r w:rsidRPr="00AA430F" w:rsidDel="00DE6623">
          <w:rPr>
            <w:rFonts w:asciiTheme="minorBidi" w:hAnsiTheme="minorBidi"/>
            <w:sz w:val="24"/>
            <w:szCs w:val="24"/>
            <w:rtl/>
          </w:rPr>
          <w:delText>-</w:delText>
        </w:r>
        <w:r w:rsidDel="00DE6623">
          <w:rPr>
            <w:rFonts w:asciiTheme="minorBidi" w:hAnsiTheme="minorBidi" w:hint="cs"/>
            <w:sz w:val="24"/>
            <w:szCs w:val="24"/>
            <w:rtl/>
          </w:rPr>
          <w:delText>500</w:delText>
        </w:r>
        <w:r w:rsidRPr="00AA430F"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אלף </w:delText>
        </w:r>
        <w:r w:rsidRPr="00AA430F" w:rsidDel="00DE6623">
          <w:rPr>
            <w:rFonts w:asciiTheme="minorBidi" w:hAnsiTheme="minorBidi"/>
            <w:sz w:val="24"/>
            <w:szCs w:val="24"/>
            <w:rtl/>
          </w:rPr>
          <w:delText xml:space="preserve">משקי הבית בישראל הנמצאים באי-ביטחון תזונתי, תאפשר לספק למשקי בית אלו מזון </w:delText>
        </w:r>
        <w:r w:rsidRPr="006B72E4" w:rsidDel="00DE6623">
          <w:rPr>
            <w:rFonts w:asciiTheme="minorBidi" w:hAnsiTheme="minorBidi"/>
            <w:sz w:val="24"/>
            <w:szCs w:val="24"/>
            <w:rtl/>
          </w:rPr>
          <w:delText xml:space="preserve">בשווי מלוא פער צריכת המזון שלהם ביחס לרמה הנורמטיבית. </w:delText>
        </w:r>
        <w:r w:rsidRPr="006B72E4" w:rsidDel="00DE6623">
          <w:rPr>
            <w:rFonts w:asciiTheme="minorBidi" w:hAnsiTheme="minorBidi"/>
            <w:b/>
            <w:bCs/>
            <w:sz w:val="24"/>
            <w:szCs w:val="24"/>
            <w:rtl/>
          </w:rPr>
          <w:delText xml:space="preserve">במונחי המשק הלאומי, </w:delText>
        </w:r>
        <w:r w:rsidRPr="002A18A1" w:rsidDel="00DE6623">
          <w:rPr>
            <w:rFonts w:asciiTheme="minorBidi" w:hAnsiTheme="minorBidi"/>
            <w:b/>
            <w:bCs/>
            <w:sz w:val="24"/>
            <w:szCs w:val="24"/>
            <w:rtl/>
          </w:rPr>
          <w:delText xml:space="preserve">המשמעות הינה </w:delText>
        </w:r>
        <w:r w:rsidRPr="00AD7E2E" w:rsidDel="00DE6623">
          <w:rPr>
            <w:rFonts w:asciiTheme="minorBidi" w:hAnsiTheme="minorBidi" w:hint="eastAsia"/>
            <w:b/>
            <w:bCs/>
            <w:sz w:val="24"/>
            <w:szCs w:val="24"/>
            <w:rtl/>
          </w:rPr>
          <w:delText>חיסכון</w:delText>
        </w:r>
        <w:r w:rsidRPr="00AD7E2E" w:rsidDel="00DE6623">
          <w:rPr>
            <w:rFonts w:asciiTheme="minorBidi" w:hAnsiTheme="minorBidi"/>
            <w:b/>
            <w:bCs/>
            <w:sz w:val="24"/>
            <w:szCs w:val="24"/>
            <w:rtl/>
          </w:rPr>
          <w:delText xml:space="preserve"> של כ-</w:delText>
        </w:r>
        <w:r w:rsidRPr="00C3473A" w:rsidDel="00DE6623">
          <w:rPr>
            <w:rFonts w:asciiTheme="minorBidi" w:hAnsiTheme="minorBidi" w:hint="cs"/>
            <w:b/>
            <w:bCs/>
            <w:sz w:val="24"/>
            <w:szCs w:val="24"/>
            <w:rtl/>
          </w:rPr>
          <w:delText>2</w:delText>
        </w:r>
        <w:r w:rsidDel="00DE6623">
          <w:rPr>
            <w:rFonts w:asciiTheme="minorBidi" w:hAnsiTheme="minorBidi" w:hint="cs"/>
            <w:b/>
            <w:bCs/>
            <w:sz w:val="24"/>
            <w:szCs w:val="24"/>
            <w:rtl/>
          </w:rPr>
          <w:delText>.8</w:delText>
        </w:r>
        <w:r w:rsidRPr="002A18A1" w:rsidDel="00DE6623">
          <w:rPr>
            <w:rFonts w:asciiTheme="minorBidi" w:hAnsiTheme="minorBidi"/>
            <w:b/>
            <w:bCs/>
            <w:sz w:val="24"/>
            <w:szCs w:val="24"/>
            <w:rtl/>
          </w:rPr>
          <w:delText xml:space="preserve"> מיליארד ₪ לשנה, המהווים את הפער בין שווי המזון המוצל לבין עלות הצלתו</w:delText>
        </w:r>
        <w:r w:rsidRPr="002A18A1" w:rsidDel="00DE6623">
          <w:rPr>
            <w:rFonts w:asciiTheme="minorBidi" w:hAnsiTheme="minorBidi"/>
            <w:sz w:val="24"/>
            <w:szCs w:val="24"/>
            <w:rtl/>
          </w:rPr>
          <w:delText>. זאת, לפני</w:delText>
        </w:r>
        <w:r w:rsidRPr="00AA430F" w:rsidDel="00DE6623">
          <w:rPr>
            <w:rFonts w:asciiTheme="minorBidi" w:hAnsiTheme="minorBidi"/>
            <w:sz w:val="24"/>
            <w:szCs w:val="24"/>
            <w:rtl/>
          </w:rPr>
          <w:delText xml:space="preserve"> תוספת התרומה העודפת למשק הנובעת מצמצום העוני והקטנת אי-השוויון במשק, ולפני ההשפעות החיצוניות הסביבתיות.</w:delText>
        </w:r>
      </w:del>
    </w:p>
    <w:p w14:paraId="2B96956D" w14:textId="42D6CA56" w:rsidR="007B65A8" w:rsidDel="00DE6623" w:rsidRDefault="007B65A8" w:rsidP="00C852E6">
      <w:pPr>
        <w:spacing w:line="360" w:lineRule="auto"/>
        <w:jc w:val="both"/>
        <w:rPr>
          <w:del w:id="3809" w:author="Yael Armon" w:date="2022-07-03T15:15:00Z"/>
          <w:rFonts w:asciiTheme="minorBidi" w:hAnsiTheme="minorBidi"/>
          <w:sz w:val="24"/>
          <w:szCs w:val="24"/>
          <w:rtl/>
        </w:rPr>
      </w:pPr>
      <w:del w:id="3810" w:author="Yael Armon" w:date="2022-07-03T15:15:00Z">
        <w:r w:rsidRPr="00643ACD" w:rsidDel="00DE6623">
          <w:rPr>
            <w:rFonts w:asciiTheme="minorBidi" w:hAnsiTheme="minorBidi"/>
            <w:sz w:val="24"/>
            <w:szCs w:val="24"/>
            <w:rtl/>
          </w:rPr>
          <w:delText>חשוב להדגיש, כי מימוש הדרגתי של יעד לאומי להפחתה של 50% מהמזון האבוד בישראל על פני 15 שנה, אינו צפוי להביא לפגיעה בהיקף הייצור החקלאי בישראל לצריכה מקומית בהשוואה למצב כיום</w:delText>
        </w:r>
        <w:r w:rsidDel="00DE6623">
          <w:rPr>
            <w:rFonts w:asciiTheme="minorBidi" w:hAnsiTheme="minorBidi" w:hint="cs"/>
            <w:sz w:val="24"/>
            <w:szCs w:val="24"/>
            <w:rtl/>
          </w:rPr>
          <w:delText>,</w:delText>
        </w:r>
        <w:r w:rsidRPr="00643ACD" w:rsidDel="00DE6623">
          <w:rPr>
            <w:rFonts w:asciiTheme="minorBidi" w:hAnsiTheme="minorBidi"/>
            <w:sz w:val="24"/>
            <w:szCs w:val="24"/>
            <w:rtl/>
          </w:rPr>
          <w:delText xml:space="preserve"> אלא</w:delText>
        </w:r>
        <w:r w:rsidRPr="0032377E" w:rsidDel="00DE6623">
          <w:rPr>
            <w:rFonts w:asciiTheme="minorBidi" w:hAnsiTheme="minorBidi"/>
            <w:sz w:val="24"/>
            <w:szCs w:val="24"/>
            <w:rtl/>
          </w:rPr>
          <w:delText xml:space="preserve"> רק </w:delText>
        </w:r>
        <w:r w:rsidRPr="0032377E" w:rsidDel="00DE6623">
          <w:rPr>
            <w:rFonts w:asciiTheme="minorBidi" w:hAnsiTheme="minorBidi" w:hint="cs"/>
            <w:sz w:val="24"/>
            <w:szCs w:val="24"/>
            <w:rtl/>
          </w:rPr>
          <w:delText>להאט</w:delText>
        </w:r>
        <w:r w:rsidRPr="0032377E" w:rsidDel="00DE6623">
          <w:rPr>
            <w:rFonts w:asciiTheme="minorBidi" w:hAnsiTheme="minorBidi"/>
            <w:sz w:val="24"/>
            <w:szCs w:val="24"/>
            <w:rtl/>
          </w:rPr>
          <w:delText xml:space="preserve"> את קצב הגידול ביצור המקומי של מזון. </w:delText>
        </w:r>
        <w:bookmarkEnd w:id="3272"/>
      </w:del>
    </w:p>
    <w:p w14:paraId="4AEF4FB0" w14:textId="25E5C5B0" w:rsidR="00FD2A03" w:rsidDel="00DE6623" w:rsidRDefault="00FD2A03" w:rsidP="00C852E6">
      <w:pPr>
        <w:spacing w:line="360" w:lineRule="auto"/>
        <w:jc w:val="both"/>
        <w:rPr>
          <w:del w:id="3811" w:author="Yael Armon" w:date="2022-07-03T15:15:00Z"/>
          <w:rFonts w:asciiTheme="minorBidi" w:hAnsiTheme="minorBidi"/>
          <w:sz w:val="24"/>
          <w:szCs w:val="24"/>
          <w:rtl/>
        </w:rPr>
      </w:pPr>
      <w:bookmarkStart w:id="3812" w:name="_Toc85649764"/>
    </w:p>
    <w:p w14:paraId="59D0EBA7" w14:textId="01A91C50" w:rsidR="00FD2A03" w:rsidRPr="003F2E46" w:rsidDel="00DE6623" w:rsidRDefault="00FD2A03">
      <w:pPr>
        <w:spacing w:line="360" w:lineRule="auto"/>
        <w:jc w:val="both"/>
        <w:rPr>
          <w:del w:id="3813" w:author="Yael Armon" w:date="2022-07-03T15:15:00Z"/>
          <w:rFonts w:asciiTheme="minorBidi" w:hAnsiTheme="minorBidi"/>
          <w:color w:val="FF0000"/>
          <w:rtl/>
        </w:rPr>
        <w:pPrChange w:id="3814" w:author="Yael Armon" w:date="2022-07-03T15:16:00Z">
          <w:pPr>
            <w:pStyle w:val="Heading1"/>
            <w:numPr>
              <w:numId w:val="63"/>
            </w:numPr>
          </w:pPr>
        </w:pPrChange>
      </w:pPr>
      <w:del w:id="3815" w:author="Yael Armon" w:date="2022-07-03T15:15:00Z">
        <w:r w:rsidDel="00DE6623">
          <w:rPr>
            <w:rFonts w:asciiTheme="minorBidi" w:hAnsiTheme="minorBidi" w:hint="cs"/>
            <w:color w:val="FF0000"/>
            <w:rtl/>
          </w:rPr>
          <w:delText>השפע</w:delText>
        </w:r>
        <w:r w:rsidRPr="003F2E46" w:rsidDel="00DE6623">
          <w:rPr>
            <w:rFonts w:asciiTheme="minorBidi" w:hAnsiTheme="minorBidi" w:hint="eastAsia"/>
            <w:color w:val="FF0000"/>
            <w:rtl/>
          </w:rPr>
          <w:delText>ות</w:delText>
        </w:r>
        <w:r w:rsidRPr="003F2E46" w:rsidDel="00DE6623">
          <w:rPr>
            <w:rFonts w:asciiTheme="minorBidi" w:hAnsiTheme="minorBidi"/>
            <w:color w:val="FF0000"/>
            <w:rtl/>
          </w:rPr>
          <w:delText xml:space="preserve"> </w:delText>
        </w:r>
        <w:r w:rsidRPr="003F2E46" w:rsidDel="00DE6623">
          <w:rPr>
            <w:rFonts w:asciiTheme="minorBidi" w:hAnsiTheme="minorBidi" w:hint="eastAsia"/>
            <w:color w:val="FF0000"/>
            <w:rtl/>
          </w:rPr>
          <w:delText>ועלויות</w:delText>
        </w:r>
        <w:r w:rsidRPr="003F2E46" w:rsidDel="00DE6623">
          <w:rPr>
            <w:rFonts w:asciiTheme="minorBidi" w:hAnsiTheme="minorBidi"/>
            <w:color w:val="FF0000"/>
            <w:rtl/>
          </w:rPr>
          <w:delText xml:space="preserve"> </w:delText>
        </w:r>
        <w:r w:rsidRPr="003F2E46" w:rsidDel="00DE6623">
          <w:rPr>
            <w:rFonts w:asciiTheme="minorBidi" w:hAnsiTheme="minorBidi" w:hint="eastAsia"/>
            <w:color w:val="FF0000"/>
            <w:rtl/>
          </w:rPr>
          <w:delText>סביבתיות</w:delText>
        </w:r>
        <w:r w:rsidRPr="003F2E46" w:rsidDel="00DE6623">
          <w:rPr>
            <w:rFonts w:asciiTheme="minorBidi" w:hAnsiTheme="minorBidi"/>
            <w:color w:val="FF0000"/>
            <w:rtl/>
          </w:rPr>
          <w:delText xml:space="preserve"> </w:delText>
        </w:r>
        <w:r w:rsidRPr="003F2E46" w:rsidDel="00DE6623">
          <w:rPr>
            <w:rFonts w:asciiTheme="minorBidi" w:hAnsiTheme="minorBidi" w:hint="eastAsia"/>
            <w:color w:val="FF0000"/>
            <w:rtl/>
          </w:rPr>
          <w:delText>של</w:delText>
        </w:r>
        <w:r w:rsidRPr="003F2E46" w:rsidDel="00DE6623">
          <w:rPr>
            <w:rFonts w:asciiTheme="minorBidi" w:hAnsiTheme="minorBidi"/>
            <w:color w:val="FF0000"/>
            <w:rtl/>
          </w:rPr>
          <w:delText xml:space="preserve"> </w:delText>
        </w:r>
        <w:r w:rsidRPr="003F2E46" w:rsidDel="00DE6623">
          <w:rPr>
            <w:rFonts w:asciiTheme="minorBidi" w:hAnsiTheme="minorBidi" w:hint="eastAsia"/>
            <w:color w:val="FF0000"/>
            <w:rtl/>
          </w:rPr>
          <w:delText>אובדן</w:delText>
        </w:r>
        <w:r w:rsidRPr="003F2E46" w:rsidDel="00DE6623">
          <w:rPr>
            <w:rFonts w:asciiTheme="minorBidi" w:hAnsiTheme="minorBidi"/>
            <w:color w:val="FF0000"/>
            <w:rtl/>
          </w:rPr>
          <w:delText xml:space="preserve"> </w:delText>
        </w:r>
        <w:r w:rsidRPr="003F2E46" w:rsidDel="00DE6623">
          <w:rPr>
            <w:rFonts w:asciiTheme="minorBidi" w:hAnsiTheme="minorBidi" w:hint="eastAsia"/>
            <w:color w:val="FF0000"/>
            <w:rtl/>
          </w:rPr>
          <w:delText>ובזבוז</w:delText>
        </w:r>
        <w:r w:rsidRPr="003F2E46" w:rsidDel="00DE6623">
          <w:rPr>
            <w:rFonts w:asciiTheme="minorBidi" w:hAnsiTheme="minorBidi"/>
            <w:color w:val="FF0000"/>
            <w:rtl/>
          </w:rPr>
          <w:delText xml:space="preserve"> </w:delText>
        </w:r>
        <w:r w:rsidRPr="003F2E46" w:rsidDel="00DE6623">
          <w:rPr>
            <w:rFonts w:asciiTheme="minorBidi" w:hAnsiTheme="minorBidi" w:hint="eastAsia"/>
            <w:color w:val="FF0000"/>
            <w:rtl/>
          </w:rPr>
          <w:delText>מזון</w:delText>
        </w:r>
      </w:del>
    </w:p>
    <w:p w14:paraId="3EED41E8" w14:textId="40BCB600" w:rsidR="00FD2A03" w:rsidDel="00DE6623" w:rsidRDefault="00FD2A03">
      <w:pPr>
        <w:spacing w:line="360" w:lineRule="auto"/>
        <w:jc w:val="both"/>
        <w:rPr>
          <w:del w:id="3816" w:author="Yael Armon" w:date="2022-07-03T15:15:00Z"/>
          <w:rFonts w:asciiTheme="minorBidi" w:hAnsiTheme="minorBidi"/>
          <w:b/>
          <w:bCs/>
          <w:rtl/>
        </w:rPr>
        <w:pPrChange w:id="3817" w:author="Yael Armon" w:date="2022-07-03T15:16:00Z">
          <w:pPr>
            <w:jc w:val="both"/>
          </w:pPr>
        </w:pPrChange>
      </w:pPr>
      <w:del w:id="3818" w:author="Yael Armon" w:date="2022-07-03T15:15:00Z">
        <w:r w:rsidRPr="00B608DC" w:rsidDel="00DE6623">
          <w:rPr>
            <w:rFonts w:asciiTheme="minorBidi" w:hAnsiTheme="minorBidi" w:hint="cs"/>
            <w:b/>
            <w:bCs/>
            <w:rtl/>
          </w:rPr>
          <w:delText xml:space="preserve">כותרת מודגשת בראש הפרק: </w:delText>
        </w:r>
        <w:r w:rsidDel="00DE6623">
          <w:rPr>
            <w:rFonts w:asciiTheme="minorBidi" w:hAnsiTheme="minorBidi" w:hint="cs"/>
            <w:b/>
            <w:bCs/>
            <w:sz w:val="28"/>
            <w:szCs w:val="28"/>
            <w:rtl/>
          </w:rPr>
          <w:delText xml:space="preserve">3.4 מליארד ₪ - </w:delText>
        </w:r>
        <w:r w:rsidRPr="00B608DC" w:rsidDel="00DE6623">
          <w:rPr>
            <w:rFonts w:asciiTheme="minorBidi" w:hAnsiTheme="minorBidi" w:hint="cs"/>
            <w:b/>
            <w:bCs/>
            <w:sz w:val="28"/>
            <w:szCs w:val="28"/>
            <w:rtl/>
          </w:rPr>
          <w:delText>העלות הסביבתית של א</w:delText>
        </w:r>
        <w:r w:rsidDel="00DE6623">
          <w:rPr>
            <w:rFonts w:asciiTheme="minorBidi" w:hAnsiTheme="minorBidi" w:hint="cs"/>
            <w:b/>
            <w:bCs/>
            <w:sz w:val="28"/>
            <w:szCs w:val="28"/>
            <w:rtl/>
          </w:rPr>
          <w:delText>ו</w:delText>
        </w:r>
        <w:r w:rsidRPr="00B608DC" w:rsidDel="00DE6623">
          <w:rPr>
            <w:rFonts w:asciiTheme="minorBidi" w:hAnsiTheme="minorBidi" w:hint="cs"/>
            <w:b/>
            <w:bCs/>
            <w:sz w:val="28"/>
            <w:szCs w:val="28"/>
            <w:rtl/>
          </w:rPr>
          <w:delText>בדן מזון בישראל</w:delText>
        </w:r>
        <w:r w:rsidDel="00DE6623">
          <w:rPr>
            <w:rFonts w:asciiTheme="minorBidi" w:hAnsiTheme="minorBidi" w:hint="cs"/>
            <w:b/>
            <w:bCs/>
            <w:rtl/>
          </w:rPr>
          <w:delText xml:space="preserve"> </w:delText>
        </w:r>
      </w:del>
    </w:p>
    <w:p w14:paraId="2F062BC3" w14:textId="5D84478D" w:rsidR="00FD2A03" w:rsidRPr="00B608DC" w:rsidDel="00DE6623" w:rsidRDefault="00FD2A03" w:rsidP="00C852E6">
      <w:pPr>
        <w:spacing w:line="360" w:lineRule="auto"/>
        <w:jc w:val="both"/>
        <w:rPr>
          <w:del w:id="3819" w:author="Yael Armon" w:date="2022-07-03T15:15:00Z"/>
          <w:rFonts w:asciiTheme="minorBidi" w:hAnsiTheme="minorBidi"/>
          <w:b/>
          <w:bCs/>
          <w:rtl/>
        </w:rPr>
      </w:pPr>
      <w:del w:id="3820" w:author="Yael Armon" w:date="2022-07-03T15:15:00Z">
        <w:r w:rsidDel="00DE6623">
          <w:rPr>
            <w:rFonts w:asciiTheme="minorBidi" w:hAnsiTheme="minorBidi" w:hint="cs"/>
            <w:b/>
            <w:bCs/>
            <w:rtl/>
          </w:rPr>
          <w:delText xml:space="preserve">כותרת משנה: </w:delText>
        </w:r>
        <w:r w:rsidRPr="00115323" w:rsidDel="00DE6623">
          <w:rPr>
            <w:rFonts w:asciiTheme="minorBidi" w:hAnsiTheme="minorBidi" w:hint="cs"/>
            <w:b/>
            <w:bCs/>
            <w:sz w:val="24"/>
            <w:szCs w:val="24"/>
            <w:rtl/>
          </w:rPr>
          <w:delText xml:space="preserve">מתוכה </w:delText>
        </w:r>
        <w:r w:rsidDel="00DE6623">
          <w:rPr>
            <w:rFonts w:asciiTheme="minorBidi" w:hAnsiTheme="minorBidi" w:hint="cs"/>
            <w:b/>
            <w:bCs/>
            <w:sz w:val="24"/>
            <w:szCs w:val="24"/>
            <w:rtl/>
          </w:rPr>
          <w:delText>כ-</w:delText>
        </w:r>
        <w:r w:rsidRPr="00115323" w:rsidDel="00DE6623">
          <w:rPr>
            <w:rFonts w:asciiTheme="minorBidi" w:hAnsiTheme="minorBidi" w:hint="cs"/>
            <w:b/>
            <w:bCs/>
            <w:sz w:val="24"/>
            <w:szCs w:val="24"/>
            <w:rtl/>
          </w:rPr>
          <w:delText>1.</w:delText>
        </w:r>
        <w:r w:rsidDel="00DE6623">
          <w:rPr>
            <w:rFonts w:asciiTheme="minorBidi" w:hAnsiTheme="minorBidi" w:hint="cs"/>
            <w:b/>
            <w:bCs/>
            <w:sz w:val="24"/>
            <w:szCs w:val="24"/>
            <w:rtl/>
          </w:rPr>
          <w:delText>4</w:delText>
        </w:r>
        <w:r w:rsidRPr="00115323" w:rsidDel="00DE6623">
          <w:rPr>
            <w:rFonts w:asciiTheme="minorBidi" w:hAnsiTheme="minorBidi" w:hint="cs"/>
            <w:b/>
            <w:bCs/>
            <w:sz w:val="24"/>
            <w:szCs w:val="24"/>
            <w:rtl/>
          </w:rPr>
          <w:delText xml:space="preserve"> מיליארד ₪ </w:delText>
        </w:r>
        <w:r w:rsidDel="00DE6623">
          <w:rPr>
            <w:rFonts w:asciiTheme="minorBidi" w:hAnsiTheme="minorBidi" w:hint="cs"/>
            <w:b/>
            <w:bCs/>
            <w:sz w:val="24"/>
            <w:szCs w:val="24"/>
            <w:rtl/>
          </w:rPr>
          <w:delText xml:space="preserve">בשל אובדן מיותר של </w:delText>
        </w:r>
        <w:r w:rsidRPr="00115323" w:rsidDel="00DE6623">
          <w:rPr>
            <w:rFonts w:asciiTheme="minorBidi" w:hAnsiTheme="minorBidi" w:hint="cs"/>
            <w:b/>
            <w:bCs/>
            <w:sz w:val="24"/>
            <w:szCs w:val="24"/>
            <w:rtl/>
          </w:rPr>
          <w:delText>משאבי טבע</w:delText>
        </w:r>
        <w:r w:rsidRPr="00115323" w:rsidDel="00DE6623">
          <w:rPr>
            <w:rStyle w:val="FootnoteReference"/>
            <w:rFonts w:asciiTheme="minorBidi" w:hAnsiTheme="minorBidi"/>
            <w:b/>
            <w:bCs/>
            <w:sz w:val="24"/>
            <w:szCs w:val="24"/>
            <w:rtl/>
          </w:rPr>
          <w:footnoteReference w:id="44"/>
        </w:r>
        <w:r w:rsidDel="00DE6623">
          <w:rPr>
            <w:rFonts w:asciiTheme="minorBidi" w:hAnsiTheme="minorBidi" w:hint="cs"/>
            <w:b/>
            <w:bCs/>
            <w:sz w:val="24"/>
            <w:szCs w:val="24"/>
            <w:rtl/>
          </w:rPr>
          <w:delText xml:space="preserve">, </w:delText>
        </w:r>
        <w:r w:rsidRPr="00115323" w:rsidDel="00DE6623">
          <w:rPr>
            <w:rFonts w:asciiTheme="minorBidi" w:hAnsiTheme="minorBidi" w:hint="cs"/>
            <w:b/>
            <w:bCs/>
            <w:sz w:val="24"/>
            <w:szCs w:val="24"/>
            <w:rtl/>
          </w:rPr>
          <w:delText>1</w:delText>
        </w:r>
        <w:r w:rsidDel="00DE6623">
          <w:rPr>
            <w:rFonts w:asciiTheme="minorBidi" w:hAnsiTheme="minorBidi" w:hint="cs"/>
            <w:b/>
            <w:bCs/>
            <w:sz w:val="24"/>
            <w:szCs w:val="24"/>
            <w:rtl/>
          </w:rPr>
          <w:delText>.3</w:delText>
        </w:r>
        <w:r w:rsidRPr="00115323" w:rsidDel="00DE6623">
          <w:rPr>
            <w:rFonts w:asciiTheme="minorBidi" w:hAnsiTheme="minorBidi" w:hint="cs"/>
            <w:b/>
            <w:bCs/>
            <w:sz w:val="24"/>
            <w:szCs w:val="24"/>
            <w:rtl/>
          </w:rPr>
          <w:delText xml:space="preserve"> מיליארד ₪ </w:delText>
        </w:r>
        <w:r w:rsidDel="00DE6623">
          <w:rPr>
            <w:rFonts w:asciiTheme="minorBidi" w:hAnsiTheme="minorBidi" w:hint="cs"/>
            <w:b/>
            <w:bCs/>
            <w:sz w:val="24"/>
            <w:szCs w:val="24"/>
            <w:rtl/>
          </w:rPr>
          <w:delText xml:space="preserve">בשל </w:delText>
        </w:r>
        <w:r w:rsidRPr="00115323" w:rsidDel="00DE6623">
          <w:rPr>
            <w:rFonts w:asciiTheme="minorBidi" w:hAnsiTheme="minorBidi" w:hint="cs"/>
            <w:b/>
            <w:bCs/>
            <w:sz w:val="24"/>
            <w:szCs w:val="24"/>
            <w:rtl/>
          </w:rPr>
          <w:delText>פליטות גזי חממה ומזהמי אוויר</w:delText>
        </w:r>
        <w:r w:rsidDel="00DE6623">
          <w:rPr>
            <w:rFonts w:asciiTheme="minorBidi" w:hAnsiTheme="minorBidi" w:hint="cs"/>
            <w:b/>
            <w:bCs/>
            <w:sz w:val="24"/>
            <w:szCs w:val="24"/>
            <w:rtl/>
          </w:rPr>
          <w:delText xml:space="preserve"> ו-800 מיליון ₪ עלות ישירה של הטיפול בפסולת</w:delText>
        </w:r>
        <w:r w:rsidRPr="00115323" w:rsidDel="00DE6623">
          <w:rPr>
            <w:rFonts w:asciiTheme="minorBidi" w:hAnsiTheme="minorBidi" w:hint="cs"/>
            <w:b/>
            <w:bCs/>
            <w:sz w:val="24"/>
            <w:szCs w:val="24"/>
            <w:rtl/>
          </w:rPr>
          <w:delText>.</w:delText>
        </w:r>
      </w:del>
    </w:p>
    <w:p w14:paraId="1AC9A073" w14:textId="339DF4BD" w:rsidR="00FD2A03" w:rsidDel="00DE6623" w:rsidRDefault="00FD2A03" w:rsidP="00C852E6">
      <w:pPr>
        <w:spacing w:line="360" w:lineRule="auto"/>
        <w:jc w:val="both"/>
        <w:rPr>
          <w:del w:id="3823" w:author="Yael Armon" w:date="2022-07-03T15:15:00Z"/>
          <w:rFonts w:ascii="Arial" w:hAnsi="Arial" w:cs="Arial"/>
          <w:sz w:val="24"/>
          <w:szCs w:val="24"/>
          <w:rtl/>
        </w:rPr>
      </w:pPr>
      <w:del w:id="3824" w:author="Yael Armon" w:date="2022-07-03T15:15:00Z">
        <w:r w:rsidRPr="00DB4E0D" w:rsidDel="00DE6623">
          <w:rPr>
            <w:rFonts w:ascii="Arial" w:hAnsi="Arial" w:cs="Arial" w:hint="eastAsia"/>
            <w:sz w:val="24"/>
            <w:szCs w:val="24"/>
            <w:rtl/>
          </w:rPr>
          <w:delText>המגבלות</w:delText>
        </w:r>
        <w:r w:rsidRPr="00DB4E0D" w:rsidDel="00DE6623">
          <w:rPr>
            <w:rFonts w:ascii="Arial" w:hAnsi="Arial" w:cs="Arial"/>
            <w:sz w:val="24"/>
            <w:szCs w:val="24"/>
            <w:rtl/>
          </w:rPr>
          <w:delText xml:space="preserve"> שהוטלו במהלך משבר הקורונה ושינוי התנהגות הצרכנים, הביאו לירידה בסך אובדן המזון אשר הקטינה את ההשפעה הסביבתית של </w:delText>
        </w:r>
        <w:r w:rsidRPr="00DB4E0D" w:rsidDel="00DE6623">
          <w:rPr>
            <w:rFonts w:ascii="Arial" w:hAnsi="Arial" w:cs="Arial" w:hint="eastAsia"/>
            <w:sz w:val="24"/>
            <w:szCs w:val="24"/>
            <w:rtl/>
          </w:rPr>
          <w:delText>אובדן</w:delText>
        </w:r>
        <w:r w:rsidRPr="00DB4E0D" w:rsidDel="00DE6623">
          <w:rPr>
            <w:rFonts w:ascii="Arial" w:hAnsi="Arial" w:cs="Arial"/>
            <w:sz w:val="24"/>
            <w:szCs w:val="24"/>
            <w:rtl/>
          </w:rPr>
          <w:delText xml:space="preserve"> </w:delText>
        </w:r>
        <w:r w:rsidRPr="00DB4E0D" w:rsidDel="00DE6623">
          <w:rPr>
            <w:rFonts w:ascii="Arial" w:hAnsi="Arial" w:cs="Arial" w:hint="eastAsia"/>
            <w:sz w:val="24"/>
            <w:szCs w:val="24"/>
            <w:rtl/>
          </w:rPr>
          <w:delText>המזון</w:delText>
        </w:r>
        <w:r w:rsidRPr="00DB4E0D" w:rsidDel="00DE6623">
          <w:rPr>
            <w:rFonts w:ascii="Arial" w:hAnsi="Arial" w:cs="Arial"/>
            <w:sz w:val="24"/>
            <w:szCs w:val="24"/>
            <w:rtl/>
          </w:rPr>
          <w:delText xml:space="preserve"> בכ-100 מיליון ₪. </w:delText>
        </w:r>
        <w:r w:rsidDel="00DE6623">
          <w:rPr>
            <w:rFonts w:ascii="Arial" w:hAnsi="Arial" w:cs="Arial" w:hint="cs"/>
            <w:sz w:val="24"/>
            <w:szCs w:val="24"/>
            <w:rtl/>
          </w:rPr>
          <w:delText xml:space="preserve">עיקר הירידה באובדן נובעת ממקטעי הקמעונאות והצריכה, ירידה בהקפי האובדן במקטע הקמעונאות נגרמה בשל מעבר מרכישה בשווקים הפתוחים לרשתות השיווק ולאונליין ואילו הירידה באובדן במקטע הצריכה נבעה בשל מעבר לצריכה ביתית על חשבון צריכה מוסדית. </w:delText>
        </w:r>
        <w:r w:rsidRPr="00DB4E0D" w:rsidDel="00DE6623">
          <w:rPr>
            <w:rFonts w:ascii="Arial" w:hAnsi="Arial" w:cs="Arial"/>
            <w:sz w:val="24"/>
            <w:szCs w:val="24"/>
            <w:rtl/>
          </w:rPr>
          <w:delText xml:space="preserve">מנגד חלה עליה בעלויות הסביבתיות </w:delText>
        </w:r>
        <w:r w:rsidDel="00DE6623">
          <w:rPr>
            <w:rFonts w:ascii="Arial" w:hAnsi="Arial" w:cs="Arial" w:hint="cs"/>
            <w:sz w:val="24"/>
            <w:szCs w:val="24"/>
            <w:rtl/>
          </w:rPr>
          <w:delText>ל</w:delText>
        </w:r>
        <w:r w:rsidRPr="00DB4E0D" w:rsidDel="00DE6623">
          <w:rPr>
            <w:rFonts w:ascii="Arial" w:hAnsi="Arial" w:cs="Arial"/>
            <w:sz w:val="24"/>
            <w:szCs w:val="24"/>
            <w:rtl/>
          </w:rPr>
          <w:delText>טון פליט</w:delText>
        </w:r>
        <w:r w:rsidDel="00DE6623">
          <w:rPr>
            <w:rFonts w:ascii="Arial" w:hAnsi="Arial" w:cs="Arial" w:hint="cs"/>
            <w:sz w:val="24"/>
            <w:szCs w:val="24"/>
            <w:rtl/>
          </w:rPr>
          <w:delText>ת מזהמי אוויר וגזי חממה</w:delText>
        </w:r>
        <w:r w:rsidRPr="00DB4E0D" w:rsidDel="00DE6623">
          <w:rPr>
            <w:rStyle w:val="FootnoteReference"/>
            <w:rFonts w:ascii="Arial" w:hAnsi="Arial" w:cs="Arial"/>
            <w:sz w:val="24"/>
            <w:szCs w:val="24"/>
            <w:rtl/>
          </w:rPr>
          <w:footnoteReference w:id="45"/>
        </w:r>
        <w:r w:rsidRPr="00DB4E0D" w:rsidDel="00DE6623">
          <w:rPr>
            <w:rFonts w:ascii="Arial" w:hAnsi="Arial" w:cs="Arial"/>
            <w:sz w:val="24"/>
            <w:szCs w:val="24"/>
            <w:rtl/>
          </w:rPr>
          <w:delText xml:space="preserve"> של כ-300 מיליון ₪ ועל כן ההשפעה הכוללת הינה עלי</w:delText>
        </w:r>
        <w:r w:rsidDel="00DE6623">
          <w:rPr>
            <w:rFonts w:ascii="Arial" w:hAnsi="Arial" w:cs="Arial" w:hint="cs"/>
            <w:sz w:val="24"/>
            <w:szCs w:val="24"/>
            <w:rtl/>
          </w:rPr>
          <w:delText>י</w:delText>
        </w:r>
        <w:r w:rsidRPr="00DB4E0D" w:rsidDel="00DE6623">
          <w:rPr>
            <w:rFonts w:ascii="Arial" w:hAnsi="Arial" w:cs="Arial"/>
            <w:sz w:val="24"/>
            <w:szCs w:val="24"/>
            <w:rtl/>
          </w:rPr>
          <w:delText>ה של כ-200 מיליון ₪ בעלות הסביבתית.</w:delText>
        </w:r>
      </w:del>
    </w:p>
    <w:p w14:paraId="441D0FA1" w14:textId="7F7790A0" w:rsidR="00FD2A03" w:rsidDel="00DE6623" w:rsidRDefault="00FD2A03" w:rsidP="00C852E6">
      <w:pPr>
        <w:spacing w:line="360" w:lineRule="auto"/>
        <w:jc w:val="both"/>
        <w:rPr>
          <w:del w:id="3827" w:author="Yael Armon" w:date="2022-07-03T15:15:00Z"/>
          <w:rFonts w:ascii="Arial" w:hAnsi="Arial" w:cs="Arial"/>
          <w:sz w:val="24"/>
          <w:szCs w:val="24"/>
          <w:rtl/>
        </w:rPr>
      </w:pPr>
      <w:del w:id="3828" w:author="Yael Armon" w:date="2022-07-03T15:15:00Z">
        <w:r w:rsidDel="00DE6623">
          <w:rPr>
            <w:rFonts w:ascii="Arial" w:hAnsi="Arial" w:cs="Arial" w:hint="cs"/>
            <w:sz w:val="24"/>
            <w:szCs w:val="24"/>
            <w:rtl/>
          </w:rPr>
          <w:delText xml:space="preserve">מעבר לכך חלה ירידה בנסיעות של משקי בית לביצוע קניות אותה החליפו שירותי המשלוחים דבר שהקטין מעט את הנסועה ופליטות הנובעות מכך. במקביל לכך, בשוק המוסדי חל שינוי בשיטת הגשת המזון ממזון המוגש ב"בופה" להגשת מזון ארוז מראש אותו הצרכן אוסף וצורך במקום אחר, על כן גם חל גידול בכמות האריזות. </w:delText>
        </w:r>
        <w:r w:rsidRPr="00E667A4" w:rsidDel="00DE6623">
          <w:rPr>
            <w:rFonts w:ascii="Arial" w:hAnsi="Arial" w:cs="Arial" w:hint="cs"/>
            <w:sz w:val="24"/>
            <w:szCs w:val="24"/>
            <w:rtl/>
          </w:rPr>
          <w:delText>למרות זאת לשינויים אלו השפעה קטנה יחסית ביחס לעלות הסביבתית הכוללת.</w:delText>
        </w:r>
        <w:r w:rsidDel="00DE6623">
          <w:rPr>
            <w:rFonts w:ascii="Arial" w:hAnsi="Arial" w:cs="Arial" w:hint="cs"/>
            <w:sz w:val="24"/>
            <w:szCs w:val="24"/>
            <w:rtl/>
          </w:rPr>
          <w:delText xml:space="preserve">  </w:delText>
        </w:r>
      </w:del>
    </w:p>
    <w:p w14:paraId="29ED61A4" w14:textId="722E8DE3" w:rsidR="00FD2A03" w:rsidDel="00DE6623" w:rsidRDefault="00FD2A03" w:rsidP="00C852E6">
      <w:pPr>
        <w:spacing w:line="360" w:lineRule="auto"/>
        <w:jc w:val="both"/>
        <w:rPr>
          <w:del w:id="3829" w:author="Yael Armon" w:date="2022-07-03T15:15:00Z"/>
          <w:rFonts w:ascii="Arial" w:hAnsi="Arial" w:cs="Arial"/>
          <w:sz w:val="24"/>
          <w:szCs w:val="24"/>
          <w:rtl/>
        </w:rPr>
      </w:pPr>
      <w:del w:id="3830" w:author="Yael Armon" w:date="2022-07-03T15:15:00Z">
        <w:r w:rsidRPr="00027B35" w:rsidDel="00DE6623">
          <w:rPr>
            <w:rFonts w:ascii="Arial" w:hAnsi="Arial" w:cs="Arial"/>
            <w:sz w:val="24"/>
            <w:szCs w:val="24"/>
            <w:rtl/>
          </w:rPr>
          <w:delText>הליך ייצור המז</w:delText>
        </w:r>
        <w:r w:rsidDel="00DE6623">
          <w:rPr>
            <w:rFonts w:ascii="Arial" w:hAnsi="Arial" w:cs="Arial"/>
            <w:sz w:val="24"/>
            <w:szCs w:val="24"/>
            <w:rtl/>
          </w:rPr>
          <w:delText>ון מצריך שימוש במשאבים מגוונים</w:delText>
        </w:r>
        <w:r w:rsidDel="00DE6623">
          <w:rPr>
            <w:rFonts w:ascii="Arial" w:hAnsi="Arial" w:cs="Arial" w:hint="cs"/>
            <w:sz w:val="24"/>
            <w:szCs w:val="24"/>
            <w:rtl/>
          </w:rPr>
          <w:delText>,</w:delText>
        </w:r>
        <w:r w:rsidDel="00DE6623">
          <w:rPr>
            <w:rFonts w:ascii="Arial" w:hAnsi="Arial" w:cs="Arial"/>
            <w:sz w:val="24"/>
            <w:szCs w:val="24"/>
            <w:rtl/>
          </w:rPr>
          <w:delText xml:space="preserve"> בהם: קרקע, מים, דשנים, כימיקלים</w:delText>
        </w:r>
        <w:r w:rsidRPr="00027B35" w:rsidDel="00DE6623">
          <w:rPr>
            <w:rFonts w:ascii="Arial" w:hAnsi="Arial" w:cs="Arial"/>
            <w:sz w:val="24"/>
            <w:szCs w:val="24"/>
            <w:rtl/>
          </w:rPr>
          <w:delText xml:space="preserve"> </w:delText>
        </w:r>
        <w:r w:rsidDel="00DE6623">
          <w:rPr>
            <w:rFonts w:ascii="Arial" w:hAnsi="Arial" w:cs="Arial" w:hint="cs"/>
            <w:sz w:val="24"/>
            <w:szCs w:val="24"/>
            <w:rtl/>
          </w:rPr>
          <w:delText>ו</w:delText>
        </w:r>
        <w:r w:rsidRPr="00027B35" w:rsidDel="00DE6623">
          <w:rPr>
            <w:rFonts w:ascii="Arial" w:hAnsi="Arial" w:cs="Arial"/>
            <w:sz w:val="24"/>
            <w:szCs w:val="24"/>
            <w:rtl/>
          </w:rPr>
          <w:delText>אנרגיה</w:delText>
        </w:r>
        <w:r w:rsidDel="00DE6623">
          <w:rPr>
            <w:rFonts w:ascii="Arial" w:hAnsi="Arial" w:cs="Arial" w:hint="cs"/>
            <w:sz w:val="24"/>
            <w:szCs w:val="24"/>
            <w:rtl/>
          </w:rPr>
          <w:delText xml:space="preserve"> ואחראי על </w:delText>
        </w:r>
        <w:r w:rsidRPr="00D4605D" w:rsidDel="00DE6623">
          <w:rPr>
            <w:rFonts w:ascii="Arial" w:hAnsi="Arial" w:cs="Arial"/>
            <w:sz w:val="24"/>
            <w:szCs w:val="24"/>
            <w:rtl/>
          </w:rPr>
          <w:delText xml:space="preserve">כחמישית מכלל פליטות גזי החממה </w:delText>
        </w:r>
        <w:r w:rsidDel="00DE6623">
          <w:rPr>
            <w:rFonts w:ascii="Arial" w:hAnsi="Arial" w:cs="Arial" w:hint="cs"/>
            <w:sz w:val="24"/>
            <w:szCs w:val="24"/>
            <w:rtl/>
          </w:rPr>
          <w:delText>בעולם</w:delText>
        </w:r>
        <w:r w:rsidDel="00DE6623">
          <w:rPr>
            <w:rStyle w:val="FootnoteReference"/>
            <w:rFonts w:ascii="Arial" w:hAnsi="Arial" w:cs="Arial"/>
            <w:sz w:val="24"/>
            <w:szCs w:val="24"/>
            <w:rtl/>
          </w:rPr>
          <w:footnoteReference w:id="46"/>
        </w:r>
        <w:r w:rsidRPr="00027B35" w:rsidDel="00DE6623">
          <w:rPr>
            <w:rFonts w:ascii="Arial" w:hAnsi="Arial" w:cs="Arial"/>
            <w:sz w:val="24"/>
            <w:szCs w:val="24"/>
            <w:rtl/>
          </w:rPr>
          <w:delText xml:space="preserve">. רבים מהמשאבים </w:delText>
        </w:r>
        <w:r w:rsidDel="00DE6623">
          <w:rPr>
            <w:rFonts w:ascii="Arial" w:hAnsi="Arial" w:cs="Arial" w:hint="cs"/>
            <w:sz w:val="24"/>
            <w:szCs w:val="24"/>
            <w:rtl/>
          </w:rPr>
          <w:delText>הנדרשים לגידול וייצור</w:delText>
        </w:r>
        <w:r w:rsidDel="00DE6623">
          <w:rPr>
            <w:rFonts w:ascii="Arial" w:hAnsi="Arial" w:cs="Arial"/>
            <w:sz w:val="24"/>
            <w:szCs w:val="24"/>
            <w:rtl/>
          </w:rPr>
          <w:delText xml:space="preserve"> המזון, אינם מתחדשים</w:delText>
        </w:r>
        <w:r w:rsidRPr="00027B35" w:rsidDel="00DE6623">
          <w:rPr>
            <w:rStyle w:val="FootnoteReference"/>
            <w:rFonts w:ascii="Arial" w:hAnsi="Arial" w:cs="Arial"/>
            <w:sz w:val="24"/>
            <w:szCs w:val="24"/>
            <w:rtl/>
          </w:rPr>
          <w:footnoteReference w:id="47"/>
        </w:r>
        <w:r w:rsidRPr="00027B35" w:rsidDel="00DE6623">
          <w:rPr>
            <w:rFonts w:ascii="Arial" w:hAnsi="Arial" w:cs="Arial"/>
            <w:sz w:val="24"/>
            <w:szCs w:val="24"/>
            <w:rtl/>
          </w:rPr>
          <w:delText xml:space="preserve"> </w:delText>
        </w:r>
        <w:r w:rsidDel="00DE6623">
          <w:rPr>
            <w:rFonts w:ascii="Arial" w:hAnsi="Arial" w:cs="Arial" w:hint="cs"/>
            <w:sz w:val="24"/>
            <w:szCs w:val="24"/>
            <w:rtl/>
          </w:rPr>
          <w:delText>ו</w:delText>
        </w:r>
        <w:r w:rsidRPr="00027B35" w:rsidDel="00DE6623">
          <w:rPr>
            <w:rFonts w:ascii="Arial" w:hAnsi="Arial" w:cs="Arial"/>
            <w:sz w:val="24"/>
            <w:szCs w:val="24"/>
            <w:rtl/>
          </w:rPr>
          <w:delText>השימוש ב</w:delText>
        </w:r>
        <w:r w:rsidDel="00DE6623">
          <w:rPr>
            <w:rFonts w:ascii="Arial" w:hAnsi="Arial" w:cs="Arial" w:hint="cs"/>
            <w:sz w:val="24"/>
            <w:szCs w:val="24"/>
            <w:rtl/>
          </w:rPr>
          <w:delText>הם</w:delText>
        </w:r>
        <w:r w:rsidRPr="00027B35" w:rsidDel="00DE6623">
          <w:rPr>
            <w:rFonts w:ascii="Arial" w:hAnsi="Arial" w:cs="Arial"/>
            <w:sz w:val="24"/>
            <w:szCs w:val="24"/>
            <w:rtl/>
          </w:rPr>
          <w:delText xml:space="preserve"> </w:delText>
        </w:r>
        <w:r w:rsidDel="00DE6623">
          <w:rPr>
            <w:rFonts w:ascii="Arial" w:hAnsi="Arial" w:cs="Arial" w:hint="cs"/>
            <w:sz w:val="24"/>
            <w:szCs w:val="24"/>
            <w:rtl/>
          </w:rPr>
          <w:delText>טומן בחובו</w:delText>
        </w:r>
        <w:r w:rsidRPr="00027B35" w:rsidDel="00DE6623">
          <w:rPr>
            <w:rFonts w:ascii="Arial" w:hAnsi="Arial" w:cs="Arial"/>
            <w:sz w:val="24"/>
            <w:szCs w:val="24"/>
            <w:rtl/>
          </w:rPr>
          <w:delText xml:space="preserve"> </w:delText>
        </w:r>
        <w:r w:rsidDel="00DE6623">
          <w:rPr>
            <w:rFonts w:ascii="Arial" w:hAnsi="Arial" w:cs="Arial" w:hint="cs"/>
            <w:sz w:val="24"/>
            <w:szCs w:val="24"/>
            <w:rtl/>
          </w:rPr>
          <w:delText>סיכון לפגיעה פוטנציאלית ב</w:delText>
        </w:r>
        <w:r w:rsidRPr="00027B35" w:rsidDel="00DE6623">
          <w:rPr>
            <w:rFonts w:ascii="Arial" w:hAnsi="Arial" w:cs="Arial"/>
            <w:sz w:val="24"/>
            <w:szCs w:val="24"/>
            <w:rtl/>
          </w:rPr>
          <w:delText xml:space="preserve">מים, </w:delText>
        </w:r>
        <w:r w:rsidDel="00DE6623">
          <w:rPr>
            <w:rFonts w:ascii="Arial" w:hAnsi="Arial" w:cs="Arial" w:hint="cs"/>
            <w:sz w:val="24"/>
            <w:szCs w:val="24"/>
            <w:rtl/>
          </w:rPr>
          <w:delText>ב</w:delText>
        </w:r>
        <w:r w:rsidRPr="00027B35" w:rsidDel="00DE6623">
          <w:rPr>
            <w:rFonts w:ascii="Arial" w:hAnsi="Arial" w:cs="Arial"/>
            <w:sz w:val="24"/>
            <w:szCs w:val="24"/>
            <w:rtl/>
          </w:rPr>
          <w:delText xml:space="preserve">קרקע, </w:delText>
        </w:r>
        <w:r w:rsidDel="00DE6623">
          <w:rPr>
            <w:rFonts w:ascii="Arial" w:hAnsi="Arial" w:cs="Arial" w:hint="cs"/>
            <w:sz w:val="24"/>
            <w:szCs w:val="24"/>
            <w:rtl/>
          </w:rPr>
          <w:delText>ב</w:delText>
        </w:r>
        <w:r w:rsidRPr="00027B35" w:rsidDel="00DE6623">
          <w:rPr>
            <w:rFonts w:ascii="Arial" w:hAnsi="Arial" w:cs="Arial"/>
            <w:sz w:val="24"/>
            <w:szCs w:val="24"/>
            <w:rtl/>
          </w:rPr>
          <w:delText>אוויר ו</w:delText>
        </w:r>
        <w:r w:rsidDel="00DE6623">
          <w:rPr>
            <w:rFonts w:ascii="Arial" w:hAnsi="Arial" w:cs="Arial" w:hint="cs"/>
            <w:sz w:val="24"/>
            <w:szCs w:val="24"/>
            <w:rtl/>
          </w:rPr>
          <w:delText>ב</w:delText>
        </w:r>
        <w:r w:rsidRPr="00027B35" w:rsidDel="00DE6623">
          <w:rPr>
            <w:rFonts w:ascii="Arial" w:hAnsi="Arial" w:cs="Arial"/>
            <w:sz w:val="24"/>
            <w:szCs w:val="24"/>
            <w:rtl/>
          </w:rPr>
          <w:delText>מגוון הביולוגי בעולם.</w:delText>
        </w:r>
        <w:r w:rsidDel="00DE6623">
          <w:rPr>
            <w:rFonts w:ascii="Arial" w:hAnsi="Arial" w:cs="Arial" w:hint="cs"/>
            <w:sz w:val="24"/>
            <w:szCs w:val="24"/>
            <w:rtl/>
          </w:rPr>
          <w:delText xml:space="preserve"> </w:delText>
        </w:r>
      </w:del>
    </w:p>
    <w:p w14:paraId="12C7955E" w14:textId="27863708" w:rsidR="00FD2A03" w:rsidDel="00DE6623" w:rsidRDefault="00FD2A03" w:rsidP="00C852E6">
      <w:pPr>
        <w:spacing w:line="360" w:lineRule="auto"/>
        <w:jc w:val="both"/>
        <w:rPr>
          <w:del w:id="3836" w:author="Yael Armon" w:date="2022-07-03T15:15:00Z"/>
          <w:rFonts w:ascii="Arial" w:hAnsi="Arial" w:cs="Arial"/>
          <w:sz w:val="24"/>
          <w:szCs w:val="24"/>
          <w:rtl/>
        </w:rPr>
      </w:pPr>
      <w:del w:id="3837" w:author="Yael Armon" w:date="2022-07-03T15:15:00Z">
        <w:r w:rsidDel="00DE6623">
          <w:rPr>
            <w:rFonts w:ascii="Arial" w:hAnsi="Arial" w:cs="Arial" w:hint="cs"/>
            <w:sz w:val="24"/>
            <w:szCs w:val="24"/>
            <w:rtl/>
          </w:rPr>
          <w:delText xml:space="preserve">העלות הסביבתית של אובדן מזון בישראל לשנת 2020 נאמדת בכ-3.4 מיליארד ₪. </w:delText>
        </w:r>
        <w:r w:rsidRPr="006645A7" w:rsidDel="00DE6623">
          <w:rPr>
            <w:rFonts w:ascii="Arial" w:hAnsi="Arial" w:cs="Arial"/>
            <w:sz w:val="24"/>
            <w:szCs w:val="24"/>
            <w:rtl/>
          </w:rPr>
          <w:delText xml:space="preserve">מתוכה </w:delText>
        </w:r>
        <w:r w:rsidDel="00DE6623">
          <w:rPr>
            <w:rFonts w:ascii="Arial" w:hAnsi="Arial" w:cs="Arial" w:hint="cs"/>
            <w:sz w:val="24"/>
            <w:szCs w:val="24"/>
            <w:rtl/>
          </w:rPr>
          <w:delText>כ-</w:delText>
        </w:r>
        <w:r w:rsidRPr="006645A7" w:rsidDel="00DE6623">
          <w:rPr>
            <w:rFonts w:ascii="Arial" w:hAnsi="Arial" w:cs="Arial"/>
            <w:sz w:val="24"/>
            <w:szCs w:val="24"/>
            <w:rtl/>
          </w:rPr>
          <w:delText>1.</w:delText>
        </w:r>
        <w:r w:rsidDel="00DE6623">
          <w:rPr>
            <w:rFonts w:ascii="Arial" w:hAnsi="Arial" w:cs="Arial" w:hint="cs"/>
            <w:sz w:val="24"/>
            <w:szCs w:val="24"/>
            <w:rtl/>
          </w:rPr>
          <w:delText>4</w:delText>
        </w:r>
        <w:r w:rsidRPr="006645A7" w:rsidDel="00DE6623">
          <w:rPr>
            <w:rFonts w:ascii="Arial" w:hAnsi="Arial" w:cs="Arial"/>
            <w:sz w:val="24"/>
            <w:szCs w:val="24"/>
            <w:rtl/>
          </w:rPr>
          <w:delText xml:space="preserve"> מיליארד ₪ </w:delText>
        </w:r>
        <w:r w:rsidDel="00DE6623">
          <w:rPr>
            <w:rFonts w:ascii="Arial" w:hAnsi="Arial" w:cs="Arial" w:hint="cs"/>
            <w:sz w:val="24"/>
            <w:szCs w:val="24"/>
            <w:rtl/>
          </w:rPr>
          <w:delText xml:space="preserve">כתוצאה מאובדן מיותר של </w:delText>
        </w:r>
        <w:r w:rsidDel="00DE6623">
          <w:rPr>
            <w:rFonts w:ascii="Arial" w:hAnsi="Arial" w:cs="Arial"/>
            <w:sz w:val="24"/>
            <w:szCs w:val="24"/>
            <w:rtl/>
          </w:rPr>
          <w:delText xml:space="preserve">משאבי </w:delText>
        </w:r>
        <w:r w:rsidDel="00DE6623">
          <w:rPr>
            <w:rFonts w:ascii="Arial" w:hAnsi="Arial" w:cs="Arial" w:hint="cs"/>
            <w:sz w:val="24"/>
            <w:szCs w:val="24"/>
            <w:rtl/>
          </w:rPr>
          <w:delText>קרקע ומים</w:delText>
        </w:r>
        <w:r w:rsidRPr="006645A7" w:rsidDel="00DE6623">
          <w:rPr>
            <w:rFonts w:ascii="Arial" w:hAnsi="Arial" w:cs="Arial"/>
            <w:sz w:val="24"/>
            <w:szCs w:val="24"/>
            <w:rtl/>
          </w:rPr>
          <w:delText xml:space="preserve">, </w:delText>
        </w:r>
        <w:r w:rsidDel="00DE6623">
          <w:rPr>
            <w:rFonts w:ascii="Arial" w:hAnsi="Arial" w:cs="Arial" w:hint="cs"/>
            <w:sz w:val="24"/>
            <w:szCs w:val="24"/>
            <w:rtl/>
          </w:rPr>
          <w:delText>1.3</w:delText>
        </w:r>
        <w:r w:rsidRPr="006645A7" w:rsidDel="00DE6623">
          <w:rPr>
            <w:rFonts w:ascii="Arial" w:hAnsi="Arial" w:cs="Arial"/>
            <w:sz w:val="24"/>
            <w:szCs w:val="24"/>
            <w:rtl/>
          </w:rPr>
          <w:delText xml:space="preserve"> מיליארד ₪ </w:delText>
        </w:r>
        <w:r w:rsidDel="00DE6623">
          <w:rPr>
            <w:rFonts w:ascii="Arial" w:hAnsi="Arial" w:cs="Arial" w:hint="cs"/>
            <w:sz w:val="24"/>
            <w:szCs w:val="24"/>
            <w:rtl/>
          </w:rPr>
          <w:delText>מ</w:delText>
        </w:r>
        <w:r w:rsidRPr="006645A7" w:rsidDel="00DE6623">
          <w:rPr>
            <w:rFonts w:ascii="Arial" w:hAnsi="Arial" w:cs="Arial"/>
            <w:sz w:val="24"/>
            <w:szCs w:val="24"/>
            <w:rtl/>
          </w:rPr>
          <w:delText>פליטות גזי חממה ומזהמי אוויר ו-</w:delText>
        </w:r>
        <w:r w:rsidDel="00DE6623">
          <w:rPr>
            <w:rFonts w:ascii="Arial" w:hAnsi="Arial" w:cs="Arial" w:hint="cs"/>
            <w:sz w:val="24"/>
            <w:szCs w:val="24"/>
            <w:rtl/>
          </w:rPr>
          <w:delText>0.8</w:delText>
        </w:r>
        <w:r w:rsidRPr="006645A7" w:rsidDel="00DE6623">
          <w:rPr>
            <w:rFonts w:ascii="Arial" w:hAnsi="Arial" w:cs="Arial"/>
            <w:sz w:val="24"/>
            <w:szCs w:val="24"/>
            <w:rtl/>
          </w:rPr>
          <w:delText xml:space="preserve"> מי</w:delText>
        </w:r>
        <w:r w:rsidDel="00DE6623">
          <w:rPr>
            <w:rFonts w:ascii="Arial" w:hAnsi="Arial" w:cs="Arial" w:hint="cs"/>
            <w:sz w:val="24"/>
            <w:szCs w:val="24"/>
            <w:rtl/>
          </w:rPr>
          <w:delText>ליארד</w:delText>
        </w:r>
        <w:r w:rsidRPr="006645A7" w:rsidDel="00DE6623">
          <w:rPr>
            <w:rFonts w:ascii="Arial" w:hAnsi="Arial" w:cs="Arial"/>
            <w:sz w:val="24"/>
            <w:szCs w:val="24"/>
            <w:rtl/>
          </w:rPr>
          <w:delText xml:space="preserve"> ₪ עלות </w:delText>
        </w:r>
        <w:r w:rsidRPr="00E102BD" w:rsidDel="00DE6623">
          <w:rPr>
            <w:rFonts w:ascii="Arial" w:hAnsi="Arial" w:cs="Arial"/>
            <w:sz w:val="24"/>
            <w:szCs w:val="24"/>
            <w:rtl/>
          </w:rPr>
          <w:delText>ישירה של הטיפול בפסולת. אובדן המזון (כולל אריזות) במקטעים השונים</w:delText>
        </w:r>
        <w:r w:rsidRPr="00E102BD" w:rsidDel="00DE6623">
          <w:rPr>
            <w:rFonts w:ascii="Arial" w:hAnsi="Arial" w:cs="Arial"/>
            <w:sz w:val="24"/>
            <w:szCs w:val="24"/>
          </w:rPr>
          <w:delText xml:space="preserve"> </w:delText>
        </w:r>
        <w:r w:rsidRPr="00E102BD" w:rsidDel="00DE6623">
          <w:rPr>
            <w:rFonts w:ascii="Arial" w:hAnsi="Arial" w:cs="Arial"/>
            <w:sz w:val="24"/>
            <w:szCs w:val="24"/>
            <w:rtl/>
          </w:rPr>
          <w:delText xml:space="preserve">(ללא המקטע החקלאי) </w:delText>
        </w:r>
        <w:r w:rsidRPr="00E102BD" w:rsidDel="00DE6623">
          <w:rPr>
            <w:rFonts w:ascii="Arial" w:hAnsi="Arial" w:cs="Arial" w:hint="eastAsia"/>
            <w:sz w:val="24"/>
            <w:szCs w:val="24"/>
            <w:rtl/>
          </w:rPr>
          <w:delText>מייצר</w:delText>
        </w:r>
        <w:r w:rsidRPr="00E102BD" w:rsidDel="00DE6623">
          <w:rPr>
            <w:rFonts w:ascii="Arial" w:hAnsi="Arial" w:cs="Arial"/>
            <w:sz w:val="24"/>
            <w:szCs w:val="24"/>
            <w:rtl/>
          </w:rPr>
          <w:delText xml:space="preserve"> </w:delText>
        </w:r>
        <w:r w:rsidRPr="00E102BD" w:rsidDel="00DE6623">
          <w:rPr>
            <w:rFonts w:ascii="Arial" w:hAnsi="Arial" w:cs="Arial" w:hint="eastAsia"/>
            <w:sz w:val="24"/>
            <w:szCs w:val="24"/>
            <w:rtl/>
          </w:rPr>
          <w:delText>כ</w:delText>
        </w:r>
        <w:r w:rsidRPr="00E102BD" w:rsidDel="00DE6623">
          <w:rPr>
            <w:rFonts w:ascii="Arial" w:hAnsi="Arial" w:cs="Arial"/>
            <w:sz w:val="24"/>
            <w:szCs w:val="24"/>
            <w:rtl/>
          </w:rPr>
          <w:delText>-</w:delText>
        </w:r>
        <w:r w:rsidRPr="003F3311" w:rsidDel="00DE6623">
          <w:rPr>
            <w:rFonts w:ascii="Arial" w:hAnsi="Arial" w:cs="Arial"/>
            <w:sz w:val="24"/>
            <w:szCs w:val="24"/>
            <w:rtl/>
          </w:rPr>
          <w:delText>1.9</w:delText>
        </w:r>
        <w:r w:rsidRPr="00E102BD" w:rsidDel="00DE6623">
          <w:rPr>
            <w:rFonts w:ascii="Arial" w:hAnsi="Arial" w:cs="Arial"/>
            <w:sz w:val="24"/>
            <w:szCs w:val="24"/>
            <w:rtl/>
          </w:rPr>
          <w:delText xml:space="preserve"> מיליון טונות פסולת עירונית, המהווה כ-</w:delText>
        </w:r>
        <w:r w:rsidRPr="003F3311" w:rsidDel="00DE6623">
          <w:rPr>
            <w:rFonts w:ascii="Arial" w:hAnsi="Arial" w:cs="Arial"/>
            <w:sz w:val="24"/>
            <w:szCs w:val="24"/>
            <w:rtl/>
          </w:rPr>
          <w:delText>34%</w:delText>
        </w:r>
        <w:r w:rsidRPr="00E102BD" w:rsidDel="00DE6623">
          <w:rPr>
            <w:rFonts w:ascii="Arial" w:hAnsi="Arial" w:cs="Arial"/>
            <w:sz w:val="24"/>
            <w:szCs w:val="24"/>
            <w:rtl/>
          </w:rPr>
          <w:delText xml:space="preserve"> </w:delText>
        </w:r>
        <w:r w:rsidRPr="00E102BD" w:rsidDel="00DE6623">
          <w:rPr>
            <w:rFonts w:ascii="Arial" w:hAnsi="Arial" w:cs="Arial" w:hint="eastAsia"/>
            <w:sz w:val="24"/>
            <w:szCs w:val="24"/>
            <w:rtl/>
          </w:rPr>
          <w:delText>מהיקף</w:delText>
        </w:r>
        <w:r w:rsidRPr="00E102BD" w:rsidDel="00DE6623">
          <w:rPr>
            <w:rFonts w:ascii="Arial" w:hAnsi="Arial" w:cs="Arial"/>
            <w:sz w:val="24"/>
            <w:szCs w:val="24"/>
            <w:rtl/>
          </w:rPr>
          <w:delText xml:space="preserve"> הפסולת העירונית בישראל.</w:delText>
        </w:r>
      </w:del>
    </w:p>
    <w:p w14:paraId="0DB9E0E3" w14:textId="62F9E820" w:rsidR="00FD2A03" w:rsidDel="00DE6623" w:rsidRDefault="00FD2A03" w:rsidP="00C852E6">
      <w:pPr>
        <w:spacing w:line="360" w:lineRule="auto"/>
        <w:jc w:val="both"/>
        <w:rPr>
          <w:del w:id="3838" w:author="Yael Armon" w:date="2022-07-03T15:15:00Z"/>
          <w:rFonts w:ascii="Arial" w:hAnsi="Arial" w:cs="Arial"/>
          <w:sz w:val="24"/>
          <w:szCs w:val="24"/>
          <w:rtl/>
        </w:rPr>
      </w:pPr>
    </w:p>
    <w:p w14:paraId="2EF51E9C" w14:textId="253174FF" w:rsidR="00FD2A03" w:rsidRPr="00456FC5" w:rsidDel="00DE6623" w:rsidRDefault="00FD2A03">
      <w:pPr>
        <w:spacing w:line="360" w:lineRule="auto"/>
        <w:jc w:val="both"/>
        <w:rPr>
          <w:del w:id="3839" w:author="Yael Armon" w:date="2022-07-03T15:15:00Z"/>
          <w:rFonts w:asciiTheme="minorBidi" w:hAnsiTheme="minorBidi"/>
          <w:sz w:val="24"/>
          <w:szCs w:val="24"/>
          <w:rtl/>
        </w:rPr>
        <w:pPrChange w:id="3840" w:author="Yael Armon" w:date="2022-07-03T15:16:00Z">
          <w:pPr>
            <w:spacing w:after="0" w:line="360" w:lineRule="auto"/>
            <w:jc w:val="center"/>
          </w:pPr>
        </w:pPrChange>
      </w:pPr>
      <w:del w:id="3841" w:author="Yael Armon" w:date="2022-07-03T15:15:00Z">
        <w:r w:rsidRPr="00456FC5" w:rsidDel="00DE6623">
          <w:rPr>
            <w:rFonts w:hint="cs"/>
            <w:b/>
            <w:bCs/>
            <w:sz w:val="24"/>
            <w:szCs w:val="24"/>
            <w:rtl/>
          </w:rPr>
          <w:delText>עלות סביבתית כתוצאה מאובדן מזון בישראל 20</w:delText>
        </w:r>
        <w:r w:rsidDel="00DE6623">
          <w:rPr>
            <w:rFonts w:hint="cs"/>
            <w:b/>
            <w:bCs/>
            <w:sz w:val="24"/>
            <w:szCs w:val="24"/>
            <w:rtl/>
          </w:rPr>
          <w:delText>20</w:delText>
        </w:r>
        <w:r w:rsidRPr="00456FC5" w:rsidDel="00DE6623">
          <w:rPr>
            <w:rFonts w:hint="cs"/>
            <w:b/>
            <w:bCs/>
            <w:sz w:val="24"/>
            <w:szCs w:val="24"/>
            <w:rtl/>
          </w:rPr>
          <w:delText xml:space="preserve">, </w:delText>
        </w:r>
        <w:r w:rsidDel="00DE6623">
          <w:rPr>
            <w:rFonts w:hint="cs"/>
            <w:b/>
            <w:bCs/>
            <w:sz w:val="24"/>
            <w:szCs w:val="24"/>
            <w:rtl/>
          </w:rPr>
          <w:delText>מיליארדי</w:delText>
        </w:r>
        <w:r w:rsidRPr="00456FC5" w:rsidDel="00DE6623">
          <w:rPr>
            <w:rFonts w:hint="cs"/>
            <w:b/>
            <w:bCs/>
            <w:sz w:val="24"/>
            <w:szCs w:val="24"/>
            <w:rtl/>
          </w:rPr>
          <w:delText xml:space="preserve"> ₪</w:delText>
        </w:r>
      </w:del>
    </w:p>
    <w:tbl>
      <w:tblPr>
        <w:tblStyle w:val="TableGrid"/>
        <w:bidiVisual/>
        <w:tblW w:w="0" w:type="auto"/>
        <w:jc w:val="center"/>
        <w:tblLook w:val="04A0" w:firstRow="1" w:lastRow="0" w:firstColumn="1" w:lastColumn="0" w:noHBand="0" w:noVBand="1"/>
      </w:tblPr>
      <w:tblGrid>
        <w:gridCol w:w="2452"/>
        <w:gridCol w:w="2117"/>
      </w:tblGrid>
      <w:tr w:rsidR="00FD2A03" w:rsidRPr="00304096" w:rsidDel="00DE6623" w14:paraId="68D5DD5A" w14:textId="6AE2D310" w:rsidTr="00475BBF">
        <w:trPr>
          <w:trHeight w:val="400"/>
          <w:jc w:val="center"/>
          <w:del w:id="3842" w:author="Yael Armon" w:date="2022-07-03T15:15:00Z"/>
        </w:trPr>
        <w:tc>
          <w:tcPr>
            <w:tcW w:w="2452" w:type="dxa"/>
            <w:shd w:val="clear" w:color="auto" w:fill="5B9BD5" w:themeFill="accent1"/>
            <w:vAlign w:val="center"/>
          </w:tcPr>
          <w:p w14:paraId="0CA41EB7" w14:textId="75622317" w:rsidR="00FD2A03" w:rsidRPr="0065524E" w:rsidDel="00DE6623" w:rsidRDefault="00FD2A03">
            <w:pPr>
              <w:spacing w:line="360" w:lineRule="auto"/>
              <w:jc w:val="both"/>
              <w:rPr>
                <w:del w:id="3843" w:author="Yael Armon" w:date="2022-07-03T15:15:00Z"/>
                <w:rFonts w:asciiTheme="minorBidi" w:hAnsiTheme="minorBidi"/>
                <w:b/>
                <w:bCs/>
                <w:color w:val="FFFFFF" w:themeColor="background1"/>
                <w:rtl/>
              </w:rPr>
              <w:pPrChange w:id="3844" w:author="Yael Armon" w:date="2022-07-03T15:16:00Z">
                <w:pPr>
                  <w:spacing w:line="360" w:lineRule="auto"/>
                  <w:jc w:val="center"/>
                </w:pPr>
              </w:pPrChange>
            </w:pPr>
          </w:p>
        </w:tc>
        <w:tc>
          <w:tcPr>
            <w:tcW w:w="2117" w:type="dxa"/>
            <w:shd w:val="clear" w:color="auto" w:fill="5B9BD5" w:themeFill="accent1"/>
            <w:vAlign w:val="center"/>
          </w:tcPr>
          <w:p w14:paraId="0F3B165E" w14:textId="36A82010" w:rsidR="00FD2A03" w:rsidRPr="0065524E" w:rsidDel="00DE6623" w:rsidRDefault="00FD2A03">
            <w:pPr>
              <w:spacing w:line="360" w:lineRule="auto"/>
              <w:jc w:val="both"/>
              <w:rPr>
                <w:del w:id="3845" w:author="Yael Armon" w:date="2022-07-03T15:15:00Z"/>
                <w:rFonts w:asciiTheme="minorBidi" w:hAnsiTheme="minorBidi"/>
                <w:b/>
                <w:bCs/>
                <w:color w:val="FFFFFF" w:themeColor="background1"/>
                <w:rtl/>
              </w:rPr>
              <w:pPrChange w:id="3846" w:author="Yael Armon" w:date="2022-07-03T15:16:00Z">
                <w:pPr>
                  <w:spacing w:line="360" w:lineRule="auto"/>
                  <w:jc w:val="center"/>
                </w:pPr>
              </w:pPrChange>
            </w:pPr>
            <w:del w:id="3847" w:author="Yael Armon" w:date="2022-07-03T15:15:00Z">
              <w:r w:rsidDel="00DE6623">
                <w:rPr>
                  <w:rFonts w:ascii="Calibri" w:hAnsi="Calibri" w:hint="cs"/>
                  <w:b/>
                  <w:bCs/>
                  <w:color w:val="FFFFFF" w:themeColor="background1"/>
                  <w:kern w:val="24"/>
                  <w:rtl/>
                </w:rPr>
                <w:delText>העלות</w:delText>
              </w:r>
              <w:r w:rsidRPr="0065524E" w:rsidDel="00DE6623">
                <w:rPr>
                  <w:rFonts w:ascii="Calibri" w:hAnsi="Calibri"/>
                  <w:b/>
                  <w:bCs/>
                  <w:color w:val="FFFFFF" w:themeColor="background1"/>
                  <w:kern w:val="24"/>
                  <w:rtl/>
                </w:rPr>
                <w:delText> </w:delText>
              </w:r>
              <w:r w:rsidDel="00DE6623">
                <w:rPr>
                  <w:rFonts w:ascii="Calibri" w:hAnsi="Calibri" w:hint="cs"/>
                  <w:b/>
                  <w:bCs/>
                  <w:color w:val="FFFFFF" w:themeColor="background1"/>
                  <w:kern w:val="24"/>
                  <w:rtl/>
                </w:rPr>
                <w:delText>ב</w:delText>
              </w:r>
              <w:r w:rsidRPr="0065524E" w:rsidDel="00DE6623">
                <w:rPr>
                  <w:rFonts w:ascii="Calibri" w:hAnsi="Calibri"/>
                  <w:b/>
                  <w:bCs/>
                  <w:color w:val="FFFFFF" w:themeColor="background1"/>
                  <w:kern w:val="24"/>
                  <w:rtl/>
                </w:rPr>
                <w:delText xml:space="preserve">מיליארדי ₪ </w:delText>
              </w:r>
            </w:del>
          </w:p>
        </w:tc>
      </w:tr>
      <w:tr w:rsidR="00FD2A03" w:rsidRPr="00304096" w:rsidDel="00DE6623" w14:paraId="2BA1FC9B" w14:textId="7F192457" w:rsidTr="00475BBF">
        <w:trPr>
          <w:trHeight w:val="422"/>
          <w:jc w:val="center"/>
          <w:del w:id="3848" w:author="Yael Armon" w:date="2022-07-03T15:15:00Z"/>
        </w:trPr>
        <w:tc>
          <w:tcPr>
            <w:tcW w:w="2452" w:type="dxa"/>
            <w:vAlign w:val="center"/>
          </w:tcPr>
          <w:p w14:paraId="6F99B14A" w14:textId="0377F484" w:rsidR="00FD2A03" w:rsidRPr="003F3311" w:rsidDel="00DE6623" w:rsidRDefault="00FD2A03">
            <w:pPr>
              <w:spacing w:line="360" w:lineRule="auto"/>
              <w:jc w:val="both"/>
              <w:rPr>
                <w:del w:id="3849" w:author="Yael Armon" w:date="2022-07-03T15:15:00Z"/>
                <w:rFonts w:asciiTheme="minorBidi" w:hAnsiTheme="minorBidi"/>
                <w:rtl/>
              </w:rPr>
              <w:pPrChange w:id="3850" w:author="Yael Armon" w:date="2022-07-03T15:16:00Z">
                <w:pPr>
                  <w:spacing w:line="276" w:lineRule="auto"/>
                  <w:jc w:val="center"/>
                </w:pPr>
              </w:pPrChange>
            </w:pPr>
            <w:del w:id="3851" w:author="Yael Armon" w:date="2022-07-03T15:15:00Z">
              <w:r w:rsidRPr="003F3311" w:rsidDel="00DE6623">
                <w:rPr>
                  <w:rFonts w:ascii="Calibri" w:eastAsia="Calibri" w:hAnsi="Arial"/>
                  <w:kern w:val="24"/>
                  <w:rtl/>
                </w:rPr>
                <w:delText>פליטות גזי חממה</w:delText>
              </w:r>
            </w:del>
          </w:p>
        </w:tc>
        <w:tc>
          <w:tcPr>
            <w:tcW w:w="2117" w:type="dxa"/>
            <w:vAlign w:val="center"/>
          </w:tcPr>
          <w:p w14:paraId="76335DCA" w14:textId="5BA25EBB" w:rsidR="00FD2A03" w:rsidRPr="00780581" w:rsidDel="00DE6623" w:rsidRDefault="00FD2A03">
            <w:pPr>
              <w:spacing w:line="360" w:lineRule="auto"/>
              <w:jc w:val="both"/>
              <w:rPr>
                <w:del w:id="3852" w:author="Yael Armon" w:date="2022-07-03T15:15:00Z"/>
                <w:rFonts w:asciiTheme="minorBidi" w:hAnsiTheme="minorBidi"/>
                <w:b/>
                <w:bCs/>
                <w:rtl/>
              </w:rPr>
              <w:pPrChange w:id="3853" w:author="Yael Armon" w:date="2022-07-03T15:16:00Z">
                <w:pPr>
                  <w:spacing w:line="276" w:lineRule="auto"/>
                  <w:jc w:val="center"/>
                </w:pPr>
              </w:pPrChange>
            </w:pPr>
            <w:del w:id="3854" w:author="Yael Armon" w:date="2022-07-03T15:15:00Z">
              <w:r w:rsidRPr="0065524E" w:rsidDel="00DE6623">
                <w:rPr>
                  <w:rFonts w:ascii="Calibri" w:eastAsia="Calibri" w:hAnsi="Calibri" w:cs="Arial"/>
                  <w:kern w:val="24"/>
                  <w:rtl/>
                </w:rPr>
                <w:delText>0.</w:delText>
              </w:r>
              <w:r w:rsidDel="00DE6623">
                <w:rPr>
                  <w:rFonts w:ascii="Calibri" w:eastAsia="Calibri" w:hAnsi="Calibri" w:cs="Arial" w:hint="cs"/>
                  <w:kern w:val="24"/>
                  <w:rtl/>
                </w:rPr>
                <w:delText>8</w:delText>
              </w:r>
            </w:del>
          </w:p>
        </w:tc>
      </w:tr>
      <w:tr w:rsidR="00FD2A03" w:rsidRPr="00304096" w:rsidDel="00DE6623" w14:paraId="3019EDC2" w14:textId="18CFF186" w:rsidTr="00475BBF">
        <w:trPr>
          <w:trHeight w:val="400"/>
          <w:jc w:val="center"/>
          <w:del w:id="3855" w:author="Yael Armon" w:date="2022-07-03T15:15:00Z"/>
        </w:trPr>
        <w:tc>
          <w:tcPr>
            <w:tcW w:w="2452" w:type="dxa"/>
            <w:vAlign w:val="center"/>
          </w:tcPr>
          <w:p w14:paraId="00648148" w14:textId="2A049AF1" w:rsidR="00FD2A03" w:rsidRPr="003F3311" w:rsidDel="00DE6623" w:rsidRDefault="00FD2A03">
            <w:pPr>
              <w:spacing w:line="360" w:lineRule="auto"/>
              <w:jc w:val="both"/>
              <w:rPr>
                <w:del w:id="3856" w:author="Yael Armon" w:date="2022-07-03T15:15:00Z"/>
                <w:rFonts w:asciiTheme="minorBidi" w:hAnsiTheme="minorBidi"/>
                <w:rtl/>
              </w:rPr>
              <w:pPrChange w:id="3857" w:author="Yael Armon" w:date="2022-07-03T15:16:00Z">
                <w:pPr>
                  <w:spacing w:line="276" w:lineRule="auto"/>
                  <w:jc w:val="center"/>
                </w:pPr>
              </w:pPrChange>
            </w:pPr>
            <w:del w:id="3858" w:author="Yael Armon" w:date="2022-07-03T15:15:00Z">
              <w:r w:rsidRPr="003F3311" w:rsidDel="00DE6623">
                <w:rPr>
                  <w:rFonts w:ascii="Calibri" w:hAnsi="Arial"/>
                  <w:kern w:val="24"/>
                  <w:rtl/>
                </w:rPr>
                <w:delText>פליטות מזהמי</w:delText>
              </w:r>
              <w:r w:rsidRPr="003F3311" w:rsidDel="00DE6623">
                <w:rPr>
                  <w:rFonts w:ascii="Calibri" w:hAnsi="Calibri"/>
                  <w:kern w:val="24"/>
                  <w:rtl/>
                </w:rPr>
                <w:delText xml:space="preserve"> אוויר</w:delText>
              </w:r>
            </w:del>
          </w:p>
        </w:tc>
        <w:tc>
          <w:tcPr>
            <w:tcW w:w="2117" w:type="dxa"/>
            <w:vAlign w:val="center"/>
          </w:tcPr>
          <w:p w14:paraId="2AC058C3" w14:textId="075D13DE" w:rsidR="00FD2A03" w:rsidRPr="00780581" w:rsidDel="00DE6623" w:rsidRDefault="00FD2A03">
            <w:pPr>
              <w:spacing w:line="360" w:lineRule="auto"/>
              <w:jc w:val="both"/>
              <w:rPr>
                <w:del w:id="3859" w:author="Yael Armon" w:date="2022-07-03T15:15:00Z"/>
                <w:rFonts w:asciiTheme="minorBidi" w:hAnsiTheme="minorBidi"/>
                <w:b/>
                <w:bCs/>
              </w:rPr>
              <w:pPrChange w:id="3860" w:author="Yael Armon" w:date="2022-07-03T15:16:00Z">
                <w:pPr>
                  <w:spacing w:line="276" w:lineRule="auto"/>
                  <w:jc w:val="center"/>
                </w:pPr>
              </w:pPrChange>
            </w:pPr>
            <w:del w:id="3861" w:author="Yael Armon" w:date="2022-07-03T15:15:00Z">
              <w:r w:rsidDel="00DE6623">
                <w:rPr>
                  <w:rFonts w:ascii="Arial" w:eastAsia="Calibri" w:hAnsi="Arial" w:cs="Arial" w:hint="cs"/>
                  <w:kern w:val="24"/>
                  <w:rtl/>
                </w:rPr>
                <w:delText>0.5</w:delText>
              </w:r>
            </w:del>
          </w:p>
        </w:tc>
      </w:tr>
      <w:tr w:rsidR="00FD2A03" w:rsidRPr="00304096" w:rsidDel="00DE6623" w14:paraId="502FDDD0" w14:textId="2260FE3F" w:rsidTr="00475BBF">
        <w:trPr>
          <w:trHeight w:val="538"/>
          <w:jc w:val="center"/>
          <w:del w:id="3862" w:author="Yael Armon" w:date="2022-07-03T15:15:00Z"/>
        </w:trPr>
        <w:tc>
          <w:tcPr>
            <w:tcW w:w="2452" w:type="dxa"/>
            <w:vAlign w:val="center"/>
          </w:tcPr>
          <w:p w14:paraId="6DC30730" w14:textId="36629098" w:rsidR="00FD2A03" w:rsidRPr="003F3311" w:rsidDel="00DE6623" w:rsidRDefault="00FD2A03">
            <w:pPr>
              <w:spacing w:line="360" w:lineRule="auto"/>
              <w:jc w:val="both"/>
              <w:rPr>
                <w:del w:id="3863" w:author="Yael Armon" w:date="2022-07-03T15:15:00Z"/>
                <w:rFonts w:ascii="Calibri" w:eastAsia="Calibri" w:hAnsi="Arial"/>
                <w:kern w:val="24"/>
                <w:rtl/>
              </w:rPr>
              <w:pPrChange w:id="3864" w:author="Yael Armon" w:date="2022-07-03T15:16:00Z">
                <w:pPr>
                  <w:spacing w:line="276" w:lineRule="auto"/>
                  <w:jc w:val="center"/>
                </w:pPr>
              </w:pPrChange>
            </w:pPr>
            <w:del w:id="3865" w:author="Yael Armon" w:date="2022-07-03T15:15:00Z">
              <w:r w:rsidRPr="003F3311" w:rsidDel="00DE6623">
                <w:rPr>
                  <w:rFonts w:ascii="Calibri" w:eastAsia="Calibri" w:hAnsi="Arial" w:hint="eastAsia"/>
                  <w:kern w:val="24"/>
                  <w:rtl/>
                </w:rPr>
                <w:delText>עלות</w:delText>
              </w:r>
              <w:r w:rsidRPr="003F3311" w:rsidDel="00DE6623">
                <w:rPr>
                  <w:rFonts w:ascii="Calibri" w:eastAsia="Calibri" w:hAnsi="Arial"/>
                  <w:kern w:val="24"/>
                  <w:rtl/>
                </w:rPr>
                <w:delText xml:space="preserve"> </w:delText>
              </w:r>
              <w:r w:rsidRPr="003F3311" w:rsidDel="00DE6623">
                <w:rPr>
                  <w:rFonts w:ascii="Calibri" w:eastAsia="Calibri" w:hAnsi="Arial" w:hint="eastAsia"/>
                  <w:kern w:val="24"/>
                  <w:rtl/>
                </w:rPr>
                <w:delText>טיפול</w:delText>
              </w:r>
              <w:r w:rsidRPr="003F3311" w:rsidDel="00DE6623">
                <w:rPr>
                  <w:rFonts w:ascii="Calibri" w:eastAsia="Calibri" w:hAnsi="Arial"/>
                  <w:kern w:val="24"/>
                  <w:rtl/>
                </w:rPr>
                <w:delText xml:space="preserve"> </w:delText>
              </w:r>
              <w:r w:rsidRPr="003F3311" w:rsidDel="00DE6623">
                <w:rPr>
                  <w:rFonts w:ascii="Calibri" w:eastAsia="Calibri" w:hAnsi="Arial" w:hint="eastAsia"/>
                  <w:kern w:val="24"/>
                  <w:rtl/>
                </w:rPr>
                <w:delText>בפסולת</w:delText>
              </w:r>
            </w:del>
          </w:p>
        </w:tc>
        <w:tc>
          <w:tcPr>
            <w:tcW w:w="2117" w:type="dxa"/>
            <w:vAlign w:val="center"/>
          </w:tcPr>
          <w:p w14:paraId="6DF7A2DD" w14:textId="28D8DB47" w:rsidR="00FD2A03" w:rsidRPr="00286CF0" w:rsidDel="00DE6623" w:rsidRDefault="00FD2A03">
            <w:pPr>
              <w:spacing w:line="360" w:lineRule="auto"/>
              <w:jc w:val="both"/>
              <w:rPr>
                <w:del w:id="3866" w:author="Yael Armon" w:date="2022-07-03T15:15:00Z"/>
                <w:rFonts w:ascii="Arial" w:eastAsia="Calibri" w:hAnsi="Arial" w:cs="Arial"/>
                <w:kern w:val="24"/>
                <w:rtl/>
              </w:rPr>
              <w:pPrChange w:id="3867" w:author="Yael Armon" w:date="2022-07-03T15:16:00Z">
                <w:pPr>
                  <w:spacing w:line="276" w:lineRule="auto"/>
                  <w:jc w:val="center"/>
                </w:pPr>
              </w:pPrChange>
            </w:pPr>
            <w:del w:id="3868" w:author="Yael Armon" w:date="2022-07-03T15:15:00Z">
              <w:r w:rsidDel="00DE6623">
                <w:rPr>
                  <w:rFonts w:ascii="Calibri" w:eastAsia="Calibri" w:hAnsi="Calibri" w:hint="cs"/>
                  <w:kern w:val="24"/>
                  <w:rtl/>
                </w:rPr>
                <w:delText>0.8</w:delText>
              </w:r>
            </w:del>
          </w:p>
        </w:tc>
      </w:tr>
      <w:tr w:rsidR="00FD2A03" w:rsidRPr="00304096" w:rsidDel="00DE6623" w14:paraId="646C9FBF" w14:textId="3D77169D" w:rsidTr="00475BBF">
        <w:trPr>
          <w:trHeight w:val="400"/>
          <w:jc w:val="center"/>
          <w:del w:id="3869" w:author="Yael Armon" w:date="2022-07-03T15:15:00Z"/>
        </w:trPr>
        <w:tc>
          <w:tcPr>
            <w:tcW w:w="2452" w:type="dxa"/>
            <w:vAlign w:val="center"/>
          </w:tcPr>
          <w:p w14:paraId="575D5332" w14:textId="5C3AE3E8" w:rsidR="00FD2A03" w:rsidRPr="00116499" w:rsidDel="00DE6623" w:rsidRDefault="00FD2A03">
            <w:pPr>
              <w:spacing w:line="360" w:lineRule="auto"/>
              <w:jc w:val="both"/>
              <w:rPr>
                <w:del w:id="3870" w:author="Yael Armon" w:date="2022-07-03T15:15:00Z"/>
                <w:rFonts w:asciiTheme="minorBidi" w:hAnsiTheme="minorBidi"/>
                <w:rtl/>
              </w:rPr>
              <w:pPrChange w:id="3871" w:author="Yael Armon" w:date="2022-07-03T15:16:00Z">
                <w:pPr>
                  <w:spacing w:line="276" w:lineRule="auto"/>
                  <w:jc w:val="center"/>
                </w:pPr>
              </w:pPrChange>
            </w:pPr>
            <w:del w:id="3872" w:author="Yael Armon" w:date="2022-07-03T15:15:00Z">
              <w:r w:rsidRPr="00116499" w:rsidDel="00DE6623">
                <w:rPr>
                  <w:rFonts w:ascii="Calibri" w:eastAsia="Calibri" w:hAnsi="Arial" w:hint="eastAsia"/>
                  <w:kern w:val="24"/>
                  <w:rtl/>
                </w:rPr>
                <w:delText>אובדן</w:delText>
              </w:r>
              <w:r w:rsidRPr="00116499" w:rsidDel="00DE6623">
                <w:rPr>
                  <w:rFonts w:ascii="Calibri" w:eastAsia="Calibri" w:hAnsi="Arial"/>
                  <w:kern w:val="24"/>
                  <w:rtl/>
                </w:rPr>
                <w:delText xml:space="preserve"> משאבי קרקע</w:delText>
              </w:r>
            </w:del>
          </w:p>
        </w:tc>
        <w:tc>
          <w:tcPr>
            <w:tcW w:w="2117" w:type="dxa"/>
            <w:vAlign w:val="center"/>
          </w:tcPr>
          <w:p w14:paraId="324D8ED0" w14:textId="502BDAD6" w:rsidR="00FD2A03" w:rsidRPr="00116499" w:rsidDel="00DE6623" w:rsidRDefault="00FD2A03">
            <w:pPr>
              <w:spacing w:line="360" w:lineRule="auto"/>
              <w:jc w:val="both"/>
              <w:rPr>
                <w:del w:id="3873" w:author="Yael Armon" w:date="2022-07-03T15:15:00Z"/>
                <w:rFonts w:asciiTheme="minorBidi" w:hAnsiTheme="minorBidi"/>
                <w:b/>
                <w:bCs/>
                <w:rtl/>
              </w:rPr>
              <w:pPrChange w:id="3874" w:author="Yael Armon" w:date="2022-07-03T15:16:00Z">
                <w:pPr>
                  <w:spacing w:line="276" w:lineRule="auto"/>
                  <w:jc w:val="center"/>
                </w:pPr>
              </w:pPrChange>
            </w:pPr>
            <w:del w:id="3875" w:author="Yael Armon" w:date="2022-07-03T15:15:00Z">
              <w:r w:rsidRPr="00116499" w:rsidDel="00DE6623">
                <w:rPr>
                  <w:rFonts w:ascii="Arial" w:eastAsia="Calibri" w:hAnsi="Arial" w:cs="Arial"/>
                  <w:kern w:val="24"/>
                  <w:rtl/>
                </w:rPr>
                <w:delText>0.8</w:delText>
              </w:r>
            </w:del>
          </w:p>
        </w:tc>
      </w:tr>
      <w:tr w:rsidR="00FD2A03" w:rsidRPr="00304096" w:rsidDel="00DE6623" w14:paraId="4EE3E85F" w14:textId="46A39753" w:rsidTr="00475BBF">
        <w:trPr>
          <w:trHeight w:val="400"/>
          <w:jc w:val="center"/>
          <w:del w:id="3876" w:author="Yael Armon" w:date="2022-07-03T15:15:00Z"/>
        </w:trPr>
        <w:tc>
          <w:tcPr>
            <w:tcW w:w="2452" w:type="dxa"/>
            <w:vAlign w:val="center"/>
          </w:tcPr>
          <w:p w14:paraId="36394897" w14:textId="43B314A7" w:rsidR="00FD2A03" w:rsidRPr="00116499" w:rsidDel="00DE6623" w:rsidRDefault="00FD2A03">
            <w:pPr>
              <w:spacing w:line="360" w:lineRule="auto"/>
              <w:jc w:val="both"/>
              <w:rPr>
                <w:del w:id="3877" w:author="Yael Armon" w:date="2022-07-03T15:15:00Z"/>
                <w:rFonts w:asciiTheme="minorBidi" w:hAnsiTheme="minorBidi"/>
                <w:rtl/>
              </w:rPr>
              <w:pPrChange w:id="3878" w:author="Yael Armon" w:date="2022-07-03T15:16:00Z">
                <w:pPr>
                  <w:spacing w:line="276" w:lineRule="auto"/>
                  <w:jc w:val="center"/>
                </w:pPr>
              </w:pPrChange>
            </w:pPr>
            <w:del w:id="3879" w:author="Yael Armon" w:date="2022-07-03T15:15:00Z">
              <w:r w:rsidRPr="00116499" w:rsidDel="00DE6623">
                <w:rPr>
                  <w:rFonts w:ascii="Calibri" w:eastAsia="Calibri" w:hAnsi="Arial" w:hint="eastAsia"/>
                  <w:kern w:val="24"/>
                  <w:rtl/>
                </w:rPr>
                <w:delText>אובדן</w:delText>
              </w:r>
              <w:r w:rsidRPr="00116499" w:rsidDel="00DE6623">
                <w:rPr>
                  <w:rFonts w:ascii="Calibri" w:eastAsia="Calibri" w:hAnsi="Arial"/>
                  <w:kern w:val="24"/>
                  <w:rtl/>
                </w:rPr>
                <w:delText xml:space="preserve"> משאבי מים</w:delText>
              </w:r>
            </w:del>
          </w:p>
        </w:tc>
        <w:tc>
          <w:tcPr>
            <w:tcW w:w="2117" w:type="dxa"/>
            <w:vAlign w:val="center"/>
          </w:tcPr>
          <w:p w14:paraId="4EA29967" w14:textId="617E5584" w:rsidR="00FD2A03" w:rsidRPr="00116499" w:rsidDel="00DE6623" w:rsidRDefault="00FD2A03">
            <w:pPr>
              <w:spacing w:line="360" w:lineRule="auto"/>
              <w:jc w:val="both"/>
              <w:rPr>
                <w:del w:id="3880" w:author="Yael Armon" w:date="2022-07-03T15:15:00Z"/>
                <w:rFonts w:asciiTheme="minorBidi" w:hAnsiTheme="minorBidi"/>
                <w:b/>
                <w:bCs/>
                <w:rtl/>
              </w:rPr>
              <w:pPrChange w:id="3881" w:author="Yael Armon" w:date="2022-07-03T15:16:00Z">
                <w:pPr>
                  <w:spacing w:line="276" w:lineRule="auto"/>
                  <w:jc w:val="center"/>
                </w:pPr>
              </w:pPrChange>
            </w:pPr>
            <w:del w:id="3882" w:author="Yael Armon" w:date="2022-07-03T15:15:00Z">
              <w:r w:rsidRPr="00116499" w:rsidDel="00DE6623">
                <w:rPr>
                  <w:rFonts w:ascii="Calibri" w:eastAsia="Calibri" w:hAnsi="Calibri"/>
                  <w:kern w:val="24"/>
                  <w:rtl/>
                </w:rPr>
                <w:delText>0.6</w:delText>
              </w:r>
            </w:del>
          </w:p>
        </w:tc>
      </w:tr>
      <w:tr w:rsidR="00FD2A03" w:rsidRPr="00304096" w:rsidDel="00DE6623" w14:paraId="6BE86E43" w14:textId="4536BB4E" w:rsidTr="00475BBF">
        <w:trPr>
          <w:trHeight w:val="400"/>
          <w:jc w:val="center"/>
          <w:del w:id="3883" w:author="Yael Armon" w:date="2022-07-03T15:15:00Z"/>
        </w:trPr>
        <w:tc>
          <w:tcPr>
            <w:tcW w:w="2452" w:type="dxa"/>
            <w:vAlign w:val="center"/>
          </w:tcPr>
          <w:p w14:paraId="18566A31" w14:textId="1798734E" w:rsidR="00FD2A03" w:rsidRPr="00780581" w:rsidDel="00DE6623" w:rsidRDefault="00FD2A03">
            <w:pPr>
              <w:spacing w:line="360" w:lineRule="auto"/>
              <w:jc w:val="both"/>
              <w:rPr>
                <w:del w:id="3884" w:author="Yael Armon" w:date="2022-07-03T15:15:00Z"/>
                <w:rFonts w:asciiTheme="minorBidi" w:hAnsiTheme="minorBidi"/>
                <w:b/>
                <w:bCs/>
                <w:rtl/>
              </w:rPr>
              <w:pPrChange w:id="3885" w:author="Yael Armon" w:date="2022-07-03T15:16:00Z">
                <w:pPr>
                  <w:spacing w:line="276" w:lineRule="auto"/>
                  <w:jc w:val="center"/>
                </w:pPr>
              </w:pPrChange>
            </w:pPr>
            <w:del w:id="3886" w:author="Yael Armon" w:date="2022-07-03T15:15:00Z">
              <w:r w:rsidDel="00DE6623">
                <w:rPr>
                  <w:rFonts w:ascii="Calibri" w:hAnsi="Arial" w:hint="cs"/>
                  <w:b/>
                  <w:bCs/>
                  <w:kern w:val="24"/>
                  <w:rtl/>
                </w:rPr>
                <w:delText xml:space="preserve">סה"כ </w:delText>
              </w:r>
            </w:del>
          </w:p>
        </w:tc>
        <w:tc>
          <w:tcPr>
            <w:tcW w:w="2117" w:type="dxa"/>
            <w:vAlign w:val="center"/>
          </w:tcPr>
          <w:p w14:paraId="46349FEF" w14:textId="74784688" w:rsidR="00FD2A03" w:rsidRPr="00780581" w:rsidDel="00DE6623" w:rsidRDefault="00FD2A03">
            <w:pPr>
              <w:spacing w:line="360" w:lineRule="auto"/>
              <w:jc w:val="both"/>
              <w:rPr>
                <w:del w:id="3887" w:author="Yael Armon" w:date="2022-07-03T15:15:00Z"/>
                <w:rFonts w:asciiTheme="minorBidi" w:hAnsiTheme="minorBidi"/>
                <w:b/>
                <w:bCs/>
                <w:rtl/>
              </w:rPr>
              <w:pPrChange w:id="3888" w:author="Yael Armon" w:date="2022-07-03T15:16:00Z">
                <w:pPr>
                  <w:spacing w:line="276" w:lineRule="auto"/>
                  <w:jc w:val="center"/>
                </w:pPr>
              </w:pPrChange>
            </w:pPr>
            <w:del w:id="3889" w:author="Yael Armon" w:date="2022-07-03T15:15:00Z">
              <w:r w:rsidDel="00DE6623">
                <w:rPr>
                  <w:rFonts w:ascii="Calibri" w:eastAsia="Calibri" w:hAnsi="Calibri" w:cs="Arial" w:hint="cs"/>
                  <w:b/>
                  <w:bCs/>
                  <w:kern w:val="24"/>
                  <w:rtl/>
                </w:rPr>
                <w:delText>3.4</w:delText>
              </w:r>
            </w:del>
          </w:p>
        </w:tc>
      </w:tr>
    </w:tbl>
    <w:p w14:paraId="4EDAE365" w14:textId="5FBC6864" w:rsidR="00FD2A03" w:rsidDel="00DE6623" w:rsidRDefault="00FD2A03" w:rsidP="00C852E6">
      <w:pPr>
        <w:spacing w:line="360" w:lineRule="auto"/>
        <w:jc w:val="both"/>
        <w:rPr>
          <w:del w:id="3890" w:author="Yael Armon" w:date="2022-07-03T15:15:00Z"/>
          <w:rFonts w:ascii="Arial" w:hAnsi="Arial" w:cs="Arial"/>
          <w:sz w:val="24"/>
          <w:szCs w:val="24"/>
          <w:rtl/>
        </w:rPr>
      </w:pPr>
    </w:p>
    <w:p w14:paraId="3E5278A0" w14:textId="6C2CDF02" w:rsidR="00FD2A03" w:rsidRPr="00027B35" w:rsidDel="00DE6623" w:rsidRDefault="00FD2A03" w:rsidP="00C852E6">
      <w:pPr>
        <w:spacing w:line="360" w:lineRule="auto"/>
        <w:jc w:val="both"/>
        <w:rPr>
          <w:del w:id="3891" w:author="Yael Armon" w:date="2022-07-03T15:15:00Z"/>
          <w:rFonts w:ascii="Arial" w:hAnsi="Arial" w:cs="Arial"/>
          <w:sz w:val="24"/>
          <w:szCs w:val="24"/>
          <w:rtl/>
        </w:rPr>
      </w:pPr>
      <w:del w:id="3892" w:author="Yael Armon" w:date="2022-07-03T15:15:00Z">
        <w:r w:rsidDel="00DE6623">
          <w:rPr>
            <w:rFonts w:ascii="Arial" w:hAnsi="Arial" w:cs="Arial" w:hint="cs"/>
            <w:sz w:val="24"/>
            <w:szCs w:val="24"/>
            <w:rtl/>
          </w:rPr>
          <w:delText>על אף</w:delText>
        </w:r>
        <w:r w:rsidRPr="00027B35" w:rsidDel="00DE6623">
          <w:rPr>
            <w:rFonts w:ascii="Arial" w:hAnsi="Arial" w:cs="Arial"/>
            <w:sz w:val="24"/>
            <w:szCs w:val="24"/>
            <w:rtl/>
          </w:rPr>
          <w:delText xml:space="preserve"> ההשפעות הסביבתיות השליליות של </w:delText>
        </w:r>
        <w:r w:rsidDel="00DE6623">
          <w:rPr>
            <w:rFonts w:ascii="Arial" w:hAnsi="Arial" w:cs="Arial" w:hint="cs"/>
            <w:sz w:val="24"/>
            <w:szCs w:val="24"/>
            <w:rtl/>
          </w:rPr>
          <w:delText>גידול ו</w:delText>
        </w:r>
        <w:r w:rsidDel="00DE6623">
          <w:rPr>
            <w:rFonts w:ascii="Arial" w:hAnsi="Arial" w:cs="Arial"/>
            <w:sz w:val="24"/>
            <w:szCs w:val="24"/>
            <w:rtl/>
          </w:rPr>
          <w:delText xml:space="preserve">ייצור מזון, </w:delText>
        </w:r>
        <w:r w:rsidRPr="00027B35" w:rsidDel="00DE6623">
          <w:rPr>
            <w:rFonts w:ascii="Arial" w:hAnsi="Arial" w:cs="Arial"/>
            <w:sz w:val="24"/>
            <w:szCs w:val="24"/>
            <w:rtl/>
          </w:rPr>
          <w:delText xml:space="preserve">חקלאות אינה נתפסת כענף מזהם ועל פי רוב לא מוטלים עליה היטלים ומיסים סביבתיים. זאת מאחר וההשפעות החיצוניות החיוביות של צריכת מזון, גבוהות מההשפעות החיצוניות השליליות של ייצור </w:delText>
        </w:r>
        <w:r w:rsidDel="00DE6623">
          <w:rPr>
            <w:rFonts w:ascii="Arial" w:hAnsi="Arial" w:cs="Arial"/>
            <w:sz w:val="24"/>
            <w:szCs w:val="24"/>
            <w:rtl/>
          </w:rPr>
          <w:delText xml:space="preserve">מזון. במדינות מפותחות רבות אף </w:delText>
        </w:r>
        <w:r w:rsidRPr="00027B35" w:rsidDel="00DE6623">
          <w:rPr>
            <w:rFonts w:ascii="Arial" w:hAnsi="Arial" w:cs="Arial"/>
            <w:sz w:val="24"/>
            <w:szCs w:val="24"/>
            <w:rtl/>
          </w:rPr>
          <w:delText>קיים סבסוד ישיר או עקיף של ייצור המזון או צריכתו.</w:delText>
        </w:r>
      </w:del>
    </w:p>
    <w:p w14:paraId="7CEA7148" w14:textId="5956AB15" w:rsidR="00FD2A03" w:rsidDel="00DE6623" w:rsidRDefault="00FD2A03" w:rsidP="00C852E6">
      <w:pPr>
        <w:spacing w:line="360" w:lineRule="auto"/>
        <w:jc w:val="both"/>
        <w:rPr>
          <w:del w:id="3893" w:author="Yael Armon" w:date="2022-07-03T15:15:00Z"/>
          <w:rFonts w:ascii="Arial" w:hAnsi="Arial" w:cs="Arial"/>
          <w:sz w:val="24"/>
          <w:szCs w:val="24"/>
          <w:rtl/>
        </w:rPr>
      </w:pPr>
      <w:del w:id="3894" w:author="Yael Armon" w:date="2022-07-03T15:15:00Z">
        <w:r w:rsidRPr="00027B35" w:rsidDel="00DE6623">
          <w:rPr>
            <w:rFonts w:ascii="Arial" w:hAnsi="Arial" w:cs="Arial"/>
            <w:sz w:val="24"/>
            <w:szCs w:val="24"/>
            <w:rtl/>
          </w:rPr>
          <w:delText>אולם</w:delText>
        </w:r>
        <w:r w:rsidDel="00DE6623">
          <w:rPr>
            <w:rFonts w:ascii="Arial" w:hAnsi="Arial" w:cs="Arial" w:hint="cs"/>
            <w:sz w:val="24"/>
            <w:szCs w:val="24"/>
            <w:rtl/>
          </w:rPr>
          <w:delText>,</w:delText>
        </w:r>
        <w:r w:rsidRPr="00027B35" w:rsidDel="00DE6623">
          <w:rPr>
            <w:rFonts w:ascii="Arial" w:hAnsi="Arial" w:cs="Arial"/>
            <w:sz w:val="24"/>
            <w:szCs w:val="24"/>
            <w:rtl/>
          </w:rPr>
          <w:delText xml:space="preserve"> כאשר מדובר באובדן מזון, כלומר מזון אשר מיוצר ואינו נצרך, </w:delText>
        </w:r>
        <w:r w:rsidDel="00DE6623">
          <w:rPr>
            <w:rFonts w:ascii="Arial" w:hAnsi="Arial" w:cs="Arial" w:hint="cs"/>
            <w:sz w:val="24"/>
            <w:szCs w:val="24"/>
            <w:rtl/>
          </w:rPr>
          <w:delText>חלות</w:delText>
        </w:r>
        <w:r w:rsidRPr="00027B35" w:rsidDel="00DE6623">
          <w:rPr>
            <w:rFonts w:ascii="Arial" w:hAnsi="Arial" w:cs="Arial"/>
            <w:sz w:val="24"/>
            <w:szCs w:val="24"/>
            <w:rtl/>
          </w:rPr>
          <w:delText xml:space="preserve"> מלוא ההשפעות הסביבתיות השליליות הכרוכות בגידול וייצור המזון, </w:delText>
        </w:r>
        <w:r w:rsidDel="00DE6623">
          <w:rPr>
            <w:rFonts w:ascii="Arial" w:hAnsi="Arial" w:cs="Arial" w:hint="cs"/>
            <w:sz w:val="24"/>
            <w:szCs w:val="24"/>
            <w:rtl/>
          </w:rPr>
          <w:delText xml:space="preserve">וכן בהשלכתו והטיפול בו כפסולת, </w:delText>
        </w:r>
        <w:r w:rsidRPr="00027B35" w:rsidDel="00DE6623">
          <w:rPr>
            <w:rFonts w:ascii="Arial" w:hAnsi="Arial" w:cs="Arial"/>
            <w:sz w:val="24"/>
            <w:szCs w:val="24"/>
            <w:rtl/>
          </w:rPr>
          <w:delText xml:space="preserve">מבלי שאיש נהנה מההשפעות החיוביות של צריכתו. </w:delText>
        </w:r>
        <w:r w:rsidDel="00DE6623">
          <w:rPr>
            <w:rFonts w:ascii="Arial" w:hAnsi="Arial" w:cs="Arial" w:hint="cs"/>
            <w:sz w:val="24"/>
            <w:szCs w:val="24"/>
            <w:rtl/>
          </w:rPr>
          <w:delText>מכאן ש</w:delText>
        </w:r>
        <w:r w:rsidRPr="00027B35" w:rsidDel="00DE6623">
          <w:rPr>
            <w:rFonts w:ascii="Arial" w:hAnsi="Arial" w:cs="Arial"/>
            <w:sz w:val="24"/>
            <w:szCs w:val="24"/>
            <w:rtl/>
          </w:rPr>
          <w:delText>אובדן מזון מהוו</w:delText>
        </w:r>
        <w:r w:rsidDel="00DE6623">
          <w:rPr>
            <w:rFonts w:ascii="Arial" w:hAnsi="Arial" w:cs="Arial" w:hint="cs"/>
            <w:sz w:val="24"/>
            <w:szCs w:val="24"/>
            <w:rtl/>
          </w:rPr>
          <w:delText>ה</w:delText>
        </w:r>
        <w:r w:rsidRPr="00027B35" w:rsidDel="00DE6623">
          <w:rPr>
            <w:rFonts w:ascii="Arial" w:hAnsi="Arial" w:cs="Arial"/>
            <w:sz w:val="24"/>
            <w:szCs w:val="24"/>
            <w:rtl/>
          </w:rPr>
          <w:delText xml:space="preserve"> </w:delText>
        </w:r>
        <w:r w:rsidDel="00DE6623">
          <w:rPr>
            <w:rFonts w:ascii="Arial" w:hAnsi="Arial" w:cs="Arial" w:hint="cs"/>
            <w:sz w:val="24"/>
            <w:szCs w:val="24"/>
            <w:rtl/>
          </w:rPr>
          <w:delText xml:space="preserve">נטו </w:delText>
        </w:r>
        <w:r w:rsidRPr="00027B35" w:rsidDel="00DE6623">
          <w:rPr>
            <w:rFonts w:ascii="Arial" w:hAnsi="Arial" w:cs="Arial"/>
            <w:sz w:val="24"/>
            <w:szCs w:val="24"/>
            <w:rtl/>
          </w:rPr>
          <w:delText>פגיעה בסביבה.</w:delText>
        </w:r>
      </w:del>
    </w:p>
    <w:p w14:paraId="4908CB38" w14:textId="6A17A5C3" w:rsidR="00FD2A03" w:rsidRPr="002C6F4A" w:rsidDel="00DE6623" w:rsidRDefault="00FD2A03" w:rsidP="00C852E6">
      <w:pPr>
        <w:spacing w:line="360" w:lineRule="auto"/>
        <w:jc w:val="both"/>
        <w:rPr>
          <w:del w:id="3895" w:author="Yael Armon" w:date="2022-07-03T15:15:00Z"/>
          <w:rFonts w:ascii="Arial" w:hAnsi="Arial" w:cs="Arial"/>
          <w:sz w:val="24"/>
          <w:szCs w:val="24"/>
          <w:rtl/>
        </w:rPr>
      </w:pPr>
      <w:del w:id="3896" w:author="Yael Armon" w:date="2022-07-03T15:15:00Z">
        <w:r w:rsidRPr="002C6F4A" w:rsidDel="00DE6623">
          <w:rPr>
            <w:rFonts w:ascii="Arial" w:hAnsi="Arial" w:cs="Arial"/>
            <w:sz w:val="24"/>
            <w:szCs w:val="24"/>
            <w:rtl/>
          </w:rPr>
          <w:delText xml:space="preserve">בשנים האחרונות גוברת ההכרה </w:delText>
        </w:r>
        <w:r w:rsidDel="00DE6623">
          <w:rPr>
            <w:rFonts w:ascii="Arial" w:hAnsi="Arial" w:cs="Arial" w:hint="cs"/>
            <w:sz w:val="24"/>
            <w:szCs w:val="24"/>
            <w:rtl/>
          </w:rPr>
          <w:delText xml:space="preserve">בעולם </w:delText>
        </w:r>
        <w:r w:rsidRPr="002C6F4A" w:rsidDel="00DE6623">
          <w:rPr>
            <w:rFonts w:ascii="Arial" w:hAnsi="Arial" w:cs="Arial"/>
            <w:sz w:val="24"/>
            <w:szCs w:val="24"/>
            <w:rtl/>
          </w:rPr>
          <w:delText>בבעיית אובדן המזון. על מנת לסייע במאמץ העולמי, עמלים באו"ם ובארגון המזון והחקלאות של האו"ם</w:delText>
        </w:r>
        <w:r w:rsidDel="00DE6623">
          <w:rPr>
            <w:rFonts w:ascii="Arial" w:hAnsi="Arial" w:cs="Arial" w:hint="cs"/>
            <w:sz w:val="24"/>
            <w:szCs w:val="24"/>
            <w:rtl/>
          </w:rPr>
          <w:delText xml:space="preserve"> </w:delText>
        </w:r>
        <w:r w:rsidRPr="002C6F4A" w:rsidDel="00DE6623">
          <w:rPr>
            <w:rFonts w:ascii="Arial" w:hAnsi="Arial" w:cs="Arial"/>
            <w:sz w:val="24"/>
            <w:szCs w:val="24"/>
          </w:rPr>
          <w:delText>FAO</w:delText>
        </w:r>
        <w:r w:rsidDel="00DE6623">
          <w:rPr>
            <w:rFonts w:ascii="Arial" w:hAnsi="Arial" w:cs="Arial"/>
            <w:sz w:val="24"/>
            <w:szCs w:val="24"/>
          </w:rPr>
          <w:delText>)</w:delText>
        </w:r>
        <w:r w:rsidRPr="002C6F4A" w:rsidDel="00DE6623">
          <w:rPr>
            <w:rFonts w:ascii="Arial" w:hAnsi="Arial" w:cs="Arial"/>
            <w:sz w:val="24"/>
            <w:szCs w:val="24"/>
            <w:rtl/>
          </w:rPr>
          <w:delText>) על הטמעת מדד בינ"ל אחיד לאמידת היקף או</w:delText>
        </w:r>
        <w:r w:rsidDel="00DE6623">
          <w:rPr>
            <w:rFonts w:ascii="Arial" w:hAnsi="Arial" w:cs="Arial"/>
            <w:sz w:val="24"/>
            <w:szCs w:val="24"/>
            <w:rtl/>
          </w:rPr>
          <w:delText>בדן המזון ברחבי העולם. בנוסף</w:delText>
        </w:r>
        <w:r w:rsidRPr="002C6F4A" w:rsidDel="00DE6623">
          <w:rPr>
            <w:rFonts w:ascii="Arial" w:hAnsi="Arial" w:cs="Arial"/>
            <w:sz w:val="24"/>
            <w:szCs w:val="24"/>
            <w:rtl/>
          </w:rPr>
          <w:delText>, השיק האו"ם ב-2019 דו"ח חדש</w:delText>
        </w:r>
        <w:r w:rsidDel="00DE6623">
          <w:rPr>
            <w:rStyle w:val="FootnoteReference"/>
            <w:rFonts w:ascii="Arial" w:hAnsi="Arial" w:cs="Arial"/>
            <w:sz w:val="24"/>
            <w:szCs w:val="24"/>
            <w:rtl/>
          </w:rPr>
          <w:footnoteReference w:id="48"/>
        </w:r>
        <w:r w:rsidRPr="002C6F4A" w:rsidDel="00DE6623">
          <w:rPr>
            <w:rFonts w:ascii="Arial" w:hAnsi="Arial" w:cs="Arial"/>
            <w:sz w:val="24"/>
            <w:szCs w:val="24"/>
            <w:rtl/>
          </w:rPr>
          <w:delText>, אשר מדגיש את החשיבות של בחינת הקשרים סביבתיים של אובדני המזון בנוסף לאלו הכלכליים-חברתיים; הדו"ח גורס כי שימוש בגישת הערכת מחזור חיים (</w:delText>
        </w:r>
        <w:r w:rsidRPr="002C6F4A" w:rsidDel="00DE6623">
          <w:rPr>
            <w:rFonts w:ascii="Arial" w:hAnsi="Arial" w:cs="Arial"/>
            <w:sz w:val="24"/>
            <w:szCs w:val="24"/>
          </w:rPr>
          <w:delText>LCA</w:delText>
        </w:r>
        <w:r w:rsidRPr="002C6F4A" w:rsidDel="00DE6623">
          <w:rPr>
            <w:rFonts w:ascii="Arial" w:hAnsi="Arial" w:cs="Arial"/>
            <w:sz w:val="24"/>
            <w:szCs w:val="24"/>
            <w:rtl/>
          </w:rPr>
          <w:delText xml:space="preserve">) של אובדני המזון והטיפול בהם כפסולת, עשוי לסייע בגיבוש מדיניות לצמצום אובדן מזון. </w:delText>
        </w:r>
      </w:del>
    </w:p>
    <w:p w14:paraId="71690B1E" w14:textId="05BAF7E5" w:rsidR="00FD2A03" w:rsidDel="00DE6623" w:rsidRDefault="00FD2A03" w:rsidP="00C852E6">
      <w:pPr>
        <w:spacing w:line="360" w:lineRule="auto"/>
        <w:jc w:val="both"/>
        <w:rPr>
          <w:del w:id="3900" w:author="Yael Armon" w:date="2022-07-03T15:15:00Z"/>
          <w:rFonts w:ascii="Arial" w:hAnsi="Arial" w:cs="Arial"/>
          <w:sz w:val="24"/>
          <w:szCs w:val="24"/>
          <w:rtl/>
        </w:rPr>
      </w:pPr>
      <w:del w:id="3901" w:author="Yael Armon" w:date="2022-07-03T15:15:00Z">
        <w:r w:rsidRPr="002C6F4A" w:rsidDel="00DE6623">
          <w:rPr>
            <w:rFonts w:ascii="Arial" w:hAnsi="Arial" w:cs="Arial"/>
            <w:sz w:val="24"/>
            <w:szCs w:val="24"/>
            <w:rtl/>
          </w:rPr>
          <w:delText xml:space="preserve">מדיניות לצמצום אובדני מזון עשויה לכלול צעדים שונים אשר יביאו לכדי הפחתה במקור של עודפי המזון, עידוד הצלת עודפים של המזון וכן עידוד הטיפול בהם בקומפוסטציה ועיכול אנאירובי על פני הטמנתם. מדינות ברחבי העולם עושות שימוש בכלי מדיניות שונים במטרה להקטין את אובדני המזון.  </w:delText>
        </w:r>
      </w:del>
    </w:p>
    <w:p w14:paraId="65DC6DB1" w14:textId="0185466D" w:rsidR="00FD2A03" w:rsidDel="00DE6623" w:rsidRDefault="00FD2A03" w:rsidP="00C852E6">
      <w:pPr>
        <w:spacing w:line="360" w:lineRule="auto"/>
        <w:jc w:val="both"/>
        <w:rPr>
          <w:del w:id="3902" w:author="Yael Armon" w:date="2022-07-03T15:15:00Z"/>
          <w:rFonts w:asciiTheme="minorBidi" w:hAnsiTheme="minorBidi"/>
          <w:sz w:val="24"/>
          <w:szCs w:val="24"/>
          <w:rtl/>
        </w:rPr>
      </w:pPr>
      <w:del w:id="3903" w:author="Yael Armon" w:date="2022-07-03T15:15:00Z">
        <w:r w:rsidRPr="00C73363" w:rsidDel="00DE6623">
          <w:rPr>
            <w:rFonts w:asciiTheme="minorBidi" w:hAnsiTheme="minorBidi" w:hint="cs"/>
            <w:sz w:val="24"/>
            <w:szCs w:val="24"/>
            <w:rtl/>
          </w:rPr>
          <w:delText>בדו</w:delText>
        </w:r>
        <w:r w:rsidDel="00DE6623">
          <w:rPr>
            <w:rFonts w:asciiTheme="minorBidi" w:hAnsiTheme="minorBidi" w:hint="cs"/>
            <w:sz w:val="24"/>
            <w:szCs w:val="24"/>
            <w:rtl/>
          </w:rPr>
          <w:delText>"</w:delText>
        </w:r>
        <w:r w:rsidRPr="00C73363" w:rsidDel="00DE6623">
          <w:rPr>
            <w:rFonts w:asciiTheme="minorBidi" w:hAnsiTheme="minorBidi"/>
            <w:sz w:val="24"/>
            <w:szCs w:val="24"/>
            <w:rtl/>
          </w:rPr>
          <w:delText>ח ז</w:delText>
        </w:r>
        <w:r w:rsidRPr="00C73363" w:rsidDel="00DE6623">
          <w:rPr>
            <w:rFonts w:asciiTheme="minorBidi" w:hAnsiTheme="minorBidi" w:hint="cs"/>
            <w:sz w:val="24"/>
            <w:szCs w:val="24"/>
            <w:rtl/>
          </w:rPr>
          <w:delText>ה</w:delText>
        </w:r>
        <w:r w:rsidDel="00DE6623">
          <w:rPr>
            <w:rFonts w:asciiTheme="minorBidi" w:hAnsiTheme="minorBidi" w:hint="cs"/>
            <w:sz w:val="24"/>
            <w:szCs w:val="24"/>
            <w:rtl/>
          </w:rPr>
          <w:delText>, נבחנו ההשפעות הסביבתיות הנגרמות מאובדן ובזבוז מזון בישראל. הבחינה בפרק זה מתמקדת בהשפעות סביבתיות לשנת 2020 כתוצאה מפליטות גזי חממה ומזהמי אוויר לאורך שרשרת ייצור המזון, צריכתו והשלכתו, באובדן משאבי הטבע (מים וקרקע) כתוצאה מאובדן זה וכן בהשפעות העולות מהצורך בטיפול בו כפסולת. כימות העלויות החיצוניות של פליטות גזי חממה ומזהמי אוויר נעשה בהתבסס על מתדולוגיית ארגון המזון והחקלאות של האו"ם, ה-</w:delText>
        </w:r>
        <w:r w:rsidDel="00DE6623">
          <w:rPr>
            <w:rFonts w:asciiTheme="minorBidi" w:hAnsiTheme="minorBidi" w:hint="cs"/>
            <w:sz w:val="24"/>
            <w:szCs w:val="24"/>
          </w:rPr>
          <w:delText>FAO</w:delText>
        </w:r>
        <w:r w:rsidDel="00DE6623">
          <w:rPr>
            <w:rStyle w:val="FootnoteReference"/>
            <w:rFonts w:asciiTheme="minorBidi" w:hAnsiTheme="minorBidi"/>
            <w:sz w:val="24"/>
            <w:szCs w:val="24"/>
            <w:rtl/>
          </w:rPr>
          <w:footnoteReference w:id="49"/>
        </w:r>
        <w:r w:rsidDel="00DE6623">
          <w:rPr>
            <w:rFonts w:asciiTheme="minorBidi" w:hAnsiTheme="minorBidi" w:hint="cs"/>
            <w:sz w:val="24"/>
            <w:szCs w:val="24"/>
            <w:rtl/>
          </w:rPr>
          <w:delText>. השפעות חיצוניות-סביבתיות הנוגעות לאיכות המים והקרקע כמו גם פגיעה במגוון הביולוגי לא נבחנו בשלב הזה. על כן הערכת העלויות הסביבתיות כתוצאה מאובדן ובזבוז מזון בישראל המובאת בפרק זה מהווה אומדן חסר, ובסיס להערכת עלות סביבתית כוללת מאובדן ובזבוז מזון בישראל בשנים הבאות.</w:delText>
        </w:r>
      </w:del>
    </w:p>
    <w:p w14:paraId="5468F970" w14:textId="6307AC42" w:rsidR="00FD2A03" w:rsidDel="00DE6623" w:rsidRDefault="00FD2A03" w:rsidP="00C852E6">
      <w:pPr>
        <w:spacing w:line="360" w:lineRule="auto"/>
        <w:jc w:val="both"/>
        <w:rPr>
          <w:del w:id="3906" w:author="Yael Armon" w:date="2022-07-03T15:15:00Z"/>
          <w:rFonts w:asciiTheme="minorBidi" w:hAnsiTheme="minorBidi"/>
          <w:sz w:val="24"/>
          <w:szCs w:val="24"/>
          <w:rtl/>
        </w:rPr>
      </w:pPr>
      <w:del w:id="3907" w:author="Yael Armon" w:date="2022-07-03T15:15:00Z">
        <w:r w:rsidDel="00DE6623">
          <w:rPr>
            <w:rFonts w:asciiTheme="minorBidi" w:hAnsiTheme="minorBidi" w:hint="cs"/>
            <w:sz w:val="24"/>
            <w:szCs w:val="24"/>
            <w:rtl/>
          </w:rPr>
          <w:delText xml:space="preserve">חשוב לציין כי </w:delText>
        </w:r>
        <w:r w:rsidRPr="001468E1" w:rsidDel="00DE6623">
          <w:rPr>
            <w:rFonts w:asciiTheme="minorBidi" w:hAnsiTheme="minorBidi" w:hint="eastAsia"/>
            <w:b/>
            <w:bCs/>
            <w:sz w:val="24"/>
            <w:szCs w:val="24"/>
            <w:rtl/>
          </w:rPr>
          <w:delText>כימות</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ההשפעות</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הסביבתיות</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המובאות</w:delText>
        </w:r>
        <w:r w:rsidRPr="001468E1" w:rsidDel="00DE6623">
          <w:rPr>
            <w:rFonts w:asciiTheme="minorBidi" w:hAnsiTheme="minorBidi"/>
            <w:b/>
            <w:bCs/>
            <w:sz w:val="24"/>
            <w:szCs w:val="24"/>
            <w:rtl/>
          </w:rPr>
          <w:delText xml:space="preserve"> </w:delText>
        </w:r>
        <w:r w:rsidDel="00DE6623">
          <w:rPr>
            <w:rFonts w:asciiTheme="minorBidi" w:hAnsiTheme="minorBidi" w:hint="cs"/>
            <w:b/>
            <w:bCs/>
            <w:sz w:val="24"/>
            <w:szCs w:val="24"/>
            <w:rtl/>
          </w:rPr>
          <w:delText>בפרק</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זה</w:delText>
        </w:r>
        <w:r w:rsidRPr="001468E1" w:rsidDel="00DE6623">
          <w:rPr>
            <w:rFonts w:asciiTheme="minorBidi" w:hAnsiTheme="minorBidi"/>
            <w:b/>
            <w:bCs/>
            <w:sz w:val="24"/>
            <w:szCs w:val="24"/>
            <w:rtl/>
          </w:rPr>
          <w:delText xml:space="preserve">, </w:delText>
        </w:r>
        <w:r w:rsidDel="00DE6623">
          <w:rPr>
            <w:rFonts w:asciiTheme="minorBidi" w:hAnsiTheme="minorBidi" w:hint="eastAsia"/>
            <w:b/>
            <w:bCs/>
            <w:sz w:val="24"/>
            <w:szCs w:val="24"/>
            <w:rtl/>
          </w:rPr>
          <w:delText>כולל</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אך</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ורק</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השפעות</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שמקורן</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בתחומי</w:delText>
        </w:r>
        <w:r w:rsidDel="00DE6623">
          <w:rPr>
            <w:rFonts w:asciiTheme="minorBidi" w:hAnsiTheme="minorBidi" w:hint="cs"/>
            <w:b/>
            <w:bCs/>
            <w:sz w:val="24"/>
            <w:szCs w:val="24"/>
            <w:rtl/>
          </w:rPr>
          <w:delText xml:space="preserve">ה הגיאוגרפים של </w:delText>
        </w:r>
        <w:r w:rsidRPr="001468E1" w:rsidDel="00DE6623">
          <w:rPr>
            <w:rFonts w:asciiTheme="minorBidi" w:hAnsiTheme="minorBidi" w:hint="eastAsia"/>
            <w:b/>
            <w:bCs/>
            <w:sz w:val="24"/>
            <w:szCs w:val="24"/>
            <w:rtl/>
          </w:rPr>
          <w:delText>מדינת</w:delText>
        </w:r>
        <w:r w:rsidRPr="001468E1" w:rsidDel="00DE6623">
          <w:rPr>
            <w:rFonts w:asciiTheme="minorBidi" w:hAnsiTheme="minorBidi"/>
            <w:b/>
            <w:bCs/>
            <w:sz w:val="24"/>
            <w:szCs w:val="24"/>
            <w:rtl/>
          </w:rPr>
          <w:delText xml:space="preserve"> </w:delText>
        </w:r>
        <w:r w:rsidRPr="001468E1" w:rsidDel="00DE6623">
          <w:rPr>
            <w:rFonts w:asciiTheme="minorBidi" w:hAnsiTheme="minorBidi" w:hint="eastAsia"/>
            <w:b/>
            <w:bCs/>
            <w:sz w:val="24"/>
            <w:szCs w:val="24"/>
            <w:rtl/>
          </w:rPr>
          <w:delText>ישראל</w:delText>
        </w:r>
        <w:r w:rsidDel="00DE6623">
          <w:rPr>
            <w:rFonts w:asciiTheme="minorBidi" w:hAnsiTheme="minorBidi" w:hint="cs"/>
            <w:sz w:val="24"/>
            <w:szCs w:val="24"/>
            <w:rtl/>
          </w:rPr>
          <w:delText xml:space="preserve">. משאבי טבע שהושקעו בגידול מזון מחוץ לגבולות ישראל וכן הפליטות מתהליך הגידול והייצור לא נכללו במסמך זה. קטגוריות מזון דוגמת דגנים ומוצרי בשר, הינן בעלות היקף יבוא גבוה יחסית מתוך סך הצריכה בהן בישראל, ולכן סך ההשפעות הסביבתיות של מזון שהושלך בישראל גדול מסך ההשפעות הסביבתיות אשר </w:delText>
        </w:r>
        <w:r w:rsidRPr="005527A0" w:rsidDel="00DE6623">
          <w:rPr>
            <w:rFonts w:asciiTheme="minorBidi" w:hAnsiTheme="minorBidi" w:hint="cs"/>
            <w:sz w:val="24"/>
            <w:szCs w:val="24"/>
            <w:rtl/>
          </w:rPr>
          <w:delText>כ</w:delText>
        </w:r>
        <w:r w:rsidDel="00DE6623">
          <w:rPr>
            <w:rFonts w:asciiTheme="minorBidi" w:hAnsiTheme="minorBidi" w:hint="cs"/>
            <w:sz w:val="24"/>
            <w:szCs w:val="24"/>
            <w:rtl/>
          </w:rPr>
          <w:delText>ומתו בפרק זה.</w:delText>
        </w:r>
      </w:del>
    </w:p>
    <w:p w14:paraId="5A362B3B" w14:textId="00193171" w:rsidR="00FD2A03" w:rsidDel="00DE6623" w:rsidRDefault="00FD2A03" w:rsidP="00C852E6">
      <w:pPr>
        <w:spacing w:line="360" w:lineRule="auto"/>
        <w:jc w:val="both"/>
        <w:rPr>
          <w:del w:id="3908" w:author="Yael Armon" w:date="2022-07-03T15:15:00Z"/>
          <w:rFonts w:asciiTheme="minorBidi" w:hAnsiTheme="minorBidi"/>
          <w:sz w:val="24"/>
          <w:szCs w:val="24"/>
          <w:rtl/>
        </w:rPr>
      </w:pPr>
      <w:del w:id="3909" w:author="Yael Armon" w:date="2022-07-03T15:15:00Z">
        <w:r w:rsidRPr="00B608DC" w:rsidDel="00DE6623">
          <w:rPr>
            <w:rFonts w:asciiTheme="minorBidi" w:hAnsiTheme="minorBidi" w:hint="cs"/>
            <w:b/>
            <w:bCs/>
            <w:rtl/>
          </w:rPr>
          <w:delText>כותרת מודגשת:</w:delText>
        </w:r>
        <w:r w:rsidDel="00DE6623">
          <w:rPr>
            <w:rFonts w:asciiTheme="minorBidi" w:hAnsiTheme="minorBidi" w:hint="cs"/>
            <w:b/>
            <w:bCs/>
            <w:rtl/>
          </w:rPr>
          <w:delText xml:space="preserve"> </w:delText>
        </w:r>
        <w:r w:rsidDel="00DE6623">
          <w:rPr>
            <w:rFonts w:asciiTheme="minorBidi" w:hAnsiTheme="minorBidi" w:hint="cs"/>
            <w:b/>
            <w:bCs/>
            <w:sz w:val="28"/>
            <w:szCs w:val="28"/>
            <w:rtl/>
          </w:rPr>
          <w:delText>6% מפליטות גזי החממה בישראל הן כתוצאה מאובדן מזון</w:delText>
        </w:r>
        <w:r w:rsidDel="00DE6623">
          <w:rPr>
            <w:rFonts w:asciiTheme="minorBidi" w:hAnsiTheme="minorBidi" w:hint="cs"/>
            <w:sz w:val="24"/>
            <w:szCs w:val="24"/>
            <w:rtl/>
          </w:rPr>
          <w:delText xml:space="preserve"> </w:delText>
        </w:r>
      </w:del>
    </w:p>
    <w:p w14:paraId="6B2565B3" w14:textId="7255134A" w:rsidR="00FD2A03" w:rsidDel="00DE6623" w:rsidRDefault="00FD2A03" w:rsidP="00C852E6">
      <w:pPr>
        <w:spacing w:line="360" w:lineRule="auto"/>
        <w:jc w:val="both"/>
        <w:rPr>
          <w:del w:id="3910" w:author="Yael Armon" w:date="2022-07-03T15:15:00Z"/>
          <w:rFonts w:asciiTheme="minorBidi" w:hAnsiTheme="minorBidi"/>
          <w:sz w:val="24"/>
          <w:szCs w:val="24"/>
          <w:rtl/>
        </w:rPr>
      </w:pPr>
      <w:del w:id="3911" w:author="Yael Armon" w:date="2022-07-03T15:15:00Z">
        <w:r w:rsidDel="00DE6623">
          <w:rPr>
            <w:rFonts w:asciiTheme="minorBidi" w:hAnsiTheme="minorBidi" w:hint="cs"/>
            <w:sz w:val="24"/>
            <w:szCs w:val="24"/>
            <w:rtl/>
          </w:rPr>
          <w:delText>ה</w:delText>
        </w:r>
        <w:r w:rsidRPr="00027B35" w:rsidDel="00DE6623">
          <w:rPr>
            <w:rFonts w:asciiTheme="minorBidi" w:hAnsiTheme="minorBidi"/>
            <w:sz w:val="24"/>
            <w:szCs w:val="24"/>
            <w:rtl/>
          </w:rPr>
          <w:delText xml:space="preserve">השפעות </w:delText>
        </w:r>
        <w:r w:rsidDel="00DE6623">
          <w:rPr>
            <w:rFonts w:asciiTheme="minorBidi" w:hAnsiTheme="minorBidi" w:hint="cs"/>
            <w:sz w:val="24"/>
            <w:szCs w:val="24"/>
            <w:rtl/>
          </w:rPr>
          <w:delText>הסביבתיות של</w:delText>
        </w:r>
        <w:r w:rsidRPr="004F724B" w:rsidDel="00DE6623">
          <w:rPr>
            <w:rFonts w:asciiTheme="minorBidi" w:hAnsiTheme="minorBidi"/>
            <w:sz w:val="24"/>
            <w:szCs w:val="24"/>
            <w:rtl/>
          </w:rPr>
          <w:delText xml:space="preserve"> </w:delText>
        </w:r>
        <w:r w:rsidRPr="00027B35" w:rsidDel="00DE6623">
          <w:rPr>
            <w:rFonts w:asciiTheme="minorBidi" w:hAnsiTheme="minorBidi"/>
            <w:sz w:val="24"/>
            <w:szCs w:val="24"/>
            <w:rtl/>
          </w:rPr>
          <w:delText>ייצור המזון על כל</w:delText>
        </w:r>
        <w:r w:rsidDel="00DE6623">
          <w:rPr>
            <w:rFonts w:asciiTheme="minorBidi" w:hAnsiTheme="minorBidi" w:hint="cs"/>
            <w:sz w:val="24"/>
            <w:szCs w:val="24"/>
            <w:rtl/>
          </w:rPr>
          <w:delText>ל</w:delText>
        </w:r>
        <w:r w:rsidRPr="00027B35" w:rsidDel="00DE6623">
          <w:rPr>
            <w:rFonts w:asciiTheme="minorBidi" w:hAnsiTheme="minorBidi"/>
            <w:sz w:val="24"/>
            <w:szCs w:val="24"/>
            <w:rtl/>
          </w:rPr>
          <w:delText xml:space="preserve"> שלביו (ייצור, עיבוד, שיווק, צריכה והשלכה) </w:delText>
        </w:r>
        <w:r w:rsidDel="00DE6623">
          <w:rPr>
            <w:rFonts w:asciiTheme="minorBidi" w:hAnsiTheme="minorBidi" w:hint="cs"/>
            <w:sz w:val="24"/>
            <w:szCs w:val="24"/>
            <w:rtl/>
          </w:rPr>
          <w:delText>מקורן ב</w:delText>
        </w:r>
        <w:r w:rsidRPr="00027B35" w:rsidDel="00DE6623">
          <w:rPr>
            <w:rFonts w:asciiTheme="minorBidi" w:hAnsiTheme="minorBidi"/>
            <w:sz w:val="24"/>
            <w:szCs w:val="24"/>
            <w:rtl/>
          </w:rPr>
          <w:delText>צר</w:delText>
        </w:r>
        <w:r w:rsidDel="00DE6623">
          <w:rPr>
            <w:rFonts w:asciiTheme="minorBidi" w:hAnsiTheme="minorBidi"/>
            <w:sz w:val="24"/>
            <w:szCs w:val="24"/>
            <w:rtl/>
          </w:rPr>
          <w:delText>יכת אנרגי</w:delText>
        </w:r>
        <w:r w:rsidDel="00DE6623">
          <w:rPr>
            <w:rFonts w:asciiTheme="minorBidi" w:hAnsiTheme="minorBidi" w:hint="cs"/>
            <w:sz w:val="24"/>
            <w:szCs w:val="24"/>
            <w:rtl/>
          </w:rPr>
          <w:delText>ה וב</w:delText>
        </w:r>
        <w:r w:rsidRPr="00027B35" w:rsidDel="00DE6623">
          <w:rPr>
            <w:rFonts w:asciiTheme="minorBidi" w:hAnsiTheme="minorBidi"/>
            <w:sz w:val="24"/>
            <w:szCs w:val="24"/>
            <w:rtl/>
          </w:rPr>
          <w:delText>שימוש במשאבים</w:delText>
        </w:r>
        <w:r w:rsidDel="00DE6623">
          <w:rPr>
            <w:rFonts w:asciiTheme="minorBidi" w:hAnsiTheme="minorBidi" w:hint="cs"/>
            <w:sz w:val="24"/>
            <w:szCs w:val="24"/>
            <w:rtl/>
          </w:rPr>
          <w:delText xml:space="preserve">, והן משתנות </w:delText>
        </w:r>
        <w:r w:rsidRPr="00027B35" w:rsidDel="00DE6623">
          <w:rPr>
            <w:rFonts w:asciiTheme="minorBidi" w:hAnsiTheme="minorBidi"/>
            <w:sz w:val="24"/>
            <w:szCs w:val="24"/>
            <w:rtl/>
          </w:rPr>
          <w:delText>בין סוגי גידולים שונים</w:delText>
        </w:r>
        <w:r w:rsidDel="00DE6623">
          <w:rPr>
            <w:rFonts w:asciiTheme="minorBidi" w:hAnsiTheme="minorBidi" w:hint="cs"/>
            <w:sz w:val="24"/>
            <w:szCs w:val="24"/>
            <w:rtl/>
          </w:rPr>
          <w:delText>. עלויות אלה מתווספות לעלות הכלכלית והסביבתית של הטיפול בפסולת המזון האבוד ופסולת האריזות.</w:delText>
        </w:r>
      </w:del>
    </w:p>
    <w:p w14:paraId="14BB7A1E" w14:textId="62AFA688" w:rsidR="00FD2A03" w:rsidDel="00DE6623" w:rsidRDefault="00FD2A03">
      <w:pPr>
        <w:spacing w:line="360" w:lineRule="auto"/>
        <w:jc w:val="both"/>
        <w:rPr>
          <w:del w:id="3912" w:author="Yael Armon" w:date="2022-07-03T15:15:00Z"/>
          <w:color w:val="000000" w:themeColor="text1"/>
          <w:sz w:val="16"/>
          <w:szCs w:val="16"/>
          <w:rtl/>
        </w:rPr>
        <w:pPrChange w:id="3913" w:author="Yael Armon" w:date="2022-07-03T15:16:00Z">
          <w:pPr>
            <w:spacing w:after="120" w:line="360" w:lineRule="auto"/>
            <w:jc w:val="both"/>
          </w:pPr>
        </w:pPrChange>
      </w:pPr>
      <w:del w:id="3914" w:author="Yael Armon" w:date="2022-07-03T15:15:00Z">
        <w:r w:rsidDel="00DE6623">
          <w:rPr>
            <w:rFonts w:asciiTheme="minorBidi" w:hAnsiTheme="minorBidi" w:hint="cs"/>
            <w:sz w:val="24"/>
            <w:szCs w:val="24"/>
            <w:rtl/>
          </w:rPr>
          <w:delText xml:space="preserve">בצד אובדן המזון בישראל בשנת 2020, ירדו לטימיון משאבים נוספים: </w:delText>
        </w:r>
        <w:r w:rsidDel="00DE6623">
          <w:rPr>
            <w:rFonts w:asciiTheme="minorBidi" w:hAnsiTheme="minorBidi"/>
            <w:sz w:val="24"/>
            <w:szCs w:val="24"/>
            <w:rtl/>
          </w:rPr>
          <w:delText>1,2</w:delText>
        </w:r>
        <w:r w:rsidDel="00DE6623">
          <w:rPr>
            <w:rFonts w:asciiTheme="minorBidi" w:hAnsiTheme="minorBidi" w:hint="cs"/>
            <w:sz w:val="24"/>
            <w:szCs w:val="24"/>
            <w:rtl/>
          </w:rPr>
          <w:delText>3</w:delText>
        </w:r>
        <w:r w:rsidDel="00DE6623">
          <w:rPr>
            <w:rFonts w:asciiTheme="minorBidi" w:hAnsiTheme="minorBidi"/>
            <w:sz w:val="24"/>
            <w:szCs w:val="24"/>
            <w:rtl/>
          </w:rPr>
          <w:delText>0 מיליוני קוט"ש חשמל</w:delText>
        </w:r>
        <w:r w:rsidDel="00DE6623">
          <w:rPr>
            <w:rFonts w:asciiTheme="minorBidi" w:hAnsiTheme="minorBidi" w:hint="cs"/>
            <w:sz w:val="24"/>
            <w:szCs w:val="24"/>
            <w:rtl/>
          </w:rPr>
          <w:delText xml:space="preserve">, שווי ערך לכמות החשמל הנדרשת לייצור מחשבים ומיכשור אלקטרוני וחשמלי בישראל בשנה; </w:delText>
        </w:r>
        <w:r w:rsidDel="00DE6623">
          <w:rPr>
            <w:rFonts w:asciiTheme="minorBidi" w:hAnsiTheme="minorBidi"/>
            <w:sz w:val="24"/>
            <w:szCs w:val="24"/>
          </w:rPr>
          <w:delText>70</w:delText>
        </w:r>
        <w:r w:rsidRPr="00A874E4" w:rsidDel="00DE6623">
          <w:rPr>
            <w:rFonts w:asciiTheme="minorBidi" w:hAnsiTheme="minorBidi"/>
            <w:sz w:val="24"/>
            <w:szCs w:val="24"/>
            <w:rtl/>
          </w:rPr>
          <w:delText xml:space="preserve"> אלפי טונות של דלק</w:delText>
        </w:r>
        <w:r w:rsidDel="00DE6623">
          <w:rPr>
            <w:rFonts w:asciiTheme="minorBidi" w:hAnsiTheme="minorBidi" w:hint="cs"/>
            <w:sz w:val="24"/>
            <w:szCs w:val="24"/>
            <w:rtl/>
          </w:rPr>
          <w:delText xml:space="preserve"> היכולים להספיק לתידלוק של כ-160 אלף מכוניות במשך שנה;</w:delText>
        </w:r>
        <w:r w:rsidDel="00DE6623">
          <w:rPr>
            <w:rFonts w:asciiTheme="minorBidi" w:hAnsiTheme="minorBidi" w:hint="cs"/>
            <w:sz w:val="24"/>
            <w:szCs w:val="24"/>
          </w:rPr>
          <w:delText xml:space="preserve"> </w:delText>
        </w:r>
        <w:r w:rsidDel="00DE6623">
          <w:rPr>
            <w:rFonts w:asciiTheme="minorBidi" w:hAnsiTheme="minorBidi" w:hint="cs"/>
            <w:sz w:val="24"/>
            <w:szCs w:val="24"/>
            <w:rtl/>
          </w:rPr>
          <w:delText>180</w:delText>
        </w:r>
        <w:r w:rsidRPr="00A874E4" w:rsidDel="00DE6623">
          <w:rPr>
            <w:rFonts w:asciiTheme="minorBidi" w:hAnsiTheme="minorBidi"/>
            <w:sz w:val="24"/>
            <w:szCs w:val="24"/>
            <w:rtl/>
          </w:rPr>
          <w:delText xml:space="preserve"> מיליוני מ"ק של מים שפירים </w:delText>
        </w:r>
        <w:r w:rsidDel="00DE6623">
          <w:rPr>
            <w:rFonts w:asciiTheme="minorBidi" w:hAnsiTheme="minorBidi" w:hint="cs"/>
            <w:sz w:val="24"/>
            <w:szCs w:val="24"/>
            <w:rtl/>
          </w:rPr>
          <w:delText xml:space="preserve">אשר יכלו </w:delText>
        </w:r>
        <w:r w:rsidRPr="00C573C7" w:rsidDel="00DE6623">
          <w:rPr>
            <w:rFonts w:asciiTheme="minorBidi" w:hAnsiTheme="minorBidi" w:cs="Arial"/>
            <w:sz w:val="24"/>
            <w:szCs w:val="24"/>
            <w:rtl/>
          </w:rPr>
          <w:delText xml:space="preserve">למלא </w:delText>
        </w:r>
        <w:r w:rsidDel="00DE6623">
          <w:rPr>
            <w:rFonts w:asciiTheme="minorBidi" w:hAnsiTheme="minorBidi" w:cs="Arial" w:hint="cs"/>
            <w:sz w:val="24"/>
            <w:szCs w:val="24"/>
            <w:rtl/>
          </w:rPr>
          <w:delText>56</w:delText>
        </w:r>
        <w:r w:rsidRPr="00C573C7" w:rsidDel="00DE6623">
          <w:rPr>
            <w:rFonts w:asciiTheme="minorBidi" w:hAnsiTheme="minorBidi" w:cs="Arial"/>
            <w:sz w:val="24"/>
            <w:szCs w:val="24"/>
            <w:rtl/>
          </w:rPr>
          <w:delText>,000 בריכות אולימפיות</w:delText>
        </w:r>
        <w:r w:rsidRPr="00C573C7" w:rsidDel="00DE6623">
          <w:rPr>
            <w:rFonts w:asciiTheme="minorBidi" w:hAnsiTheme="minorBidi" w:cs="Arial" w:hint="cs"/>
            <w:sz w:val="24"/>
            <w:szCs w:val="24"/>
            <w:rtl/>
          </w:rPr>
          <w:delText xml:space="preserve"> ריקות במים</w:delText>
        </w:r>
        <w:r w:rsidRPr="00A874E4" w:rsidDel="00DE6623">
          <w:rPr>
            <w:rFonts w:asciiTheme="minorBidi" w:hAnsiTheme="minorBidi"/>
            <w:sz w:val="24"/>
            <w:szCs w:val="24"/>
            <w:rtl/>
          </w:rPr>
          <w:delText xml:space="preserve"> ו-</w:delText>
        </w:r>
        <w:r w:rsidDel="00DE6623">
          <w:rPr>
            <w:rFonts w:asciiTheme="minorBidi" w:hAnsiTheme="minorBidi" w:hint="cs"/>
            <w:sz w:val="24"/>
            <w:szCs w:val="24"/>
            <w:rtl/>
          </w:rPr>
          <w:delText>210</w:delText>
        </w:r>
        <w:r w:rsidDel="00DE6623">
          <w:rPr>
            <w:rFonts w:asciiTheme="minorBidi" w:hAnsiTheme="minorBidi"/>
            <w:sz w:val="24"/>
            <w:szCs w:val="24"/>
            <w:rtl/>
          </w:rPr>
          <w:delText xml:space="preserve"> מיליוני מ"ק של מי קולחין</w:delText>
        </w:r>
        <w:r w:rsidDel="00DE6623">
          <w:rPr>
            <w:rFonts w:asciiTheme="minorBidi" w:hAnsiTheme="minorBidi" w:hint="cs"/>
            <w:sz w:val="24"/>
            <w:szCs w:val="24"/>
            <w:rtl/>
          </w:rPr>
          <w:delText>; 1 מיליון דונם קרקע חקלאית, שווה ערך ל-20 פעמים שיטחה של העיר תל אביב; 200</w:delText>
        </w:r>
        <w:r w:rsidRPr="00A874E4" w:rsidDel="00DE6623">
          <w:rPr>
            <w:rFonts w:asciiTheme="minorBidi" w:hAnsiTheme="minorBidi"/>
            <w:sz w:val="24"/>
            <w:szCs w:val="24"/>
            <w:rtl/>
          </w:rPr>
          <w:delText xml:space="preserve"> אלף </w:delText>
        </w:r>
        <w:r w:rsidDel="00DE6623">
          <w:rPr>
            <w:rFonts w:asciiTheme="minorBidi" w:hAnsiTheme="minorBidi"/>
            <w:sz w:val="24"/>
            <w:szCs w:val="24"/>
            <w:rtl/>
          </w:rPr>
          <w:delText>טונות</w:delText>
        </w:r>
        <w:r w:rsidRPr="00A874E4" w:rsidDel="00DE6623">
          <w:rPr>
            <w:rFonts w:asciiTheme="minorBidi" w:hAnsiTheme="minorBidi"/>
            <w:sz w:val="24"/>
            <w:szCs w:val="24"/>
            <w:rtl/>
          </w:rPr>
          <w:delText xml:space="preserve"> פסולת (אריזות, פסולת תעשייתית וכד')</w:delText>
        </w:r>
        <w:r w:rsidDel="00DE6623">
          <w:rPr>
            <w:rFonts w:asciiTheme="minorBidi" w:hAnsiTheme="minorBidi" w:hint="cs"/>
            <w:sz w:val="24"/>
            <w:szCs w:val="24"/>
            <w:rtl/>
          </w:rPr>
          <w:delText xml:space="preserve">; </w:delText>
        </w:r>
        <w:r w:rsidRPr="00A874E4" w:rsidDel="00DE6623">
          <w:rPr>
            <w:rFonts w:asciiTheme="minorBidi" w:hAnsiTheme="minorBidi"/>
            <w:sz w:val="24"/>
            <w:szCs w:val="24"/>
            <w:rtl/>
          </w:rPr>
          <w:delText>50</w:delText>
        </w:r>
        <w:r w:rsidDel="00DE6623">
          <w:rPr>
            <w:rFonts w:asciiTheme="minorBidi" w:hAnsiTheme="minorBidi" w:hint="cs"/>
            <w:sz w:val="24"/>
            <w:szCs w:val="24"/>
            <w:rtl/>
          </w:rPr>
          <w:delText xml:space="preserve"> </w:delText>
        </w:r>
        <w:r w:rsidRPr="00A874E4" w:rsidDel="00DE6623">
          <w:rPr>
            <w:rFonts w:asciiTheme="minorBidi" w:hAnsiTheme="minorBidi"/>
            <w:sz w:val="24"/>
            <w:szCs w:val="24"/>
            <w:rtl/>
          </w:rPr>
          <w:delText xml:space="preserve">אלפי </w:delText>
        </w:r>
        <w:r w:rsidDel="00DE6623">
          <w:rPr>
            <w:rFonts w:asciiTheme="minorBidi" w:hAnsiTheme="minorBidi"/>
            <w:sz w:val="24"/>
            <w:szCs w:val="24"/>
            <w:rtl/>
          </w:rPr>
          <w:delText>טונות</w:delText>
        </w:r>
        <w:r w:rsidRPr="00A874E4" w:rsidDel="00DE6623">
          <w:rPr>
            <w:rFonts w:asciiTheme="minorBidi" w:hAnsiTheme="minorBidi"/>
            <w:sz w:val="24"/>
            <w:szCs w:val="24"/>
            <w:rtl/>
          </w:rPr>
          <w:delText xml:space="preserve"> דשנים</w:delText>
        </w:r>
        <w:r w:rsidDel="00DE6623">
          <w:rPr>
            <w:rFonts w:asciiTheme="minorBidi" w:hAnsiTheme="minorBidi" w:hint="cs"/>
            <w:sz w:val="24"/>
            <w:szCs w:val="24"/>
            <w:rtl/>
          </w:rPr>
          <w:delText>;</w:delText>
        </w:r>
        <w:r w:rsidDel="00DE6623">
          <w:rPr>
            <w:rFonts w:asciiTheme="minorBidi" w:hAnsiTheme="minorBidi" w:hint="cs"/>
            <w:sz w:val="24"/>
            <w:szCs w:val="24"/>
          </w:rPr>
          <w:delText xml:space="preserve"> </w:delText>
        </w:r>
        <w:r w:rsidDel="00DE6623">
          <w:rPr>
            <w:rFonts w:asciiTheme="minorBidi" w:hAnsiTheme="minorBidi" w:hint="cs"/>
            <w:sz w:val="24"/>
            <w:szCs w:val="24"/>
            <w:rtl/>
          </w:rPr>
          <w:delText xml:space="preserve">וכן </w:delText>
        </w:r>
        <w:r w:rsidRPr="00A874E4" w:rsidDel="00DE6623">
          <w:rPr>
            <w:rFonts w:asciiTheme="minorBidi" w:hAnsiTheme="minorBidi"/>
            <w:sz w:val="24"/>
            <w:szCs w:val="24"/>
            <w:rtl/>
          </w:rPr>
          <w:delText xml:space="preserve">פליטות אמוניה מהחי בהיקף של כ-3,000 </w:delText>
        </w:r>
        <w:r w:rsidDel="00DE6623">
          <w:rPr>
            <w:rFonts w:asciiTheme="minorBidi" w:hAnsiTheme="minorBidi"/>
            <w:sz w:val="24"/>
            <w:szCs w:val="24"/>
            <w:rtl/>
          </w:rPr>
          <w:delText>טונות</w:delText>
        </w:r>
        <w:r w:rsidRPr="00A874E4" w:rsidDel="00DE6623">
          <w:rPr>
            <w:rFonts w:asciiTheme="minorBidi" w:hAnsiTheme="minorBidi"/>
            <w:sz w:val="24"/>
            <w:szCs w:val="24"/>
            <w:rtl/>
          </w:rPr>
          <w:delText xml:space="preserve"> בשנה</w:delText>
        </w:r>
        <w:r w:rsidDel="00DE6623">
          <w:rPr>
            <w:rFonts w:asciiTheme="minorBidi" w:hAnsiTheme="minorBidi" w:hint="cs"/>
            <w:sz w:val="24"/>
            <w:szCs w:val="24"/>
            <w:rtl/>
          </w:rPr>
          <w:delText>.</w:delText>
        </w:r>
      </w:del>
    </w:p>
    <w:p w14:paraId="77488E90" w14:textId="35AB2A2C" w:rsidR="00FD2A03" w:rsidDel="00DE6623" w:rsidRDefault="00FD2A03" w:rsidP="00C852E6">
      <w:pPr>
        <w:spacing w:line="360" w:lineRule="auto"/>
        <w:jc w:val="both"/>
        <w:rPr>
          <w:del w:id="3915" w:author="Yael Armon" w:date="2022-07-03T15:15:00Z"/>
          <w:rFonts w:asciiTheme="minorBidi" w:hAnsiTheme="minorBidi" w:cs="Arial"/>
          <w:sz w:val="24"/>
          <w:szCs w:val="24"/>
          <w:rtl/>
        </w:rPr>
      </w:pPr>
      <w:del w:id="3916" w:author="Yael Armon" w:date="2022-07-03T15:15:00Z">
        <w:r w:rsidDel="00DE6623">
          <w:rPr>
            <w:rFonts w:asciiTheme="minorBidi" w:hAnsiTheme="minorBidi" w:hint="cs"/>
            <w:sz w:val="24"/>
            <w:szCs w:val="24"/>
            <w:rtl/>
          </w:rPr>
          <w:delText>כל אלו תרמו לפליטתם של</w:delText>
        </w:r>
        <w:r w:rsidRPr="00F94222"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5 מיליון טונות </w:delText>
        </w:r>
        <w:r w:rsidRPr="00F94222" w:rsidDel="00DE6623">
          <w:rPr>
            <w:rFonts w:asciiTheme="minorBidi" w:hAnsiTheme="minorBidi" w:hint="eastAsia"/>
            <w:sz w:val="24"/>
            <w:szCs w:val="24"/>
            <w:rtl/>
          </w:rPr>
          <w:delText>גזי</w:delText>
        </w:r>
        <w:r w:rsidRPr="00F94222" w:rsidDel="00DE6623">
          <w:rPr>
            <w:rFonts w:asciiTheme="minorBidi" w:hAnsiTheme="minorBidi"/>
            <w:sz w:val="24"/>
            <w:szCs w:val="24"/>
            <w:rtl/>
          </w:rPr>
          <w:delText xml:space="preserve"> </w:delText>
        </w:r>
        <w:r w:rsidRPr="00F94222" w:rsidDel="00DE6623">
          <w:rPr>
            <w:rFonts w:asciiTheme="minorBidi" w:hAnsiTheme="minorBidi" w:hint="eastAsia"/>
            <w:sz w:val="24"/>
            <w:szCs w:val="24"/>
            <w:rtl/>
          </w:rPr>
          <w:delText>חממה</w:delText>
        </w:r>
        <w:r w:rsidDel="00DE6623">
          <w:rPr>
            <w:rFonts w:asciiTheme="minorBidi" w:hAnsiTheme="minorBidi" w:hint="cs"/>
            <w:sz w:val="24"/>
            <w:szCs w:val="24"/>
            <w:rtl/>
          </w:rPr>
          <w:delText xml:space="preserve"> בשנת 2020 בישראל </w:delText>
        </w:r>
        <w:r w:rsidRPr="00F94222" w:rsidDel="00DE6623">
          <w:rPr>
            <w:rFonts w:asciiTheme="minorBidi" w:hAnsiTheme="minorBidi" w:hint="eastAsia"/>
            <w:sz w:val="24"/>
            <w:szCs w:val="24"/>
            <w:rtl/>
          </w:rPr>
          <w:delText>כתוצאה</w:delText>
        </w:r>
        <w:r w:rsidRPr="00F94222" w:rsidDel="00DE6623">
          <w:rPr>
            <w:rFonts w:asciiTheme="minorBidi" w:hAnsiTheme="minorBidi"/>
            <w:sz w:val="24"/>
            <w:szCs w:val="24"/>
            <w:rtl/>
          </w:rPr>
          <w:delText xml:space="preserve"> </w:delText>
        </w:r>
        <w:r w:rsidDel="00DE6623">
          <w:rPr>
            <w:rFonts w:asciiTheme="minorBidi" w:hAnsiTheme="minorBidi" w:hint="cs"/>
            <w:sz w:val="24"/>
            <w:szCs w:val="24"/>
            <w:rtl/>
          </w:rPr>
          <w:delText>מאובדן מזון</w:delText>
        </w:r>
        <w:r w:rsidRPr="00F94222" w:rsidDel="00DE6623">
          <w:rPr>
            <w:rFonts w:asciiTheme="minorBidi" w:hAnsiTheme="minorBidi"/>
            <w:sz w:val="24"/>
            <w:szCs w:val="24"/>
            <w:rtl/>
          </w:rPr>
          <w:delText xml:space="preserve">, </w:delText>
        </w:r>
        <w:r w:rsidDel="00DE6623">
          <w:rPr>
            <w:rFonts w:asciiTheme="minorBidi" w:hAnsiTheme="minorBidi" w:hint="cs"/>
            <w:sz w:val="24"/>
            <w:szCs w:val="24"/>
            <w:rtl/>
          </w:rPr>
          <w:delText>המהווים</w:delText>
        </w:r>
        <w:r w:rsidRPr="00F94222" w:rsidDel="00DE6623">
          <w:rPr>
            <w:rFonts w:asciiTheme="minorBidi" w:hAnsiTheme="minorBidi"/>
            <w:sz w:val="24"/>
            <w:szCs w:val="24"/>
            <w:rtl/>
          </w:rPr>
          <w:delText xml:space="preserve"> </w:delText>
        </w:r>
        <w:r w:rsidRPr="00F94222" w:rsidDel="00DE6623">
          <w:rPr>
            <w:rFonts w:asciiTheme="minorBidi" w:hAnsiTheme="minorBidi" w:hint="eastAsia"/>
            <w:sz w:val="24"/>
            <w:szCs w:val="24"/>
            <w:rtl/>
          </w:rPr>
          <w:delText>כ</w:delText>
        </w:r>
        <w:r w:rsidRPr="00F94222" w:rsidDel="00DE6623">
          <w:rPr>
            <w:rFonts w:asciiTheme="minorBidi" w:hAnsiTheme="minorBidi"/>
            <w:sz w:val="24"/>
            <w:szCs w:val="24"/>
            <w:rtl/>
          </w:rPr>
          <w:delText>-</w:delText>
        </w:r>
        <w:r w:rsidDel="00DE6623">
          <w:rPr>
            <w:rFonts w:asciiTheme="minorBidi" w:hAnsiTheme="minorBidi" w:hint="cs"/>
            <w:sz w:val="24"/>
            <w:szCs w:val="24"/>
            <w:rtl/>
          </w:rPr>
          <w:delText>6</w:delText>
        </w:r>
        <w:r w:rsidRPr="00F94222" w:rsidDel="00DE6623">
          <w:rPr>
            <w:rFonts w:asciiTheme="minorBidi" w:hAnsiTheme="minorBidi"/>
            <w:sz w:val="24"/>
            <w:szCs w:val="24"/>
            <w:rtl/>
          </w:rPr>
          <w:delText xml:space="preserve">% </w:delText>
        </w:r>
        <w:r w:rsidRPr="00F94222" w:rsidDel="00DE6623">
          <w:rPr>
            <w:rFonts w:asciiTheme="minorBidi" w:hAnsiTheme="minorBidi" w:hint="eastAsia"/>
            <w:sz w:val="24"/>
            <w:szCs w:val="24"/>
            <w:rtl/>
          </w:rPr>
          <w:delText>מ</w:delText>
        </w:r>
        <w:r w:rsidDel="00DE6623">
          <w:rPr>
            <w:rFonts w:asciiTheme="minorBidi" w:hAnsiTheme="minorBidi" w:hint="cs"/>
            <w:sz w:val="24"/>
            <w:szCs w:val="24"/>
            <w:rtl/>
          </w:rPr>
          <w:delText xml:space="preserve">סך פליטות </w:delText>
        </w:r>
        <w:r w:rsidRPr="00F94222" w:rsidDel="00DE6623">
          <w:rPr>
            <w:rFonts w:asciiTheme="minorBidi" w:hAnsiTheme="minorBidi" w:hint="eastAsia"/>
            <w:sz w:val="24"/>
            <w:szCs w:val="24"/>
            <w:rtl/>
          </w:rPr>
          <w:delText>גזי</w:delText>
        </w:r>
        <w:r w:rsidRPr="00F94222" w:rsidDel="00DE6623">
          <w:rPr>
            <w:rFonts w:asciiTheme="minorBidi" w:hAnsiTheme="minorBidi"/>
            <w:sz w:val="24"/>
            <w:szCs w:val="24"/>
            <w:rtl/>
          </w:rPr>
          <w:delText xml:space="preserve"> </w:delText>
        </w:r>
        <w:r w:rsidRPr="00F94222" w:rsidDel="00DE6623">
          <w:rPr>
            <w:rFonts w:asciiTheme="minorBidi" w:hAnsiTheme="minorBidi" w:hint="eastAsia"/>
            <w:sz w:val="24"/>
            <w:szCs w:val="24"/>
            <w:rtl/>
          </w:rPr>
          <w:delText>החממה</w:delText>
        </w:r>
        <w:r w:rsidRPr="00F94222" w:rsidDel="00DE6623">
          <w:rPr>
            <w:rFonts w:asciiTheme="minorBidi" w:hAnsiTheme="minorBidi"/>
            <w:sz w:val="24"/>
            <w:szCs w:val="24"/>
            <w:rtl/>
          </w:rPr>
          <w:delText xml:space="preserve"> </w:delText>
        </w:r>
        <w:r w:rsidRPr="00F94222" w:rsidDel="00DE6623">
          <w:rPr>
            <w:rFonts w:asciiTheme="minorBidi" w:hAnsiTheme="minorBidi" w:hint="eastAsia"/>
            <w:sz w:val="24"/>
            <w:szCs w:val="24"/>
            <w:rtl/>
          </w:rPr>
          <w:delText>בישראל</w:delText>
        </w:r>
        <w:r w:rsidRPr="00E70D7B" w:rsidDel="00DE6623">
          <w:rPr>
            <w:rFonts w:asciiTheme="minorBidi" w:hAnsiTheme="minorBidi" w:hint="cs"/>
            <w:sz w:val="24"/>
            <w:szCs w:val="24"/>
            <w:rtl/>
          </w:rPr>
          <w:delText>.</w:delText>
        </w:r>
        <w:r w:rsidRPr="00D33553" w:rsidDel="00DE6623">
          <w:rPr>
            <w:rFonts w:asciiTheme="minorBidi" w:hAnsiTheme="minorBidi"/>
            <w:sz w:val="24"/>
            <w:szCs w:val="24"/>
            <w:rtl/>
          </w:rPr>
          <w:delText xml:space="preserve"> </w:delText>
        </w:r>
        <w:r w:rsidRPr="00AE64C3" w:rsidDel="00DE6623">
          <w:rPr>
            <w:rFonts w:asciiTheme="minorBidi" w:hAnsiTheme="minorBidi" w:cs="Arial"/>
            <w:sz w:val="24"/>
            <w:szCs w:val="24"/>
            <w:rtl/>
          </w:rPr>
          <w:delText xml:space="preserve">בהחלטה מספר 171 של הממשלה מיום 25.07.2021 </w:delText>
        </w:r>
        <w:r w:rsidDel="00DE6623">
          <w:rPr>
            <w:rFonts w:asciiTheme="minorBidi" w:hAnsiTheme="minorBidi" w:cs="Arial"/>
            <w:sz w:val="24"/>
            <w:szCs w:val="24"/>
            <w:rtl/>
          </w:rPr>
          <w:delText>בנושא מעבר לכלכלה דלת פחמן</w:delText>
        </w:r>
        <w:r w:rsidDel="00DE6623">
          <w:rPr>
            <w:rStyle w:val="FootnoteReference"/>
            <w:rFonts w:asciiTheme="minorBidi" w:hAnsiTheme="minorBidi" w:cs="Arial"/>
            <w:sz w:val="24"/>
            <w:szCs w:val="24"/>
            <w:rtl/>
          </w:rPr>
          <w:footnoteReference w:id="50"/>
        </w:r>
        <w:r w:rsidDel="00DE6623">
          <w:rPr>
            <w:rFonts w:asciiTheme="minorBidi" w:hAnsiTheme="minorBidi" w:cs="Arial"/>
            <w:sz w:val="24"/>
            <w:szCs w:val="24"/>
            <w:rtl/>
          </w:rPr>
          <w:delText xml:space="preserve"> נקבע</w:delText>
        </w:r>
        <w:r w:rsidRPr="00AE64C3" w:rsidDel="00DE6623">
          <w:rPr>
            <w:rFonts w:asciiTheme="minorBidi" w:hAnsiTheme="minorBidi" w:cs="Arial"/>
            <w:sz w:val="24"/>
            <w:szCs w:val="24"/>
            <w:rtl/>
          </w:rPr>
          <w:delText xml:space="preserve"> יעד לאומי מעודכן </w:delText>
        </w:r>
        <w:r w:rsidDel="00DE6623">
          <w:rPr>
            <w:rFonts w:asciiTheme="minorBidi" w:hAnsiTheme="minorBidi" w:cs="Arial" w:hint="cs"/>
            <w:sz w:val="24"/>
            <w:szCs w:val="24"/>
            <w:rtl/>
          </w:rPr>
          <w:delText>של</w:delText>
        </w:r>
        <w:r w:rsidRPr="00AE64C3" w:rsidDel="00DE6623">
          <w:rPr>
            <w:rFonts w:asciiTheme="minorBidi" w:hAnsiTheme="minorBidi" w:cs="Arial"/>
            <w:sz w:val="24"/>
            <w:szCs w:val="24"/>
            <w:rtl/>
          </w:rPr>
          <w:delText xml:space="preserve"> 27% </w:delText>
        </w:r>
        <w:r w:rsidDel="00DE6623">
          <w:rPr>
            <w:rFonts w:asciiTheme="minorBidi" w:hAnsiTheme="minorBidi" w:cs="Arial" w:hint="cs"/>
            <w:sz w:val="24"/>
            <w:szCs w:val="24"/>
            <w:rtl/>
          </w:rPr>
          <w:delText xml:space="preserve">הפחתה </w:delText>
        </w:r>
        <w:r w:rsidRPr="00AE64C3" w:rsidDel="00DE6623">
          <w:rPr>
            <w:rFonts w:asciiTheme="minorBidi" w:hAnsiTheme="minorBidi" w:cs="Arial"/>
            <w:sz w:val="24"/>
            <w:szCs w:val="24"/>
            <w:rtl/>
          </w:rPr>
          <w:delText xml:space="preserve">בפליטות גזי חממה עד לשנת 2030, ושל 85% עד לשנת 2050, ביחס לפליטות גזי חממה בשנת 2015. </w:delText>
        </w:r>
        <w:r w:rsidRPr="00B21901" w:rsidDel="00DE6623">
          <w:rPr>
            <w:rFonts w:asciiTheme="minorBidi" w:hAnsiTheme="minorBidi" w:cs="Arial"/>
            <w:sz w:val="24"/>
            <w:szCs w:val="24"/>
            <w:rtl/>
          </w:rPr>
          <w:delText>על מנת להשיג יעדים אלה קבעה ממשלת ישראל</w:delText>
        </w:r>
        <w:r w:rsidDel="00DE6623">
          <w:rPr>
            <w:rFonts w:asciiTheme="minorBidi" w:hAnsiTheme="minorBidi" w:cs="Arial" w:hint="cs"/>
            <w:sz w:val="24"/>
            <w:szCs w:val="24"/>
            <w:rtl/>
          </w:rPr>
          <w:delText>,</w:delText>
        </w:r>
        <w:r w:rsidRPr="00B21901"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באותה החלטה, </w:delText>
        </w:r>
        <w:r w:rsidRPr="00AE64C3" w:rsidDel="00DE6623">
          <w:rPr>
            <w:rFonts w:asciiTheme="minorBidi" w:hAnsiTheme="minorBidi" w:cs="Arial"/>
            <w:sz w:val="24"/>
            <w:szCs w:val="24"/>
            <w:rtl/>
          </w:rPr>
          <w:delText xml:space="preserve">יעדים </w:delText>
        </w:r>
        <w:r w:rsidRPr="003308AE" w:rsidDel="00DE6623">
          <w:rPr>
            <w:rFonts w:asciiTheme="minorBidi" w:hAnsiTheme="minorBidi"/>
            <w:sz w:val="24"/>
            <w:szCs w:val="24"/>
            <w:rtl/>
          </w:rPr>
          <w:delText xml:space="preserve">מגזריים להפחתת פליטות גזי חממה ולייעול צריכת האנרגיה במשק </w:delText>
        </w:r>
        <w:r w:rsidRPr="003308AE" w:rsidDel="00DE6623">
          <w:rPr>
            <w:rFonts w:asciiTheme="minorBidi" w:hAnsiTheme="minorBidi" w:hint="eastAsia"/>
            <w:sz w:val="24"/>
            <w:szCs w:val="24"/>
            <w:rtl/>
          </w:rPr>
          <w:delText>בהם</w:delText>
        </w:r>
        <w:r w:rsidRPr="003308AE" w:rsidDel="00DE6623">
          <w:rPr>
            <w:rFonts w:asciiTheme="minorBidi" w:hAnsiTheme="minorBidi"/>
            <w:sz w:val="24"/>
            <w:szCs w:val="24"/>
            <w:rtl/>
          </w:rPr>
          <w:delText xml:space="preserve"> "הפחתת פליטות גזי חממה שמקורן בתחום הפסולת המוצקה עד לשנת 2030 בהיקף של 47% לכל הפחות ביחס לפליטות שנמדדו בשנת 2015"</w:delText>
        </w:r>
        <w:r w:rsidDel="00DE6623">
          <w:rPr>
            <w:rFonts w:asciiTheme="minorBidi" w:hAnsiTheme="minorBidi" w:hint="cs"/>
            <w:sz w:val="24"/>
            <w:szCs w:val="24"/>
            <w:rtl/>
          </w:rPr>
          <w:delText>, "</w:delText>
        </w:r>
        <w:r w:rsidRPr="003308AE" w:rsidDel="00DE6623">
          <w:rPr>
            <w:rFonts w:asciiTheme="minorBidi" w:hAnsiTheme="minorBidi"/>
            <w:sz w:val="24"/>
            <w:szCs w:val="24"/>
            <w:rtl/>
          </w:rPr>
          <w:delText>הפחתת פליטות גזי חממה שמקורן בתחום הפסולת העירונית עד לשנת 2050 בהיקף של 92% לכל הפחות ביחס לפליטות שנמדדו בשנת 2015, אשר עמדו על 5.5 מיליון טונה" וכן "הפחתה בשיעור של 71% בכמות הפסולת העירונית המוטמנת עד לשנת 2030 ביחס לכמות הפסולת העירונית שהוטמנה בשנת 2018, אשר עמדה על כ-4.5 מיליון טונה"</w:delText>
        </w:r>
        <w:r w:rsidDel="00DE6623">
          <w:rPr>
            <w:rFonts w:asciiTheme="minorBidi" w:hAnsiTheme="minorBidi" w:hint="cs"/>
            <w:sz w:val="24"/>
            <w:szCs w:val="24"/>
            <w:rtl/>
          </w:rPr>
          <w:delText>.</w:delText>
        </w:r>
        <w:r w:rsidRPr="003308AE" w:rsidDel="00DE6623">
          <w:rPr>
            <w:rFonts w:asciiTheme="minorBidi" w:hAnsiTheme="minorBidi"/>
            <w:sz w:val="24"/>
            <w:szCs w:val="24"/>
            <w:rtl/>
          </w:rPr>
          <w:delText xml:space="preserve"> </w:delText>
        </w:r>
        <w:r w:rsidRPr="00D33553" w:rsidDel="00DE6623">
          <w:rPr>
            <w:rFonts w:asciiTheme="minorBidi" w:hAnsiTheme="minorBidi" w:hint="eastAsia"/>
            <w:sz w:val="24"/>
            <w:szCs w:val="24"/>
            <w:rtl/>
          </w:rPr>
          <w:delText>הפחתת</w:delText>
        </w:r>
        <w:r w:rsidRPr="00D33553"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היקפי </w:delText>
        </w:r>
        <w:r w:rsidRPr="00D33553" w:rsidDel="00DE6623">
          <w:rPr>
            <w:rFonts w:asciiTheme="minorBidi" w:hAnsiTheme="minorBidi" w:hint="eastAsia"/>
            <w:sz w:val="24"/>
            <w:szCs w:val="24"/>
            <w:rtl/>
          </w:rPr>
          <w:delText>אובדן</w:delText>
        </w:r>
        <w:r w:rsidRPr="00D33553" w:rsidDel="00DE6623">
          <w:rPr>
            <w:rFonts w:asciiTheme="minorBidi" w:hAnsiTheme="minorBidi"/>
            <w:sz w:val="24"/>
            <w:szCs w:val="24"/>
            <w:rtl/>
          </w:rPr>
          <w:delText xml:space="preserve"> </w:delText>
        </w:r>
        <w:r w:rsidDel="00DE6623">
          <w:rPr>
            <w:rFonts w:asciiTheme="minorBidi" w:hAnsiTheme="minorBidi" w:hint="cs"/>
            <w:sz w:val="24"/>
            <w:szCs w:val="24"/>
            <w:rtl/>
          </w:rPr>
          <w:delText>ה</w:delText>
        </w:r>
        <w:r w:rsidRPr="00D33553" w:rsidDel="00DE6623">
          <w:rPr>
            <w:rFonts w:asciiTheme="minorBidi" w:hAnsiTheme="minorBidi" w:hint="eastAsia"/>
            <w:sz w:val="24"/>
            <w:szCs w:val="24"/>
            <w:rtl/>
          </w:rPr>
          <w:delText>מזון</w:delText>
        </w:r>
        <w:r w:rsidRPr="00D33553" w:rsidDel="00DE6623">
          <w:rPr>
            <w:rFonts w:asciiTheme="minorBidi" w:hAnsiTheme="minorBidi"/>
            <w:sz w:val="24"/>
            <w:szCs w:val="24"/>
            <w:rtl/>
          </w:rPr>
          <w:delText xml:space="preserve"> </w:delText>
        </w:r>
        <w:r w:rsidRPr="00D33553" w:rsidDel="00DE6623">
          <w:rPr>
            <w:rFonts w:asciiTheme="minorBidi" w:hAnsiTheme="minorBidi" w:hint="eastAsia"/>
            <w:sz w:val="24"/>
            <w:szCs w:val="24"/>
            <w:rtl/>
          </w:rPr>
          <w:delText>בישראל</w:delText>
        </w:r>
        <w:r w:rsidRPr="00D33553" w:rsidDel="00DE6623">
          <w:rPr>
            <w:rFonts w:asciiTheme="minorBidi" w:hAnsiTheme="minorBidi"/>
            <w:sz w:val="24"/>
            <w:szCs w:val="24"/>
            <w:rtl/>
          </w:rPr>
          <w:delText xml:space="preserve"> </w:delText>
        </w:r>
        <w:r w:rsidRPr="00D33553" w:rsidDel="00DE6623">
          <w:rPr>
            <w:rFonts w:asciiTheme="minorBidi" w:hAnsiTheme="minorBidi" w:hint="eastAsia"/>
            <w:sz w:val="24"/>
            <w:szCs w:val="24"/>
            <w:rtl/>
          </w:rPr>
          <w:delText>תסייע</w:delText>
        </w:r>
        <w:r w:rsidRPr="00D33553" w:rsidDel="00DE6623">
          <w:rPr>
            <w:rFonts w:asciiTheme="minorBidi" w:hAnsiTheme="minorBidi"/>
            <w:sz w:val="24"/>
            <w:szCs w:val="24"/>
            <w:rtl/>
          </w:rPr>
          <w:delText xml:space="preserve"> </w:delText>
        </w:r>
        <w:r w:rsidRPr="00D33553" w:rsidDel="00DE6623">
          <w:rPr>
            <w:rFonts w:asciiTheme="minorBidi" w:hAnsiTheme="minorBidi" w:hint="eastAsia"/>
            <w:sz w:val="24"/>
            <w:szCs w:val="24"/>
            <w:rtl/>
          </w:rPr>
          <w:delText>במאמץ</w:delText>
        </w:r>
        <w:r w:rsidRPr="00D33553" w:rsidDel="00DE6623">
          <w:rPr>
            <w:rFonts w:asciiTheme="minorBidi" w:hAnsiTheme="minorBidi"/>
            <w:sz w:val="24"/>
            <w:szCs w:val="24"/>
            <w:rtl/>
          </w:rPr>
          <w:delText xml:space="preserve"> </w:delText>
        </w:r>
        <w:r w:rsidRPr="00D33553" w:rsidDel="00DE6623">
          <w:rPr>
            <w:rFonts w:asciiTheme="minorBidi" w:hAnsiTheme="minorBidi" w:hint="eastAsia"/>
            <w:sz w:val="24"/>
            <w:szCs w:val="24"/>
            <w:rtl/>
          </w:rPr>
          <w:delText>הלאומי</w:delText>
        </w:r>
        <w:r w:rsidRPr="00D33553" w:rsidDel="00DE6623">
          <w:rPr>
            <w:rFonts w:asciiTheme="minorBidi" w:hAnsiTheme="minorBidi"/>
            <w:sz w:val="24"/>
            <w:szCs w:val="24"/>
            <w:rtl/>
          </w:rPr>
          <w:delText xml:space="preserve"> </w:delText>
        </w:r>
        <w:r w:rsidRPr="00D33553" w:rsidDel="00DE6623">
          <w:rPr>
            <w:rFonts w:asciiTheme="minorBidi" w:hAnsiTheme="minorBidi" w:hint="eastAsia"/>
            <w:sz w:val="24"/>
            <w:szCs w:val="24"/>
            <w:rtl/>
          </w:rPr>
          <w:delText>ל</w:delText>
        </w:r>
        <w:r w:rsidDel="00DE6623">
          <w:rPr>
            <w:rFonts w:asciiTheme="minorBidi" w:hAnsiTheme="minorBidi" w:hint="cs"/>
            <w:sz w:val="24"/>
            <w:szCs w:val="24"/>
            <w:rtl/>
          </w:rPr>
          <w:delText>עמידה ביעדים להפחתת פליטות גזי חממה ולהפחתת הטמנת פסולת עירונית.</w:delText>
        </w:r>
      </w:del>
    </w:p>
    <w:p w14:paraId="359216F6" w14:textId="029D3A4D" w:rsidR="00FD2A03" w:rsidRPr="0065524E" w:rsidDel="00DE6623" w:rsidRDefault="00FD2A03" w:rsidP="00C852E6">
      <w:pPr>
        <w:spacing w:line="360" w:lineRule="auto"/>
        <w:jc w:val="both"/>
        <w:rPr>
          <w:del w:id="3919" w:author="Yael Armon" w:date="2022-07-03T15:15:00Z"/>
          <w:rFonts w:asciiTheme="minorBidi" w:hAnsiTheme="minorBidi"/>
          <w:b/>
          <w:bCs/>
          <w:sz w:val="28"/>
          <w:szCs w:val="28"/>
          <w:rtl/>
        </w:rPr>
      </w:pPr>
      <w:del w:id="3920" w:author="Yael Armon" w:date="2022-07-03T15:15:00Z">
        <w:r w:rsidDel="00DE6623">
          <w:rPr>
            <w:rFonts w:asciiTheme="minorBidi" w:hAnsiTheme="minorBidi" w:hint="cs"/>
            <w:b/>
            <w:bCs/>
            <w:rtl/>
          </w:rPr>
          <w:delText>כותרת ביניים מודגשת</w:delText>
        </w:r>
        <w:r w:rsidRPr="00B608DC" w:rsidDel="00DE6623">
          <w:rPr>
            <w:rFonts w:asciiTheme="minorBidi" w:hAnsiTheme="minorBidi" w:hint="cs"/>
            <w:b/>
            <w:bCs/>
            <w:rtl/>
          </w:rPr>
          <w:delText>:</w:delText>
        </w:r>
        <w:r w:rsidDel="00DE6623">
          <w:rPr>
            <w:rFonts w:asciiTheme="minorBidi" w:hAnsiTheme="minorBidi" w:hint="cs"/>
            <w:b/>
            <w:bCs/>
            <w:rtl/>
          </w:rPr>
          <w:delText xml:space="preserve"> </w:delText>
        </w:r>
        <w:r w:rsidRPr="0065524E" w:rsidDel="00DE6623">
          <w:rPr>
            <w:rFonts w:asciiTheme="minorBidi" w:hAnsiTheme="minorBidi" w:hint="eastAsia"/>
            <w:b/>
            <w:bCs/>
            <w:sz w:val="28"/>
            <w:szCs w:val="28"/>
            <w:rtl/>
          </w:rPr>
          <w:delText>עם</w:delText>
        </w:r>
        <w:r w:rsidRPr="0065524E" w:rsidDel="00DE6623">
          <w:rPr>
            <w:rFonts w:asciiTheme="minorBidi" w:hAnsiTheme="minorBidi"/>
            <w:b/>
            <w:bCs/>
            <w:sz w:val="28"/>
            <w:szCs w:val="28"/>
            <w:rtl/>
          </w:rPr>
          <w:delText xml:space="preserve"> המים שאבדו כתוצאה מאובדן ובזבוז מזון ניתן למלא </w:delText>
        </w:r>
        <w:r w:rsidDel="00DE6623">
          <w:rPr>
            <w:rFonts w:asciiTheme="minorBidi" w:hAnsiTheme="minorBidi" w:hint="cs"/>
            <w:b/>
            <w:bCs/>
            <w:sz w:val="28"/>
            <w:szCs w:val="28"/>
            <w:rtl/>
          </w:rPr>
          <w:delText>56</w:delText>
        </w:r>
        <w:r w:rsidRPr="0065524E" w:rsidDel="00DE6623">
          <w:rPr>
            <w:rFonts w:asciiTheme="minorBidi" w:hAnsiTheme="minorBidi"/>
            <w:b/>
            <w:bCs/>
            <w:sz w:val="28"/>
            <w:szCs w:val="28"/>
            <w:rtl/>
          </w:rPr>
          <w:delText xml:space="preserve">,000 בריכות אולימפיות </w:delText>
        </w:r>
      </w:del>
    </w:p>
    <w:p w14:paraId="40879D87" w14:textId="1862C590" w:rsidR="00FD2A03" w:rsidDel="00DE6623" w:rsidRDefault="00FD2A03" w:rsidP="00C852E6">
      <w:pPr>
        <w:spacing w:line="360" w:lineRule="auto"/>
        <w:jc w:val="both"/>
        <w:rPr>
          <w:del w:id="3921" w:author="Yael Armon" w:date="2022-07-03T15:15:00Z"/>
          <w:rFonts w:asciiTheme="minorBidi" w:hAnsiTheme="minorBidi" w:cs="Arial"/>
          <w:sz w:val="24"/>
          <w:szCs w:val="24"/>
          <w:rtl/>
        </w:rPr>
      </w:pPr>
      <w:del w:id="3922" w:author="Yael Armon" w:date="2022-07-03T15:15:00Z">
        <w:r w:rsidDel="00DE6623">
          <w:rPr>
            <w:rFonts w:asciiTheme="minorBidi" w:hAnsiTheme="minorBidi" w:hint="cs"/>
            <w:sz w:val="24"/>
            <w:szCs w:val="24"/>
            <w:rtl/>
          </w:rPr>
          <w:delText>במדינה צחיחה כישראל, המים הינם משאב יקר ומוגבל. 180</w:delText>
        </w:r>
        <w:r w:rsidRPr="00C573C7" w:rsidDel="00DE6623">
          <w:rPr>
            <w:rFonts w:asciiTheme="minorBidi" w:hAnsiTheme="minorBidi" w:hint="cs"/>
            <w:sz w:val="24"/>
            <w:szCs w:val="24"/>
            <w:rtl/>
          </w:rPr>
          <w:delText xml:space="preserve"> מיליוני מ"ק מים שפירים אשר ירדו לטימיון יחד עם אובדני המזון, </w:delText>
        </w:r>
        <w:r w:rsidRPr="00C573C7" w:rsidDel="00DE6623">
          <w:rPr>
            <w:rFonts w:asciiTheme="minorBidi" w:hAnsiTheme="minorBidi" w:cs="Arial" w:hint="cs"/>
            <w:sz w:val="24"/>
            <w:szCs w:val="24"/>
            <w:rtl/>
          </w:rPr>
          <w:delText>יכלו</w:delText>
        </w:r>
        <w:r w:rsidRPr="00C573C7" w:rsidDel="00DE6623">
          <w:rPr>
            <w:rFonts w:asciiTheme="minorBidi" w:hAnsiTheme="minorBidi" w:cs="Arial"/>
            <w:sz w:val="24"/>
            <w:szCs w:val="24"/>
            <w:rtl/>
          </w:rPr>
          <w:delText xml:space="preserve"> למלא </w:delText>
        </w:r>
        <w:r w:rsidDel="00DE6623">
          <w:rPr>
            <w:rFonts w:asciiTheme="minorBidi" w:hAnsiTheme="minorBidi" w:cs="Arial" w:hint="cs"/>
            <w:sz w:val="24"/>
            <w:szCs w:val="24"/>
            <w:rtl/>
          </w:rPr>
          <w:delText>56</w:delText>
        </w:r>
        <w:r w:rsidRPr="00C573C7" w:rsidDel="00DE6623">
          <w:rPr>
            <w:rFonts w:asciiTheme="minorBidi" w:hAnsiTheme="minorBidi" w:cs="Arial"/>
            <w:sz w:val="24"/>
            <w:szCs w:val="24"/>
            <w:rtl/>
          </w:rPr>
          <w:delText>,000 בריכות אולימפיות</w:delText>
        </w:r>
        <w:r w:rsidRPr="00C573C7" w:rsidDel="00DE6623">
          <w:rPr>
            <w:rFonts w:asciiTheme="minorBidi" w:hAnsiTheme="minorBidi" w:cs="Arial" w:hint="cs"/>
            <w:sz w:val="24"/>
            <w:szCs w:val="24"/>
            <w:rtl/>
          </w:rPr>
          <w:delText xml:space="preserve"> ריקות במים, </w:delText>
        </w:r>
        <w:r w:rsidRPr="00C573C7" w:rsidDel="00DE6623">
          <w:rPr>
            <w:rFonts w:asciiTheme="minorBidi" w:hAnsiTheme="minorBidi" w:cs="Arial"/>
            <w:sz w:val="24"/>
            <w:szCs w:val="24"/>
            <w:rtl/>
          </w:rPr>
          <w:delText>או לחלופין</w:delText>
        </w:r>
        <w:r w:rsidRPr="00C573C7" w:rsidDel="00DE6623">
          <w:rPr>
            <w:rFonts w:asciiTheme="minorBidi" w:hAnsiTheme="minorBidi" w:cs="Arial" w:hint="cs"/>
            <w:sz w:val="24"/>
            <w:szCs w:val="24"/>
            <w:rtl/>
          </w:rPr>
          <w:delText>,</w:delText>
        </w:r>
        <w:r w:rsidRPr="00C573C7" w:rsidDel="00DE6623">
          <w:rPr>
            <w:rFonts w:asciiTheme="minorBidi" w:hAnsiTheme="minorBidi" w:cs="Arial"/>
            <w:sz w:val="24"/>
            <w:szCs w:val="24"/>
            <w:rtl/>
          </w:rPr>
          <w:delText xml:space="preserve"> </w:delText>
        </w:r>
        <w:r w:rsidRPr="00C573C7" w:rsidDel="00DE6623">
          <w:rPr>
            <w:rFonts w:asciiTheme="minorBidi" w:hAnsiTheme="minorBidi" w:cs="Arial" w:hint="cs"/>
            <w:sz w:val="24"/>
            <w:szCs w:val="24"/>
            <w:rtl/>
          </w:rPr>
          <w:delText>ל</w:delText>
        </w:r>
        <w:r w:rsidDel="00DE6623">
          <w:rPr>
            <w:rFonts w:asciiTheme="minorBidi" w:hAnsiTheme="minorBidi" w:cs="Arial" w:hint="cs"/>
            <w:sz w:val="24"/>
            <w:szCs w:val="24"/>
            <w:rtl/>
          </w:rPr>
          <w:delText>העלות את מפלס הכנרת במעל מטר או לספק מים לכ-3.5 מיליון תושבים בשנה</w:delText>
        </w:r>
        <w:r w:rsidDel="00DE6623">
          <w:rPr>
            <w:rStyle w:val="FootnoteReference"/>
            <w:rFonts w:asciiTheme="minorBidi" w:hAnsiTheme="minorBidi" w:cs="Arial"/>
            <w:sz w:val="24"/>
            <w:szCs w:val="24"/>
            <w:rtl/>
          </w:rPr>
          <w:footnoteReference w:id="51"/>
        </w:r>
        <w:r w:rsidRPr="00C573C7" w:rsidDel="00DE6623">
          <w:rPr>
            <w:rFonts w:asciiTheme="minorBidi" w:hAnsiTheme="minorBidi" w:cs="Arial"/>
            <w:sz w:val="24"/>
            <w:szCs w:val="24"/>
            <w:rtl/>
          </w:rPr>
          <w:delText>.</w:delText>
        </w:r>
        <w:r w:rsidDel="00DE6623">
          <w:rPr>
            <w:rFonts w:asciiTheme="minorBidi" w:hAnsiTheme="minorBidi" w:cs="Arial" w:hint="cs"/>
            <w:sz w:val="24"/>
            <w:szCs w:val="24"/>
            <w:rtl/>
          </w:rPr>
          <w:delText xml:space="preserve"> </w:delText>
        </w:r>
        <w:r w:rsidRPr="002E0482" w:rsidDel="00DE6623">
          <w:rPr>
            <w:rFonts w:asciiTheme="minorBidi" w:hAnsiTheme="minorBidi" w:cs="Arial" w:hint="eastAsia"/>
            <w:sz w:val="24"/>
            <w:szCs w:val="24"/>
            <w:rtl/>
          </w:rPr>
          <w:delText>בחינת</w:delText>
        </w:r>
        <w:r w:rsidRPr="002E0482" w:rsidDel="00DE6623">
          <w:rPr>
            <w:rFonts w:asciiTheme="minorBidi" w:hAnsiTheme="minorBidi" w:cs="Arial"/>
            <w:sz w:val="24"/>
            <w:szCs w:val="24"/>
            <w:rtl/>
          </w:rPr>
          <w:delText xml:space="preserve"> עלויות </w:delText>
        </w:r>
        <w:r w:rsidDel="00DE6623">
          <w:rPr>
            <w:rFonts w:asciiTheme="minorBidi" w:hAnsiTheme="minorBidi" w:cs="Arial" w:hint="cs"/>
            <w:sz w:val="24"/>
            <w:szCs w:val="24"/>
            <w:rtl/>
          </w:rPr>
          <w:delText>המים</w:delText>
        </w:r>
        <w:r w:rsidRPr="002E0482" w:rsidDel="00DE6623">
          <w:rPr>
            <w:rFonts w:asciiTheme="minorBidi" w:hAnsiTheme="minorBidi" w:cs="Arial"/>
            <w:sz w:val="24"/>
            <w:szCs w:val="24"/>
            <w:rtl/>
          </w:rPr>
          <w:delText xml:space="preserve"> אשר ירדו </w:delText>
        </w:r>
        <w:r w:rsidRPr="002E0482" w:rsidDel="00DE6623">
          <w:rPr>
            <w:rFonts w:asciiTheme="minorBidi" w:hAnsiTheme="minorBidi" w:cs="Arial" w:hint="eastAsia"/>
            <w:sz w:val="24"/>
            <w:szCs w:val="24"/>
            <w:rtl/>
          </w:rPr>
          <w:delText>לטימיון</w:delText>
        </w:r>
        <w:r w:rsidRPr="002E0482" w:rsidDel="00DE6623">
          <w:rPr>
            <w:rFonts w:asciiTheme="minorBidi" w:hAnsiTheme="minorBidi" w:cs="Arial"/>
            <w:sz w:val="24"/>
            <w:szCs w:val="24"/>
            <w:rtl/>
          </w:rPr>
          <w:delText xml:space="preserve"> יחד עם המזון שהושלך מלמדת כי </w:delText>
        </w:r>
        <w:r w:rsidDel="00DE6623">
          <w:rPr>
            <w:rFonts w:asciiTheme="minorBidi" w:hAnsiTheme="minorBidi" w:cs="Arial" w:hint="cs"/>
            <w:sz w:val="24"/>
            <w:szCs w:val="24"/>
            <w:rtl/>
          </w:rPr>
          <w:delText>כ-600 מיליוני ₪ היא עלות המים האבודים למשק הישראלי.</w:delText>
        </w:r>
      </w:del>
    </w:p>
    <w:p w14:paraId="2DB32CCB" w14:textId="79D47DE9" w:rsidR="00FD2A03" w:rsidDel="00DE6623" w:rsidRDefault="00FD2A03" w:rsidP="00C852E6">
      <w:pPr>
        <w:spacing w:line="360" w:lineRule="auto"/>
        <w:jc w:val="both"/>
        <w:rPr>
          <w:del w:id="3925" w:author="Yael Armon" w:date="2022-07-03T15:15:00Z"/>
          <w:rFonts w:asciiTheme="minorBidi" w:hAnsiTheme="minorBidi" w:cs="Arial"/>
          <w:sz w:val="24"/>
          <w:szCs w:val="24"/>
          <w:rtl/>
        </w:rPr>
      </w:pPr>
      <w:del w:id="3926" w:author="Yael Armon" w:date="2022-07-03T15:15:00Z">
        <w:r w:rsidDel="00DE6623">
          <w:rPr>
            <w:rFonts w:asciiTheme="minorBidi" w:hAnsiTheme="minorBidi" w:hint="cs"/>
            <w:sz w:val="24"/>
            <w:szCs w:val="24"/>
            <w:rtl/>
          </w:rPr>
          <w:delText xml:space="preserve">משאב יקר ומוגבל נוסף בישראל הוא משאב הקרקע. </w:delText>
        </w:r>
        <w:r w:rsidDel="00DE6623">
          <w:rPr>
            <w:rFonts w:asciiTheme="minorBidi" w:hAnsiTheme="minorBidi" w:cs="Arial"/>
            <w:sz w:val="24"/>
            <w:szCs w:val="24"/>
            <w:rtl/>
          </w:rPr>
          <w:delText>עלו</w:delText>
        </w:r>
        <w:r w:rsidRPr="002E0482" w:rsidDel="00DE6623">
          <w:rPr>
            <w:rFonts w:asciiTheme="minorBidi" w:hAnsiTheme="minorBidi" w:cs="Arial"/>
            <w:sz w:val="24"/>
            <w:szCs w:val="24"/>
            <w:rtl/>
          </w:rPr>
          <w:delText xml:space="preserve">ת </w:delText>
        </w:r>
        <w:r w:rsidDel="00DE6623">
          <w:rPr>
            <w:rFonts w:asciiTheme="minorBidi" w:hAnsiTheme="minorBidi" w:cs="Arial" w:hint="cs"/>
            <w:sz w:val="24"/>
            <w:szCs w:val="24"/>
            <w:rtl/>
          </w:rPr>
          <w:delText>משאב הקרקע החקלאית אשר שימשה לגידול מזון שהושלך, בשטח של 1 מיליון דונם, מייצגת שווי של כ-0.8 מיליארד ₪.</w:delText>
        </w:r>
      </w:del>
    </w:p>
    <w:p w14:paraId="4DCA3F09" w14:textId="6225EC60" w:rsidR="00FD2A03" w:rsidDel="00DE6623" w:rsidRDefault="00FD2A03">
      <w:pPr>
        <w:spacing w:line="360" w:lineRule="auto"/>
        <w:jc w:val="both"/>
        <w:rPr>
          <w:del w:id="3927" w:author="Yael Armon" w:date="2022-07-03T15:15:00Z"/>
          <w:rFonts w:asciiTheme="minorBidi" w:hAnsiTheme="minorBidi" w:cs="Arial"/>
          <w:sz w:val="24"/>
          <w:szCs w:val="24"/>
          <w:rtl/>
        </w:rPr>
        <w:pPrChange w:id="3928" w:author="Yael Armon" w:date="2022-07-03T15:16:00Z">
          <w:pPr>
            <w:bidi w:val="0"/>
          </w:pPr>
        </w:pPrChange>
      </w:pPr>
      <w:del w:id="3929" w:author="Yael Armon" w:date="2022-07-03T15:15:00Z">
        <w:r w:rsidDel="00DE6623">
          <w:rPr>
            <w:rFonts w:asciiTheme="minorBidi" w:hAnsiTheme="minorBidi" w:cs="Arial"/>
            <w:sz w:val="24"/>
            <w:szCs w:val="24"/>
            <w:rtl/>
          </w:rPr>
          <w:br w:type="page"/>
        </w:r>
      </w:del>
    </w:p>
    <w:p w14:paraId="62E12D8F" w14:textId="63EA05D3" w:rsidR="00FD2A03" w:rsidDel="00DE6623" w:rsidRDefault="00FD2A03" w:rsidP="00C852E6">
      <w:pPr>
        <w:spacing w:line="360" w:lineRule="auto"/>
        <w:jc w:val="both"/>
        <w:rPr>
          <w:del w:id="3930" w:author="Yael Armon" w:date="2022-07-03T15:15:00Z"/>
          <w:rFonts w:asciiTheme="minorBidi" w:hAnsiTheme="minorBidi" w:cs="Arial"/>
          <w:sz w:val="24"/>
          <w:szCs w:val="24"/>
          <w:rtl/>
        </w:rPr>
      </w:pPr>
    </w:p>
    <w:p w14:paraId="739DB95D" w14:textId="36B9E4D5" w:rsidR="00FD2A03" w:rsidRPr="00456FC5" w:rsidDel="00DE6623" w:rsidRDefault="00FD2A03">
      <w:pPr>
        <w:spacing w:line="360" w:lineRule="auto"/>
        <w:jc w:val="both"/>
        <w:rPr>
          <w:del w:id="3931" w:author="Yael Armon" w:date="2022-07-03T15:15:00Z"/>
          <w:b/>
          <w:bCs/>
          <w:sz w:val="24"/>
          <w:szCs w:val="24"/>
        </w:rPr>
        <w:pPrChange w:id="3932" w:author="Yael Armon" w:date="2022-07-03T15:16:00Z">
          <w:pPr>
            <w:spacing w:line="240" w:lineRule="auto"/>
            <w:jc w:val="center"/>
          </w:pPr>
        </w:pPrChange>
      </w:pPr>
      <w:del w:id="3933" w:author="Yael Armon" w:date="2022-07-03T15:15:00Z">
        <w:r w:rsidRPr="00456FC5" w:rsidDel="00DE6623">
          <w:rPr>
            <w:rFonts w:hint="cs"/>
            <w:b/>
            <w:bCs/>
            <w:sz w:val="24"/>
            <w:szCs w:val="24"/>
            <w:rtl/>
          </w:rPr>
          <w:delText xml:space="preserve">התפלגות </w:delText>
        </w:r>
        <w:r w:rsidDel="00DE6623">
          <w:rPr>
            <w:rFonts w:hint="cs"/>
            <w:b/>
            <w:bCs/>
            <w:sz w:val="24"/>
            <w:szCs w:val="24"/>
            <w:rtl/>
          </w:rPr>
          <w:delText>ה</w:delText>
        </w:r>
        <w:r w:rsidRPr="00456FC5" w:rsidDel="00DE6623">
          <w:rPr>
            <w:rFonts w:hint="cs"/>
            <w:b/>
            <w:bCs/>
            <w:sz w:val="24"/>
            <w:szCs w:val="24"/>
            <w:rtl/>
          </w:rPr>
          <w:delText xml:space="preserve">עלויות הסביבתיות </w:delText>
        </w:r>
        <w:r w:rsidRPr="0031609E" w:rsidDel="00DE6623">
          <w:rPr>
            <w:rFonts w:hint="eastAsia"/>
            <w:b/>
            <w:bCs/>
            <w:sz w:val="24"/>
            <w:szCs w:val="24"/>
            <w:rtl/>
          </w:rPr>
          <w:delText>כתוצאה</w:delText>
        </w:r>
        <w:r w:rsidRPr="0031609E" w:rsidDel="00DE6623">
          <w:rPr>
            <w:b/>
            <w:bCs/>
            <w:sz w:val="24"/>
            <w:szCs w:val="24"/>
            <w:rtl/>
          </w:rPr>
          <w:delText xml:space="preserve"> </w:delText>
        </w:r>
        <w:r w:rsidRPr="00456FC5" w:rsidDel="00DE6623">
          <w:rPr>
            <w:rFonts w:hint="cs"/>
            <w:b/>
            <w:bCs/>
            <w:sz w:val="24"/>
            <w:szCs w:val="24"/>
            <w:rtl/>
          </w:rPr>
          <w:delText>מאובדן מזון 20</w:delText>
        </w:r>
        <w:r w:rsidDel="00DE6623">
          <w:rPr>
            <w:rFonts w:hint="cs"/>
            <w:b/>
            <w:bCs/>
            <w:sz w:val="24"/>
            <w:szCs w:val="24"/>
            <w:rtl/>
          </w:rPr>
          <w:delText>20</w:delText>
        </w:r>
        <w:r w:rsidRPr="00456FC5" w:rsidDel="00DE6623">
          <w:rPr>
            <w:rFonts w:hint="cs"/>
            <w:b/>
            <w:bCs/>
            <w:sz w:val="24"/>
            <w:szCs w:val="24"/>
            <w:rtl/>
          </w:rPr>
          <w:delText xml:space="preserve"> לפי מחולל </w:delText>
        </w:r>
        <w:r w:rsidDel="00DE6623">
          <w:rPr>
            <w:rFonts w:hint="cs"/>
            <w:b/>
            <w:bCs/>
            <w:sz w:val="24"/>
            <w:szCs w:val="24"/>
            <w:rtl/>
          </w:rPr>
          <w:delText>העלות</w:delText>
        </w:r>
        <w:r w:rsidRPr="00456FC5" w:rsidDel="00DE6623">
          <w:rPr>
            <w:rFonts w:hint="cs"/>
            <w:b/>
            <w:bCs/>
            <w:sz w:val="24"/>
            <w:szCs w:val="24"/>
            <w:rtl/>
          </w:rPr>
          <w:delText xml:space="preserve">, </w:delText>
        </w:r>
        <w:r w:rsidDel="00DE6623">
          <w:rPr>
            <w:rFonts w:hint="cs"/>
            <w:b/>
            <w:bCs/>
            <w:sz w:val="24"/>
            <w:szCs w:val="24"/>
            <w:rtl/>
          </w:rPr>
          <w:delText>מיליארדי</w:delText>
        </w:r>
        <w:r w:rsidRPr="00456FC5" w:rsidDel="00DE6623">
          <w:rPr>
            <w:rFonts w:hint="cs"/>
            <w:b/>
            <w:bCs/>
            <w:sz w:val="24"/>
            <w:szCs w:val="24"/>
            <w:rtl/>
          </w:rPr>
          <w:delText xml:space="preserve"> ש"ח</w:delText>
        </w:r>
      </w:del>
    </w:p>
    <w:tbl>
      <w:tblPr>
        <w:bidiVisual/>
        <w:tblW w:w="9016" w:type="dxa"/>
        <w:jc w:val="center"/>
        <w:tblLayout w:type="fixed"/>
        <w:tblLook w:val="04A0" w:firstRow="1" w:lastRow="0" w:firstColumn="1" w:lastColumn="0" w:noHBand="0" w:noVBand="1"/>
      </w:tblPr>
      <w:tblGrid>
        <w:gridCol w:w="1937"/>
        <w:gridCol w:w="2552"/>
        <w:gridCol w:w="1509"/>
        <w:gridCol w:w="1509"/>
        <w:gridCol w:w="1509"/>
      </w:tblGrid>
      <w:tr w:rsidR="00FD2A03" w:rsidRPr="00EB5998" w:rsidDel="00DE6623" w14:paraId="64A53275" w14:textId="7C6C0998" w:rsidTr="00475BBF">
        <w:trPr>
          <w:trHeight w:val="291"/>
          <w:jc w:val="center"/>
          <w:del w:id="3934"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04DD0CA4" w14:textId="6DFEEC1F" w:rsidR="00FD2A03" w:rsidRPr="00EB5998" w:rsidDel="00DE6623" w:rsidRDefault="00FD2A03">
            <w:pPr>
              <w:spacing w:line="360" w:lineRule="auto"/>
              <w:jc w:val="both"/>
              <w:rPr>
                <w:del w:id="3935" w:author="Yael Armon" w:date="2022-07-03T15:15:00Z"/>
                <w:rFonts w:ascii="Arial" w:eastAsia="Times New Roman" w:hAnsi="Arial" w:cs="Arial"/>
                <w:b/>
                <w:bCs/>
                <w:color w:val="FFFFFF"/>
              </w:rPr>
              <w:pPrChange w:id="3936" w:author="Yael Armon" w:date="2022-07-03T15:16:00Z">
                <w:pPr>
                  <w:spacing w:after="0" w:line="240" w:lineRule="auto"/>
                  <w:jc w:val="center"/>
                </w:pPr>
              </w:pPrChange>
            </w:pPr>
            <w:del w:id="3937" w:author="Yael Armon" w:date="2022-07-03T15:15:00Z">
              <w:r w:rsidDel="00DE6623">
                <w:rPr>
                  <w:rFonts w:ascii="Arial" w:eastAsia="Times New Roman" w:hAnsi="Arial" w:cs="Arial" w:hint="cs"/>
                  <w:b/>
                  <w:bCs/>
                  <w:color w:val="FFFFFF"/>
                  <w:rtl/>
                </w:rPr>
                <w:delText>מחולל עלות</w:delText>
              </w:r>
            </w:del>
          </w:p>
        </w:tc>
        <w:tc>
          <w:tcPr>
            <w:tcW w:w="2552" w:type="dxa"/>
            <w:tcBorders>
              <w:top w:val="single" w:sz="4" w:space="0" w:color="auto"/>
              <w:left w:val="single" w:sz="4" w:space="0" w:color="auto"/>
              <w:bottom w:val="single" w:sz="4" w:space="0" w:color="auto"/>
              <w:right w:val="nil"/>
            </w:tcBorders>
            <w:shd w:val="clear" w:color="000000" w:fill="5B9BD5"/>
            <w:noWrap/>
            <w:vAlign w:val="center"/>
            <w:hideMark/>
          </w:tcPr>
          <w:p w14:paraId="2F3A99C4" w14:textId="3177C5DD" w:rsidR="00FD2A03" w:rsidRPr="00EB5998" w:rsidDel="00DE6623" w:rsidRDefault="00FD2A03">
            <w:pPr>
              <w:spacing w:line="360" w:lineRule="auto"/>
              <w:jc w:val="both"/>
              <w:rPr>
                <w:del w:id="3938" w:author="Yael Armon" w:date="2022-07-03T15:15:00Z"/>
                <w:rFonts w:ascii="Arial" w:eastAsia="Times New Roman" w:hAnsi="Arial" w:cs="Arial"/>
                <w:b/>
                <w:bCs/>
                <w:color w:val="FFFFFF"/>
                <w:rtl/>
              </w:rPr>
              <w:pPrChange w:id="3939" w:author="Yael Armon" w:date="2022-07-03T15:16:00Z">
                <w:pPr>
                  <w:spacing w:after="0" w:line="240" w:lineRule="auto"/>
                  <w:jc w:val="center"/>
                </w:pPr>
              </w:pPrChange>
            </w:pPr>
            <w:del w:id="3940" w:author="Yael Armon" w:date="2022-07-03T15:15:00Z">
              <w:r w:rsidDel="00DE6623">
                <w:rPr>
                  <w:rFonts w:ascii="Arial" w:hAnsi="Arial" w:cs="Arial" w:hint="cs"/>
                  <w:b/>
                  <w:bCs/>
                  <w:color w:val="FFFFFF"/>
                  <w:rtl/>
                </w:rPr>
                <w:delText>אובדן משאבים</w:delText>
              </w:r>
            </w:del>
          </w:p>
        </w:tc>
        <w:tc>
          <w:tcPr>
            <w:tcW w:w="1509" w:type="dxa"/>
            <w:tcBorders>
              <w:top w:val="single" w:sz="4" w:space="0" w:color="auto"/>
              <w:left w:val="single" w:sz="8" w:space="0" w:color="auto"/>
              <w:bottom w:val="single" w:sz="4" w:space="0" w:color="auto"/>
              <w:right w:val="single" w:sz="8" w:space="0" w:color="auto"/>
            </w:tcBorders>
            <w:shd w:val="clear" w:color="000000" w:fill="5B9BD5"/>
            <w:vAlign w:val="center"/>
          </w:tcPr>
          <w:p w14:paraId="7629B1CB" w14:textId="12AFA761" w:rsidR="00FD2A03" w:rsidRPr="008467A6" w:rsidDel="00DE6623" w:rsidRDefault="00FD2A03">
            <w:pPr>
              <w:spacing w:line="360" w:lineRule="auto"/>
              <w:jc w:val="both"/>
              <w:rPr>
                <w:del w:id="3941" w:author="Yael Armon" w:date="2022-07-03T15:15:00Z"/>
                <w:rFonts w:ascii="Arial" w:hAnsi="Arial" w:cs="Arial"/>
                <w:b/>
                <w:bCs/>
                <w:color w:val="FFFFFF"/>
                <w:rtl/>
              </w:rPr>
              <w:pPrChange w:id="3942" w:author="Yael Armon" w:date="2022-07-03T15:16:00Z">
                <w:pPr>
                  <w:pStyle w:val="NormalWeb"/>
                  <w:bidi/>
                  <w:spacing w:before="0" w:beforeAutospacing="0" w:after="0" w:afterAutospacing="0" w:line="276" w:lineRule="auto"/>
                  <w:jc w:val="center"/>
                </w:pPr>
              </w:pPrChange>
            </w:pPr>
            <w:del w:id="3943" w:author="Yael Armon" w:date="2022-07-03T15:15:00Z">
              <w:r w:rsidRPr="008467A6" w:rsidDel="00DE6623">
                <w:rPr>
                  <w:rFonts w:ascii="Arial" w:hAnsi="Arial" w:cs="Arial"/>
                  <w:b/>
                  <w:bCs/>
                  <w:color w:val="FFFFFF"/>
                  <w:rtl/>
                </w:rPr>
                <w:delText>עלות פליטות</w:delText>
              </w:r>
              <w:r w:rsidDel="00DE6623">
                <w:rPr>
                  <w:rFonts w:ascii="Arial" w:hAnsi="Arial" w:cs="Arial" w:hint="cs"/>
                  <w:b/>
                  <w:bCs/>
                  <w:color w:val="FFFFFF"/>
                  <w:rtl/>
                </w:rPr>
                <w:delText xml:space="preserve"> מזהמי אוויר וגזי חממה</w:delText>
              </w:r>
            </w:del>
          </w:p>
          <w:p w14:paraId="38969E6D" w14:textId="73B6D74D" w:rsidR="00FD2A03" w:rsidRPr="00C260DC" w:rsidDel="00DE6623" w:rsidRDefault="00FD2A03">
            <w:pPr>
              <w:spacing w:line="360" w:lineRule="auto"/>
              <w:jc w:val="both"/>
              <w:rPr>
                <w:del w:id="3944" w:author="Yael Armon" w:date="2022-07-03T15:15:00Z"/>
                <w:rFonts w:ascii="Arial" w:hAnsi="Arial" w:cs="Arial"/>
                <w:b/>
                <w:bCs/>
                <w:color w:val="FFFFFF"/>
                <w:rtl/>
              </w:rPr>
              <w:pPrChange w:id="3945" w:author="Yael Armon" w:date="2022-07-03T15:16:00Z">
                <w:pPr>
                  <w:spacing w:after="0" w:line="240" w:lineRule="auto"/>
                  <w:jc w:val="center"/>
                </w:pPr>
              </w:pPrChange>
            </w:pPr>
            <w:del w:id="3946" w:author="Yael Armon" w:date="2022-07-03T15:15:00Z">
              <w:r w:rsidRPr="008467A6" w:rsidDel="00DE6623">
                <w:rPr>
                  <w:rFonts w:ascii="Arial" w:hAnsi="Arial" w:cs="Arial"/>
                  <w:b/>
                  <w:bCs/>
                  <w:color w:val="FFFFFF"/>
                  <w:rtl/>
                </w:rPr>
                <w:delText>(מיליארדי ₪)</w:delText>
              </w:r>
            </w:del>
          </w:p>
        </w:tc>
        <w:tc>
          <w:tcPr>
            <w:tcW w:w="1509" w:type="dxa"/>
            <w:tcBorders>
              <w:top w:val="single" w:sz="4" w:space="0" w:color="auto"/>
              <w:left w:val="single" w:sz="8" w:space="0" w:color="auto"/>
              <w:bottom w:val="single" w:sz="4" w:space="0" w:color="auto"/>
              <w:right w:val="single" w:sz="4" w:space="0" w:color="auto"/>
            </w:tcBorders>
            <w:shd w:val="clear" w:color="000000" w:fill="5B9BD5"/>
            <w:vAlign w:val="center"/>
          </w:tcPr>
          <w:p w14:paraId="054881CF" w14:textId="58B4F63B" w:rsidR="00FD2A03" w:rsidDel="00DE6623" w:rsidRDefault="00FD2A03">
            <w:pPr>
              <w:spacing w:line="360" w:lineRule="auto"/>
              <w:jc w:val="both"/>
              <w:rPr>
                <w:del w:id="3947" w:author="Yael Armon" w:date="2022-07-03T15:15:00Z"/>
                <w:rFonts w:ascii="Arial" w:hAnsi="Arial" w:cs="Arial"/>
                <w:b/>
                <w:bCs/>
                <w:color w:val="FFFFFF"/>
                <w:rtl/>
              </w:rPr>
              <w:pPrChange w:id="3948" w:author="Yael Armon" w:date="2022-07-03T15:16:00Z">
                <w:pPr>
                  <w:spacing w:after="0" w:line="240" w:lineRule="auto"/>
                  <w:jc w:val="center"/>
                </w:pPr>
              </w:pPrChange>
            </w:pPr>
            <w:del w:id="3949" w:author="Yael Armon" w:date="2022-07-03T15:15:00Z">
              <w:r w:rsidRPr="00A743D8" w:rsidDel="00DE6623">
                <w:rPr>
                  <w:rFonts w:ascii="Arial" w:hAnsi="Arial" w:cs="Arial"/>
                  <w:b/>
                  <w:bCs/>
                  <w:color w:val="FFFFFF"/>
                  <w:rtl/>
                </w:rPr>
                <w:delText>עלות טיפול בפסולת (מיליארדי ₪)</w:delText>
              </w:r>
            </w:del>
          </w:p>
        </w:tc>
        <w:tc>
          <w:tcPr>
            <w:tcW w:w="1509" w:type="dxa"/>
            <w:tcBorders>
              <w:top w:val="single" w:sz="4" w:space="0" w:color="auto"/>
              <w:left w:val="single" w:sz="8" w:space="0" w:color="auto"/>
              <w:bottom w:val="single" w:sz="4" w:space="0" w:color="auto"/>
              <w:right w:val="single" w:sz="4" w:space="0" w:color="auto"/>
            </w:tcBorders>
            <w:shd w:val="clear" w:color="000000" w:fill="5B9BD5"/>
            <w:vAlign w:val="center"/>
          </w:tcPr>
          <w:p w14:paraId="49A89D3E" w14:textId="26DCB72D" w:rsidR="00FD2A03" w:rsidDel="00DE6623" w:rsidRDefault="00FD2A03">
            <w:pPr>
              <w:spacing w:line="360" w:lineRule="auto"/>
              <w:jc w:val="both"/>
              <w:rPr>
                <w:del w:id="3950" w:author="Yael Armon" w:date="2022-07-03T15:15:00Z"/>
                <w:rFonts w:ascii="Arial" w:hAnsi="Arial" w:cs="Arial"/>
                <w:b/>
                <w:bCs/>
                <w:color w:val="FFFFFF"/>
                <w:rtl/>
              </w:rPr>
              <w:pPrChange w:id="3951" w:author="Yael Armon" w:date="2022-07-03T15:16:00Z">
                <w:pPr>
                  <w:spacing w:after="0" w:line="240" w:lineRule="auto"/>
                  <w:jc w:val="center"/>
                </w:pPr>
              </w:pPrChange>
            </w:pPr>
            <w:del w:id="3952" w:author="Yael Armon" w:date="2022-07-03T15:15:00Z">
              <w:r w:rsidRPr="008467A6" w:rsidDel="00DE6623">
                <w:rPr>
                  <w:rFonts w:ascii="Arial" w:hAnsi="Arial" w:cs="Arial"/>
                  <w:b/>
                  <w:bCs/>
                  <w:color w:val="FFFFFF"/>
                  <w:rtl/>
                </w:rPr>
                <w:delText xml:space="preserve">עלות משאבי טבע </w:delText>
              </w:r>
              <w:r w:rsidDel="00DE6623">
                <w:rPr>
                  <w:rFonts w:ascii="Arial" w:hAnsi="Arial" w:cs="Arial"/>
                  <w:b/>
                  <w:bCs/>
                  <w:color w:val="FFFFFF"/>
                  <w:rtl/>
                </w:rPr>
                <w:br/>
              </w:r>
              <w:r w:rsidRPr="008467A6" w:rsidDel="00DE6623">
                <w:rPr>
                  <w:rFonts w:ascii="Arial" w:hAnsi="Arial" w:cs="Arial"/>
                  <w:b/>
                  <w:bCs/>
                  <w:color w:val="FFFFFF"/>
                  <w:rtl/>
                </w:rPr>
                <w:delText>(קרקע ומים) (מיליארדי ₪)</w:delText>
              </w:r>
            </w:del>
          </w:p>
        </w:tc>
      </w:tr>
      <w:tr w:rsidR="00FD2A03" w:rsidRPr="00EB5998" w:rsidDel="00DE6623" w14:paraId="066CF1B3" w14:textId="147BD2F6" w:rsidTr="00475BBF">
        <w:trPr>
          <w:trHeight w:val="134"/>
          <w:jc w:val="center"/>
          <w:del w:id="3953"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D91AA" w14:textId="6E751BB4" w:rsidR="00FD2A03" w:rsidDel="00DE6623" w:rsidRDefault="00FD2A03">
            <w:pPr>
              <w:spacing w:line="360" w:lineRule="auto"/>
              <w:jc w:val="both"/>
              <w:rPr>
                <w:del w:id="3954" w:author="Yael Armon" w:date="2022-07-03T15:15:00Z"/>
                <w:rFonts w:ascii="Arial" w:hAnsi="Arial" w:cs="Arial"/>
                <w:color w:val="000000"/>
                <w:rtl/>
              </w:rPr>
              <w:pPrChange w:id="3955" w:author="Yael Armon" w:date="2022-07-03T15:16:00Z">
                <w:pPr>
                  <w:spacing w:after="0" w:line="240" w:lineRule="auto"/>
                  <w:jc w:val="center"/>
                </w:pPr>
              </w:pPrChange>
            </w:pPr>
            <w:del w:id="3956" w:author="Yael Armon" w:date="2022-07-03T15:15:00Z">
              <w:r w:rsidDel="00DE6623">
                <w:rPr>
                  <w:rFonts w:ascii="Arial" w:hAnsi="Arial" w:cs="Arial"/>
                  <w:color w:val="000000"/>
                  <w:rtl/>
                </w:rPr>
                <w:delText>פסולת</w:delText>
              </w:r>
            </w:del>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9F475" w14:textId="51DE1B48" w:rsidR="00FD2A03" w:rsidDel="00DE6623" w:rsidRDefault="00FD2A03">
            <w:pPr>
              <w:spacing w:line="360" w:lineRule="auto"/>
              <w:jc w:val="both"/>
              <w:rPr>
                <w:del w:id="3957" w:author="Yael Armon" w:date="2022-07-03T15:15:00Z"/>
                <w:rFonts w:ascii="Arial" w:eastAsia="Times New Roman" w:hAnsi="Arial" w:cs="Arial"/>
                <w:color w:val="000000"/>
                <w:rtl/>
              </w:rPr>
              <w:pPrChange w:id="3958" w:author="Yael Armon" w:date="2022-07-03T15:16:00Z">
                <w:pPr>
                  <w:spacing w:after="0" w:line="240" w:lineRule="auto"/>
                  <w:jc w:val="center"/>
                </w:pPr>
              </w:pPrChange>
            </w:pPr>
            <w:del w:id="3959" w:author="Yael Armon" w:date="2022-07-03T15:15:00Z">
              <w:r w:rsidDel="00DE6623">
                <w:rPr>
                  <w:rFonts w:ascii="Arial" w:eastAsia="Times New Roman" w:hAnsi="Arial" w:cs="Arial" w:hint="cs"/>
                  <w:color w:val="000000"/>
                  <w:rtl/>
                </w:rPr>
                <w:delText>1.8</w:delText>
              </w:r>
              <w:r w:rsidDel="00DE6623">
                <w:rPr>
                  <w:rFonts w:ascii="Arial" w:eastAsia="Times New Roman" w:hAnsi="Arial" w:cs="Arial"/>
                  <w:color w:val="000000"/>
                  <w:sz w:val="20"/>
                  <w:szCs w:val="20"/>
                  <w:rtl/>
                </w:rPr>
                <w:br/>
              </w:r>
              <w:r w:rsidRPr="00A743D8" w:rsidDel="00DE6623">
                <w:rPr>
                  <w:rFonts w:ascii="Arial" w:eastAsia="Times New Roman" w:hAnsi="Arial" w:cs="Arial" w:hint="eastAsia"/>
                  <w:color w:val="000000"/>
                  <w:sz w:val="20"/>
                  <w:szCs w:val="20"/>
                  <w:rtl/>
                </w:rPr>
                <w:delText>מיליון</w:delText>
              </w:r>
              <w:r w:rsidRPr="00A743D8" w:rsidDel="00DE6623">
                <w:rPr>
                  <w:rFonts w:ascii="Arial" w:eastAsia="Times New Roman" w:hAnsi="Arial" w:cs="Arial"/>
                  <w:color w:val="000000"/>
                  <w:sz w:val="20"/>
                  <w:szCs w:val="20"/>
                  <w:rtl/>
                </w:rPr>
                <w:delText xml:space="preserve"> </w:delText>
              </w:r>
              <w:r w:rsidDel="00DE6623">
                <w:rPr>
                  <w:rFonts w:ascii="Arial" w:eastAsia="Times New Roman" w:hAnsi="Arial" w:cs="Arial" w:hint="eastAsia"/>
                  <w:color w:val="000000"/>
                  <w:sz w:val="20"/>
                  <w:szCs w:val="20"/>
                  <w:rtl/>
                </w:rPr>
                <w:delText>טונות</w:delText>
              </w:r>
              <w:r w:rsidRPr="00A743D8" w:rsidDel="00DE6623">
                <w:rPr>
                  <w:rFonts w:ascii="Arial" w:eastAsia="Times New Roman" w:hAnsi="Arial" w:cs="Arial"/>
                  <w:color w:val="000000"/>
                  <w:sz w:val="20"/>
                  <w:szCs w:val="20"/>
                  <w:rtl/>
                </w:rPr>
                <w:delText xml:space="preserve"> </w:delText>
              </w:r>
              <w:r w:rsidRPr="00A743D8" w:rsidDel="00DE6623">
                <w:rPr>
                  <w:rFonts w:ascii="Arial" w:eastAsia="Times New Roman" w:hAnsi="Arial" w:cs="Arial" w:hint="eastAsia"/>
                  <w:color w:val="000000"/>
                  <w:sz w:val="20"/>
                  <w:szCs w:val="20"/>
                  <w:rtl/>
                </w:rPr>
                <w:delText>פסולת</w:delText>
              </w:r>
              <w:r w:rsidRPr="00A743D8" w:rsidDel="00DE6623">
                <w:rPr>
                  <w:rFonts w:ascii="Arial" w:eastAsia="Times New Roman" w:hAnsi="Arial" w:cs="Arial"/>
                  <w:color w:val="000000"/>
                  <w:sz w:val="20"/>
                  <w:szCs w:val="20"/>
                  <w:rtl/>
                </w:rPr>
                <w:delText xml:space="preserve"> </w:delText>
              </w:r>
              <w:r w:rsidRPr="00A743D8" w:rsidDel="00DE6623">
                <w:rPr>
                  <w:rFonts w:ascii="Arial" w:eastAsia="Times New Roman" w:hAnsi="Arial" w:cs="Arial" w:hint="eastAsia"/>
                  <w:color w:val="000000"/>
                  <w:sz w:val="20"/>
                  <w:szCs w:val="20"/>
                  <w:rtl/>
                </w:rPr>
                <w:delText>עירונית</w:delText>
              </w:r>
            </w:del>
          </w:p>
          <w:p w14:paraId="78C41434" w14:textId="3F9F5509" w:rsidR="00FD2A03" w:rsidDel="00DE6623" w:rsidRDefault="00FD2A03">
            <w:pPr>
              <w:spacing w:line="360" w:lineRule="auto"/>
              <w:jc w:val="both"/>
              <w:rPr>
                <w:del w:id="3960" w:author="Yael Armon" w:date="2022-07-03T15:15:00Z"/>
                <w:rFonts w:ascii="Arial" w:hAnsi="Arial" w:cs="Arial"/>
                <w:color w:val="000000"/>
              </w:rPr>
              <w:pPrChange w:id="3961" w:author="Yael Armon" w:date="2022-07-03T15:16:00Z">
                <w:pPr>
                  <w:spacing w:after="0" w:line="240" w:lineRule="auto"/>
                  <w:jc w:val="center"/>
                </w:pPr>
              </w:pPrChange>
            </w:pPr>
            <w:del w:id="3962" w:author="Yael Armon" w:date="2022-07-03T15:15:00Z">
              <w:r w:rsidDel="00DE6623">
                <w:rPr>
                  <w:rFonts w:ascii="Arial" w:hAnsi="Arial" w:cs="Arial" w:hint="cs"/>
                  <w:color w:val="000000"/>
                  <w:rtl/>
                </w:rPr>
                <w:delText>0.9</w:delText>
              </w:r>
              <w:r w:rsidDel="00DE6623">
                <w:rPr>
                  <w:rFonts w:ascii="Arial" w:hAnsi="Arial" w:cs="Arial"/>
                  <w:color w:val="000000"/>
                  <w:rtl/>
                </w:rPr>
                <w:br/>
              </w:r>
              <w:r w:rsidRPr="00A743D8" w:rsidDel="00DE6623">
                <w:rPr>
                  <w:rFonts w:ascii="Arial" w:hAnsi="Arial" w:cs="Arial" w:hint="eastAsia"/>
                  <w:color w:val="000000"/>
                  <w:sz w:val="20"/>
                  <w:szCs w:val="20"/>
                  <w:rtl/>
                </w:rPr>
                <w:delText>מיליון</w:delText>
              </w:r>
              <w:r w:rsidRPr="00A743D8" w:rsidDel="00DE6623">
                <w:rPr>
                  <w:rFonts w:ascii="Arial" w:hAnsi="Arial" w:cs="Arial"/>
                  <w:color w:val="000000"/>
                  <w:sz w:val="20"/>
                  <w:szCs w:val="20"/>
                  <w:rtl/>
                </w:rPr>
                <w:delText xml:space="preserve"> </w:delText>
              </w:r>
              <w:r w:rsidDel="00DE6623">
                <w:rPr>
                  <w:rFonts w:ascii="Arial" w:hAnsi="Arial" w:cs="Arial" w:hint="eastAsia"/>
                  <w:color w:val="000000"/>
                  <w:sz w:val="20"/>
                  <w:szCs w:val="20"/>
                  <w:rtl/>
                </w:rPr>
                <w:delText>טונות</w:delText>
              </w:r>
              <w:r w:rsidRPr="00A743D8" w:rsidDel="00DE6623">
                <w:rPr>
                  <w:rFonts w:ascii="Arial" w:hAnsi="Arial" w:cs="Arial"/>
                  <w:color w:val="000000"/>
                  <w:sz w:val="20"/>
                  <w:szCs w:val="20"/>
                  <w:rtl/>
                </w:rPr>
                <w:delText xml:space="preserve"> </w:delText>
              </w:r>
              <w:r w:rsidRPr="00A743D8" w:rsidDel="00DE6623">
                <w:rPr>
                  <w:rFonts w:ascii="Arial" w:hAnsi="Arial" w:cs="Arial" w:hint="eastAsia"/>
                  <w:color w:val="000000"/>
                  <w:sz w:val="20"/>
                  <w:szCs w:val="20"/>
                  <w:rtl/>
                </w:rPr>
                <w:delText>פסולת</w:delText>
              </w:r>
              <w:r w:rsidRPr="00A743D8" w:rsidDel="00DE6623">
                <w:rPr>
                  <w:rFonts w:ascii="Arial" w:hAnsi="Arial" w:cs="Arial"/>
                  <w:color w:val="000000"/>
                  <w:sz w:val="20"/>
                  <w:szCs w:val="20"/>
                  <w:rtl/>
                </w:rPr>
                <w:delText xml:space="preserve"> </w:delText>
              </w:r>
              <w:r w:rsidRPr="00A743D8" w:rsidDel="00DE6623">
                <w:rPr>
                  <w:rFonts w:ascii="Arial" w:hAnsi="Arial" w:cs="Arial" w:hint="eastAsia"/>
                  <w:color w:val="000000"/>
                  <w:sz w:val="20"/>
                  <w:szCs w:val="20"/>
                  <w:rtl/>
                </w:rPr>
                <w:delText>חקלאית</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1547F7B8" w14:textId="40BB2005" w:rsidR="00FD2A03" w:rsidRPr="00C260DC" w:rsidDel="00DE6623" w:rsidRDefault="00FD2A03">
            <w:pPr>
              <w:spacing w:line="360" w:lineRule="auto"/>
              <w:jc w:val="both"/>
              <w:rPr>
                <w:del w:id="3963" w:author="Yael Armon" w:date="2022-07-03T15:15:00Z"/>
                <w:rFonts w:ascii="Arial" w:hAnsi="Arial" w:cs="Arial"/>
                <w:b/>
                <w:bCs/>
                <w:color w:val="000000"/>
                <w:rtl/>
              </w:rPr>
              <w:pPrChange w:id="3964" w:author="Yael Armon" w:date="2022-07-03T15:16:00Z">
                <w:pPr>
                  <w:bidi w:val="0"/>
                  <w:spacing w:after="0" w:line="240" w:lineRule="auto"/>
                  <w:jc w:val="center"/>
                </w:pPr>
              </w:pPrChange>
            </w:pPr>
            <w:del w:id="3965" w:author="Yael Armon" w:date="2022-07-03T15:15:00Z">
              <w:r w:rsidRPr="008467A6" w:rsidDel="00DE6623">
                <w:rPr>
                  <w:rFonts w:ascii="Arial" w:eastAsia="Calibri" w:hAnsi="Arial" w:cs="Arial"/>
                  <w:color w:val="000000"/>
                  <w:kern w:val="24"/>
                  <w:rtl/>
                </w:rPr>
                <w:delText>0.</w:delText>
              </w:r>
              <w:r w:rsidDel="00DE6623">
                <w:rPr>
                  <w:rFonts w:ascii="Arial" w:eastAsia="Calibri" w:hAnsi="Arial" w:cs="Arial" w:hint="cs"/>
                  <w:color w:val="000000"/>
                  <w:kern w:val="24"/>
                  <w:rtl/>
                </w:rPr>
                <w:delText>5</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04F705D2" w14:textId="4CDA3965" w:rsidR="00FD2A03" w:rsidRPr="00A743D8" w:rsidDel="00DE6623" w:rsidRDefault="00FD2A03">
            <w:pPr>
              <w:spacing w:line="360" w:lineRule="auto"/>
              <w:jc w:val="both"/>
              <w:rPr>
                <w:del w:id="3966" w:author="Yael Armon" w:date="2022-07-03T15:15:00Z"/>
                <w:rFonts w:ascii="Arial" w:hAnsi="Arial" w:cs="Arial"/>
                <w:color w:val="000000"/>
              </w:rPr>
              <w:pPrChange w:id="3967" w:author="Yael Armon" w:date="2022-07-03T15:16:00Z">
                <w:pPr>
                  <w:bidi w:val="0"/>
                  <w:spacing w:after="0" w:line="240" w:lineRule="auto"/>
                  <w:jc w:val="center"/>
                </w:pPr>
              </w:pPrChange>
            </w:pPr>
            <w:del w:id="3968" w:author="Yael Armon" w:date="2022-07-03T15:15:00Z">
              <w:r w:rsidRPr="00A743D8" w:rsidDel="00DE6623">
                <w:rPr>
                  <w:rFonts w:ascii="Arial" w:hAnsi="Arial" w:cs="Arial"/>
                  <w:color w:val="000000"/>
                </w:rPr>
                <w:delText>0.8</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13A6F0B4" w14:textId="6AD8A697" w:rsidR="00FD2A03" w:rsidRPr="00C260DC" w:rsidDel="00DE6623" w:rsidRDefault="00FD2A03">
            <w:pPr>
              <w:spacing w:line="360" w:lineRule="auto"/>
              <w:jc w:val="both"/>
              <w:rPr>
                <w:del w:id="3969" w:author="Yael Armon" w:date="2022-07-03T15:15:00Z"/>
                <w:rFonts w:ascii="Arial" w:hAnsi="Arial" w:cs="Arial"/>
                <w:b/>
                <w:bCs/>
                <w:color w:val="000000"/>
              </w:rPr>
              <w:pPrChange w:id="3970" w:author="Yael Armon" w:date="2022-07-03T15:16:00Z">
                <w:pPr>
                  <w:bidi w:val="0"/>
                  <w:spacing w:after="0" w:line="240" w:lineRule="auto"/>
                  <w:jc w:val="center"/>
                </w:pPr>
              </w:pPrChange>
            </w:pPr>
          </w:p>
        </w:tc>
      </w:tr>
      <w:tr w:rsidR="00FD2A03" w:rsidRPr="00EB5998" w:rsidDel="00DE6623" w14:paraId="790C963D" w14:textId="3BAF34A4" w:rsidTr="00475BBF">
        <w:trPr>
          <w:trHeight w:val="134"/>
          <w:jc w:val="center"/>
          <w:del w:id="3971"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11E5F" w14:textId="183F9E4F" w:rsidR="00FD2A03" w:rsidRPr="00EB5998" w:rsidDel="00DE6623" w:rsidRDefault="00FD2A03">
            <w:pPr>
              <w:spacing w:line="360" w:lineRule="auto"/>
              <w:jc w:val="both"/>
              <w:rPr>
                <w:del w:id="3972" w:author="Yael Armon" w:date="2022-07-03T15:15:00Z"/>
                <w:rFonts w:ascii="Arial" w:eastAsia="Times New Roman" w:hAnsi="Arial" w:cs="Arial"/>
                <w:color w:val="000000"/>
                <w:rtl/>
              </w:rPr>
              <w:pPrChange w:id="3973" w:author="Yael Armon" w:date="2022-07-03T15:16:00Z">
                <w:pPr>
                  <w:spacing w:after="0" w:line="240" w:lineRule="auto"/>
                  <w:jc w:val="center"/>
                </w:pPr>
              </w:pPrChange>
            </w:pPr>
            <w:del w:id="3974" w:author="Yael Armon" w:date="2022-07-03T15:15:00Z">
              <w:r w:rsidDel="00DE6623">
                <w:rPr>
                  <w:rFonts w:ascii="Arial" w:hAnsi="Arial" w:cs="Arial" w:hint="cs"/>
                  <w:color w:val="000000"/>
                  <w:rtl/>
                </w:rPr>
                <w:delText xml:space="preserve">ייצור </w:delText>
              </w:r>
              <w:r w:rsidDel="00DE6623">
                <w:rPr>
                  <w:rFonts w:ascii="Arial" w:hAnsi="Arial" w:cs="Arial"/>
                  <w:color w:val="000000"/>
                  <w:rtl/>
                </w:rPr>
                <w:delText xml:space="preserve">חשמל </w:delText>
              </w:r>
              <w:r w:rsidDel="00DE6623">
                <w:rPr>
                  <w:rFonts w:ascii="Arial" w:hAnsi="Arial" w:cs="Arial"/>
                  <w:color w:val="000000"/>
                  <w:rtl/>
                </w:rPr>
                <w:br/>
              </w:r>
              <w:r w:rsidRPr="00A743D8" w:rsidDel="00DE6623">
                <w:rPr>
                  <w:rFonts w:ascii="Arial" w:hAnsi="Arial" w:cs="Arial"/>
                  <w:color w:val="000000"/>
                  <w:sz w:val="20"/>
                  <w:szCs w:val="20"/>
                  <w:rtl/>
                </w:rPr>
                <w:delText>(</w:delText>
              </w:r>
              <w:r w:rsidRPr="00A743D8" w:rsidDel="00DE6623">
                <w:rPr>
                  <w:rFonts w:ascii="Arial" w:hAnsi="Arial" w:cs="Arial" w:hint="eastAsia"/>
                  <w:color w:val="000000"/>
                  <w:sz w:val="20"/>
                  <w:szCs w:val="20"/>
                  <w:rtl/>
                </w:rPr>
                <w:delText>לא</w:delText>
              </w:r>
              <w:r w:rsidRPr="00A743D8" w:rsidDel="00DE6623">
                <w:rPr>
                  <w:rFonts w:ascii="Arial" w:hAnsi="Arial" w:cs="Arial"/>
                  <w:color w:val="000000"/>
                  <w:sz w:val="20"/>
                  <w:szCs w:val="20"/>
                  <w:rtl/>
                </w:rPr>
                <w:delText xml:space="preserve"> </w:delText>
              </w:r>
              <w:r w:rsidRPr="00A743D8" w:rsidDel="00DE6623">
                <w:rPr>
                  <w:rFonts w:ascii="Arial" w:hAnsi="Arial" w:cs="Arial" w:hint="eastAsia"/>
                  <w:color w:val="000000"/>
                  <w:sz w:val="20"/>
                  <w:szCs w:val="20"/>
                  <w:rtl/>
                </w:rPr>
                <w:delText>כולל</w:delText>
              </w:r>
              <w:r w:rsidRPr="00A743D8" w:rsidDel="00DE6623">
                <w:rPr>
                  <w:rFonts w:ascii="Arial" w:hAnsi="Arial" w:cs="Arial"/>
                  <w:color w:val="000000"/>
                  <w:sz w:val="20"/>
                  <w:szCs w:val="20"/>
                  <w:rtl/>
                </w:rPr>
                <w:delText xml:space="preserve"> </w:delText>
              </w:r>
              <w:r w:rsidRPr="00A743D8" w:rsidDel="00DE6623">
                <w:rPr>
                  <w:rFonts w:ascii="Arial" w:hAnsi="Arial" w:cs="Arial" w:hint="eastAsia"/>
                  <w:color w:val="000000"/>
                  <w:sz w:val="20"/>
                  <w:szCs w:val="20"/>
                  <w:rtl/>
                </w:rPr>
                <w:delText>חשמל</w:delText>
              </w:r>
              <w:r w:rsidRPr="00A743D8" w:rsidDel="00DE6623">
                <w:rPr>
                  <w:rFonts w:ascii="Arial" w:hAnsi="Arial" w:cs="Arial"/>
                  <w:color w:val="000000"/>
                  <w:sz w:val="20"/>
                  <w:szCs w:val="20"/>
                  <w:rtl/>
                </w:rPr>
                <w:delText xml:space="preserve"> </w:delText>
              </w:r>
              <w:r w:rsidRPr="00A743D8" w:rsidDel="00DE6623">
                <w:rPr>
                  <w:rFonts w:ascii="Arial" w:hAnsi="Arial" w:cs="Arial" w:hint="eastAsia"/>
                  <w:color w:val="000000"/>
                  <w:sz w:val="20"/>
                  <w:szCs w:val="20"/>
                  <w:rtl/>
                </w:rPr>
                <w:delText>להתפלת</w:delText>
              </w:r>
              <w:r w:rsidRPr="00A743D8" w:rsidDel="00DE6623">
                <w:rPr>
                  <w:rFonts w:ascii="Arial" w:hAnsi="Arial" w:cs="Arial"/>
                  <w:color w:val="000000"/>
                  <w:sz w:val="20"/>
                  <w:szCs w:val="20"/>
                  <w:rtl/>
                </w:rPr>
                <w:delText xml:space="preserve"> </w:delText>
              </w:r>
              <w:r w:rsidRPr="00A743D8" w:rsidDel="00DE6623">
                <w:rPr>
                  <w:rFonts w:ascii="Arial" w:hAnsi="Arial" w:cs="Arial" w:hint="eastAsia"/>
                  <w:color w:val="000000"/>
                  <w:sz w:val="20"/>
                  <w:szCs w:val="20"/>
                  <w:rtl/>
                </w:rPr>
                <w:delText>וטיהור</w:delText>
              </w:r>
              <w:r w:rsidRPr="00A743D8" w:rsidDel="00DE6623">
                <w:rPr>
                  <w:rFonts w:ascii="Arial" w:hAnsi="Arial" w:cs="Arial"/>
                  <w:color w:val="000000"/>
                  <w:sz w:val="20"/>
                  <w:szCs w:val="20"/>
                  <w:rtl/>
                </w:rPr>
                <w:delText xml:space="preserve"> </w:delText>
              </w:r>
              <w:r w:rsidRPr="00A743D8" w:rsidDel="00DE6623">
                <w:rPr>
                  <w:rFonts w:ascii="Arial" w:hAnsi="Arial" w:cs="Arial" w:hint="eastAsia"/>
                  <w:color w:val="000000"/>
                  <w:sz w:val="20"/>
                  <w:szCs w:val="20"/>
                  <w:rtl/>
                </w:rPr>
                <w:delText>מים</w:delText>
              </w:r>
              <w:r w:rsidRPr="00A743D8" w:rsidDel="00DE6623">
                <w:rPr>
                  <w:rFonts w:ascii="Arial" w:hAnsi="Arial" w:cs="Arial"/>
                  <w:color w:val="000000"/>
                  <w:sz w:val="20"/>
                  <w:szCs w:val="20"/>
                  <w:rtl/>
                </w:rPr>
                <w:delText>)</w:delText>
              </w:r>
            </w:del>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6DAC9" w14:textId="7E209CD7" w:rsidR="00FD2A03" w:rsidDel="00DE6623" w:rsidRDefault="00FD2A03">
            <w:pPr>
              <w:spacing w:line="360" w:lineRule="auto"/>
              <w:jc w:val="both"/>
              <w:rPr>
                <w:del w:id="3975" w:author="Yael Armon" w:date="2022-07-03T15:15:00Z"/>
                <w:rFonts w:ascii="Arial" w:hAnsi="Arial" w:cs="Arial"/>
                <w:color w:val="000000"/>
                <w:sz w:val="18"/>
                <w:szCs w:val="18"/>
                <w:rtl/>
              </w:rPr>
              <w:pPrChange w:id="3976" w:author="Yael Armon" w:date="2022-07-03T15:16:00Z">
                <w:pPr>
                  <w:spacing w:after="0" w:line="240" w:lineRule="auto"/>
                  <w:jc w:val="center"/>
                </w:pPr>
              </w:pPrChange>
            </w:pPr>
            <w:del w:id="3977" w:author="Yael Armon" w:date="2022-07-03T15:15:00Z">
              <w:r w:rsidDel="00DE6623">
                <w:rPr>
                  <w:rFonts w:ascii="Arial" w:hAnsi="Arial" w:cs="Arial"/>
                  <w:color w:val="000000"/>
                </w:rPr>
                <w:delText>1,230</w:delText>
              </w:r>
            </w:del>
          </w:p>
          <w:p w14:paraId="0AB4144F" w14:textId="2E494BB5" w:rsidR="00FD2A03" w:rsidRPr="00EB5998" w:rsidDel="00DE6623" w:rsidRDefault="00FD2A03">
            <w:pPr>
              <w:spacing w:line="360" w:lineRule="auto"/>
              <w:jc w:val="both"/>
              <w:rPr>
                <w:del w:id="3978" w:author="Yael Armon" w:date="2022-07-03T15:15:00Z"/>
                <w:rFonts w:ascii="Arial" w:eastAsia="Times New Roman" w:hAnsi="Arial" w:cs="Arial"/>
                <w:color w:val="000000"/>
                <w:rtl/>
              </w:rPr>
              <w:pPrChange w:id="3979" w:author="Yael Armon" w:date="2022-07-03T15:16:00Z">
                <w:pPr>
                  <w:spacing w:after="0" w:line="240" w:lineRule="auto"/>
                  <w:jc w:val="center"/>
                </w:pPr>
              </w:pPrChange>
            </w:pPr>
            <w:del w:id="3980" w:author="Yael Armon" w:date="2022-07-03T15:15:00Z">
              <w:r w:rsidRPr="00410231" w:rsidDel="00DE6623">
                <w:rPr>
                  <w:rFonts w:ascii="Arial" w:hAnsi="Arial" w:cs="Arial" w:hint="cs"/>
                  <w:color w:val="000000"/>
                  <w:sz w:val="20"/>
                  <w:szCs w:val="20"/>
                  <w:rtl/>
                </w:rPr>
                <w:delText>מיליוני קוט"ש</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397BD286" w14:textId="4FA6DB1B" w:rsidR="00FD2A03" w:rsidRPr="00C260DC" w:rsidDel="00DE6623" w:rsidRDefault="00FD2A03">
            <w:pPr>
              <w:spacing w:line="360" w:lineRule="auto"/>
              <w:jc w:val="both"/>
              <w:rPr>
                <w:del w:id="3981" w:author="Yael Armon" w:date="2022-07-03T15:15:00Z"/>
                <w:rFonts w:ascii="Arial" w:eastAsia="Times New Roman" w:hAnsi="Arial" w:cs="Arial"/>
                <w:color w:val="000000"/>
              </w:rPr>
              <w:pPrChange w:id="3982" w:author="Yael Armon" w:date="2022-07-03T15:16:00Z">
                <w:pPr>
                  <w:bidi w:val="0"/>
                  <w:spacing w:after="0" w:line="240" w:lineRule="auto"/>
                  <w:jc w:val="center"/>
                </w:pPr>
              </w:pPrChange>
            </w:pPr>
            <w:del w:id="3983" w:author="Yael Armon" w:date="2022-07-03T15:15:00Z">
              <w:r w:rsidRPr="008467A6" w:rsidDel="00DE6623">
                <w:rPr>
                  <w:rFonts w:ascii="Arial" w:eastAsia="Calibri" w:hAnsi="Arial"/>
                  <w:color w:val="000000"/>
                  <w:kern w:val="24"/>
                  <w:rtl/>
                </w:rPr>
                <w:delText>0.2</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5E481E84" w14:textId="4F3086DB" w:rsidR="00FD2A03" w:rsidRPr="00BA3E9A" w:rsidDel="00DE6623" w:rsidRDefault="00FD2A03">
            <w:pPr>
              <w:spacing w:line="360" w:lineRule="auto"/>
              <w:jc w:val="both"/>
              <w:rPr>
                <w:del w:id="3984" w:author="Yael Armon" w:date="2022-07-03T15:15:00Z"/>
                <w:rFonts w:ascii="Arial" w:hAnsi="Arial" w:cs="Arial"/>
                <w:b/>
                <w:bCs/>
                <w:color w:val="000000"/>
                <w:rtl/>
              </w:rPr>
              <w:pPrChange w:id="3985" w:author="Yael Armon" w:date="2022-07-03T15:16:00Z">
                <w:pPr>
                  <w:bidi w:val="0"/>
                  <w:spacing w:after="0" w:line="240" w:lineRule="auto"/>
                  <w:jc w:val="center"/>
                </w:pPr>
              </w:pPrChange>
            </w:pPr>
          </w:p>
        </w:tc>
        <w:tc>
          <w:tcPr>
            <w:tcW w:w="1509" w:type="dxa"/>
            <w:tcBorders>
              <w:top w:val="single" w:sz="4" w:space="0" w:color="auto"/>
              <w:left w:val="single" w:sz="4" w:space="0" w:color="auto"/>
              <w:bottom w:val="single" w:sz="4" w:space="0" w:color="auto"/>
              <w:right w:val="single" w:sz="4" w:space="0" w:color="auto"/>
            </w:tcBorders>
            <w:vAlign w:val="center"/>
          </w:tcPr>
          <w:p w14:paraId="0FC7A4DE" w14:textId="13B2568E" w:rsidR="00FD2A03" w:rsidRPr="00C260DC" w:rsidDel="00DE6623" w:rsidRDefault="00FD2A03">
            <w:pPr>
              <w:spacing w:line="360" w:lineRule="auto"/>
              <w:jc w:val="both"/>
              <w:rPr>
                <w:del w:id="3986" w:author="Yael Armon" w:date="2022-07-03T15:15:00Z"/>
                <w:rFonts w:ascii="Arial" w:hAnsi="Arial" w:cs="Arial"/>
                <w:b/>
                <w:bCs/>
                <w:color w:val="000000"/>
                <w:rtl/>
              </w:rPr>
              <w:pPrChange w:id="3987" w:author="Yael Armon" w:date="2022-07-03T15:16:00Z">
                <w:pPr>
                  <w:bidi w:val="0"/>
                  <w:spacing w:after="0" w:line="240" w:lineRule="auto"/>
                  <w:jc w:val="center"/>
                </w:pPr>
              </w:pPrChange>
            </w:pPr>
          </w:p>
        </w:tc>
      </w:tr>
      <w:tr w:rsidR="00FD2A03" w:rsidRPr="00EB5998" w:rsidDel="00DE6623" w14:paraId="5CAB9DAF" w14:textId="561F6828" w:rsidTr="00475BBF">
        <w:trPr>
          <w:trHeight w:val="281"/>
          <w:jc w:val="center"/>
          <w:del w:id="3988"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C87D6" w14:textId="083EC2E4" w:rsidR="00FD2A03" w:rsidRPr="00EB5998" w:rsidDel="00DE6623" w:rsidRDefault="00FD2A03">
            <w:pPr>
              <w:spacing w:line="360" w:lineRule="auto"/>
              <w:jc w:val="both"/>
              <w:rPr>
                <w:del w:id="3989" w:author="Yael Armon" w:date="2022-07-03T15:15:00Z"/>
                <w:rFonts w:ascii="Arial" w:eastAsia="Times New Roman" w:hAnsi="Arial" w:cs="Arial"/>
                <w:color w:val="000000"/>
              </w:rPr>
              <w:pPrChange w:id="3990" w:author="Yael Armon" w:date="2022-07-03T15:16:00Z">
                <w:pPr>
                  <w:spacing w:after="0" w:line="240" w:lineRule="auto"/>
                  <w:jc w:val="center"/>
                </w:pPr>
              </w:pPrChange>
            </w:pPr>
            <w:del w:id="3991" w:author="Yael Armon" w:date="2022-07-03T15:15:00Z">
              <w:r w:rsidDel="00DE6623">
                <w:rPr>
                  <w:rFonts w:ascii="Arial" w:hAnsi="Arial" w:cs="Arial"/>
                  <w:color w:val="000000"/>
                  <w:rtl/>
                </w:rPr>
                <w:delText>פליטות מן החי</w:delText>
              </w:r>
            </w:del>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4094F" w14:textId="1D51D134" w:rsidR="00FD2A03" w:rsidRPr="00EB5998" w:rsidDel="00DE6623" w:rsidRDefault="00FD2A03">
            <w:pPr>
              <w:spacing w:line="360" w:lineRule="auto"/>
              <w:jc w:val="both"/>
              <w:rPr>
                <w:del w:id="3992" w:author="Yael Armon" w:date="2022-07-03T15:15:00Z"/>
                <w:rFonts w:ascii="Arial" w:eastAsia="Times New Roman" w:hAnsi="Arial" w:cs="Arial"/>
                <w:color w:val="000000"/>
              </w:rPr>
              <w:pPrChange w:id="3993" w:author="Yael Armon" w:date="2022-07-03T15:16:00Z">
                <w:pPr>
                  <w:spacing w:after="0" w:line="240" w:lineRule="auto"/>
                  <w:jc w:val="center"/>
                </w:pPr>
              </w:pPrChange>
            </w:pPr>
            <w:del w:id="3994" w:author="Yael Armon" w:date="2022-07-03T15:15:00Z">
              <w:r w:rsidDel="00DE6623">
                <w:rPr>
                  <w:rFonts w:ascii="Arial" w:eastAsia="Times New Roman" w:hAnsi="Arial" w:cs="Arial" w:hint="cs"/>
                  <w:color w:val="000000"/>
                  <w:rtl/>
                </w:rPr>
                <w:delText>3,000</w:delText>
              </w:r>
              <w:r w:rsidDel="00DE6623">
                <w:rPr>
                  <w:rFonts w:ascii="Arial" w:eastAsia="Times New Roman" w:hAnsi="Arial" w:cs="Arial"/>
                  <w:color w:val="000000"/>
                  <w:rtl/>
                </w:rPr>
                <w:br/>
              </w:r>
              <w:r w:rsidDel="00DE6623">
                <w:rPr>
                  <w:rFonts w:ascii="Arial" w:eastAsia="Times New Roman" w:hAnsi="Arial" w:cs="Arial" w:hint="cs"/>
                  <w:color w:val="000000"/>
                  <w:sz w:val="20"/>
                  <w:szCs w:val="20"/>
                  <w:rtl/>
                </w:rPr>
                <w:delText>טונות</w:delText>
              </w:r>
              <w:r w:rsidRPr="00410231" w:rsidDel="00DE6623">
                <w:rPr>
                  <w:rFonts w:ascii="Arial" w:eastAsia="Times New Roman" w:hAnsi="Arial" w:cs="Arial" w:hint="cs"/>
                  <w:color w:val="000000"/>
                  <w:sz w:val="20"/>
                  <w:szCs w:val="20"/>
                  <w:rtl/>
                </w:rPr>
                <w:delText xml:space="preserve"> אמוניה</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3C86238B" w14:textId="7D43869B" w:rsidR="00FD2A03" w:rsidRPr="00C260DC" w:rsidDel="00DE6623" w:rsidRDefault="00FD2A03">
            <w:pPr>
              <w:spacing w:line="360" w:lineRule="auto"/>
              <w:jc w:val="both"/>
              <w:rPr>
                <w:del w:id="3995" w:author="Yael Armon" w:date="2022-07-03T15:15:00Z"/>
                <w:rFonts w:ascii="Arial" w:eastAsia="Times New Roman" w:hAnsi="Arial" w:cs="Arial"/>
                <w:color w:val="000000" w:themeColor="text1"/>
              </w:rPr>
              <w:pPrChange w:id="3996" w:author="Yael Armon" w:date="2022-07-03T15:16:00Z">
                <w:pPr>
                  <w:bidi w:val="0"/>
                  <w:spacing w:after="0" w:line="240" w:lineRule="auto"/>
                  <w:jc w:val="center"/>
                </w:pPr>
              </w:pPrChange>
            </w:pPr>
            <w:del w:id="3997" w:author="Yael Armon" w:date="2022-07-03T15:15:00Z">
              <w:r w:rsidRPr="008467A6" w:rsidDel="00DE6623">
                <w:rPr>
                  <w:rFonts w:ascii="Arial" w:eastAsia="Calibri" w:hAnsi="Arial" w:cs="Arial"/>
                  <w:color w:val="000000"/>
                  <w:kern w:val="24"/>
                  <w:rtl/>
                </w:rPr>
                <w:delText>0.</w:delText>
              </w:r>
              <w:r w:rsidDel="00DE6623">
                <w:rPr>
                  <w:rFonts w:ascii="Arial" w:eastAsia="Calibri" w:hAnsi="Arial" w:cs="Arial" w:hint="cs"/>
                  <w:color w:val="000000"/>
                  <w:kern w:val="24"/>
                  <w:rtl/>
                </w:rPr>
                <w:delText>3</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010E717A" w14:textId="228FDF39" w:rsidR="00FD2A03" w:rsidRPr="00C260DC" w:rsidDel="00DE6623" w:rsidRDefault="00FD2A03">
            <w:pPr>
              <w:spacing w:line="360" w:lineRule="auto"/>
              <w:jc w:val="both"/>
              <w:rPr>
                <w:del w:id="3998" w:author="Yael Armon" w:date="2022-07-03T15:15:00Z"/>
                <w:rFonts w:ascii="Arial" w:hAnsi="Arial" w:cs="Arial"/>
                <w:b/>
                <w:bCs/>
                <w:color w:val="000000"/>
                <w:rtl/>
              </w:rPr>
              <w:pPrChange w:id="3999" w:author="Yael Armon" w:date="2022-07-03T15:16:00Z">
                <w:pPr>
                  <w:bidi w:val="0"/>
                  <w:spacing w:after="0" w:line="240" w:lineRule="auto"/>
                  <w:jc w:val="center"/>
                </w:pPr>
              </w:pPrChange>
            </w:pPr>
          </w:p>
        </w:tc>
        <w:tc>
          <w:tcPr>
            <w:tcW w:w="1509" w:type="dxa"/>
            <w:tcBorders>
              <w:top w:val="single" w:sz="4" w:space="0" w:color="auto"/>
              <w:left w:val="single" w:sz="4" w:space="0" w:color="auto"/>
              <w:bottom w:val="single" w:sz="4" w:space="0" w:color="auto"/>
              <w:right w:val="single" w:sz="4" w:space="0" w:color="auto"/>
            </w:tcBorders>
            <w:vAlign w:val="center"/>
          </w:tcPr>
          <w:p w14:paraId="222410F7" w14:textId="04734B61" w:rsidR="00FD2A03" w:rsidRPr="00BA3E9A" w:rsidDel="00DE6623" w:rsidRDefault="00FD2A03">
            <w:pPr>
              <w:spacing w:line="360" w:lineRule="auto"/>
              <w:jc w:val="both"/>
              <w:rPr>
                <w:del w:id="4000" w:author="Yael Armon" w:date="2022-07-03T15:15:00Z"/>
                <w:rFonts w:ascii="Arial" w:hAnsi="Arial" w:cs="Arial"/>
                <w:b/>
                <w:bCs/>
                <w:color w:val="000000"/>
                <w:rtl/>
              </w:rPr>
              <w:pPrChange w:id="4001" w:author="Yael Armon" w:date="2022-07-03T15:16:00Z">
                <w:pPr>
                  <w:bidi w:val="0"/>
                  <w:spacing w:after="0" w:line="240" w:lineRule="auto"/>
                  <w:jc w:val="center"/>
                </w:pPr>
              </w:pPrChange>
            </w:pPr>
          </w:p>
        </w:tc>
      </w:tr>
      <w:tr w:rsidR="00FD2A03" w:rsidRPr="00EB5998" w:rsidDel="00DE6623" w14:paraId="19585AF1" w14:textId="67758A28" w:rsidTr="00475BBF">
        <w:trPr>
          <w:trHeight w:val="281"/>
          <w:jc w:val="center"/>
          <w:del w:id="4002"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D32A1" w14:textId="4C78D940" w:rsidR="00FD2A03" w:rsidRPr="00EB5998" w:rsidDel="00DE6623" w:rsidRDefault="00FD2A03">
            <w:pPr>
              <w:spacing w:line="360" w:lineRule="auto"/>
              <w:jc w:val="both"/>
              <w:rPr>
                <w:del w:id="4003" w:author="Yael Armon" w:date="2022-07-03T15:15:00Z"/>
                <w:rFonts w:ascii="Arial" w:eastAsia="Times New Roman" w:hAnsi="Arial" w:cs="Arial"/>
                <w:color w:val="000000"/>
                <w:rtl/>
              </w:rPr>
              <w:pPrChange w:id="4004" w:author="Yael Armon" w:date="2022-07-03T15:16:00Z">
                <w:pPr>
                  <w:spacing w:after="0" w:line="240" w:lineRule="auto"/>
                  <w:jc w:val="center"/>
                </w:pPr>
              </w:pPrChange>
            </w:pPr>
            <w:del w:id="4005" w:author="Yael Armon" w:date="2022-07-03T15:15:00Z">
              <w:r w:rsidDel="00DE6623">
                <w:rPr>
                  <w:rFonts w:ascii="Arial" w:hAnsi="Arial" w:cs="Arial" w:hint="cs"/>
                  <w:color w:val="000000"/>
                  <w:rtl/>
                </w:rPr>
                <w:delText xml:space="preserve">שריפת </w:delText>
              </w:r>
              <w:r w:rsidDel="00DE6623">
                <w:rPr>
                  <w:rFonts w:ascii="Arial" w:hAnsi="Arial" w:cs="Arial"/>
                  <w:color w:val="000000"/>
                  <w:rtl/>
                </w:rPr>
                <w:delText>דלקים</w:delText>
              </w:r>
            </w:del>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C29CC" w14:textId="747BAAD7" w:rsidR="00FD2A03" w:rsidDel="00DE6623" w:rsidRDefault="00FD2A03">
            <w:pPr>
              <w:spacing w:line="360" w:lineRule="auto"/>
              <w:jc w:val="both"/>
              <w:rPr>
                <w:del w:id="4006" w:author="Yael Armon" w:date="2022-07-03T15:15:00Z"/>
                <w:rFonts w:ascii="Arial" w:hAnsi="Arial" w:cs="Arial"/>
                <w:color w:val="000000"/>
              </w:rPr>
              <w:pPrChange w:id="4007" w:author="Yael Armon" w:date="2022-07-03T15:16:00Z">
                <w:pPr>
                  <w:spacing w:after="0" w:line="240" w:lineRule="auto"/>
                  <w:jc w:val="center"/>
                </w:pPr>
              </w:pPrChange>
            </w:pPr>
            <w:del w:id="4008" w:author="Yael Armon" w:date="2022-07-03T15:15:00Z">
              <w:r w:rsidDel="00DE6623">
                <w:rPr>
                  <w:rFonts w:ascii="Arial" w:hAnsi="Arial" w:cs="Arial"/>
                  <w:color w:val="000000"/>
                </w:rPr>
                <w:delText>70</w:delText>
              </w:r>
            </w:del>
          </w:p>
          <w:p w14:paraId="107C52C0" w14:textId="7D22B147" w:rsidR="00FD2A03" w:rsidRPr="00EB5998" w:rsidDel="00DE6623" w:rsidRDefault="00FD2A03">
            <w:pPr>
              <w:spacing w:line="360" w:lineRule="auto"/>
              <w:jc w:val="both"/>
              <w:rPr>
                <w:del w:id="4009" w:author="Yael Armon" w:date="2022-07-03T15:15:00Z"/>
                <w:rFonts w:ascii="Arial" w:eastAsia="Times New Roman" w:hAnsi="Arial" w:cs="Arial"/>
                <w:color w:val="000000"/>
                <w:rtl/>
              </w:rPr>
              <w:pPrChange w:id="4010" w:author="Yael Armon" w:date="2022-07-03T15:16:00Z">
                <w:pPr>
                  <w:spacing w:after="0" w:line="240" w:lineRule="auto"/>
                  <w:jc w:val="center"/>
                </w:pPr>
              </w:pPrChange>
            </w:pPr>
            <w:del w:id="4011" w:author="Yael Armon" w:date="2022-07-03T15:15:00Z">
              <w:r w:rsidRPr="00410231" w:rsidDel="00DE6623">
                <w:rPr>
                  <w:rFonts w:ascii="Arial" w:hAnsi="Arial" w:cs="Arial" w:hint="cs"/>
                  <w:color w:val="000000"/>
                  <w:sz w:val="20"/>
                  <w:szCs w:val="20"/>
                  <w:rtl/>
                </w:rPr>
                <w:delText xml:space="preserve">אלפי </w:delText>
              </w:r>
              <w:r w:rsidDel="00DE6623">
                <w:rPr>
                  <w:rFonts w:ascii="Arial" w:hAnsi="Arial" w:cs="Arial" w:hint="cs"/>
                  <w:color w:val="000000"/>
                  <w:sz w:val="20"/>
                  <w:szCs w:val="20"/>
                  <w:rtl/>
                </w:rPr>
                <w:delText>טונות</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0C7F48D9" w14:textId="6049FF5E" w:rsidR="00FD2A03" w:rsidRPr="00C260DC" w:rsidDel="00DE6623" w:rsidRDefault="00FD2A03">
            <w:pPr>
              <w:spacing w:line="360" w:lineRule="auto"/>
              <w:jc w:val="both"/>
              <w:rPr>
                <w:del w:id="4012" w:author="Yael Armon" w:date="2022-07-03T15:15:00Z"/>
                <w:rFonts w:ascii="Arial" w:eastAsia="Times New Roman" w:hAnsi="Arial" w:cs="Arial"/>
                <w:color w:val="000000" w:themeColor="text1"/>
              </w:rPr>
              <w:pPrChange w:id="4013" w:author="Yael Armon" w:date="2022-07-03T15:16:00Z">
                <w:pPr>
                  <w:bidi w:val="0"/>
                  <w:spacing w:after="0" w:line="240" w:lineRule="auto"/>
                  <w:jc w:val="center"/>
                </w:pPr>
              </w:pPrChange>
            </w:pPr>
            <w:del w:id="4014" w:author="Yael Armon" w:date="2022-07-03T15:15:00Z">
              <w:r w:rsidRPr="008467A6" w:rsidDel="00DE6623">
                <w:rPr>
                  <w:rFonts w:ascii="Arial" w:eastAsia="Calibri" w:hAnsi="Arial" w:cs="Arial"/>
                  <w:color w:val="000000"/>
                  <w:kern w:val="24"/>
                  <w:rtl/>
                </w:rPr>
                <w:delText>0.1</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0A1A700C" w14:textId="11D691DE" w:rsidR="00FD2A03" w:rsidRPr="00BA3E9A" w:rsidDel="00DE6623" w:rsidRDefault="00FD2A03">
            <w:pPr>
              <w:spacing w:line="360" w:lineRule="auto"/>
              <w:jc w:val="both"/>
              <w:rPr>
                <w:del w:id="4015" w:author="Yael Armon" w:date="2022-07-03T15:15:00Z"/>
                <w:rFonts w:ascii="Arial" w:hAnsi="Arial" w:cs="Arial"/>
                <w:b/>
                <w:bCs/>
                <w:color w:val="000000"/>
                <w:rtl/>
              </w:rPr>
              <w:pPrChange w:id="4016" w:author="Yael Armon" w:date="2022-07-03T15:16:00Z">
                <w:pPr>
                  <w:bidi w:val="0"/>
                  <w:spacing w:after="0" w:line="240" w:lineRule="auto"/>
                  <w:jc w:val="center"/>
                </w:pPr>
              </w:pPrChange>
            </w:pPr>
          </w:p>
        </w:tc>
        <w:tc>
          <w:tcPr>
            <w:tcW w:w="1509" w:type="dxa"/>
            <w:tcBorders>
              <w:top w:val="single" w:sz="4" w:space="0" w:color="auto"/>
              <w:left w:val="single" w:sz="4" w:space="0" w:color="auto"/>
              <w:bottom w:val="single" w:sz="4" w:space="0" w:color="auto"/>
              <w:right w:val="single" w:sz="4" w:space="0" w:color="auto"/>
            </w:tcBorders>
            <w:vAlign w:val="center"/>
          </w:tcPr>
          <w:p w14:paraId="33492D37" w14:textId="6FA6A785" w:rsidR="00FD2A03" w:rsidRPr="00C260DC" w:rsidDel="00DE6623" w:rsidRDefault="00FD2A03">
            <w:pPr>
              <w:spacing w:line="360" w:lineRule="auto"/>
              <w:jc w:val="both"/>
              <w:rPr>
                <w:del w:id="4017" w:author="Yael Armon" w:date="2022-07-03T15:15:00Z"/>
                <w:rFonts w:ascii="Arial" w:hAnsi="Arial" w:cs="Arial"/>
                <w:b/>
                <w:bCs/>
                <w:color w:val="000000"/>
                <w:rtl/>
              </w:rPr>
              <w:pPrChange w:id="4018" w:author="Yael Armon" w:date="2022-07-03T15:16:00Z">
                <w:pPr>
                  <w:bidi w:val="0"/>
                  <w:spacing w:after="0" w:line="240" w:lineRule="auto"/>
                  <w:jc w:val="center"/>
                </w:pPr>
              </w:pPrChange>
            </w:pPr>
          </w:p>
        </w:tc>
      </w:tr>
      <w:tr w:rsidR="00FD2A03" w:rsidRPr="00EB5998" w:rsidDel="00DE6623" w14:paraId="15DBCFDC" w14:textId="4A41B0F3" w:rsidTr="00475BBF">
        <w:trPr>
          <w:trHeight w:val="281"/>
          <w:jc w:val="center"/>
          <w:del w:id="4019"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59FB9" w14:textId="385F3B75" w:rsidR="00FD2A03" w:rsidRPr="00EB5998" w:rsidDel="00DE6623" w:rsidRDefault="00FD2A03">
            <w:pPr>
              <w:spacing w:line="360" w:lineRule="auto"/>
              <w:jc w:val="both"/>
              <w:rPr>
                <w:del w:id="4020" w:author="Yael Armon" w:date="2022-07-03T15:15:00Z"/>
                <w:rFonts w:ascii="Arial" w:eastAsia="Times New Roman" w:hAnsi="Arial" w:cs="Arial"/>
                <w:color w:val="000000"/>
                <w:rtl/>
              </w:rPr>
              <w:pPrChange w:id="4021" w:author="Yael Armon" w:date="2022-07-03T15:16:00Z">
                <w:pPr>
                  <w:spacing w:after="0" w:line="240" w:lineRule="auto"/>
                  <w:jc w:val="center"/>
                </w:pPr>
              </w:pPrChange>
            </w:pPr>
            <w:del w:id="4022" w:author="Yael Armon" w:date="2022-07-03T15:15:00Z">
              <w:r w:rsidDel="00DE6623">
                <w:rPr>
                  <w:rFonts w:ascii="Arial" w:hAnsi="Arial" w:cs="Arial"/>
                  <w:color w:val="000000"/>
                  <w:rtl/>
                </w:rPr>
                <w:delText>מים</w:delText>
              </w:r>
            </w:del>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D63B0" w14:textId="2DCD344D" w:rsidR="00FD2A03" w:rsidRPr="00410231" w:rsidDel="00DE6623" w:rsidRDefault="00FD2A03">
            <w:pPr>
              <w:spacing w:line="360" w:lineRule="auto"/>
              <w:jc w:val="both"/>
              <w:rPr>
                <w:del w:id="4023" w:author="Yael Armon" w:date="2022-07-03T15:15:00Z"/>
                <w:rFonts w:ascii="Arial" w:eastAsia="Times New Roman" w:hAnsi="Arial" w:cs="Arial"/>
                <w:color w:val="000000"/>
                <w:rtl/>
              </w:rPr>
              <w:pPrChange w:id="4024" w:author="Yael Armon" w:date="2022-07-03T15:16:00Z">
                <w:pPr>
                  <w:spacing w:after="0" w:line="240" w:lineRule="auto"/>
                  <w:jc w:val="center"/>
                </w:pPr>
              </w:pPrChange>
            </w:pPr>
            <w:del w:id="4025" w:author="Yael Armon" w:date="2022-07-03T15:15:00Z">
              <w:r w:rsidDel="00DE6623">
                <w:rPr>
                  <w:rFonts w:ascii="Calibri" w:eastAsia="Calibri" w:hAnsi="Calibri" w:cs="Arial" w:hint="cs"/>
                  <w:kern w:val="24"/>
                  <w:rtl/>
                </w:rPr>
                <w:delText>180</w:delText>
              </w:r>
              <w:r w:rsidDel="00DE6623">
                <w:rPr>
                  <w:rFonts w:ascii="Calibri" w:eastAsia="Calibri" w:hAnsi="Calibri" w:cs="Arial"/>
                  <w:kern w:val="24"/>
                  <w:rtl/>
                </w:rPr>
                <w:delText xml:space="preserve"> מיליו</w:delText>
              </w:r>
              <w:r w:rsidDel="00DE6623">
                <w:rPr>
                  <w:rFonts w:ascii="Calibri" w:eastAsia="Calibri" w:hAnsi="Calibri" w:cs="Arial" w:hint="cs"/>
                  <w:kern w:val="24"/>
                  <w:rtl/>
                </w:rPr>
                <w:delText>ן</w:delText>
              </w:r>
              <w:r w:rsidRPr="009E65DD" w:rsidDel="00DE6623">
                <w:rPr>
                  <w:rFonts w:ascii="Calibri" w:eastAsia="Calibri" w:hAnsi="Calibri" w:cs="Arial"/>
                  <w:kern w:val="24"/>
                  <w:rtl/>
                </w:rPr>
                <w:delText xml:space="preserve"> מ"ק מים שפירים</w:delText>
              </w:r>
              <w:r w:rsidDel="00DE6623">
                <w:rPr>
                  <w:rFonts w:ascii="Calibri" w:eastAsia="Calibri" w:hAnsi="Calibri" w:cs="Arial" w:hint="cs"/>
                  <w:kern w:val="24"/>
                  <w:rtl/>
                </w:rPr>
                <w:delText>;</w:delText>
              </w:r>
              <w:r w:rsidDel="00DE6623">
                <w:rPr>
                  <w:rFonts w:ascii="Calibri" w:eastAsia="Calibri" w:hAnsi="Calibri" w:cs="Arial" w:hint="cs"/>
                  <w:kern w:val="24"/>
                </w:rPr>
                <w:delText xml:space="preserve"> </w:delText>
              </w:r>
              <w:r w:rsidDel="00DE6623">
                <w:rPr>
                  <w:rFonts w:ascii="Calibri" w:eastAsia="Calibri" w:hAnsi="Calibri" w:cs="Arial" w:hint="cs"/>
                  <w:kern w:val="24"/>
                  <w:rtl/>
                </w:rPr>
                <w:delText>210</w:delText>
              </w:r>
              <w:r w:rsidDel="00DE6623">
                <w:rPr>
                  <w:rFonts w:ascii="Calibri" w:eastAsia="Calibri" w:hAnsi="Calibri" w:cs="Arial"/>
                  <w:kern w:val="24"/>
                  <w:rtl/>
                </w:rPr>
                <w:delText xml:space="preserve"> מיליו</w:delText>
              </w:r>
              <w:r w:rsidDel="00DE6623">
                <w:rPr>
                  <w:rFonts w:ascii="Calibri" w:eastAsia="Calibri" w:hAnsi="Calibri" w:cs="Arial" w:hint="cs"/>
                  <w:kern w:val="24"/>
                  <w:rtl/>
                </w:rPr>
                <w:delText xml:space="preserve">ן </w:delText>
              </w:r>
              <w:r w:rsidRPr="009E65DD" w:rsidDel="00DE6623">
                <w:rPr>
                  <w:rFonts w:ascii="Calibri" w:eastAsia="Calibri" w:hAnsi="Calibri" w:cs="Arial"/>
                  <w:kern w:val="24"/>
                  <w:rtl/>
                </w:rPr>
                <w:delText>מ"ק מי קולחין</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7F160491" w14:textId="50842788" w:rsidR="00FD2A03" w:rsidDel="00DE6623" w:rsidRDefault="00FD2A03">
            <w:pPr>
              <w:spacing w:line="360" w:lineRule="auto"/>
              <w:jc w:val="both"/>
              <w:rPr>
                <w:del w:id="4026" w:author="Yael Armon" w:date="2022-07-03T15:15:00Z"/>
                <w:rFonts w:ascii="Calibri" w:eastAsia="Calibri" w:hAnsi="Calibri" w:cs="Arial"/>
                <w:color w:val="000000" w:themeColor="text1"/>
                <w:kern w:val="24"/>
              </w:rPr>
              <w:pPrChange w:id="4027" w:author="Yael Armon" w:date="2022-07-03T15:16:00Z">
                <w:pPr>
                  <w:bidi w:val="0"/>
                  <w:spacing w:after="0" w:line="240" w:lineRule="auto"/>
                  <w:jc w:val="center"/>
                </w:pPr>
              </w:pPrChange>
            </w:pPr>
            <w:del w:id="4028" w:author="Yael Armon" w:date="2022-07-03T15:15:00Z">
              <w:r w:rsidDel="00DE6623">
                <w:rPr>
                  <w:rFonts w:ascii="Arial" w:eastAsia="Calibri" w:hAnsi="Arial" w:cs="Arial"/>
                  <w:color w:val="000000"/>
                  <w:kern w:val="24"/>
                </w:rPr>
                <w:delText>0.1</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0ABA2045" w14:textId="78ED65A5" w:rsidR="00FD2A03" w:rsidRPr="00C260DC" w:rsidDel="00DE6623" w:rsidRDefault="00FD2A03">
            <w:pPr>
              <w:spacing w:line="360" w:lineRule="auto"/>
              <w:jc w:val="both"/>
              <w:rPr>
                <w:del w:id="4029" w:author="Yael Armon" w:date="2022-07-03T15:15:00Z"/>
                <w:rFonts w:ascii="Arial" w:hAnsi="Arial" w:cs="Arial"/>
                <w:b/>
                <w:bCs/>
                <w:color w:val="000000"/>
                <w:rtl/>
              </w:rPr>
              <w:pPrChange w:id="4030" w:author="Yael Armon" w:date="2022-07-03T15:16:00Z">
                <w:pPr>
                  <w:bidi w:val="0"/>
                  <w:spacing w:after="0" w:line="240" w:lineRule="auto"/>
                  <w:jc w:val="center"/>
                </w:pPr>
              </w:pPrChange>
            </w:pPr>
          </w:p>
        </w:tc>
        <w:tc>
          <w:tcPr>
            <w:tcW w:w="1509" w:type="dxa"/>
            <w:tcBorders>
              <w:top w:val="single" w:sz="4" w:space="0" w:color="auto"/>
              <w:left w:val="single" w:sz="4" w:space="0" w:color="auto"/>
              <w:bottom w:val="single" w:sz="4" w:space="0" w:color="auto"/>
              <w:right w:val="single" w:sz="4" w:space="0" w:color="auto"/>
            </w:tcBorders>
            <w:vAlign w:val="center"/>
          </w:tcPr>
          <w:p w14:paraId="2174B8A1" w14:textId="1E84085E" w:rsidR="00FD2A03" w:rsidRPr="00C260DC" w:rsidDel="00DE6623" w:rsidRDefault="00FD2A03">
            <w:pPr>
              <w:spacing w:line="360" w:lineRule="auto"/>
              <w:jc w:val="both"/>
              <w:rPr>
                <w:del w:id="4031" w:author="Yael Armon" w:date="2022-07-03T15:15:00Z"/>
                <w:rFonts w:ascii="Arial" w:hAnsi="Arial" w:cs="Arial"/>
                <w:b/>
                <w:bCs/>
                <w:color w:val="000000"/>
                <w:rtl/>
              </w:rPr>
              <w:pPrChange w:id="4032" w:author="Yael Armon" w:date="2022-07-03T15:16:00Z">
                <w:pPr>
                  <w:bidi w:val="0"/>
                  <w:spacing w:after="0" w:line="240" w:lineRule="auto"/>
                  <w:jc w:val="center"/>
                </w:pPr>
              </w:pPrChange>
            </w:pPr>
            <w:del w:id="4033" w:author="Yael Armon" w:date="2022-07-03T15:15:00Z">
              <w:r w:rsidDel="00DE6623">
                <w:rPr>
                  <w:rFonts w:ascii="Calibri" w:eastAsia="Calibri" w:hAnsi="Calibri" w:cs="Arial" w:hint="cs"/>
                  <w:color w:val="000000" w:themeColor="text1"/>
                  <w:kern w:val="24"/>
                  <w:rtl/>
                </w:rPr>
                <w:delText>0.6</w:delText>
              </w:r>
            </w:del>
          </w:p>
        </w:tc>
      </w:tr>
      <w:tr w:rsidR="00FD2A03" w:rsidRPr="00EB5998" w:rsidDel="00DE6623" w14:paraId="6BDB0FD5" w14:textId="6700AB80" w:rsidTr="00475BBF">
        <w:trPr>
          <w:trHeight w:val="281"/>
          <w:jc w:val="center"/>
          <w:del w:id="4034"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1D675" w14:textId="656BE1E6" w:rsidR="00FD2A03" w:rsidRPr="00EB5998" w:rsidDel="00DE6623" w:rsidRDefault="00FD2A03">
            <w:pPr>
              <w:spacing w:line="360" w:lineRule="auto"/>
              <w:jc w:val="both"/>
              <w:rPr>
                <w:del w:id="4035" w:author="Yael Armon" w:date="2022-07-03T15:15:00Z"/>
                <w:rFonts w:ascii="Arial" w:eastAsia="Times New Roman" w:hAnsi="Arial" w:cs="Arial"/>
                <w:color w:val="000000"/>
                <w:rtl/>
              </w:rPr>
              <w:pPrChange w:id="4036" w:author="Yael Armon" w:date="2022-07-03T15:16:00Z">
                <w:pPr>
                  <w:spacing w:after="0" w:line="240" w:lineRule="auto"/>
                  <w:jc w:val="center"/>
                </w:pPr>
              </w:pPrChange>
            </w:pPr>
            <w:del w:id="4037" w:author="Yael Armon" w:date="2022-07-03T15:15:00Z">
              <w:r w:rsidDel="00DE6623">
                <w:rPr>
                  <w:rFonts w:ascii="Arial" w:hAnsi="Arial" w:cs="Arial" w:hint="cs"/>
                  <w:color w:val="000000"/>
                  <w:rtl/>
                </w:rPr>
                <w:delText>שימוש ב</w:delText>
              </w:r>
              <w:r w:rsidDel="00DE6623">
                <w:rPr>
                  <w:rFonts w:ascii="Arial" w:hAnsi="Arial" w:cs="Arial"/>
                  <w:color w:val="000000"/>
                  <w:rtl/>
                </w:rPr>
                <w:delText>דשנים</w:delText>
              </w:r>
            </w:del>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D0E70" w14:textId="29C68BF9" w:rsidR="00FD2A03" w:rsidDel="00DE6623" w:rsidRDefault="00FD2A03">
            <w:pPr>
              <w:spacing w:line="360" w:lineRule="auto"/>
              <w:jc w:val="both"/>
              <w:rPr>
                <w:del w:id="4038" w:author="Yael Armon" w:date="2022-07-03T15:15:00Z"/>
                <w:rFonts w:ascii="Arial" w:eastAsia="Times New Roman" w:hAnsi="Arial" w:cs="Arial"/>
                <w:color w:val="000000"/>
              </w:rPr>
              <w:pPrChange w:id="4039" w:author="Yael Armon" w:date="2022-07-03T15:16:00Z">
                <w:pPr>
                  <w:spacing w:after="0" w:line="240" w:lineRule="auto"/>
                  <w:jc w:val="center"/>
                </w:pPr>
              </w:pPrChange>
            </w:pPr>
            <w:del w:id="4040" w:author="Yael Armon" w:date="2022-07-03T15:15:00Z">
              <w:r w:rsidDel="00DE6623">
                <w:rPr>
                  <w:rFonts w:ascii="Arial" w:eastAsia="Times New Roman" w:hAnsi="Arial" w:cs="Arial"/>
                  <w:color w:val="000000"/>
                </w:rPr>
                <w:delText>50</w:delText>
              </w:r>
            </w:del>
          </w:p>
          <w:p w14:paraId="5E2FA08C" w14:textId="42DCCFC2" w:rsidR="00FD2A03" w:rsidRPr="00EB5998" w:rsidDel="00DE6623" w:rsidRDefault="00FD2A03">
            <w:pPr>
              <w:spacing w:line="360" w:lineRule="auto"/>
              <w:jc w:val="both"/>
              <w:rPr>
                <w:del w:id="4041" w:author="Yael Armon" w:date="2022-07-03T15:15:00Z"/>
                <w:rFonts w:ascii="Arial" w:eastAsia="Times New Roman" w:hAnsi="Arial" w:cs="Arial"/>
                <w:color w:val="000000"/>
              </w:rPr>
              <w:pPrChange w:id="4042" w:author="Yael Armon" w:date="2022-07-03T15:16:00Z">
                <w:pPr>
                  <w:spacing w:after="0" w:line="240" w:lineRule="auto"/>
                  <w:jc w:val="center"/>
                </w:pPr>
              </w:pPrChange>
            </w:pPr>
            <w:del w:id="4043" w:author="Yael Armon" w:date="2022-07-03T15:15:00Z">
              <w:r w:rsidRPr="008C7C08" w:rsidDel="00DE6623">
                <w:rPr>
                  <w:rFonts w:ascii="Arial" w:eastAsia="Times New Roman" w:hAnsi="Arial" w:cs="Arial" w:hint="cs"/>
                  <w:color w:val="000000"/>
                  <w:sz w:val="18"/>
                  <w:szCs w:val="18"/>
                  <w:rtl/>
                </w:rPr>
                <w:delText xml:space="preserve">אלפי </w:delText>
              </w:r>
              <w:r w:rsidDel="00DE6623">
                <w:rPr>
                  <w:rFonts w:ascii="Arial" w:eastAsia="Times New Roman" w:hAnsi="Arial" w:cs="Arial" w:hint="cs"/>
                  <w:color w:val="000000"/>
                  <w:sz w:val="18"/>
                  <w:szCs w:val="18"/>
                  <w:rtl/>
                </w:rPr>
                <w:delText>טונות</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642F0E19" w14:textId="45EA8687" w:rsidR="00FD2A03" w:rsidRPr="00C260DC" w:rsidDel="00DE6623" w:rsidRDefault="00FD2A03">
            <w:pPr>
              <w:spacing w:line="360" w:lineRule="auto"/>
              <w:jc w:val="both"/>
              <w:rPr>
                <w:del w:id="4044" w:author="Yael Armon" w:date="2022-07-03T15:15:00Z"/>
                <w:rFonts w:ascii="Arial" w:eastAsia="Times New Roman" w:hAnsi="Arial" w:cs="Arial"/>
                <w:color w:val="000000" w:themeColor="text1"/>
              </w:rPr>
              <w:pPrChange w:id="4045" w:author="Yael Armon" w:date="2022-07-03T15:16:00Z">
                <w:pPr>
                  <w:bidi w:val="0"/>
                  <w:spacing w:after="0" w:line="240" w:lineRule="auto"/>
                  <w:jc w:val="center"/>
                </w:pPr>
              </w:pPrChange>
            </w:pPr>
            <w:del w:id="4046" w:author="Yael Armon" w:date="2022-07-03T15:15:00Z">
              <w:r w:rsidRPr="008467A6" w:rsidDel="00DE6623">
                <w:rPr>
                  <w:rFonts w:ascii="Arial" w:eastAsia="Calibri" w:hAnsi="Arial" w:cs="Arial"/>
                  <w:color w:val="000000"/>
                  <w:kern w:val="24"/>
                  <w:rtl/>
                </w:rPr>
                <w:delText>0.0</w:delText>
              </w:r>
              <w:r w:rsidDel="00DE6623">
                <w:rPr>
                  <w:rFonts w:ascii="Arial" w:eastAsia="Calibri" w:hAnsi="Arial" w:cs="Arial" w:hint="cs"/>
                  <w:color w:val="000000"/>
                  <w:kern w:val="24"/>
                  <w:rtl/>
                </w:rPr>
                <w:delText>3</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7C3CBCDB" w14:textId="5137BC96" w:rsidR="00FD2A03" w:rsidRPr="00C260DC" w:rsidDel="00DE6623" w:rsidRDefault="00FD2A03">
            <w:pPr>
              <w:spacing w:line="360" w:lineRule="auto"/>
              <w:jc w:val="both"/>
              <w:rPr>
                <w:del w:id="4047" w:author="Yael Armon" w:date="2022-07-03T15:15:00Z"/>
                <w:rFonts w:ascii="Arial" w:hAnsi="Arial" w:cs="Arial"/>
                <w:b/>
                <w:bCs/>
                <w:color w:val="000000"/>
                <w:rtl/>
              </w:rPr>
              <w:pPrChange w:id="4048" w:author="Yael Armon" w:date="2022-07-03T15:16:00Z">
                <w:pPr>
                  <w:bidi w:val="0"/>
                  <w:spacing w:after="0" w:line="240" w:lineRule="auto"/>
                  <w:jc w:val="center"/>
                </w:pPr>
              </w:pPrChange>
            </w:pPr>
          </w:p>
        </w:tc>
        <w:tc>
          <w:tcPr>
            <w:tcW w:w="1509" w:type="dxa"/>
            <w:tcBorders>
              <w:top w:val="single" w:sz="4" w:space="0" w:color="auto"/>
              <w:left w:val="single" w:sz="4" w:space="0" w:color="auto"/>
              <w:bottom w:val="single" w:sz="4" w:space="0" w:color="auto"/>
              <w:right w:val="single" w:sz="4" w:space="0" w:color="auto"/>
            </w:tcBorders>
            <w:vAlign w:val="center"/>
          </w:tcPr>
          <w:p w14:paraId="41260D5A" w14:textId="624AB4A3" w:rsidR="00FD2A03" w:rsidRPr="00BA3E9A" w:rsidDel="00DE6623" w:rsidRDefault="00FD2A03">
            <w:pPr>
              <w:spacing w:line="360" w:lineRule="auto"/>
              <w:jc w:val="both"/>
              <w:rPr>
                <w:del w:id="4049" w:author="Yael Armon" w:date="2022-07-03T15:15:00Z"/>
                <w:rFonts w:ascii="Arial" w:hAnsi="Arial" w:cs="Arial"/>
                <w:b/>
                <w:bCs/>
                <w:color w:val="000000"/>
                <w:rtl/>
              </w:rPr>
              <w:pPrChange w:id="4050" w:author="Yael Armon" w:date="2022-07-03T15:16:00Z">
                <w:pPr>
                  <w:bidi w:val="0"/>
                  <w:spacing w:after="0" w:line="240" w:lineRule="auto"/>
                  <w:jc w:val="center"/>
                </w:pPr>
              </w:pPrChange>
            </w:pPr>
          </w:p>
        </w:tc>
      </w:tr>
      <w:tr w:rsidR="00FD2A03" w:rsidRPr="00EB5998" w:rsidDel="00DE6623" w14:paraId="68988BFA" w14:textId="1D65AE30" w:rsidTr="00475BBF">
        <w:trPr>
          <w:trHeight w:val="281"/>
          <w:jc w:val="center"/>
          <w:del w:id="4051"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B4BEC" w14:textId="2EBCAC36" w:rsidR="00FD2A03" w:rsidDel="00DE6623" w:rsidRDefault="00FD2A03">
            <w:pPr>
              <w:spacing w:line="360" w:lineRule="auto"/>
              <w:jc w:val="both"/>
              <w:rPr>
                <w:del w:id="4052" w:author="Yael Armon" w:date="2022-07-03T15:15:00Z"/>
                <w:rFonts w:ascii="Arial" w:hAnsi="Arial" w:cs="Arial"/>
                <w:color w:val="000000"/>
                <w:rtl/>
              </w:rPr>
              <w:pPrChange w:id="4053" w:author="Yael Armon" w:date="2022-07-03T15:16:00Z">
                <w:pPr>
                  <w:spacing w:after="0" w:line="240" w:lineRule="auto"/>
                  <w:jc w:val="center"/>
                </w:pPr>
              </w:pPrChange>
            </w:pPr>
            <w:del w:id="4054" w:author="Yael Armon" w:date="2022-07-03T15:15:00Z">
              <w:r w:rsidDel="00DE6623">
                <w:rPr>
                  <w:rFonts w:ascii="Arial" w:hAnsi="Arial" w:cs="Arial" w:hint="cs"/>
                  <w:color w:val="000000"/>
                  <w:rtl/>
                </w:rPr>
                <w:delText>קרקעות</w:delText>
              </w:r>
            </w:del>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9C8C27" w14:textId="3BCBD39E" w:rsidR="00FD2A03" w:rsidDel="00DE6623" w:rsidRDefault="00FD2A03">
            <w:pPr>
              <w:spacing w:line="360" w:lineRule="auto"/>
              <w:jc w:val="both"/>
              <w:rPr>
                <w:del w:id="4055" w:author="Yael Armon" w:date="2022-07-03T15:15:00Z"/>
                <w:rFonts w:ascii="Arial" w:eastAsia="Times New Roman" w:hAnsi="Arial" w:cs="Arial"/>
                <w:color w:val="000000"/>
              </w:rPr>
              <w:pPrChange w:id="4056" w:author="Yael Armon" w:date="2022-07-03T15:16:00Z">
                <w:pPr>
                  <w:spacing w:after="0" w:line="240" w:lineRule="auto"/>
                  <w:jc w:val="center"/>
                </w:pPr>
              </w:pPrChange>
            </w:pPr>
            <w:del w:id="4057" w:author="Yael Armon" w:date="2022-07-03T15:15:00Z">
              <w:r w:rsidDel="00DE6623">
                <w:rPr>
                  <w:rFonts w:ascii="Arial" w:eastAsia="Times New Roman" w:hAnsi="Arial" w:cs="Arial" w:hint="cs"/>
                  <w:color w:val="000000"/>
                  <w:rtl/>
                </w:rPr>
                <w:delText xml:space="preserve">1 </w:delText>
              </w:r>
              <w:r w:rsidRPr="00F535F4" w:rsidDel="00DE6623">
                <w:rPr>
                  <w:rFonts w:ascii="Arial" w:eastAsia="Times New Roman" w:hAnsi="Arial" w:cs="Arial" w:hint="eastAsia"/>
                  <w:color w:val="000000"/>
                  <w:rtl/>
                </w:rPr>
                <w:delText>מיליון</w:delText>
              </w:r>
              <w:r w:rsidRPr="00F535F4" w:rsidDel="00DE6623">
                <w:rPr>
                  <w:rFonts w:ascii="Arial" w:eastAsia="Times New Roman" w:hAnsi="Arial" w:cs="Arial"/>
                  <w:color w:val="000000"/>
                  <w:rtl/>
                </w:rPr>
                <w:delText xml:space="preserve"> </w:delText>
              </w:r>
              <w:r w:rsidRPr="00F535F4" w:rsidDel="00DE6623">
                <w:rPr>
                  <w:rFonts w:ascii="Arial" w:eastAsia="Times New Roman" w:hAnsi="Arial" w:cs="Arial" w:hint="eastAsia"/>
                  <w:color w:val="000000"/>
                  <w:rtl/>
                </w:rPr>
                <w:delText>דונם</w:delText>
              </w:r>
              <w:r w:rsidDel="00DE6623">
                <w:rPr>
                  <w:rFonts w:ascii="Arial" w:eastAsia="Times New Roman" w:hAnsi="Arial" w:cs="Arial" w:hint="cs"/>
                  <w:color w:val="000000"/>
                  <w:rtl/>
                </w:rPr>
                <w:delText xml:space="preserve"> </w:delText>
              </w:r>
              <w:r w:rsidDel="00DE6623">
                <w:rPr>
                  <w:rFonts w:ascii="Arial" w:eastAsia="Times New Roman" w:hAnsi="Arial" w:cs="Arial"/>
                  <w:color w:val="000000"/>
                  <w:rtl/>
                </w:rPr>
                <w:br/>
              </w:r>
              <w:r w:rsidDel="00DE6623">
                <w:rPr>
                  <w:rFonts w:ascii="Arial" w:eastAsia="Times New Roman" w:hAnsi="Arial" w:cs="Arial" w:hint="cs"/>
                  <w:color w:val="000000"/>
                  <w:rtl/>
                </w:rPr>
                <w:delText>קרקע חקלאית</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5CB991D4" w14:textId="15823549" w:rsidR="00FD2A03" w:rsidRPr="00C260DC" w:rsidDel="00DE6623" w:rsidRDefault="00FD2A03">
            <w:pPr>
              <w:spacing w:line="360" w:lineRule="auto"/>
              <w:jc w:val="both"/>
              <w:rPr>
                <w:del w:id="4058" w:author="Yael Armon" w:date="2022-07-03T15:15:00Z"/>
                <w:rFonts w:ascii="Calibri" w:eastAsia="Calibri" w:hAnsi="Calibri" w:cs="Arial"/>
                <w:color w:val="000000" w:themeColor="text1"/>
                <w:kern w:val="24"/>
                <w:rtl/>
              </w:rPr>
              <w:pPrChange w:id="4059" w:author="Yael Armon" w:date="2022-07-03T15:16:00Z">
                <w:pPr>
                  <w:bidi w:val="0"/>
                  <w:spacing w:after="0" w:line="240" w:lineRule="auto"/>
                  <w:jc w:val="center"/>
                </w:pPr>
              </w:pPrChange>
            </w:pPr>
          </w:p>
        </w:tc>
        <w:tc>
          <w:tcPr>
            <w:tcW w:w="1509" w:type="dxa"/>
            <w:tcBorders>
              <w:top w:val="single" w:sz="4" w:space="0" w:color="auto"/>
              <w:left w:val="single" w:sz="4" w:space="0" w:color="auto"/>
              <w:bottom w:val="single" w:sz="4" w:space="0" w:color="auto"/>
              <w:right w:val="single" w:sz="4" w:space="0" w:color="auto"/>
            </w:tcBorders>
            <w:vAlign w:val="center"/>
          </w:tcPr>
          <w:p w14:paraId="561C4DCD" w14:textId="3F42DFAD" w:rsidR="00FD2A03" w:rsidRPr="00BA3E9A" w:rsidDel="00DE6623" w:rsidRDefault="00FD2A03">
            <w:pPr>
              <w:spacing w:line="360" w:lineRule="auto"/>
              <w:jc w:val="both"/>
              <w:rPr>
                <w:del w:id="4060" w:author="Yael Armon" w:date="2022-07-03T15:15:00Z"/>
                <w:rFonts w:ascii="Arial" w:hAnsi="Arial" w:cs="Arial"/>
                <w:b/>
                <w:bCs/>
                <w:color w:val="000000"/>
                <w:rtl/>
              </w:rPr>
              <w:pPrChange w:id="4061" w:author="Yael Armon" w:date="2022-07-03T15:16:00Z">
                <w:pPr>
                  <w:bidi w:val="0"/>
                  <w:spacing w:after="0" w:line="240" w:lineRule="auto"/>
                  <w:jc w:val="center"/>
                </w:pPr>
              </w:pPrChange>
            </w:pPr>
          </w:p>
        </w:tc>
        <w:tc>
          <w:tcPr>
            <w:tcW w:w="1509" w:type="dxa"/>
            <w:tcBorders>
              <w:top w:val="single" w:sz="4" w:space="0" w:color="auto"/>
              <w:left w:val="single" w:sz="4" w:space="0" w:color="auto"/>
              <w:bottom w:val="single" w:sz="4" w:space="0" w:color="auto"/>
              <w:right w:val="single" w:sz="4" w:space="0" w:color="auto"/>
            </w:tcBorders>
            <w:vAlign w:val="center"/>
          </w:tcPr>
          <w:p w14:paraId="16E19EDF" w14:textId="24243DDB" w:rsidR="00FD2A03" w:rsidRPr="00C260DC" w:rsidDel="00DE6623" w:rsidRDefault="00FD2A03">
            <w:pPr>
              <w:spacing w:line="360" w:lineRule="auto"/>
              <w:jc w:val="both"/>
              <w:rPr>
                <w:del w:id="4062" w:author="Yael Armon" w:date="2022-07-03T15:15:00Z"/>
                <w:rFonts w:ascii="Arial" w:hAnsi="Arial" w:cs="Arial"/>
                <w:b/>
                <w:bCs/>
                <w:color w:val="000000"/>
                <w:rtl/>
              </w:rPr>
              <w:pPrChange w:id="4063" w:author="Yael Armon" w:date="2022-07-03T15:16:00Z">
                <w:pPr>
                  <w:bidi w:val="0"/>
                  <w:spacing w:after="0" w:line="240" w:lineRule="auto"/>
                  <w:jc w:val="center"/>
                </w:pPr>
              </w:pPrChange>
            </w:pPr>
            <w:del w:id="4064" w:author="Yael Armon" w:date="2022-07-03T15:15:00Z">
              <w:r w:rsidDel="00DE6623">
                <w:rPr>
                  <w:rFonts w:ascii="Calibri" w:eastAsia="Calibri" w:hAnsi="Calibri" w:cs="Arial" w:hint="cs"/>
                  <w:color w:val="000000" w:themeColor="text1"/>
                  <w:kern w:val="24"/>
                  <w:rtl/>
                </w:rPr>
                <w:delText>0.75</w:delText>
              </w:r>
            </w:del>
          </w:p>
        </w:tc>
      </w:tr>
      <w:tr w:rsidR="00FD2A03" w:rsidRPr="00EB5998" w:rsidDel="00DE6623" w14:paraId="5369980C" w14:textId="42343849" w:rsidTr="00475BBF">
        <w:trPr>
          <w:trHeight w:val="281"/>
          <w:jc w:val="center"/>
          <w:del w:id="4065"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EF426" w14:textId="5E6AAAB8" w:rsidR="00FD2A03" w:rsidRPr="00EB5998" w:rsidDel="00DE6623" w:rsidRDefault="00FD2A03">
            <w:pPr>
              <w:spacing w:line="360" w:lineRule="auto"/>
              <w:jc w:val="both"/>
              <w:rPr>
                <w:del w:id="4066" w:author="Yael Armon" w:date="2022-07-03T15:15:00Z"/>
                <w:rFonts w:ascii="Arial" w:eastAsia="Times New Roman" w:hAnsi="Arial" w:cs="Arial"/>
                <w:color w:val="000000"/>
              </w:rPr>
              <w:pPrChange w:id="4067" w:author="Yael Armon" w:date="2022-07-03T15:16:00Z">
                <w:pPr>
                  <w:spacing w:after="0" w:line="240" w:lineRule="auto"/>
                  <w:jc w:val="center"/>
                </w:pPr>
              </w:pPrChange>
            </w:pPr>
            <w:del w:id="4068" w:author="Yael Armon" w:date="2022-07-03T15:15:00Z">
              <w:r w:rsidDel="00DE6623">
                <w:rPr>
                  <w:rFonts w:ascii="Arial" w:hAnsi="Arial" w:cs="Arial"/>
                  <w:b/>
                  <w:bCs/>
                  <w:color w:val="000000"/>
                  <w:rtl/>
                </w:rPr>
                <w:delText>סה"כ</w:delText>
              </w:r>
            </w:del>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93915" w14:textId="3D244A2F" w:rsidR="00FD2A03" w:rsidRPr="00EB5998" w:rsidDel="00DE6623" w:rsidRDefault="00FD2A03">
            <w:pPr>
              <w:spacing w:line="360" w:lineRule="auto"/>
              <w:jc w:val="both"/>
              <w:rPr>
                <w:del w:id="4069" w:author="Yael Armon" w:date="2022-07-03T15:15:00Z"/>
                <w:rFonts w:ascii="Arial" w:eastAsia="Times New Roman" w:hAnsi="Arial" w:cs="Arial"/>
                <w:color w:val="000000"/>
                <w:rtl/>
              </w:rPr>
              <w:pPrChange w:id="4070" w:author="Yael Armon" w:date="2022-07-03T15:16:00Z">
                <w:pPr>
                  <w:spacing w:after="0" w:line="240" w:lineRule="auto"/>
                  <w:jc w:val="center"/>
                </w:pPr>
              </w:pPrChange>
            </w:pPr>
          </w:p>
        </w:tc>
        <w:tc>
          <w:tcPr>
            <w:tcW w:w="1509" w:type="dxa"/>
            <w:tcBorders>
              <w:top w:val="single" w:sz="4" w:space="0" w:color="auto"/>
              <w:left w:val="single" w:sz="4" w:space="0" w:color="auto"/>
              <w:bottom w:val="single" w:sz="4" w:space="0" w:color="auto"/>
              <w:right w:val="single" w:sz="4" w:space="0" w:color="auto"/>
            </w:tcBorders>
            <w:vAlign w:val="center"/>
          </w:tcPr>
          <w:p w14:paraId="617FCE51" w14:textId="34FED76F" w:rsidR="00FD2A03" w:rsidRPr="00C260DC" w:rsidDel="00DE6623" w:rsidRDefault="00FD2A03">
            <w:pPr>
              <w:spacing w:line="360" w:lineRule="auto"/>
              <w:jc w:val="both"/>
              <w:rPr>
                <w:del w:id="4071" w:author="Yael Armon" w:date="2022-07-03T15:15:00Z"/>
                <w:rFonts w:ascii="Calibri" w:eastAsia="Calibri" w:hAnsi="Calibri" w:cs="Arial"/>
                <w:b/>
                <w:bCs/>
                <w:color w:val="000000" w:themeColor="text1"/>
                <w:kern w:val="24"/>
                <w:rtl/>
              </w:rPr>
              <w:pPrChange w:id="4072" w:author="Yael Armon" w:date="2022-07-03T15:16:00Z">
                <w:pPr>
                  <w:bidi w:val="0"/>
                  <w:spacing w:after="0" w:line="240" w:lineRule="auto"/>
                  <w:jc w:val="center"/>
                </w:pPr>
              </w:pPrChange>
            </w:pPr>
            <w:del w:id="4073" w:author="Yael Armon" w:date="2022-07-03T15:15:00Z">
              <w:r w:rsidRPr="008467A6" w:rsidDel="00DE6623">
                <w:rPr>
                  <w:rFonts w:ascii="Arial" w:eastAsia="Calibri" w:hAnsi="Arial" w:cs="Arial"/>
                  <w:b/>
                  <w:bCs/>
                  <w:color w:val="000000"/>
                  <w:kern w:val="24"/>
                </w:rPr>
                <w:delText>1.</w:delText>
              </w:r>
              <w:r w:rsidDel="00DE6623">
                <w:rPr>
                  <w:rFonts w:ascii="Arial" w:eastAsia="Calibri" w:hAnsi="Arial" w:cs="Arial"/>
                  <w:b/>
                  <w:bCs/>
                  <w:color w:val="000000"/>
                  <w:kern w:val="24"/>
                </w:rPr>
                <w:delText>3</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7F1AE4A5" w14:textId="7EAF9BAD" w:rsidR="00FD2A03" w:rsidRPr="00C260DC" w:rsidDel="00DE6623" w:rsidRDefault="00FD2A03">
            <w:pPr>
              <w:spacing w:line="360" w:lineRule="auto"/>
              <w:jc w:val="both"/>
              <w:rPr>
                <w:del w:id="4074" w:author="Yael Armon" w:date="2022-07-03T15:15:00Z"/>
                <w:rFonts w:ascii="Arial" w:hAnsi="Arial" w:cs="Arial"/>
                <w:b/>
                <w:bCs/>
                <w:color w:val="000000"/>
              </w:rPr>
              <w:pPrChange w:id="4075" w:author="Yael Armon" w:date="2022-07-03T15:16:00Z">
                <w:pPr>
                  <w:bidi w:val="0"/>
                  <w:spacing w:after="0" w:line="240" w:lineRule="auto"/>
                  <w:jc w:val="center"/>
                </w:pPr>
              </w:pPrChange>
            </w:pPr>
            <w:del w:id="4076" w:author="Yael Armon" w:date="2022-07-03T15:15:00Z">
              <w:r w:rsidRPr="00A743D8" w:rsidDel="00DE6623">
                <w:rPr>
                  <w:rFonts w:ascii="Calibri" w:eastAsia="Calibri" w:hAnsi="Calibri" w:cs="Arial"/>
                  <w:b/>
                  <w:bCs/>
                  <w:color w:val="000000" w:themeColor="dark1"/>
                  <w:kern w:val="24"/>
                  <w:rtl/>
                </w:rPr>
                <w:delText>0.8</w:delText>
              </w:r>
            </w:del>
          </w:p>
        </w:tc>
        <w:tc>
          <w:tcPr>
            <w:tcW w:w="1509" w:type="dxa"/>
            <w:tcBorders>
              <w:top w:val="single" w:sz="4" w:space="0" w:color="auto"/>
              <w:left w:val="single" w:sz="4" w:space="0" w:color="auto"/>
              <w:bottom w:val="single" w:sz="4" w:space="0" w:color="auto"/>
              <w:right w:val="single" w:sz="4" w:space="0" w:color="auto"/>
            </w:tcBorders>
            <w:vAlign w:val="center"/>
          </w:tcPr>
          <w:p w14:paraId="45C28B5F" w14:textId="0248E98B" w:rsidR="00FD2A03" w:rsidRPr="00C260DC" w:rsidDel="00DE6623" w:rsidRDefault="00FD2A03">
            <w:pPr>
              <w:spacing w:line="360" w:lineRule="auto"/>
              <w:jc w:val="both"/>
              <w:rPr>
                <w:del w:id="4077" w:author="Yael Armon" w:date="2022-07-03T15:15:00Z"/>
                <w:rFonts w:ascii="Arial" w:hAnsi="Arial" w:cs="Arial"/>
                <w:b/>
                <w:bCs/>
                <w:color w:val="000000"/>
              </w:rPr>
              <w:pPrChange w:id="4078" w:author="Yael Armon" w:date="2022-07-03T15:16:00Z">
                <w:pPr>
                  <w:bidi w:val="0"/>
                  <w:spacing w:after="0" w:line="240" w:lineRule="auto"/>
                  <w:jc w:val="center"/>
                </w:pPr>
              </w:pPrChange>
            </w:pPr>
            <w:del w:id="4079" w:author="Yael Armon" w:date="2022-07-03T15:15:00Z">
              <w:r w:rsidDel="00DE6623">
                <w:rPr>
                  <w:rFonts w:ascii="Calibri" w:eastAsia="Calibri" w:hAnsi="Calibri" w:cs="Arial" w:hint="cs"/>
                  <w:b/>
                  <w:bCs/>
                  <w:color w:val="000000" w:themeColor="text1"/>
                  <w:kern w:val="24"/>
                  <w:rtl/>
                </w:rPr>
                <w:delText>1.35</w:delText>
              </w:r>
            </w:del>
          </w:p>
        </w:tc>
      </w:tr>
      <w:tr w:rsidR="00FD2A03" w:rsidRPr="00EB5998" w:rsidDel="00DE6623" w14:paraId="6B7CBC75" w14:textId="5CF25A2A" w:rsidTr="00475BBF">
        <w:trPr>
          <w:trHeight w:val="281"/>
          <w:jc w:val="center"/>
          <w:del w:id="4080" w:author="Yael Armon" w:date="2022-07-03T15:15:00Z"/>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AEAB7" w14:textId="4C4F3DDF" w:rsidR="00FD2A03" w:rsidDel="00DE6623" w:rsidRDefault="00FD2A03">
            <w:pPr>
              <w:spacing w:line="360" w:lineRule="auto"/>
              <w:jc w:val="both"/>
              <w:rPr>
                <w:del w:id="4081" w:author="Yael Armon" w:date="2022-07-03T15:15:00Z"/>
                <w:rFonts w:ascii="Arial" w:hAnsi="Arial" w:cs="Arial"/>
                <w:b/>
                <w:bCs/>
                <w:color w:val="000000"/>
                <w:rtl/>
              </w:rPr>
              <w:pPrChange w:id="4082" w:author="Yael Armon" w:date="2022-07-03T15:16:00Z">
                <w:pPr>
                  <w:spacing w:after="0" w:line="240" w:lineRule="auto"/>
                  <w:jc w:val="center"/>
                </w:pPr>
              </w:pPrChange>
            </w:pPr>
            <w:del w:id="4083" w:author="Yael Armon" w:date="2022-07-03T15:15:00Z">
              <w:r w:rsidDel="00DE6623">
                <w:rPr>
                  <w:rFonts w:ascii="Arial" w:hAnsi="Arial" w:cs="Arial" w:hint="cs"/>
                  <w:b/>
                  <w:bCs/>
                  <w:color w:val="000000"/>
                  <w:rtl/>
                </w:rPr>
                <w:delText>עלויות סביבתיות כוללות, 2020</w:delText>
              </w:r>
            </w:del>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B2699" w14:textId="17056B62" w:rsidR="00FD2A03" w:rsidRPr="00EB5998" w:rsidDel="00DE6623" w:rsidRDefault="00FD2A03">
            <w:pPr>
              <w:spacing w:line="360" w:lineRule="auto"/>
              <w:jc w:val="both"/>
              <w:rPr>
                <w:del w:id="4084" w:author="Yael Armon" w:date="2022-07-03T15:15:00Z"/>
                <w:rFonts w:ascii="Arial" w:eastAsia="Times New Roman" w:hAnsi="Arial" w:cs="Arial"/>
                <w:color w:val="000000"/>
                <w:rtl/>
              </w:rPr>
              <w:pPrChange w:id="4085" w:author="Yael Armon" w:date="2022-07-03T15:16:00Z">
                <w:pPr>
                  <w:spacing w:after="0" w:line="240" w:lineRule="auto"/>
                  <w:jc w:val="center"/>
                </w:pPr>
              </w:pPrChange>
            </w:pPr>
          </w:p>
        </w:tc>
        <w:tc>
          <w:tcPr>
            <w:tcW w:w="4527" w:type="dxa"/>
            <w:gridSpan w:val="3"/>
            <w:tcBorders>
              <w:top w:val="single" w:sz="4" w:space="0" w:color="auto"/>
              <w:left w:val="single" w:sz="4" w:space="0" w:color="auto"/>
              <w:bottom w:val="single" w:sz="4" w:space="0" w:color="auto"/>
              <w:right w:val="single" w:sz="4" w:space="0" w:color="auto"/>
            </w:tcBorders>
            <w:vAlign w:val="center"/>
          </w:tcPr>
          <w:p w14:paraId="3BD4BDA8" w14:textId="6BC418A5" w:rsidR="00FD2A03" w:rsidRPr="00BA3E9A" w:rsidDel="00DE6623" w:rsidRDefault="00FD2A03">
            <w:pPr>
              <w:spacing w:line="360" w:lineRule="auto"/>
              <w:jc w:val="both"/>
              <w:rPr>
                <w:del w:id="4086" w:author="Yael Armon" w:date="2022-07-03T15:15:00Z"/>
                <w:rFonts w:ascii="Arial" w:hAnsi="Arial" w:cs="Arial"/>
                <w:b/>
                <w:bCs/>
                <w:color w:val="000000"/>
              </w:rPr>
              <w:pPrChange w:id="4087" w:author="Yael Armon" w:date="2022-07-03T15:16:00Z">
                <w:pPr>
                  <w:spacing w:after="0" w:line="240" w:lineRule="auto"/>
                  <w:jc w:val="center"/>
                </w:pPr>
              </w:pPrChange>
            </w:pPr>
            <w:del w:id="4088" w:author="Yael Armon" w:date="2022-07-03T15:15:00Z">
              <w:r w:rsidDel="00DE6623">
                <w:rPr>
                  <w:rFonts w:ascii="Arial" w:hAnsi="Arial" w:cs="Arial" w:hint="cs"/>
                  <w:b/>
                  <w:bCs/>
                  <w:color w:val="000000"/>
                  <w:rtl/>
                </w:rPr>
                <w:delText>3.4 מיליארד ₪</w:delText>
              </w:r>
            </w:del>
          </w:p>
        </w:tc>
      </w:tr>
    </w:tbl>
    <w:p w14:paraId="2B56B9F5" w14:textId="2F778754" w:rsidR="00FD2A03" w:rsidRPr="00456FC5" w:rsidDel="00DE6623" w:rsidRDefault="00FD2A03">
      <w:pPr>
        <w:spacing w:line="360" w:lineRule="auto"/>
        <w:jc w:val="both"/>
        <w:rPr>
          <w:del w:id="4089" w:author="Yael Armon" w:date="2022-07-03T15:15:00Z"/>
          <w:color w:val="000000" w:themeColor="text1"/>
          <w:sz w:val="20"/>
          <w:szCs w:val="20"/>
          <w:rtl/>
        </w:rPr>
        <w:pPrChange w:id="4090" w:author="Yael Armon" w:date="2022-07-03T15:16:00Z">
          <w:pPr>
            <w:pStyle w:val="ListParagraph"/>
            <w:spacing w:before="240" w:line="240" w:lineRule="auto"/>
            <w:ind w:left="0" w:firstLine="578"/>
          </w:pPr>
        </w:pPrChange>
      </w:pPr>
      <w:del w:id="4091" w:author="Yael Armon" w:date="2022-07-03T15:15:00Z">
        <w:r w:rsidRPr="00B17469" w:rsidDel="00DE6623">
          <w:rPr>
            <w:color w:val="000000" w:themeColor="text1"/>
            <w:sz w:val="20"/>
            <w:szCs w:val="20"/>
            <w:rtl/>
          </w:rPr>
          <w:delText xml:space="preserve">מקור: </w:delText>
        </w:r>
        <w:r w:rsidRPr="00B17469" w:rsidDel="00DE6623">
          <w:rPr>
            <w:color w:val="000000" w:themeColor="text1"/>
            <w:sz w:val="20"/>
            <w:szCs w:val="20"/>
          </w:rPr>
          <w:delText>BDO</w:delText>
        </w:r>
      </w:del>
    </w:p>
    <w:p w14:paraId="3928C3BF" w14:textId="21354D25" w:rsidR="00FD2A03" w:rsidDel="00DE6623" w:rsidRDefault="00FD2A03">
      <w:pPr>
        <w:spacing w:line="360" w:lineRule="auto"/>
        <w:jc w:val="both"/>
        <w:rPr>
          <w:del w:id="4092" w:author="Yael Armon" w:date="2022-07-03T15:15:00Z"/>
          <w:rtl/>
        </w:rPr>
        <w:pPrChange w:id="4093" w:author="Yael Armon" w:date="2022-07-03T15:16:00Z">
          <w:pPr>
            <w:pStyle w:val="a0"/>
          </w:pPr>
        </w:pPrChange>
      </w:pPr>
      <w:del w:id="4094" w:author="Yael Armon" w:date="2022-07-03T15:15:00Z">
        <w:r w:rsidRPr="008467A6" w:rsidDel="00DE6623">
          <w:rPr>
            <w:rFonts w:asciiTheme="minorBidi" w:hAnsiTheme="minorBidi" w:hint="eastAsia"/>
            <w:b/>
            <w:bCs/>
            <w:color w:val="000000" w:themeColor="text1"/>
            <w:rtl/>
          </w:rPr>
          <w:delText>כותרת</w:delText>
        </w:r>
        <w:r w:rsidRPr="008467A6" w:rsidDel="00DE6623">
          <w:rPr>
            <w:rFonts w:asciiTheme="minorBidi" w:hAnsiTheme="minorBidi"/>
            <w:b/>
            <w:bCs/>
            <w:color w:val="000000" w:themeColor="text1"/>
            <w:rtl/>
          </w:rPr>
          <w:delText xml:space="preserve"> </w:delText>
        </w:r>
        <w:r w:rsidDel="00DE6623">
          <w:rPr>
            <w:rFonts w:asciiTheme="minorBidi" w:hAnsiTheme="minorBidi" w:hint="cs"/>
            <w:b/>
            <w:bCs/>
            <w:color w:val="000000" w:themeColor="text1"/>
            <w:rtl/>
          </w:rPr>
          <w:delText xml:space="preserve">ביניים </w:delText>
        </w:r>
        <w:r w:rsidRPr="008467A6" w:rsidDel="00DE6623">
          <w:rPr>
            <w:rFonts w:asciiTheme="minorBidi" w:hAnsiTheme="minorBidi" w:hint="eastAsia"/>
            <w:b/>
            <w:bCs/>
            <w:color w:val="000000" w:themeColor="text1"/>
            <w:rtl/>
          </w:rPr>
          <w:delText>מודגשת</w:delText>
        </w:r>
        <w:r w:rsidRPr="008467A6" w:rsidDel="00DE6623">
          <w:rPr>
            <w:rFonts w:asciiTheme="minorBidi" w:hAnsiTheme="minorBidi"/>
            <w:b/>
            <w:bCs/>
            <w:color w:val="000000" w:themeColor="text1"/>
            <w:rtl/>
          </w:rPr>
          <w:delText xml:space="preserve">: </w:delText>
        </w:r>
        <w:r w:rsidRPr="000F5BE6" w:rsidDel="00DE6623">
          <w:rPr>
            <w:rFonts w:asciiTheme="minorBidi" w:hAnsiTheme="minorBidi"/>
            <w:b/>
            <w:bCs/>
            <w:color w:val="000000" w:themeColor="text1"/>
            <w:sz w:val="28"/>
            <w:szCs w:val="28"/>
            <w:rtl/>
          </w:rPr>
          <w:delText xml:space="preserve">אובדן מזון </w:delText>
        </w:r>
        <w:r w:rsidDel="00DE6623">
          <w:rPr>
            <w:rFonts w:asciiTheme="minorBidi" w:hAnsiTheme="minorBidi" w:hint="cs"/>
            <w:b/>
            <w:bCs/>
            <w:color w:val="000000" w:themeColor="text1"/>
            <w:sz w:val="28"/>
            <w:szCs w:val="28"/>
            <w:rtl/>
          </w:rPr>
          <w:delText xml:space="preserve">מהווה </w:delText>
        </w:r>
        <w:r w:rsidRPr="000F5BE6" w:rsidDel="00DE6623">
          <w:rPr>
            <w:rFonts w:asciiTheme="minorBidi" w:hAnsiTheme="minorBidi"/>
            <w:b/>
            <w:bCs/>
            <w:color w:val="000000" w:themeColor="text1"/>
            <w:sz w:val="28"/>
            <w:szCs w:val="28"/>
            <w:rtl/>
          </w:rPr>
          <w:delText xml:space="preserve">כשליש מהיקף הפסולת </w:delText>
        </w:r>
        <w:r w:rsidDel="00DE6623">
          <w:rPr>
            <w:rFonts w:asciiTheme="minorBidi" w:hAnsiTheme="minorBidi" w:hint="cs"/>
            <w:b/>
            <w:bCs/>
            <w:color w:val="000000" w:themeColor="text1"/>
            <w:sz w:val="28"/>
            <w:szCs w:val="28"/>
            <w:rtl/>
          </w:rPr>
          <w:delText xml:space="preserve">הביתית </w:delText>
        </w:r>
        <w:r w:rsidRPr="000F5BE6" w:rsidDel="00DE6623">
          <w:rPr>
            <w:rFonts w:asciiTheme="minorBidi" w:hAnsiTheme="minorBidi"/>
            <w:b/>
            <w:bCs/>
            <w:color w:val="000000" w:themeColor="text1"/>
            <w:sz w:val="28"/>
            <w:szCs w:val="28"/>
            <w:rtl/>
          </w:rPr>
          <w:delText>בישראל</w:delText>
        </w:r>
      </w:del>
    </w:p>
    <w:p w14:paraId="6BEA44C2" w14:textId="5E70F0F7" w:rsidR="00FD2A03" w:rsidDel="00DE6623" w:rsidRDefault="00FD2A03" w:rsidP="00C852E6">
      <w:pPr>
        <w:spacing w:line="360" w:lineRule="auto"/>
        <w:jc w:val="both"/>
        <w:rPr>
          <w:del w:id="4095" w:author="Yael Armon" w:date="2022-07-03T15:15:00Z"/>
          <w:rFonts w:asciiTheme="minorBidi" w:hAnsiTheme="minorBidi" w:cs="Arial"/>
          <w:sz w:val="24"/>
          <w:szCs w:val="24"/>
          <w:rtl/>
        </w:rPr>
      </w:pPr>
      <w:del w:id="4096" w:author="Yael Armon" w:date="2022-07-03T15:15:00Z">
        <w:r w:rsidRPr="0027185C" w:rsidDel="00DE6623">
          <w:rPr>
            <w:rFonts w:asciiTheme="minorBidi" w:hAnsiTheme="minorBidi" w:cs="Arial"/>
            <w:sz w:val="24"/>
            <w:szCs w:val="24"/>
            <w:rtl/>
          </w:rPr>
          <w:delText>ההשפעה הסביבתית של אובדן מזון אינה נובעת רק מייצור עודף של מזון</w:delText>
        </w:r>
        <w:r w:rsidDel="00DE6623">
          <w:rPr>
            <w:rFonts w:asciiTheme="minorBidi" w:hAnsiTheme="minorBidi" w:cs="Arial" w:hint="cs"/>
            <w:sz w:val="24"/>
            <w:szCs w:val="24"/>
            <w:rtl/>
          </w:rPr>
          <w:delText xml:space="preserve"> ודפוסי צריכה שבצידם</w:delText>
        </w:r>
        <w:r w:rsidRPr="0027185C"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אובדן משאבי טבע ופליטות מזהמים, אלא גם מאופן הטיפול במזון לאחר השלכתו. טיפול ב</w:delText>
        </w:r>
        <w:r w:rsidRPr="0027185C" w:rsidDel="00DE6623">
          <w:rPr>
            <w:rFonts w:asciiTheme="minorBidi" w:hAnsiTheme="minorBidi" w:cs="Arial"/>
            <w:sz w:val="24"/>
            <w:szCs w:val="24"/>
            <w:rtl/>
          </w:rPr>
          <w:delText>פסולת המזון לאחר שנזרק</w:delText>
        </w:r>
        <w:r w:rsidDel="00DE6623">
          <w:rPr>
            <w:rFonts w:asciiTheme="minorBidi" w:hAnsiTheme="minorBidi" w:cs="Arial" w:hint="cs"/>
            <w:sz w:val="24"/>
            <w:szCs w:val="24"/>
            <w:rtl/>
          </w:rPr>
          <w:delText>ה</w:delText>
        </w:r>
        <w:r w:rsidRPr="0027185C"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והטמנת פסולת מזון בפרט גורמות להשפעות סביבתיות נוספות. </w:delText>
        </w:r>
        <w:r w:rsidDel="00DE6623">
          <w:rPr>
            <w:rFonts w:asciiTheme="minorBidi" w:hAnsiTheme="minorBidi" w:hint="cs"/>
            <w:sz w:val="24"/>
            <w:szCs w:val="24"/>
            <w:rtl/>
          </w:rPr>
          <w:delText>ידוע, כי 34%</w:delText>
        </w:r>
        <w:r w:rsidRPr="008467A6" w:rsidDel="00DE6623">
          <w:rPr>
            <w:rFonts w:asciiTheme="minorBidi" w:hAnsiTheme="minorBidi"/>
            <w:sz w:val="24"/>
            <w:szCs w:val="24"/>
            <w:rtl/>
          </w:rPr>
          <w:delText xml:space="preserve"> מהרכב הפסולת הביתית</w:delText>
        </w:r>
        <w:r w:rsidDel="00DE6623">
          <w:rPr>
            <w:rFonts w:asciiTheme="minorBidi" w:hAnsiTheme="minorBidi" w:hint="cs"/>
            <w:sz w:val="24"/>
            <w:szCs w:val="24"/>
            <w:rtl/>
          </w:rPr>
          <w:delText xml:space="preserve"> בישראל הינו</w:delText>
        </w:r>
        <w:r w:rsidRPr="008467A6" w:rsidDel="00DE6623">
          <w:rPr>
            <w:rFonts w:asciiTheme="minorBidi" w:hAnsiTheme="minorBidi"/>
            <w:sz w:val="24"/>
            <w:szCs w:val="24"/>
            <w:rtl/>
          </w:rPr>
          <w:delText xml:space="preserve"> פסולת אורגנית שמקורה במזון</w:delText>
        </w:r>
        <w:r w:rsidDel="00DE6623">
          <w:rPr>
            <w:rStyle w:val="FootnoteReference"/>
            <w:rFonts w:asciiTheme="minorBidi" w:hAnsiTheme="minorBidi"/>
            <w:sz w:val="24"/>
            <w:szCs w:val="24"/>
            <w:rtl/>
          </w:rPr>
          <w:footnoteReference w:id="52"/>
        </w:r>
        <w:r w:rsidRPr="008467A6" w:rsidDel="00DE6623">
          <w:rPr>
            <w:rFonts w:asciiTheme="minorBidi" w:hAnsiTheme="minorBidi"/>
            <w:sz w:val="24"/>
            <w:szCs w:val="24"/>
            <w:rtl/>
          </w:rPr>
          <w:delText xml:space="preserve">. לפיכך, </w:delText>
        </w:r>
        <w:r w:rsidDel="00DE6623">
          <w:rPr>
            <w:rFonts w:asciiTheme="minorBidi" w:hAnsiTheme="minorBidi" w:hint="cs"/>
            <w:sz w:val="24"/>
            <w:szCs w:val="24"/>
            <w:rtl/>
          </w:rPr>
          <w:delText>אובדן מזון מגדיל</w:delText>
        </w:r>
        <w:r w:rsidRPr="008467A6" w:rsidDel="00DE6623">
          <w:rPr>
            <w:rFonts w:asciiTheme="minorBidi" w:hAnsiTheme="minorBidi"/>
            <w:sz w:val="24"/>
            <w:szCs w:val="24"/>
            <w:rtl/>
          </w:rPr>
          <w:delText xml:space="preserve"> את היקף הפסולת הנדרש לטיפול וכן</w:delText>
        </w:r>
        <w:r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בהעדר הפרדת פסולת, פוגע ביכולת למיחזור של </w:delText>
        </w:r>
        <w:r w:rsidRPr="0027185C" w:rsidDel="00DE6623">
          <w:rPr>
            <w:rFonts w:asciiTheme="minorBidi" w:hAnsiTheme="minorBidi" w:cs="Arial"/>
            <w:sz w:val="24"/>
            <w:szCs w:val="24"/>
            <w:rtl/>
          </w:rPr>
          <w:delText xml:space="preserve">חומרים </w:delText>
        </w:r>
        <w:r w:rsidDel="00DE6623">
          <w:rPr>
            <w:rFonts w:asciiTheme="minorBidi" w:hAnsiTheme="minorBidi" w:cs="Arial" w:hint="cs"/>
            <w:sz w:val="24"/>
            <w:szCs w:val="24"/>
            <w:rtl/>
          </w:rPr>
          <w:delText xml:space="preserve">אחרים </w:delText>
        </w:r>
        <w:r w:rsidRPr="0027185C" w:rsidDel="00DE6623">
          <w:rPr>
            <w:rFonts w:asciiTheme="minorBidi" w:hAnsiTheme="minorBidi" w:cs="Arial"/>
            <w:sz w:val="24"/>
            <w:szCs w:val="24"/>
            <w:rtl/>
          </w:rPr>
          <w:delText>המצויים בפסולת הביתית</w:delText>
        </w:r>
        <w:r w:rsidDel="00DE6623">
          <w:rPr>
            <w:rFonts w:asciiTheme="minorBidi" w:hAnsiTheme="minorBidi" w:cs="Arial" w:hint="cs"/>
            <w:sz w:val="24"/>
            <w:szCs w:val="24"/>
            <w:rtl/>
          </w:rPr>
          <w:delText xml:space="preserve">. </w:delText>
        </w:r>
      </w:del>
    </w:p>
    <w:p w14:paraId="155CC688" w14:textId="203271F7" w:rsidR="00FD2A03" w:rsidDel="00DE6623" w:rsidRDefault="00FD2A03" w:rsidP="00C852E6">
      <w:pPr>
        <w:spacing w:line="360" w:lineRule="auto"/>
        <w:jc w:val="both"/>
        <w:rPr>
          <w:del w:id="4099" w:author="Yael Armon" w:date="2022-07-03T15:15:00Z"/>
          <w:rFonts w:asciiTheme="minorBidi" w:hAnsiTheme="minorBidi" w:cs="Arial"/>
          <w:sz w:val="24"/>
          <w:szCs w:val="24"/>
          <w:rtl/>
        </w:rPr>
      </w:pPr>
      <w:del w:id="4100" w:author="Yael Armon" w:date="2022-07-03T15:15:00Z">
        <w:r w:rsidRPr="008467A6" w:rsidDel="00DE6623">
          <w:rPr>
            <w:rFonts w:asciiTheme="minorBidi" w:hAnsiTheme="minorBidi" w:hint="eastAsia"/>
            <w:sz w:val="24"/>
            <w:szCs w:val="24"/>
            <w:rtl/>
          </w:rPr>
          <w:delText>מרבית</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הפסולת</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המושלכת</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בישראל</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מועברת</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להטמנה</w:delText>
        </w:r>
        <w:r w:rsidDel="00DE6623">
          <w:rPr>
            <w:rFonts w:asciiTheme="minorBidi" w:hAnsiTheme="minorBidi" w:hint="cs"/>
            <w:sz w:val="24"/>
            <w:szCs w:val="24"/>
            <w:rtl/>
          </w:rPr>
          <w:delText>, לה השפעות סביבתיות שליליות רבות</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הטמנת</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פסולת</w:delText>
        </w:r>
        <w:r w:rsidRPr="008467A6" w:rsidDel="00DE6623">
          <w:rPr>
            <w:rFonts w:asciiTheme="minorBidi" w:hAnsiTheme="minorBidi"/>
            <w:sz w:val="24"/>
            <w:szCs w:val="24"/>
            <w:rtl/>
          </w:rPr>
          <w:delText xml:space="preserve"> </w:delText>
        </w:r>
        <w:r w:rsidDel="00DE6623">
          <w:rPr>
            <w:rFonts w:asciiTheme="minorBidi" w:hAnsiTheme="minorBidi" w:hint="cs"/>
            <w:sz w:val="24"/>
            <w:szCs w:val="24"/>
            <w:rtl/>
          </w:rPr>
          <w:delText>מצריכה</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שטחים</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נרחבים</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ועל</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כן</w:delText>
        </w:r>
        <w:r w:rsidRPr="008467A6" w:rsidDel="00DE6623">
          <w:rPr>
            <w:rFonts w:asciiTheme="minorBidi" w:hAnsiTheme="minorBidi"/>
            <w:sz w:val="24"/>
            <w:szCs w:val="24"/>
            <w:rtl/>
          </w:rPr>
          <w:delText xml:space="preserve"> </w:delText>
        </w:r>
        <w:r w:rsidDel="00DE6623">
          <w:rPr>
            <w:rFonts w:asciiTheme="minorBidi" w:hAnsiTheme="minorBidi" w:hint="cs"/>
            <w:sz w:val="24"/>
            <w:szCs w:val="24"/>
            <w:rtl/>
          </w:rPr>
          <w:delText>תורמת</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לדלדול</w:delText>
        </w:r>
        <w:r w:rsidDel="00DE6623">
          <w:rPr>
            <w:rFonts w:asciiTheme="minorBidi" w:hAnsiTheme="minorBidi" w:hint="cs"/>
            <w:sz w:val="24"/>
            <w:szCs w:val="24"/>
            <w:rtl/>
          </w:rPr>
          <w:delText xml:space="preserve"> משאב</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הקרקע</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בישראל</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כמו</w:delText>
        </w:r>
        <w:r w:rsidRPr="008467A6" w:rsidDel="00DE6623">
          <w:rPr>
            <w:rFonts w:asciiTheme="minorBidi" w:hAnsiTheme="minorBidi"/>
            <w:sz w:val="24"/>
            <w:szCs w:val="24"/>
            <w:rtl/>
          </w:rPr>
          <w:delText xml:space="preserve"> כן, מגוון מזהמי אויר נפלטים </w:delText>
        </w:r>
        <w:r w:rsidDel="00DE6623">
          <w:rPr>
            <w:rFonts w:asciiTheme="minorBidi" w:hAnsiTheme="minorBidi" w:hint="cs"/>
            <w:sz w:val="24"/>
            <w:szCs w:val="24"/>
            <w:rtl/>
          </w:rPr>
          <w:delText>משינוע פסולת לאתרי הטמנה מרוחקים ברחבי ישראל</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זאת</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בנוסף</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ל</w:delText>
        </w:r>
        <w:r w:rsidRPr="008467A6" w:rsidDel="00DE6623">
          <w:rPr>
            <w:rFonts w:asciiTheme="minorBidi" w:hAnsiTheme="minorBidi"/>
            <w:sz w:val="24"/>
            <w:szCs w:val="24"/>
            <w:rtl/>
          </w:rPr>
          <w:delText>פליטת גזי חממה;</w:delText>
        </w:r>
        <w:r w:rsidDel="00DE6623">
          <w:rPr>
            <w:rFonts w:asciiTheme="minorBidi" w:hAnsiTheme="minorBidi" w:hint="cs"/>
            <w:sz w:val="24"/>
            <w:szCs w:val="24"/>
            <w:rtl/>
          </w:rPr>
          <w:delText xml:space="preserve"> </w:delText>
        </w:r>
        <w:r w:rsidRPr="008467A6" w:rsidDel="00DE6623">
          <w:rPr>
            <w:rFonts w:asciiTheme="minorBidi" w:hAnsiTheme="minorBidi" w:hint="eastAsia"/>
            <w:sz w:val="24"/>
            <w:szCs w:val="24"/>
            <w:rtl/>
          </w:rPr>
          <w:delText>הטמנת</w:delText>
        </w:r>
        <w:r w:rsidRPr="008467A6" w:rsidDel="00DE6623">
          <w:rPr>
            <w:rFonts w:asciiTheme="minorBidi" w:hAnsiTheme="minorBidi"/>
            <w:sz w:val="24"/>
            <w:szCs w:val="24"/>
            <w:rtl/>
          </w:rPr>
          <w:delText xml:space="preserve"> הפסולת עלולה </w:delText>
        </w:r>
        <w:r w:rsidRPr="008467A6" w:rsidDel="00DE6623">
          <w:rPr>
            <w:rFonts w:asciiTheme="minorBidi" w:hAnsiTheme="minorBidi" w:hint="eastAsia"/>
            <w:sz w:val="24"/>
            <w:szCs w:val="24"/>
            <w:rtl/>
          </w:rPr>
          <w:delText>גם</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להביא</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לזיהום</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מים</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וקרקע</w:delText>
        </w:r>
        <w:r w:rsidRPr="008467A6" w:rsidDel="00DE6623">
          <w:rPr>
            <w:rFonts w:asciiTheme="minorBidi" w:hAnsiTheme="minorBidi"/>
            <w:sz w:val="24"/>
            <w:szCs w:val="24"/>
            <w:rtl/>
          </w:rPr>
          <w:delText xml:space="preserve"> בקרבת המטמנה כתוצאה </w:delText>
        </w:r>
        <w:r w:rsidRPr="008467A6" w:rsidDel="00DE6623">
          <w:rPr>
            <w:rFonts w:asciiTheme="minorBidi" w:hAnsiTheme="minorBidi" w:hint="eastAsia"/>
            <w:sz w:val="24"/>
            <w:szCs w:val="24"/>
            <w:rtl/>
          </w:rPr>
          <w:delText>מחילחול</w:delText>
        </w:r>
        <w:r w:rsidRPr="008467A6" w:rsidDel="00DE6623">
          <w:rPr>
            <w:rFonts w:asciiTheme="minorBidi" w:hAnsiTheme="minorBidi"/>
            <w:sz w:val="24"/>
            <w:szCs w:val="24"/>
            <w:rtl/>
          </w:rPr>
          <w:delText xml:space="preserve"> חומרים שאינם ידידותיים לסביבה לשכבות </w:delText>
        </w:r>
        <w:r w:rsidRPr="008467A6" w:rsidDel="00DE6623">
          <w:rPr>
            <w:rFonts w:asciiTheme="minorBidi" w:hAnsiTheme="minorBidi" w:hint="eastAsia"/>
            <w:sz w:val="24"/>
            <w:szCs w:val="24"/>
            <w:rtl/>
          </w:rPr>
          <w:delText>המים</w:delText>
        </w:r>
        <w:r w:rsidRPr="008467A6" w:rsidDel="00DE6623">
          <w:rPr>
            <w:rFonts w:asciiTheme="minorBidi" w:hAnsiTheme="minorBidi"/>
            <w:sz w:val="24"/>
            <w:szCs w:val="24"/>
            <w:rtl/>
          </w:rPr>
          <w:delText xml:space="preserve"> </w:delText>
        </w:r>
        <w:r w:rsidRPr="008467A6" w:rsidDel="00DE6623">
          <w:rPr>
            <w:rFonts w:asciiTheme="minorBidi" w:hAnsiTheme="minorBidi" w:hint="eastAsia"/>
            <w:sz w:val="24"/>
            <w:szCs w:val="24"/>
            <w:rtl/>
          </w:rPr>
          <w:delText>והקרקע</w:delText>
        </w:r>
        <w:r w:rsidDel="00DE6623">
          <w:rPr>
            <w:rStyle w:val="FootnoteReference"/>
            <w:rFonts w:asciiTheme="minorBidi" w:hAnsiTheme="minorBidi"/>
            <w:sz w:val="24"/>
            <w:szCs w:val="24"/>
            <w:rtl/>
          </w:rPr>
          <w:footnoteReference w:id="53"/>
        </w:r>
        <w:r w:rsidDel="00DE6623">
          <w:rPr>
            <w:rFonts w:asciiTheme="minorBidi" w:hAnsiTheme="minorBidi" w:hint="cs"/>
            <w:sz w:val="24"/>
            <w:szCs w:val="24"/>
            <w:rtl/>
          </w:rPr>
          <w:delText xml:space="preserve">. </w:delText>
        </w:r>
      </w:del>
    </w:p>
    <w:p w14:paraId="23391338" w14:textId="6432B036" w:rsidR="00FD2A03" w:rsidDel="00DE6623" w:rsidRDefault="00FD2A03" w:rsidP="00C852E6">
      <w:pPr>
        <w:spacing w:line="360" w:lineRule="auto"/>
        <w:jc w:val="both"/>
        <w:rPr>
          <w:del w:id="4103" w:author="Yael Armon" w:date="2022-07-03T15:15:00Z"/>
          <w:rFonts w:asciiTheme="minorBidi" w:hAnsiTheme="minorBidi"/>
          <w:sz w:val="24"/>
          <w:szCs w:val="24"/>
          <w:rtl/>
        </w:rPr>
      </w:pPr>
      <w:del w:id="4104" w:author="Yael Armon" w:date="2022-07-03T15:15:00Z">
        <w:r w:rsidDel="00DE6623">
          <w:rPr>
            <w:rFonts w:asciiTheme="minorBidi" w:hAnsiTheme="minorBidi" w:cs="Arial" w:hint="cs"/>
            <w:sz w:val="24"/>
            <w:szCs w:val="24"/>
            <w:rtl/>
          </w:rPr>
          <w:delText>הפסולת העירונית בישראל נאמדת בכ-5.6 מיליון טונות בשנה</w:delText>
        </w:r>
        <w:r w:rsidDel="00DE6623">
          <w:rPr>
            <w:rStyle w:val="FootnoteReference"/>
            <w:rFonts w:asciiTheme="minorBidi" w:hAnsiTheme="minorBidi" w:cs="Arial"/>
            <w:sz w:val="24"/>
            <w:szCs w:val="24"/>
            <w:rtl/>
          </w:rPr>
          <w:footnoteReference w:id="54"/>
        </w:r>
        <w:r w:rsidDel="00DE6623">
          <w:rPr>
            <w:rFonts w:asciiTheme="minorBidi" w:hAnsiTheme="minorBidi" w:cs="Arial" w:hint="cs"/>
            <w:sz w:val="24"/>
            <w:szCs w:val="24"/>
            <w:rtl/>
          </w:rPr>
          <w:delText xml:space="preserve">. </w:delText>
        </w:r>
        <w:r w:rsidRPr="00C5411B" w:rsidDel="00DE6623">
          <w:rPr>
            <w:rFonts w:asciiTheme="minorBidi" w:hAnsiTheme="minorBidi" w:cs="Arial"/>
            <w:sz w:val="24"/>
            <w:szCs w:val="24"/>
            <w:rtl/>
          </w:rPr>
          <w:delText xml:space="preserve">אובדן המזון בישראל נאמד בכ-2.5 מיליון </w:delText>
        </w:r>
        <w:r w:rsidDel="00DE6623">
          <w:rPr>
            <w:rFonts w:asciiTheme="minorBidi" w:hAnsiTheme="minorBidi" w:cs="Arial"/>
            <w:sz w:val="24"/>
            <w:szCs w:val="24"/>
            <w:rtl/>
          </w:rPr>
          <w:delText>טונות</w:delText>
        </w:r>
        <w:r w:rsidDel="00DE6623">
          <w:rPr>
            <w:rFonts w:asciiTheme="minorBidi" w:hAnsiTheme="minorBidi" w:cs="Arial"/>
            <w:sz w:val="24"/>
            <w:szCs w:val="24"/>
          </w:rPr>
          <w:delText xml:space="preserve"> </w:delText>
        </w:r>
        <w:r w:rsidDel="00DE6623">
          <w:rPr>
            <w:rFonts w:asciiTheme="minorBidi" w:hAnsiTheme="minorBidi" w:cs="Arial" w:hint="cs"/>
            <w:sz w:val="24"/>
            <w:szCs w:val="24"/>
            <w:rtl/>
          </w:rPr>
          <w:delText>בשנת 2020,</w:delText>
        </w:r>
        <w:r w:rsidRPr="00C5411B" w:rsidDel="00DE6623">
          <w:rPr>
            <w:rFonts w:asciiTheme="minorBidi" w:hAnsiTheme="minorBidi" w:cs="Arial" w:hint="cs"/>
            <w:sz w:val="24"/>
            <w:szCs w:val="24"/>
            <w:rtl/>
          </w:rPr>
          <w:delText xml:space="preserve"> </w:delText>
        </w:r>
        <w:r w:rsidDel="00DE6623">
          <w:rPr>
            <w:rFonts w:asciiTheme="minorBidi" w:hAnsiTheme="minorBidi" w:cs="Arial" w:hint="cs"/>
            <w:sz w:val="24"/>
            <w:szCs w:val="24"/>
            <w:rtl/>
          </w:rPr>
          <w:delText xml:space="preserve">מתוכו, </w:delText>
        </w:r>
        <w:r w:rsidDel="00DE6623">
          <w:rPr>
            <w:rFonts w:asciiTheme="minorBidi" w:hAnsiTheme="minorBidi" w:hint="cs"/>
            <w:sz w:val="24"/>
            <w:szCs w:val="24"/>
            <w:rtl/>
          </w:rPr>
          <w:delText>כ-1.6</w:delText>
        </w:r>
        <w:r w:rsidDel="00DE6623">
          <w:rPr>
            <w:rStyle w:val="FootnoteReference"/>
            <w:rFonts w:asciiTheme="minorBidi" w:hAnsiTheme="minorBidi"/>
            <w:sz w:val="24"/>
            <w:szCs w:val="24"/>
            <w:rtl/>
          </w:rPr>
          <w:footnoteReference w:id="55"/>
        </w:r>
        <w:r w:rsidDel="00DE6623">
          <w:rPr>
            <w:rFonts w:asciiTheme="minorBidi" w:hAnsiTheme="minorBidi" w:hint="cs"/>
            <w:sz w:val="24"/>
            <w:szCs w:val="24"/>
            <w:rtl/>
          </w:rPr>
          <w:delText xml:space="preserve"> מיליון טונות פסולת מזון אשר עבורה נדרש טיפול קצה (כחלק מהפסולת העירונית המטופלת בישראל). נוספת על כך פסולת אריזות מאובדן מזון בסך 200 אלף טונות וסך הכל 1.8 מיליון טונות פסולת מזון ואריזות, המהווים כשליש מהיקף הפסולת בישראל, ואשר נדרשים בטיפול. </w:delText>
        </w:r>
        <w:r w:rsidDel="00DE6623">
          <w:rPr>
            <w:rFonts w:asciiTheme="minorBidi" w:hAnsiTheme="minorBidi" w:cs="Arial" w:hint="cs"/>
            <w:sz w:val="24"/>
            <w:szCs w:val="24"/>
            <w:rtl/>
          </w:rPr>
          <w:delText>לצורך טיפול בכמות כזו של פסולת נדרשות כ-180 אלף משאיות דחס</w:delText>
        </w:r>
        <w:r w:rsidDel="00DE6623">
          <w:rPr>
            <w:rStyle w:val="FootnoteReference"/>
            <w:rFonts w:asciiTheme="minorBidi" w:hAnsiTheme="minorBidi" w:cs="Arial"/>
            <w:sz w:val="24"/>
            <w:szCs w:val="24"/>
            <w:rtl/>
          </w:rPr>
          <w:footnoteReference w:id="56"/>
        </w:r>
        <w:r w:rsidDel="00DE6623">
          <w:rPr>
            <w:rFonts w:asciiTheme="minorBidi" w:hAnsiTheme="minorBidi" w:cs="Arial" w:hint="cs"/>
            <w:sz w:val="24"/>
            <w:szCs w:val="24"/>
            <w:rtl/>
          </w:rPr>
          <w:delText xml:space="preserve"> לאיסוף ופינוי הפסולת. הדבר שווה ערך לכ-495 משאיות עמוסות פסולת בכל יום במשך שנה שלמה.</w:delText>
        </w:r>
      </w:del>
    </w:p>
    <w:p w14:paraId="5FA30D94" w14:textId="1E5EB335" w:rsidR="00FD2A03" w:rsidDel="00DE6623" w:rsidRDefault="00FD2A03" w:rsidP="00C852E6">
      <w:pPr>
        <w:spacing w:line="360" w:lineRule="auto"/>
        <w:jc w:val="both"/>
        <w:rPr>
          <w:del w:id="4111" w:author="Yael Armon" w:date="2022-07-03T15:15:00Z"/>
          <w:rFonts w:asciiTheme="minorBidi" w:hAnsiTheme="minorBidi"/>
          <w:sz w:val="24"/>
          <w:szCs w:val="24"/>
          <w:rtl/>
        </w:rPr>
      </w:pPr>
      <w:del w:id="4112" w:author="Yael Armon" w:date="2022-07-03T15:15:00Z">
        <w:r w:rsidDel="00DE6623">
          <w:rPr>
            <w:rFonts w:asciiTheme="minorBidi" w:hAnsiTheme="minorBidi" w:cs="Arial" w:hint="cs"/>
            <w:sz w:val="24"/>
            <w:szCs w:val="24"/>
            <w:rtl/>
          </w:rPr>
          <w:delText>היקף הפסולת המצריך טיפול</w:delText>
        </w:r>
        <w:r w:rsidDel="00DE6623">
          <w:rPr>
            <w:rFonts w:asciiTheme="minorBidi" w:hAnsiTheme="minorBidi" w:cs="Arial"/>
            <w:sz w:val="24"/>
            <w:szCs w:val="24"/>
            <w:rtl/>
          </w:rPr>
          <w:delText xml:space="preserve"> דורש</w:delText>
        </w:r>
        <w:r w:rsidRPr="009F503D" w:rsidDel="00DE6623">
          <w:rPr>
            <w:rFonts w:asciiTheme="minorBidi" w:hAnsiTheme="minorBidi" w:cs="Arial"/>
            <w:sz w:val="24"/>
            <w:szCs w:val="24"/>
            <w:rtl/>
          </w:rPr>
          <w:delText xml:space="preserve"> הקצאת משאבים רבים, ביניהם תמיכה כלכלית וסטטוטורית בפתרונות</w:delText>
        </w:r>
        <w:r w:rsidDel="00DE6623">
          <w:rPr>
            <w:rFonts w:asciiTheme="minorBidi" w:hAnsiTheme="minorBidi" w:cs="Arial" w:hint="cs"/>
            <w:sz w:val="24"/>
            <w:szCs w:val="24"/>
            <w:rtl/>
          </w:rPr>
          <w:delText xml:space="preserve"> מיון</w:delText>
        </w:r>
        <w:r w:rsidRPr="009F503D"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ו</w:delText>
        </w:r>
        <w:r w:rsidRPr="009F503D" w:rsidDel="00DE6623">
          <w:rPr>
            <w:rFonts w:asciiTheme="minorBidi" w:hAnsiTheme="minorBidi" w:cs="Arial"/>
            <w:sz w:val="24"/>
            <w:szCs w:val="24"/>
            <w:rtl/>
          </w:rPr>
          <w:delText>קצה.</w:delText>
        </w:r>
        <w:r w:rsidDel="00DE6623">
          <w:rPr>
            <w:rFonts w:asciiTheme="minorBidi" w:hAnsiTheme="minorBidi" w:cs="Arial" w:hint="cs"/>
            <w:sz w:val="24"/>
            <w:szCs w:val="24"/>
            <w:rtl/>
          </w:rPr>
          <w:delText xml:space="preserve"> </w:delText>
        </w:r>
        <w:r w:rsidRPr="00E602EB" w:rsidDel="00DE6623">
          <w:rPr>
            <w:rFonts w:asciiTheme="minorBidi" w:hAnsiTheme="minorBidi" w:cs="Arial"/>
            <w:sz w:val="24"/>
            <w:szCs w:val="24"/>
            <w:rtl/>
          </w:rPr>
          <w:delText xml:space="preserve">עלות הטיפול בפסולת </w:delText>
        </w:r>
        <w:r w:rsidDel="00DE6623">
          <w:rPr>
            <w:rFonts w:asciiTheme="minorBidi" w:hAnsiTheme="minorBidi" w:cs="Arial" w:hint="cs"/>
            <w:sz w:val="24"/>
            <w:szCs w:val="24"/>
            <w:rtl/>
          </w:rPr>
          <w:delText xml:space="preserve">מורכבת ממספר גורמים בהם: </w:delText>
        </w:r>
        <w:r w:rsidRPr="00E602EB" w:rsidDel="00DE6623">
          <w:rPr>
            <w:rFonts w:asciiTheme="minorBidi" w:hAnsiTheme="minorBidi" w:cs="Arial"/>
            <w:sz w:val="24"/>
            <w:szCs w:val="24"/>
            <w:rtl/>
          </w:rPr>
          <w:delText>עלו</w:delText>
        </w:r>
        <w:r w:rsidDel="00DE6623">
          <w:rPr>
            <w:rFonts w:asciiTheme="minorBidi" w:hAnsiTheme="minorBidi" w:cs="Arial" w:hint="cs"/>
            <w:sz w:val="24"/>
            <w:szCs w:val="24"/>
            <w:rtl/>
          </w:rPr>
          <w:delText>יו</w:delText>
        </w:r>
        <w:r w:rsidRPr="00E602EB" w:rsidDel="00DE6623">
          <w:rPr>
            <w:rFonts w:asciiTheme="minorBidi" w:hAnsiTheme="minorBidi" w:cs="Arial"/>
            <w:sz w:val="24"/>
            <w:szCs w:val="24"/>
            <w:rtl/>
          </w:rPr>
          <w:delText>ת</w:delText>
        </w:r>
        <w:r w:rsidDel="00DE6623">
          <w:rPr>
            <w:rFonts w:asciiTheme="minorBidi" w:hAnsiTheme="minorBidi" w:cs="Arial" w:hint="cs"/>
            <w:sz w:val="24"/>
            <w:szCs w:val="24"/>
            <w:rtl/>
          </w:rPr>
          <w:delText xml:space="preserve"> </w:delText>
        </w:r>
        <w:r w:rsidRPr="00E602EB" w:rsidDel="00DE6623">
          <w:rPr>
            <w:rFonts w:asciiTheme="minorBidi" w:hAnsiTheme="minorBidi" w:cs="Arial"/>
            <w:sz w:val="24"/>
            <w:szCs w:val="24"/>
            <w:rtl/>
          </w:rPr>
          <w:delText>אצירה, איסוף ופינוי</w:delText>
        </w:r>
        <w:r w:rsidDel="00DE6623">
          <w:rPr>
            <w:rFonts w:asciiTheme="minorBidi" w:hAnsiTheme="minorBidi" w:cs="Arial" w:hint="cs"/>
            <w:sz w:val="24"/>
            <w:szCs w:val="24"/>
            <w:rtl/>
          </w:rPr>
          <w:delText xml:space="preserve"> פסולת, </w:delText>
        </w:r>
        <w:r w:rsidRPr="00E602EB" w:rsidDel="00DE6623">
          <w:rPr>
            <w:rFonts w:asciiTheme="minorBidi" w:hAnsiTheme="minorBidi" w:cs="Arial"/>
            <w:sz w:val="24"/>
            <w:szCs w:val="24"/>
            <w:rtl/>
          </w:rPr>
          <w:delText>עלו</w:delText>
        </w:r>
        <w:r w:rsidDel="00DE6623">
          <w:rPr>
            <w:rFonts w:asciiTheme="minorBidi" w:hAnsiTheme="minorBidi" w:cs="Arial" w:hint="cs"/>
            <w:sz w:val="24"/>
            <w:szCs w:val="24"/>
            <w:rtl/>
          </w:rPr>
          <w:delText>יו</w:delText>
        </w:r>
        <w:r w:rsidRPr="00E602EB" w:rsidDel="00DE6623">
          <w:rPr>
            <w:rFonts w:asciiTheme="minorBidi" w:hAnsiTheme="minorBidi" w:cs="Arial"/>
            <w:sz w:val="24"/>
            <w:szCs w:val="24"/>
            <w:rtl/>
          </w:rPr>
          <w:delText>ת</w:delText>
        </w:r>
        <w:r w:rsidDel="00DE6623">
          <w:rPr>
            <w:rFonts w:asciiTheme="minorBidi" w:hAnsiTheme="minorBidi" w:cs="Arial" w:hint="cs"/>
            <w:sz w:val="24"/>
            <w:szCs w:val="24"/>
            <w:rtl/>
          </w:rPr>
          <w:delText xml:space="preserve"> תחנות </w:delText>
        </w:r>
        <w:r w:rsidRPr="00E602EB" w:rsidDel="00DE6623">
          <w:rPr>
            <w:rFonts w:asciiTheme="minorBidi" w:hAnsiTheme="minorBidi" w:cs="Arial"/>
            <w:sz w:val="24"/>
            <w:szCs w:val="24"/>
            <w:rtl/>
          </w:rPr>
          <w:delText>מיון ומעבר</w:delText>
        </w:r>
        <w:r w:rsidDel="00DE6623">
          <w:rPr>
            <w:rFonts w:asciiTheme="minorBidi" w:hAnsiTheme="minorBidi" w:cs="Arial" w:hint="cs"/>
            <w:sz w:val="24"/>
            <w:szCs w:val="24"/>
            <w:rtl/>
          </w:rPr>
          <w:delText xml:space="preserve">, </w:delText>
        </w:r>
        <w:r w:rsidDel="00DE6623">
          <w:rPr>
            <w:rFonts w:asciiTheme="minorBidi" w:hAnsiTheme="minorBidi" w:cs="Arial"/>
            <w:sz w:val="24"/>
            <w:szCs w:val="24"/>
            <w:rtl/>
          </w:rPr>
          <w:delText>עלו</w:delText>
        </w:r>
        <w:r w:rsidDel="00DE6623">
          <w:rPr>
            <w:rFonts w:asciiTheme="minorBidi" w:hAnsiTheme="minorBidi" w:cs="Arial" w:hint="cs"/>
            <w:sz w:val="24"/>
            <w:szCs w:val="24"/>
            <w:rtl/>
          </w:rPr>
          <w:delText>יות הובלה כמו גם עלות הטיפול עצמו בהתאם לסוג הטיפול הנדרש וכן ה</w:delText>
        </w:r>
        <w:r w:rsidRPr="00E602EB" w:rsidDel="00DE6623">
          <w:rPr>
            <w:rFonts w:asciiTheme="minorBidi" w:hAnsiTheme="minorBidi" w:cs="Arial"/>
            <w:sz w:val="24"/>
            <w:szCs w:val="24"/>
            <w:rtl/>
          </w:rPr>
          <w:delText>יטל הטמנה</w:delText>
        </w:r>
        <w:r w:rsidDel="00DE6623">
          <w:rPr>
            <w:rFonts w:asciiTheme="minorBidi" w:hAnsiTheme="minorBidi" w:cs="Arial" w:hint="cs"/>
            <w:sz w:val="24"/>
            <w:szCs w:val="24"/>
            <w:rtl/>
          </w:rPr>
          <w:delText>.</w:delText>
        </w:r>
        <w:r w:rsidRPr="009F503D"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העלות השנתית הישירה לטיפול בפסולת מזון ואריזות בישראל שמקורם באובדן מזון</w:delText>
        </w:r>
        <w:r w:rsidDel="00DE6623">
          <w:rPr>
            <w:rStyle w:val="FootnoteReference"/>
            <w:rFonts w:asciiTheme="minorBidi" w:hAnsiTheme="minorBidi" w:cs="Arial"/>
            <w:sz w:val="24"/>
            <w:szCs w:val="24"/>
            <w:rtl/>
          </w:rPr>
          <w:footnoteReference w:id="57"/>
        </w:r>
        <w:r w:rsidDel="00DE6623">
          <w:rPr>
            <w:rFonts w:asciiTheme="minorBidi" w:hAnsiTheme="minorBidi" w:cs="Arial" w:hint="cs"/>
            <w:sz w:val="24"/>
            <w:szCs w:val="24"/>
            <w:rtl/>
          </w:rPr>
          <w:delText xml:space="preserve"> עומדת על 0.8 מיליארד ₪ (לפי אומדני עלות טיפול בפסולת של המשרד להגנ"ס, </w:delText>
        </w:r>
        <w:r w:rsidRPr="00A743D8" w:rsidDel="00DE6623">
          <w:rPr>
            <w:rFonts w:asciiTheme="minorBidi" w:hAnsiTheme="minorBidi" w:cs="Arial" w:hint="eastAsia"/>
            <w:i/>
            <w:iCs/>
            <w:sz w:val="24"/>
            <w:szCs w:val="24"/>
            <w:rtl/>
          </w:rPr>
          <w:delText>מדיניות</w:delText>
        </w:r>
        <w:r w:rsidRPr="00A743D8" w:rsidDel="00DE6623">
          <w:rPr>
            <w:rFonts w:asciiTheme="minorBidi" w:hAnsiTheme="minorBidi" w:cs="Arial"/>
            <w:i/>
            <w:iCs/>
            <w:sz w:val="24"/>
            <w:szCs w:val="24"/>
            <w:rtl/>
          </w:rPr>
          <w:delText xml:space="preserve"> </w:delText>
        </w:r>
        <w:r w:rsidRPr="00A743D8" w:rsidDel="00DE6623">
          <w:rPr>
            <w:rFonts w:asciiTheme="minorBidi" w:hAnsiTheme="minorBidi" w:cs="Arial" w:hint="eastAsia"/>
            <w:i/>
            <w:iCs/>
            <w:sz w:val="24"/>
            <w:szCs w:val="24"/>
            <w:rtl/>
          </w:rPr>
          <w:delText>פסולת</w:delText>
        </w:r>
        <w:r w:rsidRPr="00A743D8" w:rsidDel="00DE6623">
          <w:rPr>
            <w:rFonts w:asciiTheme="minorBidi" w:hAnsiTheme="minorBidi" w:cs="Arial"/>
            <w:i/>
            <w:iCs/>
            <w:sz w:val="24"/>
            <w:szCs w:val="24"/>
            <w:rtl/>
          </w:rPr>
          <w:delText xml:space="preserve"> 2030</w:delText>
        </w:r>
        <w:r w:rsidDel="00DE6623">
          <w:rPr>
            <w:rFonts w:asciiTheme="minorBidi" w:hAnsiTheme="minorBidi" w:cs="Arial" w:hint="cs"/>
            <w:sz w:val="24"/>
            <w:szCs w:val="24"/>
            <w:rtl/>
          </w:rPr>
          <w:delText xml:space="preserve">). מעבר לכך, </w:delText>
        </w:r>
        <w:r w:rsidDel="00DE6623">
          <w:rPr>
            <w:rFonts w:asciiTheme="minorBidi" w:hAnsiTheme="minorBidi" w:hint="cs"/>
            <w:sz w:val="24"/>
            <w:szCs w:val="24"/>
            <w:rtl/>
          </w:rPr>
          <w:delText>הע</w:delText>
        </w:r>
        <w:r w:rsidDel="00DE6623">
          <w:rPr>
            <w:rFonts w:asciiTheme="minorBidi" w:hAnsiTheme="minorBidi" w:cs="Arial" w:hint="cs"/>
            <w:sz w:val="24"/>
            <w:szCs w:val="24"/>
            <w:rtl/>
          </w:rPr>
          <w:delText>לות החיצונית של פליטות גזי חממה ומזהמי אוויר מטיפול בפסולת עומדת על 0.5 מיליארד ₪.</w:delText>
        </w:r>
        <w:r w:rsidDel="00DE6623">
          <w:rPr>
            <w:rFonts w:asciiTheme="minorBidi" w:hAnsiTheme="minorBidi" w:hint="cs"/>
            <w:sz w:val="24"/>
            <w:szCs w:val="24"/>
            <w:rtl/>
          </w:rPr>
          <w:delText xml:space="preserve"> סך העלות הכלכלית, הישירה והחיצונית, לטיפול בפסולת כתוצאה מאובדן מזון בישראל לשנת 2020, עומדת על כ-1.3 מיליארד ₪. </w:delText>
        </w:r>
      </w:del>
    </w:p>
    <w:p w14:paraId="0D4CD67D" w14:textId="30A0AF2A" w:rsidR="00FD2A03" w:rsidRPr="0065524E" w:rsidDel="00DE6623" w:rsidRDefault="00FD2A03" w:rsidP="00C852E6">
      <w:pPr>
        <w:spacing w:line="360" w:lineRule="auto"/>
        <w:jc w:val="both"/>
        <w:rPr>
          <w:del w:id="4115" w:author="Yael Armon" w:date="2022-07-03T15:15:00Z"/>
          <w:rFonts w:asciiTheme="minorBidi" w:hAnsiTheme="minorBidi"/>
          <w:b/>
          <w:bCs/>
          <w:sz w:val="28"/>
          <w:szCs w:val="28"/>
          <w:rtl/>
        </w:rPr>
      </w:pPr>
      <w:del w:id="4116" w:author="Yael Armon" w:date="2022-07-03T15:15:00Z">
        <w:r w:rsidDel="00DE6623">
          <w:rPr>
            <w:rFonts w:asciiTheme="minorBidi" w:hAnsiTheme="minorBidi" w:hint="cs"/>
            <w:b/>
            <w:bCs/>
            <w:rtl/>
          </w:rPr>
          <w:delText>כותרת מודגשת</w:delText>
        </w:r>
        <w:r w:rsidRPr="00B608DC" w:rsidDel="00DE6623">
          <w:rPr>
            <w:rFonts w:asciiTheme="minorBidi" w:hAnsiTheme="minorBidi" w:hint="cs"/>
            <w:b/>
            <w:bCs/>
            <w:rtl/>
          </w:rPr>
          <w:delText>:</w:delText>
        </w:r>
        <w:r w:rsidDel="00DE6623">
          <w:rPr>
            <w:rFonts w:asciiTheme="minorBidi" w:hAnsiTheme="minorBidi" w:hint="cs"/>
            <w:b/>
            <w:bCs/>
            <w:rtl/>
          </w:rPr>
          <w:delText xml:space="preserve"> </w:delText>
        </w:r>
        <w:r w:rsidDel="00DE6623">
          <w:rPr>
            <w:rFonts w:asciiTheme="minorBidi" w:hAnsiTheme="minorBidi" w:hint="cs"/>
            <w:b/>
            <w:bCs/>
            <w:sz w:val="28"/>
            <w:szCs w:val="28"/>
            <w:rtl/>
          </w:rPr>
          <w:delText xml:space="preserve">50% מהנזק הסביבתי נגרם מהשלכת מזון בשלב הצריכה </w:delText>
        </w:r>
      </w:del>
    </w:p>
    <w:p w14:paraId="57CD2637" w14:textId="3842330B" w:rsidR="00FD2A03" w:rsidDel="00DE6623" w:rsidRDefault="00FD2A03" w:rsidP="00C852E6">
      <w:pPr>
        <w:spacing w:line="360" w:lineRule="auto"/>
        <w:jc w:val="both"/>
        <w:rPr>
          <w:del w:id="4117" w:author="Yael Armon" w:date="2022-07-03T15:15:00Z"/>
          <w:rFonts w:asciiTheme="minorBidi" w:hAnsiTheme="minorBidi"/>
          <w:sz w:val="24"/>
          <w:szCs w:val="24"/>
          <w:rtl/>
        </w:rPr>
      </w:pPr>
      <w:del w:id="4118" w:author="Yael Armon" w:date="2022-07-03T15:15:00Z">
        <w:r w:rsidDel="00DE6623">
          <w:rPr>
            <w:rFonts w:asciiTheme="minorBidi" w:hAnsiTheme="minorBidi" w:hint="cs"/>
            <w:sz w:val="24"/>
            <w:szCs w:val="24"/>
            <w:rtl/>
          </w:rPr>
          <w:delText>כימות ההשפעות</w:delText>
        </w:r>
        <w:r w:rsidRPr="00027B35" w:rsidDel="00DE6623">
          <w:rPr>
            <w:rFonts w:asciiTheme="minorBidi" w:hAnsiTheme="minorBidi"/>
            <w:sz w:val="24"/>
            <w:szCs w:val="24"/>
            <w:rtl/>
          </w:rPr>
          <w:delText xml:space="preserve"> הסביבתיות הנוגעות לתוצרת החקלאית מתייחסות לכל מחזורי החיים של המוצר, לרבות הייצור, הטיפול לאחר הקטיף, האחסון, העיבוד, ההפצה, הצריכה וההשלכה. ככל שהמוצר אובד או מושלך בשלב מאוחר יותר של ההליך, כך גדלה ההשפעה הסביבתית שלו. </w:delText>
        </w:r>
        <w:r w:rsidDel="00DE6623">
          <w:rPr>
            <w:rFonts w:asciiTheme="minorBidi" w:hAnsiTheme="minorBidi" w:hint="cs"/>
            <w:sz w:val="24"/>
            <w:szCs w:val="24"/>
            <w:rtl/>
          </w:rPr>
          <w:delText>זאת מכיוון</w:delText>
        </w:r>
        <w:r w:rsidRPr="00027B35" w:rsidDel="00DE6623">
          <w:rPr>
            <w:rFonts w:asciiTheme="minorBidi" w:hAnsiTheme="minorBidi"/>
            <w:sz w:val="24"/>
            <w:szCs w:val="24"/>
            <w:rtl/>
          </w:rPr>
          <w:delText xml:space="preserve"> </w:delText>
        </w:r>
        <w:r w:rsidDel="00DE6623">
          <w:rPr>
            <w:rFonts w:asciiTheme="minorBidi" w:hAnsiTheme="minorBidi" w:hint="cs"/>
            <w:sz w:val="24"/>
            <w:szCs w:val="24"/>
            <w:rtl/>
          </w:rPr>
          <w:delText>ש</w:delText>
        </w:r>
        <w:r w:rsidRPr="005C037B" w:rsidDel="00DE6623">
          <w:rPr>
            <w:rFonts w:asciiTheme="minorBidi" w:hAnsiTheme="minorBidi"/>
            <w:sz w:val="24"/>
            <w:szCs w:val="24"/>
            <w:rtl/>
          </w:rPr>
          <w:delText>טביעת הרגל הסביבתית של פסולת מזון נובעת מ-3 גורמים שונים:</w:delText>
        </w:r>
        <w:r w:rsidDel="00DE6623">
          <w:rPr>
            <w:rFonts w:asciiTheme="minorBidi" w:hAnsiTheme="minorBidi" w:hint="cs"/>
            <w:sz w:val="24"/>
            <w:szCs w:val="24"/>
            <w:rtl/>
          </w:rPr>
          <w:delText xml:space="preserve"> </w:delText>
        </w:r>
        <w:r w:rsidRPr="005C037B" w:rsidDel="00DE6623">
          <w:rPr>
            <w:rFonts w:asciiTheme="minorBidi" w:hAnsiTheme="minorBidi"/>
            <w:sz w:val="24"/>
            <w:szCs w:val="24"/>
            <w:rtl/>
          </w:rPr>
          <w:delText>ההשפעות הנובעות מהשלב בשרשרת הערך בו הושלך המזון</w:delText>
        </w:r>
        <w:r w:rsidDel="00DE6623">
          <w:rPr>
            <w:rFonts w:asciiTheme="minorBidi" w:hAnsiTheme="minorBidi" w:hint="cs"/>
            <w:sz w:val="24"/>
            <w:szCs w:val="24"/>
            <w:rtl/>
          </w:rPr>
          <w:delText>;</w:delText>
        </w:r>
        <w:r w:rsidDel="00DE6623">
          <w:rPr>
            <w:rFonts w:asciiTheme="minorBidi" w:hAnsiTheme="minorBidi" w:hint="cs"/>
            <w:sz w:val="24"/>
            <w:szCs w:val="24"/>
          </w:rPr>
          <w:delText xml:space="preserve"> </w:delText>
        </w:r>
        <w:r w:rsidRPr="005C037B" w:rsidDel="00DE6623">
          <w:rPr>
            <w:rFonts w:asciiTheme="minorBidi" w:hAnsiTheme="minorBidi"/>
            <w:sz w:val="24"/>
            <w:szCs w:val="24"/>
            <w:rtl/>
          </w:rPr>
          <w:delText>ההשפעות הנובעות מסוף חיי המוצר כפסולת</w:delText>
        </w:r>
        <w:r w:rsidDel="00DE6623">
          <w:rPr>
            <w:rFonts w:asciiTheme="minorBidi" w:hAnsiTheme="minorBidi" w:hint="cs"/>
            <w:sz w:val="24"/>
            <w:szCs w:val="24"/>
            <w:rtl/>
          </w:rPr>
          <w:delText xml:space="preserve">; </w:delText>
        </w:r>
        <w:r w:rsidRPr="005C037B" w:rsidDel="00DE6623">
          <w:rPr>
            <w:rFonts w:asciiTheme="minorBidi" w:hAnsiTheme="minorBidi"/>
            <w:sz w:val="24"/>
            <w:szCs w:val="24"/>
            <w:rtl/>
          </w:rPr>
          <w:delText>השפעות השלבים הקודמים (במידה וקיימים)</w:delText>
        </w:r>
        <w:r w:rsidDel="00DE6623">
          <w:rPr>
            <w:rFonts w:asciiTheme="minorBidi" w:hAnsiTheme="minorBidi" w:hint="cs"/>
            <w:sz w:val="24"/>
            <w:szCs w:val="24"/>
            <w:rtl/>
          </w:rPr>
          <w:delText>.</w:delText>
        </w:r>
      </w:del>
    </w:p>
    <w:p w14:paraId="743FFDA5" w14:textId="625BF6F6" w:rsidR="00FD2A03" w:rsidRPr="00F660F1" w:rsidDel="00DE6623" w:rsidRDefault="00FD2A03" w:rsidP="00C852E6">
      <w:pPr>
        <w:spacing w:line="360" w:lineRule="auto"/>
        <w:jc w:val="both"/>
        <w:rPr>
          <w:del w:id="4119" w:author="Yael Armon" w:date="2022-07-03T15:15:00Z"/>
          <w:rFonts w:asciiTheme="minorBidi" w:hAnsiTheme="minorBidi"/>
          <w:b/>
          <w:bCs/>
          <w:sz w:val="24"/>
          <w:szCs w:val="24"/>
          <w:rtl/>
        </w:rPr>
      </w:pPr>
      <w:del w:id="4120" w:author="Yael Armon" w:date="2022-07-03T15:15:00Z">
        <w:r w:rsidDel="00DE6623">
          <w:rPr>
            <w:rFonts w:asciiTheme="minorBidi" w:hAnsiTheme="minorBidi" w:hint="cs"/>
            <w:sz w:val="24"/>
            <w:szCs w:val="24"/>
            <w:rtl/>
          </w:rPr>
          <w:delText>אובדן מזון ב</w:delText>
        </w:r>
        <w:r w:rsidRPr="008467A6" w:rsidDel="00DE6623">
          <w:rPr>
            <w:rFonts w:asciiTheme="minorBidi" w:hAnsiTheme="minorBidi" w:hint="eastAsia"/>
            <w:b/>
            <w:bCs/>
            <w:sz w:val="24"/>
            <w:szCs w:val="24"/>
            <w:rtl/>
          </w:rPr>
          <w:delText>שלב</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הצריכה</w:delText>
        </w:r>
        <w:r w:rsidDel="00DE6623">
          <w:rPr>
            <w:rFonts w:asciiTheme="minorBidi" w:hAnsiTheme="minorBidi" w:hint="cs"/>
            <w:sz w:val="24"/>
            <w:szCs w:val="24"/>
            <w:rtl/>
          </w:rPr>
          <w:delText xml:space="preserve"> אחראי על כ-50% מהעלויות הסביבתיות של אובדן המזון. מוצר שהושלך לפח ע"י הצרכנים מגלם בתוכו גם את ההשפעות הסביבתיות אשר כרוכות בגידולו, בשינועו, בעיבודו ובהפצתו, טרם הגיע לצרכן. בשנת 2020 בשלב הצריכה</w:delText>
        </w:r>
        <w:r w:rsidDel="00DE6623">
          <w:rPr>
            <w:rStyle w:val="FootnoteReference"/>
            <w:rFonts w:asciiTheme="minorBidi" w:hAnsiTheme="minorBidi"/>
            <w:sz w:val="24"/>
            <w:szCs w:val="24"/>
            <w:rtl/>
          </w:rPr>
          <w:footnoteReference w:id="58"/>
        </w:r>
        <w:r w:rsidDel="00DE6623">
          <w:rPr>
            <w:rFonts w:asciiTheme="minorBidi" w:hAnsiTheme="minorBidi" w:hint="cs"/>
            <w:sz w:val="24"/>
            <w:szCs w:val="24"/>
            <w:rtl/>
          </w:rPr>
          <w:delText xml:space="preserve"> נזרק מזון  </w:delText>
        </w:r>
        <w:r w:rsidRPr="00BD6F1C" w:rsidDel="00DE6623">
          <w:rPr>
            <w:rFonts w:asciiTheme="minorBidi" w:hAnsiTheme="minorBidi" w:hint="eastAsia"/>
            <w:sz w:val="24"/>
            <w:szCs w:val="24"/>
            <w:rtl/>
          </w:rPr>
          <w:delText>בשווי</w:delText>
        </w:r>
        <w:r w:rsidRPr="00BD6F1C" w:rsidDel="00DE6623">
          <w:rPr>
            <w:rFonts w:asciiTheme="minorBidi" w:hAnsiTheme="minorBidi"/>
            <w:sz w:val="24"/>
            <w:szCs w:val="24"/>
            <w:rtl/>
          </w:rPr>
          <w:delText xml:space="preserve"> </w:delText>
        </w:r>
        <w:r w:rsidRPr="003F3311" w:rsidDel="00DE6623">
          <w:rPr>
            <w:rFonts w:asciiTheme="minorBidi" w:hAnsiTheme="minorBidi"/>
            <w:sz w:val="24"/>
            <w:szCs w:val="24"/>
            <w:rtl/>
          </w:rPr>
          <w:delText>10.5</w:delText>
        </w:r>
        <w:r w:rsidRPr="00BD6F1C" w:rsidDel="00DE6623">
          <w:rPr>
            <w:rFonts w:asciiTheme="minorBidi" w:hAnsiTheme="minorBidi"/>
            <w:sz w:val="24"/>
            <w:szCs w:val="24"/>
            <w:rtl/>
          </w:rPr>
          <w:delText xml:space="preserve"> מיליארד ₪</w:delText>
        </w:r>
        <w:r w:rsidDel="00DE6623">
          <w:rPr>
            <w:rFonts w:asciiTheme="minorBidi" w:hAnsiTheme="minorBidi" w:hint="cs"/>
            <w:sz w:val="24"/>
            <w:szCs w:val="24"/>
            <w:rtl/>
          </w:rPr>
          <w:delText xml:space="preserve"> ובהיקף של 1.2 מיליון טונות (כולל אריזות). בנוסף לעלות אובדן המזון, נגרם נזק כלכלי מיותר של עלות טיפול בפסולת, המשולם ע"י הצרכנים בעקיפין באמצעות התשלומים לעיריות, בהיקף של כ-0.5 מיליארד שקלים, ונזק סביבתי בהיקף של כ-0.7 מיליארד שקלים כתוצאה מפליטות גזי חממה ומזהמי אוויר. </w:delText>
        </w:r>
      </w:del>
    </w:p>
    <w:p w14:paraId="55F291D6" w14:textId="3378D090" w:rsidR="00FD2A03" w:rsidRPr="00456FC5" w:rsidDel="00DE6623" w:rsidRDefault="00FD2A03">
      <w:pPr>
        <w:spacing w:line="360" w:lineRule="auto"/>
        <w:jc w:val="both"/>
        <w:rPr>
          <w:del w:id="4123" w:author="Yael Armon" w:date="2022-07-03T15:15:00Z"/>
          <w:b/>
          <w:bCs/>
          <w:sz w:val="24"/>
          <w:szCs w:val="24"/>
          <w:rtl/>
        </w:rPr>
        <w:pPrChange w:id="4124" w:author="Yael Armon" w:date="2022-07-03T15:16:00Z">
          <w:pPr>
            <w:spacing w:after="0"/>
            <w:jc w:val="center"/>
          </w:pPr>
        </w:pPrChange>
      </w:pPr>
      <w:del w:id="4125" w:author="Yael Armon" w:date="2022-07-03T15:15:00Z">
        <w:r w:rsidRPr="00456FC5" w:rsidDel="00DE6623">
          <w:rPr>
            <w:rFonts w:hint="cs"/>
            <w:b/>
            <w:bCs/>
            <w:sz w:val="24"/>
            <w:szCs w:val="24"/>
            <w:rtl/>
          </w:rPr>
          <w:delText xml:space="preserve">עלויות סביבתיות </w:delText>
        </w:r>
        <w:r w:rsidRPr="0031609E" w:rsidDel="00DE6623">
          <w:rPr>
            <w:rFonts w:hint="eastAsia"/>
            <w:b/>
            <w:bCs/>
            <w:sz w:val="24"/>
            <w:szCs w:val="24"/>
            <w:rtl/>
          </w:rPr>
          <w:delText>כתוצאה</w:delText>
        </w:r>
        <w:r w:rsidRPr="0031609E" w:rsidDel="00DE6623">
          <w:rPr>
            <w:b/>
            <w:bCs/>
            <w:sz w:val="24"/>
            <w:szCs w:val="24"/>
            <w:rtl/>
          </w:rPr>
          <w:delText xml:space="preserve"> </w:delText>
        </w:r>
        <w:r w:rsidRPr="00456FC5" w:rsidDel="00DE6623">
          <w:rPr>
            <w:rFonts w:hint="cs"/>
            <w:b/>
            <w:bCs/>
            <w:sz w:val="24"/>
            <w:szCs w:val="24"/>
            <w:rtl/>
          </w:rPr>
          <w:delText>מאובדן מזון בישראל 20</w:delText>
        </w:r>
        <w:r w:rsidDel="00DE6623">
          <w:rPr>
            <w:rFonts w:hint="cs"/>
            <w:b/>
            <w:bCs/>
            <w:sz w:val="24"/>
            <w:szCs w:val="24"/>
            <w:rtl/>
          </w:rPr>
          <w:delText>20</w:delText>
        </w:r>
        <w:r w:rsidRPr="00456FC5" w:rsidDel="00DE6623">
          <w:rPr>
            <w:rFonts w:hint="cs"/>
            <w:b/>
            <w:bCs/>
            <w:sz w:val="24"/>
            <w:szCs w:val="24"/>
            <w:rtl/>
          </w:rPr>
          <w:delText>,</w:delText>
        </w:r>
      </w:del>
    </w:p>
    <w:p w14:paraId="55D191FD" w14:textId="5C48C760" w:rsidR="00FD2A03" w:rsidRPr="007D011D" w:rsidDel="00DE6623" w:rsidRDefault="00FD2A03">
      <w:pPr>
        <w:spacing w:line="360" w:lineRule="auto"/>
        <w:jc w:val="both"/>
        <w:rPr>
          <w:del w:id="4126" w:author="Yael Armon" w:date="2022-07-03T15:15:00Z"/>
          <w:b/>
          <w:bCs/>
        </w:rPr>
        <w:pPrChange w:id="4127" w:author="Yael Armon" w:date="2022-07-03T15:16:00Z">
          <w:pPr>
            <w:spacing w:after="0" w:line="360" w:lineRule="auto"/>
            <w:jc w:val="center"/>
          </w:pPr>
        </w:pPrChange>
      </w:pPr>
      <w:del w:id="4128" w:author="Yael Armon" w:date="2022-07-03T15:15:00Z">
        <w:r w:rsidRPr="007D011D" w:rsidDel="00DE6623">
          <w:rPr>
            <w:rFonts w:hint="cs"/>
            <w:b/>
            <w:bCs/>
            <w:rtl/>
          </w:rPr>
          <w:delText>לפי השלב בו הושלך המזון, מיליוני ש"ח</w:delText>
        </w:r>
      </w:del>
    </w:p>
    <w:tbl>
      <w:tblPr>
        <w:bidiVisual/>
        <w:tblW w:w="8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1161"/>
        <w:gridCol w:w="1161"/>
        <w:gridCol w:w="1161"/>
        <w:gridCol w:w="1161"/>
        <w:gridCol w:w="1161"/>
      </w:tblGrid>
      <w:tr w:rsidR="00FD2A03" w:rsidRPr="00D74D60" w:rsidDel="00DE6623" w14:paraId="6C543B65" w14:textId="47566BAB" w:rsidTr="00475BBF">
        <w:trPr>
          <w:trHeight w:val="248"/>
          <w:jc w:val="center"/>
          <w:del w:id="4129" w:author="Yael Armon" w:date="2022-07-03T15:15:00Z"/>
        </w:trPr>
        <w:tc>
          <w:tcPr>
            <w:tcW w:w="2227" w:type="dxa"/>
            <w:shd w:val="clear" w:color="000000" w:fill="5B9BD5"/>
            <w:noWrap/>
            <w:vAlign w:val="center"/>
            <w:hideMark/>
          </w:tcPr>
          <w:p w14:paraId="63DA692E" w14:textId="6F159C64" w:rsidR="00FD2A03" w:rsidRPr="00D74D60" w:rsidDel="00DE6623" w:rsidRDefault="00FD2A03">
            <w:pPr>
              <w:spacing w:line="360" w:lineRule="auto"/>
              <w:jc w:val="both"/>
              <w:rPr>
                <w:del w:id="4130" w:author="Yael Armon" w:date="2022-07-03T15:15:00Z"/>
                <w:rFonts w:ascii="Arial" w:eastAsia="Times New Roman" w:hAnsi="Arial" w:cs="Arial"/>
                <w:b/>
                <w:bCs/>
                <w:color w:val="FFFFFF"/>
              </w:rPr>
              <w:pPrChange w:id="4131" w:author="Yael Armon" w:date="2022-07-03T15:16:00Z">
                <w:pPr>
                  <w:spacing w:after="0" w:line="240" w:lineRule="auto"/>
                </w:pPr>
              </w:pPrChange>
            </w:pPr>
          </w:p>
        </w:tc>
        <w:tc>
          <w:tcPr>
            <w:tcW w:w="1161" w:type="dxa"/>
            <w:shd w:val="clear" w:color="000000" w:fill="5B9BD5"/>
            <w:noWrap/>
            <w:vAlign w:val="center"/>
            <w:hideMark/>
          </w:tcPr>
          <w:p w14:paraId="4D01F47C" w14:textId="51C111E1" w:rsidR="00FD2A03" w:rsidRPr="00D74D60" w:rsidDel="00DE6623" w:rsidRDefault="00FD2A03">
            <w:pPr>
              <w:spacing w:line="360" w:lineRule="auto"/>
              <w:jc w:val="both"/>
              <w:rPr>
                <w:del w:id="4132" w:author="Yael Armon" w:date="2022-07-03T15:15:00Z"/>
                <w:rFonts w:ascii="Arial" w:eastAsia="Times New Roman" w:hAnsi="Arial" w:cs="Arial"/>
                <w:b/>
                <w:bCs/>
                <w:color w:val="FFFFFF"/>
                <w:rtl/>
              </w:rPr>
              <w:pPrChange w:id="4133" w:author="Yael Armon" w:date="2022-07-03T15:16:00Z">
                <w:pPr>
                  <w:spacing w:after="0" w:line="240" w:lineRule="auto"/>
                </w:pPr>
              </w:pPrChange>
            </w:pPr>
            <w:del w:id="4134" w:author="Yael Armon" w:date="2022-07-03T15:15:00Z">
              <w:r w:rsidDel="00DE6623">
                <w:rPr>
                  <w:rFonts w:ascii="Arial" w:hAnsi="Arial" w:cs="Arial"/>
                  <w:b/>
                  <w:bCs/>
                  <w:color w:val="FFFFFF"/>
                  <w:rtl/>
                </w:rPr>
                <w:delText>חקלאות</w:delText>
              </w:r>
              <w:r w:rsidDel="00DE6623">
                <w:rPr>
                  <w:rFonts w:ascii="Arial" w:hAnsi="Arial" w:cs="Arial" w:hint="cs"/>
                  <w:b/>
                  <w:bCs/>
                  <w:color w:val="FFFFFF"/>
                  <w:rtl/>
                </w:rPr>
                <w:delText>*</w:delText>
              </w:r>
            </w:del>
          </w:p>
        </w:tc>
        <w:tc>
          <w:tcPr>
            <w:tcW w:w="1161" w:type="dxa"/>
            <w:shd w:val="clear" w:color="000000" w:fill="5B9BD5"/>
            <w:noWrap/>
            <w:vAlign w:val="center"/>
            <w:hideMark/>
          </w:tcPr>
          <w:p w14:paraId="5F0D0CAA" w14:textId="4E2FC001" w:rsidR="00FD2A03" w:rsidRPr="00D74D60" w:rsidDel="00DE6623" w:rsidRDefault="00FD2A03">
            <w:pPr>
              <w:spacing w:line="360" w:lineRule="auto"/>
              <w:jc w:val="both"/>
              <w:rPr>
                <w:del w:id="4135" w:author="Yael Armon" w:date="2022-07-03T15:15:00Z"/>
                <w:rFonts w:ascii="Arial" w:eastAsia="Times New Roman" w:hAnsi="Arial" w:cs="Arial"/>
                <w:b/>
                <w:bCs/>
                <w:color w:val="FFFFFF"/>
                <w:rtl/>
              </w:rPr>
              <w:pPrChange w:id="4136" w:author="Yael Armon" w:date="2022-07-03T15:16:00Z">
                <w:pPr>
                  <w:spacing w:after="0" w:line="240" w:lineRule="auto"/>
                </w:pPr>
              </w:pPrChange>
            </w:pPr>
            <w:del w:id="4137" w:author="Yael Armon" w:date="2022-07-03T15:15:00Z">
              <w:r w:rsidDel="00DE6623">
                <w:rPr>
                  <w:rFonts w:ascii="Arial" w:hAnsi="Arial" w:cs="Arial" w:hint="cs"/>
                  <w:b/>
                  <w:bCs/>
                  <w:color w:val="FFFFFF"/>
                  <w:rtl/>
                </w:rPr>
                <w:delText>עיבוד</w:delText>
              </w:r>
            </w:del>
          </w:p>
        </w:tc>
        <w:tc>
          <w:tcPr>
            <w:tcW w:w="1161" w:type="dxa"/>
            <w:shd w:val="clear" w:color="000000" w:fill="5B9BD5"/>
            <w:noWrap/>
            <w:vAlign w:val="center"/>
            <w:hideMark/>
          </w:tcPr>
          <w:p w14:paraId="12ABCAE0" w14:textId="43C8BD02" w:rsidR="00FD2A03" w:rsidRPr="00D74D60" w:rsidDel="00DE6623" w:rsidRDefault="00FD2A03">
            <w:pPr>
              <w:spacing w:line="360" w:lineRule="auto"/>
              <w:jc w:val="both"/>
              <w:rPr>
                <w:del w:id="4138" w:author="Yael Armon" w:date="2022-07-03T15:15:00Z"/>
                <w:rFonts w:ascii="Arial" w:eastAsia="Times New Roman" w:hAnsi="Arial" w:cs="Arial"/>
                <w:b/>
                <w:bCs/>
                <w:color w:val="FFFFFF"/>
                <w:rtl/>
              </w:rPr>
              <w:pPrChange w:id="4139" w:author="Yael Armon" w:date="2022-07-03T15:16:00Z">
                <w:pPr>
                  <w:spacing w:after="0" w:line="240" w:lineRule="auto"/>
                </w:pPr>
              </w:pPrChange>
            </w:pPr>
            <w:del w:id="4140" w:author="Yael Armon" w:date="2022-07-03T15:15:00Z">
              <w:r w:rsidDel="00DE6623">
                <w:rPr>
                  <w:rFonts w:ascii="Arial" w:hAnsi="Arial" w:cs="Arial"/>
                  <w:b/>
                  <w:bCs/>
                  <w:color w:val="FFFFFF"/>
                  <w:rtl/>
                </w:rPr>
                <w:delText>הפצה</w:delText>
              </w:r>
            </w:del>
          </w:p>
        </w:tc>
        <w:tc>
          <w:tcPr>
            <w:tcW w:w="1161" w:type="dxa"/>
            <w:shd w:val="clear" w:color="000000" w:fill="5B9BD5"/>
            <w:noWrap/>
            <w:vAlign w:val="center"/>
            <w:hideMark/>
          </w:tcPr>
          <w:p w14:paraId="6392A32D" w14:textId="7C04DA50" w:rsidR="00FD2A03" w:rsidRPr="00D74D60" w:rsidDel="00DE6623" w:rsidRDefault="00FD2A03">
            <w:pPr>
              <w:spacing w:line="360" w:lineRule="auto"/>
              <w:jc w:val="both"/>
              <w:rPr>
                <w:del w:id="4141" w:author="Yael Armon" w:date="2022-07-03T15:15:00Z"/>
                <w:rFonts w:ascii="Arial" w:eastAsia="Times New Roman" w:hAnsi="Arial" w:cs="Arial"/>
                <w:b/>
                <w:bCs/>
                <w:color w:val="FFFFFF"/>
                <w:rtl/>
              </w:rPr>
              <w:pPrChange w:id="4142" w:author="Yael Armon" w:date="2022-07-03T15:16:00Z">
                <w:pPr>
                  <w:spacing w:after="0" w:line="240" w:lineRule="auto"/>
                </w:pPr>
              </w:pPrChange>
            </w:pPr>
            <w:del w:id="4143" w:author="Yael Armon" w:date="2022-07-03T15:15:00Z">
              <w:r w:rsidDel="00DE6623">
                <w:rPr>
                  <w:rFonts w:ascii="Arial" w:hAnsi="Arial" w:cs="Arial"/>
                  <w:b/>
                  <w:bCs/>
                  <w:color w:val="FFFFFF"/>
                  <w:rtl/>
                </w:rPr>
                <w:delText>צריכה</w:delText>
              </w:r>
              <w:r w:rsidDel="00DE6623">
                <w:rPr>
                  <w:rFonts w:ascii="Arial" w:hAnsi="Arial" w:cs="Arial" w:hint="cs"/>
                  <w:b/>
                  <w:bCs/>
                  <w:color w:val="FFFFFF"/>
                  <w:rtl/>
                </w:rPr>
                <w:delText>*</w:delText>
              </w:r>
              <w:r w:rsidDel="00DE6623">
                <w:rPr>
                  <w:rFonts w:ascii="Arial" w:eastAsia="Times New Roman" w:hAnsi="Arial" w:cs="Arial" w:hint="cs"/>
                  <w:b/>
                  <w:bCs/>
                  <w:color w:val="FFFFFF"/>
                  <w:rtl/>
                </w:rPr>
                <w:delText>*</w:delText>
              </w:r>
            </w:del>
          </w:p>
        </w:tc>
        <w:tc>
          <w:tcPr>
            <w:tcW w:w="1161" w:type="dxa"/>
            <w:shd w:val="clear" w:color="000000" w:fill="5B9BD5"/>
            <w:noWrap/>
            <w:vAlign w:val="center"/>
            <w:hideMark/>
          </w:tcPr>
          <w:p w14:paraId="0B8AF135" w14:textId="4409CEFC" w:rsidR="00FD2A03" w:rsidRPr="00D74D60" w:rsidDel="00DE6623" w:rsidRDefault="00FD2A03">
            <w:pPr>
              <w:spacing w:line="360" w:lineRule="auto"/>
              <w:jc w:val="both"/>
              <w:rPr>
                <w:del w:id="4144" w:author="Yael Armon" w:date="2022-07-03T15:15:00Z"/>
                <w:rFonts w:ascii="Arial" w:eastAsia="Times New Roman" w:hAnsi="Arial" w:cs="Arial"/>
                <w:b/>
                <w:bCs/>
                <w:color w:val="FFFFFF"/>
                <w:rtl/>
              </w:rPr>
              <w:pPrChange w:id="4145" w:author="Yael Armon" w:date="2022-07-03T15:16:00Z">
                <w:pPr>
                  <w:spacing w:after="0" w:line="240" w:lineRule="auto"/>
                </w:pPr>
              </w:pPrChange>
            </w:pPr>
            <w:del w:id="4146" w:author="Yael Armon" w:date="2022-07-03T15:15:00Z">
              <w:r w:rsidDel="00DE6623">
                <w:rPr>
                  <w:rFonts w:ascii="Arial" w:hAnsi="Arial" w:cs="Arial"/>
                  <w:b/>
                  <w:bCs/>
                  <w:color w:val="FFFFFF"/>
                  <w:rtl/>
                </w:rPr>
                <w:delText>סה"כ</w:delText>
              </w:r>
            </w:del>
          </w:p>
        </w:tc>
      </w:tr>
      <w:tr w:rsidR="00FD2A03" w:rsidRPr="00D74D60" w:rsidDel="00DE6623" w14:paraId="2A9E341A" w14:textId="334D9CEB" w:rsidTr="00475BBF">
        <w:trPr>
          <w:trHeight w:val="210"/>
          <w:jc w:val="center"/>
          <w:del w:id="4147" w:author="Yael Armon" w:date="2022-07-03T15:15:00Z"/>
        </w:trPr>
        <w:tc>
          <w:tcPr>
            <w:tcW w:w="2227" w:type="dxa"/>
            <w:shd w:val="clear" w:color="auto" w:fill="auto"/>
            <w:noWrap/>
            <w:vAlign w:val="bottom"/>
            <w:hideMark/>
          </w:tcPr>
          <w:p w14:paraId="767773EB" w14:textId="536DA1DD" w:rsidR="00FD2A03" w:rsidRPr="00D74D60" w:rsidDel="00DE6623" w:rsidRDefault="00FD2A03">
            <w:pPr>
              <w:spacing w:line="360" w:lineRule="auto"/>
              <w:jc w:val="both"/>
              <w:rPr>
                <w:del w:id="4148" w:author="Yael Armon" w:date="2022-07-03T15:15:00Z"/>
                <w:rFonts w:ascii="Arial" w:eastAsia="Times New Roman" w:hAnsi="Arial" w:cs="Arial"/>
                <w:color w:val="000000"/>
                <w:rtl/>
              </w:rPr>
              <w:pPrChange w:id="4149" w:author="Yael Armon" w:date="2022-07-03T15:16:00Z">
                <w:pPr>
                  <w:spacing w:after="0" w:line="240" w:lineRule="auto"/>
                </w:pPr>
              </w:pPrChange>
            </w:pPr>
            <w:del w:id="4150" w:author="Yael Armon" w:date="2022-07-03T15:15:00Z">
              <w:r w:rsidDel="00DE6623">
                <w:rPr>
                  <w:rFonts w:ascii="Arial" w:hAnsi="Arial" w:cs="Arial"/>
                  <w:color w:val="000000"/>
                  <w:rtl/>
                </w:rPr>
                <w:delText>פירות וירקות</w:delText>
              </w:r>
            </w:del>
          </w:p>
        </w:tc>
        <w:tc>
          <w:tcPr>
            <w:tcW w:w="1161" w:type="dxa"/>
            <w:shd w:val="clear" w:color="auto" w:fill="auto"/>
            <w:noWrap/>
            <w:vAlign w:val="center"/>
            <w:hideMark/>
          </w:tcPr>
          <w:p w14:paraId="5FA703AB" w14:textId="617EB084" w:rsidR="00FD2A03" w:rsidRPr="008467A6" w:rsidDel="00DE6623" w:rsidRDefault="00FD2A03">
            <w:pPr>
              <w:spacing w:line="360" w:lineRule="auto"/>
              <w:jc w:val="both"/>
              <w:rPr>
                <w:del w:id="4151" w:author="Yael Armon" w:date="2022-07-03T15:15:00Z"/>
                <w:rFonts w:ascii="Arial" w:eastAsia="Times New Roman" w:hAnsi="Arial" w:cs="Arial"/>
                <w:rtl/>
              </w:rPr>
              <w:pPrChange w:id="4152" w:author="Yael Armon" w:date="2022-07-03T15:16:00Z">
                <w:pPr>
                  <w:bidi w:val="0"/>
                  <w:spacing w:after="0" w:line="240" w:lineRule="auto"/>
                  <w:jc w:val="center"/>
                </w:pPr>
              </w:pPrChange>
            </w:pPr>
            <w:del w:id="4153" w:author="Yael Armon" w:date="2022-07-03T15:15:00Z">
              <w:r w:rsidDel="00DE6623">
                <w:rPr>
                  <w:rFonts w:ascii="Arial" w:hAnsi="Arial" w:cs="Arial"/>
                  <w:color w:val="000000"/>
                </w:rPr>
                <w:delText>383</w:delText>
              </w:r>
            </w:del>
          </w:p>
        </w:tc>
        <w:tc>
          <w:tcPr>
            <w:tcW w:w="1161" w:type="dxa"/>
            <w:shd w:val="clear" w:color="auto" w:fill="auto"/>
            <w:noWrap/>
            <w:vAlign w:val="center"/>
            <w:hideMark/>
          </w:tcPr>
          <w:p w14:paraId="2544965B" w14:textId="321A6D01" w:rsidR="00FD2A03" w:rsidRPr="008467A6" w:rsidDel="00DE6623" w:rsidRDefault="00FD2A03">
            <w:pPr>
              <w:spacing w:line="360" w:lineRule="auto"/>
              <w:jc w:val="both"/>
              <w:rPr>
                <w:del w:id="4154" w:author="Yael Armon" w:date="2022-07-03T15:15:00Z"/>
                <w:rFonts w:ascii="Arial" w:eastAsia="Times New Roman" w:hAnsi="Arial" w:cs="Arial"/>
              </w:rPr>
              <w:pPrChange w:id="4155" w:author="Yael Armon" w:date="2022-07-03T15:16:00Z">
                <w:pPr>
                  <w:bidi w:val="0"/>
                  <w:spacing w:after="0" w:line="240" w:lineRule="auto"/>
                  <w:jc w:val="center"/>
                </w:pPr>
              </w:pPrChange>
            </w:pPr>
            <w:del w:id="4156" w:author="Yael Armon" w:date="2022-07-03T15:15:00Z">
              <w:r w:rsidDel="00DE6623">
                <w:rPr>
                  <w:rFonts w:ascii="Arial" w:hAnsi="Arial" w:cs="Arial"/>
                  <w:color w:val="000000"/>
                </w:rPr>
                <w:delText>25</w:delText>
              </w:r>
            </w:del>
          </w:p>
        </w:tc>
        <w:tc>
          <w:tcPr>
            <w:tcW w:w="1161" w:type="dxa"/>
            <w:shd w:val="clear" w:color="auto" w:fill="auto"/>
            <w:noWrap/>
            <w:vAlign w:val="center"/>
            <w:hideMark/>
          </w:tcPr>
          <w:p w14:paraId="5348F5BA" w14:textId="09CF6883" w:rsidR="00FD2A03" w:rsidRPr="008467A6" w:rsidDel="00DE6623" w:rsidRDefault="00FD2A03">
            <w:pPr>
              <w:spacing w:line="360" w:lineRule="auto"/>
              <w:jc w:val="both"/>
              <w:rPr>
                <w:del w:id="4157" w:author="Yael Armon" w:date="2022-07-03T15:15:00Z"/>
                <w:rFonts w:ascii="Arial" w:eastAsia="Times New Roman" w:hAnsi="Arial" w:cs="Arial"/>
              </w:rPr>
              <w:pPrChange w:id="4158" w:author="Yael Armon" w:date="2022-07-03T15:16:00Z">
                <w:pPr>
                  <w:bidi w:val="0"/>
                  <w:spacing w:after="0" w:line="240" w:lineRule="auto"/>
                  <w:jc w:val="center"/>
                </w:pPr>
              </w:pPrChange>
            </w:pPr>
            <w:del w:id="4159" w:author="Yael Armon" w:date="2022-07-03T15:15:00Z">
              <w:r w:rsidDel="00DE6623">
                <w:rPr>
                  <w:rFonts w:ascii="Arial" w:hAnsi="Arial" w:cs="Arial"/>
                  <w:color w:val="000000"/>
                </w:rPr>
                <w:delText>403</w:delText>
              </w:r>
            </w:del>
          </w:p>
        </w:tc>
        <w:tc>
          <w:tcPr>
            <w:tcW w:w="1161" w:type="dxa"/>
            <w:shd w:val="clear" w:color="auto" w:fill="auto"/>
            <w:noWrap/>
            <w:vAlign w:val="center"/>
            <w:hideMark/>
          </w:tcPr>
          <w:p w14:paraId="3107C427" w14:textId="30BEC7D0" w:rsidR="00FD2A03" w:rsidRPr="008467A6" w:rsidDel="00DE6623" w:rsidRDefault="00FD2A03">
            <w:pPr>
              <w:spacing w:line="360" w:lineRule="auto"/>
              <w:jc w:val="both"/>
              <w:rPr>
                <w:del w:id="4160" w:author="Yael Armon" w:date="2022-07-03T15:15:00Z"/>
                <w:rFonts w:ascii="Arial" w:eastAsia="Times New Roman" w:hAnsi="Arial" w:cs="Arial"/>
              </w:rPr>
              <w:pPrChange w:id="4161" w:author="Yael Armon" w:date="2022-07-03T15:16:00Z">
                <w:pPr>
                  <w:bidi w:val="0"/>
                  <w:spacing w:after="0" w:line="240" w:lineRule="auto"/>
                  <w:jc w:val="center"/>
                </w:pPr>
              </w:pPrChange>
            </w:pPr>
            <w:del w:id="4162" w:author="Yael Armon" w:date="2022-07-03T15:15:00Z">
              <w:r w:rsidDel="00DE6623">
                <w:rPr>
                  <w:rFonts w:ascii="Arial" w:hAnsi="Arial" w:cs="Arial"/>
                  <w:color w:val="000000"/>
                </w:rPr>
                <w:delText>895</w:delText>
              </w:r>
            </w:del>
          </w:p>
        </w:tc>
        <w:tc>
          <w:tcPr>
            <w:tcW w:w="1161" w:type="dxa"/>
            <w:shd w:val="clear" w:color="auto" w:fill="auto"/>
            <w:noWrap/>
            <w:vAlign w:val="center"/>
            <w:hideMark/>
          </w:tcPr>
          <w:p w14:paraId="11FCCF02" w14:textId="16040557" w:rsidR="00FD2A03" w:rsidRPr="008467A6" w:rsidDel="00DE6623" w:rsidRDefault="00FD2A03">
            <w:pPr>
              <w:spacing w:line="360" w:lineRule="auto"/>
              <w:jc w:val="both"/>
              <w:rPr>
                <w:del w:id="4163" w:author="Yael Armon" w:date="2022-07-03T15:15:00Z"/>
                <w:rFonts w:ascii="Arial" w:eastAsia="Times New Roman" w:hAnsi="Arial" w:cs="Arial"/>
                <w:b/>
                <w:bCs/>
              </w:rPr>
              <w:pPrChange w:id="4164" w:author="Yael Armon" w:date="2022-07-03T15:16:00Z">
                <w:pPr>
                  <w:bidi w:val="0"/>
                  <w:spacing w:after="0" w:line="240" w:lineRule="auto"/>
                  <w:jc w:val="center"/>
                </w:pPr>
              </w:pPrChange>
            </w:pPr>
            <w:del w:id="4165" w:author="Yael Armon" w:date="2022-07-03T15:15:00Z">
              <w:r w:rsidDel="00DE6623">
                <w:rPr>
                  <w:rFonts w:ascii="Arial" w:hAnsi="Arial" w:cs="Arial"/>
                  <w:b/>
                  <w:bCs/>
                  <w:color w:val="000000"/>
                </w:rPr>
                <w:delText>1,706</w:delText>
              </w:r>
            </w:del>
          </w:p>
        </w:tc>
      </w:tr>
      <w:tr w:rsidR="00FD2A03" w:rsidRPr="00D74D60" w:rsidDel="00DE6623" w14:paraId="1D7387C0" w14:textId="6250697D" w:rsidTr="00475BBF">
        <w:trPr>
          <w:trHeight w:val="119"/>
          <w:jc w:val="center"/>
          <w:del w:id="4166" w:author="Yael Armon" w:date="2022-07-03T15:15:00Z"/>
        </w:trPr>
        <w:tc>
          <w:tcPr>
            <w:tcW w:w="2227" w:type="dxa"/>
            <w:shd w:val="clear" w:color="auto" w:fill="auto"/>
            <w:noWrap/>
            <w:vAlign w:val="bottom"/>
            <w:hideMark/>
          </w:tcPr>
          <w:p w14:paraId="1241A203" w14:textId="14BF82B7" w:rsidR="00FD2A03" w:rsidRPr="00D74D60" w:rsidDel="00DE6623" w:rsidRDefault="00FD2A03">
            <w:pPr>
              <w:spacing w:line="360" w:lineRule="auto"/>
              <w:jc w:val="both"/>
              <w:rPr>
                <w:del w:id="4167" w:author="Yael Armon" w:date="2022-07-03T15:15:00Z"/>
                <w:rFonts w:ascii="Arial" w:eastAsia="Times New Roman" w:hAnsi="Arial" w:cs="Arial"/>
                <w:color w:val="000000"/>
              </w:rPr>
              <w:pPrChange w:id="4168" w:author="Yael Armon" w:date="2022-07-03T15:16:00Z">
                <w:pPr>
                  <w:spacing w:after="0" w:line="240" w:lineRule="auto"/>
                </w:pPr>
              </w:pPrChange>
            </w:pPr>
            <w:del w:id="4169" w:author="Yael Armon" w:date="2022-07-03T15:15:00Z">
              <w:r w:rsidDel="00DE6623">
                <w:rPr>
                  <w:rFonts w:ascii="Arial" w:hAnsi="Arial" w:cs="Arial"/>
                  <w:color w:val="000000"/>
                  <w:rtl/>
                </w:rPr>
                <w:delText>דגנים וקטניות</w:delText>
              </w:r>
            </w:del>
          </w:p>
        </w:tc>
        <w:tc>
          <w:tcPr>
            <w:tcW w:w="1161" w:type="dxa"/>
            <w:shd w:val="clear" w:color="auto" w:fill="auto"/>
            <w:noWrap/>
            <w:vAlign w:val="center"/>
            <w:hideMark/>
          </w:tcPr>
          <w:p w14:paraId="7AF11B63" w14:textId="1C5653E8" w:rsidR="00FD2A03" w:rsidRPr="008467A6" w:rsidDel="00DE6623" w:rsidRDefault="00FD2A03">
            <w:pPr>
              <w:spacing w:line="360" w:lineRule="auto"/>
              <w:jc w:val="both"/>
              <w:rPr>
                <w:del w:id="4170" w:author="Yael Armon" w:date="2022-07-03T15:15:00Z"/>
                <w:rFonts w:ascii="Arial" w:eastAsia="Times New Roman" w:hAnsi="Arial" w:cs="Arial"/>
                <w:rtl/>
              </w:rPr>
              <w:pPrChange w:id="4171" w:author="Yael Armon" w:date="2022-07-03T15:16:00Z">
                <w:pPr>
                  <w:bidi w:val="0"/>
                  <w:spacing w:after="0" w:line="240" w:lineRule="auto"/>
                  <w:jc w:val="center"/>
                </w:pPr>
              </w:pPrChange>
            </w:pPr>
            <w:del w:id="4172" w:author="Yael Armon" w:date="2022-07-03T15:15:00Z">
              <w:r w:rsidDel="00DE6623">
                <w:rPr>
                  <w:rFonts w:ascii="Arial" w:hAnsi="Arial" w:cs="Arial"/>
                  <w:color w:val="000000"/>
                </w:rPr>
                <w:delText>141</w:delText>
              </w:r>
            </w:del>
          </w:p>
        </w:tc>
        <w:tc>
          <w:tcPr>
            <w:tcW w:w="1161" w:type="dxa"/>
            <w:shd w:val="clear" w:color="auto" w:fill="auto"/>
            <w:noWrap/>
            <w:vAlign w:val="center"/>
            <w:hideMark/>
          </w:tcPr>
          <w:p w14:paraId="0EB49E0D" w14:textId="70CC96E0" w:rsidR="00FD2A03" w:rsidRPr="008467A6" w:rsidDel="00DE6623" w:rsidRDefault="00FD2A03">
            <w:pPr>
              <w:spacing w:line="360" w:lineRule="auto"/>
              <w:jc w:val="both"/>
              <w:rPr>
                <w:del w:id="4173" w:author="Yael Armon" w:date="2022-07-03T15:15:00Z"/>
                <w:rFonts w:ascii="Arial" w:eastAsia="Times New Roman" w:hAnsi="Arial" w:cs="Arial"/>
              </w:rPr>
              <w:pPrChange w:id="4174" w:author="Yael Armon" w:date="2022-07-03T15:16:00Z">
                <w:pPr>
                  <w:bidi w:val="0"/>
                  <w:spacing w:after="0" w:line="240" w:lineRule="auto"/>
                  <w:jc w:val="center"/>
                </w:pPr>
              </w:pPrChange>
            </w:pPr>
            <w:del w:id="4175" w:author="Yael Armon" w:date="2022-07-03T15:15:00Z">
              <w:r w:rsidDel="00DE6623">
                <w:rPr>
                  <w:rFonts w:ascii="Arial" w:hAnsi="Arial" w:cs="Arial"/>
                  <w:color w:val="000000"/>
                </w:rPr>
                <w:delText>81</w:delText>
              </w:r>
            </w:del>
          </w:p>
        </w:tc>
        <w:tc>
          <w:tcPr>
            <w:tcW w:w="1161" w:type="dxa"/>
            <w:shd w:val="clear" w:color="auto" w:fill="auto"/>
            <w:noWrap/>
            <w:vAlign w:val="center"/>
            <w:hideMark/>
          </w:tcPr>
          <w:p w14:paraId="42202094" w14:textId="69D993C0" w:rsidR="00FD2A03" w:rsidRPr="008467A6" w:rsidDel="00DE6623" w:rsidRDefault="00FD2A03">
            <w:pPr>
              <w:spacing w:line="360" w:lineRule="auto"/>
              <w:jc w:val="both"/>
              <w:rPr>
                <w:del w:id="4176" w:author="Yael Armon" w:date="2022-07-03T15:15:00Z"/>
                <w:rFonts w:ascii="Arial" w:eastAsia="Times New Roman" w:hAnsi="Arial" w:cs="Arial"/>
              </w:rPr>
              <w:pPrChange w:id="4177" w:author="Yael Armon" w:date="2022-07-03T15:16:00Z">
                <w:pPr>
                  <w:bidi w:val="0"/>
                  <w:spacing w:after="0" w:line="240" w:lineRule="auto"/>
                  <w:jc w:val="center"/>
                </w:pPr>
              </w:pPrChange>
            </w:pPr>
            <w:del w:id="4178" w:author="Yael Armon" w:date="2022-07-03T15:15:00Z">
              <w:r w:rsidDel="00DE6623">
                <w:rPr>
                  <w:rFonts w:ascii="Arial" w:hAnsi="Arial" w:cs="Arial"/>
                  <w:color w:val="000000"/>
                </w:rPr>
                <w:delText>100</w:delText>
              </w:r>
            </w:del>
          </w:p>
        </w:tc>
        <w:tc>
          <w:tcPr>
            <w:tcW w:w="1161" w:type="dxa"/>
            <w:shd w:val="clear" w:color="auto" w:fill="auto"/>
            <w:noWrap/>
            <w:vAlign w:val="center"/>
            <w:hideMark/>
          </w:tcPr>
          <w:p w14:paraId="658EAF05" w14:textId="130F0B52" w:rsidR="00FD2A03" w:rsidRPr="008467A6" w:rsidDel="00DE6623" w:rsidRDefault="00FD2A03">
            <w:pPr>
              <w:spacing w:line="360" w:lineRule="auto"/>
              <w:jc w:val="both"/>
              <w:rPr>
                <w:del w:id="4179" w:author="Yael Armon" w:date="2022-07-03T15:15:00Z"/>
                <w:rFonts w:ascii="Arial" w:eastAsia="Times New Roman" w:hAnsi="Arial" w:cs="Arial"/>
              </w:rPr>
              <w:pPrChange w:id="4180" w:author="Yael Armon" w:date="2022-07-03T15:16:00Z">
                <w:pPr>
                  <w:bidi w:val="0"/>
                  <w:spacing w:after="0" w:line="240" w:lineRule="auto"/>
                  <w:jc w:val="center"/>
                </w:pPr>
              </w:pPrChange>
            </w:pPr>
            <w:del w:id="4181" w:author="Yael Armon" w:date="2022-07-03T15:15:00Z">
              <w:r w:rsidDel="00DE6623">
                <w:rPr>
                  <w:rFonts w:ascii="Arial" w:hAnsi="Arial" w:cs="Arial"/>
                  <w:color w:val="000000"/>
                </w:rPr>
                <w:delText>217</w:delText>
              </w:r>
            </w:del>
          </w:p>
        </w:tc>
        <w:tc>
          <w:tcPr>
            <w:tcW w:w="1161" w:type="dxa"/>
            <w:shd w:val="clear" w:color="auto" w:fill="auto"/>
            <w:noWrap/>
            <w:vAlign w:val="center"/>
            <w:hideMark/>
          </w:tcPr>
          <w:p w14:paraId="2DDD4A2E" w14:textId="71C9B5CD" w:rsidR="00FD2A03" w:rsidRPr="008467A6" w:rsidDel="00DE6623" w:rsidRDefault="00FD2A03">
            <w:pPr>
              <w:spacing w:line="360" w:lineRule="auto"/>
              <w:jc w:val="both"/>
              <w:rPr>
                <w:del w:id="4182" w:author="Yael Armon" w:date="2022-07-03T15:15:00Z"/>
                <w:rFonts w:ascii="Arial" w:eastAsia="Times New Roman" w:hAnsi="Arial" w:cs="Arial"/>
                <w:b/>
                <w:bCs/>
              </w:rPr>
              <w:pPrChange w:id="4183" w:author="Yael Armon" w:date="2022-07-03T15:16:00Z">
                <w:pPr>
                  <w:bidi w:val="0"/>
                  <w:spacing w:after="0" w:line="240" w:lineRule="auto"/>
                  <w:jc w:val="center"/>
                </w:pPr>
              </w:pPrChange>
            </w:pPr>
            <w:del w:id="4184" w:author="Yael Armon" w:date="2022-07-03T15:15:00Z">
              <w:r w:rsidDel="00DE6623">
                <w:rPr>
                  <w:rFonts w:ascii="Arial" w:hAnsi="Arial" w:cs="Arial"/>
                  <w:b/>
                  <w:bCs/>
                  <w:color w:val="000000"/>
                </w:rPr>
                <w:delText>539</w:delText>
              </w:r>
            </w:del>
          </w:p>
        </w:tc>
      </w:tr>
      <w:tr w:rsidR="00FD2A03" w:rsidRPr="00D74D60" w:rsidDel="00DE6623" w14:paraId="2B01C8F2" w14:textId="4AB9CCE8" w:rsidTr="00475BBF">
        <w:trPr>
          <w:trHeight w:val="248"/>
          <w:jc w:val="center"/>
          <w:del w:id="4185" w:author="Yael Armon" w:date="2022-07-03T15:15:00Z"/>
        </w:trPr>
        <w:tc>
          <w:tcPr>
            <w:tcW w:w="2227" w:type="dxa"/>
            <w:shd w:val="clear" w:color="auto" w:fill="auto"/>
            <w:noWrap/>
            <w:vAlign w:val="bottom"/>
            <w:hideMark/>
          </w:tcPr>
          <w:p w14:paraId="742B9DB3" w14:textId="0E855632" w:rsidR="00FD2A03" w:rsidRPr="00D74D60" w:rsidDel="00DE6623" w:rsidRDefault="00FD2A03">
            <w:pPr>
              <w:spacing w:line="360" w:lineRule="auto"/>
              <w:jc w:val="both"/>
              <w:rPr>
                <w:del w:id="4186" w:author="Yael Armon" w:date="2022-07-03T15:15:00Z"/>
                <w:rFonts w:ascii="Arial" w:eastAsia="Times New Roman" w:hAnsi="Arial" w:cs="Arial"/>
                <w:color w:val="000000"/>
              </w:rPr>
              <w:pPrChange w:id="4187" w:author="Yael Armon" w:date="2022-07-03T15:16:00Z">
                <w:pPr>
                  <w:spacing w:after="0" w:line="240" w:lineRule="auto"/>
                </w:pPr>
              </w:pPrChange>
            </w:pPr>
            <w:del w:id="4188" w:author="Yael Armon" w:date="2022-07-03T15:15:00Z">
              <w:r w:rsidDel="00DE6623">
                <w:rPr>
                  <w:rFonts w:ascii="Arial" w:hAnsi="Arial" w:cs="Arial"/>
                  <w:color w:val="000000"/>
                  <w:rtl/>
                </w:rPr>
                <w:delText>מוצרי חלב</w:delText>
              </w:r>
            </w:del>
          </w:p>
        </w:tc>
        <w:tc>
          <w:tcPr>
            <w:tcW w:w="1161" w:type="dxa"/>
            <w:shd w:val="clear" w:color="auto" w:fill="auto"/>
            <w:noWrap/>
            <w:vAlign w:val="center"/>
            <w:hideMark/>
          </w:tcPr>
          <w:p w14:paraId="484DCAC5" w14:textId="74B2D86F" w:rsidR="00FD2A03" w:rsidRPr="008467A6" w:rsidDel="00DE6623" w:rsidRDefault="00FD2A03">
            <w:pPr>
              <w:spacing w:line="360" w:lineRule="auto"/>
              <w:jc w:val="both"/>
              <w:rPr>
                <w:del w:id="4189" w:author="Yael Armon" w:date="2022-07-03T15:15:00Z"/>
                <w:rFonts w:ascii="Arial" w:eastAsia="Times New Roman" w:hAnsi="Arial" w:cs="Arial"/>
                <w:rtl/>
              </w:rPr>
              <w:pPrChange w:id="4190" w:author="Yael Armon" w:date="2022-07-03T15:16:00Z">
                <w:pPr>
                  <w:bidi w:val="0"/>
                  <w:spacing w:after="0" w:line="240" w:lineRule="auto"/>
                  <w:jc w:val="center"/>
                </w:pPr>
              </w:pPrChange>
            </w:pPr>
            <w:del w:id="4191" w:author="Yael Armon" w:date="2022-07-03T15:15:00Z">
              <w:r w:rsidDel="00DE6623">
                <w:rPr>
                  <w:rFonts w:ascii="Arial" w:hAnsi="Arial" w:cs="Arial"/>
                  <w:color w:val="000000"/>
                </w:rPr>
                <w:delText>103</w:delText>
              </w:r>
            </w:del>
          </w:p>
        </w:tc>
        <w:tc>
          <w:tcPr>
            <w:tcW w:w="1161" w:type="dxa"/>
            <w:shd w:val="clear" w:color="auto" w:fill="auto"/>
            <w:noWrap/>
            <w:vAlign w:val="center"/>
            <w:hideMark/>
          </w:tcPr>
          <w:p w14:paraId="6B68D363" w14:textId="2A509BC3" w:rsidR="00FD2A03" w:rsidRPr="008467A6" w:rsidDel="00DE6623" w:rsidRDefault="00FD2A03">
            <w:pPr>
              <w:spacing w:line="360" w:lineRule="auto"/>
              <w:jc w:val="both"/>
              <w:rPr>
                <w:del w:id="4192" w:author="Yael Armon" w:date="2022-07-03T15:15:00Z"/>
                <w:rFonts w:ascii="Arial" w:eastAsia="Times New Roman" w:hAnsi="Arial" w:cs="Arial"/>
              </w:rPr>
              <w:pPrChange w:id="4193" w:author="Yael Armon" w:date="2022-07-03T15:16:00Z">
                <w:pPr>
                  <w:bidi w:val="0"/>
                  <w:spacing w:after="0" w:line="240" w:lineRule="auto"/>
                  <w:jc w:val="center"/>
                </w:pPr>
              </w:pPrChange>
            </w:pPr>
            <w:del w:id="4194" w:author="Yael Armon" w:date="2022-07-03T15:15:00Z">
              <w:r w:rsidDel="00DE6623">
                <w:rPr>
                  <w:rFonts w:ascii="Arial" w:hAnsi="Arial" w:cs="Arial"/>
                  <w:color w:val="000000"/>
                </w:rPr>
                <w:delText>45</w:delText>
              </w:r>
            </w:del>
          </w:p>
        </w:tc>
        <w:tc>
          <w:tcPr>
            <w:tcW w:w="1161" w:type="dxa"/>
            <w:shd w:val="clear" w:color="auto" w:fill="auto"/>
            <w:noWrap/>
            <w:vAlign w:val="center"/>
            <w:hideMark/>
          </w:tcPr>
          <w:p w14:paraId="2F82656B" w14:textId="146A74B6" w:rsidR="00FD2A03" w:rsidRPr="008467A6" w:rsidDel="00DE6623" w:rsidRDefault="00FD2A03">
            <w:pPr>
              <w:spacing w:line="360" w:lineRule="auto"/>
              <w:jc w:val="both"/>
              <w:rPr>
                <w:del w:id="4195" w:author="Yael Armon" w:date="2022-07-03T15:15:00Z"/>
                <w:rFonts w:ascii="Arial" w:eastAsia="Times New Roman" w:hAnsi="Arial" w:cs="Arial"/>
              </w:rPr>
              <w:pPrChange w:id="4196" w:author="Yael Armon" w:date="2022-07-03T15:16:00Z">
                <w:pPr>
                  <w:bidi w:val="0"/>
                  <w:spacing w:after="0" w:line="240" w:lineRule="auto"/>
                  <w:jc w:val="center"/>
                </w:pPr>
              </w:pPrChange>
            </w:pPr>
            <w:del w:id="4197" w:author="Yael Armon" w:date="2022-07-03T15:15:00Z">
              <w:r w:rsidDel="00DE6623">
                <w:rPr>
                  <w:rFonts w:ascii="Arial" w:hAnsi="Arial" w:cs="Arial"/>
                  <w:color w:val="000000"/>
                </w:rPr>
                <w:delText>63</w:delText>
              </w:r>
            </w:del>
          </w:p>
        </w:tc>
        <w:tc>
          <w:tcPr>
            <w:tcW w:w="1161" w:type="dxa"/>
            <w:shd w:val="clear" w:color="auto" w:fill="auto"/>
            <w:noWrap/>
            <w:vAlign w:val="center"/>
            <w:hideMark/>
          </w:tcPr>
          <w:p w14:paraId="38797571" w14:textId="1408D42F" w:rsidR="00FD2A03" w:rsidRPr="008467A6" w:rsidDel="00DE6623" w:rsidRDefault="00FD2A03">
            <w:pPr>
              <w:spacing w:line="360" w:lineRule="auto"/>
              <w:jc w:val="both"/>
              <w:rPr>
                <w:del w:id="4198" w:author="Yael Armon" w:date="2022-07-03T15:15:00Z"/>
                <w:rFonts w:ascii="Arial" w:eastAsia="Times New Roman" w:hAnsi="Arial" w:cs="Arial"/>
              </w:rPr>
              <w:pPrChange w:id="4199" w:author="Yael Armon" w:date="2022-07-03T15:16:00Z">
                <w:pPr>
                  <w:bidi w:val="0"/>
                  <w:spacing w:after="0" w:line="240" w:lineRule="auto"/>
                  <w:jc w:val="center"/>
                </w:pPr>
              </w:pPrChange>
            </w:pPr>
            <w:del w:id="4200" w:author="Yael Armon" w:date="2022-07-03T15:15:00Z">
              <w:r w:rsidDel="00DE6623">
                <w:rPr>
                  <w:rFonts w:ascii="Arial" w:hAnsi="Arial" w:cs="Arial"/>
                  <w:color w:val="000000"/>
                </w:rPr>
                <w:delText>259</w:delText>
              </w:r>
            </w:del>
          </w:p>
        </w:tc>
        <w:tc>
          <w:tcPr>
            <w:tcW w:w="1161" w:type="dxa"/>
            <w:shd w:val="clear" w:color="auto" w:fill="auto"/>
            <w:noWrap/>
            <w:vAlign w:val="center"/>
            <w:hideMark/>
          </w:tcPr>
          <w:p w14:paraId="269B330A" w14:textId="4E69C510" w:rsidR="00FD2A03" w:rsidRPr="008467A6" w:rsidDel="00DE6623" w:rsidRDefault="00FD2A03">
            <w:pPr>
              <w:spacing w:line="360" w:lineRule="auto"/>
              <w:jc w:val="both"/>
              <w:rPr>
                <w:del w:id="4201" w:author="Yael Armon" w:date="2022-07-03T15:15:00Z"/>
                <w:rFonts w:ascii="Arial" w:eastAsia="Times New Roman" w:hAnsi="Arial" w:cs="Arial"/>
                <w:b/>
                <w:bCs/>
              </w:rPr>
              <w:pPrChange w:id="4202" w:author="Yael Armon" w:date="2022-07-03T15:16:00Z">
                <w:pPr>
                  <w:bidi w:val="0"/>
                  <w:spacing w:after="0" w:line="240" w:lineRule="auto"/>
                  <w:jc w:val="center"/>
                </w:pPr>
              </w:pPrChange>
            </w:pPr>
            <w:del w:id="4203" w:author="Yael Armon" w:date="2022-07-03T15:15:00Z">
              <w:r w:rsidDel="00DE6623">
                <w:rPr>
                  <w:rFonts w:ascii="Arial" w:hAnsi="Arial" w:cs="Arial"/>
                  <w:b/>
                  <w:bCs/>
                  <w:color w:val="000000"/>
                </w:rPr>
                <w:delText>470</w:delText>
              </w:r>
            </w:del>
          </w:p>
        </w:tc>
      </w:tr>
      <w:tr w:rsidR="00FD2A03" w:rsidRPr="00D74D60" w:rsidDel="00DE6623" w14:paraId="0843B764" w14:textId="3C7FD972" w:rsidTr="00475BBF">
        <w:trPr>
          <w:trHeight w:val="248"/>
          <w:jc w:val="center"/>
          <w:del w:id="4204" w:author="Yael Armon" w:date="2022-07-03T15:15:00Z"/>
        </w:trPr>
        <w:tc>
          <w:tcPr>
            <w:tcW w:w="2227" w:type="dxa"/>
            <w:shd w:val="clear" w:color="auto" w:fill="auto"/>
            <w:noWrap/>
            <w:vAlign w:val="bottom"/>
            <w:hideMark/>
          </w:tcPr>
          <w:p w14:paraId="7E86BC3C" w14:textId="169CFC77" w:rsidR="00FD2A03" w:rsidRPr="00D74D60" w:rsidDel="00DE6623" w:rsidRDefault="00FD2A03">
            <w:pPr>
              <w:spacing w:line="360" w:lineRule="auto"/>
              <w:jc w:val="both"/>
              <w:rPr>
                <w:del w:id="4205" w:author="Yael Armon" w:date="2022-07-03T15:15:00Z"/>
                <w:rFonts w:ascii="Arial" w:eastAsia="Times New Roman" w:hAnsi="Arial" w:cs="Arial"/>
                <w:color w:val="000000"/>
              </w:rPr>
              <w:pPrChange w:id="4206" w:author="Yael Armon" w:date="2022-07-03T15:16:00Z">
                <w:pPr>
                  <w:spacing w:after="0" w:line="240" w:lineRule="auto"/>
                </w:pPr>
              </w:pPrChange>
            </w:pPr>
            <w:del w:id="4207" w:author="Yael Armon" w:date="2022-07-03T15:15:00Z">
              <w:r w:rsidDel="00DE6623">
                <w:rPr>
                  <w:rFonts w:ascii="Arial" w:hAnsi="Arial" w:cs="Arial"/>
                  <w:color w:val="000000"/>
                  <w:rtl/>
                </w:rPr>
                <w:delText>מוצרי בשר+ביצים+דגים</w:delText>
              </w:r>
            </w:del>
          </w:p>
        </w:tc>
        <w:tc>
          <w:tcPr>
            <w:tcW w:w="1161" w:type="dxa"/>
            <w:shd w:val="clear" w:color="auto" w:fill="auto"/>
            <w:noWrap/>
            <w:vAlign w:val="center"/>
            <w:hideMark/>
          </w:tcPr>
          <w:p w14:paraId="11F03F36" w14:textId="29F0C797" w:rsidR="00FD2A03" w:rsidRPr="008467A6" w:rsidDel="00DE6623" w:rsidRDefault="00FD2A03">
            <w:pPr>
              <w:spacing w:line="360" w:lineRule="auto"/>
              <w:jc w:val="both"/>
              <w:rPr>
                <w:del w:id="4208" w:author="Yael Armon" w:date="2022-07-03T15:15:00Z"/>
                <w:rFonts w:ascii="Arial" w:eastAsia="Times New Roman" w:hAnsi="Arial" w:cs="Arial"/>
              </w:rPr>
              <w:pPrChange w:id="4209" w:author="Yael Armon" w:date="2022-07-03T15:16:00Z">
                <w:pPr>
                  <w:bidi w:val="0"/>
                  <w:spacing w:after="0" w:line="240" w:lineRule="auto"/>
                  <w:jc w:val="center"/>
                </w:pPr>
              </w:pPrChange>
            </w:pPr>
            <w:del w:id="4210" w:author="Yael Armon" w:date="2022-07-03T15:15:00Z">
              <w:r w:rsidDel="00DE6623">
                <w:rPr>
                  <w:rFonts w:ascii="Arial" w:hAnsi="Arial" w:cs="Arial"/>
                  <w:color w:val="000000"/>
                </w:rPr>
                <w:delText>121</w:delText>
              </w:r>
            </w:del>
          </w:p>
        </w:tc>
        <w:tc>
          <w:tcPr>
            <w:tcW w:w="1161" w:type="dxa"/>
            <w:shd w:val="clear" w:color="auto" w:fill="auto"/>
            <w:noWrap/>
            <w:vAlign w:val="center"/>
            <w:hideMark/>
          </w:tcPr>
          <w:p w14:paraId="48B5C65F" w14:textId="623590D4" w:rsidR="00FD2A03" w:rsidRPr="008467A6" w:rsidDel="00DE6623" w:rsidRDefault="00FD2A03">
            <w:pPr>
              <w:spacing w:line="360" w:lineRule="auto"/>
              <w:jc w:val="both"/>
              <w:rPr>
                <w:del w:id="4211" w:author="Yael Armon" w:date="2022-07-03T15:15:00Z"/>
                <w:rFonts w:ascii="Arial" w:eastAsia="Times New Roman" w:hAnsi="Arial" w:cs="Arial"/>
              </w:rPr>
              <w:pPrChange w:id="4212" w:author="Yael Armon" w:date="2022-07-03T15:16:00Z">
                <w:pPr>
                  <w:bidi w:val="0"/>
                  <w:spacing w:after="0" w:line="240" w:lineRule="auto"/>
                  <w:jc w:val="center"/>
                </w:pPr>
              </w:pPrChange>
            </w:pPr>
            <w:del w:id="4213" w:author="Yael Armon" w:date="2022-07-03T15:15:00Z">
              <w:r w:rsidDel="00DE6623">
                <w:rPr>
                  <w:rFonts w:ascii="Arial" w:hAnsi="Arial" w:cs="Arial"/>
                  <w:color w:val="000000"/>
                </w:rPr>
                <w:delText>147</w:delText>
              </w:r>
            </w:del>
          </w:p>
        </w:tc>
        <w:tc>
          <w:tcPr>
            <w:tcW w:w="1161" w:type="dxa"/>
            <w:shd w:val="clear" w:color="auto" w:fill="auto"/>
            <w:noWrap/>
            <w:vAlign w:val="center"/>
            <w:hideMark/>
          </w:tcPr>
          <w:p w14:paraId="0087F67E" w14:textId="35DE0390" w:rsidR="00FD2A03" w:rsidRPr="008467A6" w:rsidDel="00DE6623" w:rsidRDefault="00FD2A03">
            <w:pPr>
              <w:spacing w:line="360" w:lineRule="auto"/>
              <w:jc w:val="both"/>
              <w:rPr>
                <w:del w:id="4214" w:author="Yael Armon" w:date="2022-07-03T15:15:00Z"/>
                <w:rFonts w:ascii="Arial" w:eastAsia="Times New Roman" w:hAnsi="Arial" w:cs="Arial"/>
              </w:rPr>
              <w:pPrChange w:id="4215" w:author="Yael Armon" w:date="2022-07-03T15:16:00Z">
                <w:pPr>
                  <w:bidi w:val="0"/>
                  <w:spacing w:after="0" w:line="240" w:lineRule="auto"/>
                  <w:jc w:val="center"/>
                </w:pPr>
              </w:pPrChange>
            </w:pPr>
            <w:del w:id="4216" w:author="Yael Armon" w:date="2022-07-03T15:15:00Z">
              <w:r w:rsidDel="00DE6623">
                <w:rPr>
                  <w:rFonts w:ascii="Arial" w:hAnsi="Arial" w:cs="Arial"/>
                  <w:color w:val="000000"/>
                </w:rPr>
                <w:delText>168</w:delText>
              </w:r>
            </w:del>
          </w:p>
        </w:tc>
        <w:tc>
          <w:tcPr>
            <w:tcW w:w="1161" w:type="dxa"/>
            <w:shd w:val="clear" w:color="auto" w:fill="auto"/>
            <w:noWrap/>
            <w:vAlign w:val="center"/>
            <w:hideMark/>
          </w:tcPr>
          <w:p w14:paraId="7B07FA4A" w14:textId="00090208" w:rsidR="00FD2A03" w:rsidRPr="008467A6" w:rsidDel="00DE6623" w:rsidRDefault="00FD2A03">
            <w:pPr>
              <w:spacing w:line="360" w:lineRule="auto"/>
              <w:jc w:val="both"/>
              <w:rPr>
                <w:del w:id="4217" w:author="Yael Armon" w:date="2022-07-03T15:15:00Z"/>
                <w:rFonts w:ascii="Arial" w:eastAsia="Times New Roman" w:hAnsi="Arial" w:cs="Arial"/>
              </w:rPr>
              <w:pPrChange w:id="4218" w:author="Yael Armon" w:date="2022-07-03T15:16:00Z">
                <w:pPr>
                  <w:bidi w:val="0"/>
                  <w:spacing w:after="0" w:line="240" w:lineRule="auto"/>
                  <w:jc w:val="center"/>
                </w:pPr>
              </w:pPrChange>
            </w:pPr>
            <w:del w:id="4219" w:author="Yael Armon" w:date="2022-07-03T15:15:00Z">
              <w:r w:rsidDel="00DE6623">
                <w:rPr>
                  <w:rFonts w:ascii="Arial" w:hAnsi="Arial" w:cs="Arial"/>
                  <w:color w:val="000000"/>
                </w:rPr>
                <w:delText>266</w:delText>
              </w:r>
            </w:del>
          </w:p>
        </w:tc>
        <w:tc>
          <w:tcPr>
            <w:tcW w:w="1161" w:type="dxa"/>
            <w:shd w:val="clear" w:color="auto" w:fill="auto"/>
            <w:noWrap/>
            <w:vAlign w:val="center"/>
            <w:hideMark/>
          </w:tcPr>
          <w:p w14:paraId="7C19E3C3" w14:textId="282F5FED" w:rsidR="00FD2A03" w:rsidRPr="008467A6" w:rsidDel="00DE6623" w:rsidRDefault="00FD2A03">
            <w:pPr>
              <w:spacing w:line="360" w:lineRule="auto"/>
              <w:jc w:val="both"/>
              <w:rPr>
                <w:del w:id="4220" w:author="Yael Armon" w:date="2022-07-03T15:15:00Z"/>
                <w:rFonts w:ascii="Arial" w:eastAsia="Times New Roman" w:hAnsi="Arial" w:cs="Arial"/>
                <w:b/>
                <w:bCs/>
              </w:rPr>
              <w:pPrChange w:id="4221" w:author="Yael Armon" w:date="2022-07-03T15:16:00Z">
                <w:pPr>
                  <w:bidi w:val="0"/>
                  <w:spacing w:after="0" w:line="240" w:lineRule="auto"/>
                  <w:jc w:val="center"/>
                </w:pPr>
              </w:pPrChange>
            </w:pPr>
            <w:del w:id="4222" w:author="Yael Armon" w:date="2022-07-03T15:15:00Z">
              <w:r w:rsidDel="00DE6623">
                <w:rPr>
                  <w:rFonts w:ascii="Arial" w:hAnsi="Arial" w:cs="Arial"/>
                  <w:b/>
                  <w:bCs/>
                  <w:color w:val="000000"/>
                </w:rPr>
                <w:delText>702</w:delText>
              </w:r>
            </w:del>
          </w:p>
        </w:tc>
      </w:tr>
      <w:tr w:rsidR="00FD2A03" w:rsidRPr="00D74D60" w:rsidDel="00DE6623" w14:paraId="6A65F5ED" w14:textId="269FD6DB" w:rsidTr="00475BBF">
        <w:trPr>
          <w:trHeight w:val="257"/>
          <w:jc w:val="center"/>
          <w:del w:id="4223" w:author="Yael Armon" w:date="2022-07-03T15:15:00Z"/>
        </w:trPr>
        <w:tc>
          <w:tcPr>
            <w:tcW w:w="2227" w:type="dxa"/>
            <w:shd w:val="clear" w:color="auto" w:fill="auto"/>
            <w:noWrap/>
            <w:vAlign w:val="bottom"/>
            <w:hideMark/>
          </w:tcPr>
          <w:p w14:paraId="28DF1B12" w14:textId="2EDBFC3F" w:rsidR="00FD2A03" w:rsidRPr="00D74D60" w:rsidDel="00DE6623" w:rsidRDefault="00FD2A03">
            <w:pPr>
              <w:spacing w:line="360" w:lineRule="auto"/>
              <w:jc w:val="both"/>
              <w:rPr>
                <w:del w:id="4224" w:author="Yael Armon" w:date="2022-07-03T15:15:00Z"/>
                <w:rFonts w:ascii="Arial" w:eastAsia="Times New Roman" w:hAnsi="Arial" w:cs="Arial"/>
                <w:b/>
                <w:bCs/>
                <w:color w:val="000000"/>
                <w:rtl/>
              </w:rPr>
              <w:pPrChange w:id="4225" w:author="Yael Armon" w:date="2022-07-03T15:16:00Z">
                <w:pPr>
                  <w:spacing w:after="0" w:line="240" w:lineRule="auto"/>
                  <w:ind w:firstLineChars="100" w:firstLine="221"/>
                </w:pPr>
              </w:pPrChange>
            </w:pPr>
            <w:del w:id="4226" w:author="Yael Armon" w:date="2022-07-03T15:15:00Z">
              <w:r w:rsidDel="00DE6623">
                <w:rPr>
                  <w:rFonts w:ascii="Arial" w:hAnsi="Arial" w:cs="Arial"/>
                  <w:b/>
                  <w:bCs/>
                  <w:color w:val="000000"/>
                  <w:rtl/>
                </w:rPr>
                <w:delText xml:space="preserve">סה"כ </w:delText>
              </w:r>
            </w:del>
          </w:p>
        </w:tc>
        <w:tc>
          <w:tcPr>
            <w:tcW w:w="1161" w:type="dxa"/>
            <w:shd w:val="clear" w:color="auto" w:fill="auto"/>
            <w:noWrap/>
            <w:vAlign w:val="center"/>
            <w:hideMark/>
          </w:tcPr>
          <w:p w14:paraId="121E4DAB" w14:textId="776761BC" w:rsidR="00FD2A03" w:rsidRPr="008467A6" w:rsidDel="00DE6623" w:rsidRDefault="00FD2A03">
            <w:pPr>
              <w:spacing w:line="360" w:lineRule="auto"/>
              <w:jc w:val="both"/>
              <w:rPr>
                <w:del w:id="4227" w:author="Yael Armon" w:date="2022-07-03T15:15:00Z"/>
                <w:rFonts w:ascii="Arial" w:eastAsia="Times New Roman" w:hAnsi="Arial" w:cs="Arial"/>
                <w:b/>
                <w:bCs/>
                <w:rtl/>
              </w:rPr>
              <w:pPrChange w:id="4228" w:author="Yael Armon" w:date="2022-07-03T15:16:00Z">
                <w:pPr>
                  <w:bidi w:val="0"/>
                  <w:spacing w:after="0" w:line="240" w:lineRule="auto"/>
                  <w:jc w:val="center"/>
                </w:pPr>
              </w:pPrChange>
            </w:pPr>
            <w:del w:id="4229" w:author="Yael Armon" w:date="2022-07-03T15:15:00Z">
              <w:r w:rsidDel="00DE6623">
                <w:rPr>
                  <w:rFonts w:ascii="Arial" w:hAnsi="Arial" w:cs="Arial"/>
                  <w:b/>
                  <w:bCs/>
                  <w:color w:val="000000"/>
                </w:rPr>
                <w:delText>748</w:delText>
              </w:r>
            </w:del>
          </w:p>
        </w:tc>
        <w:tc>
          <w:tcPr>
            <w:tcW w:w="1161" w:type="dxa"/>
            <w:shd w:val="clear" w:color="auto" w:fill="auto"/>
            <w:noWrap/>
            <w:vAlign w:val="center"/>
            <w:hideMark/>
          </w:tcPr>
          <w:p w14:paraId="2F966194" w14:textId="03A7F064" w:rsidR="00FD2A03" w:rsidRPr="008467A6" w:rsidDel="00DE6623" w:rsidRDefault="00FD2A03">
            <w:pPr>
              <w:spacing w:line="360" w:lineRule="auto"/>
              <w:jc w:val="both"/>
              <w:rPr>
                <w:del w:id="4230" w:author="Yael Armon" w:date="2022-07-03T15:15:00Z"/>
                <w:rFonts w:ascii="Arial" w:eastAsia="Times New Roman" w:hAnsi="Arial" w:cs="Arial"/>
                <w:b/>
                <w:bCs/>
              </w:rPr>
              <w:pPrChange w:id="4231" w:author="Yael Armon" w:date="2022-07-03T15:16:00Z">
                <w:pPr>
                  <w:bidi w:val="0"/>
                  <w:spacing w:after="0" w:line="240" w:lineRule="auto"/>
                  <w:jc w:val="center"/>
                </w:pPr>
              </w:pPrChange>
            </w:pPr>
            <w:del w:id="4232" w:author="Yael Armon" w:date="2022-07-03T15:15:00Z">
              <w:r w:rsidDel="00DE6623">
                <w:rPr>
                  <w:rFonts w:ascii="Arial" w:hAnsi="Arial" w:cs="Arial"/>
                  <w:b/>
                  <w:bCs/>
                  <w:color w:val="000000"/>
                </w:rPr>
                <w:delText>297</w:delText>
              </w:r>
            </w:del>
          </w:p>
        </w:tc>
        <w:tc>
          <w:tcPr>
            <w:tcW w:w="1161" w:type="dxa"/>
            <w:shd w:val="clear" w:color="auto" w:fill="auto"/>
            <w:noWrap/>
            <w:vAlign w:val="center"/>
            <w:hideMark/>
          </w:tcPr>
          <w:p w14:paraId="372A370B" w14:textId="7BF4CB5B" w:rsidR="00FD2A03" w:rsidRPr="008467A6" w:rsidDel="00DE6623" w:rsidRDefault="00FD2A03">
            <w:pPr>
              <w:spacing w:line="360" w:lineRule="auto"/>
              <w:jc w:val="both"/>
              <w:rPr>
                <w:del w:id="4233" w:author="Yael Armon" w:date="2022-07-03T15:15:00Z"/>
                <w:rFonts w:ascii="Arial" w:eastAsia="Times New Roman" w:hAnsi="Arial" w:cs="Arial"/>
                <w:b/>
                <w:bCs/>
              </w:rPr>
              <w:pPrChange w:id="4234" w:author="Yael Armon" w:date="2022-07-03T15:16:00Z">
                <w:pPr>
                  <w:bidi w:val="0"/>
                  <w:spacing w:after="0" w:line="240" w:lineRule="auto"/>
                  <w:jc w:val="center"/>
                </w:pPr>
              </w:pPrChange>
            </w:pPr>
            <w:del w:id="4235" w:author="Yael Armon" w:date="2022-07-03T15:15:00Z">
              <w:r w:rsidDel="00DE6623">
                <w:rPr>
                  <w:rFonts w:ascii="Arial" w:hAnsi="Arial" w:cs="Arial"/>
                  <w:b/>
                  <w:bCs/>
                  <w:color w:val="000000"/>
                </w:rPr>
                <w:delText>735</w:delText>
              </w:r>
            </w:del>
          </w:p>
        </w:tc>
        <w:tc>
          <w:tcPr>
            <w:tcW w:w="1161" w:type="dxa"/>
            <w:shd w:val="clear" w:color="auto" w:fill="auto"/>
            <w:noWrap/>
            <w:vAlign w:val="center"/>
            <w:hideMark/>
          </w:tcPr>
          <w:p w14:paraId="698E7763" w14:textId="6B4D4765" w:rsidR="00FD2A03" w:rsidRPr="008467A6" w:rsidDel="00DE6623" w:rsidRDefault="00FD2A03">
            <w:pPr>
              <w:spacing w:line="360" w:lineRule="auto"/>
              <w:jc w:val="both"/>
              <w:rPr>
                <w:del w:id="4236" w:author="Yael Armon" w:date="2022-07-03T15:15:00Z"/>
                <w:rFonts w:ascii="Arial" w:eastAsia="Times New Roman" w:hAnsi="Arial" w:cs="Arial"/>
                <w:b/>
                <w:bCs/>
              </w:rPr>
              <w:pPrChange w:id="4237" w:author="Yael Armon" w:date="2022-07-03T15:16:00Z">
                <w:pPr>
                  <w:bidi w:val="0"/>
                  <w:spacing w:after="0" w:line="240" w:lineRule="auto"/>
                  <w:jc w:val="center"/>
                </w:pPr>
              </w:pPrChange>
            </w:pPr>
            <w:del w:id="4238" w:author="Yael Armon" w:date="2022-07-03T15:15:00Z">
              <w:r w:rsidDel="00DE6623">
                <w:rPr>
                  <w:rFonts w:ascii="Arial" w:hAnsi="Arial" w:cs="Arial"/>
                  <w:b/>
                  <w:bCs/>
                  <w:color w:val="000000"/>
                </w:rPr>
                <w:delText>1,637</w:delText>
              </w:r>
            </w:del>
          </w:p>
        </w:tc>
        <w:tc>
          <w:tcPr>
            <w:tcW w:w="1161" w:type="dxa"/>
            <w:shd w:val="clear" w:color="auto" w:fill="auto"/>
            <w:noWrap/>
            <w:vAlign w:val="center"/>
            <w:hideMark/>
          </w:tcPr>
          <w:p w14:paraId="1986FB5E" w14:textId="66B0C5C4" w:rsidR="00FD2A03" w:rsidRPr="008467A6" w:rsidDel="00DE6623" w:rsidRDefault="00FD2A03">
            <w:pPr>
              <w:spacing w:line="360" w:lineRule="auto"/>
              <w:jc w:val="both"/>
              <w:rPr>
                <w:del w:id="4239" w:author="Yael Armon" w:date="2022-07-03T15:15:00Z"/>
                <w:rFonts w:ascii="Arial" w:eastAsia="Times New Roman" w:hAnsi="Arial" w:cs="Arial"/>
                <w:b/>
                <w:bCs/>
              </w:rPr>
              <w:pPrChange w:id="4240" w:author="Yael Armon" w:date="2022-07-03T15:16:00Z">
                <w:pPr>
                  <w:bidi w:val="0"/>
                  <w:spacing w:after="0" w:line="240" w:lineRule="auto"/>
                  <w:jc w:val="center"/>
                </w:pPr>
              </w:pPrChange>
            </w:pPr>
            <w:del w:id="4241" w:author="Yael Armon" w:date="2022-07-03T15:15:00Z">
              <w:r w:rsidDel="00DE6623">
                <w:rPr>
                  <w:rFonts w:ascii="Arial" w:hAnsi="Arial" w:cs="Arial"/>
                  <w:b/>
                  <w:bCs/>
                  <w:color w:val="000000"/>
                </w:rPr>
                <w:delText>3,417</w:delText>
              </w:r>
            </w:del>
          </w:p>
        </w:tc>
      </w:tr>
      <w:tr w:rsidR="00FD2A03" w:rsidRPr="00D74D60" w:rsidDel="00DE6623" w14:paraId="6DD8610A" w14:textId="7785F13C" w:rsidTr="00475BBF">
        <w:trPr>
          <w:trHeight w:val="257"/>
          <w:jc w:val="center"/>
          <w:del w:id="4242" w:author="Yael Armon" w:date="2022-07-03T15:15:00Z"/>
        </w:trPr>
        <w:tc>
          <w:tcPr>
            <w:tcW w:w="2227" w:type="dxa"/>
            <w:shd w:val="clear" w:color="auto" w:fill="auto"/>
            <w:noWrap/>
            <w:vAlign w:val="bottom"/>
          </w:tcPr>
          <w:p w14:paraId="64986873" w14:textId="3FB209D0" w:rsidR="00FD2A03" w:rsidRPr="00224F0A" w:rsidDel="00DE6623" w:rsidRDefault="00FD2A03">
            <w:pPr>
              <w:spacing w:line="360" w:lineRule="auto"/>
              <w:jc w:val="both"/>
              <w:rPr>
                <w:del w:id="4243" w:author="Yael Armon" w:date="2022-07-03T15:15:00Z"/>
                <w:rFonts w:ascii="Arial" w:hAnsi="Arial" w:cs="Arial"/>
                <w:color w:val="000000"/>
                <w:rtl/>
              </w:rPr>
              <w:pPrChange w:id="4244" w:author="Yael Armon" w:date="2022-07-03T15:16:00Z">
                <w:pPr>
                  <w:spacing w:after="0" w:line="240" w:lineRule="auto"/>
                </w:pPr>
              </w:pPrChange>
            </w:pPr>
            <w:del w:id="4245" w:author="Yael Armon" w:date="2022-07-03T15:15:00Z">
              <w:r w:rsidRPr="00224F0A" w:rsidDel="00DE6623">
                <w:rPr>
                  <w:rFonts w:ascii="Arial" w:hAnsi="Arial" w:cs="Arial" w:hint="cs"/>
                  <w:color w:val="000000"/>
                  <w:rtl/>
                </w:rPr>
                <w:delText>שיעור מסה"כ</w:delText>
              </w:r>
            </w:del>
          </w:p>
        </w:tc>
        <w:tc>
          <w:tcPr>
            <w:tcW w:w="1161" w:type="dxa"/>
            <w:shd w:val="clear" w:color="auto" w:fill="auto"/>
            <w:noWrap/>
            <w:vAlign w:val="center"/>
          </w:tcPr>
          <w:p w14:paraId="45EBFE6F" w14:textId="2F628AC7" w:rsidR="00FD2A03" w:rsidRPr="008467A6" w:rsidDel="00DE6623" w:rsidRDefault="00FD2A03">
            <w:pPr>
              <w:spacing w:line="360" w:lineRule="auto"/>
              <w:jc w:val="both"/>
              <w:rPr>
                <w:del w:id="4246" w:author="Yael Armon" w:date="2022-07-03T15:15:00Z"/>
                <w:rFonts w:ascii="Arial" w:hAnsi="Arial" w:cs="Arial"/>
              </w:rPr>
              <w:pPrChange w:id="4247" w:author="Yael Armon" w:date="2022-07-03T15:16:00Z">
                <w:pPr>
                  <w:bidi w:val="0"/>
                  <w:spacing w:after="0" w:line="240" w:lineRule="auto"/>
                  <w:jc w:val="center"/>
                </w:pPr>
              </w:pPrChange>
            </w:pPr>
            <w:del w:id="4248" w:author="Yael Armon" w:date="2022-07-03T15:15:00Z">
              <w:r w:rsidDel="00DE6623">
                <w:rPr>
                  <w:rFonts w:ascii="Arial" w:hAnsi="Arial" w:cs="Arial"/>
                  <w:color w:val="000000"/>
                </w:rPr>
                <w:delText>22%</w:delText>
              </w:r>
            </w:del>
          </w:p>
        </w:tc>
        <w:tc>
          <w:tcPr>
            <w:tcW w:w="1161" w:type="dxa"/>
            <w:shd w:val="clear" w:color="auto" w:fill="auto"/>
            <w:noWrap/>
            <w:vAlign w:val="center"/>
          </w:tcPr>
          <w:p w14:paraId="098CCF6E" w14:textId="382A0DBC" w:rsidR="00FD2A03" w:rsidRPr="008467A6" w:rsidDel="00DE6623" w:rsidRDefault="00FD2A03">
            <w:pPr>
              <w:spacing w:line="360" w:lineRule="auto"/>
              <w:jc w:val="both"/>
              <w:rPr>
                <w:del w:id="4249" w:author="Yael Armon" w:date="2022-07-03T15:15:00Z"/>
                <w:rFonts w:ascii="Arial" w:hAnsi="Arial" w:cs="Arial"/>
              </w:rPr>
              <w:pPrChange w:id="4250" w:author="Yael Armon" w:date="2022-07-03T15:16:00Z">
                <w:pPr>
                  <w:bidi w:val="0"/>
                  <w:spacing w:after="0" w:line="240" w:lineRule="auto"/>
                  <w:jc w:val="center"/>
                </w:pPr>
              </w:pPrChange>
            </w:pPr>
            <w:del w:id="4251" w:author="Yael Armon" w:date="2022-07-03T15:15:00Z">
              <w:r w:rsidDel="00DE6623">
                <w:rPr>
                  <w:rFonts w:ascii="Arial" w:hAnsi="Arial" w:cs="Arial"/>
                  <w:color w:val="000000"/>
                </w:rPr>
                <w:delText>9%</w:delText>
              </w:r>
            </w:del>
          </w:p>
        </w:tc>
        <w:tc>
          <w:tcPr>
            <w:tcW w:w="1161" w:type="dxa"/>
            <w:shd w:val="clear" w:color="auto" w:fill="auto"/>
            <w:noWrap/>
            <w:vAlign w:val="center"/>
          </w:tcPr>
          <w:p w14:paraId="79FE6009" w14:textId="63E29CC5" w:rsidR="00FD2A03" w:rsidRPr="008467A6" w:rsidDel="00DE6623" w:rsidRDefault="00FD2A03">
            <w:pPr>
              <w:spacing w:line="360" w:lineRule="auto"/>
              <w:jc w:val="both"/>
              <w:rPr>
                <w:del w:id="4252" w:author="Yael Armon" w:date="2022-07-03T15:15:00Z"/>
                <w:rFonts w:ascii="Arial" w:hAnsi="Arial" w:cs="Arial"/>
              </w:rPr>
              <w:pPrChange w:id="4253" w:author="Yael Armon" w:date="2022-07-03T15:16:00Z">
                <w:pPr>
                  <w:bidi w:val="0"/>
                  <w:spacing w:after="0" w:line="240" w:lineRule="auto"/>
                  <w:jc w:val="center"/>
                </w:pPr>
              </w:pPrChange>
            </w:pPr>
            <w:del w:id="4254" w:author="Yael Armon" w:date="2022-07-03T15:15:00Z">
              <w:r w:rsidDel="00DE6623">
                <w:rPr>
                  <w:rFonts w:ascii="Arial" w:hAnsi="Arial" w:cs="Arial"/>
                  <w:color w:val="000000"/>
                </w:rPr>
                <w:delText>22%</w:delText>
              </w:r>
            </w:del>
          </w:p>
        </w:tc>
        <w:tc>
          <w:tcPr>
            <w:tcW w:w="1161" w:type="dxa"/>
            <w:shd w:val="clear" w:color="auto" w:fill="auto"/>
            <w:noWrap/>
            <w:vAlign w:val="center"/>
          </w:tcPr>
          <w:p w14:paraId="2EB73880" w14:textId="63CA0E66" w:rsidR="00FD2A03" w:rsidRPr="008467A6" w:rsidDel="00DE6623" w:rsidRDefault="00FD2A03">
            <w:pPr>
              <w:spacing w:line="360" w:lineRule="auto"/>
              <w:jc w:val="both"/>
              <w:rPr>
                <w:del w:id="4255" w:author="Yael Armon" w:date="2022-07-03T15:15:00Z"/>
                <w:rFonts w:ascii="Arial" w:hAnsi="Arial" w:cs="Arial"/>
              </w:rPr>
              <w:pPrChange w:id="4256" w:author="Yael Armon" w:date="2022-07-03T15:16:00Z">
                <w:pPr>
                  <w:bidi w:val="0"/>
                  <w:spacing w:after="0" w:line="240" w:lineRule="auto"/>
                  <w:jc w:val="center"/>
                </w:pPr>
              </w:pPrChange>
            </w:pPr>
            <w:del w:id="4257" w:author="Yael Armon" w:date="2022-07-03T15:15:00Z">
              <w:r w:rsidDel="00DE6623">
                <w:rPr>
                  <w:rFonts w:ascii="Arial" w:hAnsi="Arial" w:cs="Arial"/>
                  <w:color w:val="000000"/>
                </w:rPr>
                <w:delText>48%</w:delText>
              </w:r>
            </w:del>
          </w:p>
        </w:tc>
        <w:tc>
          <w:tcPr>
            <w:tcW w:w="1161" w:type="dxa"/>
            <w:shd w:val="clear" w:color="auto" w:fill="auto"/>
            <w:noWrap/>
            <w:vAlign w:val="center"/>
          </w:tcPr>
          <w:p w14:paraId="45FF4A76" w14:textId="1979FA59" w:rsidR="00FD2A03" w:rsidRPr="008467A6" w:rsidDel="00DE6623" w:rsidRDefault="00FD2A03">
            <w:pPr>
              <w:spacing w:line="360" w:lineRule="auto"/>
              <w:jc w:val="both"/>
              <w:rPr>
                <w:del w:id="4258" w:author="Yael Armon" w:date="2022-07-03T15:15:00Z"/>
                <w:rFonts w:ascii="Arial" w:hAnsi="Arial" w:cs="Arial"/>
              </w:rPr>
              <w:pPrChange w:id="4259" w:author="Yael Armon" w:date="2022-07-03T15:16:00Z">
                <w:pPr>
                  <w:bidi w:val="0"/>
                  <w:spacing w:after="0" w:line="240" w:lineRule="auto"/>
                  <w:jc w:val="center"/>
                </w:pPr>
              </w:pPrChange>
            </w:pPr>
            <w:del w:id="4260" w:author="Yael Armon" w:date="2022-07-03T15:15:00Z">
              <w:r w:rsidDel="00DE6623">
                <w:rPr>
                  <w:rFonts w:ascii="Arial" w:hAnsi="Arial" w:cs="Arial"/>
                  <w:color w:val="000000"/>
                </w:rPr>
                <w:delText>100%</w:delText>
              </w:r>
            </w:del>
          </w:p>
        </w:tc>
      </w:tr>
    </w:tbl>
    <w:p w14:paraId="210FA41C" w14:textId="3E514222" w:rsidR="00FD2A03" w:rsidDel="00DE6623" w:rsidRDefault="00FD2A03">
      <w:pPr>
        <w:spacing w:line="360" w:lineRule="auto"/>
        <w:jc w:val="both"/>
        <w:rPr>
          <w:del w:id="4261" w:author="Yael Armon" w:date="2022-07-03T15:15:00Z"/>
          <w:color w:val="000000" w:themeColor="text1"/>
          <w:sz w:val="16"/>
          <w:szCs w:val="16"/>
          <w:rtl/>
        </w:rPr>
        <w:pPrChange w:id="4262" w:author="Yael Armon" w:date="2022-07-03T15:16:00Z">
          <w:pPr>
            <w:pStyle w:val="ListParagraph"/>
            <w:spacing w:before="120" w:line="360" w:lineRule="auto"/>
            <w:ind w:left="0" w:firstLine="579"/>
          </w:pPr>
        </w:pPrChange>
      </w:pPr>
      <w:del w:id="4263" w:author="Yael Armon" w:date="2022-07-03T15:15:00Z">
        <w:r w:rsidRPr="00B17469" w:rsidDel="00DE6623">
          <w:rPr>
            <w:rFonts w:hint="cs"/>
            <w:color w:val="000000" w:themeColor="text1"/>
            <w:sz w:val="16"/>
            <w:szCs w:val="16"/>
            <w:rtl/>
          </w:rPr>
          <w:delText>* השלב החקלאי כולל במודל גם את האובדנים משלב הטיפול והאריזה.</w:delText>
        </w:r>
      </w:del>
    </w:p>
    <w:p w14:paraId="70179A2A" w14:textId="3E7063CA" w:rsidR="00FD2A03" w:rsidDel="00DE6623" w:rsidRDefault="00FD2A03">
      <w:pPr>
        <w:spacing w:line="360" w:lineRule="auto"/>
        <w:jc w:val="both"/>
        <w:rPr>
          <w:del w:id="4264" w:author="Yael Armon" w:date="2022-07-03T15:15:00Z"/>
          <w:color w:val="000000" w:themeColor="text1"/>
          <w:sz w:val="16"/>
          <w:szCs w:val="16"/>
          <w:rtl/>
        </w:rPr>
        <w:pPrChange w:id="4265" w:author="Yael Armon" w:date="2022-07-03T15:16:00Z">
          <w:pPr>
            <w:pStyle w:val="ListParagraph"/>
            <w:spacing w:before="120"/>
            <w:ind w:left="0" w:firstLine="579"/>
          </w:pPr>
        </w:pPrChange>
      </w:pPr>
      <w:del w:id="4266" w:author="Yael Armon" w:date="2022-07-03T15:15:00Z">
        <w:r w:rsidRPr="00B17469" w:rsidDel="00DE6623">
          <w:rPr>
            <w:rFonts w:hint="cs"/>
            <w:color w:val="000000" w:themeColor="text1"/>
            <w:sz w:val="16"/>
            <w:szCs w:val="16"/>
            <w:rtl/>
          </w:rPr>
          <w:delText>*</w:delText>
        </w:r>
        <w:r w:rsidDel="00DE6623">
          <w:rPr>
            <w:rFonts w:hint="cs"/>
            <w:color w:val="000000" w:themeColor="text1"/>
            <w:sz w:val="16"/>
            <w:szCs w:val="16"/>
            <w:rtl/>
          </w:rPr>
          <w:delText>*</w:delText>
        </w:r>
        <w:r w:rsidRPr="00B17469" w:rsidDel="00DE6623">
          <w:rPr>
            <w:rFonts w:hint="cs"/>
            <w:color w:val="000000" w:themeColor="text1"/>
            <w:sz w:val="16"/>
            <w:szCs w:val="16"/>
            <w:rtl/>
          </w:rPr>
          <w:delText xml:space="preserve"> </w:delText>
        </w:r>
        <w:r w:rsidDel="00DE6623">
          <w:rPr>
            <w:rFonts w:hint="cs"/>
            <w:color w:val="000000" w:themeColor="text1"/>
            <w:sz w:val="16"/>
            <w:szCs w:val="16"/>
            <w:rtl/>
          </w:rPr>
          <w:delText>ב</w:delText>
        </w:r>
        <w:r w:rsidRPr="00801833" w:rsidDel="00DE6623">
          <w:rPr>
            <w:rFonts w:hint="cs"/>
            <w:color w:val="000000" w:themeColor="text1"/>
            <w:sz w:val="16"/>
            <w:szCs w:val="16"/>
            <w:rtl/>
          </w:rPr>
          <w:delText>שלב הצריכה: לא נכללו פליטות בשל שימוש במים, חשמל וגז ביתי.</w:delText>
        </w:r>
      </w:del>
    </w:p>
    <w:p w14:paraId="54822ED9" w14:textId="66DD5E15" w:rsidR="00FD2A03" w:rsidDel="00DE6623" w:rsidRDefault="00FD2A03">
      <w:pPr>
        <w:spacing w:line="360" w:lineRule="auto"/>
        <w:jc w:val="both"/>
        <w:rPr>
          <w:del w:id="4267" w:author="Yael Armon" w:date="2022-07-03T15:15:00Z"/>
          <w:color w:val="000000" w:themeColor="text1"/>
          <w:sz w:val="20"/>
          <w:szCs w:val="20"/>
          <w:rtl/>
        </w:rPr>
        <w:pPrChange w:id="4268" w:author="Yael Armon" w:date="2022-07-03T15:16:00Z">
          <w:pPr>
            <w:pStyle w:val="ListParagraph"/>
            <w:spacing w:before="120" w:after="120"/>
            <w:ind w:left="0" w:firstLine="578"/>
          </w:pPr>
        </w:pPrChange>
      </w:pPr>
      <w:del w:id="4269" w:author="Yael Armon" w:date="2022-07-03T15:15:00Z">
        <w:r w:rsidRPr="00B17469" w:rsidDel="00DE6623">
          <w:rPr>
            <w:color w:val="000000" w:themeColor="text1"/>
            <w:sz w:val="20"/>
            <w:szCs w:val="20"/>
            <w:rtl/>
          </w:rPr>
          <w:delText xml:space="preserve">מקור: </w:delText>
        </w:r>
        <w:r w:rsidRPr="00B17469" w:rsidDel="00DE6623">
          <w:rPr>
            <w:color w:val="000000" w:themeColor="text1"/>
            <w:sz w:val="20"/>
            <w:szCs w:val="20"/>
          </w:rPr>
          <w:delText>BDO</w:delText>
        </w:r>
      </w:del>
    </w:p>
    <w:p w14:paraId="214C22C3" w14:textId="556F2864" w:rsidR="00FD2A03" w:rsidDel="00DE6623" w:rsidRDefault="00FD2A03">
      <w:pPr>
        <w:spacing w:line="360" w:lineRule="auto"/>
        <w:jc w:val="both"/>
        <w:rPr>
          <w:del w:id="4270" w:author="Yael Armon" w:date="2022-07-03T15:15:00Z"/>
          <w:color w:val="000000" w:themeColor="text1"/>
          <w:sz w:val="20"/>
          <w:szCs w:val="20"/>
          <w:rtl/>
        </w:rPr>
        <w:pPrChange w:id="4271" w:author="Yael Armon" w:date="2022-07-03T15:16:00Z">
          <w:pPr>
            <w:pStyle w:val="ListParagraph"/>
            <w:spacing w:before="120" w:after="120"/>
            <w:ind w:firstLine="578"/>
          </w:pPr>
        </w:pPrChange>
      </w:pPr>
    </w:p>
    <w:p w14:paraId="00DE43D9" w14:textId="484706CF" w:rsidR="00FD2A03" w:rsidDel="00DE6623" w:rsidRDefault="00FD2A03" w:rsidP="00C852E6">
      <w:pPr>
        <w:spacing w:line="360" w:lineRule="auto"/>
        <w:jc w:val="both"/>
        <w:rPr>
          <w:del w:id="4272" w:author="Yael Armon" w:date="2022-07-03T15:15:00Z"/>
          <w:rFonts w:asciiTheme="minorBidi" w:hAnsiTheme="minorBidi"/>
          <w:sz w:val="24"/>
          <w:szCs w:val="24"/>
          <w:rtl/>
        </w:rPr>
      </w:pPr>
      <w:del w:id="4273" w:author="Yael Armon" w:date="2022-07-03T15:15:00Z">
        <w:r w:rsidRPr="00B3643A" w:rsidDel="00DE6623">
          <w:rPr>
            <w:rFonts w:ascii="Arial" w:hAnsi="Arial" w:cs="Arial" w:hint="cs"/>
            <w:sz w:val="24"/>
            <w:szCs w:val="24"/>
            <w:rtl/>
          </w:rPr>
          <w:delText xml:space="preserve">בשנת 2020, בעקבות משבר הקורונה והסגרים שפקדו את המדינה בעקבותיו, ירדה נסועת משקי הבית בישראל </w:delText>
        </w:r>
        <w:r w:rsidDel="00DE6623">
          <w:rPr>
            <w:rFonts w:ascii="Arial" w:hAnsi="Arial" w:cs="Arial" w:hint="cs"/>
            <w:sz w:val="24"/>
            <w:szCs w:val="24"/>
            <w:rtl/>
          </w:rPr>
          <w:delText>לרכישת</w:delText>
        </w:r>
        <w:r w:rsidRPr="00B3643A" w:rsidDel="00DE6623">
          <w:rPr>
            <w:rFonts w:ascii="Arial" w:hAnsi="Arial" w:cs="Arial" w:hint="cs"/>
            <w:sz w:val="24"/>
            <w:szCs w:val="24"/>
            <w:rtl/>
          </w:rPr>
          <w:delText xml:space="preserve"> מזון. </w:delText>
        </w:r>
        <w:r w:rsidDel="00DE6623">
          <w:rPr>
            <w:rFonts w:ascii="Arial" w:hAnsi="Arial" w:cs="Arial" w:hint="cs"/>
            <w:sz w:val="24"/>
            <w:szCs w:val="24"/>
            <w:rtl/>
          </w:rPr>
          <w:delText>במקביל</w:delText>
        </w:r>
        <w:r w:rsidRPr="00B3643A" w:rsidDel="00DE6623">
          <w:rPr>
            <w:rFonts w:ascii="Arial" w:hAnsi="Arial" w:cs="Arial" w:hint="cs"/>
            <w:sz w:val="24"/>
            <w:szCs w:val="24"/>
            <w:rtl/>
          </w:rPr>
          <w:delText xml:space="preserve">, גדלה כמות משלוחי המזון לבתים. ההנחה היא כי מסלולי הנסיעה של משלוחי המזון מייעלים את צריכת הדלק במגזר הצרכני ובהתאם בשנת 2020 נצרכו פחות דלקים במקטע הצריכה הביתית וכתוצאה מכך קטן הזיהום כתוצאה מנסועה </w:delText>
        </w:r>
        <w:r w:rsidDel="00DE6623">
          <w:rPr>
            <w:rFonts w:ascii="Arial" w:hAnsi="Arial" w:cs="Arial" w:hint="cs"/>
            <w:sz w:val="24"/>
            <w:szCs w:val="24"/>
            <w:rtl/>
          </w:rPr>
          <w:delText xml:space="preserve">לרכישת מזון </w:delText>
        </w:r>
        <w:r w:rsidRPr="00B3643A" w:rsidDel="00DE6623">
          <w:rPr>
            <w:rFonts w:ascii="Arial" w:hAnsi="Arial" w:cs="Arial" w:hint="cs"/>
            <w:sz w:val="24"/>
            <w:szCs w:val="24"/>
            <w:rtl/>
          </w:rPr>
          <w:delText>במקטע זה.</w:delText>
        </w:r>
        <w:r w:rsidDel="00DE6623">
          <w:rPr>
            <w:rFonts w:ascii="Arial" w:hAnsi="Arial" w:cs="Arial" w:hint="cs"/>
            <w:color w:val="FF0000"/>
            <w:sz w:val="24"/>
            <w:szCs w:val="24"/>
            <w:highlight w:val="yellow"/>
            <w:rtl/>
          </w:rPr>
          <w:delText xml:space="preserve"> </w:delText>
        </w:r>
      </w:del>
    </w:p>
    <w:p w14:paraId="69DD875D" w14:textId="362A79A0" w:rsidR="00FD2A03" w:rsidDel="00DE6623" w:rsidRDefault="00FD2A03" w:rsidP="00C852E6">
      <w:pPr>
        <w:spacing w:line="360" w:lineRule="auto"/>
        <w:jc w:val="both"/>
        <w:rPr>
          <w:del w:id="4274" w:author="Yael Armon" w:date="2022-07-03T15:15:00Z"/>
          <w:rFonts w:asciiTheme="minorBidi" w:hAnsiTheme="minorBidi"/>
          <w:sz w:val="24"/>
          <w:szCs w:val="24"/>
          <w:rtl/>
        </w:rPr>
      </w:pPr>
      <w:del w:id="4275" w:author="Yael Armon" w:date="2022-07-03T15:15:00Z">
        <w:r w:rsidDel="00DE6623">
          <w:rPr>
            <w:rFonts w:asciiTheme="minorBidi" w:hAnsiTheme="minorBidi" w:hint="cs"/>
            <w:sz w:val="24"/>
            <w:szCs w:val="24"/>
            <w:rtl/>
          </w:rPr>
          <w:delText xml:space="preserve">במקביל, בחודשי הסגר נצפתה עלייה בהיקף אריזות המזון הן כתוצאה ממשלוחי מזון מהרשתות הקמעונאיות והן כתוצאה ממשלוחי מזון ממסעדות. </w:delText>
        </w:r>
      </w:del>
    </w:p>
    <w:p w14:paraId="729EE914" w14:textId="70098A37" w:rsidR="00FD2A03" w:rsidDel="00DE6623" w:rsidRDefault="00FD2A03" w:rsidP="00C852E6">
      <w:pPr>
        <w:spacing w:line="360" w:lineRule="auto"/>
        <w:jc w:val="both"/>
        <w:rPr>
          <w:del w:id="4276" w:author="Yael Armon" w:date="2022-07-03T15:15:00Z"/>
          <w:b/>
          <w:bCs/>
          <w:sz w:val="24"/>
          <w:szCs w:val="24"/>
          <w:rtl/>
        </w:rPr>
      </w:pPr>
      <w:del w:id="4277" w:author="Yael Armon" w:date="2022-07-03T15:15:00Z">
        <w:r w:rsidDel="00DE6623">
          <w:rPr>
            <w:rFonts w:asciiTheme="minorBidi" w:hAnsiTheme="minorBidi" w:hint="cs"/>
            <w:sz w:val="24"/>
            <w:szCs w:val="24"/>
            <w:rtl/>
          </w:rPr>
          <w:delText xml:space="preserve">בחינת ההשפעות הסביבתיות לפי השלב שבו נוצרה ההשפעה הסביבתית, מראה כי מקורן של             כ-60% מן ההשפעות הינן בשלב החקלאי. זאת מכיוון שסך העלויות המשוייכות למזון אשר הושלך בשלבים אחרים: בעיבוד, בהפצה או בצריכה, מגלמות גם עלויות כתוצאה מהשפעות השלבים הקודמים לשלב בו הושלך.  </w:delText>
        </w:r>
      </w:del>
    </w:p>
    <w:p w14:paraId="556097F4" w14:textId="11DA00C5" w:rsidR="00FD2A03" w:rsidRPr="00456FC5" w:rsidDel="00DE6623" w:rsidRDefault="00FD2A03">
      <w:pPr>
        <w:spacing w:line="360" w:lineRule="auto"/>
        <w:jc w:val="both"/>
        <w:rPr>
          <w:del w:id="4278" w:author="Yael Armon" w:date="2022-07-03T15:15:00Z"/>
          <w:b/>
          <w:bCs/>
          <w:sz w:val="24"/>
          <w:szCs w:val="24"/>
          <w:rtl/>
        </w:rPr>
        <w:pPrChange w:id="4279" w:author="Yael Armon" w:date="2022-07-03T15:16:00Z">
          <w:pPr>
            <w:spacing w:after="0"/>
            <w:jc w:val="center"/>
          </w:pPr>
        </w:pPrChange>
      </w:pPr>
      <w:del w:id="4280" w:author="Yael Armon" w:date="2022-07-03T15:15:00Z">
        <w:r w:rsidRPr="00595804" w:rsidDel="00DE6623">
          <w:rPr>
            <w:rFonts w:hint="eastAsia"/>
            <w:b/>
            <w:bCs/>
            <w:sz w:val="24"/>
            <w:szCs w:val="24"/>
            <w:rtl/>
          </w:rPr>
          <w:delText>אינפוגרפיקה</w:delText>
        </w:r>
        <w:r w:rsidRPr="00595804" w:rsidDel="00DE6623">
          <w:rPr>
            <w:b/>
            <w:bCs/>
            <w:sz w:val="24"/>
            <w:szCs w:val="24"/>
            <w:rtl/>
          </w:rPr>
          <w:delText xml:space="preserve"> </w:delText>
        </w:r>
        <w:r w:rsidDel="00DE6623">
          <w:rPr>
            <w:rFonts w:hint="cs"/>
            <w:b/>
            <w:bCs/>
            <w:sz w:val="24"/>
            <w:szCs w:val="24"/>
            <w:rtl/>
          </w:rPr>
          <w:delText xml:space="preserve">- </w:delText>
        </w:r>
        <w:r w:rsidRPr="00456FC5" w:rsidDel="00DE6623">
          <w:rPr>
            <w:rFonts w:hint="cs"/>
            <w:b/>
            <w:bCs/>
            <w:sz w:val="24"/>
            <w:szCs w:val="24"/>
            <w:rtl/>
          </w:rPr>
          <w:delText xml:space="preserve">עלויות סביבתיות </w:delText>
        </w:r>
        <w:r w:rsidRPr="002D0895" w:rsidDel="00DE6623">
          <w:rPr>
            <w:rFonts w:hint="cs"/>
            <w:b/>
            <w:bCs/>
            <w:sz w:val="24"/>
            <w:szCs w:val="24"/>
            <w:rtl/>
          </w:rPr>
          <w:delText xml:space="preserve">כתוצאה </w:delText>
        </w:r>
        <w:r w:rsidRPr="00456FC5" w:rsidDel="00DE6623">
          <w:rPr>
            <w:rFonts w:hint="cs"/>
            <w:b/>
            <w:bCs/>
            <w:sz w:val="24"/>
            <w:szCs w:val="24"/>
            <w:rtl/>
          </w:rPr>
          <w:delText>מאובדן מזון בישראל 20</w:delText>
        </w:r>
        <w:r w:rsidDel="00DE6623">
          <w:rPr>
            <w:rFonts w:hint="cs"/>
            <w:b/>
            <w:bCs/>
            <w:sz w:val="24"/>
            <w:szCs w:val="24"/>
            <w:rtl/>
          </w:rPr>
          <w:delText>20</w:delText>
        </w:r>
        <w:r w:rsidRPr="00456FC5" w:rsidDel="00DE6623">
          <w:rPr>
            <w:rFonts w:hint="cs"/>
            <w:b/>
            <w:bCs/>
            <w:sz w:val="24"/>
            <w:szCs w:val="24"/>
            <w:rtl/>
          </w:rPr>
          <w:delText xml:space="preserve">, </w:delText>
        </w:r>
      </w:del>
    </w:p>
    <w:p w14:paraId="75B256DC" w14:textId="5F03B8FB" w:rsidR="00FD2A03" w:rsidDel="00DE6623" w:rsidRDefault="00FD2A03">
      <w:pPr>
        <w:spacing w:line="360" w:lineRule="auto"/>
        <w:jc w:val="both"/>
        <w:rPr>
          <w:del w:id="4281" w:author="Yael Armon" w:date="2022-07-03T15:15:00Z"/>
          <w:b/>
          <w:bCs/>
          <w:rtl/>
        </w:rPr>
        <w:pPrChange w:id="4282" w:author="Yael Armon" w:date="2022-07-03T15:16:00Z">
          <w:pPr>
            <w:spacing w:after="0" w:line="360" w:lineRule="auto"/>
            <w:jc w:val="center"/>
          </w:pPr>
        </w:pPrChange>
      </w:pPr>
      <w:del w:id="4283" w:author="Yael Armon" w:date="2022-07-03T15:15:00Z">
        <w:r w:rsidRPr="007D011D" w:rsidDel="00DE6623">
          <w:rPr>
            <w:rFonts w:hint="cs"/>
            <w:b/>
            <w:bCs/>
            <w:rtl/>
          </w:rPr>
          <w:delText xml:space="preserve">לפי השלב בו הושלך המזון, מיליוני </w:delText>
        </w:r>
        <w:r w:rsidDel="00DE6623">
          <w:rPr>
            <w:rFonts w:hint="cs"/>
            <w:b/>
            <w:bCs/>
            <w:rtl/>
          </w:rPr>
          <w:delText>₪</w:delText>
        </w:r>
      </w:del>
    </w:p>
    <w:p w14:paraId="55BB335A" w14:textId="03433AE5" w:rsidR="00FD2A03" w:rsidRPr="007D011D" w:rsidDel="00DE6623" w:rsidRDefault="00FD2A03">
      <w:pPr>
        <w:spacing w:line="360" w:lineRule="auto"/>
        <w:jc w:val="both"/>
        <w:rPr>
          <w:del w:id="4284" w:author="Yael Armon" w:date="2022-07-03T15:15:00Z"/>
          <w:b/>
          <w:bCs/>
        </w:rPr>
        <w:pPrChange w:id="4285" w:author="Yael Armon" w:date="2022-07-03T15:16:00Z">
          <w:pPr>
            <w:spacing w:after="0" w:line="360" w:lineRule="auto"/>
            <w:jc w:val="center"/>
          </w:pPr>
        </w:pPrChange>
      </w:pPr>
      <w:del w:id="4286" w:author="Yael Armon" w:date="2022-07-03T15:15:00Z">
        <w:r w:rsidDel="00DE6623">
          <w:rPr>
            <w:rFonts w:hint="cs"/>
            <w:b/>
            <w:bCs/>
            <w:rtl/>
          </w:rPr>
          <w:delText>(בחלוקה פנימית לשלב בו נוצרה ההשפעה הסביבתית)</w:delText>
        </w:r>
      </w:del>
    </w:p>
    <w:tbl>
      <w:tblPr>
        <w:bidiVisual/>
        <w:tblW w:w="8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1161"/>
        <w:gridCol w:w="1161"/>
        <w:gridCol w:w="1161"/>
        <w:gridCol w:w="1161"/>
        <w:gridCol w:w="1161"/>
      </w:tblGrid>
      <w:tr w:rsidR="00FD2A03" w:rsidRPr="00D74D60" w:rsidDel="00DE6623" w14:paraId="78315062" w14:textId="17BB0BC0" w:rsidTr="00475BBF">
        <w:trPr>
          <w:trHeight w:val="248"/>
          <w:jc w:val="center"/>
          <w:del w:id="4287" w:author="Yael Armon" w:date="2022-07-03T15:15:00Z"/>
        </w:trPr>
        <w:tc>
          <w:tcPr>
            <w:tcW w:w="2227" w:type="dxa"/>
            <w:shd w:val="clear" w:color="000000" w:fill="5B9BD5"/>
            <w:noWrap/>
            <w:vAlign w:val="center"/>
            <w:hideMark/>
          </w:tcPr>
          <w:p w14:paraId="09ADE03C" w14:textId="4537165E" w:rsidR="00FD2A03" w:rsidRPr="00D74D60" w:rsidDel="00DE6623" w:rsidRDefault="00FD2A03">
            <w:pPr>
              <w:spacing w:line="360" w:lineRule="auto"/>
              <w:jc w:val="both"/>
              <w:rPr>
                <w:del w:id="4288" w:author="Yael Armon" w:date="2022-07-03T15:15:00Z"/>
                <w:rFonts w:ascii="Arial" w:eastAsia="Times New Roman" w:hAnsi="Arial" w:cs="Arial"/>
                <w:b/>
                <w:bCs/>
                <w:color w:val="FFFFFF"/>
              </w:rPr>
              <w:pPrChange w:id="4289" w:author="Yael Armon" w:date="2022-07-03T15:16:00Z">
                <w:pPr>
                  <w:spacing w:after="0" w:line="240" w:lineRule="auto"/>
                </w:pPr>
              </w:pPrChange>
            </w:pPr>
          </w:p>
        </w:tc>
        <w:tc>
          <w:tcPr>
            <w:tcW w:w="1161" w:type="dxa"/>
            <w:shd w:val="clear" w:color="000000" w:fill="5B9BD5"/>
            <w:noWrap/>
            <w:vAlign w:val="center"/>
            <w:hideMark/>
          </w:tcPr>
          <w:p w14:paraId="6E801DC8" w14:textId="614D0793" w:rsidR="00FD2A03" w:rsidRPr="0087741E" w:rsidDel="00DE6623" w:rsidRDefault="00FD2A03">
            <w:pPr>
              <w:spacing w:line="360" w:lineRule="auto"/>
              <w:jc w:val="both"/>
              <w:rPr>
                <w:del w:id="4290" w:author="Yael Armon" w:date="2022-07-03T15:15:00Z"/>
                <w:rFonts w:ascii="Arial" w:eastAsia="Times New Roman" w:hAnsi="Arial" w:cs="Arial"/>
                <w:b/>
                <w:bCs/>
                <w:color w:val="FFFFFF" w:themeColor="background1"/>
                <w:rtl/>
              </w:rPr>
              <w:pPrChange w:id="4291" w:author="Yael Armon" w:date="2022-07-03T15:16:00Z">
                <w:pPr>
                  <w:spacing w:after="0" w:line="240" w:lineRule="auto"/>
                  <w:jc w:val="center"/>
                </w:pPr>
              </w:pPrChange>
            </w:pPr>
            <w:del w:id="4292" w:author="Yael Armon" w:date="2022-07-03T15:15:00Z">
              <w:r w:rsidRPr="0087741E" w:rsidDel="00DE6623">
                <w:rPr>
                  <w:rFonts w:ascii="Arial" w:hAnsi="Arial" w:cs="Arial"/>
                  <w:b/>
                  <w:bCs/>
                  <w:color w:val="FFFFFF" w:themeColor="background1"/>
                  <w:rtl/>
                </w:rPr>
                <w:delText>פליטות</w:delText>
              </w:r>
            </w:del>
          </w:p>
        </w:tc>
        <w:tc>
          <w:tcPr>
            <w:tcW w:w="1161" w:type="dxa"/>
            <w:shd w:val="clear" w:color="000000" w:fill="5B9BD5"/>
            <w:noWrap/>
            <w:vAlign w:val="center"/>
            <w:hideMark/>
          </w:tcPr>
          <w:p w14:paraId="44038681" w14:textId="233A3C43" w:rsidR="00FD2A03" w:rsidRPr="0087741E" w:rsidDel="00DE6623" w:rsidRDefault="00FD2A03">
            <w:pPr>
              <w:spacing w:line="360" w:lineRule="auto"/>
              <w:jc w:val="both"/>
              <w:rPr>
                <w:del w:id="4293" w:author="Yael Armon" w:date="2022-07-03T15:15:00Z"/>
                <w:rFonts w:ascii="Arial" w:eastAsia="Times New Roman" w:hAnsi="Arial" w:cs="Arial"/>
                <w:b/>
                <w:bCs/>
                <w:color w:val="FFFFFF" w:themeColor="background1"/>
                <w:rtl/>
              </w:rPr>
              <w:pPrChange w:id="4294" w:author="Yael Armon" w:date="2022-07-03T15:16:00Z">
                <w:pPr>
                  <w:spacing w:after="0" w:line="240" w:lineRule="auto"/>
                  <w:jc w:val="center"/>
                </w:pPr>
              </w:pPrChange>
            </w:pPr>
            <w:del w:id="4295" w:author="Yael Armon" w:date="2022-07-03T15:15:00Z">
              <w:r w:rsidRPr="0087741E" w:rsidDel="00DE6623">
                <w:rPr>
                  <w:rFonts w:ascii="Arial" w:hAnsi="Arial" w:cs="Arial"/>
                  <w:b/>
                  <w:bCs/>
                  <w:color w:val="FFFFFF" w:themeColor="background1"/>
                  <w:rtl/>
                </w:rPr>
                <w:delText>משאבי מים</w:delText>
              </w:r>
            </w:del>
          </w:p>
        </w:tc>
        <w:tc>
          <w:tcPr>
            <w:tcW w:w="1161" w:type="dxa"/>
            <w:shd w:val="clear" w:color="000000" w:fill="5B9BD5"/>
            <w:noWrap/>
            <w:vAlign w:val="center"/>
            <w:hideMark/>
          </w:tcPr>
          <w:p w14:paraId="564BDEA6" w14:textId="4205749C" w:rsidR="00FD2A03" w:rsidRPr="0087741E" w:rsidDel="00DE6623" w:rsidRDefault="00FD2A03">
            <w:pPr>
              <w:spacing w:line="360" w:lineRule="auto"/>
              <w:jc w:val="both"/>
              <w:rPr>
                <w:del w:id="4296" w:author="Yael Armon" w:date="2022-07-03T15:15:00Z"/>
                <w:rFonts w:ascii="Arial" w:eastAsia="Times New Roman" w:hAnsi="Arial" w:cs="Arial"/>
                <w:b/>
                <w:bCs/>
                <w:color w:val="FFFFFF" w:themeColor="background1"/>
                <w:rtl/>
              </w:rPr>
              <w:pPrChange w:id="4297" w:author="Yael Armon" w:date="2022-07-03T15:16:00Z">
                <w:pPr>
                  <w:spacing w:after="0" w:line="240" w:lineRule="auto"/>
                  <w:jc w:val="center"/>
                </w:pPr>
              </w:pPrChange>
            </w:pPr>
            <w:del w:id="4298" w:author="Yael Armon" w:date="2022-07-03T15:15:00Z">
              <w:r w:rsidRPr="0087741E" w:rsidDel="00DE6623">
                <w:rPr>
                  <w:rFonts w:ascii="Arial" w:hAnsi="Arial" w:cs="Arial"/>
                  <w:b/>
                  <w:bCs/>
                  <w:color w:val="FFFFFF" w:themeColor="background1"/>
                  <w:rtl/>
                </w:rPr>
                <w:delText>משאבי קרקע</w:delText>
              </w:r>
            </w:del>
          </w:p>
        </w:tc>
        <w:tc>
          <w:tcPr>
            <w:tcW w:w="1161" w:type="dxa"/>
            <w:shd w:val="clear" w:color="000000" w:fill="5B9BD5"/>
            <w:noWrap/>
            <w:vAlign w:val="center"/>
            <w:hideMark/>
          </w:tcPr>
          <w:p w14:paraId="37A973B3" w14:textId="3FB22632" w:rsidR="00FD2A03" w:rsidRPr="0087741E" w:rsidDel="00DE6623" w:rsidRDefault="00FD2A03">
            <w:pPr>
              <w:spacing w:line="360" w:lineRule="auto"/>
              <w:jc w:val="both"/>
              <w:rPr>
                <w:del w:id="4299" w:author="Yael Armon" w:date="2022-07-03T15:15:00Z"/>
                <w:rFonts w:ascii="Arial" w:eastAsia="Times New Roman" w:hAnsi="Arial" w:cs="Arial"/>
                <w:b/>
                <w:bCs/>
                <w:color w:val="FFFFFF" w:themeColor="background1"/>
                <w:rtl/>
              </w:rPr>
              <w:pPrChange w:id="4300" w:author="Yael Armon" w:date="2022-07-03T15:16:00Z">
                <w:pPr>
                  <w:spacing w:after="0" w:line="240" w:lineRule="auto"/>
                  <w:jc w:val="center"/>
                </w:pPr>
              </w:pPrChange>
            </w:pPr>
            <w:del w:id="4301" w:author="Yael Armon" w:date="2022-07-03T15:15:00Z">
              <w:r w:rsidRPr="0087741E" w:rsidDel="00DE6623">
                <w:rPr>
                  <w:rFonts w:ascii="Arial" w:hAnsi="Arial" w:cs="Arial"/>
                  <w:b/>
                  <w:bCs/>
                  <w:color w:val="FFFFFF" w:themeColor="background1"/>
                  <w:rtl/>
                </w:rPr>
                <w:delText>טיפול בפסולת</w:delText>
              </w:r>
            </w:del>
          </w:p>
        </w:tc>
        <w:tc>
          <w:tcPr>
            <w:tcW w:w="1161" w:type="dxa"/>
            <w:shd w:val="clear" w:color="000000" w:fill="5B9BD5"/>
            <w:noWrap/>
            <w:vAlign w:val="center"/>
            <w:hideMark/>
          </w:tcPr>
          <w:p w14:paraId="7AC87B5B" w14:textId="57E217E2" w:rsidR="00FD2A03" w:rsidRPr="0087741E" w:rsidDel="00DE6623" w:rsidRDefault="00FD2A03">
            <w:pPr>
              <w:spacing w:line="360" w:lineRule="auto"/>
              <w:jc w:val="both"/>
              <w:rPr>
                <w:del w:id="4302" w:author="Yael Armon" w:date="2022-07-03T15:15:00Z"/>
                <w:rFonts w:ascii="Arial" w:eastAsia="Times New Roman" w:hAnsi="Arial" w:cs="Arial"/>
                <w:b/>
                <w:bCs/>
                <w:color w:val="FFFFFF" w:themeColor="background1"/>
                <w:rtl/>
              </w:rPr>
              <w:pPrChange w:id="4303" w:author="Yael Armon" w:date="2022-07-03T15:16:00Z">
                <w:pPr>
                  <w:spacing w:after="0" w:line="240" w:lineRule="auto"/>
                  <w:jc w:val="center"/>
                </w:pPr>
              </w:pPrChange>
            </w:pPr>
            <w:del w:id="4304" w:author="Yael Armon" w:date="2022-07-03T15:15:00Z">
              <w:r w:rsidRPr="0087741E" w:rsidDel="00DE6623">
                <w:rPr>
                  <w:rFonts w:ascii="Arial" w:hAnsi="Arial" w:cs="Arial"/>
                  <w:b/>
                  <w:bCs/>
                  <w:color w:val="FFFFFF" w:themeColor="background1"/>
                  <w:rtl/>
                </w:rPr>
                <w:delText>סה"כ</w:delText>
              </w:r>
            </w:del>
          </w:p>
        </w:tc>
      </w:tr>
      <w:tr w:rsidR="00FD2A03" w:rsidRPr="00D74D60" w:rsidDel="00DE6623" w14:paraId="34E67A0A" w14:textId="172EBB3E" w:rsidTr="00475BBF">
        <w:trPr>
          <w:trHeight w:val="210"/>
          <w:jc w:val="center"/>
          <w:del w:id="4305" w:author="Yael Armon" w:date="2022-07-03T15:15:00Z"/>
        </w:trPr>
        <w:tc>
          <w:tcPr>
            <w:tcW w:w="2227" w:type="dxa"/>
            <w:shd w:val="clear" w:color="auto" w:fill="auto"/>
            <w:noWrap/>
            <w:vAlign w:val="bottom"/>
            <w:hideMark/>
          </w:tcPr>
          <w:p w14:paraId="16E5C966" w14:textId="1119A399" w:rsidR="00FD2A03" w:rsidRPr="00D74D60" w:rsidDel="00DE6623" w:rsidRDefault="00FD2A03">
            <w:pPr>
              <w:spacing w:line="360" w:lineRule="auto"/>
              <w:jc w:val="both"/>
              <w:rPr>
                <w:del w:id="4306" w:author="Yael Armon" w:date="2022-07-03T15:15:00Z"/>
                <w:rFonts w:ascii="Arial" w:eastAsia="Times New Roman" w:hAnsi="Arial" w:cs="Arial"/>
                <w:color w:val="000000"/>
                <w:rtl/>
              </w:rPr>
              <w:pPrChange w:id="4307" w:author="Yael Armon" w:date="2022-07-03T15:16:00Z">
                <w:pPr>
                  <w:spacing w:after="0" w:line="240" w:lineRule="auto"/>
                </w:pPr>
              </w:pPrChange>
            </w:pPr>
            <w:del w:id="4308" w:author="Yael Armon" w:date="2022-07-03T15:15:00Z">
              <w:r w:rsidDel="00DE6623">
                <w:rPr>
                  <w:rFonts w:ascii="Arial" w:hAnsi="Arial" w:cs="Arial"/>
                  <w:color w:val="000000"/>
                  <w:rtl/>
                </w:rPr>
                <w:delText>חקלאות</w:delText>
              </w:r>
            </w:del>
          </w:p>
        </w:tc>
        <w:tc>
          <w:tcPr>
            <w:tcW w:w="1161" w:type="dxa"/>
            <w:shd w:val="clear" w:color="auto" w:fill="auto"/>
            <w:noWrap/>
            <w:vAlign w:val="center"/>
            <w:hideMark/>
          </w:tcPr>
          <w:p w14:paraId="086C0308" w14:textId="36FFD8E6" w:rsidR="00FD2A03" w:rsidRPr="008467A6" w:rsidDel="00DE6623" w:rsidRDefault="00FD2A03">
            <w:pPr>
              <w:spacing w:line="360" w:lineRule="auto"/>
              <w:jc w:val="both"/>
              <w:rPr>
                <w:del w:id="4309" w:author="Yael Armon" w:date="2022-07-03T15:15:00Z"/>
                <w:rFonts w:ascii="Arial" w:eastAsia="Times New Roman" w:hAnsi="Arial" w:cs="Arial"/>
                <w:rtl/>
              </w:rPr>
              <w:pPrChange w:id="4310" w:author="Yael Armon" w:date="2022-07-03T15:16:00Z">
                <w:pPr>
                  <w:bidi w:val="0"/>
                  <w:spacing w:after="0" w:line="240" w:lineRule="auto"/>
                  <w:jc w:val="center"/>
                </w:pPr>
              </w:pPrChange>
            </w:pPr>
            <w:del w:id="4311" w:author="Yael Armon" w:date="2022-07-03T15:15:00Z">
              <w:r w:rsidDel="00DE6623">
                <w:rPr>
                  <w:rFonts w:ascii="Arial" w:hAnsi="Arial" w:cs="Arial"/>
                  <w:color w:val="000000"/>
                </w:rPr>
                <w:delText>288</w:delText>
              </w:r>
            </w:del>
          </w:p>
        </w:tc>
        <w:tc>
          <w:tcPr>
            <w:tcW w:w="1161" w:type="dxa"/>
            <w:shd w:val="clear" w:color="auto" w:fill="auto"/>
            <w:noWrap/>
            <w:vAlign w:val="center"/>
            <w:hideMark/>
          </w:tcPr>
          <w:p w14:paraId="32BD0D7E" w14:textId="3B34F328" w:rsidR="00FD2A03" w:rsidRPr="008467A6" w:rsidDel="00DE6623" w:rsidRDefault="00FD2A03">
            <w:pPr>
              <w:spacing w:line="360" w:lineRule="auto"/>
              <w:jc w:val="both"/>
              <w:rPr>
                <w:del w:id="4312" w:author="Yael Armon" w:date="2022-07-03T15:15:00Z"/>
                <w:rFonts w:ascii="Arial" w:eastAsia="Times New Roman" w:hAnsi="Arial" w:cs="Arial"/>
              </w:rPr>
              <w:pPrChange w:id="4313" w:author="Yael Armon" w:date="2022-07-03T15:16:00Z">
                <w:pPr>
                  <w:bidi w:val="0"/>
                  <w:spacing w:after="0" w:line="240" w:lineRule="auto"/>
                  <w:jc w:val="center"/>
                </w:pPr>
              </w:pPrChange>
            </w:pPr>
            <w:del w:id="4314" w:author="Yael Armon" w:date="2022-07-03T15:15:00Z">
              <w:r w:rsidDel="00DE6623">
                <w:rPr>
                  <w:rFonts w:ascii="Arial" w:hAnsi="Arial" w:cs="Arial"/>
                  <w:color w:val="000000"/>
                </w:rPr>
                <w:delText>189</w:delText>
              </w:r>
            </w:del>
          </w:p>
        </w:tc>
        <w:tc>
          <w:tcPr>
            <w:tcW w:w="1161" w:type="dxa"/>
            <w:shd w:val="clear" w:color="auto" w:fill="auto"/>
            <w:noWrap/>
            <w:vAlign w:val="center"/>
            <w:hideMark/>
          </w:tcPr>
          <w:p w14:paraId="19BB6E79" w14:textId="1D061C4F" w:rsidR="00FD2A03" w:rsidRPr="008467A6" w:rsidDel="00DE6623" w:rsidRDefault="00FD2A03">
            <w:pPr>
              <w:spacing w:line="360" w:lineRule="auto"/>
              <w:jc w:val="both"/>
              <w:rPr>
                <w:del w:id="4315" w:author="Yael Armon" w:date="2022-07-03T15:15:00Z"/>
                <w:rFonts w:ascii="Arial" w:eastAsia="Times New Roman" w:hAnsi="Arial" w:cs="Arial"/>
              </w:rPr>
              <w:pPrChange w:id="4316" w:author="Yael Armon" w:date="2022-07-03T15:16:00Z">
                <w:pPr>
                  <w:bidi w:val="0"/>
                  <w:spacing w:after="0" w:line="240" w:lineRule="auto"/>
                  <w:jc w:val="center"/>
                </w:pPr>
              </w:pPrChange>
            </w:pPr>
            <w:del w:id="4317" w:author="Yael Armon" w:date="2022-07-03T15:15:00Z">
              <w:r w:rsidDel="00DE6623">
                <w:rPr>
                  <w:rFonts w:ascii="Arial" w:hAnsi="Arial" w:cs="Arial"/>
                  <w:color w:val="000000"/>
                </w:rPr>
                <w:delText>271</w:delText>
              </w:r>
            </w:del>
          </w:p>
        </w:tc>
        <w:tc>
          <w:tcPr>
            <w:tcW w:w="1161" w:type="dxa"/>
            <w:shd w:val="clear" w:color="auto" w:fill="auto"/>
            <w:noWrap/>
            <w:vAlign w:val="center"/>
            <w:hideMark/>
          </w:tcPr>
          <w:p w14:paraId="4689C750" w14:textId="493F1F04" w:rsidR="00FD2A03" w:rsidRPr="008467A6" w:rsidDel="00DE6623" w:rsidRDefault="00FD2A03">
            <w:pPr>
              <w:spacing w:line="360" w:lineRule="auto"/>
              <w:jc w:val="both"/>
              <w:rPr>
                <w:del w:id="4318" w:author="Yael Armon" w:date="2022-07-03T15:15:00Z"/>
                <w:rFonts w:ascii="Arial" w:eastAsia="Times New Roman" w:hAnsi="Arial" w:cs="Arial"/>
              </w:rPr>
              <w:pPrChange w:id="4319" w:author="Yael Armon" w:date="2022-07-03T15:16:00Z">
                <w:pPr>
                  <w:bidi w:val="0"/>
                  <w:spacing w:after="0" w:line="240" w:lineRule="auto"/>
                  <w:jc w:val="center"/>
                </w:pPr>
              </w:pPrChange>
            </w:pPr>
            <w:del w:id="4320" w:author="Yael Armon" w:date="2022-07-03T15:15:00Z">
              <w:r w:rsidDel="00DE6623">
                <w:rPr>
                  <w:rFonts w:ascii="Arial" w:hAnsi="Arial" w:cs="Arial"/>
                  <w:color w:val="000000"/>
                </w:rPr>
                <w:delText>0</w:delText>
              </w:r>
            </w:del>
          </w:p>
        </w:tc>
        <w:tc>
          <w:tcPr>
            <w:tcW w:w="1161" w:type="dxa"/>
            <w:shd w:val="clear" w:color="auto" w:fill="auto"/>
            <w:noWrap/>
            <w:vAlign w:val="center"/>
            <w:hideMark/>
          </w:tcPr>
          <w:p w14:paraId="2EB01A1C" w14:textId="2E874A00" w:rsidR="00FD2A03" w:rsidRPr="00124AFD" w:rsidDel="00DE6623" w:rsidRDefault="00FD2A03">
            <w:pPr>
              <w:spacing w:line="360" w:lineRule="auto"/>
              <w:jc w:val="both"/>
              <w:rPr>
                <w:del w:id="4321" w:author="Yael Armon" w:date="2022-07-03T15:15:00Z"/>
                <w:rFonts w:ascii="Arial" w:eastAsia="Times New Roman" w:hAnsi="Arial" w:cs="Arial"/>
                <w:b/>
                <w:bCs/>
              </w:rPr>
              <w:pPrChange w:id="4322" w:author="Yael Armon" w:date="2022-07-03T15:16:00Z">
                <w:pPr>
                  <w:bidi w:val="0"/>
                  <w:spacing w:after="0" w:line="240" w:lineRule="auto"/>
                  <w:jc w:val="center"/>
                </w:pPr>
              </w:pPrChange>
            </w:pPr>
            <w:del w:id="4323" w:author="Yael Armon" w:date="2022-07-03T15:15:00Z">
              <w:r w:rsidDel="00DE6623">
                <w:rPr>
                  <w:rFonts w:ascii="Arial" w:hAnsi="Arial" w:cs="Arial"/>
                  <w:b/>
                  <w:bCs/>
                  <w:color w:val="000000"/>
                </w:rPr>
                <w:delText>748</w:delText>
              </w:r>
            </w:del>
          </w:p>
        </w:tc>
      </w:tr>
      <w:tr w:rsidR="00FD2A03" w:rsidRPr="00D74D60" w:rsidDel="00DE6623" w14:paraId="43FCA3BA" w14:textId="31201DC9" w:rsidTr="00475BBF">
        <w:trPr>
          <w:trHeight w:val="119"/>
          <w:jc w:val="center"/>
          <w:del w:id="4324" w:author="Yael Armon" w:date="2022-07-03T15:15:00Z"/>
        </w:trPr>
        <w:tc>
          <w:tcPr>
            <w:tcW w:w="2227" w:type="dxa"/>
            <w:shd w:val="clear" w:color="auto" w:fill="auto"/>
            <w:noWrap/>
            <w:vAlign w:val="bottom"/>
            <w:hideMark/>
          </w:tcPr>
          <w:p w14:paraId="08E4B19F" w14:textId="7069748E" w:rsidR="00FD2A03" w:rsidRPr="00D74D60" w:rsidDel="00DE6623" w:rsidRDefault="00FD2A03">
            <w:pPr>
              <w:spacing w:line="360" w:lineRule="auto"/>
              <w:jc w:val="both"/>
              <w:rPr>
                <w:del w:id="4325" w:author="Yael Armon" w:date="2022-07-03T15:15:00Z"/>
                <w:rFonts w:ascii="Arial" w:eastAsia="Times New Roman" w:hAnsi="Arial" w:cs="Arial"/>
                <w:color w:val="000000"/>
              </w:rPr>
              <w:pPrChange w:id="4326" w:author="Yael Armon" w:date="2022-07-03T15:16:00Z">
                <w:pPr>
                  <w:spacing w:after="0" w:line="240" w:lineRule="auto"/>
                </w:pPr>
              </w:pPrChange>
            </w:pPr>
            <w:del w:id="4327" w:author="Yael Armon" w:date="2022-07-03T15:15:00Z">
              <w:r w:rsidDel="00DE6623">
                <w:rPr>
                  <w:rFonts w:ascii="Arial" w:hAnsi="Arial" w:cs="Arial"/>
                  <w:color w:val="000000"/>
                  <w:rtl/>
                </w:rPr>
                <w:delText>תעשייה</w:delText>
              </w:r>
            </w:del>
          </w:p>
        </w:tc>
        <w:tc>
          <w:tcPr>
            <w:tcW w:w="1161" w:type="dxa"/>
            <w:shd w:val="clear" w:color="auto" w:fill="auto"/>
            <w:noWrap/>
            <w:vAlign w:val="center"/>
            <w:hideMark/>
          </w:tcPr>
          <w:p w14:paraId="487EC806" w14:textId="346B4F38" w:rsidR="00FD2A03" w:rsidRPr="008467A6" w:rsidDel="00DE6623" w:rsidRDefault="00FD2A03">
            <w:pPr>
              <w:spacing w:line="360" w:lineRule="auto"/>
              <w:jc w:val="both"/>
              <w:rPr>
                <w:del w:id="4328" w:author="Yael Armon" w:date="2022-07-03T15:15:00Z"/>
                <w:rFonts w:ascii="Arial" w:eastAsia="Times New Roman" w:hAnsi="Arial" w:cs="Arial"/>
                <w:rtl/>
              </w:rPr>
              <w:pPrChange w:id="4329" w:author="Yael Armon" w:date="2022-07-03T15:16:00Z">
                <w:pPr>
                  <w:bidi w:val="0"/>
                  <w:spacing w:after="0" w:line="240" w:lineRule="auto"/>
                  <w:jc w:val="center"/>
                </w:pPr>
              </w:pPrChange>
            </w:pPr>
            <w:del w:id="4330" w:author="Yael Armon" w:date="2022-07-03T15:15:00Z">
              <w:r w:rsidDel="00DE6623">
                <w:rPr>
                  <w:rFonts w:ascii="Arial" w:hAnsi="Arial" w:cs="Arial"/>
                  <w:color w:val="000000"/>
                </w:rPr>
                <w:delText>102</w:delText>
              </w:r>
            </w:del>
          </w:p>
        </w:tc>
        <w:tc>
          <w:tcPr>
            <w:tcW w:w="1161" w:type="dxa"/>
            <w:shd w:val="clear" w:color="auto" w:fill="auto"/>
            <w:noWrap/>
            <w:vAlign w:val="center"/>
            <w:hideMark/>
          </w:tcPr>
          <w:p w14:paraId="42CC6EEA" w14:textId="6BA1C919" w:rsidR="00FD2A03" w:rsidRPr="008467A6" w:rsidDel="00DE6623" w:rsidRDefault="00FD2A03">
            <w:pPr>
              <w:spacing w:line="360" w:lineRule="auto"/>
              <w:jc w:val="both"/>
              <w:rPr>
                <w:del w:id="4331" w:author="Yael Armon" w:date="2022-07-03T15:15:00Z"/>
                <w:rFonts w:ascii="Arial" w:eastAsia="Times New Roman" w:hAnsi="Arial" w:cs="Arial"/>
              </w:rPr>
              <w:pPrChange w:id="4332" w:author="Yael Armon" w:date="2022-07-03T15:16:00Z">
                <w:pPr>
                  <w:bidi w:val="0"/>
                  <w:spacing w:after="0" w:line="240" w:lineRule="auto"/>
                  <w:jc w:val="center"/>
                </w:pPr>
              </w:pPrChange>
            </w:pPr>
            <w:del w:id="4333" w:author="Yael Armon" w:date="2022-07-03T15:15:00Z">
              <w:r w:rsidDel="00DE6623">
                <w:rPr>
                  <w:rFonts w:ascii="Arial" w:hAnsi="Arial" w:cs="Arial"/>
                  <w:color w:val="000000"/>
                </w:rPr>
                <w:delText>61</w:delText>
              </w:r>
            </w:del>
          </w:p>
        </w:tc>
        <w:tc>
          <w:tcPr>
            <w:tcW w:w="1161" w:type="dxa"/>
            <w:shd w:val="clear" w:color="auto" w:fill="auto"/>
            <w:noWrap/>
            <w:vAlign w:val="center"/>
            <w:hideMark/>
          </w:tcPr>
          <w:p w14:paraId="37C7CD97" w14:textId="53CB3AAE" w:rsidR="00FD2A03" w:rsidRPr="008467A6" w:rsidDel="00DE6623" w:rsidRDefault="00FD2A03">
            <w:pPr>
              <w:spacing w:line="360" w:lineRule="auto"/>
              <w:jc w:val="both"/>
              <w:rPr>
                <w:del w:id="4334" w:author="Yael Armon" w:date="2022-07-03T15:15:00Z"/>
                <w:rFonts w:ascii="Arial" w:eastAsia="Times New Roman" w:hAnsi="Arial" w:cs="Arial"/>
              </w:rPr>
              <w:pPrChange w:id="4335" w:author="Yael Armon" w:date="2022-07-03T15:16:00Z">
                <w:pPr>
                  <w:bidi w:val="0"/>
                  <w:spacing w:after="0" w:line="240" w:lineRule="auto"/>
                  <w:jc w:val="center"/>
                </w:pPr>
              </w:pPrChange>
            </w:pPr>
            <w:del w:id="4336" w:author="Yael Armon" w:date="2022-07-03T15:15:00Z">
              <w:r w:rsidDel="00DE6623">
                <w:rPr>
                  <w:rFonts w:ascii="Arial" w:hAnsi="Arial" w:cs="Arial"/>
                  <w:color w:val="000000"/>
                </w:rPr>
                <w:delText>93</w:delText>
              </w:r>
            </w:del>
          </w:p>
        </w:tc>
        <w:tc>
          <w:tcPr>
            <w:tcW w:w="1161" w:type="dxa"/>
            <w:shd w:val="clear" w:color="auto" w:fill="auto"/>
            <w:noWrap/>
            <w:vAlign w:val="center"/>
            <w:hideMark/>
          </w:tcPr>
          <w:p w14:paraId="0726F7BF" w14:textId="5CD9E3D4" w:rsidR="00FD2A03" w:rsidRPr="008467A6" w:rsidDel="00DE6623" w:rsidRDefault="00FD2A03">
            <w:pPr>
              <w:spacing w:line="360" w:lineRule="auto"/>
              <w:jc w:val="both"/>
              <w:rPr>
                <w:del w:id="4337" w:author="Yael Armon" w:date="2022-07-03T15:15:00Z"/>
                <w:rFonts w:ascii="Arial" w:eastAsia="Times New Roman" w:hAnsi="Arial" w:cs="Arial"/>
              </w:rPr>
              <w:pPrChange w:id="4338" w:author="Yael Armon" w:date="2022-07-03T15:16:00Z">
                <w:pPr>
                  <w:bidi w:val="0"/>
                  <w:spacing w:after="0" w:line="240" w:lineRule="auto"/>
                  <w:jc w:val="center"/>
                </w:pPr>
              </w:pPrChange>
            </w:pPr>
            <w:del w:id="4339" w:author="Yael Armon" w:date="2022-07-03T15:15:00Z">
              <w:r w:rsidDel="00DE6623">
                <w:rPr>
                  <w:rFonts w:ascii="Arial" w:hAnsi="Arial" w:cs="Arial"/>
                  <w:color w:val="000000"/>
                </w:rPr>
                <w:delText>42</w:delText>
              </w:r>
            </w:del>
          </w:p>
        </w:tc>
        <w:tc>
          <w:tcPr>
            <w:tcW w:w="1161" w:type="dxa"/>
            <w:shd w:val="clear" w:color="auto" w:fill="auto"/>
            <w:noWrap/>
            <w:vAlign w:val="center"/>
            <w:hideMark/>
          </w:tcPr>
          <w:p w14:paraId="7CFAFE59" w14:textId="3D13869E" w:rsidR="00FD2A03" w:rsidRPr="00124AFD" w:rsidDel="00DE6623" w:rsidRDefault="00FD2A03">
            <w:pPr>
              <w:spacing w:line="360" w:lineRule="auto"/>
              <w:jc w:val="both"/>
              <w:rPr>
                <w:del w:id="4340" w:author="Yael Armon" w:date="2022-07-03T15:15:00Z"/>
                <w:rFonts w:ascii="Arial" w:eastAsia="Times New Roman" w:hAnsi="Arial" w:cs="Arial"/>
                <w:b/>
                <w:bCs/>
              </w:rPr>
              <w:pPrChange w:id="4341" w:author="Yael Armon" w:date="2022-07-03T15:16:00Z">
                <w:pPr>
                  <w:bidi w:val="0"/>
                  <w:spacing w:after="0" w:line="240" w:lineRule="auto"/>
                  <w:jc w:val="center"/>
                </w:pPr>
              </w:pPrChange>
            </w:pPr>
            <w:del w:id="4342" w:author="Yael Armon" w:date="2022-07-03T15:15:00Z">
              <w:r w:rsidDel="00DE6623">
                <w:rPr>
                  <w:rFonts w:ascii="Arial" w:hAnsi="Arial" w:cs="Arial"/>
                  <w:b/>
                  <w:bCs/>
                  <w:color w:val="000000"/>
                </w:rPr>
                <w:delText>297</w:delText>
              </w:r>
            </w:del>
          </w:p>
        </w:tc>
      </w:tr>
      <w:tr w:rsidR="00FD2A03" w:rsidRPr="00D74D60" w:rsidDel="00DE6623" w14:paraId="386FC44A" w14:textId="6608CAE0" w:rsidTr="00475BBF">
        <w:trPr>
          <w:trHeight w:val="248"/>
          <w:jc w:val="center"/>
          <w:del w:id="4343" w:author="Yael Armon" w:date="2022-07-03T15:15:00Z"/>
        </w:trPr>
        <w:tc>
          <w:tcPr>
            <w:tcW w:w="2227" w:type="dxa"/>
            <w:shd w:val="clear" w:color="auto" w:fill="auto"/>
            <w:noWrap/>
            <w:vAlign w:val="bottom"/>
            <w:hideMark/>
          </w:tcPr>
          <w:p w14:paraId="4E21F91A" w14:textId="44D7EAFE" w:rsidR="00FD2A03" w:rsidRPr="00D74D60" w:rsidDel="00DE6623" w:rsidRDefault="00FD2A03">
            <w:pPr>
              <w:spacing w:line="360" w:lineRule="auto"/>
              <w:jc w:val="both"/>
              <w:rPr>
                <w:del w:id="4344" w:author="Yael Armon" w:date="2022-07-03T15:15:00Z"/>
                <w:rFonts w:ascii="Arial" w:eastAsia="Times New Roman" w:hAnsi="Arial" w:cs="Arial"/>
                <w:color w:val="000000"/>
              </w:rPr>
              <w:pPrChange w:id="4345" w:author="Yael Armon" w:date="2022-07-03T15:16:00Z">
                <w:pPr>
                  <w:spacing w:after="0" w:line="240" w:lineRule="auto"/>
                </w:pPr>
              </w:pPrChange>
            </w:pPr>
            <w:del w:id="4346" w:author="Yael Armon" w:date="2022-07-03T15:15:00Z">
              <w:r w:rsidDel="00DE6623">
                <w:rPr>
                  <w:rFonts w:ascii="Arial" w:hAnsi="Arial" w:cs="Arial"/>
                  <w:color w:val="000000"/>
                  <w:rtl/>
                </w:rPr>
                <w:delText>הפצה</w:delText>
              </w:r>
            </w:del>
          </w:p>
        </w:tc>
        <w:tc>
          <w:tcPr>
            <w:tcW w:w="1161" w:type="dxa"/>
            <w:shd w:val="clear" w:color="auto" w:fill="auto"/>
            <w:noWrap/>
            <w:vAlign w:val="center"/>
            <w:hideMark/>
          </w:tcPr>
          <w:p w14:paraId="085E2ED1" w14:textId="1483FE02" w:rsidR="00FD2A03" w:rsidRPr="008467A6" w:rsidDel="00DE6623" w:rsidRDefault="00FD2A03">
            <w:pPr>
              <w:spacing w:line="360" w:lineRule="auto"/>
              <w:jc w:val="both"/>
              <w:rPr>
                <w:del w:id="4347" w:author="Yael Armon" w:date="2022-07-03T15:15:00Z"/>
                <w:rFonts w:ascii="Arial" w:eastAsia="Times New Roman" w:hAnsi="Arial" w:cs="Arial"/>
                <w:rtl/>
              </w:rPr>
              <w:pPrChange w:id="4348" w:author="Yael Armon" w:date="2022-07-03T15:16:00Z">
                <w:pPr>
                  <w:bidi w:val="0"/>
                  <w:spacing w:after="0" w:line="240" w:lineRule="auto"/>
                  <w:jc w:val="center"/>
                </w:pPr>
              </w:pPrChange>
            </w:pPr>
            <w:del w:id="4349" w:author="Yael Armon" w:date="2022-07-03T15:15:00Z">
              <w:r w:rsidDel="00DE6623">
                <w:rPr>
                  <w:rFonts w:ascii="Arial" w:hAnsi="Arial" w:cs="Arial"/>
                  <w:color w:val="000000"/>
                </w:rPr>
                <w:delText>233</w:delText>
              </w:r>
            </w:del>
          </w:p>
        </w:tc>
        <w:tc>
          <w:tcPr>
            <w:tcW w:w="1161" w:type="dxa"/>
            <w:shd w:val="clear" w:color="auto" w:fill="auto"/>
            <w:noWrap/>
            <w:vAlign w:val="center"/>
            <w:hideMark/>
          </w:tcPr>
          <w:p w14:paraId="2036CFA2" w14:textId="6B8BDADB" w:rsidR="00FD2A03" w:rsidRPr="008467A6" w:rsidDel="00DE6623" w:rsidRDefault="00FD2A03">
            <w:pPr>
              <w:spacing w:line="360" w:lineRule="auto"/>
              <w:jc w:val="both"/>
              <w:rPr>
                <w:del w:id="4350" w:author="Yael Armon" w:date="2022-07-03T15:15:00Z"/>
                <w:rFonts w:ascii="Arial" w:eastAsia="Times New Roman" w:hAnsi="Arial" w:cs="Arial"/>
              </w:rPr>
              <w:pPrChange w:id="4351" w:author="Yael Armon" w:date="2022-07-03T15:16:00Z">
                <w:pPr>
                  <w:bidi w:val="0"/>
                  <w:spacing w:after="0" w:line="240" w:lineRule="auto"/>
                  <w:jc w:val="center"/>
                </w:pPr>
              </w:pPrChange>
            </w:pPr>
            <w:del w:id="4352" w:author="Yael Armon" w:date="2022-07-03T15:15:00Z">
              <w:r w:rsidDel="00DE6623">
                <w:rPr>
                  <w:rFonts w:ascii="Arial" w:hAnsi="Arial" w:cs="Arial"/>
                  <w:color w:val="000000"/>
                </w:rPr>
                <w:delText>134</w:delText>
              </w:r>
            </w:del>
          </w:p>
        </w:tc>
        <w:tc>
          <w:tcPr>
            <w:tcW w:w="1161" w:type="dxa"/>
            <w:shd w:val="clear" w:color="auto" w:fill="auto"/>
            <w:noWrap/>
            <w:vAlign w:val="center"/>
            <w:hideMark/>
          </w:tcPr>
          <w:p w14:paraId="71C84D2B" w14:textId="1BD7C125" w:rsidR="00FD2A03" w:rsidRPr="008467A6" w:rsidDel="00DE6623" w:rsidRDefault="00FD2A03">
            <w:pPr>
              <w:spacing w:line="360" w:lineRule="auto"/>
              <w:jc w:val="both"/>
              <w:rPr>
                <w:del w:id="4353" w:author="Yael Armon" w:date="2022-07-03T15:15:00Z"/>
                <w:rFonts w:ascii="Arial" w:eastAsia="Times New Roman" w:hAnsi="Arial" w:cs="Arial"/>
              </w:rPr>
              <w:pPrChange w:id="4354" w:author="Yael Armon" w:date="2022-07-03T15:16:00Z">
                <w:pPr>
                  <w:bidi w:val="0"/>
                  <w:spacing w:after="0" w:line="240" w:lineRule="auto"/>
                  <w:jc w:val="center"/>
                </w:pPr>
              </w:pPrChange>
            </w:pPr>
            <w:del w:id="4355" w:author="Yael Armon" w:date="2022-07-03T15:15:00Z">
              <w:r w:rsidDel="00DE6623">
                <w:rPr>
                  <w:rFonts w:ascii="Arial" w:hAnsi="Arial" w:cs="Arial"/>
                  <w:color w:val="000000"/>
                </w:rPr>
                <w:delText>162</w:delText>
              </w:r>
            </w:del>
          </w:p>
        </w:tc>
        <w:tc>
          <w:tcPr>
            <w:tcW w:w="1161" w:type="dxa"/>
            <w:shd w:val="clear" w:color="auto" w:fill="auto"/>
            <w:noWrap/>
            <w:vAlign w:val="center"/>
            <w:hideMark/>
          </w:tcPr>
          <w:p w14:paraId="2C456A3A" w14:textId="4D1B7EB2" w:rsidR="00FD2A03" w:rsidRPr="008467A6" w:rsidDel="00DE6623" w:rsidRDefault="00FD2A03">
            <w:pPr>
              <w:spacing w:line="360" w:lineRule="auto"/>
              <w:jc w:val="both"/>
              <w:rPr>
                <w:del w:id="4356" w:author="Yael Armon" w:date="2022-07-03T15:15:00Z"/>
                <w:rFonts w:ascii="Arial" w:eastAsia="Times New Roman" w:hAnsi="Arial" w:cs="Arial"/>
              </w:rPr>
              <w:pPrChange w:id="4357" w:author="Yael Armon" w:date="2022-07-03T15:16:00Z">
                <w:pPr>
                  <w:bidi w:val="0"/>
                  <w:spacing w:after="0" w:line="240" w:lineRule="auto"/>
                  <w:jc w:val="center"/>
                </w:pPr>
              </w:pPrChange>
            </w:pPr>
            <w:del w:id="4358" w:author="Yael Armon" w:date="2022-07-03T15:15:00Z">
              <w:r w:rsidDel="00DE6623">
                <w:rPr>
                  <w:rFonts w:ascii="Arial" w:hAnsi="Arial" w:cs="Arial"/>
                  <w:color w:val="000000"/>
                </w:rPr>
                <w:delText>207</w:delText>
              </w:r>
            </w:del>
          </w:p>
        </w:tc>
        <w:tc>
          <w:tcPr>
            <w:tcW w:w="1161" w:type="dxa"/>
            <w:shd w:val="clear" w:color="auto" w:fill="auto"/>
            <w:noWrap/>
            <w:vAlign w:val="center"/>
            <w:hideMark/>
          </w:tcPr>
          <w:p w14:paraId="7E08F36E" w14:textId="2E9A06EF" w:rsidR="00FD2A03" w:rsidRPr="00124AFD" w:rsidDel="00DE6623" w:rsidRDefault="00FD2A03">
            <w:pPr>
              <w:spacing w:line="360" w:lineRule="auto"/>
              <w:jc w:val="both"/>
              <w:rPr>
                <w:del w:id="4359" w:author="Yael Armon" w:date="2022-07-03T15:15:00Z"/>
                <w:rFonts w:ascii="Arial" w:eastAsia="Times New Roman" w:hAnsi="Arial" w:cs="Arial"/>
                <w:b/>
                <w:bCs/>
              </w:rPr>
              <w:pPrChange w:id="4360" w:author="Yael Armon" w:date="2022-07-03T15:16:00Z">
                <w:pPr>
                  <w:bidi w:val="0"/>
                  <w:spacing w:after="0" w:line="240" w:lineRule="auto"/>
                  <w:jc w:val="center"/>
                </w:pPr>
              </w:pPrChange>
            </w:pPr>
            <w:del w:id="4361" w:author="Yael Armon" w:date="2022-07-03T15:15:00Z">
              <w:r w:rsidDel="00DE6623">
                <w:rPr>
                  <w:rFonts w:ascii="Arial" w:hAnsi="Arial" w:cs="Arial"/>
                  <w:b/>
                  <w:bCs/>
                  <w:color w:val="000000"/>
                </w:rPr>
                <w:delText>735</w:delText>
              </w:r>
            </w:del>
          </w:p>
        </w:tc>
      </w:tr>
      <w:tr w:rsidR="00FD2A03" w:rsidRPr="00D74D60" w:rsidDel="00DE6623" w14:paraId="236CA7E1" w14:textId="4182200F" w:rsidTr="00475BBF">
        <w:trPr>
          <w:trHeight w:val="248"/>
          <w:jc w:val="center"/>
          <w:del w:id="4362" w:author="Yael Armon" w:date="2022-07-03T15:15:00Z"/>
        </w:trPr>
        <w:tc>
          <w:tcPr>
            <w:tcW w:w="2227" w:type="dxa"/>
            <w:shd w:val="clear" w:color="auto" w:fill="auto"/>
            <w:noWrap/>
            <w:vAlign w:val="bottom"/>
            <w:hideMark/>
          </w:tcPr>
          <w:p w14:paraId="32CA1224" w14:textId="30F61078" w:rsidR="00FD2A03" w:rsidRPr="00D74D60" w:rsidDel="00DE6623" w:rsidRDefault="00FD2A03">
            <w:pPr>
              <w:spacing w:line="360" w:lineRule="auto"/>
              <w:jc w:val="both"/>
              <w:rPr>
                <w:del w:id="4363" w:author="Yael Armon" w:date="2022-07-03T15:15:00Z"/>
                <w:rFonts w:ascii="Arial" w:eastAsia="Times New Roman" w:hAnsi="Arial" w:cs="Arial"/>
                <w:color w:val="000000"/>
              </w:rPr>
              <w:pPrChange w:id="4364" w:author="Yael Armon" w:date="2022-07-03T15:16:00Z">
                <w:pPr>
                  <w:spacing w:after="0" w:line="240" w:lineRule="auto"/>
                </w:pPr>
              </w:pPrChange>
            </w:pPr>
            <w:del w:id="4365" w:author="Yael Armon" w:date="2022-07-03T15:15:00Z">
              <w:r w:rsidDel="00DE6623">
                <w:rPr>
                  <w:rFonts w:ascii="Arial" w:hAnsi="Arial" w:cs="Arial"/>
                  <w:color w:val="000000"/>
                  <w:rtl/>
                </w:rPr>
                <w:delText>צריכה</w:delText>
              </w:r>
            </w:del>
          </w:p>
        </w:tc>
        <w:tc>
          <w:tcPr>
            <w:tcW w:w="1161" w:type="dxa"/>
            <w:shd w:val="clear" w:color="auto" w:fill="auto"/>
            <w:noWrap/>
            <w:vAlign w:val="center"/>
            <w:hideMark/>
          </w:tcPr>
          <w:p w14:paraId="0D26BEF5" w14:textId="1361AB77" w:rsidR="00FD2A03" w:rsidRPr="008467A6" w:rsidDel="00DE6623" w:rsidRDefault="00FD2A03">
            <w:pPr>
              <w:spacing w:line="360" w:lineRule="auto"/>
              <w:jc w:val="both"/>
              <w:rPr>
                <w:del w:id="4366" w:author="Yael Armon" w:date="2022-07-03T15:15:00Z"/>
                <w:rFonts w:ascii="Arial" w:eastAsia="Times New Roman" w:hAnsi="Arial" w:cs="Arial"/>
              </w:rPr>
              <w:pPrChange w:id="4367" w:author="Yael Armon" w:date="2022-07-03T15:16:00Z">
                <w:pPr>
                  <w:bidi w:val="0"/>
                  <w:spacing w:after="0" w:line="240" w:lineRule="auto"/>
                  <w:jc w:val="center"/>
                </w:pPr>
              </w:pPrChange>
            </w:pPr>
            <w:del w:id="4368" w:author="Yael Armon" w:date="2022-07-03T15:15:00Z">
              <w:r w:rsidDel="00DE6623">
                <w:rPr>
                  <w:rFonts w:ascii="Arial" w:hAnsi="Arial" w:cs="Arial"/>
                  <w:color w:val="000000"/>
                </w:rPr>
                <w:delText>651</w:delText>
              </w:r>
            </w:del>
          </w:p>
        </w:tc>
        <w:tc>
          <w:tcPr>
            <w:tcW w:w="1161" w:type="dxa"/>
            <w:shd w:val="clear" w:color="auto" w:fill="auto"/>
            <w:noWrap/>
            <w:vAlign w:val="center"/>
            <w:hideMark/>
          </w:tcPr>
          <w:p w14:paraId="2278623F" w14:textId="676E84A1" w:rsidR="00FD2A03" w:rsidRPr="008467A6" w:rsidDel="00DE6623" w:rsidRDefault="00FD2A03">
            <w:pPr>
              <w:spacing w:line="360" w:lineRule="auto"/>
              <w:jc w:val="both"/>
              <w:rPr>
                <w:del w:id="4369" w:author="Yael Armon" w:date="2022-07-03T15:15:00Z"/>
                <w:rFonts w:ascii="Arial" w:eastAsia="Times New Roman" w:hAnsi="Arial" w:cs="Arial"/>
              </w:rPr>
              <w:pPrChange w:id="4370" w:author="Yael Armon" w:date="2022-07-03T15:16:00Z">
                <w:pPr>
                  <w:bidi w:val="0"/>
                  <w:spacing w:after="0" w:line="240" w:lineRule="auto"/>
                  <w:jc w:val="center"/>
                </w:pPr>
              </w:pPrChange>
            </w:pPr>
            <w:del w:id="4371" w:author="Yael Armon" w:date="2022-07-03T15:15:00Z">
              <w:r w:rsidDel="00DE6623">
                <w:rPr>
                  <w:rFonts w:ascii="Arial" w:hAnsi="Arial" w:cs="Arial"/>
                  <w:color w:val="000000"/>
                </w:rPr>
                <w:delText>210</w:delText>
              </w:r>
            </w:del>
          </w:p>
        </w:tc>
        <w:tc>
          <w:tcPr>
            <w:tcW w:w="1161" w:type="dxa"/>
            <w:shd w:val="clear" w:color="auto" w:fill="auto"/>
            <w:noWrap/>
            <w:vAlign w:val="center"/>
            <w:hideMark/>
          </w:tcPr>
          <w:p w14:paraId="7F5DC8EC" w14:textId="3F258F72" w:rsidR="00FD2A03" w:rsidRPr="008467A6" w:rsidDel="00DE6623" w:rsidRDefault="00FD2A03">
            <w:pPr>
              <w:spacing w:line="360" w:lineRule="auto"/>
              <w:jc w:val="both"/>
              <w:rPr>
                <w:del w:id="4372" w:author="Yael Armon" w:date="2022-07-03T15:15:00Z"/>
                <w:rFonts w:ascii="Arial" w:eastAsia="Times New Roman" w:hAnsi="Arial" w:cs="Arial"/>
              </w:rPr>
              <w:pPrChange w:id="4373" w:author="Yael Armon" w:date="2022-07-03T15:16:00Z">
                <w:pPr>
                  <w:bidi w:val="0"/>
                  <w:spacing w:after="0" w:line="240" w:lineRule="auto"/>
                  <w:jc w:val="center"/>
                </w:pPr>
              </w:pPrChange>
            </w:pPr>
            <w:del w:id="4374" w:author="Yael Armon" w:date="2022-07-03T15:15:00Z">
              <w:r w:rsidDel="00DE6623">
                <w:rPr>
                  <w:rFonts w:ascii="Arial" w:hAnsi="Arial" w:cs="Arial"/>
                  <w:color w:val="000000"/>
                </w:rPr>
                <w:delText>227</w:delText>
              </w:r>
            </w:del>
          </w:p>
        </w:tc>
        <w:tc>
          <w:tcPr>
            <w:tcW w:w="1161" w:type="dxa"/>
            <w:shd w:val="clear" w:color="auto" w:fill="auto"/>
            <w:noWrap/>
            <w:vAlign w:val="center"/>
            <w:hideMark/>
          </w:tcPr>
          <w:p w14:paraId="4BF21539" w14:textId="65053A5B" w:rsidR="00FD2A03" w:rsidRPr="008467A6" w:rsidDel="00DE6623" w:rsidRDefault="00FD2A03">
            <w:pPr>
              <w:spacing w:line="360" w:lineRule="auto"/>
              <w:jc w:val="both"/>
              <w:rPr>
                <w:del w:id="4375" w:author="Yael Armon" w:date="2022-07-03T15:15:00Z"/>
                <w:rFonts w:ascii="Arial" w:eastAsia="Times New Roman" w:hAnsi="Arial" w:cs="Arial"/>
              </w:rPr>
              <w:pPrChange w:id="4376" w:author="Yael Armon" w:date="2022-07-03T15:16:00Z">
                <w:pPr>
                  <w:bidi w:val="0"/>
                  <w:spacing w:after="0" w:line="240" w:lineRule="auto"/>
                  <w:jc w:val="center"/>
                </w:pPr>
              </w:pPrChange>
            </w:pPr>
            <w:del w:id="4377" w:author="Yael Armon" w:date="2022-07-03T15:15:00Z">
              <w:r w:rsidDel="00DE6623">
                <w:rPr>
                  <w:rFonts w:ascii="Arial" w:hAnsi="Arial" w:cs="Arial"/>
                  <w:color w:val="000000"/>
                </w:rPr>
                <w:delText>549</w:delText>
              </w:r>
            </w:del>
          </w:p>
        </w:tc>
        <w:tc>
          <w:tcPr>
            <w:tcW w:w="1161" w:type="dxa"/>
            <w:shd w:val="clear" w:color="auto" w:fill="auto"/>
            <w:noWrap/>
            <w:vAlign w:val="center"/>
            <w:hideMark/>
          </w:tcPr>
          <w:p w14:paraId="2124FF8E" w14:textId="561A141A" w:rsidR="00FD2A03" w:rsidRPr="00124AFD" w:rsidDel="00DE6623" w:rsidRDefault="00FD2A03">
            <w:pPr>
              <w:spacing w:line="360" w:lineRule="auto"/>
              <w:jc w:val="both"/>
              <w:rPr>
                <w:del w:id="4378" w:author="Yael Armon" w:date="2022-07-03T15:15:00Z"/>
                <w:rFonts w:ascii="Arial" w:eastAsia="Times New Roman" w:hAnsi="Arial" w:cs="Arial"/>
                <w:b/>
                <w:bCs/>
              </w:rPr>
              <w:pPrChange w:id="4379" w:author="Yael Armon" w:date="2022-07-03T15:16:00Z">
                <w:pPr>
                  <w:bidi w:val="0"/>
                  <w:spacing w:after="0" w:line="240" w:lineRule="auto"/>
                  <w:jc w:val="center"/>
                </w:pPr>
              </w:pPrChange>
            </w:pPr>
            <w:del w:id="4380" w:author="Yael Armon" w:date="2022-07-03T15:15:00Z">
              <w:r w:rsidDel="00DE6623">
                <w:rPr>
                  <w:rFonts w:ascii="Arial" w:hAnsi="Arial" w:cs="Arial"/>
                  <w:b/>
                  <w:bCs/>
                  <w:color w:val="000000"/>
                </w:rPr>
                <w:delText>1,637</w:delText>
              </w:r>
            </w:del>
          </w:p>
        </w:tc>
      </w:tr>
      <w:tr w:rsidR="00FD2A03" w:rsidRPr="00D74D60" w:rsidDel="00DE6623" w14:paraId="06168E28" w14:textId="16BC9B94" w:rsidTr="00475BBF">
        <w:trPr>
          <w:trHeight w:val="257"/>
          <w:jc w:val="center"/>
          <w:del w:id="4381" w:author="Yael Armon" w:date="2022-07-03T15:15:00Z"/>
        </w:trPr>
        <w:tc>
          <w:tcPr>
            <w:tcW w:w="2227" w:type="dxa"/>
            <w:shd w:val="clear" w:color="auto" w:fill="auto"/>
            <w:noWrap/>
            <w:vAlign w:val="bottom"/>
            <w:hideMark/>
          </w:tcPr>
          <w:p w14:paraId="1A712C8C" w14:textId="5B24F7A9" w:rsidR="00FD2A03" w:rsidRPr="00DF7606" w:rsidDel="00DE6623" w:rsidRDefault="00FD2A03">
            <w:pPr>
              <w:spacing w:line="360" w:lineRule="auto"/>
              <w:jc w:val="both"/>
              <w:rPr>
                <w:del w:id="4382" w:author="Yael Armon" w:date="2022-07-03T15:15:00Z"/>
                <w:rFonts w:ascii="Arial" w:eastAsia="Times New Roman" w:hAnsi="Arial" w:cs="Arial"/>
                <w:b/>
                <w:bCs/>
                <w:color w:val="000000"/>
                <w:rtl/>
              </w:rPr>
              <w:pPrChange w:id="4383" w:author="Yael Armon" w:date="2022-07-03T15:16:00Z">
                <w:pPr>
                  <w:spacing w:after="0" w:line="240" w:lineRule="auto"/>
                  <w:jc w:val="both"/>
                </w:pPr>
              </w:pPrChange>
            </w:pPr>
            <w:del w:id="4384" w:author="Yael Armon" w:date="2022-07-03T15:15:00Z">
              <w:r w:rsidRPr="0087741E" w:rsidDel="00DE6623">
                <w:rPr>
                  <w:rFonts w:ascii="Arial" w:hAnsi="Arial" w:cs="Arial"/>
                  <w:b/>
                  <w:bCs/>
                  <w:color w:val="000000"/>
                  <w:rtl/>
                </w:rPr>
                <w:delText>סה"כ</w:delText>
              </w:r>
              <w:r w:rsidRPr="00DF7606" w:rsidDel="00DE6623">
                <w:rPr>
                  <w:rFonts w:ascii="Arial" w:eastAsia="Times New Roman" w:hAnsi="Arial" w:cs="Arial"/>
                  <w:b/>
                  <w:bCs/>
                  <w:color w:val="000000"/>
                  <w:rtl/>
                </w:rPr>
                <w:delText xml:space="preserve">, מיליארדי </w:delText>
              </w:r>
              <w:r w:rsidRPr="00DF7606" w:rsidDel="00DE6623">
                <w:rPr>
                  <w:rFonts w:ascii="Arial" w:eastAsia="Times New Roman" w:hAnsi="Arial" w:cs="Arial" w:hint="eastAsia"/>
                  <w:b/>
                  <w:bCs/>
                  <w:color w:val="000000"/>
                  <w:rtl/>
                </w:rPr>
                <w:delText>₪</w:delText>
              </w:r>
              <w:r w:rsidRPr="00DF7606" w:rsidDel="00DE6623">
                <w:rPr>
                  <w:rFonts w:ascii="Arial" w:eastAsia="Times New Roman" w:hAnsi="Arial" w:cs="Arial"/>
                  <w:b/>
                  <w:bCs/>
                  <w:color w:val="000000"/>
                  <w:rtl/>
                </w:rPr>
                <w:delText xml:space="preserve"> </w:delText>
              </w:r>
            </w:del>
          </w:p>
        </w:tc>
        <w:tc>
          <w:tcPr>
            <w:tcW w:w="1161" w:type="dxa"/>
            <w:shd w:val="clear" w:color="auto" w:fill="auto"/>
            <w:noWrap/>
            <w:vAlign w:val="bottom"/>
            <w:hideMark/>
          </w:tcPr>
          <w:p w14:paraId="02C6A71E" w14:textId="5A4E1FB3" w:rsidR="00FD2A03" w:rsidRPr="00DF7606" w:rsidDel="00DE6623" w:rsidRDefault="00FD2A03">
            <w:pPr>
              <w:spacing w:line="360" w:lineRule="auto"/>
              <w:jc w:val="both"/>
              <w:rPr>
                <w:del w:id="4385" w:author="Yael Armon" w:date="2022-07-03T15:15:00Z"/>
                <w:rFonts w:ascii="Arial" w:eastAsia="Times New Roman" w:hAnsi="Arial" w:cs="Arial"/>
                <w:b/>
                <w:bCs/>
                <w:rtl/>
              </w:rPr>
              <w:pPrChange w:id="4386" w:author="Yael Armon" w:date="2022-07-03T15:16:00Z">
                <w:pPr>
                  <w:bidi w:val="0"/>
                  <w:spacing w:after="0" w:line="240" w:lineRule="auto"/>
                  <w:jc w:val="center"/>
                </w:pPr>
              </w:pPrChange>
            </w:pPr>
            <w:del w:id="4387" w:author="Yael Armon" w:date="2022-07-03T15:15:00Z">
              <w:r w:rsidRPr="0087741E" w:rsidDel="00DE6623">
                <w:rPr>
                  <w:rFonts w:ascii="Arial" w:hAnsi="Arial" w:cs="Arial"/>
                  <w:b/>
                  <w:bCs/>
                  <w:color w:val="000000"/>
                </w:rPr>
                <w:delText>1.</w:delText>
              </w:r>
              <w:r w:rsidDel="00DE6623">
                <w:rPr>
                  <w:rFonts w:ascii="Arial" w:hAnsi="Arial" w:cs="Arial"/>
                  <w:b/>
                  <w:bCs/>
                  <w:color w:val="000000"/>
                </w:rPr>
                <w:delText>3</w:delText>
              </w:r>
            </w:del>
          </w:p>
        </w:tc>
        <w:tc>
          <w:tcPr>
            <w:tcW w:w="1161" w:type="dxa"/>
            <w:shd w:val="clear" w:color="auto" w:fill="auto"/>
            <w:noWrap/>
            <w:vAlign w:val="bottom"/>
            <w:hideMark/>
          </w:tcPr>
          <w:p w14:paraId="1A05DC7A" w14:textId="13727124" w:rsidR="00FD2A03" w:rsidRPr="00DF7606" w:rsidDel="00DE6623" w:rsidRDefault="00FD2A03">
            <w:pPr>
              <w:spacing w:line="360" w:lineRule="auto"/>
              <w:jc w:val="both"/>
              <w:rPr>
                <w:del w:id="4388" w:author="Yael Armon" w:date="2022-07-03T15:15:00Z"/>
                <w:rFonts w:ascii="Arial" w:eastAsia="Times New Roman" w:hAnsi="Arial" w:cs="Arial"/>
                <w:b/>
                <w:bCs/>
              </w:rPr>
              <w:pPrChange w:id="4389" w:author="Yael Armon" w:date="2022-07-03T15:16:00Z">
                <w:pPr>
                  <w:bidi w:val="0"/>
                  <w:spacing w:after="0" w:line="240" w:lineRule="auto"/>
                  <w:jc w:val="center"/>
                </w:pPr>
              </w:pPrChange>
            </w:pPr>
            <w:del w:id="4390" w:author="Yael Armon" w:date="2022-07-03T15:15:00Z">
              <w:r w:rsidRPr="0087741E" w:rsidDel="00DE6623">
                <w:rPr>
                  <w:rFonts w:ascii="Arial" w:hAnsi="Arial" w:cs="Arial"/>
                  <w:b/>
                  <w:bCs/>
                  <w:color w:val="000000"/>
                </w:rPr>
                <w:delText>0.6</w:delText>
              </w:r>
            </w:del>
          </w:p>
        </w:tc>
        <w:tc>
          <w:tcPr>
            <w:tcW w:w="1161" w:type="dxa"/>
            <w:shd w:val="clear" w:color="auto" w:fill="auto"/>
            <w:noWrap/>
            <w:vAlign w:val="bottom"/>
            <w:hideMark/>
          </w:tcPr>
          <w:p w14:paraId="6DE7FF19" w14:textId="30FA07DC" w:rsidR="00FD2A03" w:rsidRPr="00DF7606" w:rsidDel="00DE6623" w:rsidRDefault="00FD2A03">
            <w:pPr>
              <w:spacing w:line="360" w:lineRule="auto"/>
              <w:jc w:val="both"/>
              <w:rPr>
                <w:del w:id="4391" w:author="Yael Armon" w:date="2022-07-03T15:15:00Z"/>
                <w:rFonts w:ascii="Arial" w:eastAsia="Times New Roman" w:hAnsi="Arial" w:cs="Arial"/>
                <w:b/>
                <w:bCs/>
              </w:rPr>
              <w:pPrChange w:id="4392" w:author="Yael Armon" w:date="2022-07-03T15:16:00Z">
                <w:pPr>
                  <w:bidi w:val="0"/>
                  <w:spacing w:after="0" w:line="240" w:lineRule="auto"/>
                  <w:jc w:val="center"/>
                </w:pPr>
              </w:pPrChange>
            </w:pPr>
            <w:del w:id="4393" w:author="Yael Armon" w:date="2022-07-03T15:15:00Z">
              <w:r w:rsidRPr="0087741E" w:rsidDel="00DE6623">
                <w:rPr>
                  <w:rFonts w:ascii="Arial" w:hAnsi="Arial" w:cs="Arial"/>
                  <w:b/>
                  <w:bCs/>
                  <w:color w:val="000000"/>
                </w:rPr>
                <w:delText>0.8</w:delText>
              </w:r>
            </w:del>
          </w:p>
        </w:tc>
        <w:tc>
          <w:tcPr>
            <w:tcW w:w="1161" w:type="dxa"/>
            <w:shd w:val="clear" w:color="auto" w:fill="auto"/>
            <w:noWrap/>
            <w:vAlign w:val="bottom"/>
            <w:hideMark/>
          </w:tcPr>
          <w:p w14:paraId="78325D90" w14:textId="07E2E978" w:rsidR="00FD2A03" w:rsidRPr="00DF7606" w:rsidDel="00DE6623" w:rsidRDefault="00FD2A03">
            <w:pPr>
              <w:spacing w:line="360" w:lineRule="auto"/>
              <w:jc w:val="both"/>
              <w:rPr>
                <w:del w:id="4394" w:author="Yael Armon" w:date="2022-07-03T15:15:00Z"/>
                <w:rFonts w:ascii="Arial" w:eastAsia="Times New Roman" w:hAnsi="Arial" w:cs="Arial"/>
                <w:b/>
                <w:bCs/>
              </w:rPr>
              <w:pPrChange w:id="4395" w:author="Yael Armon" w:date="2022-07-03T15:16:00Z">
                <w:pPr>
                  <w:bidi w:val="0"/>
                  <w:spacing w:after="0" w:line="240" w:lineRule="auto"/>
                  <w:jc w:val="center"/>
                </w:pPr>
              </w:pPrChange>
            </w:pPr>
            <w:del w:id="4396" w:author="Yael Armon" w:date="2022-07-03T15:15:00Z">
              <w:r w:rsidRPr="0087741E" w:rsidDel="00DE6623">
                <w:rPr>
                  <w:rFonts w:ascii="Arial" w:hAnsi="Arial" w:cs="Arial"/>
                  <w:b/>
                  <w:bCs/>
                  <w:color w:val="000000"/>
                </w:rPr>
                <w:delText>0.8</w:delText>
              </w:r>
            </w:del>
          </w:p>
        </w:tc>
        <w:tc>
          <w:tcPr>
            <w:tcW w:w="1161" w:type="dxa"/>
            <w:shd w:val="clear" w:color="auto" w:fill="auto"/>
            <w:noWrap/>
            <w:vAlign w:val="bottom"/>
            <w:hideMark/>
          </w:tcPr>
          <w:p w14:paraId="3F3C4457" w14:textId="288523D6" w:rsidR="00FD2A03" w:rsidRPr="00DF7606" w:rsidDel="00DE6623" w:rsidRDefault="00FD2A03">
            <w:pPr>
              <w:spacing w:line="360" w:lineRule="auto"/>
              <w:jc w:val="both"/>
              <w:rPr>
                <w:del w:id="4397" w:author="Yael Armon" w:date="2022-07-03T15:15:00Z"/>
                <w:rFonts w:ascii="Arial" w:eastAsia="Times New Roman" w:hAnsi="Arial" w:cs="Arial"/>
                <w:b/>
                <w:bCs/>
              </w:rPr>
              <w:pPrChange w:id="4398" w:author="Yael Armon" w:date="2022-07-03T15:16:00Z">
                <w:pPr>
                  <w:bidi w:val="0"/>
                  <w:spacing w:after="0" w:line="240" w:lineRule="auto"/>
                  <w:jc w:val="center"/>
                </w:pPr>
              </w:pPrChange>
            </w:pPr>
            <w:del w:id="4399" w:author="Yael Armon" w:date="2022-07-03T15:15:00Z">
              <w:r w:rsidRPr="0087741E" w:rsidDel="00DE6623">
                <w:rPr>
                  <w:rFonts w:ascii="Arial" w:hAnsi="Arial" w:cs="Arial"/>
                  <w:b/>
                  <w:bCs/>
                  <w:color w:val="000000"/>
                </w:rPr>
                <w:delText>3.</w:delText>
              </w:r>
              <w:r w:rsidDel="00DE6623">
                <w:rPr>
                  <w:rFonts w:ascii="Arial" w:hAnsi="Arial" w:cs="Arial"/>
                  <w:b/>
                  <w:bCs/>
                  <w:color w:val="000000"/>
                </w:rPr>
                <w:delText>4</w:delText>
              </w:r>
            </w:del>
          </w:p>
        </w:tc>
      </w:tr>
    </w:tbl>
    <w:p w14:paraId="2A585220" w14:textId="2F508584" w:rsidR="00FD2A03" w:rsidRPr="00B17469" w:rsidDel="00DE6623" w:rsidRDefault="00FD2A03">
      <w:pPr>
        <w:spacing w:line="360" w:lineRule="auto"/>
        <w:jc w:val="both"/>
        <w:rPr>
          <w:del w:id="4400" w:author="Yael Armon" w:date="2022-07-03T15:15:00Z"/>
          <w:color w:val="000000" w:themeColor="text1"/>
          <w:sz w:val="20"/>
          <w:szCs w:val="20"/>
          <w:rtl/>
        </w:rPr>
        <w:pPrChange w:id="4401" w:author="Yael Armon" w:date="2022-07-03T15:16:00Z">
          <w:pPr>
            <w:pStyle w:val="ListParagraph"/>
            <w:spacing w:after="120"/>
            <w:ind w:left="-45"/>
          </w:pPr>
        </w:pPrChange>
      </w:pPr>
      <w:del w:id="4402" w:author="Yael Armon" w:date="2022-07-03T15:15:00Z">
        <w:r w:rsidRPr="00B17469" w:rsidDel="00DE6623">
          <w:rPr>
            <w:color w:val="000000" w:themeColor="text1"/>
            <w:sz w:val="20"/>
            <w:szCs w:val="20"/>
            <w:rtl/>
          </w:rPr>
          <w:delText xml:space="preserve">מקור: </w:delText>
        </w:r>
        <w:r w:rsidRPr="00B17469" w:rsidDel="00DE6623">
          <w:rPr>
            <w:color w:val="000000" w:themeColor="text1"/>
            <w:sz w:val="20"/>
            <w:szCs w:val="20"/>
          </w:rPr>
          <w:delText>BDO</w:delText>
        </w:r>
      </w:del>
    </w:p>
    <w:p w14:paraId="195354F1" w14:textId="3F1EE468" w:rsidR="00FD2A03" w:rsidDel="00DE6623" w:rsidRDefault="00FD2A03" w:rsidP="00C852E6">
      <w:pPr>
        <w:spacing w:line="360" w:lineRule="auto"/>
        <w:jc w:val="both"/>
        <w:rPr>
          <w:del w:id="4403" w:author="Yael Armon" w:date="2022-07-03T15:15:00Z"/>
          <w:rFonts w:asciiTheme="minorBidi" w:hAnsiTheme="minorBidi"/>
          <w:b/>
          <w:bCs/>
          <w:rtl/>
        </w:rPr>
      </w:pPr>
    </w:p>
    <w:p w14:paraId="2CEE67AF" w14:textId="754364E8" w:rsidR="00FD2A03" w:rsidRPr="0065524E" w:rsidDel="00DE6623" w:rsidRDefault="00FD2A03" w:rsidP="00C852E6">
      <w:pPr>
        <w:spacing w:line="360" w:lineRule="auto"/>
        <w:jc w:val="both"/>
        <w:rPr>
          <w:del w:id="4404" w:author="Yael Armon" w:date="2022-07-03T15:15:00Z"/>
          <w:rFonts w:asciiTheme="minorBidi" w:hAnsiTheme="minorBidi"/>
          <w:b/>
          <w:bCs/>
          <w:sz w:val="28"/>
          <w:szCs w:val="28"/>
          <w:rtl/>
        </w:rPr>
      </w:pPr>
      <w:del w:id="4405" w:author="Yael Armon" w:date="2022-07-03T15:15:00Z">
        <w:r w:rsidDel="00DE6623">
          <w:rPr>
            <w:rFonts w:asciiTheme="minorBidi" w:hAnsiTheme="minorBidi" w:hint="cs"/>
            <w:b/>
            <w:bCs/>
            <w:rtl/>
          </w:rPr>
          <w:delText>כותרת ביניים מודגשת</w:delText>
        </w:r>
        <w:r w:rsidRPr="00B608DC" w:rsidDel="00DE6623">
          <w:rPr>
            <w:rFonts w:asciiTheme="minorBidi" w:hAnsiTheme="minorBidi" w:hint="cs"/>
            <w:b/>
            <w:bCs/>
            <w:rtl/>
          </w:rPr>
          <w:delText>:</w:delText>
        </w:r>
        <w:r w:rsidDel="00DE6623">
          <w:rPr>
            <w:rFonts w:asciiTheme="minorBidi" w:hAnsiTheme="minorBidi" w:hint="cs"/>
            <w:b/>
            <w:bCs/>
            <w:rtl/>
          </w:rPr>
          <w:delText xml:space="preserve"> </w:delText>
        </w:r>
        <w:r w:rsidRPr="00E12228" w:rsidDel="00DE6623">
          <w:rPr>
            <w:rFonts w:asciiTheme="minorBidi" w:hAnsiTheme="minorBidi" w:cs="Arial"/>
            <w:b/>
            <w:bCs/>
            <w:sz w:val="28"/>
            <w:szCs w:val="28"/>
            <w:rtl/>
          </w:rPr>
          <w:delText xml:space="preserve">מוצרי מזון אשר מקורם מן החי </w:delText>
        </w:r>
        <w:r w:rsidDel="00DE6623">
          <w:rPr>
            <w:rFonts w:asciiTheme="minorBidi" w:hAnsiTheme="minorBidi" w:cs="Arial" w:hint="cs"/>
            <w:b/>
            <w:bCs/>
            <w:sz w:val="28"/>
            <w:szCs w:val="28"/>
            <w:rtl/>
          </w:rPr>
          <w:delText>-</w:delText>
        </w:r>
        <w:r w:rsidRPr="00E12228" w:rsidDel="00DE6623">
          <w:rPr>
            <w:rFonts w:asciiTheme="minorBidi" w:hAnsiTheme="minorBidi" w:cs="Arial"/>
            <w:b/>
            <w:bCs/>
            <w:sz w:val="28"/>
            <w:szCs w:val="28"/>
            <w:rtl/>
          </w:rPr>
          <w:delText xml:space="preserve"> בעלי ההשפעה הסביבתית הגדולה ביותר</w:delText>
        </w:r>
        <w:r w:rsidDel="00DE6623">
          <w:rPr>
            <w:rFonts w:asciiTheme="minorBidi" w:hAnsiTheme="minorBidi" w:hint="cs"/>
            <w:b/>
            <w:bCs/>
            <w:sz w:val="28"/>
            <w:szCs w:val="28"/>
            <w:rtl/>
          </w:rPr>
          <w:delText xml:space="preserve"> </w:delText>
        </w:r>
      </w:del>
    </w:p>
    <w:p w14:paraId="510C7F03" w14:textId="36BDC5EA" w:rsidR="00FD2A03" w:rsidDel="00DE6623" w:rsidRDefault="00FD2A03" w:rsidP="00C852E6">
      <w:pPr>
        <w:spacing w:line="360" w:lineRule="auto"/>
        <w:jc w:val="both"/>
        <w:rPr>
          <w:del w:id="4406" w:author="Yael Armon" w:date="2022-07-03T15:15:00Z"/>
          <w:b/>
          <w:bCs/>
          <w:sz w:val="24"/>
          <w:szCs w:val="24"/>
          <w:rtl/>
        </w:rPr>
      </w:pPr>
      <w:del w:id="4407" w:author="Yael Armon" w:date="2022-07-03T15:15:00Z">
        <w:r w:rsidDel="00DE6623">
          <w:rPr>
            <w:rFonts w:asciiTheme="minorBidi" w:hAnsiTheme="minorBidi" w:hint="cs"/>
            <w:sz w:val="24"/>
            <w:szCs w:val="24"/>
            <w:rtl/>
          </w:rPr>
          <w:delText>בחינת</w:delText>
        </w:r>
        <w:r w:rsidRPr="00D26513" w:rsidDel="00DE6623">
          <w:rPr>
            <w:rFonts w:asciiTheme="minorBidi" w:hAnsiTheme="minorBidi" w:hint="cs"/>
            <w:sz w:val="24"/>
            <w:szCs w:val="24"/>
            <w:rtl/>
          </w:rPr>
          <w:delText xml:space="preserve"> </w:delText>
        </w:r>
        <w:r w:rsidDel="00DE6623">
          <w:rPr>
            <w:rFonts w:asciiTheme="minorBidi" w:hAnsiTheme="minorBidi" w:hint="cs"/>
            <w:sz w:val="24"/>
            <w:szCs w:val="24"/>
            <w:rtl/>
          </w:rPr>
          <w:delText>ה</w:delText>
        </w:r>
        <w:r w:rsidRPr="00D26513" w:rsidDel="00DE6623">
          <w:rPr>
            <w:rFonts w:asciiTheme="minorBidi" w:hAnsiTheme="minorBidi" w:hint="cs"/>
            <w:sz w:val="24"/>
            <w:szCs w:val="24"/>
            <w:rtl/>
          </w:rPr>
          <w:delText>השפע</w:delText>
        </w:r>
        <w:r w:rsidDel="00DE6623">
          <w:rPr>
            <w:rFonts w:asciiTheme="minorBidi" w:hAnsiTheme="minorBidi" w:hint="cs"/>
            <w:sz w:val="24"/>
            <w:szCs w:val="24"/>
            <w:rtl/>
          </w:rPr>
          <w:delText xml:space="preserve">ה של </w:delText>
        </w:r>
        <w:r w:rsidRPr="00D26513" w:rsidDel="00DE6623">
          <w:rPr>
            <w:rFonts w:asciiTheme="minorBidi" w:hAnsiTheme="minorBidi" w:hint="cs"/>
            <w:sz w:val="24"/>
            <w:szCs w:val="24"/>
            <w:rtl/>
          </w:rPr>
          <w:delText>קטגורי</w:delText>
        </w:r>
        <w:r w:rsidDel="00DE6623">
          <w:rPr>
            <w:rFonts w:asciiTheme="minorBidi" w:hAnsiTheme="minorBidi" w:hint="cs"/>
            <w:sz w:val="24"/>
            <w:szCs w:val="24"/>
            <w:rtl/>
          </w:rPr>
          <w:delText>ות מוצרי המזון השונים על הסביבה</w:delText>
        </w:r>
        <w:r w:rsidRPr="00D26513" w:rsidDel="00DE6623">
          <w:rPr>
            <w:rFonts w:asciiTheme="minorBidi" w:hAnsiTheme="minorBidi" w:hint="cs"/>
            <w:sz w:val="24"/>
            <w:szCs w:val="24"/>
            <w:rtl/>
          </w:rPr>
          <w:delText xml:space="preserve">, </w:delText>
        </w:r>
        <w:r w:rsidDel="00DE6623">
          <w:rPr>
            <w:rFonts w:asciiTheme="minorBidi" w:hAnsiTheme="minorBidi" w:hint="cs"/>
            <w:sz w:val="24"/>
            <w:szCs w:val="24"/>
            <w:rtl/>
          </w:rPr>
          <w:delText>מעלה</w:delText>
        </w:r>
        <w:r w:rsidRPr="00D26513" w:rsidDel="00DE6623">
          <w:rPr>
            <w:rFonts w:asciiTheme="minorBidi" w:hAnsiTheme="minorBidi" w:hint="cs"/>
            <w:sz w:val="24"/>
            <w:szCs w:val="24"/>
            <w:rtl/>
          </w:rPr>
          <w:delText xml:space="preserve"> כי </w:delText>
        </w:r>
        <w:r w:rsidRPr="008467A6" w:rsidDel="00DE6623">
          <w:rPr>
            <w:rFonts w:asciiTheme="minorBidi" w:hAnsiTheme="minorBidi" w:hint="eastAsia"/>
            <w:b/>
            <w:bCs/>
            <w:sz w:val="24"/>
            <w:szCs w:val="24"/>
            <w:rtl/>
          </w:rPr>
          <w:delText>מוצרי</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מזון</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אשר</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מקורם</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מן</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החי</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הם</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בעלי</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ההשפעה</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הסביבתית</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הגדולה</w:delText>
        </w:r>
        <w:r w:rsidRPr="008467A6" w:rsidDel="00DE6623">
          <w:rPr>
            <w:rFonts w:asciiTheme="minorBidi" w:hAnsiTheme="minorBidi"/>
            <w:b/>
            <w:bCs/>
            <w:sz w:val="24"/>
            <w:szCs w:val="24"/>
            <w:rtl/>
          </w:rPr>
          <w:delText xml:space="preserve"> </w:delText>
        </w:r>
        <w:r w:rsidRPr="008467A6" w:rsidDel="00DE6623">
          <w:rPr>
            <w:rFonts w:asciiTheme="minorBidi" w:hAnsiTheme="minorBidi" w:hint="eastAsia"/>
            <w:b/>
            <w:bCs/>
            <w:sz w:val="24"/>
            <w:szCs w:val="24"/>
            <w:rtl/>
          </w:rPr>
          <w:delText>ביותר</w:delText>
        </w:r>
        <w:r w:rsidRPr="008467A6" w:rsidDel="00DE6623">
          <w:rPr>
            <w:rFonts w:asciiTheme="minorBidi" w:hAnsiTheme="minorBidi"/>
            <w:b/>
            <w:bCs/>
            <w:sz w:val="24"/>
            <w:szCs w:val="24"/>
            <w:rtl/>
          </w:rPr>
          <w:delText>.</w:delText>
        </w:r>
        <w:r w:rsidRPr="00D26513" w:rsidDel="00DE6623">
          <w:rPr>
            <w:rFonts w:asciiTheme="minorBidi" w:hAnsiTheme="minorBidi" w:hint="cs"/>
            <w:sz w:val="24"/>
            <w:szCs w:val="24"/>
            <w:rtl/>
          </w:rPr>
          <w:delText xml:space="preserve"> מזון אבוד שמקורו בבשר/ביצים/דגים </w:delText>
        </w:r>
        <w:r w:rsidDel="00DE6623">
          <w:rPr>
            <w:rFonts w:asciiTheme="minorBidi" w:hAnsiTheme="minorBidi" w:hint="cs"/>
            <w:sz w:val="24"/>
            <w:szCs w:val="24"/>
            <w:rtl/>
          </w:rPr>
          <w:delText>אשר אבד בשלב החקלאי, י</w:delText>
        </w:r>
        <w:r w:rsidRPr="00D26513" w:rsidDel="00DE6623">
          <w:rPr>
            <w:rFonts w:asciiTheme="minorBidi" w:hAnsiTheme="minorBidi" w:hint="cs"/>
            <w:sz w:val="24"/>
            <w:szCs w:val="24"/>
            <w:rtl/>
          </w:rPr>
          <w:delText xml:space="preserve">שית </w:delText>
        </w:r>
        <w:r w:rsidDel="00DE6623">
          <w:rPr>
            <w:rFonts w:asciiTheme="minorBidi" w:hAnsiTheme="minorBidi" w:hint="cs"/>
            <w:sz w:val="24"/>
            <w:szCs w:val="24"/>
            <w:rtl/>
          </w:rPr>
          <w:delText>ע</w:delText>
        </w:r>
        <w:r w:rsidRPr="00D26513" w:rsidDel="00DE6623">
          <w:rPr>
            <w:rFonts w:asciiTheme="minorBidi" w:hAnsiTheme="minorBidi" w:hint="cs"/>
            <w:sz w:val="24"/>
            <w:szCs w:val="24"/>
            <w:rtl/>
          </w:rPr>
          <w:delText xml:space="preserve">ל המשק עלות </w:delText>
        </w:r>
        <w:r w:rsidDel="00DE6623">
          <w:rPr>
            <w:rFonts w:asciiTheme="minorBidi" w:hAnsiTheme="minorBidi" w:hint="cs"/>
            <w:sz w:val="24"/>
            <w:szCs w:val="24"/>
            <w:rtl/>
          </w:rPr>
          <w:delText>סביבתית (כתוצאה מפליטות לאוויר וגזי חממה)</w:delText>
        </w:r>
        <w:r w:rsidRPr="00D26513" w:rsidDel="00DE6623">
          <w:rPr>
            <w:rFonts w:asciiTheme="minorBidi" w:hAnsiTheme="minorBidi" w:hint="cs"/>
            <w:sz w:val="24"/>
            <w:szCs w:val="24"/>
            <w:rtl/>
          </w:rPr>
          <w:delText xml:space="preserve"> של </w:delText>
        </w:r>
        <w:r w:rsidDel="00DE6623">
          <w:rPr>
            <w:rFonts w:asciiTheme="minorBidi" w:hAnsiTheme="minorBidi" w:hint="cs"/>
            <w:sz w:val="24"/>
            <w:szCs w:val="24"/>
            <w:rtl/>
          </w:rPr>
          <w:delText xml:space="preserve">4.6 </w:delText>
        </w:r>
        <w:r w:rsidRPr="00D26513" w:rsidDel="00DE6623">
          <w:rPr>
            <w:rFonts w:asciiTheme="minorBidi" w:hAnsiTheme="minorBidi" w:hint="cs"/>
            <w:sz w:val="24"/>
            <w:szCs w:val="24"/>
            <w:rtl/>
          </w:rPr>
          <w:delText xml:space="preserve">₪ </w:delText>
        </w:r>
        <w:r w:rsidDel="00DE6623">
          <w:rPr>
            <w:rFonts w:asciiTheme="minorBidi" w:hAnsiTheme="minorBidi" w:hint="cs"/>
            <w:sz w:val="24"/>
            <w:szCs w:val="24"/>
            <w:rtl/>
          </w:rPr>
          <w:delText>לק"ג</w:delText>
        </w:r>
        <w:r w:rsidRPr="00D26513" w:rsidDel="00DE6623">
          <w:rPr>
            <w:rFonts w:asciiTheme="minorBidi" w:hAnsiTheme="minorBidi" w:hint="cs"/>
            <w:sz w:val="24"/>
            <w:szCs w:val="24"/>
            <w:rtl/>
          </w:rPr>
          <w:delText xml:space="preserve">, </w:delText>
        </w:r>
        <w:r w:rsidDel="00DE6623">
          <w:rPr>
            <w:rFonts w:asciiTheme="minorBidi" w:hAnsiTheme="minorBidi" w:hint="cs"/>
            <w:sz w:val="24"/>
            <w:szCs w:val="24"/>
            <w:rtl/>
          </w:rPr>
          <w:delText>ואם יושלך בשלב הצריכה, עלות זו תעלה ל-6.2 ₪ לק"ג. מוצרי חלב אשר אבדו בשלב החקלאי ישיתו עלות סביבתית של 1.5 ₪ לק"ג וזו תגיע לכ-2.3 ₪ לק"ג אם אלו יושלכו בבית הצרכן.</w:delText>
        </w:r>
        <w:r w:rsidRPr="00D26513" w:rsidDel="00DE6623">
          <w:rPr>
            <w:rFonts w:asciiTheme="minorBidi" w:hAnsiTheme="minorBidi" w:hint="cs"/>
            <w:sz w:val="24"/>
            <w:szCs w:val="24"/>
            <w:rtl/>
          </w:rPr>
          <w:delText xml:space="preserve"> פירות וירקות </w:delText>
        </w:r>
        <w:r w:rsidDel="00DE6623">
          <w:rPr>
            <w:rFonts w:asciiTheme="minorBidi" w:hAnsiTheme="minorBidi" w:hint="cs"/>
            <w:sz w:val="24"/>
            <w:szCs w:val="24"/>
            <w:rtl/>
          </w:rPr>
          <w:delText xml:space="preserve">אשר אבדו בשדה ישאו בצידם עלות סביבתית של 90 אגורות לק"ג אשר כמעט ותכפיל עצמה במידה ויושלכו אצל הצרכן. </w:delText>
        </w:r>
      </w:del>
    </w:p>
    <w:p w14:paraId="2A93F3D1" w14:textId="25F23B3D" w:rsidR="003401CE" w:rsidRPr="003401CE" w:rsidDel="00DE6623" w:rsidRDefault="003401CE" w:rsidP="00C852E6">
      <w:pPr>
        <w:spacing w:line="360" w:lineRule="auto"/>
        <w:jc w:val="both"/>
        <w:rPr>
          <w:del w:id="4408" w:author="Yael Armon" w:date="2022-07-03T15:15:00Z"/>
          <w:rFonts w:asciiTheme="minorBidi" w:hAnsiTheme="minorBidi"/>
          <w:sz w:val="24"/>
          <w:szCs w:val="24"/>
          <w:rtl/>
        </w:rPr>
      </w:pPr>
      <w:del w:id="4409" w:author="Yael Armon" w:date="2022-07-03T15:15:00Z">
        <w:r w:rsidRPr="003401CE" w:rsidDel="00DE6623">
          <w:rPr>
            <w:rFonts w:asciiTheme="minorBidi" w:hAnsiTheme="minorBidi" w:hint="cs"/>
            <w:sz w:val="24"/>
            <w:szCs w:val="24"/>
            <w:highlight w:val="yellow"/>
            <w:rtl/>
          </w:rPr>
          <w:delText xml:space="preserve">בחינת ההשפעה של קטגוריות מוצרי המזון השונים על הסביבה, מעלה כי </w:delText>
        </w:r>
        <w:r w:rsidRPr="003401CE" w:rsidDel="00DE6623">
          <w:rPr>
            <w:rFonts w:asciiTheme="minorBidi" w:hAnsiTheme="minorBidi" w:hint="eastAsia"/>
            <w:b/>
            <w:bCs/>
            <w:sz w:val="24"/>
            <w:szCs w:val="24"/>
            <w:highlight w:val="yellow"/>
            <w:rtl/>
          </w:rPr>
          <w:delText>מוצרי</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מזון</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אשר</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מקורם</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מן</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החי</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הם</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בעלי</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ההשפעה</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הסביבתית</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הגדולה</w:delText>
        </w:r>
        <w:r w:rsidRPr="003401CE" w:rsidDel="00DE6623">
          <w:rPr>
            <w:rFonts w:asciiTheme="minorBidi" w:hAnsiTheme="minorBidi"/>
            <w:b/>
            <w:bCs/>
            <w:sz w:val="24"/>
            <w:szCs w:val="24"/>
            <w:highlight w:val="yellow"/>
            <w:rtl/>
          </w:rPr>
          <w:delText xml:space="preserve"> </w:delText>
        </w:r>
        <w:r w:rsidRPr="003401CE" w:rsidDel="00DE6623">
          <w:rPr>
            <w:rFonts w:asciiTheme="minorBidi" w:hAnsiTheme="minorBidi" w:hint="eastAsia"/>
            <w:b/>
            <w:bCs/>
            <w:sz w:val="24"/>
            <w:szCs w:val="24"/>
            <w:highlight w:val="yellow"/>
            <w:rtl/>
          </w:rPr>
          <w:delText>ביותר</w:delText>
        </w:r>
        <w:r w:rsidRPr="003401CE" w:rsidDel="00DE6623">
          <w:rPr>
            <w:rFonts w:asciiTheme="minorBidi" w:hAnsiTheme="minorBidi" w:hint="cs"/>
            <w:sz w:val="24"/>
            <w:szCs w:val="24"/>
            <w:highlight w:val="yellow"/>
            <w:rtl/>
          </w:rPr>
          <w:delText>.  גורמי העלות הסביבתית משתנים בין סוגי המזונות השונים, עבור מזון אבוד שמקורו בבשר/ביצים/דגים כמחצית מעלות הסביבתית נובעת מאובדן משאבי טבע, עבור מוצרי חלב עיקר העלות נובעת פליטות גזי חממה ומזהמי אויר, ואילו עבור פירות וירקות העלות מתחלקת באופן שווה בין עלות טיפול בפסולת, אובדן משאבי טבע ופליטות גזי חממה ומזהמי אויר.</w:delText>
        </w:r>
      </w:del>
    </w:p>
    <w:p w14:paraId="67717925" w14:textId="58D74908" w:rsidR="00FD2A03" w:rsidDel="00DE6623" w:rsidRDefault="00FD2A03" w:rsidP="00C852E6">
      <w:pPr>
        <w:spacing w:line="360" w:lineRule="auto"/>
        <w:jc w:val="both"/>
        <w:rPr>
          <w:del w:id="4410" w:author="Yael Armon" w:date="2022-07-03T15:15:00Z"/>
          <w:b/>
          <w:bCs/>
          <w:sz w:val="24"/>
          <w:szCs w:val="24"/>
          <w:rtl/>
        </w:rPr>
      </w:pPr>
    </w:p>
    <w:p w14:paraId="07415F3B" w14:textId="3B84631B" w:rsidR="00FD2A03" w:rsidRPr="00456FC5" w:rsidDel="00DE6623" w:rsidRDefault="00FD2A03">
      <w:pPr>
        <w:spacing w:line="360" w:lineRule="auto"/>
        <w:jc w:val="both"/>
        <w:rPr>
          <w:del w:id="4411" w:author="Yael Armon" w:date="2022-07-03T15:15:00Z"/>
          <w:b/>
          <w:bCs/>
          <w:sz w:val="24"/>
          <w:szCs w:val="24"/>
          <w:rtl/>
        </w:rPr>
        <w:pPrChange w:id="4412" w:author="Yael Armon" w:date="2022-07-03T15:16:00Z">
          <w:pPr>
            <w:spacing w:after="0"/>
            <w:jc w:val="center"/>
          </w:pPr>
        </w:pPrChange>
      </w:pPr>
      <w:del w:id="4413" w:author="Yael Armon" w:date="2022-07-03T15:15:00Z">
        <w:r w:rsidRPr="00456FC5" w:rsidDel="00DE6623">
          <w:rPr>
            <w:rFonts w:hint="cs"/>
            <w:b/>
            <w:bCs/>
            <w:sz w:val="24"/>
            <w:szCs w:val="24"/>
            <w:rtl/>
          </w:rPr>
          <w:delText xml:space="preserve">עלות סביבתית </w:delText>
        </w:r>
        <w:r w:rsidDel="00DE6623">
          <w:rPr>
            <w:rFonts w:hint="cs"/>
            <w:b/>
            <w:bCs/>
            <w:sz w:val="24"/>
            <w:szCs w:val="24"/>
            <w:rtl/>
          </w:rPr>
          <w:delText xml:space="preserve">מצטברת </w:delText>
        </w:r>
        <w:r w:rsidRPr="00456FC5" w:rsidDel="00DE6623">
          <w:rPr>
            <w:rFonts w:hint="cs"/>
            <w:b/>
            <w:bCs/>
            <w:sz w:val="24"/>
            <w:szCs w:val="24"/>
            <w:rtl/>
          </w:rPr>
          <w:delText>לק"ג מזון אבוד בישראל 20</w:delText>
        </w:r>
        <w:r w:rsidDel="00DE6623">
          <w:rPr>
            <w:rFonts w:hint="cs"/>
            <w:b/>
            <w:bCs/>
            <w:sz w:val="24"/>
            <w:szCs w:val="24"/>
            <w:rtl/>
          </w:rPr>
          <w:delText>20</w:delText>
        </w:r>
        <w:r w:rsidRPr="00456FC5" w:rsidDel="00DE6623">
          <w:rPr>
            <w:rFonts w:hint="cs"/>
            <w:b/>
            <w:bCs/>
            <w:sz w:val="24"/>
            <w:szCs w:val="24"/>
            <w:rtl/>
          </w:rPr>
          <w:delText>, ₪</w:delText>
        </w:r>
      </w:del>
    </w:p>
    <w:p w14:paraId="71EF054A" w14:textId="484F7277" w:rsidR="00FD2A03" w:rsidRPr="00061C0C" w:rsidDel="00DE6623" w:rsidRDefault="00FD2A03">
      <w:pPr>
        <w:spacing w:line="360" w:lineRule="auto"/>
        <w:jc w:val="both"/>
        <w:rPr>
          <w:del w:id="4414" w:author="Yael Armon" w:date="2022-07-03T15:15:00Z"/>
          <w:b/>
          <w:bCs/>
        </w:rPr>
        <w:pPrChange w:id="4415" w:author="Yael Armon" w:date="2022-07-03T15:16:00Z">
          <w:pPr>
            <w:spacing w:after="0" w:line="360" w:lineRule="auto"/>
            <w:jc w:val="center"/>
          </w:pPr>
        </w:pPrChange>
      </w:pPr>
      <w:del w:id="4416" w:author="Yael Armon" w:date="2022-07-03T15:15:00Z">
        <w:r w:rsidDel="00DE6623">
          <w:rPr>
            <w:noProof/>
          </w:rPr>
          <w:drawing>
            <wp:anchor distT="0" distB="0" distL="114300" distR="114300" simplePos="0" relativeHeight="251724288" behindDoc="1" locked="0" layoutInCell="1" allowOverlap="1" wp14:anchorId="099F341D" wp14:editId="3B9EECDD">
              <wp:simplePos x="0" y="0"/>
              <wp:positionH relativeFrom="column">
                <wp:posOffset>-1760</wp:posOffset>
              </wp:positionH>
              <wp:positionV relativeFrom="paragraph">
                <wp:posOffset>212329</wp:posOffset>
              </wp:positionV>
              <wp:extent cx="5731510" cy="3224530"/>
              <wp:effectExtent l="0" t="0" r="2540" b="0"/>
              <wp:wrapTight wrapText="bothSides">
                <wp:wrapPolygon edited="0">
                  <wp:start x="0" y="0"/>
                  <wp:lineTo x="0" y="21438"/>
                  <wp:lineTo x="21538" y="21438"/>
                  <wp:lineTo x="21538"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V relativeFrom="margin">
                <wp14:pctHeight>0</wp14:pctHeight>
              </wp14:sizeRelV>
            </wp:anchor>
          </w:drawing>
        </w:r>
      </w:del>
    </w:p>
    <w:p w14:paraId="79AAE430" w14:textId="07741C11" w:rsidR="00FD2A03" w:rsidRPr="00F54CD3" w:rsidDel="00DE6623" w:rsidRDefault="00FD2A03">
      <w:pPr>
        <w:spacing w:line="360" w:lineRule="auto"/>
        <w:jc w:val="both"/>
        <w:rPr>
          <w:del w:id="4417" w:author="Yael Armon" w:date="2022-07-03T15:15:00Z"/>
          <w:color w:val="000000" w:themeColor="text1"/>
          <w:sz w:val="20"/>
          <w:szCs w:val="20"/>
          <w:rtl/>
        </w:rPr>
        <w:pPrChange w:id="4418" w:author="Yael Armon" w:date="2022-07-03T15:16:00Z">
          <w:pPr>
            <w:pStyle w:val="ListParagraph"/>
            <w:spacing w:before="120" w:line="360" w:lineRule="auto"/>
            <w:ind w:left="0" w:firstLine="578"/>
          </w:pPr>
        </w:pPrChange>
      </w:pPr>
      <w:del w:id="4419" w:author="Yael Armon" w:date="2022-07-03T15:15:00Z">
        <w:r w:rsidRPr="00B17469" w:rsidDel="00DE6623">
          <w:rPr>
            <w:color w:val="000000" w:themeColor="text1"/>
            <w:sz w:val="20"/>
            <w:szCs w:val="20"/>
            <w:rtl/>
          </w:rPr>
          <w:delText xml:space="preserve">מקור: </w:delText>
        </w:r>
        <w:r w:rsidRPr="00B17469" w:rsidDel="00DE6623">
          <w:rPr>
            <w:color w:val="000000" w:themeColor="text1"/>
            <w:sz w:val="20"/>
            <w:szCs w:val="20"/>
          </w:rPr>
          <w:delText>BDO</w:delText>
        </w:r>
      </w:del>
    </w:p>
    <w:p w14:paraId="2C00EC77" w14:textId="335D9DCD" w:rsidR="00FD2A03" w:rsidRPr="00C916FC" w:rsidDel="00DE6623" w:rsidRDefault="00FD2A03">
      <w:pPr>
        <w:spacing w:line="360" w:lineRule="auto"/>
        <w:jc w:val="both"/>
        <w:rPr>
          <w:del w:id="4420" w:author="Yael Armon" w:date="2022-07-03T15:15:00Z"/>
          <w:rFonts w:asciiTheme="minorBidi" w:hAnsiTheme="minorBidi"/>
          <w:rtl/>
        </w:rPr>
        <w:pPrChange w:id="4421" w:author="Yael Armon" w:date="2022-07-03T15:16:00Z">
          <w:pPr>
            <w:spacing w:before="240" w:line="360" w:lineRule="auto"/>
            <w:jc w:val="both"/>
          </w:pPr>
        </w:pPrChange>
      </w:pPr>
      <w:del w:id="4422" w:author="Yael Armon" w:date="2022-07-03T15:15:00Z">
        <w:r w:rsidRPr="00875485" w:rsidDel="00DE6623">
          <w:rPr>
            <w:rFonts w:asciiTheme="minorBidi" w:eastAsiaTheme="majorEastAsia" w:hAnsiTheme="minorBidi" w:hint="cs"/>
            <w:b/>
            <w:bCs/>
            <w:rtl/>
          </w:rPr>
          <w:delText>כותרת מודגשת:</w:delText>
        </w:r>
        <w:r w:rsidRPr="00875485" w:rsidDel="00DE6623">
          <w:rPr>
            <w:rFonts w:hint="cs"/>
            <w:b/>
            <w:bCs/>
            <w:sz w:val="24"/>
            <w:szCs w:val="24"/>
            <w:rtl/>
          </w:rPr>
          <w:delText xml:space="preserve"> </w:delText>
        </w:r>
        <w:r w:rsidRPr="002E0482" w:rsidDel="00DE6623">
          <w:rPr>
            <w:rFonts w:asciiTheme="minorBidi" w:hAnsiTheme="minorBidi" w:hint="eastAsia"/>
            <w:b/>
            <w:bCs/>
            <w:sz w:val="28"/>
            <w:szCs w:val="28"/>
            <w:rtl/>
          </w:rPr>
          <w:delText>השוואה</w:delText>
        </w:r>
        <w:r w:rsidRPr="002E0482" w:rsidDel="00DE6623">
          <w:rPr>
            <w:rFonts w:asciiTheme="minorBidi" w:hAnsiTheme="minorBidi"/>
            <w:b/>
            <w:bCs/>
            <w:sz w:val="28"/>
            <w:szCs w:val="28"/>
            <w:rtl/>
          </w:rPr>
          <w:delText xml:space="preserve"> </w:delText>
        </w:r>
        <w:r w:rsidRPr="002E0482" w:rsidDel="00DE6623">
          <w:rPr>
            <w:rFonts w:asciiTheme="minorBidi" w:hAnsiTheme="minorBidi" w:hint="eastAsia"/>
            <w:b/>
            <w:bCs/>
            <w:sz w:val="28"/>
            <w:szCs w:val="28"/>
            <w:rtl/>
          </w:rPr>
          <w:delText>בינלאומית</w:delText>
        </w:r>
        <w:r w:rsidRPr="00F94222" w:rsidDel="00DE6623">
          <w:rPr>
            <w:rFonts w:asciiTheme="minorBidi" w:hAnsiTheme="minorBidi"/>
            <w:b/>
            <w:bCs/>
            <w:sz w:val="28"/>
            <w:szCs w:val="28"/>
            <w:rtl/>
          </w:rPr>
          <w:delText xml:space="preserve"> – פליטות גזי חממה</w:delText>
        </w:r>
        <w:r w:rsidDel="00DE6623">
          <w:rPr>
            <w:rFonts w:asciiTheme="minorBidi" w:hAnsiTheme="minorBidi" w:hint="cs"/>
            <w:b/>
            <w:bCs/>
            <w:sz w:val="28"/>
            <w:szCs w:val="28"/>
            <w:rtl/>
          </w:rPr>
          <w:delText xml:space="preserve"> מאובדן מזון</w:delText>
        </w:r>
        <w:r w:rsidDel="00DE6623">
          <w:rPr>
            <w:rFonts w:asciiTheme="minorBidi" w:hAnsiTheme="minorBidi" w:hint="cs"/>
            <w:rtl/>
          </w:rPr>
          <w:delText xml:space="preserve"> </w:delText>
        </w:r>
        <w:r w:rsidDel="00DE6623">
          <w:rPr>
            <w:rStyle w:val="FootnoteReference"/>
            <w:rFonts w:asciiTheme="minorBidi" w:hAnsiTheme="minorBidi"/>
            <w:rtl/>
          </w:rPr>
          <w:footnoteReference w:id="59"/>
        </w:r>
      </w:del>
    </w:p>
    <w:p w14:paraId="3A7C61C7" w14:textId="05075CC7" w:rsidR="00FD2A03" w:rsidDel="00DE6623" w:rsidRDefault="00FD2A03" w:rsidP="00C852E6">
      <w:pPr>
        <w:spacing w:line="360" w:lineRule="auto"/>
        <w:jc w:val="both"/>
        <w:rPr>
          <w:del w:id="4425" w:author="Yael Armon" w:date="2022-07-03T15:15:00Z"/>
          <w:rFonts w:asciiTheme="minorBidi" w:hAnsiTheme="minorBidi"/>
          <w:sz w:val="24"/>
          <w:szCs w:val="24"/>
          <w:rtl/>
        </w:rPr>
      </w:pPr>
      <w:del w:id="4426" w:author="Yael Armon" w:date="2022-07-03T15:15:00Z">
        <w:r w:rsidRPr="00027B35" w:rsidDel="00DE6623">
          <w:rPr>
            <w:rFonts w:asciiTheme="minorBidi" w:hAnsiTheme="minorBidi"/>
            <w:sz w:val="24"/>
            <w:szCs w:val="24"/>
            <w:rtl/>
          </w:rPr>
          <w:delText>על פי הערכות של ה-</w:delText>
        </w:r>
        <w:r w:rsidRPr="00027B35" w:rsidDel="00DE6623">
          <w:rPr>
            <w:rFonts w:asciiTheme="minorBidi" w:hAnsiTheme="minorBidi"/>
            <w:sz w:val="24"/>
            <w:szCs w:val="24"/>
          </w:rPr>
          <w:delText>FAO</w:delText>
        </w:r>
        <w:r w:rsidRPr="00027B35" w:rsidDel="00DE6623">
          <w:rPr>
            <w:rFonts w:asciiTheme="minorBidi" w:hAnsiTheme="minorBidi"/>
            <w:sz w:val="24"/>
            <w:szCs w:val="24"/>
            <w:rtl/>
          </w:rPr>
          <w:delText xml:space="preserve">, </w:delText>
        </w:r>
        <w:r w:rsidDel="00DE6623">
          <w:rPr>
            <w:rFonts w:asciiTheme="minorBidi" w:hAnsiTheme="minorBidi" w:hint="cs"/>
            <w:sz w:val="24"/>
            <w:szCs w:val="24"/>
            <w:rtl/>
          </w:rPr>
          <w:delText>היקף המזון האבוד בעולם עומד על כ-2.5 מיליארדי טונות בשנה. הכ</w:delText>
        </w:r>
        <w:r w:rsidRPr="00027B35" w:rsidDel="00DE6623">
          <w:rPr>
            <w:rFonts w:asciiTheme="minorBidi" w:hAnsiTheme="minorBidi"/>
            <w:sz w:val="24"/>
            <w:szCs w:val="24"/>
            <w:rtl/>
          </w:rPr>
          <w:delText xml:space="preserve">מות הכוללת של גזי חממה הנפלטים </w:delText>
        </w:r>
        <w:r w:rsidDel="00DE6623">
          <w:rPr>
            <w:rFonts w:asciiTheme="minorBidi" w:hAnsiTheme="minorBidi" w:hint="cs"/>
            <w:sz w:val="24"/>
            <w:szCs w:val="24"/>
            <w:rtl/>
          </w:rPr>
          <w:delText>כתוצאה מיצור וגידול מזון שלא נצרך,</w:delText>
        </w:r>
        <w:r w:rsidRPr="00027B35" w:rsidDel="00DE6623">
          <w:rPr>
            <w:rFonts w:asciiTheme="minorBidi" w:hAnsiTheme="minorBidi"/>
            <w:sz w:val="24"/>
            <w:szCs w:val="24"/>
            <w:rtl/>
          </w:rPr>
          <w:delText xml:space="preserve"> הוערכה על ידי ה-</w:delText>
        </w:r>
        <w:r w:rsidRPr="00027B35" w:rsidDel="00DE6623">
          <w:rPr>
            <w:rFonts w:asciiTheme="minorBidi" w:hAnsiTheme="minorBidi"/>
            <w:sz w:val="24"/>
            <w:szCs w:val="24"/>
          </w:rPr>
          <w:delText>FAO</w:delText>
        </w:r>
        <w:r w:rsidDel="00DE6623">
          <w:rPr>
            <w:rFonts w:asciiTheme="minorBidi" w:hAnsiTheme="minorBidi"/>
            <w:sz w:val="24"/>
            <w:szCs w:val="24"/>
            <w:rtl/>
          </w:rPr>
          <w:delText xml:space="preserve"> בכ-3.3 מיליארד טונות</w:delText>
        </w:r>
        <w:r w:rsidDel="00DE6623">
          <w:rPr>
            <w:rFonts w:asciiTheme="minorBidi" w:hAnsiTheme="minorBidi" w:hint="cs"/>
            <w:sz w:val="24"/>
            <w:szCs w:val="24"/>
            <w:rtl/>
          </w:rPr>
          <w:delText xml:space="preserve">. כמות זו </w:delText>
        </w:r>
        <w:r w:rsidRPr="00027B35" w:rsidDel="00DE6623">
          <w:rPr>
            <w:rFonts w:asciiTheme="minorBidi" w:hAnsiTheme="minorBidi"/>
            <w:sz w:val="24"/>
            <w:szCs w:val="24"/>
            <w:rtl/>
          </w:rPr>
          <w:delText>כולל</w:delText>
        </w:r>
        <w:r w:rsidDel="00DE6623">
          <w:rPr>
            <w:rFonts w:asciiTheme="minorBidi" w:hAnsiTheme="minorBidi" w:hint="cs"/>
            <w:sz w:val="24"/>
            <w:szCs w:val="24"/>
            <w:rtl/>
          </w:rPr>
          <w:delText>ת</w:delText>
        </w:r>
        <w:r w:rsidRPr="00027B35" w:rsidDel="00DE6623">
          <w:rPr>
            <w:rFonts w:asciiTheme="minorBidi" w:hAnsiTheme="minorBidi"/>
            <w:sz w:val="24"/>
            <w:szCs w:val="24"/>
            <w:rtl/>
          </w:rPr>
          <w:delText xml:space="preserve"> </w:delText>
        </w:r>
        <w:r w:rsidDel="00DE6623">
          <w:rPr>
            <w:rFonts w:asciiTheme="minorBidi" w:hAnsiTheme="minorBidi" w:hint="cs"/>
            <w:sz w:val="24"/>
            <w:szCs w:val="24"/>
            <w:rtl/>
          </w:rPr>
          <w:delText>א</w:delText>
        </w:r>
        <w:r w:rsidDel="00DE6623">
          <w:rPr>
            <w:rFonts w:asciiTheme="minorBidi" w:hAnsiTheme="minorBidi"/>
            <w:sz w:val="24"/>
            <w:szCs w:val="24"/>
            <w:rtl/>
          </w:rPr>
          <w:delText xml:space="preserve">ת </w:delText>
        </w:r>
        <w:r w:rsidRPr="00027B35" w:rsidDel="00DE6623">
          <w:rPr>
            <w:rFonts w:asciiTheme="minorBidi" w:hAnsiTheme="minorBidi"/>
            <w:sz w:val="24"/>
            <w:szCs w:val="24"/>
            <w:rtl/>
          </w:rPr>
          <w:delText>פליטות</w:delText>
        </w:r>
        <w:r w:rsidDel="00DE6623">
          <w:rPr>
            <w:rFonts w:asciiTheme="minorBidi" w:hAnsiTheme="minorBidi" w:hint="cs"/>
            <w:sz w:val="24"/>
            <w:szCs w:val="24"/>
            <w:rtl/>
          </w:rPr>
          <w:delText xml:space="preserve"> גזי החממה </w:delText>
        </w:r>
        <w:r w:rsidRPr="00027B35" w:rsidDel="00DE6623">
          <w:rPr>
            <w:rFonts w:asciiTheme="minorBidi" w:hAnsiTheme="minorBidi"/>
            <w:sz w:val="24"/>
            <w:szCs w:val="24"/>
            <w:rtl/>
          </w:rPr>
          <w:delText>הנוצרות ב</w:delText>
        </w:r>
        <w:r w:rsidDel="00DE6623">
          <w:rPr>
            <w:rFonts w:asciiTheme="minorBidi" w:hAnsiTheme="minorBidi" w:hint="cs"/>
            <w:sz w:val="24"/>
            <w:szCs w:val="24"/>
            <w:rtl/>
          </w:rPr>
          <w:delText>כל אחד משלבי גידול וייצור המזון, כמו גם הפליטות הכרוכות בהשלכת המזון ובטיפול בו כפסולת</w:delText>
        </w:r>
        <w:r w:rsidDel="00DE6623">
          <w:rPr>
            <w:rStyle w:val="FootnoteReference"/>
            <w:rFonts w:asciiTheme="minorBidi" w:hAnsiTheme="minorBidi"/>
            <w:sz w:val="24"/>
            <w:szCs w:val="24"/>
            <w:rtl/>
          </w:rPr>
          <w:footnoteReference w:id="60"/>
        </w:r>
        <w:r w:rsidRPr="00027B35" w:rsidDel="00DE6623">
          <w:rPr>
            <w:rFonts w:asciiTheme="minorBidi" w:hAnsiTheme="minorBidi"/>
            <w:sz w:val="24"/>
            <w:szCs w:val="24"/>
            <w:rtl/>
          </w:rPr>
          <w:delText xml:space="preserve">. </w:delText>
        </w:r>
      </w:del>
    </w:p>
    <w:p w14:paraId="50BFF33F" w14:textId="01FC8DFF" w:rsidR="00FD2A03" w:rsidDel="00DE6623" w:rsidRDefault="00FD2A03" w:rsidP="00C852E6">
      <w:pPr>
        <w:spacing w:line="360" w:lineRule="auto"/>
        <w:jc w:val="both"/>
        <w:rPr>
          <w:del w:id="4429" w:author="Yael Armon" w:date="2022-07-03T15:15:00Z"/>
          <w:rFonts w:asciiTheme="minorBidi" w:hAnsiTheme="minorBidi"/>
          <w:sz w:val="24"/>
          <w:szCs w:val="24"/>
          <w:rtl/>
        </w:rPr>
      </w:pPr>
      <w:del w:id="4430" w:author="Yael Armon" w:date="2022-07-03T15:15:00Z">
        <w:r w:rsidDel="00DE6623">
          <w:rPr>
            <w:rFonts w:asciiTheme="minorBidi" w:hAnsiTheme="minorBidi" w:cs="Arial" w:hint="cs"/>
            <w:sz w:val="24"/>
            <w:szCs w:val="24"/>
            <w:rtl/>
          </w:rPr>
          <w:delText xml:space="preserve">העלות הסביבתית הגלובלית של פליטות גזי החממה </w:delText>
        </w:r>
        <w:r w:rsidDel="00DE6623">
          <w:rPr>
            <w:rFonts w:asciiTheme="minorBidi" w:hAnsiTheme="minorBidi" w:hint="cs"/>
            <w:sz w:val="24"/>
            <w:szCs w:val="24"/>
            <w:rtl/>
          </w:rPr>
          <w:delText xml:space="preserve">כתוצאה מאובדן מזון </w:delText>
        </w:r>
        <w:r w:rsidDel="00DE6623">
          <w:rPr>
            <w:rFonts w:asciiTheme="minorBidi" w:hAnsiTheme="minorBidi" w:cs="Arial" w:hint="cs"/>
            <w:sz w:val="24"/>
            <w:szCs w:val="24"/>
            <w:rtl/>
          </w:rPr>
          <w:delText>הוערכה</w:delText>
        </w:r>
        <w:r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ע"י ה-</w:delText>
        </w:r>
        <w:r w:rsidDel="00DE6623">
          <w:rPr>
            <w:rFonts w:asciiTheme="minorBidi" w:hAnsiTheme="minorBidi" w:cs="Arial" w:hint="cs"/>
            <w:sz w:val="24"/>
            <w:szCs w:val="24"/>
          </w:rPr>
          <w:delText>FAO</w:delText>
        </w:r>
        <w:r w:rsidDel="00DE6623">
          <w:rPr>
            <w:rFonts w:asciiTheme="minorBidi" w:hAnsiTheme="minorBidi" w:cs="Arial" w:hint="cs"/>
            <w:sz w:val="24"/>
            <w:szCs w:val="24"/>
            <w:rtl/>
          </w:rPr>
          <w:delText xml:space="preserve"> </w:delText>
        </w:r>
        <w:r w:rsidDel="00DE6623">
          <w:rPr>
            <w:rFonts w:asciiTheme="minorBidi" w:hAnsiTheme="minorBidi" w:cs="Arial"/>
            <w:sz w:val="24"/>
            <w:szCs w:val="24"/>
            <w:rtl/>
          </w:rPr>
          <w:delText>בכ-</w:delText>
        </w:r>
        <w:r w:rsidRPr="00E540A1" w:rsidDel="00DE6623">
          <w:rPr>
            <w:rFonts w:asciiTheme="minorBidi" w:hAnsiTheme="minorBidi" w:cs="Arial"/>
            <w:sz w:val="24"/>
            <w:szCs w:val="24"/>
            <w:rtl/>
          </w:rPr>
          <w:delText>394 מיליארד דולר בשנה</w:delText>
        </w:r>
        <w:r w:rsidDel="00DE6623">
          <w:rPr>
            <w:rStyle w:val="FootnoteReference"/>
            <w:rFonts w:asciiTheme="minorBidi" w:hAnsiTheme="minorBidi" w:cs="Arial"/>
            <w:sz w:val="24"/>
            <w:szCs w:val="24"/>
            <w:rtl/>
          </w:rPr>
          <w:footnoteReference w:id="61"/>
        </w:r>
        <w:r w:rsidRPr="00E540A1" w:rsidDel="00DE6623">
          <w:rPr>
            <w:rFonts w:asciiTheme="minorBidi" w:hAnsiTheme="minorBidi" w:cs="Arial"/>
            <w:sz w:val="24"/>
            <w:szCs w:val="24"/>
            <w:rtl/>
          </w:rPr>
          <w:delText>.</w:delText>
        </w:r>
        <w:r w:rsidDel="00DE6623">
          <w:rPr>
            <w:rFonts w:asciiTheme="minorBidi" w:hAnsiTheme="minorBidi" w:hint="cs"/>
            <w:sz w:val="24"/>
            <w:szCs w:val="24"/>
            <w:rtl/>
          </w:rPr>
          <w:delText xml:space="preserve"> </w:delText>
        </w:r>
        <w:r w:rsidRPr="00C73363" w:rsidDel="00DE6623">
          <w:rPr>
            <w:rFonts w:asciiTheme="minorBidi" w:hAnsiTheme="minorBidi"/>
            <w:sz w:val="24"/>
            <w:szCs w:val="24"/>
            <w:rtl/>
          </w:rPr>
          <w:delText xml:space="preserve">עלות </w:delText>
        </w:r>
        <w:r w:rsidDel="00DE6623">
          <w:rPr>
            <w:rFonts w:asciiTheme="minorBidi" w:hAnsiTheme="minorBidi" w:hint="cs"/>
            <w:sz w:val="24"/>
            <w:szCs w:val="24"/>
            <w:rtl/>
          </w:rPr>
          <w:delText>זו</w:delText>
        </w:r>
        <w:r w:rsidRPr="00C73363" w:rsidDel="00DE6623">
          <w:rPr>
            <w:rFonts w:asciiTheme="minorBidi" w:hAnsiTheme="minorBidi"/>
            <w:sz w:val="24"/>
            <w:szCs w:val="24"/>
            <w:rtl/>
          </w:rPr>
          <w:delText xml:space="preserve"> תלויה בתנאים מקומיים, ומשתנה בהתאם לסוגי הגידולים החקלאיים.</w:delText>
        </w:r>
      </w:del>
    </w:p>
    <w:p w14:paraId="6EE39D90" w14:textId="5691E2F9" w:rsidR="00FD2A03" w:rsidDel="00DE6623" w:rsidRDefault="00FD2A03" w:rsidP="00C852E6">
      <w:pPr>
        <w:spacing w:line="360" w:lineRule="auto"/>
        <w:jc w:val="both"/>
        <w:rPr>
          <w:del w:id="4433" w:author="Yael Armon" w:date="2022-07-03T15:15:00Z"/>
          <w:rFonts w:asciiTheme="minorBidi" w:hAnsiTheme="minorBidi"/>
          <w:sz w:val="24"/>
          <w:szCs w:val="24"/>
          <w:rtl/>
        </w:rPr>
      </w:pPr>
      <w:del w:id="4434" w:author="Yael Armon" w:date="2022-07-03T15:15:00Z">
        <w:r w:rsidDel="00DE6623">
          <w:rPr>
            <w:rFonts w:asciiTheme="minorBidi" w:hAnsiTheme="minorBidi" w:cs="Arial" w:hint="cs"/>
            <w:sz w:val="24"/>
            <w:szCs w:val="24"/>
            <w:rtl/>
          </w:rPr>
          <w:delText>ממחקר ה-</w:delText>
        </w:r>
        <w:r w:rsidDel="00DE6623">
          <w:rPr>
            <w:rFonts w:asciiTheme="minorBidi" w:hAnsiTheme="minorBidi" w:cs="Arial" w:hint="cs"/>
            <w:sz w:val="24"/>
            <w:szCs w:val="24"/>
          </w:rPr>
          <w:delText>FAO</w:delText>
        </w:r>
        <w:r w:rsidDel="00DE6623">
          <w:rPr>
            <w:rFonts w:asciiTheme="minorBidi" w:hAnsiTheme="minorBidi" w:cs="Arial" w:hint="cs"/>
            <w:sz w:val="24"/>
            <w:szCs w:val="24"/>
            <w:rtl/>
          </w:rPr>
          <w:delText xml:space="preserve"> ומהנתונים בגרף מטה, עולה כי בהשוואה בינלאומית, פליטת גזי החממה לנפש כתוצאה מייצור וגידול מזון שלא נצרך, דומה יחסית בין אזורים שונים בעולם כאשר האובדן מתרחש בשלבים מוקדמים בשרשרת הערך - בשלבים של חקלאות וטיפול ואריזה</w:delText>
        </w:r>
        <w:r w:rsidRPr="001019A1"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w:delText>
        </w:r>
        <w:r w:rsidRPr="001019A1" w:rsidDel="00DE6623">
          <w:rPr>
            <w:rFonts w:asciiTheme="minorBidi" w:hAnsiTheme="minorBidi" w:cs="Arial"/>
            <w:sz w:val="24"/>
            <w:szCs w:val="24"/>
            <w:rtl/>
          </w:rPr>
          <w:delText xml:space="preserve">100 עד 200 ק"ג </w:delText>
        </w:r>
        <w:r w:rsidDel="00DE6623">
          <w:rPr>
            <w:rFonts w:asciiTheme="minorBidi" w:hAnsiTheme="minorBidi" w:cs="Arial" w:hint="cs"/>
            <w:sz w:val="24"/>
            <w:szCs w:val="24"/>
            <w:rtl/>
          </w:rPr>
          <w:delText xml:space="preserve">גזי חממה </w:delText>
        </w:r>
        <w:r w:rsidRPr="001019A1" w:rsidDel="00DE6623">
          <w:rPr>
            <w:rFonts w:asciiTheme="minorBidi" w:hAnsiTheme="minorBidi" w:cs="Arial"/>
            <w:sz w:val="24"/>
            <w:szCs w:val="24"/>
            <w:rtl/>
          </w:rPr>
          <w:delText>לנפש)</w:delText>
        </w:r>
        <w:r w:rsidDel="00DE6623">
          <w:rPr>
            <w:rFonts w:asciiTheme="minorBidi" w:hAnsiTheme="minorBidi" w:cs="Arial" w:hint="cs"/>
            <w:sz w:val="24"/>
            <w:szCs w:val="24"/>
            <w:rtl/>
          </w:rPr>
          <w:delText>.</w:delText>
        </w:r>
        <w:r w:rsidRPr="001019A1"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לעומת זאת קיים שוני גדול בין אזורים שונים בפליטות לנפש </w:delText>
        </w:r>
        <w:r w:rsidRPr="001019A1" w:rsidDel="00DE6623">
          <w:rPr>
            <w:rFonts w:asciiTheme="minorBidi" w:hAnsiTheme="minorBidi" w:cs="Arial"/>
            <w:sz w:val="24"/>
            <w:szCs w:val="24"/>
            <w:rtl/>
          </w:rPr>
          <w:delText>בש</w:delText>
        </w:r>
        <w:r w:rsidDel="00DE6623">
          <w:rPr>
            <w:rFonts w:asciiTheme="minorBidi" w:hAnsiTheme="minorBidi" w:cs="Arial"/>
            <w:sz w:val="24"/>
            <w:szCs w:val="24"/>
            <w:rtl/>
          </w:rPr>
          <w:delText xml:space="preserve">לבים </w:delText>
        </w:r>
        <w:r w:rsidDel="00DE6623">
          <w:rPr>
            <w:rFonts w:asciiTheme="minorBidi" w:hAnsiTheme="minorBidi" w:cs="Arial" w:hint="cs"/>
            <w:sz w:val="24"/>
            <w:szCs w:val="24"/>
            <w:rtl/>
          </w:rPr>
          <w:delText xml:space="preserve">מתקדמים יותר בשרשרת הערך </w:delText>
        </w:r>
        <w:r w:rsidDel="00DE6623">
          <w:rPr>
            <w:rFonts w:asciiTheme="minorBidi" w:hAnsiTheme="minorBidi" w:cs="Arial"/>
            <w:sz w:val="24"/>
            <w:szCs w:val="24"/>
            <w:rtl/>
          </w:rPr>
          <w:delText>–</w:delText>
        </w:r>
        <w:r w:rsidDel="00DE6623">
          <w:rPr>
            <w:rFonts w:asciiTheme="minorBidi" w:hAnsiTheme="minorBidi" w:cs="Arial" w:hint="cs"/>
            <w:sz w:val="24"/>
            <w:szCs w:val="24"/>
            <w:rtl/>
          </w:rPr>
          <w:delText xml:space="preserve"> עיבוד, הפצה וצריכה </w:delText>
        </w:r>
        <w:r w:rsidDel="00DE6623">
          <w:rPr>
            <w:rFonts w:asciiTheme="minorBidi" w:hAnsiTheme="minorBidi" w:cs="Arial"/>
            <w:sz w:val="24"/>
            <w:szCs w:val="24"/>
            <w:rtl/>
          </w:rPr>
          <w:delText>(100 עד 700 ק"ג</w:delText>
        </w:r>
        <w:r w:rsidDel="00DE6623">
          <w:rPr>
            <w:rFonts w:asciiTheme="minorBidi" w:hAnsiTheme="minorBidi" w:cs="Arial" w:hint="cs"/>
            <w:sz w:val="24"/>
            <w:szCs w:val="24"/>
            <w:rtl/>
          </w:rPr>
          <w:delText xml:space="preserve"> גזי חממה</w:delText>
        </w:r>
        <w:r w:rsidRPr="001019A1" w:rsidDel="00DE6623">
          <w:rPr>
            <w:rFonts w:asciiTheme="minorBidi" w:hAnsiTheme="minorBidi" w:cs="Arial"/>
            <w:sz w:val="24"/>
            <w:szCs w:val="24"/>
            <w:rtl/>
          </w:rPr>
          <w:delText xml:space="preserve"> לנפש). </w:delText>
        </w:r>
      </w:del>
    </w:p>
    <w:p w14:paraId="2D2089CF" w14:textId="082A4706" w:rsidR="00FD2A03" w:rsidDel="00DE6623" w:rsidRDefault="00FD2A03">
      <w:pPr>
        <w:spacing w:line="360" w:lineRule="auto"/>
        <w:jc w:val="both"/>
        <w:rPr>
          <w:del w:id="4435" w:author="Yael Armon" w:date="2022-07-03T15:15:00Z"/>
          <w:rFonts w:asciiTheme="minorBidi" w:hAnsiTheme="minorBidi"/>
          <w:sz w:val="24"/>
          <w:szCs w:val="24"/>
          <w:rtl/>
        </w:rPr>
        <w:pPrChange w:id="4436" w:author="Yael Armon" w:date="2022-07-03T15:16:00Z">
          <w:pPr>
            <w:spacing w:line="360" w:lineRule="auto"/>
            <w:jc w:val="center"/>
          </w:pPr>
        </w:pPrChange>
      </w:pPr>
      <w:del w:id="4437" w:author="Yael Armon" w:date="2022-07-03T15:15:00Z">
        <w:r w:rsidDel="00DE6623">
          <w:rPr>
            <w:rFonts w:hint="cs"/>
            <w:b/>
            <w:bCs/>
            <w:sz w:val="24"/>
            <w:szCs w:val="24"/>
            <w:rtl/>
          </w:rPr>
          <w:delText>פליטות</w:delText>
        </w:r>
        <w:r w:rsidRPr="00456FC5" w:rsidDel="00DE6623">
          <w:rPr>
            <w:rFonts w:hint="cs"/>
            <w:b/>
            <w:bCs/>
            <w:sz w:val="24"/>
            <w:szCs w:val="24"/>
            <w:rtl/>
          </w:rPr>
          <w:delText xml:space="preserve"> גזי חממה לנפש מאובדן מזון לפי אזור גיאוגרפי, ק"ג</w:delText>
        </w:r>
        <w:r w:rsidDel="00DE6623">
          <w:rPr>
            <w:noProof/>
          </w:rPr>
          <w:drawing>
            <wp:inline distT="0" distB="0" distL="0" distR="0" wp14:anchorId="5AF1BA31" wp14:editId="0680D6D3">
              <wp:extent cx="5605975" cy="27432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del>
    </w:p>
    <w:p w14:paraId="5453A4A3" w14:textId="2EA59E72" w:rsidR="00FD2A03" w:rsidRPr="00B17469" w:rsidDel="00DE6623" w:rsidRDefault="00FD2A03">
      <w:pPr>
        <w:spacing w:line="360" w:lineRule="auto"/>
        <w:jc w:val="both"/>
        <w:rPr>
          <w:del w:id="4438" w:author="Yael Armon" w:date="2022-07-03T15:15:00Z"/>
          <w:color w:val="000000" w:themeColor="text1"/>
          <w:sz w:val="20"/>
          <w:szCs w:val="20"/>
          <w:rtl/>
        </w:rPr>
        <w:pPrChange w:id="4439" w:author="Yael Armon" w:date="2022-07-03T15:16:00Z">
          <w:pPr>
            <w:pStyle w:val="ListParagraph"/>
            <w:spacing w:line="240" w:lineRule="auto"/>
            <w:ind w:left="0" w:hanging="46"/>
          </w:pPr>
        </w:pPrChange>
      </w:pPr>
      <w:del w:id="4440" w:author="Yael Armon" w:date="2022-07-03T15:15:00Z">
        <w:r w:rsidRPr="00B17469" w:rsidDel="00DE6623">
          <w:rPr>
            <w:color w:val="000000" w:themeColor="text1"/>
            <w:sz w:val="20"/>
            <w:szCs w:val="20"/>
            <w:rtl/>
          </w:rPr>
          <w:delText xml:space="preserve">מקור: </w:delText>
        </w:r>
        <w:r w:rsidDel="00DE6623">
          <w:rPr>
            <w:color w:val="000000" w:themeColor="text1"/>
            <w:sz w:val="20"/>
            <w:szCs w:val="20"/>
          </w:rPr>
          <w:delText>FAO</w:delText>
        </w:r>
        <w:r w:rsidDel="00DE6623">
          <w:rPr>
            <w:rFonts w:hint="cs"/>
            <w:color w:val="000000" w:themeColor="text1"/>
            <w:sz w:val="20"/>
            <w:szCs w:val="20"/>
            <w:rtl/>
          </w:rPr>
          <w:delText xml:space="preserve"> וניתוחי </w:delText>
        </w:r>
        <w:r w:rsidDel="00DE6623">
          <w:rPr>
            <w:rFonts w:hint="cs"/>
            <w:color w:val="000000" w:themeColor="text1"/>
            <w:sz w:val="20"/>
            <w:szCs w:val="20"/>
          </w:rPr>
          <w:delText>BDO</w:delText>
        </w:r>
      </w:del>
    </w:p>
    <w:p w14:paraId="27DFE446" w14:textId="03EF88B1" w:rsidR="00FD2A03" w:rsidDel="00DE6623" w:rsidRDefault="00FD2A03" w:rsidP="00C852E6">
      <w:pPr>
        <w:spacing w:line="360" w:lineRule="auto"/>
        <w:jc w:val="both"/>
        <w:rPr>
          <w:del w:id="4441" w:author="Yael Armon" w:date="2022-07-03T15:15:00Z"/>
          <w:rFonts w:asciiTheme="minorBidi" w:hAnsiTheme="minorBidi"/>
          <w:sz w:val="24"/>
          <w:szCs w:val="24"/>
          <w:rtl/>
        </w:rPr>
      </w:pPr>
      <w:del w:id="4442" w:author="Yael Armon" w:date="2022-07-03T15:15:00Z">
        <w:r w:rsidDel="00DE6623">
          <w:rPr>
            <w:rFonts w:asciiTheme="minorBidi" w:hAnsiTheme="minorBidi" w:cs="Arial" w:hint="cs"/>
            <w:sz w:val="24"/>
            <w:szCs w:val="24"/>
            <w:rtl/>
          </w:rPr>
          <w:delText xml:space="preserve">ניכר כי הפערים בפליטות גזי החממה בין </w:delText>
        </w:r>
        <w:r w:rsidRPr="001019A1" w:rsidDel="00DE6623">
          <w:rPr>
            <w:rFonts w:asciiTheme="minorBidi" w:hAnsiTheme="minorBidi" w:cs="Arial"/>
            <w:sz w:val="24"/>
            <w:szCs w:val="24"/>
            <w:rtl/>
          </w:rPr>
          <w:delText xml:space="preserve">אזורים </w:delText>
        </w:r>
        <w:r w:rsidDel="00DE6623">
          <w:rPr>
            <w:rFonts w:asciiTheme="minorBidi" w:hAnsiTheme="minorBidi" w:cs="Arial" w:hint="cs"/>
            <w:sz w:val="24"/>
            <w:szCs w:val="24"/>
            <w:rtl/>
          </w:rPr>
          <w:delText>בעלי הכנסה בינונית וגבוהה כדוגמת אירופה וצפון אמריקה, לבין אלו בעלי הכנסה נמוכה כדוגמת אפריקה ודרום מזרח אסיה,</w:delText>
        </w:r>
        <w:r w:rsidRPr="001019A1" w:rsidDel="00DE6623">
          <w:rPr>
            <w:rFonts w:asciiTheme="minorBidi" w:hAnsiTheme="minorBidi" w:cs="Arial"/>
            <w:sz w:val="24"/>
            <w:szCs w:val="24"/>
            <w:rtl/>
          </w:rPr>
          <w:delText xml:space="preserve"> נובע</w:delText>
        </w:r>
        <w:r w:rsidDel="00DE6623">
          <w:rPr>
            <w:rFonts w:asciiTheme="minorBidi" w:hAnsiTheme="minorBidi" w:cs="Arial" w:hint="cs"/>
            <w:sz w:val="24"/>
            <w:szCs w:val="24"/>
            <w:rtl/>
          </w:rPr>
          <w:delText>ים מהבדלים בשיעור אובדני המזון בשלבים השונים בשרשרת ערך המזון, הרגלי תזונה שונים (צריכת מזון מן החי מובילה לפליטות רבות יותר של גזי חממה) וכן שיטות גידול שונות (חקלאות מתועשת יותר מביאה לפליטות רבות יותר של גזי חממה).</w:delText>
        </w:r>
      </w:del>
    </w:p>
    <w:p w14:paraId="534509DA" w14:textId="60DE1DAC" w:rsidR="00FD2A03" w:rsidDel="00DE6623" w:rsidRDefault="00FD2A03" w:rsidP="00C852E6">
      <w:pPr>
        <w:spacing w:line="360" w:lineRule="auto"/>
        <w:jc w:val="both"/>
        <w:rPr>
          <w:del w:id="4443" w:author="Yael Armon" w:date="2022-07-03T15:15:00Z"/>
          <w:rFonts w:asciiTheme="minorBidi" w:hAnsiTheme="minorBidi"/>
          <w:sz w:val="24"/>
          <w:szCs w:val="24"/>
          <w:rtl/>
        </w:rPr>
      </w:pPr>
      <w:del w:id="4444" w:author="Yael Armon" w:date="2022-07-03T15:15:00Z">
        <w:r w:rsidDel="00DE6623">
          <w:rPr>
            <w:rFonts w:asciiTheme="minorBidi" w:hAnsiTheme="minorBidi" w:hint="cs"/>
            <w:sz w:val="24"/>
            <w:szCs w:val="24"/>
            <w:rtl/>
          </w:rPr>
          <w:delText xml:space="preserve">בישראל, </w:delText>
        </w:r>
        <w:r w:rsidDel="00DE6623">
          <w:rPr>
            <w:rFonts w:asciiTheme="minorBidi" w:hAnsiTheme="minorBidi"/>
            <w:sz w:val="24"/>
            <w:szCs w:val="24"/>
            <w:rtl/>
          </w:rPr>
          <w:delText>5</w:delText>
        </w:r>
        <w:r w:rsidDel="00DE6623">
          <w:rPr>
            <w:rFonts w:asciiTheme="minorBidi" w:hAnsiTheme="minorBidi" w:hint="cs"/>
            <w:sz w:val="24"/>
            <w:szCs w:val="24"/>
            <w:rtl/>
          </w:rPr>
          <w:delText xml:space="preserve"> </w:delText>
        </w:r>
        <w:r w:rsidRPr="00F94222" w:rsidDel="00DE6623">
          <w:rPr>
            <w:rFonts w:asciiTheme="minorBidi" w:hAnsiTheme="minorBidi"/>
            <w:sz w:val="24"/>
            <w:szCs w:val="24"/>
            <w:rtl/>
          </w:rPr>
          <w:delText xml:space="preserve">מיליון </w:delText>
        </w:r>
        <w:r w:rsidDel="00DE6623">
          <w:rPr>
            <w:rFonts w:asciiTheme="minorBidi" w:hAnsiTheme="minorBidi"/>
            <w:sz w:val="24"/>
            <w:szCs w:val="24"/>
            <w:rtl/>
          </w:rPr>
          <w:delText>טונות</w:delText>
        </w:r>
        <w:r w:rsidRPr="00F94222" w:rsidDel="00DE6623">
          <w:rPr>
            <w:rFonts w:asciiTheme="minorBidi" w:hAnsiTheme="minorBidi"/>
            <w:sz w:val="24"/>
            <w:szCs w:val="24"/>
            <w:rtl/>
          </w:rPr>
          <w:delText xml:space="preserve"> </w:delText>
        </w:r>
        <w:r w:rsidRPr="00F94222" w:rsidDel="00DE6623">
          <w:rPr>
            <w:rFonts w:asciiTheme="minorBidi" w:hAnsiTheme="minorBidi" w:hint="eastAsia"/>
            <w:sz w:val="24"/>
            <w:szCs w:val="24"/>
            <w:rtl/>
          </w:rPr>
          <w:delText>גזי</w:delText>
        </w:r>
        <w:r w:rsidRPr="00F94222" w:rsidDel="00DE6623">
          <w:rPr>
            <w:rFonts w:asciiTheme="minorBidi" w:hAnsiTheme="minorBidi"/>
            <w:sz w:val="24"/>
            <w:szCs w:val="24"/>
            <w:rtl/>
          </w:rPr>
          <w:delText xml:space="preserve"> חממה </w:delText>
        </w:r>
        <w:r w:rsidRPr="00F94222" w:rsidDel="00DE6623">
          <w:rPr>
            <w:rFonts w:asciiTheme="minorBidi" w:hAnsiTheme="minorBidi" w:hint="eastAsia"/>
            <w:sz w:val="24"/>
            <w:szCs w:val="24"/>
            <w:rtl/>
          </w:rPr>
          <w:delText>נפלטים</w:delText>
        </w:r>
        <w:r w:rsidRPr="00F94222" w:rsidDel="00DE6623">
          <w:rPr>
            <w:rFonts w:asciiTheme="minorBidi" w:hAnsiTheme="minorBidi"/>
            <w:sz w:val="24"/>
            <w:szCs w:val="24"/>
            <w:rtl/>
          </w:rPr>
          <w:delText xml:space="preserve"> </w:delText>
        </w:r>
        <w:r w:rsidRPr="00F94222" w:rsidDel="00DE6623">
          <w:rPr>
            <w:rFonts w:asciiTheme="minorBidi" w:hAnsiTheme="minorBidi" w:hint="eastAsia"/>
            <w:sz w:val="24"/>
            <w:szCs w:val="24"/>
            <w:rtl/>
          </w:rPr>
          <w:delText>כתוצאה</w:delText>
        </w:r>
        <w:r w:rsidRPr="00F94222" w:rsidDel="00DE6623">
          <w:rPr>
            <w:rFonts w:asciiTheme="minorBidi" w:hAnsiTheme="minorBidi"/>
            <w:sz w:val="24"/>
            <w:szCs w:val="24"/>
            <w:rtl/>
          </w:rPr>
          <w:delText xml:space="preserve"> </w:delText>
        </w:r>
        <w:r w:rsidDel="00DE6623">
          <w:rPr>
            <w:rFonts w:asciiTheme="minorBidi" w:hAnsiTheme="minorBidi" w:hint="cs"/>
            <w:sz w:val="24"/>
            <w:szCs w:val="24"/>
            <w:rtl/>
          </w:rPr>
          <w:delText>מייצור וגידול מזון שלא נצרך,</w:delText>
        </w:r>
        <w:r w:rsidRPr="00F94222"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ומהווים </w:delText>
        </w:r>
        <w:r w:rsidRPr="00F94222" w:rsidDel="00DE6623">
          <w:rPr>
            <w:rFonts w:asciiTheme="minorBidi" w:hAnsiTheme="minorBidi" w:hint="eastAsia"/>
            <w:sz w:val="24"/>
            <w:szCs w:val="24"/>
            <w:rtl/>
          </w:rPr>
          <w:delText>כ</w:delText>
        </w:r>
        <w:r w:rsidDel="00DE6623">
          <w:rPr>
            <w:rFonts w:asciiTheme="minorBidi" w:hAnsiTheme="minorBidi"/>
            <w:sz w:val="24"/>
            <w:szCs w:val="24"/>
            <w:rtl/>
          </w:rPr>
          <w:delText>-</w:delText>
        </w:r>
        <w:r w:rsidDel="00DE6623">
          <w:rPr>
            <w:rFonts w:asciiTheme="minorBidi" w:hAnsiTheme="minorBidi" w:hint="cs"/>
            <w:sz w:val="24"/>
            <w:szCs w:val="24"/>
            <w:rtl/>
          </w:rPr>
          <w:delText>6</w:delText>
        </w:r>
        <w:r w:rsidDel="00DE6623">
          <w:rPr>
            <w:rFonts w:asciiTheme="minorBidi" w:hAnsiTheme="minorBidi"/>
            <w:sz w:val="24"/>
            <w:szCs w:val="24"/>
            <w:rtl/>
          </w:rPr>
          <w:delText xml:space="preserve">% מגזי החממה </w:delText>
        </w:r>
        <w:r w:rsidDel="00DE6623">
          <w:rPr>
            <w:rFonts w:asciiTheme="minorBidi" w:hAnsiTheme="minorBidi" w:hint="cs"/>
            <w:sz w:val="24"/>
            <w:szCs w:val="24"/>
            <w:rtl/>
          </w:rPr>
          <w:delText>הנפלטים בה בשנה</w:delText>
        </w:r>
        <w:r w:rsidRPr="00F94222" w:rsidDel="00DE6623">
          <w:rPr>
            <w:rFonts w:asciiTheme="minorBidi" w:hAnsiTheme="minorBidi"/>
            <w:sz w:val="24"/>
            <w:szCs w:val="24"/>
            <w:rtl/>
          </w:rPr>
          <w:delText>.</w:delText>
        </w:r>
        <w:r w:rsidDel="00DE6623">
          <w:rPr>
            <w:rFonts w:asciiTheme="minorBidi" w:hAnsiTheme="minorBidi" w:hint="cs"/>
            <w:sz w:val="24"/>
            <w:szCs w:val="24"/>
            <w:rtl/>
          </w:rPr>
          <w:delText xml:space="preserve"> מרבית אובדן המזון המתרחש בישראל הוא בשלב הצריכה, מוצרים מן החי נמצאים בתפריט של מרבית משקי הבית ושיטות הגידול בחקלאות מתועשות, ובהתאם פליטת גזי החממה לנפש גבוהה מהממוצע העולמי, ועומדת בקנה אחד עם זה האירופאי. </w:delText>
        </w:r>
      </w:del>
    </w:p>
    <w:p w14:paraId="1A97C16C" w14:textId="44253B9B" w:rsidR="00FD2A03" w:rsidDel="00DE6623" w:rsidRDefault="00FD2A03">
      <w:pPr>
        <w:spacing w:line="360" w:lineRule="auto"/>
        <w:jc w:val="both"/>
        <w:rPr>
          <w:del w:id="4445" w:author="Yael Armon" w:date="2022-07-03T15:15:00Z"/>
          <w:rFonts w:asciiTheme="minorBidi" w:hAnsiTheme="minorBidi"/>
          <w:i/>
          <w:iCs/>
          <w:sz w:val="24"/>
          <w:szCs w:val="24"/>
          <w:rtl/>
        </w:rPr>
        <w:pPrChange w:id="4446" w:author="Yael Armon" w:date="2022-07-03T15:16:00Z">
          <w:pPr>
            <w:bidi w:val="0"/>
          </w:pPr>
        </w:pPrChange>
      </w:pPr>
    </w:p>
    <w:bookmarkEnd w:id="3812"/>
    <w:p w14:paraId="4AE3FBD0" w14:textId="636C8744" w:rsidR="00BF44A1" w:rsidDel="00DE6623" w:rsidRDefault="00BF44A1" w:rsidP="00C852E6">
      <w:pPr>
        <w:spacing w:line="360" w:lineRule="auto"/>
        <w:jc w:val="both"/>
        <w:rPr>
          <w:del w:id="4447" w:author="Yael Armon" w:date="2022-07-03T15:15:00Z"/>
          <w:rFonts w:asciiTheme="majorHAnsi" w:eastAsiaTheme="majorEastAsia" w:hAnsiTheme="majorHAnsi" w:cs="Arial"/>
          <w:b/>
          <w:bCs/>
          <w:color w:val="FF0000"/>
          <w:spacing w:val="5"/>
          <w:kern w:val="28"/>
          <w:sz w:val="32"/>
          <w:szCs w:val="32"/>
        </w:rPr>
      </w:pPr>
    </w:p>
    <w:p w14:paraId="27404184" w14:textId="46890D8E" w:rsidR="00BF44A1" w:rsidRPr="00D86CB8" w:rsidDel="00DE6623" w:rsidRDefault="00BF44A1">
      <w:pPr>
        <w:spacing w:line="360" w:lineRule="auto"/>
        <w:jc w:val="both"/>
        <w:rPr>
          <w:del w:id="4448" w:author="Yael Armon" w:date="2022-07-03T15:15:00Z"/>
          <w:rFonts w:asciiTheme="minorBidi" w:hAnsiTheme="minorBidi"/>
          <w:color w:val="FF0000"/>
          <w:rtl/>
        </w:rPr>
        <w:pPrChange w:id="4449" w:author="Yael Armon" w:date="2022-07-03T15:16:00Z">
          <w:pPr>
            <w:pStyle w:val="Heading1"/>
            <w:numPr>
              <w:numId w:val="63"/>
            </w:numPr>
          </w:pPr>
        </w:pPrChange>
      </w:pPr>
      <w:bookmarkStart w:id="4450" w:name="_Toc85649765"/>
      <w:del w:id="4451" w:author="Yael Armon" w:date="2022-07-03T15:15:00Z">
        <w:r w:rsidRPr="00D86CB8" w:rsidDel="00DE6623">
          <w:rPr>
            <w:rFonts w:asciiTheme="minorBidi" w:hAnsiTheme="minorBidi"/>
            <w:color w:val="FF0000"/>
            <w:rtl/>
          </w:rPr>
          <w:delText>הצלת מזון</w:delText>
        </w:r>
        <w:r w:rsidRPr="00D86CB8" w:rsidDel="00DE6623">
          <w:rPr>
            <w:rFonts w:asciiTheme="minorBidi" w:hAnsiTheme="minorBidi" w:hint="cs"/>
            <w:color w:val="FF0000"/>
            <w:rtl/>
          </w:rPr>
          <w:delText>:</w:delText>
        </w:r>
        <w:r w:rsidRPr="00D86CB8" w:rsidDel="00DE6623">
          <w:rPr>
            <w:rFonts w:asciiTheme="minorBidi" w:hAnsiTheme="minorBidi"/>
            <w:color w:val="FF0000"/>
            <w:rtl/>
          </w:rPr>
          <w:delText xml:space="preserve"> שילוב של תרומה כלכלית, סביבתית</w:delText>
        </w:r>
        <w:r w:rsidRPr="00D86CB8" w:rsidDel="00DE6623">
          <w:rPr>
            <w:rFonts w:asciiTheme="minorBidi" w:hAnsiTheme="minorBidi" w:hint="cs"/>
            <w:color w:val="FF0000"/>
            <w:rtl/>
          </w:rPr>
          <w:delText xml:space="preserve">, </w:delText>
        </w:r>
        <w:r w:rsidRPr="00D86CB8" w:rsidDel="00DE6623">
          <w:rPr>
            <w:rFonts w:asciiTheme="minorBidi" w:hAnsiTheme="minorBidi"/>
            <w:color w:val="FF0000"/>
            <w:rtl/>
          </w:rPr>
          <w:delText>וחברתית</w:delText>
        </w:r>
        <w:bookmarkEnd w:id="4450"/>
      </w:del>
    </w:p>
    <w:p w14:paraId="671E2E75" w14:textId="76F6ABD5" w:rsidR="00BF44A1" w:rsidRPr="008958D3" w:rsidDel="00DE6623" w:rsidRDefault="00BF44A1" w:rsidP="00C852E6">
      <w:pPr>
        <w:spacing w:line="360" w:lineRule="auto"/>
        <w:jc w:val="both"/>
        <w:rPr>
          <w:del w:id="4452" w:author="Yael Armon" w:date="2022-07-03T15:15:00Z"/>
          <w:rFonts w:asciiTheme="majorHAnsi" w:eastAsiaTheme="majorEastAsia" w:hAnsiTheme="majorHAnsi" w:cs="Arial"/>
          <w:b/>
          <w:bCs/>
          <w:sz w:val="28"/>
          <w:szCs w:val="28"/>
          <w:rtl/>
        </w:rPr>
      </w:pPr>
      <w:del w:id="4453" w:author="Yael Armon" w:date="2022-07-03T15:15:00Z">
        <w:r w:rsidRPr="00875485" w:rsidDel="00DE6623">
          <w:rPr>
            <w:rFonts w:asciiTheme="minorBidi" w:eastAsiaTheme="majorEastAsia" w:hAnsiTheme="minorBidi" w:hint="cs"/>
            <w:b/>
            <w:bCs/>
            <w:rtl/>
          </w:rPr>
          <w:delText>כותרת מודגשת בראש הפרק:</w:delText>
        </w:r>
        <w:r w:rsidRPr="00BC7DF8" w:rsidDel="00DE6623">
          <w:rPr>
            <w:rFonts w:asciiTheme="majorHAnsi" w:eastAsiaTheme="majorEastAsia" w:hAnsiTheme="majorHAnsi" w:cs="Arial" w:hint="cs"/>
            <w:b/>
            <w:bCs/>
            <w:sz w:val="28"/>
            <w:szCs w:val="28"/>
            <w:rtl/>
          </w:rPr>
          <w:delText xml:space="preserve"> </w:delText>
        </w:r>
        <w:r w:rsidR="00F67E1E" w:rsidDel="00DE6623">
          <w:rPr>
            <w:rFonts w:asciiTheme="minorBidi" w:hAnsiTheme="minorBidi" w:hint="cs"/>
            <w:b/>
            <w:bCs/>
            <w:sz w:val="28"/>
            <w:szCs w:val="28"/>
            <w:rtl/>
          </w:rPr>
          <w:delText xml:space="preserve">בשנת 2020 היו בישראל 1 מיליון טון מזון בר הצלה. </w:delText>
        </w:r>
        <w:r w:rsidRPr="008958D3" w:rsidDel="00DE6623">
          <w:rPr>
            <w:rFonts w:asciiTheme="majorHAnsi" w:eastAsiaTheme="majorEastAsia" w:hAnsiTheme="majorHAnsi" w:cs="Arial" w:hint="eastAsia"/>
            <w:b/>
            <w:bCs/>
            <w:sz w:val="28"/>
            <w:szCs w:val="28"/>
            <w:rtl/>
          </w:rPr>
          <w:delText>השילוב</w:delText>
        </w:r>
        <w:r w:rsidRPr="008958D3" w:rsidDel="00DE6623">
          <w:rPr>
            <w:rFonts w:asciiTheme="majorHAnsi" w:eastAsiaTheme="majorEastAsia" w:hAnsiTheme="majorHAnsi" w:cs="Arial"/>
            <w:b/>
            <w:bCs/>
            <w:sz w:val="28"/>
            <w:szCs w:val="28"/>
            <w:rtl/>
          </w:rPr>
          <w:delText xml:space="preserve"> בין גידול בהיקף אובדן המזון, לבין הגדלת פער אי-הבטחון התזונתי בשנת הקורונה </w:delText>
        </w:r>
        <w:r w:rsidRPr="008958D3" w:rsidDel="00DE6623">
          <w:rPr>
            <w:rFonts w:asciiTheme="majorHAnsi" w:eastAsiaTheme="majorEastAsia" w:hAnsiTheme="majorHAnsi" w:cs="Arial" w:hint="eastAsia"/>
            <w:b/>
            <w:bCs/>
            <w:sz w:val="28"/>
            <w:szCs w:val="28"/>
            <w:rtl/>
          </w:rPr>
          <w:delText>מחדד</w:delText>
        </w:r>
        <w:r w:rsidRPr="008958D3" w:rsidDel="00DE6623">
          <w:rPr>
            <w:rFonts w:asciiTheme="majorHAnsi" w:eastAsiaTheme="majorEastAsia" w:hAnsiTheme="majorHAnsi" w:cs="Arial"/>
            <w:b/>
            <w:bCs/>
            <w:sz w:val="28"/>
            <w:szCs w:val="28"/>
            <w:rtl/>
          </w:rPr>
          <w:delText xml:space="preserve"> </w:delText>
        </w:r>
        <w:r w:rsidRPr="008958D3" w:rsidDel="00DE6623">
          <w:rPr>
            <w:rFonts w:asciiTheme="majorHAnsi" w:eastAsiaTheme="majorEastAsia" w:hAnsiTheme="majorHAnsi" w:cs="Arial" w:hint="eastAsia"/>
            <w:b/>
            <w:bCs/>
            <w:sz w:val="28"/>
            <w:szCs w:val="28"/>
            <w:rtl/>
          </w:rPr>
          <w:delText>את</w:delText>
        </w:r>
        <w:r w:rsidRPr="008958D3" w:rsidDel="00DE6623">
          <w:rPr>
            <w:rFonts w:asciiTheme="majorHAnsi" w:eastAsiaTheme="majorEastAsia" w:hAnsiTheme="majorHAnsi" w:cs="Arial"/>
            <w:b/>
            <w:bCs/>
            <w:sz w:val="28"/>
            <w:szCs w:val="28"/>
            <w:rtl/>
          </w:rPr>
          <w:delText xml:space="preserve"> </w:delText>
        </w:r>
        <w:r w:rsidRPr="008958D3" w:rsidDel="00DE6623">
          <w:rPr>
            <w:rFonts w:asciiTheme="majorHAnsi" w:eastAsiaTheme="majorEastAsia" w:hAnsiTheme="majorHAnsi" w:cs="Arial" w:hint="eastAsia"/>
            <w:b/>
            <w:bCs/>
            <w:sz w:val="28"/>
            <w:szCs w:val="28"/>
            <w:rtl/>
          </w:rPr>
          <w:delText>הצורך</w:delText>
        </w:r>
        <w:r w:rsidRPr="008958D3" w:rsidDel="00DE6623">
          <w:rPr>
            <w:rFonts w:asciiTheme="majorHAnsi" w:eastAsiaTheme="majorEastAsia" w:hAnsiTheme="majorHAnsi" w:cs="Arial"/>
            <w:b/>
            <w:bCs/>
            <w:sz w:val="28"/>
            <w:szCs w:val="28"/>
            <w:rtl/>
          </w:rPr>
          <w:delText xml:space="preserve"> </w:delText>
        </w:r>
        <w:r w:rsidRPr="008958D3" w:rsidDel="00DE6623">
          <w:rPr>
            <w:rFonts w:asciiTheme="majorHAnsi" w:eastAsiaTheme="majorEastAsia" w:hAnsiTheme="majorHAnsi" w:cs="Arial" w:hint="eastAsia"/>
            <w:b/>
            <w:bCs/>
            <w:sz w:val="28"/>
            <w:szCs w:val="28"/>
            <w:rtl/>
          </w:rPr>
          <w:delText>הלאומי</w:delText>
        </w:r>
        <w:r w:rsidRPr="008958D3" w:rsidDel="00DE6623">
          <w:rPr>
            <w:rFonts w:asciiTheme="majorHAnsi" w:eastAsiaTheme="majorEastAsia" w:hAnsiTheme="majorHAnsi" w:cs="Arial"/>
            <w:b/>
            <w:bCs/>
            <w:sz w:val="28"/>
            <w:szCs w:val="28"/>
            <w:rtl/>
          </w:rPr>
          <w:delText xml:space="preserve"> </w:delText>
        </w:r>
        <w:r w:rsidRPr="008958D3" w:rsidDel="00DE6623">
          <w:rPr>
            <w:rFonts w:asciiTheme="majorHAnsi" w:eastAsiaTheme="majorEastAsia" w:hAnsiTheme="majorHAnsi" w:cs="Arial" w:hint="eastAsia"/>
            <w:b/>
            <w:bCs/>
            <w:sz w:val="28"/>
            <w:szCs w:val="28"/>
            <w:rtl/>
          </w:rPr>
          <w:delText>בשימוש</w:delText>
        </w:r>
        <w:r w:rsidRPr="008958D3" w:rsidDel="00DE6623">
          <w:rPr>
            <w:rFonts w:asciiTheme="majorHAnsi" w:eastAsiaTheme="majorEastAsia" w:hAnsiTheme="majorHAnsi" w:cs="Arial"/>
            <w:b/>
            <w:bCs/>
            <w:sz w:val="28"/>
            <w:szCs w:val="28"/>
            <w:rtl/>
          </w:rPr>
          <w:delText xml:space="preserve"> </w:delText>
        </w:r>
        <w:r w:rsidRPr="008958D3" w:rsidDel="00DE6623">
          <w:rPr>
            <w:rFonts w:asciiTheme="majorHAnsi" w:eastAsiaTheme="majorEastAsia" w:hAnsiTheme="majorHAnsi" w:cs="Arial" w:hint="eastAsia"/>
            <w:b/>
            <w:bCs/>
            <w:sz w:val="28"/>
            <w:szCs w:val="28"/>
            <w:rtl/>
          </w:rPr>
          <w:delText>בהצלת</w:delText>
        </w:r>
        <w:r w:rsidRPr="008958D3" w:rsidDel="00DE6623">
          <w:rPr>
            <w:rFonts w:asciiTheme="majorHAnsi" w:eastAsiaTheme="majorEastAsia" w:hAnsiTheme="majorHAnsi" w:cs="Arial"/>
            <w:b/>
            <w:bCs/>
            <w:sz w:val="28"/>
            <w:szCs w:val="28"/>
            <w:rtl/>
          </w:rPr>
          <w:delText xml:space="preserve"> </w:delText>
        </w:r>
        <w:r w:rsidRPr="008958D3" w:rsidDel="00DE6623">
          <w:rPr>
            <w:rFonts w:asciiTheme="majorHAnsi" w:eastAsiaTheme="majorEastAsia" w:hAnsiTheme="majorHAnsi" w:cs="Arial" w:hint="eastAsia"/>
            <w:b/>
            <w:bCs/>
            <w:sz w:val="28"/>
            <w:szCs w:val="28"/>
            <w:rtl/>
          </w:rPr>
          <w:delText>מזון</w:delText>
        </w:r>
        <w:r w:rsidRPr="008958D3" w:rsidDel="00DE6623">
          <w:rPr>
            <w:rFonts w:asciiTheme="majorHAnsi" w:eastAsiaTheme="majorEastAsia" w:hAnsiTheme="majorHAnsi" w:cs="Arial"/>
            <w:b/>
            <w:bCs/>
            <w:sz w:val="28"/>
            <w:szCs w:val="28"/>
            <w:rtl/>
          </w:rPr>
          <w:delText xml:space="preserve"> </w:delText>
        </w:r>
        <w:r w:rsidRPr="008958D3" w:rsidDel="00DE6623">
          <w:rPr>
            <w:rFonts w:asciiTheme="majorHAnsi" w:eastAsiaTheme="majorEastAsia" w:hAnsiTheme="majorHAnsi" w:cs="Arial" w:hint="eastAsia"/>
            <w:b/>
            <w:bCs/>
            <w:sz w:val="28"/>
            <w:szCs w:val="28"/>
            <w:rtl/>
          </w:rPr>
          <w:delText>ככלי</w:delText>
        </w:r>
        <w:r w:rsidRPr="008958D3" w:rsidDel="00DE6623">
          <w:rPr>
            <w:rFonts w:asciiTheme="majorHAnsi" w:eastAsiaTheme="majorEastAsia" w:hAnsiTheme="majorHAnsi" w:cs="Arial"/>
            <w:b/>
            <w:bCs/>
            <w:sz w:val="28"/>
            <w:szCs w:val="28"/>
            <w:rtl/>
          </w:rPr>
          <w:delText xml:space="preserve"> </w:delText>
        </w:r>
        <w:r w:rsidRPr="008958D3" w:rsidDel="00DE6623">
          <w:rPr>
            <w:rFonts w:asciiTheme="majorHAnsi" w:eastAsiaTheme="majorEastAsia" w:hAnsiTheme="majorHAnsi" w:cs="Arial" w:hint="eastAsia"/>
            <w:b/>
            <w:bCs/>
            <w:sz w:val="28"/>
            <w:szCs w:val="28"/>
            <w:rtl/>
          </w:rPr>
          <w:delText>מדיניות</w:delText>
        </w:r>
        <w:r w:rsidRPr="002E5AE9" w:rsidDel="00DE6623">
          <w:rPr>
            <w:rFonts w:asciiTheme="majorHAnsi" w:eastAsiaTheme="majorEastAsia" w:hAnsiTheme="majorHAnsi" w:cs="Arial" w:hint="cs"/>
            <w:b/>
            <w:bCs/>
            <w:sz w:val="28"/>
            <w:szCs w:val="28"/>
            <w:rtl/>
          </w:rPr>
          <w:delText xml:space="preserve"> לאומי מרכזי</w:delText>
        </w:r>
      </w:del>
    </w:p>
    <w:p w14:paraId="0BE91F9D" w14:textId="5DE8C2A6" w:rsidR="00BF44A1" w:rsidRPr="008958D3" w:rsidDel="00DE6623" w:rsidRDefault="00BF44A1" w:rsidP="00C852E6">
      <w:pPr>
        <w:spacing w:line="360" w:lineRule="auto"/>
        <w:jc w:val="both"/>
        <w:rPr>
          <w:del w:id="4454" w:author="Yael Armon" w:date="2022-07-03T15:15:00Z"/>
          <w:rFonts w:asciiTheme="minorBidi" w:hAnsiTheme="minorBidi"/>
          <w:b/>
          <w:bCs/>
          <w:sz w:val="24"/>
          <w:szCs w:val="24"/>
          <w:rtl/>
        </w:rPr>
      </w:pPr>
      <w:del w:id="4455" w:author="Yael Armon" w:date="2022-07-03T15:15:00Z">
        <w:r w:rsidRPr="008958D3" w:rsidDel="00DE6623">
          <w:rPr>
            <w:rFonts w:asciiTheme="minorBidi" w:hAnsiTheme="minorBidi" w:hint="eastAsia"/>
            <w:b/>
            <w:bCs/>
            <w:sz w:val="24"/>
            <w:szCs w:val="24"/>
            <w:rtl/>
          </w:rPr>
          <w:delText>בתקופת</w:delText>
        </w:r>
        <w:r w:rsidRPr="008958D3" w:rsidDel="00DE6623">
          <w:rPr>
            <w:rFonts w:asciiTheme="minorBidi" w:hAnsiTheme="minorBidi"/>
            <w:b/>
            <w:bCs/>
            <w:sz w:val="24"/>
            <w:szCs w:val="24"/>
            <w:rtl/>
          </w:rPr>
          <w:delText xml:space="preserve"> משבר הקורונה, התחדד </w:delText>
        </w:r>
        <w:r w:rsidRPr="008958D3" w:rsidDel="00DE6623">
          <w:rPr>
            <w:rFonts w:asciiTheme="minorBidi" w:hAnsiTheme="minorBidi" w:hint="eastAsia"/>
            <w:b/>
            <w:bCs/>
            <w:sz w:val="24"/>
            <w:szCs w:val="24"/>
            <w:rtl/>
          </w:rPr>
          <w:delText>עוד</w:delText>
        </w:r>
        <w:r w:rsidRPr="008958D3" w:rsidDel="00DE6623">
          <w:rPr>
            <w:rFonts w:asciiTheme="minorBidi" w:hAnsiTheme="minorBidi"/>
            <w:b/>
            <w:bCs/>
            <w:sz w:val="24"/>
            <w:szCs w:val="24"/>
            <w:rtl/>
          </w:rPr>
          <w:delText xml:space="preserve"> יותר </w:delText>
        </w:r>
        <w:r w:rsidRPr="002E5AE9" w:rsidDel="00DE6623">
          <w:rPr>
            <w:rFonts w:asciiTheme="minorBidi" w:hAnsiTheme="minorBidi" w:hint="eastAsia"/>
            <w:b/>
            <w:bCs/>
            <w:sz w:val="24"/>
            <w:szCs w:val="24"/>
            <w:rtl/>
          </w:rPr>
          <w:delText>הצורך</w:delText>
        </w:r>
        <w:r w:rsidRPr="002E5AE9" w:rsidDel="00DE6623">
          <w:rPr>
            <w:rFonts w:asciiTheme="minorBidi" w:hAnsiTheme="minorBidi"/>
            <w:b/>
            <w:bCs/>
            <w:sz w:val="24"/>
            <w:szCs w:val="24"/>
            <w:rtl/>
          </w:rPr>
          <w:delText xml:space="preserve"> </w:delText>
        </w:r>
        <w:r w:rsidRPr="002E5AE9" w:rsidDel="00DE6623">
          <w:rPr>
            <w:rFonts w:asciiTheme="minorBidi" w:hAnsiTheme="minorBidi" w:hint="cs"/>
            <w:b/>
            <w:bCs/>
            <w:sz w:val="24"/>
            <w:szCs w:val="24"/>
            <w:rtl/>
          </w:rPr>
          <w:delText xml:space="preserve">הלאומי </w:delText>
        </w:r>
        <w:r w:rsidRPr="002E5AE9" w:rsidDel="00DE6623">
          <w:rPr>
            <w:rFonts w:asciiTheme="minorBidi" w:hAnsiTheme="minorBidi" w:hint="eastAsia"/>
            <w:b/>
            <w:bCs/>
            <w:sz w:val="24"/>
            <w:szCs w:val="24"/>
            <w:rtl/>
          </w:rPr>
          <w:delText>בשימוש</w:delText>
        </w:r>
        <w:r w:rsidRPr="002E5AE9" w:rsidDel="00DE6623">
          <w:rPr>
            <w:rFonts w:asciiTheme="minorBidi" w:hAnsiTheme="minorBidi"/>
            <w:b/>
            <w:bCs/>
            <w:sz w:val="24"/>
            <w:szCs w:val="24"/>
            <w:rtl/>
          </w:rPr>
          <w:delText xml:space="preserve"> </w:delText>
        </w:r>
        <w:r w:rsidRPr="002E5AE9" w:rsidDel="00DE6623">
          <w:rPr>
            <w:rFonts w:asciiTheme="minorBidi" w:hAnsiTheme="minorBidi" w:hint="eastAsia"/>
            <w:b/>
            <w:bCs/>
            <w:sz w:val="24"/>
            <w:szCs w:val="24"/>
            <w:rtl/>
          </w:rPr>
          <w:delText>ב</w:delText>
        </w:r>
        <w:r w:rsidRPr="002E5AE9" w:rsidDel="00DE6623">
          <w:rPr>
            <w:rFonts w:asciiTheme="minorBidi" w:hAnsiTheme="minorBidi" w:hint="cs"/>
            <w:b/>
            <w:bCs/>
            <w:sz w:val="24"/>
            <w:szCs w:val="24"/>
            <w:rtl/>
          </w:rPr>
          <w:delText>הצלת מזון כ</w:delText>
        </w:r>
        <w:r w:rsidRPr="002E5AE9" w:rsidDel="00DE6623">
          <w:rPr>
            <w:rFonts w:asciiTheme="minorBidi" w:hAnsiTheme="minorBidi" w:hint="eastAsia"/>
            <w:b/>
            <w:bCs/>
            <w:sz w:val="24"/>
            <w:szCs w:val="24"/>
            <w:rtl/>
          </w:rPr>
          <w:delText>כלי</w:delText>
        </w:r>
        <w:r w:rsidRPr="002E5AE9" w:rsidDel="00DE6623">
          <w:rPr>
            <w:rFonts w:asciiTheme="minorBidi" w:hAnsiTheme="minorBidi"/>
            <w:b/>
            <w:bCs/>
            <w:sz w:val="24"/>
            <w:szCs w:val="24"/>
            <w:rtl/>
          </w:rPr>
          <w:delText xml:space="preserve"> </w:delText>
        </w:r>
        <w:r w:rsidRPr="002E5AE9" w:rsidDel="00DE6623">
          <w:rPr>
            <w:rFonts w:asciiTheme="minorBidi" w:hAnsiTheme="minorBidi" w:hint="eastAsia"/>
            <w:b/>
            <w:bCs/>
            <w:sz w:val="24"/>
            <w:szCs w:val="24"/>
            <w:rtl/>
          </w:rPr>
          <w:delText>מדיניות</w:delText>
        </w:r>
        <w:r w:rsidRPr="002E5AE9" w:rsidDel="00DE6623">
          <w:rPr>
            <w:rFonts w:asciiTheme="minorBidi" w:hAnsiTheme="minorBidi" w:hint="cs"/>
            <w:b/>
            <w:bCs/>
            <w:sz w:val="24"/>
            <w:szCs w:val="24"/>
            <w:rtl/>
          </w:rPr>
          <w:delText xml:space="preserve"> </w:delText>
        </w:r>
        <w:r w:rsidDel="00DE6623">
          <w:rPr>
            <w:rFonts w:asciiTheme="minorBidi" w:hAnsiTheme="minorBidi" w:hint="cs"/>
            <w:b/>
            <w:bCs/>
            <w:sz w:val="24"/>
            <w:szCs w:val="24"/>
            <w:rtl/>
          </w:rPr>
          <w:delText>לצמצום פער אי הבטחון התזונתי</w:delText>
        </w:r>
        <w:r w:rsidRPr="002E5AE9" w:rsidDel="00DE6623">
          <w:rPr>
            <w:rFonts w:asciiTheme="minorBidi" w:hAnsiTheme="minorBidi" w:hint="cs"/>
            <w:b/>
            <w:bCs/>
            <w:sz w:val="24"/>
            <w:szCs w:val="24"/>
            <w:rtl/>
          </w:rPr>
          <w:delText xml:space="preserve">. </w:delText>
        </w:r>
        <w:r w:rsidDel="00DE6623">
          <w:rPr>
            <w:rFonts w:asciiTheme="minorBidi" w:hAnsiTheme="minorBidi" w:hint="cs"/>
            <w:sz w:val="24"/>
            <w:szCs w:val="24"/>
            <w:rtl/>
          </w:rPr>
          <w:delText xml:space="preserve">שכן </w:delText>
        </w:r>
        <w:r w:rsidRPr="00A87F75" w:rsidDel="00DE6623">
          <w:rPr>
            <w:rFonts w:asciiTheme="minorBidi" w:hAnsiTheme="minorBidi" w:hint="eastAsia"/>
            <w:sz w:val="24"/>
            <w:szCs w:val="24"/>
            <w:rtl/>
          </w:rPr>
          <w:delText>בעוד</w:delText>
        </w:r>
        <w:r w:rsidRPr="00A87F75" w:rsidDel="00DE6623">
          <w:rPr>
            <w:rFonts w:asciiTheme="minorBidi" w:hAnsiTheme="minorBidi"/>
            <w:sz w:val="24"/>
            <w:szCs w:val="24"/>
            <w:rtl/>
          </w:rPr>
          <w:delText xml:space="preserve"> ש</w:delText>
        </w:r>
        <w:r w:rsidDel="00DE6623">
          <w:rPr>
            <w:rFonts w:asciiTheme="minorBidi" w:hAnsiTheme="minorBidi" w:hint="cs"/>
            <w:sz w:val="24"/>
            <w:szCs w:val="24"/>
            <w:rtl/>
          </w:rPr>
          <w:delText>גדל ה</w:delText>
        </w:r>
        <w:r w:rsidRPr="00A87F75" w:rsidDel="00DE6623">
          <w:rPr>
            <w:rFonts w:asciiTheme="minorBidi" w:hAnsiTheme="minorBidi"/>
            <w:sz w:val="24"/>
            <w:szCs w:val="24"/>
            <w:rtl/>
          </w:rPr>
          <w:delText xml:space="preserve">צורך באספקת מזון לאוכלוסיות </w:delText>
        </w:r>
        <w:r w:rsidDel="00DE6623">
          <w:rPr>
            <w:rFonts w:asciiTheme="minorBidi" w:hAnsiTheme="minorBidi" w:hint="cs"/>
            <w:sz w:val="24"/>
            <w:szCs w:val="24"/>
            <w:rtl/>
          </w:rPr>
          <w:delText>שסובלות</w:delText>
        </w:r>
        <w:r w:rsidRPr="00A87F75" w:rsidDel="00DE6623">
          <w:rPr>
            <w:rFonts w:asciiTheme="minorBidi" w:hAnsiTheme="minorBidi"/>
            <w:sz w:val="24"/>
            <w:szCs w:val="24"/>
            <w:rtl/>
          </w:rPr>
          <w:delText xml:space="preserve"> </w:delText>
        </w:r>
        <w:r w:rsidDel="00DE6623">
          <w:rPr>
            <w:rFonts w:asciiTheme="minorBidi" w:hAnsiTheme="minorBidi" w:hint="cs"/>
            <w:sz w:val="24"/>
            <w:szCs w:val="24"/>
            <w:rtl/>
          </w:rPr>
          <w:delText>מ</w:delText>
        </w:r>
        <w:r w:rsidRPr="00A87F75" w:rsidDel="00DE6623">
          <w:rPr>
            <w:rFonts w:asciiTheme="minorBidi" w:hAnsiTheme="minorBidi"/>
            <w:sz w:val="24"/>
            <w:szCs w:val="24"/>
            <w:rtl/>
          </w:rPr>
          <w:delText>אי</w:delText>
        </w:r>
        <w:r w:rsidDel="00DE6623">
          <w:rPr>
            <w:rFonts w:asciiTheme="minorBidi" w:hAnsiTheme="minorBidi" w:hint="cs"/>
            <w:sz w:val="24"/>
            <w:szCs w:val="24"/>
            <w:rtl/>
          </w:rPr>
          <w:delText>-</w:delText>
        </w:r>
        <w:r w:rsidRPr="00A87F75" w:rsidDel="00DE6623">
          <w:rPr>
            <w:rFonts w:asciiTheme="minorBidi" w:hAnsiTheme="minorBidi"/>
            <w:sz w:val="24"/>
            <w:szCs w:val="24"/>
            <w:rtl/>
          </w:rPr>
          <w:delText>ביטחון תזונתי</w:delText>
        </w:r>
        <w:r w:rsidDel="00DE6623">
          <w:rPr>
            <w:rFonts w:asciiTheme="minorBidi" w:hAnsiTheme="minorBidi" w:hint="cs"/>
            <w:sz w:val="24"/>
            <w:szCs w:val="24"/>
            <w:rtl/>
          </w:rPr>
          <w:delText xml:space="preserve"> בתקופת המשבר</w:delText>
        </w:r>
        <w:r w:rsidRPr="00A87F75" w:rsidDel="00DE6623">
          <w:rPr>
            <w:rFonts w:asciiTheme="minorBidi" w:hAnsiTheme="minorBidi"/>
            <w:sz w:val="24"/>
            <w:szCs w:val="24"/>
            <w:rtl/>
          </w:rPr>
          <w:delText xml:space="preserve">, </w:delText>
        </w:r>
        <w:r w:rsidDel="00DE6623">
          <w:rPr>
            <w:rFonts w:asciiTheme="minorBidi" w:hAnsiTheme="minorBidi" w:hint="cs"/>
            <w:sz w:val="24"/>
            <w:szCs w:val="24"/>
            <w:rtl/>
          </w:rPr>
          <w:delText>משבר הקורונ</w:delText>
        </w:r>
        <w:r w:rsidDel="00DE6623">
          <w:rPr>
            <w:rFonts w:asciiTheme="minorBidi" w:hAnsiTheme="minorBidi" w:hint="eastAsia"/>
            <w:sz w:val="24"/>
            <w:szCs w:val="24"/>
            <w:rtl/>
          </w:rPr>
          <w:delText>ה</w:delText>
        </w:r>
        <w:r w:rsidDel="00DE6623">
          <w:rPr>
            <w:rFonts w:asciiTheme="minorBidi" w:hAnsiTheme="minorBidi" w:hint="cs"/>
            <w:sz w:val="24"/>
            <w:szCs w:val="24"/>
            <w:rtl/>
          </w:rPr>
          <w:delText xml:space="preserve"> הביא לגידול בהיקף אובדן המזון במקטע החקלאי </w:delText>
        </w:r>
        <w:r w:rsidR="00F67E1E" w:rsidDel="00DE6623">
          <w:rPr>
            <w:rFonts w:asciiTheme="minorBidi" w:hAnsiTheme="minorBidi" w:hint="cs"/>
            <w:sz w:val="24"/>
            <w:szCs w:val="24"/>
            <w:rtl/>
          </w:rPr>
          <w:delText xml:space="preserve">והביתי </w:delText>
        </w:r>
        <w:r w:rsidDel="00DE6623">
          <w:rPr>
            <w:rFonts w:asciiTheme="minorBidi" w:hAnsiTheme="minorBidi" w:hint="cs"/>
            <w:sz w:val="24"/>
            <w:szCs w:val="24"/>
            <w:rtl/>
          </w:rPr>
          <w:delText xml:space="preserve">בשל הסגרים על המשק. הצלת מזון זה </w:delText>
        </w:r>
        <w:r w:rsidDel="00DE6623">
          <w:rPr>
            <w:rFonts w:asciiTheme="minorBidi" w:hAnsiTheme="minorBidi"/>
            <w:sz w:val="24"/>
            <w:szCs w:val="24"/>
            <w:rtl/>
          </w:rPr>
          <w:delText>–</w:delText>
        </w:r>
        <w:r w:rsidDel="00DE6623">
          <w:rPr>
            <w:rFonts w:asciiTheme="minorBidi" w:hAnsiTheme="minorBidi" w:hint="cs"/>
            <w:sz w:val="24"/>
            <w:szCs w:val="24"/>
            <w:rtl/>
          </w:rPr>
          <w:delText xml:space="preserve"> היתה עשויה לסייע בצמצום בעית אי-הביטחון התזונתי בישראל.  </w:delText>
        </w:r>
      </w:del>
    </w:p>
    <w:p w14:paraId="096E8D1A" w14:textId="57871211" w:rsidR="00BF44A1" w:rsidRPr="00A4326A" w:rsidDel="00DE6623" w:rsidRDefault="00BF44A1" w:rsidP="00C852E6">
      <w:pPr>
        <w:spacing w:line="360" w:lineRule="auto"/>
        <w:jc w:val="both"/>
        <w:rPr>
          <w:del w:id="4456" w:author="Yael Armon" w:date="2022-07-03T15:15:00Z"/>
          <w:rFonts w:asciiTheme="minorBidi" w:hAnsiTheme="minorBidi"/>
          <w:sz w:val="24"/>
          <w:szCs w:val="24"/>
          <w:rtl/>
        </w:rPr>
      </w:pPr>
      <w:del w:id="4457" w:author="Yael Armon" w:date="2022-07-03T15:15:00Z">
        <w:r w:rsidDel="00DE6623">
          <w:rPr>
            <w:rFonts w:asciiTheme="minorBidi" w:hAnsiTheme="minorBidi" w:hint="cs"/>
            <w:sz w:val="24"/>
            <w:szCs w:val="24"/>
            <w:rtl/>
          </w:rPr>
          <w:delText xml:space="preserve">אובדן מזון הינה תופעה כלל עולמית ואינה תופעה ייחודית למשק הישראלי. היא קיימת בסדרי גודל דומים בכל הכלכלות המערביות. </w:delText>
        </w:r>
        <w:r w:rsidRPr="00A4326A" w:rsidDel="00DE6623">
          <w:rPr>
            <w:rFonts w:asciiTheme="minorBidi" w:hAnsiTheme="minorBidi"/>
            <w:sz w:val="24"/>
            <w:szCs w:val="24"/>
            <w:rtl/>
          </w:rPr>
          <w:delText>על פי הערכות ארגון המזון והחקלאות של האו"ם (ה-</w:delText>
        </w:r>
        <w:r w:rsidRPr="00A4326A" w:rsidDel="00DE6623">
          <w:rPr>
            <w:rFonts w:asciiTheme="minorBidi" w:hAnsiTheme="minorBidi"/>
            <w:sz w:val="24"/>
            <w:szCs w:val="24"/>
          </w:rPr>
          <w:delText>FAO</w:delText>
        </w:r>
        <w:r w:rsidRPr="00A4326A" w:rsidDel="00DE6623">
          <w:rPr>
            <w:rFonts w:asciiTheme="minorBidi" w:hAnsiTheme="minorBidi"/>
            <w:sz w:val="24"/>
            <w:szCs w:val="24"/>
            <w:rtl/>
          </w:rPr>
          <w:delText xml:space="preserve">), כשליש מתוך כלל המזון המיוצר בעולם הולך לאיבוד, בחישוב במונחים כמותיים, או כרבע, בתרגום למונחים של ערך קלורי. </w:delText>
        </w:r>
      </w:del>
    </w:p>
    <w:p w14:paraId="7127C15C" w14:textId="0A41A616" w:rsidR="00BF44A1" w:rsidDel="00DE6623" w:rsidRDefault="00BF44A1" w:rsidP="00C852E6">
      <w:pPr>
        <w:spacing w:line="360" w:lineRule="auto"/>
        <w:jc w:val="both"/>
        <w:rPr>
          <w:del w:id="4458" w:author="Yael Armon" w:date="2022-07-03T15:15:00Z"/>
          <w:rFonts w:asciiTheme="minorBidi" w:hAnsiTheme="minorBidi"/>
          <w:sz w:val="24"/>
          <w:szCs w:val="24"/>
          <w:rtl/>
        </w:rPr>
      </w:pPr>
      <w:del w:id="4459" w:author="Yael Armon" w:date="2022-07-03T15:15:00Z">
        <w:r w:rsidDel="00DE6623">
          <w:rPr>
            <w:rFonts w:asciiTheme="minorBidi" w:hAnsiTheme="minorBidi" w:hint="cs"/>
            <w:sz w:val="24"/>
            <w:szCs w:val="24"/>
            <w:rtl/>
          </w:rPr>
          <w:delText xml:space="preserve">היררכית הטיפול במזון שנקבעה בדירקטיבה לטיפול במזון של האיחוד האירופי, קובעת סדר עדיפויות לטיפול במזון שלא נצרך. במסגרת ההיררכיה קיימת עדיפות ברורה למניעת יצירת אובדני מזון, ולשימוש במזון אבוד כמזון לאוכלוסיות מוחלשות. </w:delText>
        </w:r>
      </w:del>
    </w:p>
    <w:p w14:paraId="1D31D8FD" w14:textId="2CF63C62" w:rsidR="00BF44A1" w:rsidDel="00DE6623" w:rsidRDefault="00BF44A1">
      <w:pPr>
        <w:spacing w:line="360" w:lineRule="auto"/>
        <w:jc w:val="both"/>
        <w:rPr>
          <w:del w:id="4460" w:author="Yael Armon" w:date="2022-07-03T15:15:00Z"/>
          <w:rFonts w:asciiTheme="minorBidi" w:hAnsiTheme="minorBidi"/>
          <w:b/>
          <w:bCs/>
          <w:sz w:val="16"/>
          <w:szCs w:val="26"/>
          <w:rtl/>
        </w:rPr>
        <w:pPrChange w:id="4461" w:author="Yael Armon" w:date="2022-07-03T15:16:00Z">
          <w:pPr>
            <w:spacing w:line="360" w:lineRule="auto"/>
            <w:jc w:val="center"/>
          </w:pPr>
        </w:pPrChange>
      </w:pPr>
      <w:del w:id="4462" w:author="Yael Armon" w:date="2022-07-03T15:15:00Z">
        <w:r w:rsidRPr="00AA430F" w:rsidDel="00DE6623">
          <w:rPr>
            <w:rFonts w:asciiTheme="minorBidi" w:hAnsiTheme="minorBidi"/>
            <w:b/>
            <w:bCs/>
            <w:sz w:val="16"/>
            <w:szCs w:val="26"/>
            <w:rtl/>
          </w:rPr>
          <w:delText>ההיררכיה הכלכלית – סביבתית לטיפול באובדן המזון</w:delText>
        </w:r>
      </w:del>
    </w:p>
    <w:p w14:paraId="1C5E3169" w14:textId="6263EC45" w:rsidR="00BF44A1" w:rsidDel="00DE6623" w:rsidRDefault="00BF44A1">
      <w:pPr>
        <w:spacing w:line="360" w:lineRule="auto"/>
        <w:jc w:val="both"/>
        <w:rPr>
          <w:del w:id="4463" w:author="Yael Armon" w:date="2022-07-03T15:15:00Z"/>
          <w:rFonts w:asciiTheme="minorBidi" w:hAnsiTheme="minorBidi"/>
          <w:sz w:val="18"/>
          <w:szCs w:val="18"/>
          <w:rtl/>
        </w:rPr>
        <w:pPrChange w:id="4464" w:author="Yael Armon" w:date="2022-07-03T15:16:00Z">
          <w:pPr>
            <w:spacing w:line="360" w:lineRule="auto"/>
            <w:jc w:val="center"/>
          </w:pPr>
        </w:pPrChange>
      </w:pPr>
      <w:del w:id="4465" w:author="Yael Armon" w:date="2022-07-03T15:15:00Z">
        <w:r w:rsidRPr="00F349A7" w:rsidDel="00DE6623">
          <w:rPr>
            <w:rFonts w:asciiTheme="minorBidi" w:hAnsiTheme="minorBidi"/>
            <w:noProof/>
            <w:sz w:val="18"/>
            <w:szCs w:val="18"/>
          </w:rPr>
          <w:drawing>
            <wp:inline distT="0" distB="0" distL="0" distR="0" wp14:anchorId="17BE1B25" wp14:editId="732420A5">
              <wp:extent cx="4211320" cy="2194560"/>
              <wp:effectExtent l="0" t="0" r="17780" b="15240"/>
              <wp:docPr id="287446" name="Diagram 2874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del>
    </w:p>
    <w:p w14:paraId="649A5844" w14:textId="1CE96C37" w:rsidR="00BF44A1" w:rsidRPr="009F01B1" w:rsidDel="00DE6623" w:rsidRDefault="00BF44A1" w:rsidP="00C852E6">
      <w:pPr>
        <w:spacing w:line="360" w:lineRule="auto"/>
        <w:jc w:val="both"/>
        <w:rPr>
          <w:del w:id="4466" w:author="Yael Armon" w:date="2022-07-03T15:15:00Z"/>
          <w:rFonts w:asciiTheme="minorBidi" w:hAnsiTheme="minorBidi"/>
          <w:sz w:val="18"/>
          <w:szCs w:val="18"/>
          <w:rtl/>
        </w:rPr>
      </w:pPr>
      <w:del w:id="4467" w:author="Yael Armon" w:date="2022-07-03T15:15:00Z">
        <w:r w:rsidRPr="009F01B1" w:rsidDel="00DE6623">
          <w:rPr>
            <w:rFonts w:asciiTheme="minorBidi" w:hAnsiTheme="minorBidi"/>
            <w:sz w:val="18"/>
            <w:szCs w:val="18"/>
            <w:rtl/>
          </w:rPr>
          <w:delText xml:space="preserve">מקור: </w:delText>
        </w:r>
        <w:r w:rsidRPr="009F01B1" w:rsidDel="00DE6623">
          <w:rPr>
            <w:rFonts w:asciiTheme="minorBidi" w:hAnsiTheme="minorBidi"/>
            <w:sz w:val="18"/>
            <w:szCs w:val="18"/>
          </w:rPr>
          <w:delText>EPA</w:delText>
        </w:r>
      </w:del>
    </w:p>
    <w:p w14:paraId="103921B7" w14:textId="41E94270" w:rsidR="00CE673F" w:rsidDel="00DE6623" w:rsidRDefault="00CE673F" w:rsidP="00C852E6">
      <w:pPr>
        <w:spacing w:line="360" w:lineRule="auto"/>
        <w:jc w:val="both"/>
        <w:rPr>
          <w:del w:id="4468" w:author="Yael Armon" w:date="2022-07-03T15:15:00Z"/>
          <w:rFonts w:asciiTheme="minorBidi" w:hAnsiTheme="minorBidi"/>
          <w:sz w:val="24"/>
          <w:szCs w:val="24"/>
          <w:rtl/>
        </w:rPr>
      </w:pPr>
    </w:p>
    <w:p w14:paraId="7ACF2A5D" w14:textId="3C0E588C" w:rsidR="00BF44A1" w:rsidDel="00DE6623" w:rsidRDefault="00BF44A1" w:rsidP="00C852E6">
      <w:pPr>
        <w:spacing w:line="360" w:lineRule="auto"/>
        <w:jc w:val="both"/>
        <w:rPr>
          <w:del w:id="4469" w:author="Yael Armon" w:date="2022-07-03T15:15:00Z"/>
          <w:rFonts w:asciiTheme="minorBidi" w:hAnsiTheme="minorBidi"/>
          <w:sz w:val="24"/>
          <w:szCs w:val="24"/>
          <w:rtl/>
        </w:rPr>
      </w:pPr>
      <w:del w:id="4470" w:author="Yael Armon" w:date="2022-07-03T15:15:00Z">
        <w:r w:rsidRPr="00AA430F" w:rsidDel="00DE6623">
          <w:rPr>
            <w:rFonts w:asciiTheme="minorBidi" w:hAnsiTheme="minorBidi"/>
            <w:sz w:val="24"/>
            <w:szCs w:val="24"/>
            <w:rtl/>
          </w:rPr>
          <w:delText>קיימים כלי מדיניות רבים לעזרה לשכבות המוחלשות ולהתמודדות עם בעיית אי-הביטחון התזונתי</w:delText>
        </w:r>
        <w:r w:rsidDel="00DE6623">
          <w:rPr>
            <w:rFonts w:asciiTheme="minorBidi" w:hAnsiTheme="minorBidi" w:hint="cs"/>
            <w:sz w:val="24"/>
            <w:szCs w:val="24"/>
            <w:rtl/>
          </w:rPr>
          <w:delText>.</w:delText>
        </w:r>
        <w:r w:rsidRPr="00AA430F" w:rsidDel="00DE6623">
          <w:rPr>
            <w:rFonts w:asciiTheme="minorBidi" w:hAnsiTheme="minorBidi"/>
            <w:sz w:val="24"/>
            <w:szCs w:val="24"/>
            <w:rtl/>
          </w:rPr>
          <w:delText xml:space="preserve"> אמצעי המדיניות הנפו</w:delText>
        </w:r>
        <w:r w:rsidDel="00DE6623">
          <w:rPr>
            <w:rFonts w:asciiTheme="minorBidi" w:hAnsiTheme="minorBidi" w:hint="cs"/>
            <w:sz w:val="24"/>
            <w:szCs w:val="24"/>
            <w:rtl/>
          </w:rPr>
          <w:delText>צים</w:delText>
        </w:r>
        <w:r w:rsidRPr="00AA430F" w:rsidDel="00DE6623">
          <w:rPr>
            <w:rFonts w:asciiTheme="minorBidi" w:hAnsiTheme="minorBidi"/>
            <w:sz w:val="24"/>
            <w:szCs w:val="24"/>
            <w:rtl/>
          </w:rPr>
          <w:delText xml:space="preserve"> בישראל הינ</w:delText>
        </w:r>
        <w:r w:rsidDel="00DE6623">
          <w:rPr>
            <w:rFonts w:asciiTheme="minorBidi" w:hAnsiTheme="minorBidi" w:hint="cs"/>
            <w:sz w:val="24"/>
            <w:szCs w:val="24"/>
            <w:rtl/>
          </w:rPr>
          <w:delText>ם</w:delText>
        </w:r>
        <w:r w:rsidRPr="00AA430F" w:rsidDel="00DE6623">
          <w:rPr>
            <w:rFonts w:asciiTheme="minorBidi" w:hAnsiTheme="minorBidi"/>
            <w:sz w:val="24"/>
            <w:szCs w:val="24"/>
            <w:rtl/>
          </w:rPr>
          <w:delText xml:space="preserve"> תרומות, סובסידיה, קצבאות ותמיכות. הייחודיות של הצלת מזון, הינה שהיא מאפשרת סיוע לנזקקים בעלות תקציבית וכלכלית נמוכה, שכן</w:delText>
        </w:r>
        <w:r w:rsidDel="00DE6623">
          <w:rPr>
            <w:rFonts w:asciiTheme="minorBidi" w:hAnsiTheme="minorBidi" w:hint="cs"/>
            <w:sz w:val="24"/>
            <w:szCs w:val="24"/>
            <w:rtl/>
          </w:rPr>
          <w:delText>,</w:delText>
        </w:r>
        <w:r w:rsidRPr="00AA430F" w:rsidDel="00DE6623">
          <w:rPr>
            <w:rFonts w:asciiTheme="minorBidi" w:hAnsiTheme="minorBidi"/>
            <w:sz w:val="24"/>
            <w:szCs w:val="24"/>
            <w:rtl/>
          </w:rPr>
          <w:delText xml:space="preserve"> במקום לממן את מלוא עלות רכישת המזון, יש לממן רק את עלות הצלת המזון.</w:delText>
        </w:r>
      </w:del>
    </w:p>
    <w:p w14:paraId="78993D86" w14:textId="065D20DD" w:rsidR="00BF44A1" w:rsidRPr="00AA430F" w:rsidDel="00DE6623" w:rsidRDefault="00BF44A1" w:rsidP="00C852E6">
      <w:pPr>
        <w:spacing w:line="360" w:lineRule="auto"/>
        <w:jc w:val="both"/>
        <w:rPr>
          <w:del w:id="4471" w:author="Yael Armon" w:date="2022-07-03T15:15:00Z"/>
          <w:rFonts w:asciiTheme="minorBidi" w:hAnsiTheme="minorBidi"/>
          <w:sz w:val="24"/>
          <w:szCs w:val="24"/>
          <w:rtl/>
        </w:rPr>
      </w:pPr>
      <w:del w:id="4472" w:author="Yael Armon" w:date="2022-07-03T15:15:00Z">
        <w:r w:rsidRPr="00AA430F" w:rsidDel="00DE6623">
          <w:rPr>
            <w:rFonts w:asciiTheme="minorBidi" w:hAnsiTheme="minorBidi"/>
            <w:sz w:val="24"/>
            <w:szCs w:val="24"/>
            <w:rtl/>
          </w:rPr>
          <w:delText>בשיח הכלכלי החברתי בישראל ובעולם, קיים ויכוח מתמיד בין מצדדי הגישה של עידוד הצמיחה כיעד מרכזי ("הגדלת העוגה") לבין מצדדי הגישה של הקטנת אי-השוויון כיעד מרכזי.</w:delText>
        </w:r>
      </w:del>
    </w:p>
    <w:p w14:paraId="29DA34BE" w14:textId="4E783A79" w:rsidR="00BF44A1" w:rsidRPr="00C35735" w:rsidDel="00DE6623" w:rsidRDefault="00BF44A1" w:rsidP="00C852E6">
      <w:pPr>
        <w:spacing w:line="360" w:lineRule="auto"/>
        <w:jc w:val="both"/>
        <w:rPr>
          <w:del w:id="4473" w:author="Yael Armon" w:date="2022-07-03T15:15:00Z"/>
          <w:rFonts w:asciiTheme="minorBidi" w:hAnsiTheme="minorBidi"/>
          <w:sz w:val="24"/>
          <w:szCs w:val="24"/>
          <w:rtl/>
        </w:rPr>
      </w:pPr>
      <w:del w:id="4474" w:author="Yael Armon" w:date="2022-07-03T15:15:00Z">
        <w:r w:rsidRPr="00C35735" w:rsidDel="00DE6623">
          <w:rPr>
            <w:rFonts w:asciiTheme="minorBidi" w:hAnsiTheme="minorBidi"/>
            <w:sz w:val="24"/>
            <w:szCs w:val="24"/>
            <w:rtl/>
          </w:rPr>
          <w:delText xml:space="preserve">הייחודיות של הצלת המזון הינה בהיותה כלי מדיניות שבאופן </w:delText>
        </w:r>
        <w:r w:rsidDel="00DE6623">
          <w:rPr>
            <w:rFonts w:asciiTheme="minorBidi" w:hAnsiTheme="minorBidi" w:hint="cs"/>
            <w:sz w:val="24"/>
            <w:szCs w:val="24"/>
            <w:rtl/>
          </w:rPr>
          <w:delText>מובנה</w:delText>
        </w:r>
        <w:r w:rsidRPr="00C35735" w:rsidDel="00DE6623">
          <w:rPr>
            <w:rFonts w:asciiTheme="minorBidi" w:hAnsiTheme="minorBidi"/>
            <w:sz w:val="24"/>
            <w:szCs w:val="24"/>
            <w:rtl/>
          </w:rPr>
          <w:delText xml:space="preserve"> משלב את שתי הגישות הללו. </w:delText>
        </w:r>
        <w:r w:rsidRPr="00316C85" w:rsidDel="00DE6623">
          <w:rPr>
            <w:rFonts w:asciiTheme="minorBidi" w:hAnsiTheme="minorBidi"/>
            <w:b/>
            <w:bCs/>
            <w:sz w:val="24"/>
            <w:szCs w:val="24"/>
            <w:rtl/>
          </w:rPr>
          <w:delText>הצלת מזון והעברתו לצריכה על ידי אוכלוסיות מוחלשות גם מגדילה את התוצר במשק וגם מקטינה</w:delText>
        </w:r>
        <w:r w:rsidDel="00DE6623">
          <w:rPr>
            <w:rFonts w:asciiTheme="minorBidi" w:hAnsiTheme="minorBidi" w:hint="cs"/>
            <w:b/>
            <w:bCs/>
            <w:sz w:val="24"/>
            <w:szCs w:val="24"/>
            <w:rtl/>
          </w:rPr>
          <w:delText>,</w:delText>
        </w:r>
        <w:r w:rsidRPr="00316C85" w:rsidDel="00DE6623">
          <w:rPr>
            <w:rFonts w:asciiTheme="minorBidi" w:hAnsiTheme="minorBidi"/>
            <w:b/>
            <w:bCs/>
            <w:sz w:val="24"/>
            <w:szCs w:val="24"/>
            <w:rtl/>
          </w:rPr>
          <w:delText xml:space="preserve"> במקביל</w:delText>
        </w:r>
        <w:r w:rsidDel="00DE6623">
          <w:rPr>
            <w:rFonts w:asciiTheme="minorBidi" w:hAnsiTheme="minorBidi" w:hint="cs"/>
            <w:b/>
            <w:bCs/>
            <w:sz w:val="24"/>
            <w:szCs w:val="24"/>
            <w:rtl/>
          </w:rPr>
          <w:delText>,</w:delText>
        </w:r>
        <w:r w:rsidRPr="00316C85" w:rsidDel="00DE6623">
          <w:rPr>
            <w:rFonts w:asciiTheme="minorBidi" w:hAnsiTheme="minorBidi"/>
            <w:b/>
            <w:bCs/>
            <w:sz w:val="24"/>
            <w:szCs w:val="24"/>
            <w:rtl/>
          </w:rPr>
          <w:delText xml:space="preserve"> את אי השוויון.</w:delText>
        </w:r>
      </w:del>
    </w:p>
    <w:p w14:paraId="332628A1" w14:textId="716BA16E" w:rsidR="00BF44A1" w:rsidRPr="00AA430F" w:rsidDel="00DE6623" w:rsidRDefault="00BF44A1" w:rsidP="00C852E6">
      <w:pPr>
        <w:spacing w:line="360" w:lineRule="auto"/>
        <w:jc w:val="both"/>
        <w:rPr>
          <w:del w:id="4475" w:author="Yael Armon" w:date="2022-07-03T15:15:00Z"/>
          <w:rFonts w:asciiTheme="minorBidi" w:hAnsiTheme="minorBidi"/>
          <w:sz w:val="24"/>
          <w:szCs w:val="24"/>
          <w:rtl/>
        </w:rPr>
      </w:pPr>
      <w:del w:id="4476" w:author="Yael Armon" w:date="2022-07-03T15:15:00Z">
        <w:r w:rsidRPr="00AA430F" w:rsidDel="00DE6623">
          <w:rPr>
            <w:rFonts w:asciiTheme="minorBidi" w:hAnsiTheme="minorBidi"/>
            <w:sz w:val="24"/>
            <w:szCs w:val="24"/>
            <w:rtl/>
          </w:rPr>
          <w:delText>החשיבות של הצלת מזון אבוד נובעת מ-</w:delText>
        </w:r>
        <w:r w:rsidDel="00DE6623">
          <w:rPr>
            <w:rFonts w:asciiTheme="minorBidi" w:hAnsiTheme="minorBidi" w:hint="cs"/>
            <w:sz w:val="24"/>
            <w:szCs w:val="24"/>
            <w:rtl/>
          </w:rPr>
          <w:delText>3</w:delText>
        </w:r>
        <w:r w:rsidRPr="00AA430F" w:rsidDel="00DE6623">
          <w:rPr>
            <w:rFonts w:asciiTheme="minorBidi" w:hAnsiTheme="minorBidi"/>
            <w:sz w:val="24"/>
            <w:szCs w:val="24"/>
            <w:rtl/>
          </w:rPr>
          <w:delText xml:space="preserve"> יתרונות מרכזיים: </w:delText>
        </w:r>
      </w:del>
    </w:p>
    <w:p w14:paraId="59F16687" w14:textId="177A78F3" w:rsidR="00BF44A1" w:rsidRPr="00AA430F" w:rsidDel="00DE6623" w:rsidRDefault="00BF44A1">
      <w:pPr>
        <w:spacing w:line="360" w:lineRule="auto"/>
        <w:jc w:val="both"/>
        <w:rPr>
          <w:del w:id="4477" w:author="Yael Armon" w:date="2022-07-03T15:15:00Z"/>
          <w:rFonts w:asciiTheme="minorBidi" w:hAnsiTheme="minorBidi"/>
          <w:sz w:val="24"/>
          <w:szCs w:val="24"/>
        </w:rPr>
        <w:pPrChange w:id="4478" w:author="Yael Armon" w:date="2022-07-03T15:16:00Z">
          <w:pPr>
            <w:pStyle w:val="ListParagraph"/>
            <w:numPr>
              <w:numId w:val="23"/>
            </w:numPr>
            <w:spacing w:line="360" w:lineRule="auto"/>
            <w:ind w:hanging="360"/>
            <w:jc w:val="both"/>
          </w:pPr>
        </w:pPrChange>
      </w:pPr>
      <w:del w:id="4479" w:author="Yael Armon" w:date="2022-07-03T15:15:00Z">
        <w:r w:rsidRPr="00AA430F" w:rsidDel="00DE6623">
          <w:rPr>
            <w:rFonts w:asciiTheme="minorBidi" w:hAnsiTheme="minorBidi"/>
            <w:b/>
            <w:bCs/>
            <w:sz w:val="24"/>
            <w:szCs w:val="24"/>
            <w:rtl/>
          </w:rPr>
          <w:delText>יתרון כלכלי</w:delText>
        </w:r>
        <w:r w:rsidRPr="00AA430F" w:rsidDel="00DE6623">
          <w:rPr>
            <w:rFonts w:asciiTheme="minorBidi" w:hAnsiTheme="minorBidi"/>
            <w:sz w:val="24"/>
            <w:szCs w:val="24"/>
            <w:rtl/>
          </w:rPr>
          <w:delText xml:space="preserve"> – </w:delText>
        </w:r>
        <w:r w:rsidDel="00DE6623">
          <w:rPr>
            <w:rFonts w:asciiTheme="minorBidi" w:hAnsiTheme="minorBidi" w:hint="cs"/>
            <w:sz w:val="24"/>
            <w:szCs w:val="24"/>
            <w:rtl/>
          </w:rPr>
          <w:delText xml:space="preserve">אובדן המזון פוגע בפיריון במשק בשל תשומות ייצור ועבודה היורדות לטמיון. </w:delText>
        </w:r>
        <w:r w:rsidRPr="00AA430F" w:rsidDel="00DE6623">
          <w:rPr>
            <w:rFonts w:asciiTheme="minorBidi" w:hAnsiTheme="minorBidi"/>
            <w:sz w:val="24"/>
            <w:szCs w:val="24"/>
            <w:rtl/>
          </w:rPr>
          <w:delText>הצלת מזון משמעה הפיכת פסולת שערכה אפסי או שלילי למוצר בעל ערך כלכלי</w:delText>
        </w:r>
        <w:r w:rsidDel="00DE6623">
          <w:rPr>
            <w:rFonts w:asciiTheme="minorBidi" w:hAnsiTheme="minorBidi" w:hint="cs"/>
            <w:sz w:val="24"/>
            <w:szCs w:val="24"/>
            <w:rtl/>
          </w:rPr>
          <w:delText xml:space="preserve"> </w:delText>
        </w:r>
        <w:r w:rsidRPr="00C35735" w:rsidDel="00DE6623">
          <w:rPr>
            <w:rFonts w:asciiTheme="minorBidi" w:hAnsiTheme="minorBidi"/>
            <w:sz w:val="24"/>
            <w:szCs w:val="24"/>
            <w:rtl/>
          </w:rPr>
          <w:delText>המועבר לצריכת האוכלוסיות המוחלשות</w:delText>
        </w:r>
        <w:r w:rsidDel="00DE6623">
          <w:rPr>
            <w:rFonts w:asciiTheme="minorBidi" w:hAnsiTheme="minorBidi" w:hint="cs"/>
            <w:sz w:val="24"/>
            <w:szCs w:val="24"/>
            <w:rtl/>
          </w:rPr>
          <w:delText>, ללא צורך בהשקעת תשומות ייצור נוספות</w:delText>
        </w:r>
        <w:r w:rsidRPr="00AA430F"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עלות ההצלה נמוכה מעלות הייצור והשינוע יחד עם העובדה כי מזון מוצל הוא בעל ערך תזונתי מלא, מסבירים את  תרומת תהליך הצלת המזון </w:delText>
        </w:r>
        <w:r w:rsidRPr="00AA430F" w:rsidDel="00DE6623">
          <w:rPr>
            <w:rFonts w:asciiTheme="minorBidi" w:hAnsiTheme="minorBidi"/>
            <w:sz w:val="24"/>
            <w:szCs w:val="24"/>
            <w:rtl/>
          </w:rPr>
          <w:delText>להגדלת התוצר והפריון במשק</w:delText>
        </w:r>
        <w:r w:rsidDel="00DE6623">
          <w:rPr>
            <w:rFonts w:asciiTheme="minorBidi" w:hAnsiTheme="minorBidi" w:hint="cs"/>
            <w:sz w:val="24"/>
            <w:szCs w:val="24"/>
            <w:rtl/>
          </w:rPr>
          <w:delText xml:space="preserve">. </w:delText>
        </w:r>
      </w:del>
    </w:p>
    <w:p w14:paraId="1CF7322B" w14:textId="4E824FBB" w:rsidR="00BF44A1" w:rsidRPr="00AA430F" w:rsidDel="00DE6623" w:rsidRDefault="00BF44A1">
      <w:pPr>
        <w:spacing w:line="360" w:lineRule="auto"/>
        <w:jc w:val="both"/>
        <w:rPr>
          <w:del w:id="4480" w:author="Yael Armon" w:date="2022-07-03T15:15:00Z"/>
          <w:rFonts w:asciiTheme="minorBidi" w:hAnsiTheme="minorBidi"/>
          <w:sz w:val="24"/>
          <w:szCs w:val="24"/>
        </w:rPr>
        <w:pPrChange w:id="4481" w:author="Yael Armon" w:date="2022-07-03T15:16:00Z">
          <w:pPr>
            <w:pStyle w:val="ListParagraph"/>
            <w:numPr>
              <w:numId w:val="23"/>
            </w:numPr>
            <w:spacing w:line="360" w:lineRule="auto"/>
            <w:ind w:hanging="360"/>
            <w:jc w:val="both"/>
          </w:pPr>
        </w:pPrChange>
      </w:pPr>
      <w:del w:id="4482" w:author="Yael Armon" w:date="2022-07-03T15:15:00Z">
        <w:r w:rsidRPr="00AA430F" w:rsidDel="00DE6623">
          <w:rPr>
            <w:rFonts w:asciiTheme="minorBidi" w:hAnsiTheme="minorBidi"/>
            <w:b/>
            <w:bCs/>
            <w:sz w:val="24"/>
            <w:szCs w:val="24"/>
            <w:rtl/>
          </w:rPr>
          <w:delText>יתרון חברתי</w:delText>
        </w:r>
        <w:r w:rsidRPr="00AA430F" w:rsidDel="00DE6623">
          <w:rPr>
            <w:rFonts w:asciiTheme="minorBidi" w:hAnsiTheme="minorBidi"/>
            <w:sz w:val="24"/>
            <w:szCs w:val="24"/>
            <w:rtl/>
          </w:rPr>
          <w:delText xml:space="preserve"> – </w:delText>
        </w:r>
        <w:r w:rsidDel="00DE6623">
          <w:rPr>
            <w:rFonts w:asciiTheme="minorBidi" w:hAnsiTheme="minorBidi" w:hint="cs"/>
            <w:sz w:val="24"/>
            <w:szCs w:val="24"/>
            <w:rtl/>
          </w:rPr>
          <w:delText>עלויות אובדן המזון, לכל אורך שרשרת הערך של גידול וייצור המזון, מערך השיווק ההפצה והצריכה, מתגלגלים בסופו של דבר לכיסו של הצרכן ומשפיעים על יוקר המחיה בישראל. לכן, הצלת מזון תורמת ל</w:delText>
        </w:r>
        <w:r w:rsidRPr="00AA430F" w:rsidDel="00DE6623">
          <w:rPr>
            <w:rFonts w:asciiTheme="minorBidi" w:hAnsiTheme="minorBidi"/>
            <w:sz w:val="24"/>
            <w:szCs w:val="24"/>
            <w:rtl/>
          </w:rPr>
          <w:delText>הקטנת פערים בחברה</w:delText>
        </w:r>
        <w:r w:rsidDel="00DE6623">
          <w:rPr>
            <w:rFonts w:asciiTheme="minorBidi" w:hAnsiTheme="minorBidi" w:hint="cs"/>
            <w:sz w:val="24"/>
            <w:szCs w:val="24"/>
            <w:rtl/>
          </w:rPr>
          <w:delText xml:space="preserve"> והקטנת יוקר המחיה. כמו כן, הצלת המזון</w:delText>
        </w:r>
        <w:r w:rsidRPr="00AA430F" w:rsidDel="00DE6623">
          <w:rPr>
            <w:rFonts w:asciiTheme="minorBidi" w:hAnsiTheme="minorBidi"/>
            <w:sz w:val="24"/>
            <w:szCs w:val="24"/>
            <w:rtl/>
          </w:rPr>
          <w:delText xml:space="preserve"> </w:delText>
        </w:r>
        <w:r w:rsidDel="00DE6623">
          <w:rPr>
            <w:rFonts w:asciiTheme="minorBidi" w:hAnsiTheme="minorBidi" w:hint="cs"/>
            <w:sz w:val="24"/>
            <w:szCs w:val="24"/>
            <w:rtl/>
          </w:rPr>
          <w:delText>תורמת לצמצום</w:delText>
        </w:r>
        <w:r w:rsidRPr="00AA430F" w:rsidDel="00DE6623">
          <w:rPr>
            <w:rFonts w:asciiTheme="minorBidi" w:hAnsiTheme="minorBidi"/>
            <w:sz w:val="24"/>
            <w:szCs w:val="24"/>
            <w:rtl/>
          </w:rPr>
          <w:delText xml:space="preserve"> אי-</w:delText>
        </w:r>
        <w:r w:rsidDel="00DE6623">
          <w:rPr>
            <w:rFonts w:asciiTheme="minorBidi" w:hAnsiTheme="minorBidi" w:hint="cs"/>
            <w:sz w:val="24"/>
            <w:szCs w:val="24"/>
            <w:rtl/>
          </w:rPr>
          <w:delText>ה</w:delText>
        </w:r>
        <w:r w:rsidRPr="00AA430F" w:rsidDel="00DE6623">
          <w:rPr>
            <w:rFonts w:asciiTheme="minorBidi" w:hAnsiTheme="minorBidi"/>
            <w:sz w:val="24"/>
            <w:szCs w:val="24"/>
            <w:rtl/>
          </w:rPr>
          <w:delText xml:space="preserve">ביטחון </w:delText>
        </w:r>
        <w:r w:rsidDel="00DE6623">
          <w:rPr>
            <w:rFonts w:asciiTheme="minorBidi" w:hAnsiTheme="minorBidi" w:hint="cs"/>
            <w:sz w:val="24"/>
            <w:szCs w:val="24"/>
            <w:rtl/>
          </w:rPr>
          <w:delText>ה</w:delText>
        </w:r>
        <w:r w:rsidRPr="00AA430F" w:rsidDel="00DE6623">
          <w:rPr>
            <w:rFonts w:asciiTheme="minorBidi" w:hAnsiTheme="minorBidi"/>
            <w:sz w:val="24"/>
            <w:szCs w:val="24"/>
            <w:rtl/>
          </w:rPr>
          <w:delText>תזונתי של השכבות המוחלשות</w:delText>
        </w:r>
        <w:r w:rsidDel="00DE6623">
          <w:rPr>
            <w:rFonts w:asciiTheme="minorBidi" w:hAnsiTheme="minorBidi" w:hint="cs"/>
            <w:sz w:val="24"/>
            <w:szCs w:val="24"/>
            <w:rtl/>
          </w:rPr>
          <w:delText>.</w:delText>
        </w:r>
      </w:del>
    </w:p>
    <w:p w14:paraId="524C6F64" w14:textId="3FBA01E3" w:rsidR="00BF44A1" w:rsidDel="00DE6623" w:rsidRDefault="00BF44A1">
      <w:pPr>
        <w:spacing w:line="360" w:lineRule="auto"/>
        <w:jc w:val="both"/>
        <w:rPr>
          <w:del w:id="4483" w:author="Yael Armon" w:date="2022-07-03T15:15:00Z"/>
          <w:rFonts w:asciiTheme="minorBidi" w:hAnsiTheme="minorBidi"/>
          <w:sz w:val="24"/>
          <w:szCs w:val="24"/>
        </w:rPr>
        <w:pPrChange w:id="4484" w:author="Yael Armon" w:date="2022-07-03T15:16:00Z">
          <w:pPr>
            <w:pStyle w:val="ListParagraph"/>
            <w:numPr>
              <w:numId w:val="23"/>
            </w:numPr>
            <w:spacing w:line="360" w:lineRule="auto"/>
            <w:ind w:hanging="360"/>
            <w:jc w:val="both"/>
          </w:pPr>
        </w:pPrChange>
      </w:pPr>
      <w:del w:id="4485" w:author="Yael Armon" w:date="2022-07-03T15:15:00Z">
        <w:r w:rsidRPr="00AA430F" w:rsidDel="00DE6623">
          <w:rPr>
            <w:rFonts w:asciiTheme="minorBidi" w:hAnsiTheme="minorBidi"/>
            <w:b/>
            <w:bCs/>
            <w:sz w:val="24"/>
            <w:szCs w:val="24"/>
            <w:rtl/>
          </w:rPr>
          <w:delText>יתרון סביבתי</w:delText>
        </w:r>
        <w:r w:rsidRPr="00AA430F"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 </w:delText>
        </w:r>
        <w:r w:rsidRPr="00780387" w:rsidDel="00DE6623">
          <w:rPr>
            <w:rFonts w:asciiTheme="minorBidi" w:hAnsiTheme="minorBidi" w:cs="Arial"/>
            <w:sz w:val="24"/>
            <w:szCs w:val="24"/>
            <w:rtl/>
          </w:rPr>
          <w:delText>בתהליכי הגידול, הייצור, ההפצה והשיווק של המזון בישראל, כ-35% מהיקף ייצור המזון המקומי אובד והופך לפסולת או עודפים. במקביל, יורדים לטימיון גם כלל המשאבים אשר נדרשו לגידול וייצור מזון זה</w:delText>
        </w:r>
        <w:r w:rsidDel="00DE6623">
          <w:rPr>
            <w:rFonts w:asciiTheme="minorBidi" w:hAnsiTheme="minorBidi" w:cs="Arial" w:hint="cs"/>
            <w:sz w:val="24"/>
            <w:szCs w:val="24"/>
            <w:rtl/>
          </w:rPr>
          <w:delText xml:space="preserve"> ובהם: </w:delText>
        </w:r>
        <w:r w:rsidRPr="003939DF" w:rsidDel="00DE6623">
          <w:rPr>
            <w:rFonts w:asciiTheme="minorBidi" w:hAnsiTheme="minorBidi" w:cs="Arial"/>
            <w:sz w:val="24"/>
            <w:szCs w:val="24"/>
            <w:rtl/>
          </w:rPr>
          <w:delText xml:space="preserve"> קרקע, מים, דשנים, כימיקלים</w:delText>
        </w:r>
        <w:r w:rsidDel="00DE6623">
          <w:rPr>
            <w:rFonts w:asciiTheme="minorBidi" w:hAnsiTheme="minorBidi" w:cs="Arial" w:hint="cs"/>
            <w:sz w:val="24"/>
            <w:szCs w:val="24"/>
            <w:rtl/>
          </w:rPr>
          <w:delText xml:space="preserve"> ו</w:delText>
        </w:r>
        <w:r w:rsidRPr="003939DF" w:rsidDel="00DE6623">
          <w:rPr>
            <w:rFonts w:asciiTheme="minorBidi" w:hAnsiTheme="minorBidi" w:cs="Arial"/>
            <w:sz w:val="24"/>
            <w:szCs w:val="24"/>
            <w:rtl/>
          </w:rPr>
          <w:delText>אנרגיה. חלק מייצור המזון מחייב גידול של מזון גם עבור בעלי חיים, ועל כן צורך גם משאבים לגידולם. רבים מהמשאבים בהם עושה שי</w:delText>
        </w:r>
        <w:r w:rsidDel="00DE6623">
          <w:rPr>
            <w:rFonts w:asciiTheme="minorBidi" w:hAnsiTheme="minorBidi" w:cs="Arial"/>
            <w:sz w:val="24"/>
            <w:szCs w:val="24"/>
            <w:rtl/>
          </w:rPr>
          <w:delText>מוש תעשיית המזון, אינם מתחדשי</w:delText>
        </w:r>
        <w:r w:rsidDel="00DE6623">
          <w:rPr>
            <w:rFonts w:asciiTheme="minorBidi" w:hAnsiTheme="minorBidi" w:cs="Arial" w:hint="cs"/>
            <w:sz w:val="24"/>
            <w:szCs w:val="24"/>
            <w:rtl/>
          </w:rPr>
          <w:delText>ם ו</w:delText>
        </w:r>
        <w:r w:rsidRPr="003939DF" w:rsidDel="00DE6623">
          <w:rPr>
            <w:rFonts w:asciiTheme="minorBidi" w:hAnsiTheme="minorBidi" w:cs="Arial"/>
            <w:sz w:val="24"/>
            <w:szCs w:val="24"/>
            <w:rtl/>
          </w:rPr>
          <w:delText>השימוש במשאבים אלו הוא בעל השפעה על המים, הקרקע, האוויר והמגוון הביולוגי בעולם.</w:delText>
        </w:r>
        <w:r w:rsidDel="00DE6623">
          <w:rPr>
            <w:rFonts w:asciiTheme="minorBidi" w:hAnsiTheme="minorBidi" w:cs="Arial" w:hint="cs"/>
            <w:sz w:val="24"/>
            <w:szCs w:val="24"/>
            <w:rtl/>
          </w:rPr>
          <w:delText xml:space="preserve"> </w:delText>
        </w:r>
        <w:r w:rsidRPr="00B86EEB" w:rsidDel="00DE6623">
          <w:rPr>
            <w:rFonts w:asciiTheme="minorBidi" w:hAnsiTheme="minorBidi" w:cs="Arial" w:hint="eastAsia"/>
            <w:sz w:val="24"/>
            <w:szCs w:val="24"/>
            <w:rtl/>
          </w:rPr>
          <w:delText>בנוסף</w:delText>
        </w:r>
        <w:r w:rsidRPr="00B86EEB" w:rsidDel="00DE6623">
          <w:rPr>
            <w:rFonts w:asciiTheme="minorBidi" w:hAnsiTheme="minorBidi" w:cs="Arial"/>
            <w:sz w:val="24"/>
            <w:szCs w:val="24"/>
            <w:rtl/>
          </w:rPr>
          <w:delText xml:space="preserve">, </w:delText>
        </w:r>
        <w:r w:rsidRPr="00B86EEB" w:rsidDel="00DE6623">
          <w:rPr>
            <w:rFonts w:asciiTheme="minorBidi" w:hAnsiTheme="minorBidi" w:cs="Arial" w:hint="eastAsia"/>
            <w:sz w:val="24"/>
            <w:szCs w:val="24"/>
            <w:rtl/>
          </w:rPr>
          <w:delText>החקלאות</w:delText>
        </w:r>
        <w:r w:rsidRPr="00B86EEB" w:rsidDel="00DE6623">
          <w:rPr>
            <w:rFonts w:asciiTheme="minorBidi" w:hAnsiTheme="minorBidi" w:cs="Arial"/>
            <w:sz w:val="24"/>
            <w:szCs w:val="24"/>
            <w:rtl/>
          </w:rPr>
          <w:delText xml:space="preserve"> </w:delText>
        </w:r>
        <w:r w:rsidRPr="00B86EEB" w:rsidDel="00DE6623">
          <w:rPr>
            <w:rFonts w:asciiTheme="minorBidi" w:hAnsiTheme="minorBidi" w:cs="Arial" w:hint="eastAsia"/>
            <w:sz w:val="24"/>
            <w:szCs w:val="24"/>
            <w:rtl/>
          </w:rPr>
          <w:delText>גורמת</w:delText>
        </w:r>
        <w:r w:rsidRPr="00B86EEB" w:rsidDel="00DE6623">
          <w:rPr>
            <w:rFonts w:asciiTheme="minorBidi" w:hAnsiTheme="minorBidi" w:cs="Arial"/>
            <w:sz w:val="24"/>
            <w:szCs w:val="24"/>
            <w:rtl/>
          </w:rPr>
          <w:delText xml:space="preserve"> </w:delText>
        </w:r>
        <w:r w:rsidRPr="00B86EEB" w:rsidDel="00DE6623">
          <w:rPr>
            <w:rFonts w:asciiTheme="minorBidi" w:hAnsiTheme="minorBidi" w:cs="Arial" w:hint="eastAsia"/>
            <w:sz w:val="24"/>
            <w:szCs w:val="24"/>
            <w:rtl/>
          </w:rPr>
          <w:delText>לזיהום</w:delText>
        </w:r>
        <w:r w:rsidRPr="00B86EEB" w:rsidDel="00DE6623">
          <w:rPr>
            <w:rFonts w:asciiTheme="minorBidi" w:hAnsiTheme="minorBidi" w:cs="Arial"/>
            <w:sz w:val="24"/>
            <w:szCs w:val="24"/>
            <w:rtl/>
          </w:rPr>
          <w:delText xml:space="preserve"> </w:delText>
        </w:r>
        <w:r w:rsidRPr="00B86EEB" w:rsidDel="00DE6623">
          <w:rPr>
            <w:rFonts w:asciiTheme="minorBidi" w:hAnsiTheme="minorBidi" w:cs="Arial" w:hint="eastAsia"/>
            <w:sz w:val="24"/>
            <w:szCs w:val="24"/>
            <w:rtl/>
          </w:rPr>
          <w:delText>אוויר</w:delText>
        </w:r>
        <w:r w:rsidRPr="00B86EEB" w:rsidDel="00DE6623">
          <w:rPr>
            <w:rFonts w:asciiTheme="minorBidi" w:hAnsiTheme="minorBidi" w:cs="Arial"/>
            <w:sz w:val="24"/>
            <w:szCs w:val="24"/>
            <w:rtl/>
          </w:rPr>
          <w:delText xml:space="preserve">, </w:delText>
        </w:r>
        <w:r w:rsidRPr="00B86EEB" w:rsidDel="00DE6623">
          <w:rPr>
            <w:rFonts w:asciiTheme="minorBidi" w:hAnsiTheme="minorBidi" w:cs="Arial" w:hint="eastAsia"/>
            <w:sz w:val="24"/>
            <w:szCs w:val="24"/>
            <w:rtl/>
          </w:rPr>
          <w:delText>כתוצאה</w:delText>
        </w:r>
        <w:r w:rsidRPr="00B86EEB" w:rsidDel="00DE6623">
          <w:rPr>
            <w:rFonts w:asciiTheme="minorBidi" w:hAnsiTheme="minorBidi" w:cs="Arial"/>
            <w:sz w:val="24"/>
            <w:szCs w:val="24"/>
            <w:rtl/>
          </w:rPr>
          <w:delText xml:space="preserve"> </w:delText>
        </w:r>
        <w:r w:rsidRPr="00B86EEB" w:rsidDel="00DE6623">
          <w:rPr>
            <w:rFonts w:asciiTheme="minorBidi" w:hAnsiTheme="minorBidi" w:cs="Arial" w:hint="eastAsia"/>
            <w:sz w:val="24"/>
            <w:szCs w:val="24"/>
            <w:rtl/>
          </w:rPr>
          <w:delText>מ</w:delText>
        </w:r>
        <w:r w:rsidDel="00DE6623">
          <w:rPr>
            <w:rFonts w:asciiTheme="minorBidi" w:hAnsiTheme="minorBidi" w:cs="Arial" w:hint="cs"/>
            <w:sz w:val="24"/>
            <w:szCs w:val="24"/>
            <w:rtl/>
          </w:rPr>
          <w:delText>צריכת אנרגיה ודלקים</w:delText>
        </w:r>
        <w:r w:rsidRPr="00B86EEB" w:rsidDel="00DE6623">
          <w:rPr>
            <w:rFonts w:asciiTheme="minorBidi" w:hAnsiTheme="minorBidi" w:cs="Arial"/>
            <w:sz w:val="24"/>
            <w:szCs w:val="24"/>
            <w:rtl/>
          </w:rPr>
          <w:delText>.</w:delText>
        </w:r>
      </w:del>
    </w:p>
    <w:p w14:paraId="595A2C03" w14:textId="45B245FC" w:rsidR="00BF44A1" w:rsidRPr="00B86EEB" w:rsidDel="00DE6623" w:rsidRDefault="00BF44A1">
      <w:pPr>
        <w:spacing w:line="360" w:lineRule="auto"/>
        <w:jc w:val="both"/>
        <w:rPr>
          <w:del w:id="4486" w:author="Yael Armon" w:date="2022-07-03T15:15:00Z"/>
          <w:rFonts w:asciiTheme="minorBidi" w:hAnsiTheme="minorBidi"/>
          <w:sz w:val="24"/>
          <w:szCs w:val="24"/>
        </w:rPr>
        <w:pPrChange w:id="4487" w:author="Yael Armon" w:date="2022-07-03T15:16:00Z">
          <w:pPr>
            <w:pStyle w:val="ListParagraph"/>
            <w:spacing w:line="360" w:lineRule="auto"/>
            <w:jc w:val="both"/>
          </w:pPr>
        </w:pPrChange>
      </w:pPr>
      <w:del w:id="4488" w:author="Yael Armon" w:date="2022-07-03T15:15:00Z">
        <w:r w:rsidRPr="00027B35" w:rsidDel="00DE6623">
          <w:rPr>
            <w:rFonts w:asciiTheme="minorBidi" w:hAnsiTheme="minorBidi"/>
            <w:sz w:val="24"/>
            <w:szCs w:val="24"/>
            <w:rtl/>
          </w:rPr>
          <w:delText>אולם ההשפעה הסביבתית של אובדן מזון אינה נובעת רק מייצור עודף של מזון, כי אם נגרמת גם כתוצאה מהתמודדות עם פסולת המזון לאחר שנזרק</w:delText>
        </w:r>
        <w:r w:rsidDel="00DE6623">
          <w:rPr>
            <w:rFonts w:asciiTheme="minorBidi" w:hAnsiTheme="minorBidi" w:hint="cs"/>
            <w:sz w:val="24"/>
            <w:szCs w:val="24"/>
            <w:rtl/>
          </w:rPr>
          <w:delText>,</w:delText>
        </w:r>
        <w:r w:rsidRPr="00027B35"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שכן, </w:delText>
        </w:r>
        <w:r w:rsidRPr="00027B35" w:rsidDel="00DE6623">
          <w:rPr>
            <w:rFonts w:asciiTheme="minorBidi" w:hAnsiTheme="minorBidi"/>
            <w:sz w:val="24"/>
            <w:szCs w:val="24"/>
            <w:rtl/>
          </w:rPr>
          <w:delText>עיקר פסולת המזון מועברת להטמנה במטמנות.</w:delText>
        </w:r>
        <w:r w:rsidDel="00DE6623">
          <w:rPr>
            <w:rFonts w:asciiTheme="minorBidi" w:hAnsiTheme="minorBidi" w:hint="cs"/>
            <w:sz w:val="24"/>
            <w:szCs w:val="24"/>
            <w:rtl/>
          </w:rPr>
          <w:delText xml:space="preserve"> הטמנת הפסולת גורמת לשינויי אקלים בשל פליטת גז מתאן כתוצאה מפירוק הפסולת האורגנית, וכן מביאה לפגיעה בקרקעות. זאת ועוד, </w:delText>
        </w:r>
        <w:r w:rsidDel="00DE6623">
          <w:rPr>
            <w:rFonts w:asciiTheme="minorBidi" w:hAnsiTheme="minorBidi" w:cs="Arial" w:hint="cs"/>
            <w:sz w:val="24"/>
            <w:szCs w:val="24"/>
            <w:rtl/>
          </w:rPr>
          <w:delText>כשליש</w:delText>
        </w:r>
        <w:r w:rsidRPr="00B464CA" w:rsidDel="00DE6623">
          <w:rPr>
            <w:rFonts w:asciiTheme="minorBidi" w:hAnsiTheme="minorBidi" w:cs="Arial"/>
            <w:sz w:val="24"/>
            <w:szCs w:val="24"/>
            <w:rtl/>
          </w:rPr>
          <w:delText xml:space="preserve"> מהרכב הפסולת הביתית הינו פסולת אורגנית שמקורה במזון. לפיכך, פס</w:delText>
        </w:r>
        <w:r w:rsidDel="00DE6623">
          <w:rPr>
            <w:rFonts w:asciiTheme="minorBidi" w:hAnsiTheme="minorBidi" w:cs="Arial" w:hint="cs"/>
            <w:sz w:val="24"/>
            <w:szCs w:val="24"/>
            <w:rtl/>
          </w:rPr>
          <w:delText>ו</w:delText>
        </w:r>
        <w:r w:rsidRPr="00B464CA" w:rsidDel="00DE6623">
          <w:rPr>
            <w:rFonts w:asciiTheme="minorBidi" w:hAnsiTheme="minorBidi" w:cs="Arial"/>
            <w:sz w:val="24"/>
            <w:szCs w:val="24"/>
            <w:rtl/>
          </w:rPr>
          <w:delText>לת זו מגדילה את היקף הפסולת הנדרש לטיפול</w:delText>
        </w:r>
        <w:r w:rsidDel="00DE6623">
          <w:rPr>
            <w:rFonts w:asciiTheme="minorBidi" w:hAnsiTheme="minorBidi" w:cs="Arial" w:hint="cs"/>
            <w:sz w:val="24"/>
            <w:szCs w:val="24"/>
            <w:rtl/>
          </w:rPr>
          <w:delText xml:space="preserve"> וכן</w:delText>
        </w:r>
        <w:r w:rsidRPr="00B464CA" w:rsidDel="00DE6623">
          <w:rPr>
            <w:rFonts w:asciiTheme="minorBidi" w:hAnsiTheme="minorBidi" w:cs="Arial"/>
            <w:sz w:val="24"/>
            <w:szCs w:val="24"/>
            <w:rtl/>
          </w:rPr>
          <w:delText xml:space="preserve"> משפיעה על</w:delText>
        </w:r>
        <w:r w:rsidDel="00DE6623">
          <w:rPr>
            <w:rFonts w:asciiTheme="minorBidi" w:hAnsiTheme="minorBidi" w:cs="Arial" w:hint="cs"/>
            <w:sz w:val="24"/>
            <w:szCs w:val="24"/>
            <w:rtl/>
          </w:rPr>
          <w:delText xml:space="preserve"> </w:delText>
        </w:r>
        <w:r w:rsidRPr="00B464CA" w:rsidDel="00DE6623">
          <w:rPr>
            <w:rFonts w:asciiTheme="minorBidi" w:hAnsiTheme="minorBidi" w:cs="Arial"/>
            <w:sz w:val="24"/>
            <w:szCs w:val="24"/>
            <w:rtl/>
          </w:rPr>
          <w:delText>איכות</w:delText>
        </w:r>
        <w:r w:rsidDel="00DE6623">
          <w:rPr>
            <w:rFonts w:asciiTheme="minorBidi" w:hAnsiTheme="minorBidi" w:cs="Arial" w:hint="cs"/>
            <w:sz w:val="24"/>
            <w:szCs w:val="24"/>
            <w:rtl/>
          </w:rPr>
          <w:delText>ם של החומרים הניתנים למיחזור מתוך כלל החומרים המצויים בפסולת הביתית.</w:delText>
        </w:r>
        <w:r w:rsidDel="00DE6623">
          <w:rPr>
            <w:rFonts w:asciiTheme="minorBidi" w:hAnsiTheme="minorBidi" w:hint="cs"/>
            <w:sz w:val="24"/>
            <w:szCs w:val="24"/>
            <w:rtl/>
          </w:rPr>
          <w:delText xml:space="preserve"> הצלת המזון מביאה לניצול מירבי של המשאבים שכבר הושקעו בייצור המזון וכן מונעת שימוש במשאבי סביבה ואחרים נוספים. </w:delText>
        </w:r>
      </w:del>
    </w:p>
    <w:p w14:paraId="73576360" w14:textId="369E5AF3" w:rsidR="00BF44A1" w:rsidDel="00DE6623" w:rsidRDefault="00BF44A1" w:rsidP="00C852E6">
      <w:pPr>
        <w:spacing w:line="360" w:lineRule="auto"/>
        <w:jc w:val="both"/>
        <w:rPr>
          <w:del w:id="4489" w:author="Yael Armon" w:date="2022-07-03T15:15:00Z"/>
          <w:rFonts w:asciiTheme="minorBidi" w:hAnsiTheme="minorBidi"/>
          <w:sz w:val="24"/>
          <w:szCs w:val="24"/>
          <w:rtl/>
        </w:rPr>
      </w:pPr>
      <w:del w:id="4490" w:author="Yael Armon" w:date="2022-07-03T15:15:00Z">
        <w:r w:rsidRPr="00AA430F" w:rsidDel="00DE6623">
          <w:rPr>
            <w:rFonts w:asciiTheme="minorBidi" w:hAnsiTheme="minorBidi"/>
            <w:sz w:val="24"/>
            <w:szCs w:val="24"/>
            <w:rtl/>
          </w:rPr>
          <w:delText xml:space="preserve">השילוב של </w:delText>
        </w:r>
        <w:r w:rsidDel="00DE6623">
          <w:rPr>
            <w:rFonts w:asciiTheme="minorBidi" w:hAnsiTheme="minorBidi" w:hint="cs"/>
            <w:sz w:val="24"/>
            <w:szCs w:val="24"/>
            <w:rtl/>
          </w:rPr>
          <w:delText xml:space="preserve">שלושת </w:delText>
        </w:r>
        <w:r w:rsidRPr="00AA430F" w:rsidDel="00DE6623">
          <w:rPr>
            <w:rFonts w:asciiTheme="minorBidi" w:hAnsiTheme="minorBidi"/>
            <w:sz w:val="24"/>
            <w:szCs w:val="24"/>
            <w:rtl/>
          </w:rPr>
          <w:delText>המאפיינים הללו</w:delText>
        </w:r>
        <w:r w:rsidDel="00DE6623">
          <w:rPr>
            <w:rFonts w:asciiTheme="minorBidi" w:hAnsiTheme="minorBidi" w:hint="cs"/>
            <w:sz w:val="24"/>
            <w:szCs w:val="24"/>
            <w:rtl/>
          </w:rPr>
          <w:delText>,</w:delText>
        </w:r>
        <w:r w:rsidRPr="00AA430F" w:rsidDel="00DE6623">
          <w:rPr>
            <w:rFonts w:asciiTheme="minorBidi" w:hAnsiTheme="minorBidi"/>
            <w:sz w:val="24"/>
            <w:szCs w:val="24"/>
            <w:rtl/>
          </w:rPr>
          <w:delText xml:space="preserve"> במסגרת פעילות הצלת המזון, הינו ייחודי ומחייב גיבוש כלי מדיניות מתאימים שישקפו את היתרונות הללו.</w:delText>
        </w:r>
      </w:del>
    </w:p>
    <w:p w14:paraId="7A8C567A" w14:textId="3BC1BAFC" w:rsidR="00BF44A1" w:rsidRPr="00AA430F" w:rsidDel="00DE6623" w:rsidRDefault="00BF44A1">
      <w:pPr>
        <w:spacing w:line="360" w:lineRule="auto"/>
        <w:jc w:val="both"/>
        <w:rPr>
          <w:del w:id="4491" w:author="Yael Armon" w:date="2022-07-03T15:15:00Z"/>
          <w:rFonts w:asciiTheme="minorBidi" w:hAnsiTheme="minorBidi"/>
          <w:b/>
          <w:bCs/>
          <w:sz w:val="16"/>
          <w:szCs w:val="26"/>
          <w:rtl/>
        </w:rPr>
        <w:pPrChange w:id="4492" w:author="Yael Armon" w:date="2022-07-03T15:16:00Z">
          <w:pPr>
            <w:spacing w:line="240" w:lineRule="auto"/>
            <w:jc w:val="center"/>
          </w:pPr>
        </w:pPrChange>
      </w:pPr>
      <w:del w:id="4493" w:author="Yael Armon" w:date="2022-07-03T15:15:00Z">
        <w:r w:rsidRPr="00AA430F" w:rsidDel="00DE6623">
          <w:rPr>
            <w:rFonts w:asciiTheme="minorBidi" w:hAnsiTheme="minorBidi"/>
            <w:b/>
            <w:bCs/>
            <w:sz w:val="16"/>
            <w:szCs w:val="26"/>
            <w:rtl/>
          </w:rPr>
          <w:delText>יתרונות הצלת מזון</w:delText>
        </w:r>
      </w:del>
    </w:p>
    <w:tbl>
      <w:tblPr>
        <w:tblStyle w:val="MediumShading1-Accent1"/>
        <w:bidiVisual/>
        <w:tblW w:w="0" w:type="auto"/>
        <w:tblLook w:val="04A0" w:firstRow="1" w:lastRow="0" w:firstColumn="1" w:lastColumn="0" w:noHBand="0" w:noVBand="1"/>
      </w:tblPr>
      <w:tblGrid>
        <w:gridCol w:w="3464"/>
        <w:gridCol w:w="2554"/>
        <w:gridCol w:w="2841"/>
      </w:tblGrid>
      <w:tr w:rsidR="00BF44A1" w:rsidRPr="000A5AF7" w:rsidDel="00DE6623" w14:paraId="05151D48" w14:textId="50724D10" w:rsidTr="00BF44A1">
        <w:trPr>
          <w:cnfStyle w:val="100000000000" w:firstRow="1" w:lastRow="0" w:firstColumn="0" w:lastColumn="0" w:oddVBand="0" w:evenVBand="0" w:oddHBand="0" w:evenHBand="0" w:firstRowFirstColumn="0" w:firstRowLastColumn="0" w:lastRowFirstColumn="0" w:lastRowLastColumn="0"/>
          <w:del w:id="4494" w:author="Yael Armon" w:date="2022-07-03T15:15:00Z"/>
        </w:trPr>
        <w:tc>
          <w:tcPr>
            <w:cnfStyle w:val="001000000000" w:firstRow="0" w:lastRow="0" w:firstColumn="1" w:lastColumn="0" w:oddVBand="0" w:evenVBand="0" w:oddHBand="0" w:evenHBand="0" w:firstRowFirstColumn="0" w:firstRowLastColumn="0" w:lastRowFirstColumn="0" w:lastRowLastColumn="0"/>
            <w:tcW w:w="3464" w:type="dxa"/>
            <w:vAlign w:val="center"/>
          </w:tcPr>
          <w:p w14:paraId="74DE8938" w14:textId="122F3B14" w:rsidR="00BF44A1" w:rsidRPr="00AA430F" w:rsidDel="00DE6623" w:rsidRDefault="00BF44A1">
            <w:pPr>
              <w:spacing w:line="360" w:lineRule="auto"/>
              <w:jc w:val="both"/>
              <w:rPr>
                <w:del w:id="4495" w:author="Yael Armon" w:date="2022-07-03T15:15:00Z"/>
                <w:rFonts w:asciiTheme="minorBidi" w:hAnsiTheme="minorBidi"/>
                <w:sz w:val="26"/>
                <w:szCs w:val="26"/>
                <w:rtl/>
              </w:rPr>
              <w:pPrChange w:id="4496" w:author="Yael Armon" w:date="2022-07-03T15:16:00Z">
                <w:pPr>
                  <w:jc w:val="center"/>
                </w:pPr>
              </w:pPrChange>
            </w:pPr>
          </w:p>
        </w:tc>
        <w:tc>
          <w:tcPr>
            <w:tcW w:w="2554" w:type="dxa"/>
            <w:vAlign w:val="center"/>
          </w:tcPr>
          <w:p w14:paraId="18430FC6" w14:textId="6FA25F8C" w:rsidR="00BF44A1" w:rsidRPr="00AA430F" w:rsidDel="00DE6623" w:rsidRDefault="00BF44A1">
            <w:pPr>
              <w:spacing w:line="360" w:lineRule="auto"/>
              <w:jc w:val="both"/>
              <w:cnfStyle w:val="100000000000" w:firstRow="1" w:lastRow="0" w:firstColumn="0" w:lastColumn="0" w:oddVBand="0" w:evenVBand="0" w:oddHBand="0" w:evenHBand="0" w:firstRowFirstColumn="0" w:firstRowLastColumn="0" w:lastRowFirstColumn="0" w:lastRowLastColumn="0"/>
              <w:rPr>
                <w:del w:id="4497" w:author="Yael Armon" w:date="2022-07-03T15:15:00Z"/>
                <w:rFonts w:asciiTheme="minorBidi" w:hAnsiTheme="minorBidi"/>
                <w:b w:val="0"/>
                <w:bCs w:val="0"/>
                <w:color w:val="auto"/>
                <w:sz w:val="26"/>
                <w:szCs w:val="26"/>
                <w:rtl/>
              </w:rPr>
              <w:pPrChange w:id="4498"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4499" w:author="Yael Armon" w:date="2022-07-03T15:15:00Z">
              <w:r w:rsidRPr="00AA430F" w:rsidDel="00DE6623">
                <w:rPr>
                  <w:rFonts w:asciiTheme="minorBidi" w:hAnsiTheme="minorBidi"/>
                  <w:sz w:val="26"/>
                  <w:szCs w:val="26"/>
                  <w:rtl/>
                </w:rPr>
                <w:delText>ייצור מזון</w:delText>
              </w:r>
            </w:del>
          </w:p>
        </w:tc>
        <w:tc>
          <w:tcPr>
            <w:tcW w:w="2841" w:type="dxa"/>
            <w:vAlign w:val="center"/>
          </w:tcPr>
          <w:p w14:paraId="5FC0DE18" w14:textId="64CE1115" w:rsidR="00BF44A1" w:rsidRPr="00AA430F" w:rsidDel="00DE6623" w:rsidRDefault="00BF44A1">
            <w:pPr>
              <w:spacing w:line="360" w:lineRule="auto"/>
              <w:jc w:val="both"/>
              <w:cnfStyle w:val="100000000000" w:firstRow="1" w:lastRow="0" w:firstColumn="0" w:lastColumn="0" w:oddVBand="0" w:evenVBand="0" w:oddHBand="0" w:evenHBand="0" w:firstRowFirstColumn="0" w:firstRowLastColumn="0" w:lastRowFirstColumn="0" w:lastRowLastColumn="0"/>
              <w:rPr>
                <w:del w:id="4500" w:author="Yael Armon" w:date="2022-07-03T15:15:00Z"/>
                <w:rFonts w:asciiTheme="minorBidi" w:hAnsiTheme="minorBidi"/>
                <w:b w:val="0"/>
                <w:bCs w:val="0"/>
                <w:color w:val="auto"/>
                <w:sz w:val="26"/>
                <w:szCs w:val="26"/>
                <w:rtl/>
              </w:rPr>
              <w:pPrChange w:id="4501" w:author="Yael Armon" w:date="2022-07-03T15:16:00Z">
                <w:pPr>
                  <w:jc w:val="center"/>
                  <w:cnfStyle w:val="100000000000" w:firstRow="1" w:lastRow="0" w:firstColumn="0" w:lastColumn="0" w:oddVBand="0" w:evenVBand="0" w:oddHBand="0" w:evenHBand="0" w:firstRowFirstColumn="0" w:firstRowLastColumn="0" w:lastRowFirstColumn="0" w:lastRowLastColumn="0"/>
                </w:pPr>
              </w:pPrChange>
            </w:pPr>
            <w:del w:id="4502" w:author="Yael Armon" w:date="2022-07-03T15:15:00Z">
              <w:r w:rsidRPr="00AA430F" w:rsidDel="00DE6623">
                <w:rPr>
                  <w:rFonts w:asciiTheme="minorBidi" w:hAnsiTheme="minorBidi"/>
                  <w:sz w:val="26"/>
                  <w:szCs w:val="26"/>
                  <w:rtl/>
                </w:rPr>
                <w:delText>הצלת מזון</w:delText>
              </w:r>
            </w:del>
          </w:p>
        </w:tc>
      </w:tr>
      <w:tr w:rsidR="00BF44A1" w:rsidRPr="000A5AF7" w:rsidDel="00DE6623" w14:paraId="61492C7F" w14:textId="372B6CD0" w:rsidTr="00BF44A1">
        <w:trPr>
          <w:cnfStyle w:val="000000100000" w:firstRow="0" w:lastRow="0" w:firstColumn="0" w:lastColumn="0" w:oddVBand="0" w:evenVBand="0" w:oddHBand="1" w:evenHBand="0" w:firstRowFirstColumn="0" w:firstRowLastColumn="0" w:lastRowFirstColumn="0" w:lastRowLastColumn="0"/>
          <w:del w:id="4503" w:author="Yael Armon" w:date="2022-07-03T15:15:00Z"/>
        </w:trPr>
        <w:tc>
          <w:tcPr>
            <w:cnfStyle w:val="001000000000" w:firstRow="0" w:lastRow="0" w:firstColumn="1" w:lastColumn="0" w:oddVBand="0" w:evenVBand="0" w:oddHBand="0" w:evenHBand="0" w:firstRowFirstColumn="0" w:firstRowLastColumn="0" w:lastRowFirstColumn="0" w:lastRowLastColumn="0"/>
            <w:tcW w:w="3464" w:type="dxa"/>
          </w:tcPr>
          <w:p w14:paraId="16110F7A" w14:textId="317BFD88" w:rsidR="00BF44A1" w:rsidRPr="00AA430F" w:rsidDel="00DE6623" w:rsidRDefault="00BF44A1">
            <w:pPr>
              <w:spacing w:line="360" w:lineRule="auto"/>
              <w:jc w:val="both"/>
              <w:rPr>
                <w:del w:id="4504" w:author="Yael Armon" w:date="2022-07-03T15:15:00Z"/>
                <w:rFonts w:asciiTheme="minorBidi" w:hAnsiTheme="minorBidi"/>
                <w:sz w:val="24"/>
                <w:szCs w:val="24"/>
                <w:rtl/>
              </w:rPr>
              <w:pPrChange w:id="4505" w:author="Yael Armon" w:date="2022-07-03T15:16:00Z">
                <w:pPr>
                  <w:jc w:val="both"/>
                </w:pPr>
              </w:pPrChange>
            </w:pPr>
            <w:del w:id="4506" w:author="Yael Armon" w:date="2022-07-03T15:15:00Z">
              <w:r w:rsidRPr="00AA430F" w:rsidDel="00DE6623">
                <w:rPr>
                  <w:rFonts w:asciiTheme="minorBidi" w:hAnsiTheme="minorBidi"/>
                  <w:sz w:val="24"/>
                  <w:szCs w:val="24"/>
                  <w:rtl/>
                </w:rPr>
                <w:delText>התוצר</w:delText>
              </w:r>
            </w:del>
          </w:p>
        </w:tc>
        <w:tc>
          <w:tcPr>
            <w:tcW w:w="2554" w:type="dxa"/>
          </w:tcPr>
          <w:p w14:paraId="278B7744" w14:textId="0BBCDA2F" w:rsidR="00BF44A1" w:rsidRPr="00AA430F" w:rsidDel="00DE6623" w:rsidRDefault="00BF44A1">
            <w:pPr>
              <w:spacing w:line="360" w:lineRule="auto"/>
              <w:jc w:val="both"/>
              <w:cnfStyle w:val="000000100000" w:firstRow="0" w:lastRow="0" w:firstColumn="0" w:lastColumn="0" w:oddVBand="0" w:evenVBand="0" w:oddHBand="1" w:evenHBand="0" w:firstRowFirstColumn="0" w:firstRowLastColumn="0" w:lastRowFirstColumn="0" w:lastRowLastColumn="0"/>
              <w:rPr>
                <w:del w:id="4507" w:author="Yael Armon" w:date="2022-07-03T15:15:00Z"/>
                <w:rFonts w:asciiTheme="minorBidi" w:hAnsiTheme="minorBidi"/>
                <w:sz w:val="24"/>
                <w:szCs w:val="24"/>
                <w:rtl/>
              </w:rPr>
              <w:pPrChange w:id="4508"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4509" w:author="Yael Armon" w:date="2022-07-03T15:15:00Z">
              <w:r w:rsidRPr="00AA430F" w:rsidDel="00DE6623">
                <w:rPr>
                  <w:rFonts w:asciiTheme="minorBidi" w:hAnsiTheme="minorBidi"/>
                  <w:sz w:val="24"/>
                  <w:szCs w:val="24"/>
                  <w:rtl/>
                </w:rPr>
                <w:delText>מזון בעל ערך תזונתי מלא</w:delText>
              </w:r>
            </w:del>
          </w:p>
        </w:tc>
        <w:tc>
          <w:tcPr>
            <w:tcW w:w="2841" w:type="dxa"/>
          </w:tcPr>
          <w:p w14:paraId="2C6B2B2B" w14:textId="29BB22E5" w:rsidR="00BF44A1" w:rsidRPr="00AA430F" w:rsidDel="00DE6623" w:rsidRDefault="00BF44A1">
            <w:pPr>
              <w:spacing w:line="360" w:lineRule="auto"/>
              <w:jc w:val="both"/>
              <w:cnfStyle w:val="000000100000" w:firstRow="0" w:lastRow="0" w:firstColumn="0" w:lastColumn="0" w:oddVBand="0" w:evenVBand="0" w:oddHBand="1" w:evenHBand="0" w:firstRowFirstColumn="0" w:firstRowLastColumn="0" w:lastRowFirstColumn="0" w:lastRowLastColumn="0"/>
              <w:rPr>
                <w:del w:id="4510" w:author="Yael Armon" w:date="2022-07-03T15:15:00Z"/>
                <w:rFonts w:asciiTheme="minorBidi" w:hAnsiTheme="minorBidi"/>
                <w:sz w:val="24"/>
                <w:szCs w:val="24"/>
                <w:rtl/>
              </w:rPr>
              <w:pPrChange w:id="4511"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4512" w:author="Yael Armon" w:date="2022-07-03T15:15:00Z">
              <w:r w:rsidRPr="00AA430F" w:rsidDel="00DE6623">
                <w:rPr>
                  <w:rFonts w:asciiTheme="minorBidi" w:hAnsiTheme="minorBidi"/>
                  <w:sz w:val="24"/>
                  <w:szCs w:val="24"/>
                  <w:rtl/>
                </w:rPr>
                <w:delText>מזון בעל ערך תזונתי מלא</w:delText>
              </w:r>
            </w:del>
          </w:p>
          <w:p w14:paraId="2663E4B1" w14:textId="4589165B" w:rsidR="00BF44A1" w:rsidRPr="00AA430F" w:rsidDel="00DE6623" w:rsidRDefault="00BF44A1">
            <w:pPr>
              <w:spacing w:line="360" w:lineRule="auto"/>
              <w:jc w:val="both"/>
              <w:cnfStyle w:val="000000100000" w:firstRow="0" w:lastRow="0" w:firstColumn="0" w:lastColumn="0" w:oddVBand="0" w:evenVBand="0" w:oddHBand="1" w:evenHBand="0" w:firstRowFirstColumn="0" w:firstRowLastColumn="0" w:lastRowFirstColumn="0" w:lastRowLastColumn="0"/>
              <w:rPr>
                <w:del w:id="4513" w:author="Yael Armon" w:date="2022-07-03T15:15:00Z"/>
                <w:rFonts w:asciiTheme="minorBidi" w:hAnsiTheme="minorBidi"/>
                <w:sz w:val="24"/>
                <w:szCs w:val="24"/>
                <w:rtl/>
              </w:rPr>
              <w:pPrChange w:id="4514" w:author="Yael Armon" w:date="2022-07-03T15:16:00Z">
                <w:pPr>
                  <w:jc w:val="center"/>
                  <w:cnfStyle w:val="000000100000" w:firstRow="0" w:lastRow="0" w:firstColumn="0" w:lastColumn="0" w:oddVBand="0" w:evenVBand="0" w:oddHBand="1" w:evenHBand="0" w:firstRowFirstColumn="0" w:firstRowLastColumn="0" w:lastRowFirstColumn="0" w:lastRowLastColumn="0"/>
                </w:pPr>
              </w:pPrChange>
            </w:pPr>
            <w:del w:id="4515" w:author="Yael Armon" w:date="2022-07-03T15:15:00Z">
              <w:r w:rsidRPr="00AA430F" w:rsidDel="00DE6623">
                <w:rPr>
                  <w:rFonts w:asciiTheme="minorBidi" w:hAnsiTheme="minorBidi"/>
                  <w:sz w:val="24"/>
                  <w:szCs w:val="24"/>
                  <w:rtl/>
                </w:rPr>
                <w:delText>יתכנו פגמים אסתטיים</w:delText>
              </w:r>
            </w:del>
          </w:p>
        </w:tc>
      </w:tr>
      <w:tr w:rsidR="00BF44A1" w:rsidRPr="000A5AF7" w:rsidDel="00DE6623" w14:paraId="537C8C9A" w14:textId="74EB3EBA" w:rsidTr="00BF44A1">
        <w:trPr>
          <w:cnfStyle w:val="000000010000" w:firstRow="0" w:lastRow="0" w:firstColumn="0" w:lastColumn="0" w:oddVBand="0" w:evenVBand="0" w:oddHBand="0" w:evenHBand="1" w:firstRowFirstColumn="0" w:firstRowLastColumn="0" w:lastRowFirstColumn="0" w:lastRowLastColumn="0"/>
          <w:del w:id="4516" w:author="Yael Armon" w:date="2022-07-03T15:15:00Z"/>
        </w:trPr>
        <w:tc>
          <w:tcPr>
            <w:cnfStyle w:val="001000000000" w:firstRow="0" w:lastRow="0" w:firstColumn="1" w:lastColumn="0" w:oddVBand="0" w:evenVBand="0" w:oddHBand="0" w:evenHBand="0" w:firstRowFirstColumn="0" w:firstRowLastColumn="0" w:lastRowFirstColumn="0" w:lastRowLastColumn="0"/>
            <w:tcW w:w="3464" w:type="dxa"/>
          </w:tcPr>
          <w:p w14:paraId="4F3CE7F1" w14:textId="74981603" w:rsidR="00BF44A1" w:rsidRPr="00AA430F" w:rsidDel="00DE6623" w:rsidRDefault="00BF44A1" w:rsidP="00C852E6">
            <w:pPr>
              <w:spacing w:line="360" w:lineRule="auto"/>
              <w:jc w:val="both"/>
              <w:rPr>
                <w:del w:id="4517" w:author="Yael Armon" w:date="2022-07-03T15:15:00Z"/>
                <w:rFonts w:asciiTheme="minorBidi" w:hAnsiTheme="minorBidi"/>
                <w:sz w:val="24"/>
                <w:szCs w:val="24"/>
                <w:rtl/>
              </w:rPr>
            </w:pPr>
            <w:del w:id="4518" w:author="Yael Armon" w:date="2022-07-03T15:15:00Z">
              <w:r w:rsidRPr="00AA430F" w:rsidDel="00DE6623">
                <w:rPr>
                  <w:rFonts w:asciiTheme="minorBidi" w:hAnsiTheme="minorBidi"/>
                  <w:sz w:val="24"/>
                  <w:szCs w:val="24"/>
                  <w:rtl/>
                </w:rPr>
                <w:delText>שווי תזונתי</w:delText>
              </w:r>
            </w:del>
          </w:p>
        </w:tc>
        <w:tc>
          <w:tcPr>
            <w:tcW w:w="2554" w:type="dxa"/>
          </w:tcPr>
          <w:p w14:paraId="6E9AE04A" w14:textId="2AE8051A" w:rsidR="00BF44A1" w:rsidRPr="00AA430F" w:rsidDel="00DE6623" w:rsidRDefault="00BF44A1">
            <w:pPr>
              <w:spacing w:line="360" w:lineRule="auto"/>
              <w:jc w:val="both"/>
              <w:cnfStyle w:val="000000010000" w:firstRow="0" w:lastRow="0" w:firstColumn="0" w:lastColumn="0" w:oddVBand="0" w:evenVBand="0" w:oddHBand="0" w:evenHBand="1" w:firstRowFirstColumn="0" w:firstRowLastColumn="0" w:lastRowFirstColumn="0" w:lastRowLastColumn="0"/>
              <w:rPr>
                <w:del w:id="4519" w:author="Yael Armon" w:date="2022-07-03T15:15:00Z"/>
                <w:rFonts w:asciiTheme="minorBidi" w:hAnsiTheme="minorBidi"/>
                <w:sz w:val="24"/>
                <w:szCs w:val="24"/>
                <w:rtl/>
              </w:rPr>
              <w:pPrChange w:id="4520" w:author="Yael Armon" w:date="2022-07-03T15:16:00Z">
                <w:pPr>
                  <w:spacing w:line="360" w:lineRule="auto"/>
                  <w:jc w:val="center"/>
                  <w:cnfStyle w:val="000000010000" w:firstRow="0" w:lastRow="0" w:firstColumn="0" w:lastColumn="0" w:oddVBand="0" w:evenVBand="0" w:oddHBand="0" w:evenHBand="1" w:firstRowFirstColumn="0" w:firstRowLastColumn="0" w:lastRowFirstColumn="0" w:lastRowLastColumn="0"/>
                </w:pPr>
              </w:pPrChange>
            </w:pPr>
            <w:del w:id="4521" w:author="Yael Armon" w:date="2022-07-03T15:15:00Z">
              <w:r w:rsidRPr="00AA430F" w:rsidDel="00DE6623">
                <w:rPr>
                  <w:rFonts w:asciiTheme="minorBidi" w:hAnsiTheme="minorBidi"/>
                  <w:sz w:val="24"/>
                  <w:szCs w:val="24"/>
                  <w:rtl/>
                </w:rPr>
                <w:delText>100%</w:delText>
              </w:r>
            </w:del>
          </w:p>
        </w:tc>
        <w:tc>
          <w:tcPr>
            <w:tcW w:w="2841" w:type="dxa"/>
          </w:tcPr>
          <w:p w14:paraId="469B6B9F" w14:textId="212DCBAC" w:rsidR="00BF44A1" w:rsidRPr="00AA430F" w:rsidDel="00DE6623" w:rsidRDefault="00BF44A1">
            <w:pPr>
              <w:spacing w:line="360" w:lineRule="auto"/>
              <w:jc w:val="both"/>
              <w:cnfStyle w:val="000000010000" w:firstRow="0" w:lastRow="0" w:firstColumn="0" w:lastColumn="0" w:oddVBand="0" w:evenVBand="0" w:oddHBand="0" w:evenHBand="1" w:firstRowFirstColumn="0" w:firstRowLastColumn="0" w:lastRowFirstColumn="0" w:lastRowLastColumn="0"/>
              <w:rPr>
                <w:del w:id="4522" w:author="Yael Armon" w:date="2022-07-03T15:15:00Z"/>
                <w:rFonts w:asciiTheme="minorBidi" w:hAnsiTheme="minorBidi"/>
                <w:sz w:val="24"/>
                <w:szCs w:val="24"/>
                <w:rtl/>
              </w:rPr>
              <w:pPrChange w:id="4523" w:author="Yael Armon" w:date="2022-07-03T15:16:00Z">
                <w:pPr>
                  <w:spacing w:line="360" w:lineRule="auto"/>
                  <w:jc w:val="center"/>
                  <w:cnfStyle w:val="000000010000" w:firstRow="0" w:lastRow="0" w:firstColumn="0" w:lastColumn="0" w:oddVBand="0" w:evenVBand="0" w:oddHBand="0" w:evenHBand="1" w:firstRowFirstColumn="0" w:firstRowLastColumn="0" w:lastRowFirstColumn="0" w:lastRowLastColumn="0"/>
                </w:pPr>
              </w:pPrChange>
            </w:pPr>
            <w:del w:id="4524" w:author="Yael Armon" w:date="2022-07-03T15:15:00Z">
              <w:r w:rsidRPr="00AA430F" w:rsidDel="00DE6623">
                <w:rPr>
                  <w:rFonts w:asciiTheme="minorBidi" w:hAnsiTheme="minorBidi"/>
                  <w:sz w:val="24"/>
                  <w:szCs w:val="24"/>
                  <w:rtl/>
                </w:rPr>
                <w:delText>100%</w:delText>
              </w:r>
            </w:del>
          </w:p>
        </w:tc>
      </w:tr>
      <w:tr w:rsidR="00BF44A1" w:rsidRPr="000A5AF7" w:rsidDel="00DE6623" w14:paraId="35D7EE4C" w14:textId="4B8DE0F1" w:rsidTr="00BF44A1">
        <w:trPr>
          <w:cnfStyle w:val="000000100000" w:firstRow="0" w:lastRow="0" w:firstColumn="0" w:lastColumn="0" w:oddVBand="0" w:evenVBand="0" w:oddHBand="1" w:evenHBand="0" w:firstRowFirstColumn="0" w:firstRowLastColumn="0" w:lastRowFirstColumn="0" w:lastRowLastColumn="0"/>
          <w:del w:id="4525" w:author="Yael Armon" w:date="2022-07-03T15:15:00Z"/>
        </w:trPr>
        <w:tc>
          <w:tcPr>
            <w:cnfStyle w:val="001000000000" w:firstRow="0" w:lastRow="0" w:firstColumn="1" w:lastColumn="0" w:oddVBand="0" w:evenVBand="0" w:oddHBand="0" w:evenHBand="0" w:firstRowFirstColumn="0" w:firstRowLastColumn="0" w:lastRowFirstColumn="0" w:lastRowLastColumn="0"/>
            <w:tcW w:w="3464" w:type="dxa"/>
          </w:tcPr>
          <w:p w14:paraId="6C2AC19D" w14:textId="4449BDAE" w:rsidR="00BF44A1" w:rsidRPr="00AA430F" w:rsidDel="00DE6623" w:rsidRDefault="00BF44A1" w:rsidP="00C852E6">
            <w:pPr>
              <w:spacing w:line="360" w:lineRule="auto"/>
              <w:jc w:val="both"/>
              <w:rPr>
                <w:del w:id="4526" w:author="Yael Armon" w:date="2022-07-03T15:15:00Z"/>
                <w:rFonts w:asciiTheme="minorBidi" w:hAnsiTheme="minorBidi"/>
                <w:sz w:val="24"/>
                <w:szCs w:val="24"/>
                <w:rtl/>
              </w:rPr>
            </w:pPr>
            <w:del w:id="4527" w:author="Yael Armon" w:date="2022-07-03T15:15:00Z">
              <w:r w:rsidRPr="00AA430F" w:rsidDel="00DE6623">
                <w:rPr>
                  <w:rFonts w:asciiTheme="minorBidi" w:hAnsiTheme="minorBidi"/>
                  <w:sz w:val="24"/>
                  <w:szCs w:val="24"/>
                  <w:rtl/>
                </w:rPr>
                <w:delText>שימוש בקרקע</w:delText>
              </w:r>
            </w:del>
          </w:p>
        </w:tc>
        <w:tc>
          <w:tcPr>
            <w:tcW w:w="2554" w:type="dxa"/>
          </w:tcPr>
          <w:p w14:paraId="3F52A3CA" w14:textId="4EB2DAB5" w:rsidR="00BF44A1" w:rsidRPr="00AA430F" w:rsidDel="00DE6623" w:rsidRDefault="00BF44A1">
            <w:pPr>
              <w:spacing w:line="360" w:lineRule="auto"/>
              <w:jc w:val="both"/>
              <w:cnfStyle w:val="000000100000" w:firstRow="0" w:lastRow="0" w:firstColumn="0" w:lastColumn="0" w:oddVBand="0" w:evenVBand="0" w:oddHBand="1" w:evenHBand="0" w:firstRowFirstColumn="0" w:firstRowLastColumn="0" w:lastRowFirstColumn="0" w:lastRowLastColumn="0"/>
              <w:rPr>
                <w:del w:id="4528" w:author="Yael Armon" w:date="2022-07-03T15:15:00Z"/>
                <w:rFonts w:asciiTheme="minorBidi" w:hAnsiTheme="minorBidi"/>
                <w:sz w:val="24"/>
                <w:szCs w:val="24"/>
                <w:rtl/>
              </w:rPr>
              <w:pPrChange w:id="4529"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4530" w:author="Yael Armon" w:date="2022-07-03T15:15:00Z">
              <w:r w:rsidRPr="00AA430F" w:rsidDel="00DE6623">
                <w:rPr>
                  <w:rFonts w:asciiTheme="minorBidi" w:hAnsiTheme="minorBidi"/>
                  <w:sz w:val="24"/>
                  <w:szCs w:val="24"/>
                  <w:rtl/>
                </w:rPr>
                <w:delText>כן</w:delText>
              </w:r>
            </w:del>
          </w:p>
        </w:tc>
        <w:tc>
          <w:tcPr>
            <w:tcW w:w="2841" w:type="dxa"/>
          </w:tcPr>
          <w:p w14:paraId="60624AAE" w14:textId="640C6BBB" w:rsidR="00BF44A1" w:rsidRPr="00AA430F" w:rsidDel="00DE6623" w:rsidRDefault="00BF44A1">
            <w:pPr>
              <w:spacing w:line="360" w:lineRule="auto"/>
              <w:jc w:val="both"/>
              <w:cnfStyle w:val="000000100000" w:firstRow="0" w:lastRow="0" w:firstColumn="0" w:lastColumn="0" w:oddVBand="0" w:evenVBand="0" w:oddHBand="1" w:evenHBand="0" w:firstRowFirstColumn="0" w:firstRowLastColumn="0" w:lastRowFirstColumn="0" w:lastRowLastColumn="0"/>
              <w:rPr>
                <w:del w:id="4531" w:author="Yael Armon" w:date="2022-07-03T15:15:00Z"/>
                <w:rFonts w:asciiTheme="minorBidi" w:hAnsiTheme="minorBidi"/>
                <w:sz w:val="24"/>
                <w:szCs w:val="24"/>
                <w:rtl/>
              </w:rPr>
              <w:pPrChange w:id="4532"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4533" w:author="Yael Armon" w:date="2022-07-03T15:15:00Z">
              <w:r w:rsidRPr="00AA430F" w:rsidDel="00DE6623">
                <w:rPr>
                  <w:rFonts w:asciiTheme="minorBidi" w:hAnsiTheme="minorBidi"/>
                  <w:sz w:val="24"/>
                  <w:szCs w:val="24"/>
                  <w:rtl/>
                </w:rPr>
                <w:delText>אפסי</w:delText>
              </w:r>
            </w:del>
          </w:p>
        </w:tc>
      </w:tr>
      <w:tr w:rsidR="00BF44A1" w:rsidRPr="000A5AF7" w:rsidDel="00DE6623" w14:paraId="55F1642E" w14:textId="05A53C59" w:rsidTr="00BF44A1">
        <w:trPr>
          <w:cnfStyle w:val="000000010000" w:firstRow="0" w:lastRow="0" w:firstColumn="0" w:lastColumn="0" w:oddVBand="0" w:evenVBand="0" w:oddHBand="0" w:evenHBand="1" w:firstRowFirstColumn="0" w:firstRowLastColumn="0" w:lastRowFirstColumn="0" w:lastRowLastColumn="0"/>
          <w:del w:id="4534" w:author="Yael Armon" w:date="2022-07-03T15:15:00Z"/>
        </w:trPr>
        <w:tc>
          <w:tcPr>
            <w:cnfStyle w:val="001000000000" w:firstRow="0" w:lastRow="0" w:firstColumn="1" w:lastColumn="0" w:oddVBand="0" w:evenVBand="0" w:oddHBand="0" w:evenHBand="0" w:firstRowFirstColumn="0" w:firstRowLastColumn="0" w:lastRowFirstColumn="0" w:lastRowLastColumn="0"/>
            <w:tcW w:w="3464" w:type="dxa"/>
          </w:tcPr>
          <w:p w14:paraId="37DDA177" w14:textId="6F1E227A" w:rsidR="00BF44A1" w:rsidRPr="00AA430F" w:rsidDel="00DE6623" w:rsidRDefault="00BF44A1" w:rsidP="00C852E6">
            <w:pPr>
              <w:spacing w:line="360" w:lineRule="auto"/>
              <w:jc w:val="both"/>
              <w:rPr>
                <w:del w:id="4535" w:author="Yael Armon" w:date="2022-07-03T15:15:00Z"/>
                <w:rFonts w:asciiTheme="minorBidi" w:hAnsiTheme="minorBidi"/>
                <w:sz w:val="24"/>
                <w:szCs w:val="24"/>
                <w:rtl/>
              </w:rPr>
            </w:pPr>
            <w:del w:id="4536" w:author="Yael Armon" w:date="2022-07-03T15:15:00Z">
              <w:r w:rsidRPr="00AA430F" w:rsidDel="00DE6623">
                <w:rPr>
                  <w:rFonts w:asciiTheme="minorBidi" w:hAnsiTheme="minorBidi"/>
                  <w:sz w:val="24"/>
                  <w:szCs w:val="24"/>
                  <w:rtl/>
                </w:rPr>
                <w:delText>שימוש במים</w:delText>
              </w:r>
            </w:del>
          </w:p>
        </w:tc>
        <w:tc>
          <w:tcPr>
            <w:tcW w:w="2554" w:type="dxa"/>
          </w:tcPr>
          <w:p w14:paraId="4C88337D" w14:textId="710E589B" w:rsidR="00BF44A1" w:rsidRPr="00AA430F" w:rsidDel="00DE6623" w:rsidRDefault="00BF44A1">
            <w:pPr>
              <w:spacing w:line="360" w:lineRule="auto"/>
              <w:jc w:val="both"/>
              <w:cnfStyle w:val="000000010000" w:firstRow="0" w:lastRow="0" w:firstColumn="0" w:lastColumn="0" w:oddVBand="0" w:evenVBand="0" w:oddHBand="0" w:evenHBand="1" w:firstRowFirstColumn="0" w:firstRowLastColumn="0" w:lastRowFirstColumn="0" w:lastRowLastColumn="0"/>
              <w:rPr>
                <w:del w:id="4537" w:author="Yael Armon" w:date="2022-07-03T15:15:00Z"/>
                <w:rFonts w:asciiTheme="minorBidi" w:hAnsiTheme="minorBidi"/>
                <w:sz w:val="24"/>
                <w:szCs w:val="24"/>
                <w:rtl/>
              </w:rPr>
              <w:pPrChange w:id="4538" w:author="Yael Armon" w:date="2022-07-03T15:16:00Z">
                <w:pPr>
                  <w:spacing w:line="360" w:lineRule="auto"/>
                  <w:jc w:val="center"/>
                  <w:cnfStyle w:val="000000010000" w:firstRow="0" w:lastRow="0" w:firstColumn="0" w:lastColumn="0" w:oddVBand="0" w:evenVBand="0" w:oddHBand="0" w:evenHBand="1" w:firstRowFirstColumn="0" w:firstRowLastColumn="0" w:lastRowFirstColumn="0" w:lastRowLastColumn="0"/>
                </w:pPr>
              </w:pPrChange>
            </w:pPr>
            <w:del w:id="4539" w:author="Yael Armon" w:date="2022-07-03T15:15:00Z">
              <w:r w:rsidRPr="00AA430F" w:rsidDel="00DE6623">
                <w:rPr>
                  <w:rFonts w:asciiTheme="minorBidi" w:hAnsiTheme="minorBidi"/>
                  <w:sz w:val="24"/>
                  <w:szCs w:val="24"/>
                  <w:rtl/>
                </w:rPr>
                <w:delText>כן</w:delText>
              </w:r>
            </w:del>
          </w:p>
        </w:tc>
        <w:tc>
          <w:tcPr>
            <w:tcW w:w="2841" w:type="dxa"/>
          </w:tcPr>
          <w:p w14:paraId="202C1369" w14:textId="5982AFF5" w:rsidR="00BF44A1" w:rsidRPr="00AA430F" w:rsidDel="00DE6623" w:rsidRDefault="00BF44A1">
            <w:pPr>
              <w:spacing w:line="360" w:lineRule="auto"/>
              <w:jc w:val="both"/>
              <w:cnfStyle w:val="000000010000" w:firstRow="0" w:lastRow="0" w:firstColumn="0" w:lastColumn="0" w:oddVBand="0" w:evenVBand="0" w:oddHBand="0" w:evenHBand="1" w:firstRowFirstColumn="0" w:firstRowLastColumn="0" w:lastRowFirstColumn="0" w:lastRowLastColumn="0"/>
              <w:rPr>
                <w:del w:id="4540" w:author="Yael Armon" w:date="2022-07-03T15:15:00Z"/>
                <w:rFonts w:asciiTheme="minorBidi" w:hAnsiTheme="minorBidi"/>
                <w:sz w:val="24"/>
                <w:szCs w:val="24"/>
                <w:rtl/>
              </w:rPr>
              <w:pPrChange w:id="4541" w:author="Yael Armon" w:date="2022-07-03T15:16:00Z">
                <w:pPr>
                  <w:spacing w:line="360" w:lineRule="auto"/>
                  <w:jc w:val="center"/>
                  <w:cnfStyle w:val="000000010000" w:firstRow="0" w:lastRow="0" w:firstColumn="0" w:lastColumn="0" w:oddVBand="0" w:evenVBand="0" w:oddHBand="0" w:evenHBand="1" w:firstRowFirstColumn="0" w:firstRowLastColumn="0" w:lastRowFirstColumn="0" w:lastRowLastColumn="0"/>
                </w:pPr>
              </w:pPrChange>
            </w:pPr>
            <w:del w:id="4542" w:author="Yael Armon" w:date="2022-07-03T15:15:00Z">
              <w:r w:rsidRPr="00AA430F" w:rsidDel="00DE6623">
                <w:rPr>
                  <w:rFonts w:asciiTheme="minorBidi" w:hAnsiTheme="minorBidi"/>
                  <w:sz w:val="24"/>
                  <w:szCs w:val="24"/>
                  <w:rtl/>
                </w:rPr>
                <w:delText>אפסי</w:delText>
              </w:r>
            </w:del>
          </w:p>
        </w:tc>
      </w:tr>
      <w:tr w:rsidR="00BF44A1" w:rsidRPr="000A5AF7" w:rsidDel="00DE6623" w14:paraId="1F4E454C" w14:textId="6A02A469" w:rsidTr="00BF44A1">
        <w:trPr>
          <w:cnfStyle w:val="000000100000" w:firstRow="0" w:lastRow="0" w:firstColumn="0" w:lastColumn="0" w:oddVBand="0" w:evenVBand="0" w:oddHBand="1" w:evenHBand="0" w:firstRowFirstColumn="0" w:firstRowLastColumn="0" w:lastRowFirstColumn="0" w:lastRowLastColumn="0"/>
          <w:del w:id="4543" w:author="Yael Armon" w:date="2022-07-03T15:15:00Z"/>
        </w:trPr>
        <w:tc>
          <w:tcPr>
            <w:cnfStyle w:val="001000000000" w:firstRow="0" w:lastRow="0" w:firstColumn="1" w:lastColumn="0" w:oddVBand="0" w:evenVBand="0" w:oddHBand="0" w:evenHBand="0" w:firstRowFirstColumn="0" w:firstRowLastColumn="0" w:lastRowFirstColumn="0" w:lastRowLastColumn="0"/>
            <w:tcW w:w="3464" w:type="dxa"/>
          </w:tcPr>
          <w:p w14:paraId="289D2C07" w14:textId="020D6BB8" w:rsidR="00BF44A1" w:rsidRPr="00AA430F" w:rsidDel="00DE6623" w:rsidRDefault="00BF44A1" w:rsidP="00C852E6">
            <w:pPr>
              <w:spacing w:line="360" w:lineRule="auto"/>
              <w:jc w:val="both"/>
              <w:rPr>
                <w:del w:id="4544" w:author="Yael Armon" w:date="2022-07-03T15:15:00Z"/>
                <w:rFonts w:asciiTheme="minorBidi" w:hAnsiTheme="minorBidi"/>
                <w:sz w:val="24"/>
                <w:szCs w:val="24"/>
                <w:rtl/>
              </w:rPr>
            </w:pPr>
            <w:del w:id="4545" w:author="Yael Armon" w:date="2022-07-03T15:15:00Z">
              <w:r w:rsidRPr="00AA430F" w:rsidDel="00DE6623">
                <w:rPr>
                  <w:rFonts w:asciiTheme="minorBidi" w:hAnsiTheme="minorBidi"/>
                  <w:sz w:val="24"/>
                  <w:szCs w:val="24"/>
                  <w:rtl/>
                </w:rPr>
                <w:delText>פליטות גזי חממה בהליך הגידול</w:delText>
              </w:r>
            </w:del>
          </w:p>
        </w:tc>
        <w:tc>
          <w:tcPr>
            <w:tcW w:w="2554" w:type="dxa"/>
          </w:tcPr>
          <w:p w14:paraId="30AED0ED" w14:textId="4C0593B5" w:rsidR="00BF44A1" w:rsidRPr="00AA430F" w:rsidDel="00DE6623" w:rsidRDefault="00BF44A1">
            <w:pPr>
              <w:spacing w:line="360" w:lineRule="auto"/>
              <w:jc w:val="both"/>
              <w:cnfStyle w:val="000000100000" w:firstRow="0" w:lastRow="0" w:firstColumn="0" w:lastColumn="0" w:oddVBand="0" w:evenVBand="0" w:oddHBand="1" w:evenHBand="0" w:firstRowFirstColumn="0" w:firstRowLastColumn="0" w:lastRowFirstColumn="0" w:lastRowLastColumn="0"/>
              <w:rPr>
                <w:del w:id="4546" w:author="Yael Armon" w:date="2022-07-03T15:15:00Z"/>
                <w:rFonts w:asciiTheme="minorBidi" w:hAnsiTheme="minorBidi"/>
                <w:sz w:val="24"/>
                <w:szCs w:val="24"/>
                <w:rtl/>
              </w:rPr>
              <w:pPrChange w:id="4547"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4548" w:author="Yael Armon" w:date="2022-07-03T15:15:00Z">
              <w:r w:rsidRPr="00AA430F" w:rsidDel="00DE6623">
                <w:rPr>
                  <w:rFonts w:asciiTheme="minorBidi" w:hAnsiTheme="minorBidi"/>
                  <w:sz w:val="24"/>
                  <w:szCs w:val="24"/>
                  <w:rtl/>
                </w:rPr>
                <w:delText>כן</w:delText>
              </w:r>
            </w:del>
          </w:p>
        </w:tc>
        <w:tc>
          <w:tcPr>
            <w:tcW w:w="2841" w:type="dxa"/>
          </w:tcPr>
          <w:p w14:paraId="3D91D968" w14:textId="603EF324" w:rsidR="00BF44A1" w:rsidRPr="00AA430F" w:rsidDel="00DE6623" w:rsidRDefault="00BF44A1">
            <w:pPr>
              <w:spacing w:line="360" w:lineRule="auto"/>
              <w:jc w:val="both"/>
              <w:cnfStyle w:val="000000100000" w:firstRow="0" w:lastRow="0" w:firstColumn="0" w:lastColumn="0" w:oddVBand="0" w:evenVBand="0" w:oddHBand="1" w:evenHBand="0" w:firstRowFirstColumn="0" w:firstRowLastColumn="0" w:lastRowFirstColumn="0" w:lastRowLastColumn="0"/>
              <w:rPr>
                <w:del w:id="4549" w:author="Yael Armon" w:date="2022-07-03T15:15:00Z"/>
                <w:rFonts w:asciiTheme="minorBidi" w:hAnsiTheme="minorBidi"/>
                <w:sz w:val="24"/>
                <w:szCs w:val="24"/>
                <w:rtl/>
              </w:rPr>
              <w:pPrChange w:id="4550"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4551" w:author="Yael Armon" w:date="2022-07-03T15:15:00Z">
              <w:r w:rsidRPr="00AA430F" w:rsidDel="00DE6623">
                <w:rPr>
                  <w:rFonts w:asciiTheme="minorBidi" w:hAnsiTheme="minorBidi"/>
                  <w:sz w:val="24"/>
                  <w:szCs w:val="24"/>
                  <w:rtl/>
                </w:rPr>
                <w:delText>אין</w:delText>
              </w:r>
            </w:del>
          </w:p>
        </w:tc>
      </w:tr>
      <w:tr w:rsidR="00BF44A1" w:rsidRPr="000A5AF7" w:rsidDel="00DE6623" w14:paraId="33DDDFD4" w14:textId="3668C8A3" w:rsidTr="00BF44A1">
        <w:trPr>
          <w:cnfStyle w:val="000000010000" w:firstRow="0" w:lastRow="0" w:firstColumn="0" w:lastColumn="0" w:oddVBand="0" w:evenVBand="0" w:oddHBand="0" w:evenHBand="1" w:firstRowFirstColumn="0" w:firstRowLastColumn="0" w:lastRowFirstColumn="0" w:lastRowLastColumn="0"/>
          <w:del w:id="4552" w:author="Yael Armon" w:date="2022-07-03T15:15:00Z"/>
        </w:trPr>
        <w:tc>
          <w:tcPr>
            <w:cnfStyle w:val="001000000000" w:firstRow="0" w:lastRow="0" w:firstColumn="1" w:lastColumn="0" w:oddVBand="0" w:evenVBand="0" w:oddHBand="0" w:evenHBand="0" w:firstRowFirstColumn="0" w:firstRowLastColumn="0" w:lastRowFirstColumn="0" w:lastRowLastColumn="0"/>
            <w:tcW w:w="3464" w:type="dxa"/>
          </w:tcPr>
          <w:p w14:paraId="18C53846" w14:textId="41F58AE3" w:rsidR="00BF44A1" w:rsidRPr="00AA430F" w:rsidDel="00DE6623" w:rsidRDefault="00BF44A1" w:rsidP="00C852E6">
            <w:pPr>
              <w:spacing w:line="360" w:lineRule="auto"/>
              <w:jc w:val="both"/>
              <w:rPr>
                <w:del w:id="4553" w:author="Yael Armon" w:date="2022-07-03T15:15:00Z"/>
                <w:rFonts w:asciiTheme="minorBidi" w:hAnsiTheme="minorBidi"/>
                <w:sz w:val="24"/>
                <w:szCs w:val="24"/>
                <w:rtl/>
              </w:rPr>
            </w:pPr>
            <w:del w:id="4554" w:author="Yael Armon" w:date="2022-07-03T15:15:00Z">
              <w:r w:rsidRPr="00AA430F" w:rsidDel="00DE6623">
                <w:rPr>
                  <w:rFonts w:asciiTheme="minorBidi" w:hAnsiTheme="minorBidi"/>
                  <w:sz w:val="24"/>
                  <w:szCs w:val="24"/>
                  <w:rtl/>
                </w:rPr>
                <w:delText>שימוש בדשנים וקוטלי מזיקים</w:delText>
              </w:r>
            </w:del>
          </w:p>
        </w:tc>
        <w:tc>
          <w:tcPr>
            <w:tcW w:w="2554" w:type="dxa"/>
          </w:tcPr>
          <w:p w14:paraId="610C89BA" w14:textId="74DBAEBC" w:rsidR="00BF44A1" w:rsidRPr="00AA430F" w:rsidDel="00DE6623" w:rsidRDefault="00BF44A1">
            <w:pPr>
              <w:spacing w:line="360" w:lineRule="auto"/>
              <w:jc w:val="both"/>
              <w:cnfStyle w:val="000000010000" w:firstRow="0" w:lastRow="0" w:firstColumn="0" w:lastColumn="0" w:oddVBand="0" w:evenVBand="0" w:oddHBand="0" w:evenHBand="1" w:firstRowFirstColumn="0" w:firstRowLastColumn="0" w:lastRowFirstColumn="0" w:lastRowLastColumn="0"/>
              <w:rPr>
                <w:del w:id="4555" w:author="Yael Armon" w:date="2022-07-03T15:15:00Z"/>
                <w:rFonts w:asciiTheme="minorBidi" w:hAnsiTheme="minorBidi"/>
                <w:sz w:val="24"/>
                <w:szCs w:val="24"/>
                <w:rtl/>
              </w:rPr>
              <w:pPrChange w:id="4556" w:author="Yael Armon" w:date="2022-07-03T15:16:00Z">
                <w:pPr>
                  <w:spacing w:line="360" w:lineRule="auto"/>
                  <w:jc w:val="center"/>
                  <w:cnfStyle w:val="000000010000" w:firstRow="0" w:lastRow="0" w:firstColumn="0" w:lastColumn="0" w:oddVBand="0" w:evenVBand="0" w:oddHBand="0" w:evenHBand="1" w:firstRowFirstColumn="0" w:firstRowLastColumn="0" w:lastRowFirstColumn="0" w:lastRowLastColumn="0"/>
                </w:pPr>
              </w:pPrChange>
            </w:pPr>
            <w:del w:id="4557" w:author="Yael Armon" w:date="2022-07-03T15:15:00Z">
              <w:r w:rsidRPr="00AA430F" w:rsidDel="00DE6623">
                <w:rPr>
                  <w:rFonts w:asciiTheme="minorBidi" w:hAnsiTheme="minorBidi"/>
                  <w:sz w:val="24"/>
                  <w:szCs w:val="24"/>
                  <w:rtl/>
                </w:rPr>
                <w:delText>כן</w:delText>
              </w:r>
            </w:del>
          </w:p>
        </w:tc>
        <w:tc>
          <w:tcPr>
            <w:tcW w:w="2841" w:type="dxa"/>
          </w:tcPr>
          <w:p w14:paraId="390C9C88" w14:textId="5666877E" w:rsidR="00BF44A1" w:rsidRPr="00AA430F" w:rsidDel="00DE6623" w:rsidRDefault="00BF44A1">
            <w:pPr>
              <w:spacing w:line="360" w:lineRule="auto"/>
              <w:jc w:val="both"/>
              <w:cnfStyle w:val="000000010000" w:firstRow="0" w:lastRow="0" w:firstColumn="0" w:lastColumn="0" w:oddVBand="0" w:evenVBand="0" w:oddHBand="0" w:evenHBand="1" w:firstRowFirstColumn="0" w:firstRowLastColumn="0" w:lastRowFirstColumn="0" w:lastRowLastColumn="0"/>
              <w:rPr>
                <w:del w:id="4558" w:author="Yael Armon" w:date="2022-07-03T15:15:00Z"/>
                <w:rFonts w:asciiTheme="minorBidi" w:hAnsiTheme="minorBidi"/>
                <w:sz w:val="24"/>
                <w:szCs w:val="24"/>
                <w:rtl/>
              </w:rPr>
              <w:pPrChange w:id="4559" w:author="Yael Armon" w:date="2022-07-03T15:16:00Z">
                <w:pPr>
                  <w:spacing w:line="360" w:lineRule="auto"/>
                  <w:jc w:val="center"/>
                  <w:cnfStyle w:val="000000010000" w:firstRow="0" w:lastRow="0" w:firstColumn="0" w:lastColumn="0" w:oddVBand="0" w:evenVBand="0" w:oddHBand="0" w:evenHBand="1" w:firstRowFirstColumn="0" w:firstRowLastColumn="0" w:lastRowFirstColumn="0" w:lastRowLastColumn="0"/>
                </w:pPr>
              </w:pPrChange>
            </w:pPr>
            <w:del w:id="4560" w:author="Yael Armon" w:date="2022-07-03T15:15:00Z">
              <w:r w:rsidRPr="00AA430F" w:rsidDel="00DE6623">
                <w:rPr>
                  <w:rFonts w:asciiTheme="minorBidi" w:hAnsiTheme="minorBidi"/>
                  <w:sz w:val="24"/>
                  <w:szCs w:val="24"/>
                  <w:rtl/>
                </w:rPr>
                <w:delText>אין</w:delText>
              </w:r>
            </w:del>
          </w:p>
        </w:tc>
      </w:tr>
      <w:tr w:rsidR="00BF44A1" w:rsidRPr="000A5AF7" w:rsidDel="00DE6623" w14:paraId="1FB5289B" w14:textId="2EE561B5" w:rsidTr="00BF44A1">
        <w:trPr>
          <w:cnfStyle w:val="000000100000" w:firstRow="0" w:lastRow="0" w:firstColumn="0" w:lastColumn="0" w:oddVBand="0" w:evenVBand="0" w:oddHBand="1" w:evenHBand="0" w:firstRowFirstColumn="0" w:firstRowLastColumn="0" w:lastRowFirstColumn="0" w:lastRowLastColumn="0"/>
          <w:del w:id="4561" w:author="Yael Armon" w:date="2022-07-03T15:15:00Z"/>
        </w:trPr>
        <w:tc>
          <w:tcPr>
            <w:cnfStyle w:val="001000000000" w:firstRow="0" w:lastRow="0" w:firstColumn="1" w:lastColumn="0" w:oddVBand="0" w:evenVBand="0" w:oddHBand="0" w:evenHBand="0" w:firstRowFirstColumn="0" w:firstRowLastColumn="0" w:lastRowFirstColumn="0" w:lastRowLastColumn="0"/>
            <w:tcW w:w="3464" w:type="dxa"/>
          </w:tcPr>
          <w:p w14:paraId="61E09A5C" w14:textId="29D73A25" w:rsidR="00BF44A1" w:rsidRPr="00AA430F" w:rsidDel="00DE6623" w:rsidRDefault="00BF44A1" w:rsidP="00C852E6">
            <w:pPr>
              <w:spacing w:line="360" w:lineRule="auto"/>
              <w:jc w:val="both"/>
              <w:rPr>
                <w:del w:id="4562" w:author="Yael Armon" w:date="2022-07-03T15:15:00Z"/>
                <w:rFonts w:asciiTheme="minorBidi" w:hAnsiTheme="minorBidi"/>
                <w:sz w:val="24"/>
                <w:szCs w:val="24"/>
                <w:rtl/>
              </w:rPr>
            </w:pPr>
            <w:del w:id="4563" w:author="Yael Armon" w:date="2022-07-03T15:15:00Z">
              <w:r w:rsidRPr="00AA430F" w:rsidDel="00DE6623">
                <w:rPr>
                  <w:rFonts w:asciiTheme="minorBidi" w:hAnsiTheme="minorBidi"/>
                  <w:sz w:val="24"/>
                  <w:szCs w:val="24"/>
                  <w:rtl/>
                </w:rPr>
                <w:delText>עלות לוגיסטיקה, הפצה ושינוע</w:delText>
              </w:r>
            </w:del>
          </w:p>
        </w:tc>
        <w:tc>
          <w:tcPr>
            <w:tcW w:w="2554" w:type="dxa"/>
          </w:tcPr>
          <w:p w14:paraId="008EAD2B" w14:textId="2CB62ED4" w:rsidR="00BF44A1" w:rsidRPr="00AA430F" w:rsidDel="00DE6623" w:rsidRDefault="00BF44A1">
            <w:pPr>
              <w:spacing w:line="360" w:lineRule="auto"/>
              <w:jc w:val="both"/>
              <w:cnfStyle w:val="000000100000" w:firstRow="0" w:lastRow="0" w:firstColumn="0" w:lastColumn="0" w:oddVBand="0" w:evenVBand="0" w:oddHBand="1" w:evenHBand="0" w:firstRowFirstColumn="0" w:firstRowLastColumn="0" w:lastRowFirstColumn="0" w:lastRowLastColumn="0"/>
              <w:rPr>
                <w:del w:id="4564" w:author="Yael Armon" w:date="2022-07-03T15:15:00Z"/>
                <w:rFonts w:asciiTheme="minorBidi" w:hAnsiTheme="minorBidi"/>
                <w:sz w:val="24"/>
                <w:szCs w:val="24"/>
                <w:rtl/>
              </w:rPr>
              <w:pPrChange w:id="4565"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4566" w:author="Yael Armon" w:date="2022-07-03T15:15:00Z">
              <w:r w:rsidRPr="00AA430F" w:rsidDel="00DE6623">
                <w:rPr>
                  <w:rFonts w:asciiTheme="minorBidi" w:hAnsiTheme="minorBidi"/>
                  <w:sz w:val="24"/>
                  <w:szCs w:val="24"/>
                  <w:rtl/>
                </w:rPr>
                <w:delText>כן</w:delText>
              </w:r>
            </w:del>
          </w:p>
        </w:tc>
        <w:tc>
          <w:tcPr>
            <w:tcW w:w="2841" w:type="dxa"/>
          </w:tcPr>
          <w:p w14:paraId="7C95F3C1" w14:textId="03FA2836" w:rsidR="00BF44A1" w:rsidRPr="00AA430F" w:rsidDel="00DE6623" w:rsidRDefault="00BF44A1">
            <w:pPr>
              <w:spacing w:line="360" w:lineRule="auto"/>
              <w:jc w:val="both"/>
              <w:cnfStyle w:val="000000100000" w:firstRow="0" w:lastRow="0" w:firstColumn="0" w:lastColumn="0" w:oddVBand="0" w:evenVBand="0" w:oddHBand="1" w:evenHBand="0" w:firstRowFirstColumn="0" w:firstRowLastColumn="0" w:lastRowFirstColumn="0" w:lastRowLastColumn="0"/>
              <w:rPr>
                <w:del w:id="4567" w:author="Yael Armon" w:date="2022-07-03T15:15:00Z"/>
                <w:rFonts w:asciiTheme="minorBidi" w:hAnsiTheme="minorBidi"/>
                <w:sz w:val="24"/>
                <w:szCs w:val="24"/>
                <w:rtl/>
              </w:rPr>
              <w:pPrChange w:id="4568" w:author="Yael Armon" w:date="2022-07-03T15:16:00Z">
                <w:pPr>
                  <w:spacing w:line="360" w:lineRule="auto"/>
                  <w:jc w:val="center"/>
                  <w:cnfStyle w:val="000000100000" w:firstRow="0" w:lastRow="0" w:firstColumn="0" w:lastColumn="0" w:oddVBand="0" w:evenVBand="0" w:oddHBand="1" w:evenHBand="0" w:firstRowFirstColumn="0" w:firstRowLastColumn="0" w:lastRowFirstColumn="0" w:lastRowLastColumn="0"/>
                </w:pPr>
              </w:pPrChange>
            </w:pPr>
            <w:del w:id="4569" w:author="Yael Armon" w:date="2022-07-03T15:15:00Z">
              <w:r w:rsidRPr="00AA430F" w:rsidDel="00DE6623">
                <w:rPr>
                  <w:rFonts w:asciiTheme="minorBidi" w:hAnsiTheme="minorBidi"/>
                  <w:sz w:val="24"/>
                  <w:szCs w:val="24"/>
                  <w:rtl/>
                </w:rPr>
                <w:delText>כן</w:delText>
              </w:r>
            </w:del>
          </w:p>
        </w:tc>
      </w:tr>
    </w:tbl>
    <w:p w14:paraId="03E37A22" w14:textId="30E2182C" w:rsidR="00BF44A1" w:rsidDel="00DE6623" w:rsidRDefault="00BF44A1" w:rsidP="00C852E6">
      <w:pPr>
        <w:spacing w:line="360" w:lineRule="auto"/>
        <w:jc w:val="both"/>
        <w:rPr>
          <w:del w:id="4570" w:author="Yael Armon" w:date="2022-07-03T15:15:00Z"/>
          <w:rFonts w:asciiTheme="minorBidi" w:hAnsiTheme="minorBidi"/>
          <w:b/>
          <w:bCs/>
          <w:sz w:val="24"/>
          <w:szCs w:val="24"/>
          <w:rtl/>
        </w:rPr>
      </w:pPr>
    </w:p>
    <w:p w14:paraId="48D12A31" w14:textId="7E053035" w:rsidR="00BF44A1" w:rsidRPr="00C47FE9" w:rsidDel="00DE6623" w:rsidRDefault="00BF44A1" w:rsidP="00C852E6">
      <w:pPr>
        <w:spacing w:line="360" w:lineRule="auto"/>
        <w:jc w:val="both"/>
        <w:rPr>
          <w:del w:id="4571" w:author="Yael Armon" w:date="2022-07-03T15:15:00Z"/>
          <w:rFonts w:asciiTheme="minorBidi" w:hAnsiTheme="minorBidi"/>
          <w:b/>
          <w:bCs/>
          <w:sz w:val="24"/>
          <w:szCs w:val="24"/>
          <w:rtl/>
        </w:rPr>
      </w:pPr>
      <w:del w:id="4572" w:author="Yael Armon" w:date="2022-07-03T15:15:00Z">
        <w:r w:rsidDel="00DE6623">
          <w:rPr>
            <w:rFonts w:asciiTheme="minorBidi" w:hAnsiTheme="minorBidi" w:hint="cs"/>
            <w:b/>
            <w:bCs/>
            <w:sz w:val="24"/>
            <w:szCs w:val="24"/>
            <w:rtl/>
          </w:rPr>
          <w:delText xml:space="preserve">כמחצית מסך המזון האבוד הוא בר - הצלה, </w:delText>
        </w:r>
        <w:r w:rsidRPr="000D32A3" w:rsidDel="00DE6623">
          <w:rPr>
            <w:rFonts w:asciiTheme="minorBidi" w:hAnsiTheme="minorBidi" w:hint="eastAsia"/>
            <w:b/>
            <w:bCs/>
            <w:sz w:val="24"/>
            <w:szCs w:val="24"/>
            <w:rtl/>
          </w:rPr>
          <w:delText>כ</w:delText>
        </w:r>
        <w:r w:rsidRPr="000D32A3" w:rsidDel="00DE6623">
          <w:rPr>
            <w:rFonts w:asciiTheme="minorBidi" w:hAnsiTheme="minorBidi"/>
            <w:b/>
            <w:bCs/>
            <w:sz w:val="24"/>
            <w:szCs w:val="24"/>
            <w:rtl/>
          </w:rPr>
          <w:delText xml:space="preserve">- </w:delText>
        </w:r>
        <w:r w:rsidRPr="00637796" w:rsidDel="00DE6623">
          <w:rPr>
            <w:rFonts w:asciiTheme="minorBidi" w:hAnsiTheme="minorBidi"/>
            <w:b/>
            <w:bCs/>
            <w:sz w:val="24"/>
            <w:szCs w:val="24"/>
          </w:rPr>
          <w:delText>1</w:delText>
        </w:r>
        <w:r w:rsidRPr="00637796" w:rsidDel="00DE6623">
          <w:rPr>
            <w:rFonts w:asciiTheme="minorBidi" w:hAnsiTheme="minorBidi"/>
            <w:b/>
            <w:bCs/>
            <w:sz w:val="24"/>
            <w:szCs w:val="24"/>
            <w:rtl/>
          </w:rPr>
          <w:delText xml:space="preserve"> </w:delText>
        </w:r>
        <w:r w:rsidRPr="00637796" w:rsidDel="00DE6623">
          <w:rPr>
            <w:rFonts w:asciiTheme="minorBidi" w:hAnsiTheme="minorBidi" w:hint="eastAsia"/>
            <w:b/>
            <w:bCs/>
            <w:sz w:val="24"/>
            <w:szCs w:val="24"/>
            <w:rtl/>
          </w:rPr>
          <w:delText>מ</w:delText>
        </w:r>
        <w:r w:rsidRPr="000D32A3" w:rsidDel="00DE6623">
          <w:rPr>
            <w:rFonts w:asciiTheme="minorBidi" w:hAnsiTheme="minorBidi" w:hint="eastAsia"/>
            <w:b/>
            <w:bCs/>
            <w:sz w:val="24"/>
            <w:szCs w:val="24"/>
            <w:rtl/>
          </w:rPr>
          <w:delText>יליון</w:delText>
        </w:r>
        <w:r w:rsidDel="00DE6623">
          <w:rPr>
            <w:rFonts w:asciiTheme="minorBidi" w:hAnsiTheme="minorBidi" w:hint="cs"/>
            <w:b/>
            <w:bCs/>
            <w:sz w:val="24"/>
            <w:szCs w:val="24"/>
            <w:rtl/>
          </w:rPr>
          <w:delText xml:space="preserve"> טונות, </w:delText>
        </w:r>
        <w:r w:rsidRPr="00D5189B" w:rsidDel="00DE6623">
          <w:rPr>
            <w:rFonts w:asciiTheme="minorBidi" w:hAnsiTheme="minorBidi" w:cs="Arial"/>
            <w:b/>
            <w:bCs/>
            <w:sz w:val="24"/>
            <w:szCs w:val="24"/>
            <w:rtl/>
          </w:rPr>
          <w:delText>והצל</w:delText>
        </w:r>
        <w:r w:rsidRPr="004B3EE8" w:rsidDel="00DE6623">
          <w:rPr>
            <w:rFonts w:asciiTheme="minorBidi" w:hAnsiTheme="minorBidi" w:cs="Arial"/>
            <w:b/>
            <w:bCs/>
            <w:sz w:val="24"/>
            <w:szCs w:val="24"/>
            <w:rtl/>
          </w:rPr>
          <w:delText xml:space="preserve">תו עשויה </w:delText>
        </w:r>
        <w:r w:rsidRPr="008958D3" w:rsidDel="00DE6623">
          <w:rPr>
            <w:rFonts w:asciiTheme="minorBidi" w:hAnsiTheme="minorBidi" w:cs="Arial"/>
            <w:b/>
            <w:bCs/>
            <w:sz w:val="24"/>
            <w:szCs w:val="24"/>
            <w:rtl/>
          </w:rPr>
          <w:delText>לחסוך כ- 2.5% מפליטות גזי החממה בישראל</w:delText>
        </w:r>
        <w:r w:rsidRPr="004B3EE8" w:rsidDel="00DE6623">
          <w:rPr>
            <w:rStyle w:val="FootnoteReference"/>
            <w:rFonts w:asciiTheme="minorBidi" w:hAnsiTheme="minorBidi" w:cs="Arial"/>
            <w:b/>
            <w:bCs/>
            <w:sz w:val="24"/>
            <w:szCs w:val="24"/>
            <w:rtl/>
          </w:rPr>
          <w:footnoteReference w:id="62"/>
        </w:r>
        <w:r w:rsidRPr="004B3EE8" w:rsidDel="00DE6623">
          <w:rPr>
            <w:rFonts w:asciiTheme="minorBidi" w:hAnsiTheme="minorBidi"/>
            <w:b/>
            <w:bCs/>
            <w:sz w:val="24"/>
            <w:szCs w:val="24"/>
            <w:rtl/>
          </w:rPr>
          <w:delText>.</w:delText>
        </w:r>
      </w:del>
    </w:p>
    <w:p w14:paraId="1B4C6A5A" w14:textId="4BF6D499" w:rsidR="00BF44A1" w:rsidRPr="00AA430F" w:rsidDel="00DE6623" w:rsidRDefault="00BF44A1" w:rsidP="00C852E6">
      <w:pPr>
        <w:spacing w:line="360" w:lineRule="auto"/>
        <w:jc w:val="both"/>
        <w:rPr>
          <w:del w:id="4575" w:author="Yael Armon" w:date="2022-07-03T15:15:00Z"/>
          <w:rFonts w:asciiTheme="minorBidi" w:hAnsiTheme="minorBidi"/>
          <w:b/>
          <w:bCs/>
          <w:sz w:val="24"/>
          <w:szCs w:val="24"/>
          <w:rtl/>
        </w:rPr>
      </w:pPr>
      <w:del w:id="4576" w:author="Yael Armon" w:date="2022-07-03T15:15:00Z">
        <w:r w:rsidRPr="00AA430F" w:rsidDel="00DE6623">
          <w:rPr>
            <w:rFonts w:asciiTheme="minorBidi" w:hAnsiTheme="minorBidi"/>
            <w:sz w:val="24"/>
            <w:szCs w:val="24"/>
            <w:rtl/>
          </w:rPr>
          <w:delText>רוב הצלת המזון בישראל ובעולם נעשית על ידי ארגונים חברתיים שלא למטרות רווח, הנתמכים על ידי תרומות. אולם גם אם המימון להצלת המזון נעשה באמצעות תרומות</w:delText>
        </w:r>
        <w:r w:rsidRPr="00AA430F" w:rsidDel="00DE6623">
          <w:rPr>
            <w:rFonts w:asciiTheme="minorBidi" w:hAnsiTheme="minorBidi"/>
            <w:b/>
            <w:bCs/>
            <w:sz w:val="24"/>
            <w:szCs w:val="24"/>
            <w:rtl/>
          </w:rPr>
          <w:delText>, הבסיס המרכזי של פעילות הצלת המזון אינו נדבנות או צדקה, אלא פעילות כלכלית חליפית לייצור מזון, שיש לה כדאיות ישירה למשק הלאומי, מעבר ובנוסף לתרומה החשובה להקטנת אי-השוויון במשק.</w:delText>
        </w:r>
      </w:del>
    </w:p>
    <w:p w14:paraId="5D98BC49" w14:textId="45B832A3" w:rsidR="00BF44A1" w:rsidRPr="00AA430F" w:rsidDel="00DE6623" w:rsidRDefault="00BF44A1" w:rsidP="00C852E6">
      <w:pPr>
        <w:spacing w:line="360" w:lineRule="auto"/>
        <w:jc w:val="both"/>
        <w:rPr>
          <w:del w:id="4577" w:author="Yael Armon" w:date="2022-07-03T15:15:00Z"/>
          <w:rFonts w:asciiTheme="minorBidi" w:hAnsiTheme="minorBidi"/>
          <w:sz w:val="24"/>
          <w:szCs w:val="24"/>
          <w:rtl/>
        </w:rPr>
      </w:pPr>
      <w:del w:id="4578" w:author="Yael Armon" w:date="2022-07-03T15:15:00Z">
        <w:r w:rsidRPr="00AA430F" w:rsidDel="00DE6623">
          <w:rPr>
            <w:rFonts w:asciiTheme="minorBidi" w:hAnsiTheme="minorBidi"/>
            <w:sz w:val="24"/>
            <w:szCs w:val="24"/>
            <w:rtl/>
          </w:rPr>
          <w:delText xml:space="preserve">העלות </w:delText>
        </w:r>
        <w:r w:rsidDel="00DE6623">
          <w:rPr>
            <w:rFonts w:asciiTheme="minorBidi" w:hAnsiTheme="minorBidi" w:hint="cs"/>
            <w:sz w:val="24"/>
            <w:szCs w:val="24"/>
            <w:rtl/>
          </w:rPr>
          <w:delText xml:space="preserve">הישירה </w:delText>
        </w:r>
        <w:r w:rsidRPr="00AA430F" w:rsidDel="00DE6623">
          <w:rPr>
            <w:rFonts w:asciiTheme="minorBidi" w:hAnsiTheme="minorBidi"/>
            <w:sz w:val="24"/>
            <w:szCs w:val="24"/>
            <w:rtl/>
          </w:rPr>
          <w:delText>של הצלת מזון עומדת בממוצע על כ-</w:delText>
        </w:r>
        <w:r w:rsidDel="00DE6623">
          <w:rPr>
            <w:rFonts w:asciiTheme="minorBidi" w:hAnsiTheme="minorBidi" w:hint="cs"/>
            <w:sz w:val="24"/>
            <w:szCs w:val="24"/>
            <w:rtl/>
          </w:rPr>
          <w:delText>1.4</w:delText>
        </w:r>
        <w:r w:rsidRPr="00AA430F" w:rsidDel="00DE6623">
          <w:rPr>
            <w:rFonts w:asciiTheme="minorBidi" w:hAnsiTheme="minorBidi"/>
            <w:sz w:val="24"/>
            <w:szCs w:val="24"/>
            <w:rtl/>
          </w:rPr>
          <w:delText xml:space="preserve"> ₪ לק"ג מזון. השווי הישיר של המוצר שהוצל הינו כ-</w:delText>
        </w:r>
        <w:r w:rsidDel="00DE6623">
          <w:rPr>
            <w:rFonts w:asciiTheme="minorBidi" w:hAnsiTheme="minorBidi" w:hint="cs"/>
            <w:sz w:val="24"/>
            <w:szCs w:val="24"/>
            <w:rtl/>
          </w:rPr>
          <w:delText>5.1</w:delText>
        </w:r>
        <w:r w:rsidRPr="00AA430F" w:rsidDel="00DE6623">
          <w:rPr>
            <w:rFonts w:asciiTheme="minorBidi" w:hAnsiTheme="minorBidi"/>
            <w:sz w:val="24"/>
            <w:szCs w:val="24"/>
            <w:rtl/>
          </w:rPr>
          <w:delText xml:space="preserve"> ₪ לק"ג, המייצגים מכפיל של</w:delText>
        </w:r>
        <w:r w:rsidDel="00DE6623">
          <w:rPr>
            <w:rFonts w:asciiTheme="minorBidi" w:hAnsiTheme="minorBidi" w:hint="cs"/>
            <w:sz w:val="24"/>
            <w:szCs w:val="24"/>
            <w:rtl/>
          </w:rPr>
          <w:delText xml:space="preserve"> פי</w:delText>
        </w:r>
        <w:r w:rsidRPr="00AA430F" w:rsidDel="00DE6623">
          <w:rPr>
            <w:rFonts w:asciiTheme="minorBidi" w:hAnsiTheme="minorBidi"/>
            <w:sz w:val="24"/>
            <w:szCs w:val="24"/>
            <w:rtl/>
          </w:rPr>
          <w:delText xml:space="preserve"> </w:delText>
        </w:r>
        <w:r w:rsidDel="00DE6623">
          <w:rPr>
            <w:rFonts w:asciiTheme="minorBidi" w:hAnsiTheme="minorBidi" w:hint="cs"/>
            <w:sz w:val="24"/>
            <w:szCs w:val="24"/>
            <w:rtl/>
          </w:rPr>
          <w:delText>3.6</w:delText>
        </w:r>
        <w:r w:rsidRPr="00AA430F" w:rsidDel="00DE6623">
          <w:rPr>
            <w:rFonts w:asciiTheme="minorBidi" w:hAnsiTheme="minorBidi"/>
            <w:sz w:val="24"/>
            <w:szCs w:val="24"/>
            <w:rtl/>
          </w:rPr>
          <w:delText>.</w:delText>
        </w:r>
        <w:r w:rsidDel="00DE6623">
          <w:rPr>
            <w:rFonts w:asciiTheme="minorBidi" w:hAnsiTheme="minorBidi" w:hint="cs"/>
            <w:sz w:val="24"/>
            <w:szCs w:val="24"/>
            <w:rtl/>
          </w:rPr>
          <w:delText xml:space="preserve"> </w:delText>
        </w:r>
        <w:r w:rsidRPr="00AA430F" w:rsidDel="00DE6623">
          <w:rPr>
            <w:rFonts w:asciiTheme="minorBidi" w:hAnsiTheme="minorBidi" w:hint="cs"/>
            <w:sz w:val="24"/>
            <w:szCs w:val="24"/>
            <w:rtl/>
          </w:rPr>
          <w:delText>כלומר</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כל</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שקל</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המושקע</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על</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ידי</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ארגוני</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ההצלה</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מייצר</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עבור</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האוכלוסיות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הנתרמות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הכנסה</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במוצרים</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בשווי</w:delText>
        </w:r>
        <w:r w:rsidRPr="00AA430F" w:rsidDel="00DE6623">
          <w:rPr>
            <w:rFonts w:asciiTheme="minorBidi" w:hAnsiTheme="minorBidi"/>
            <w:sz w:val="24"/>
            <w:szCs w:val="24"/>
            <w:rtl/>
          </w:rPr>
          <w:delText xml:space="preserve"> </w:delText>
        </w:r>
        <w:r w:rsidDel="00DE6623">
          <w:rPr>
            <w:rFonts w:asciiTheme="minorBidi" w:hAnsiTheme="minorBidi" w:hint="cs"/>
            <w:sz w:val="24"/>
            <w:szCs w:val="24"/>
            <w:rtl/>
          </w:rPr>
          <w:delText>3.6</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w:delText>
        </w:r>
        <w:r w:rsidRPr="00AA430F" w:rsidDel="00DE6623">
          <w:rPr>
            <w:rFonts w:asciiTheme="minorBidi" w:hAnsiTheme="minorBidi"/>
            <w:sz w:val="24"/>
            <w:szCs w:val="24"/>
            <w:rtl/>
          </w:rPr>
          <w:delText>.</w:delText>
        </w:r>
        <w:r w:rsidDel="00DE6623">
          <w:rPr>
            <w:rFonts w:asciiTheme="minorBidi" w:hAnsiTheme="minorBidi" w:hint="cs"/>
            <w:sz w:val="24"/>
            <w:szCs w:val="24"/>
            <w:rtl/>
          </w:rPr>
          <w:delText xml:space="preserve"> </w:delText>
        </w:r>
        <w:r w:rsidRPr="00AA430F" w:rsidDel="00DE6623">
          <w:rPr>
            <w:rFonts w:asciiTheme="minorBidi" w:hAnsiTheme="minorBidi" w:hint="cs"/>
            <w:sz w:val="24"/>
            <w:szCs w:val="24"/>
            <w:rtl/>
          </w:rPr>
          <w:delText>תחום</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הצלת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המזון</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בישראל</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הינו</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בתחילת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דרכו</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ונראה</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כי</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קיים</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פוטנציאל</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להגדלת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היקפי</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הפעילות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ניצול</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יתרונות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לגודל</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שיאפשרו</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הקטנת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עלות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ההצלה</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והעלאה</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בערך</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התוצרת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המוצלת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אולם</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מטעמי</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שמרנות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ביססנו</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את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האומדנים</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על</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בסיס</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מבנה</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העלויות</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הקיים</w:delText>
        </w:r>
        <w:r w:rsidRPr="00AA430F" w:rsidDel="00DE6623">
          <w:rPr>
            <w:rFonts w:asciiTheme="minorBidi" w:hAnsiTheme="minorBidi"/>
            <w:sz w:val="24"/>
            <w:szCs w:val="24"/>
            <w:rtl/>
          </w:rPr>
          <w:delText xml:space="preserve"> </w:delText>
        </w:r>
        <w:r w:rsidRPr="00AA430F" w:rsidDel="00DE6623">
          <w:rPr>
            <w:rFonts w:asciiTheme="minorBidi" w:hAnsiTheme="minorBidi" w:hint="cs"/>
            <w:sz w:val="24"/>
            <w:szCs w:val="24"/>
            <w:rtl/>
          </w:rPr>
          <w:delText>כיום</w:delText>
        </w:r>
        <w:r w:rsidRPr="00AA430F" w:rsidDel="00DE6623">
          <w:rPr>
            <w:rFonts w:asciiTheme="minorBidi" w:hAnsiTheme="minorBidi"/>
            <w:sz w:val="24"/>
            <w:szCs w:val="24"/>
            <w:rtl/>
          </w:rPr>
          <w:delText>.</w:delText>
        </w:r>
      </w:del>
    </w:p>
    <w:p w14:paraId="477C2232" w14:textId="159619C2" w:rsidR="00BF44A1" w:rsidDel="00DE6623" w:rsidRDefault="00BF44A1" w:rsidP="00C852E6">
      <w:pPr>
        <w:spacing w:line="360" w:lineRule="auto"/>
        <w:jc w:val="both"/>
        <w:rPr>
          <w:del w:id="4579" w:author="Yael Armon" w:date="2022-07-03T15:15:00Z"/>
          <w:rFonts w:asciiTheme="minorBidi" w:hAnsiTheme="minorBidi"/>
          <w:sz w:val="24"/>
          <w:szCs w:val="24"/>
          <w:rtl/>
        </w:rPr>
      </w:pPr>
      <w:del w:id="4580" w:author="Yael Armon" w:date="2022-07-03T15:15:00Z">
        <w:r w:rsidRPr="00B856D9" w:rsidDel="00DE6623">
          <w:rPr>
            <w:rFonts w:asciiTheme="minorBidi" w:hAnsiTheme="minorBidi"/>
            <w:sz w:val="24"/>
            <w:szCs w:val="24"/>
            <w:rtl/>
          </w:rPr>
          <w:delText xml:space="preserve">במונחי </w:delText>
        </w:r>
        <w:r w:rsidRPr="00C020B2" w:rsidDel="00DE6623">
          <w:rPr>
            <w:rFonts w:asciiTheme="minorBidi" w:hAnsiTheme="minorBidi"/>
            <w:sz w:val="24"/>
            <w:szCs w:val="24"/>
            <w:rtl/>
          </w:rPr>
          <w:delText xml:space="preserve">התועלת למשק הלאומי, </w:delText>
        </w:r>
        <w:r w:rsidRPr="00C020B2" w:rsidDel="00DE6623">
          <w:rPr>
            <w:rFonts w:asciiTheme="minorBidi" w:hAnsiTheme="minorBidi" w:hint="cs"/>
            <w:sz w:val="24"/>
            <w:szCs w:val="24"/>
            <w:rtl/>
          </w:rPr>
          <w:delText xml:space="preserve">יש לקחת </w:delText>
        </w:r>
        <w:r w:rsidRPr="00C020B2" w:rsidDel="00DE6623">
          <w:rPr>
            <w:rFonts w:asciiTheme="minorBidi" w:hAnsiTheme="minorBidi"/>
            <w:sz w:val="24"/>
            <w:szCs w:val="24"/>
            <w:rtl/>
          </w:rPr>
          <w:delText xml:space="preserve">בחשבון </w:delText>
        </w:r>
        <w:r w:rsidRPr="00C020B2" w:rsidDel="00DE6623">
          <w:rPr>
            <w:rFonts w:asciiTheme="minorBidi" w:hAnsiTheme="minorBidi" w:hint="cs"/>
            <w:sz w:val="24"/>
            <w:szCs w:val="24"/>
            <w:rtl/>
          </w:rPr>
          <w:delText>גם את</w:delText>
        </w:r>
        <w:r w:rsidRPr="00C020B2" w:rsidDel="00DE6623">
          <w:rPr>
            <w:rFonts w:asciiTheme="minorBidi" w:hAnsiTheme="minorBidi"/>
            <w:sz w:val="24"/>
            <w:szCs w:val="24"/>
            <w:rtl/>
          </w:rPr>
          <w:delText xml:space="preserve"> תרומ</w:delText>
        </w:r>
        <w:r w:rsidRPr="00C020B2" w:rsidDel="00DE6623">
          <w:rPr>
            <w:rFonts w:asciiTheme="minorBidi" w:hAnsiTheme="minorBidi" w:hint="cs"/>
            <w:sz w:val="24"/>
            <w:szCs w:val="24"/>
            <w:rtl/>
          </w:rPr>
          <w:delText>תן</w:delText>
        </w:r>
        <w:r w:rsidRPr="00C020B2" w:rsidDel="00DE6623">
          <w:rPr>
            <w:rFonts w:asciiTheme="minorBidi" w:hAnsiTheme="minorBidi"/>
            <w:sz w:val="24"/>
            <w:szCs w:val="24"/>
            <w:rtl/>
          </w:rPr>
          <w:delText xml:space="preserve"> של </w:delText>
        </w:r>
        <w:r w:rsidRPr="00C020B2" w:rsidDel="00DE6623">
          <w:rPr>
            <w:rFonts w:asciiTheme="minorBidi" w:hAnsiTheme="minorBidi" w:hint="cs"/>
            <w:sz w:val="24"/>
            <w:szCs w:val="24"/>
            <w:rtl/>
          </w:rPr>
          <w:delText>ה</w:delText>
        </w:r>
        <w:r w:rsidRPr="00C020B2" w:rsidDel="00DE6623">
          <w:rPr>
            <w:rFonts w:asciiTheme="minorBidi" w:hAnsiTheme="minorBidi"/>
            <w:sz w:val="24"/>
            <w:szCs w:val="24"/>
            <w:rtl/>
          </w:rPr>
          <w:delText xml:space="preserve">השפעות </w:delText>
        </w:r>
        <w:r w:rsidRPr="00C020B2" w:rsidDel="00DE6623">
          <w:rPr>
            <w:rFonts w:asciiTheme="minorBidi" w:hAnsiTheme="minorBidi" w:hint="cs"/>
            <w:sz w:val="24"/>
            <w:szCs w:val="24"/>
            <w:rtl/>
          </w:rPr>
          <w:delText>ה</w:delText>
        </w:r>
        <w:r w:rsidRPr="00C020B2" w:rsidDel="00DE6623">
          <w:rPr>
            <w:rFonts w:asciiTheme="minorBidi" w:hAnsiTheme="minorBidi"/>
            <w:sz w:val="24"/>
            <w:szCs w:val="24"/>
            <w:rtl/>
          </w:rPr>
          <w:delText>סביבתיות</w:delText>
        </w:r>
        <w:r w:rsidRPr="00C020B2" w:rsidDel="00DE6623">
          <w:rPr>
            <w:rFonts w:asciiTheme="minorBidi" w:hAnsiTheme="minorBidi" w:hint="cs"/>
            <w:sz w:val="24"/>
            <w:szCs w:val="24"/>
            <w:rtl/>
          </w:rPr>
          <w:delText xml:space="preserve"> </w:delText>
        </w:r>
        <w:r w:rsidRPr="00C020B2" w:rsidDel="00DE6623">
          <w:rPr>
            <w:rFonts w:asciiTheme="minorBidi" w:hAnsiTheme="minorBidi"/>
            <w:sz w:val="24"/>
            <w:szCs w:val="24"/>
            <w:rtl/>
          </w:rPr>
          <w:delText xml:space="preserve">[ראו פרק </w:delText>
        </w:r>
        <w:r w:rsidRPr="00C020B2" w:rsidDel="00DE6623">
          <w:rPr>
            <w:rFonts w:asciiTheme="minorBidi" w:hAnsiTheme="minorBidi" w:hint="cs"/>
            <w:sz w:val="24"/>
            <w:szCs w:val="24"/>
            <w:rtl/>
          </w:rPr>
          <w:delText>7</w:delText>
        </w:r>
        <w:r w:rsidRPr="00C020B2" w:rsidDel="00DE6623">
          <w:rPr>
            <w:rFonts w:asciiTheme="minorBidi" w:hAnsiTheme="minorBidi"/>
            <w:sz w:val="24"/>
            <w:szCs w:val="24"/>
            <w:rtl/>
          </w:rPr>
          <w:delText xml:space="preserve">]. </w:delText>
        </w:r>
        <w:r w:rsidRPr="00C020B2" w:rsidDel="00DE6623">
          <w:rPr>
            <w:rFonts w:asciiTheme="minorBidi" w:hAnsiTheme="minorBidi" w:hint="cs"/>
            <w:sz w:val="24"/>
            <w:szCs w:val="24"/>
            <w:rtl/>
          </w:rPr>
          <w:delText xml:space="preserve">התועלת הסביבתית מחיסכון פליטות גזי החממה ומזהמי אוויר וטיפול בפסולת עומדת על כ- 0.8 ₪ לק"ג, ועל כן מכפיל ערך ההצלה מסתכם ל-4.2. </w:delText>
        </w:r>
        <w:r w:rsidRPr="00C020B2" w:rsidDel="00DE6623">
          <w:rPr>
            <w:rFonts w:asciiTheme="minorBidi" w:hAnsiTheme="minorBidi"/>
            <w:sz w:val="24"/>
            <w:szCs w:val="24"/>
            <w:rtl/>
          </w:rPr>
          <w:delText xml:space="preserve">כלומר, בשקלול </w:delText>
        </w:r>
        <w:r w:rsidRPr="00C020B2" w:rsidDel="00DE6623">
          <w:rPr>
            <w:rFonts w:ascii="Arial" w:hAnsi="Arial" w:cs="Arial"/>
            <w:sz w:val="24"/>
            <w:szCs w:val="24"/>
            <w:rtl/>
          </w:rPr>
          <w:delText>גזי חממה</w:delText>
        </w:r>
        <w:r w:rsidRPr="00C020B2" w:rsidDel="00DE6623">
          <w:rPr>
            <w:rFonts w:ascii="Arial" w:hAnsi="Arial" w:cs="Arial" w:hint="cs"/>
            <w:sz w:val="24"/>
            <w:szCs w:val="24"/>
            <w:rtl/>
          </w:rPr>
          <w:delText>,</w:delText>
        </w:r>
        <w:r w:rsidRPr="00C020B2" w:rsidDel="00DE6623">
          <w:rPr>
            <w:rFonts w:ascii="Arial" w:hAnsi="Arial" w:cs="Arial"/>
            <w:sz w:val="24"/>
            <w:szCs w:val="24"/>
            <w:rtl/>
          </w:rPr>
          <w:delText xml:space="preserve"> מזהמי אוויר</w:delText>
        </w:r>
        <w:r w:rsidRPr="00C020B2" w:rsidDel="00DE6623">
          <w:rPr>
            <w:rFonts w:ascii="Arial" w:hAnsi="Arial" w:cs="Arial" w:hint="cs"/>
            <w:sz w:val="24"/>
            <w:szCs w:val="24"/>
            <w:rtl/>
          </w:rPr>
          <w:delText xml:space="preserve"> וטיפול בפסולת</w:delText>
        </w:r>
        <w:r w:rsidRPr="00C020B2" w:rsidDel="00DE6623">
          <w:rPr>
            <w:rStyle w:val="CommentReference"/>
            <w:rtl/>
          </w:rPr>
          <w:delText xml:space="preserve"> </w:delText>
        </w:r>
        <w:r w:rsidRPr="00C020B2" w:rsidDel="00DE6623">
          <w:rPr>
            <w:rFonts w:asciiTheme="minorBidi" w:hAnsiTheme="minorBidi"/>
            <w:sz w:val="24"/>
            <w:szCs w:val="24"/>
            <w:rtl/>
          </w:rPr>
          <w:delText xml:space="preserve">[ראו פרק </w:delText>
        </w:r>
        <w:r w:rsidRPr="00C020B2" w:rsidDel="00DE6623">
          <w:rPr>
            <w:rFonts w:asciiTheme="minorBidi" w:hAnsiTheme="minorBidi" w:hint="cs"/>
            <w:sz w:val="24"/>
            <w:szCs w:val="24"/>
            <w:rtl/>
          </w:rPr>
          <w:delText>7</w:delText>
        </w:r>
        <w:r w:rsidRPr="00C020B2" w:rsidDel="00DE6623">
          <w:rPr>
            <w:rFonts w:asciiTheme="minorBidi" w:hAnsiTheme="minorBidi"/>
            <w:sz w:val="24"/>
            <w:szCs w:val="24"/>
            <w:rtl/>
          </w:rPr>
          <w:delText>],</w:delText>
        </w:r>
        <w:r w:rsidRPr="00F35365" w:rsidDel="00DE6623">
          <w:rPr>
            <w:rFonts w:asciiTheme="minorBidi" w:hAnsiTheme="minorBidi"/>
            <w:sz w:val="24"/>
            <w:szCs w:val="24"/>
            <w:rtl/>
          </w:rPr>
          <w:delText xml:space="preserve"> כל שקל שמושקע בהצלת מזון מניב למשק הלאומי ערך של </w:delText>
        </w:r>
        <w:r w:rsidDel="00DE6623">
          <w:rPr>
            <w:rFonts w:asciiTheme="minorBidi" w:hAnsiTheme="minorBidi" w:hint="cs"/>
            <w:sz w:val="24"/>
            <w:szCs w:val="24"/>
            <w:rtl/>
          </w:rPr>
          <w:delText>4.2</w:delText>
        </w:r>
        <w:r w:rsidRPr="00E6715A" w:rsidDel="00DE6623">
          <w:rPr>
            <w:rFonts w:asciiTheme="minorBidi" w:hAnsiTheme="minorBidi"/>
            <w:sz w:val="24"/>
            <w:szCs w:val="24"/>
            <w:rtl/>
          </w:rPr>
          <w:delText xml:space="preserve"> </w:delText>
        </w:r>
        <w:r w:rsidRPr="00E6715A" w:rsidDel="00DE6623">
          <w:rPr>
            <w:rFonts w:asciiTheme="minorBidi" w:hAnsiTheme="minorBidi" w:hint="cs"/>
            <w:sz w:val="24"/>
            <w:szCs w:val="24"/>
            <w:rtl/>
          </w:rPr>
          <w:delText>₪</w:delText>
        </w:r>
        <w:r w:rsidRPr="00115323" w:rsidDel="00DE6623">
          <w:rPr>
            <w:rFonts w:asciiTheme="minorBidi" w:hAnsiTheme="minorBidi"/>
            <w:sz w:val="24"/>
            <w:szCs w:val="24"/>
            <w:rtl/>
          </w:rPr>
          <w:delText>.</w:delText>
        </w:r>
      </w:del>
    </w:p>
    <w:p w14:paraId="0038C4AA" w14:textId="45FD46A5" w:rsidR="00BF44A1" w:rsidRPr="00FF6E31" w:rsidDel="00DE6623" w:rsidRDefault="00BF44A1">
      <w:pPr>
        <w:spacing w:line="360" w:lineRule="auto"/>
        <w:jc w:val="both"/>
        <w:rPr>
          <w:del w:id="4581" w:author="Yael Armon" w:date="2022-07-03T15:15:00Z"/>
          <w:rFonts w:asciiTheme="minorBidi" w:hAnsiTheme="minorBidi"/>
          <w:b/>
          <w:bCs/>
          <w:sz w:val="16"/>
          <w:szCs w:val="26"/>
          <w:rtl/>
        </w:rPr>
        <w:pPrChange w:id="4582" w:author="Yael Armon" w:date="2022-07-03T15:16:00Z">
          <w:pPr>
            <w:spacing w:line="240" w:lineRule="auto"/>
            <w:jc w:val="center"/>
          </w:pPr>
        </w:pPrChange>
      </w:pPr>
      <w:del w:id="4583" w:author="Yael Armon" w:date="2022-07-03T15:15:00Z">
        <w:r w:rsidRPr="00FF6E31" w:rsidDel="00DE6623">
          <w:rPr>
            <w:rFonts w:asciiTheme="minorBidi" w:hAnsiTheme="minorBidi"/>
            <w:b/>
            <w:bCs/>
            <w:sz w:val="16"/>
            <w:szCs w:val="26"/>
            <w:rtl/>
          </w:rPr>
          <w:delText>אומדן כדאיות הצלת מזון</w:delText>
        </w:r>
      </w:del>
    </w:p>
    <w:p w14:paraId="1CDD61D6" w14:textId="34C017C1" w:rsidR="00BF44A1" w:rsidRPr="00AA430F" w:rsidDel="00DE6623" w:rsidRDefault="00BF44A1">
      <w:pPr>
        <w:spacing w:line="360" w:lineRule="auto"/>
        <w:jc w:val="both"/>
        <w:rPr>
          <w:del w:id="4584" w:author="Yael Armon" w:date="2022-07-03T15:15:00Z"/>
          <w:rFonts w:asciiTheme="minorBidi" w:hAnsiTheme="minorBidi"/>
          <w:b/>
          <w:bCs/>
          <w:sz w:val="16"/>
          <w:szCs w:val="26"/>
          <w:rtl/>
        </w:rPr>
        <w:pPrChange w:id="4585" w:author="Yael Armon" w:date="2022-07-03T15:16:00Z">
          <w:pPr>
            <w:spacing w:line="240" w:lineRule="auto"/>
            <w:jc w:val="center"/>
          </w:pPr>
        </w:pPrChange>
      </w:pPr>
      <w:del w:id="4586" w:author="Yael Armon" w:date="2022-07-03T15:15:00Z">
        <w:r w:rsidRPr="00FF6E31" w:rsidDel="00DE6623">
          <w:rPr>
            <w:rFonts w:asciiTheme="minorBidi" w:hAnsiTheme="minorBidi"/>
            <w:b/>
            <w:bCs/>
            <w:sz w:val="16"/>
            <w:szCs w:val="26"/>
            <w:rtl/>
          </w:rPr>
          <w:delText>עלות / תועלת לק"ג מזון</w:delText>
        </w:r>
      </w:del>
    </w:p>
    <w:tbl>
      <w:tblPr>
        <w:bidiVisual/>
        <w:tblW w:w="9149" w:type="dxa"/>
        <w:tblInd w:w="113" w:type="dxa"/>
        <w:tblLayout w:type="fixed"/>
        <w:tblLook w:val="04A0" w:firstRow="1" w:lastRow="0" w:firstColumn="1" w:lastColumn="0" w:noHBand="0" w:noVBand="1"/>
      </w:tblPr>
      <w:tblGrid>
        <w:gridCol w:w="2135"/>
        <w:gridCol w:w="1002"/>
        <w:gridCol w:w="1116"/>
        <w:gridCol w:w="1116"/>
        <w:gridCol w:w="1116"/>
        <w:gridCol w:w="1116"/>
        <w:gridCol w:w="1548"/>
      </w:tblGrid>
      <w:tr w:rsidR="00BF44A1" w:rsidRPr="000A5AF7" w:rsidDel="00DE6623" w14:paraId="143B442B" w14:textId="06AAF046" w:rsidTr="00BF44A1">
        <w:trPr>
          <w:trHeight w:val="285"/>
          <w:del w:id="4587" w:author="Yael Armon" w:date="2022-07-03T15:15:00Z"/>
        </w:trPr>
        <w:tc>
          <w:tcPr>
            <w:tcW w:w="2135" w:type="dxa"/>
            <w:tcBorders>
              <w:top w:val="single" w:sz="4" w:space="0" w:color="4F81BD"/>
              <w:left w:val="single" w:sz="4" w:space="0" w:color="4F81BD"/>
              <w:bottom w:val="nil"/>
              <w:right w:val="nil"/>
            </w:tcBorders>
            <w:shd w:val="clear" w:color="4F81BD" w:fill="4F81BD"/>
          </w:tcPr>
          <w:p w14:paraId="73FF0B6F" w14:textId="485C12CA" w:rsidR="00BF44A1" w:rsidRPr="00AA430F" w:rsidDel="00DE6623" w:rsidRDefault="00BF44A1">
            <w:pPr>
              <w:spacing w:line="360" w:lineRule="auto"/>
              <w:jc w:val="both"/>
              <w:rPr>
                <w:del w:id="4588" w:author="Yael Armon" w:date="2022-07-03T15:15:00Z"/>
                <w:rFonts w:asciiTheme="minorBidi" w:eastAsia="Times New Roman" w:hAnsiTheme="minorBidi"/>
                <w:b/>
                <w:bCs/>
                <w:color w:val="FFFFFF"/>
                <w:rtl/>
              </w:rPr>
              <w:pPrChange w:id="4589" w:author="Yael Armon" w:date="2022-07-03T15:16:00Z">
                <w:pPr>
                  <w:spacing w:after="0" w:line="240" w:lineRule="auto"/>
                  <w:jc w:val="center"/>
                </w:pPr>
              </w:pPrChange>
            </w:pPr>
          </w:p>
        </w:tc>
        <w:tc>
          <w:tcPr>
            <w:tcW w:w="1002" w:type="dxa"/>
            <w:tcBorders>
              <w:top w:val="single" w:sz="4" w:space="0" w:color="4F81BD"/>
              <w:left w:val="single" w:sz="4" w:space="0" w:color="4F81BD"/>
              <w:bottom w:val="nil"/>
              <w:right w:val="nil"/>
            </w:tcBorders>
            <w:shd w:val="clear" w:color="4F81BD" w:fill="4F81BD"/>
            <w:noWrap/>
            <w:vAlign w:val="bottom"/>
            <w:hideMark/>
          </w:tcPr>
          <w:p w14:paraId="1A668E7F" w14:textId="1A8E631F" w:rsidR="00BF44A1" w:rsidRPr="00AA430F" w:rsidDel="00DE6623" w:rsidRDefault="00BF44A1">
            <w:pPr>
              <w:spacing w:line="360" w:lineRule="auto"/>
              <w:jc w:val="both"/>
              <w:rPr>
                <w:del w:id="4590" w:author="Yael Armon" w:date="2022-07-03T15:15:00Z"/>
                <w:rFonts w:asciiTheme="minorBidi" w:eastAsia="Times New Roman" w:hAnsiTheme="minorBidi"/>
                <w:b/>
                <w:bCs/>
                <w:color w:val="FFFFFF"/>
              </w:rPr>
              <w:pPrChange w:id="4591" w:author="Yael Armon" w:date="2022-07-03T15:16:00Z">
                <w:pPr>
                  <w:spacing w:after="0" w:line="240" w:lineRule="auto"/>
                  <w:jc w:val="center"/>
                </w:pPr>
              </w:pPrChange>
            </w:pPr>
            <w:del w:id="4592" w:author="Yael Armon" w:date="2022-07-03T15:15:00Z">
              <w:r w:rsidRPr="00AA430F" w:rsidDel="00DE6623">
                <w:rPr>
                  <w:rFonts w:asciiTheme="minorBidi" w:eastAsia="Times New Roman" w:hAnsiTheme="minorBidi"/>
                  <w:b/>
                  <w:bCs/>
                  <w:color w:val="FFFFFF"/>
                  <w:rtl/>
                </w:rPr>
                <w:delText>שווי מזון שהוצל*</w:delText>
              </w:r>
            </w:del>
          </w:p>
        </w:tc>
        <w:tc>
          <w:tcPr>
            <w:tcW w:w="1116" w:type="dxa"/>
            <w:tcBorders>
              <w:top w:val="single" w:sz="4" w:space="0" w:color="4F81BD"/>
              <w:left w:val="nil"/>
              <w:bottom w:val="nil"/>
              <w:right w:val="nil"/>
            </w:tcBorders>
            <w:shd w:val="clear" w:color="4F81BD" w:fill="4F81BD"/>
            <w:noWrap/>
            <w:vAlign w:val="bottom"/>
            <w:hideMark/>
          </w:tcPr>
          <w:p w14:paraId="6B756AA3" w14:textId="69324193" w:rsidR="00BF44A1" w:rsidRPr="00AA430F" w:rsidDel="00DE6623" w:rsidRDefault="00BF44A1">
            <w:pPr>
              <w:spacing w:line="360" w:lineRule="auto"/>
              <w:jc w:val="both"/>
              <w:rPr>
                <w:del w:id="4593" w:author="Yael Armon" w:date="2022-07-03T15:15:00Z"/>
                <w:rFonts w:asciiTheme="minorBidi" w:eastAsia="Times New Roman" w:hAnsiTheme="minorBidi"/>
                <w:b/>
                <w:bCs/>
                <w:color w:val="FFFFFF"/>
              </w:rPr>
              <w:pPrChange w:id="4594" w:author="Yael Armon" w:date="2022-07-03T15:16:00Z">
                <w:pPr>
                  <w:spacing w:after="0" w:line="240" w:lineRule="auto"/>
                  <w:jc w:val="center"/>
                </w:pPr>
              </w:pPrChange>
            </w:pPr>
            <w:del w:id="4595" w:author="Yael Armon" w:date="2022-07-03T15:15:00Z">
              <w:r w:rsidRPr="00AA430F" w:rsidDel="00DE6623">
                <w:rPr>
                  <w:rFonts w:asciiTheme="minorBidi" w:eastAsia="Times New Roman" w:hAnsiTheme="minorBidi"/>
                  <w:b/>
                  <w:bCs/>
                  <w:color w:val="FFFFFF"/>
                  <w:rtl/>
                </w:rPr>
                <w:delText>תרומה סביבתית לפי</w:delText>
              </w:r>
              <w:r w:rsidDel="00DE6623">
                <w:rPr>
                  <w:rFonts w:asciiTheme="minorBidi" w:eastAsia="Times New Roman" w:hAnsiTheme="minorBidi"/>
                  <w:b/>
                  <w:bCs/>
                  <w:color w:val="FFFFFF"/>
                </w:rPr>
                <w:delText xml:space="preserve">BDO </w:delText>
              </w:r>
            </w:del>
          </w:p>
        </w:tc>
        <w:tc>
          <w:tcPr>
            <w:tcW w:w="1116" w:type="dxa"/>
            <w:tcBorders>
              <w:top w:val="single" w:sz="4" w:space="0" w:color="4F81BD"/>
              <w:left w:val="nil"/>
              <w:bottom w:val="nil"/>
              <w:right w:val="nil"/>
            </w:tcBorders>
            <w:shd w:val="clear" w:color="4F81BD" w:fill="4F81BD"/>
            <w:noWrap/>
            <w:vAlign w:val="bottom"/>
            <w:hideMark/>
          </w:tcPr>
          <w:p w14:paraId="1288DA84" w14:textId="5B1782F4" w:rsidR="00BF44A1" w:rsidRPr="00AA430F" w:rsidDel="00DE6623" w:rsidRDefault="00BF44A1">
            <w:pPr>
              <w:spacing w:line="360" w:lineRule="auto"/>
              <w:jc w:val="both"/>
              <w:rPr>
                <w:del w:id="4596" w:author="Yael Armon" w:date="2022-07-03T15:15:00Z"/>
                <w:rFonts w:asciiTheme="minorBidi" w:eastAsia="Times New Roman" w:hAnsiTheme="minorBidi"/>
                <w:b/>
                <w:bCs/>
                <w:color w:val="FFFFFF"/>
              </w:rPr>
              <w:pPrChange w:id="4597" w:author="Yael Armon" w:date="2022-07-03T15:16:00Z">
                <w:pPr>
                  <w:spacing w:after="0" w:line="240" w:lineRule="auto"/>
                  <w:jc w:val="center"/>
                </w:pPr>
              </w:pPrChange>
            </w:pPr>
            <w:del w:id="4598" w:author="Yael Armon" w:date="2022-07-03T15:15:00Z">
              <w:r w:rsidRPr="00AA430F" w:rsidDel="00DE6623">
                <w:rPr>
                  <w:rFonts w:asciiTheme="minorBidi" w:eastAsia="Times New Roman" w:hAnsiTheme="minorBidi"/>
                  <w:b/>
                  <w:bCs/>
                  <w:color w:val="FFFFFF"/>
                  <w:rtl/>
                </w:rPr>
                <w:delText>סה"כ שווי למשק הלאומי</w:delText>
              </w:r>
            </w:del>
          </w:p>
        </w:tc>
        <w:tc>
          <w:tcPr>
            <w:tcW w:w="1116" w:type="dxa"/>
            <w:tcBorders>
              <w:top w:val="single" w:sz="4" w:space="0" w:color="4F81BD"/>
              <w:left w:val="nil"/>
              <w:bottom w:val="nil"/>
              <w:right w:val="nil"/>
            </w:tcBorders>
            <w:shd w:val="clear" w:color="4F81BD" w:fill="4F81BD"/>
            <w:noWrap/>
            <w:vAlign w:val="bottom"/>
            <w:hideMark/>
          </w:tcPr>
          <w:p w14:paraId="2733B1A0" w14:textId="32E155F7" w:rsidR="00BF44A1" w:rsidRPr="00AA430F" w:rsidDel="00DE6623" w:rsidRDefault="00BF44A1">
            <w:pPr>
              <w:spacing w:line="360" w:lineRule="auto"/>
              <w:jc w:val="both"/>
              <w:rPr>
                <w:del w:id="4599" w:author="Yael Armon" w:date="2022-07-03T15:15:00Z"/>
                <w:rFonts w:asciiTheme="minorBidi" w:eastAsia="Times New Roman" w:hAnsiTheme="minorBidi"/>
                <w:b/>
                <w:bCs/>
                <w:color w:val="FFFFFF"/>
              </w:rPr>
              <w:pPrChange w:id="4600" w:author="Yael Armon" w:date="2022-07-03T15:16:00Z">
                <w:pPr>
                  <w:spacing w:after="0" w:line="240" w:lineRule="auto"/>
                  <w:jc w:val="center"/>
                </w:pPr>
              </w:pPrChange>
            </w:pPr>
            <w:del w:id="4601" w:author="Yael Armon" w:date="2022-07-03T15:15:00Z">
              <w:r w:rsidRPr="00AA430F" w:rsidDel="00DE6623">
                <w:rPr>
                  <w:rFonts w:asciiTheme="minorBidi" w:eastAsia="Times New Roman" w:hAnsiTheme="minorBidi"/>
                  <w:b/>
                  <w:bCs/>
                  <w:color w:val="FFFFFF"/>
                  <w:rtl/>
                </w:rPr>
                <w:delText>עלות הצלה</w:delText>
              </w:r>
            </w:del>
          </w:p>
        </w:tc>
        <w:tc>
          <w:tcPr>
            <w:tcW w:w="1116" w:type="dxa"/>
            <w:tcBorders>
              <w:top w:val="single" w:sz="4" w:space="0" w:color="4F81BD"/>
              <w:left w:val="nil"/>
              <w:bottom w:val="nil"/>
              <w:right w:val="nil"/>
            </w:tcBorders>
            <w:shd w:val="clear" w:color="4F81BD" w:fill="4F81BD"/>
            <w:noWrap/>
            <w:vAlign w:val="bottom"/>
            <w:hideMark/>
          </w:tcPr>
          <w:p w14:paraId="05321F65" w14:textId="1B4229A8" w:rsidR="00BF44A1" w:rsidRPr="00AA430F" w:rsidDel="00DE6623" w:rsidRDefault="00BF44A1">
            <w:pPr>
              <w:spacing w:line="360" w:lineRule="auto"/>
              <w:jc w:val="both"/>
              <w:rPr>
                <w:del w:id="4602" w:author="Yael Armon" w:date="2022-07-03T15:15:00Z"/>
                <w:rFonts w:asciiTheme="minorBidi" w:eastAsia="Times New Roman" w:hAnsiTheme="minorBidi"/>
                <w:b/>
                <w:bCs/>
                <w:color w:val="FFFFFF"/>
              </w:rPr>
              <w:pPrChange w:id="4603" w:author="Yael Armon" w:date="2022-07-03T15:16:00Z">
                <w:pPr>
                  <w:spacing w:after="0" w:line="240" w:lineRule="auto"/>
                  <w:jc w:val="center"/>
                </w:pPr>
              </w:pPrChange>
            </w:pPr>
            <w:del w:id="4604" w:author="Yael Armon" w:date="2022-07-03T15:15:00Z">
              <w:r w:rsidRPr="00AA430F" w:rsidDel="00DE6623">
                <w:rPr>
                  <w:rFonts w:asciiTheme="minorBidi" w:eastAsia="Times New Roman" w:hAnsiTheme="minorBidi"/>
                  <w:b/>
                  <w:bCs/>
                  <w:color w:val="FFFFFF"/>
                  <w:rtl/>
                </w:rPr>
                <w:delText>רווח מהצלת מזון</w:delText>
              </w:r>
            </w:del>
          </w:p>
        </w:tc>
        <w:tc>
          <w:tcPr>
            <w:tcW w:w="1548" w:type="dxa"/>
            <w:tcBorders>
              <w:top w:val="single" w:sz="4" w:space="0" w:color="4F81BD"/>
              <w:left w:val="nil"/>
              <w:bottom w:val="nil"/>
              <w:right w:val="single" w:sz="4" w:space="0" w:color="4F81BD"/>
            </w:tcBorders>
            <w:shd w:val="clear" w:color="4F81BD" w:fill="4F81BD"/>
            <w:noWrap/>
            <w:vAlign w:val="bottom"/>
            <w:hideMark/>
          </w:tcPr>
          <w:p w14:paraId="6EEB181E" w14:textId="6DB2F9E3" w:rsidR="00BF44A1" w:rsidDel="00DE6623" w:rsidRDefault="00BF44A1">
            <w:pPr>
              <w:spacing w:line="360" w:lineRule="auto"/>
              <w:jc w:val="both"/>
              <w:rPr>
                <w:del w:id="4605" w:author="Yael Armon" w:date="2022-07-03T15:15:00Z"/>
                <w:rFonts w:asciiTheme="minorBidi" w:eastAsia="Times New Roman" w:hAnsiTheme="minorBidi"/>
                <w:b/>
                <w:bCs/>
                <w:color w:val="FFFFFF"/>
                <w:rtl/>
              </w:rPr>
              <w:pPrChange w:id="4606" w:author="Yael Armon" w:date="2022-07-03T15:16:00Z">
                <w:pPr>
                  <w:spacing w:after="0" w:line="240" w:lineRule="auto"/>
                  <w:jc w:val="center"/>
                </w:pPr>
              </w:pPrChange>
            </w:pPr>
            <w:del w:id="4607" w:author="Yael Armon" w:date="2022-07-03T15:15:00Z">
              <w:r w:rsidDel="00DE6623">
                <w:rPr>
                  <w:rFonts w:asciiTheme="minorBidi" w:eastAsia="Times New Roman" w:hAnsiTheme="minorBidi" w:hint="cs"/>
                  <w:b/>
                  <w:bCs/>
                  <w:color w:val="FFFFFF"/>
                  <w:rtl/>
                </w:rPr>
                <w:delText>מכפיל ערך =</w:delText>
              </w:r>
            </w:del>
          </w:p>
          <w:p w14:paraId="4C091A1A" w14:textId="7E365D6C" w:rsidR="00BF44A1" w:rsidRPr="00AA430F" w:rsidDel="00DE6623" w:rsidRDefault="00BF44A1">
            <w:pPr>
              <w:spacing w:line="360" w:lineRule="auto"/>
              <w:jc w:val="both"/>
              <w:rPr>
                <w:del w:id="4608" w:author="Yael Armon" w:date="2022-07-03T15:15:00Z"/>
                <w:rFonts w:asciiTheme="minorBidi" w:eastAsia="Times New Roman" w:hAnsiTheme="minorBidi"/>
                <w:b/>
                <w:bCs/>
                <w:color w:val="FFFFFF"/>
              </w:rPr>
              <w:pPrChange w:id="4609" w:author="Yael Armon" w:date="2022-07-03T15:16:00Z">
                <w:pPr>
                  <w:spacing w:after="0" w:line="240" w:lineRule="auto"/>
                  <w:jc w:val="center"/>
                </w:pPr>
              </w:pPrChange>
            </w:pPr>
            <w:del w:id="4610" w:author="Yael Armon" w:date="2022-07-03T15:15:00Z">
              <w:r w:rsidDel="00DE6623">
                <w:rPr>
                  <w:rFonts w:asciiTheme="minorBidi" w:eastAsia="Times New Roman" w:hAnsiTheme="minorBidi" w:hint="cs"/>
                  <w:b/>
                  <w:bCs/>
                  <w:color w:val="FFFFFF"/>
                  <w:rtl/>
                </w:rPr>
                <w:delText>שווי למשק הלאומי\עלות ההצלה</w:delText>
              </w:r>
            </w:del>
          </w:p>
        </w:tc>
      </w:tr>
      <w:tr w:rsidR="00BF44A1" w:rsidRPr="000A5AF7" w:rsidDel="00DE6623" w14:paraId="0DAD9064" w14:textId="1EF1A123" w:rsidTr="00BF44A1">
        <w:trPr>
          <w:trHeight w:val="285"/>
          <w:del w:id="4611" w:author="Yael Armon" w:date="2022-07-03T15:15:00Z"/>
        </w:trPr>
        <w:tc>
          <w:tcPr>
            <w:tcW w:w="2135" w:type="dxa"/>
            <w:tcBorders>
              <w:top w:val="single" w:sz="4" w:space="0" w:color="4F81BD"/>
              <w:left w:val="single" w:sz="4" w:space="0" w:color="4F81BD"/>
              <w:bottom w:val="nil"/>
              <w:right w:val="nil"/>
            </w:tcBorders>
            <w:vAlign w:val="center"/>
          </w:tcPr>
          <w:p w14:paraId="40B2EE9A" w14:textId="02FA4379" w:rsidR="00BF44A1" w:rsidRPr="00AA430F" w:rsidDel="00DE6623" w:rsidRDefault="00BF44A1">
            <w:pPr>
              <w:spacing w:line="360" w:lineRule="auto"/>
              <w:jc w:val="both"/>
              <w:rPr>
                <w:del w:id="4612" w:author="Yael Armon" w:date="2022-07-03T15:15:00Z"/>
                <w:rFonts w:asciiTheme="minorBidi" w:hAnsiTheme="minorBidi"/>
                <w:color w:val="000000"/>
                <w:rtl/>
              </w:rPr>
              <w:pPrChange w:id="4613" w:author="Yael Armon" w:date="2022-07-03T15:16:00Z">
                <w:pPr>
                  <w:spacing w:after="0" w:line="240" w:lineRule="auto"/>
                  <w:jc w:val="center"/>
                </w:pPr>
              </w:pPrChange>
            </w:pPr>
            <w:del w:id="4614" w:author="Yael Armon" w:date="2022-07-03T15:15:00Z">
              <w:r w:rsidDel="00DE6623">
                <w:rPr>
                  <w:rFonts w:asciiTheme="minorBidi" w:hAnsiTheme="minorBidi" w:hint="cs"/>
                  <w:color w:val="000000"/>
                  <w:rtl/>
                </w:rPr>
                <w:delText xml:space="preserve">כדאיות למשק הלאומי ללא פליטות </w:delText>
              </w:r>
              <w:r w:rsidRPr="00062EFF" w:rsidDel="00DE6623">
                <w:rPr>
                  <w:rFonts w:asciiTheme="minorBidi" w:hAnsiTheme="minorBidi"/>
                  <w:color w:val="000000"/>
                  <w:rtl/>
                </w:rPr>
                <w:delText>גזי חממה ומזהמי אוויר</w:delText>
              </w:r>
            </w:del>
          </w:p>
        </w:tc>
        <w:tc>
          <w:tcPr>
            <w:tcW w:w="1002" w:type="dxa"/>
            <w:tcBorders>
              <w:top w:val="single" w:sz="4" w:space="0" w:color="4F81BD"/>
              <w:left w:val="single" w:sz="4" w:space="0" w:color="4F81BD"/>
              <w:bottom w:val="nil"/>
              <w:right w:val="nil"/>
            </w:tcBorders>
            <w:shd w:val="clear" w:color="auto" w:fill="auto"/>
            <w:noWrap/>
            <w:vAlign w:val="center"/>
            <w:hideMark/>
          </w:tcPr>
          <w:p w14:paraId="2B7860A4" w14:textId="3787172A" w:rsidR="00BF44A1" w:rsidRPr="00AA430F" w:rsidDel="00DE6623" w:rsidRDefault="00BF44A1">
            <w:pPr>
              <w:spacing w:line="360" w:lineRule="auto"/>
              <w:jc w:val="both"/>
              <w:rPr>
                <w:del w:id="4615" w:author="Yael Armon" w:date="2022-07-03T15:15:00Z"/>
                <w:rFonts w:asciiTheme="minorBidi" w:eastAsia="Times New Roman" w:hAnsiTheme="minorBidi"/>
                <w:color w:val="000000"/>
                <w:rtl/>
              </w:rPr>
              <w:pPrChange w:id="4616" w:author="Yael Armon" w:date="2022-07-03T15:16:00Z">
                <w:pPr>
                  <w:spacing w:after="0" w:line="240" w:lineRule="auto"/>
                  <w:jc w:val="center"/>
                </w:pPr>
              </w:pPrChange>
            </w:pPr>
            <w:del w:id="4617" w:author="Yael Armon" w:date="2022-07-03T15:15:00Z">
              <w:r w:rsidDel="00DE6623">
                <w:rPr>
                  <w:rFonts w:asciiTheme="minorBidi" w:hAnsiTheme="minorBidi" w:hint="cs"/>
                  <w:color w:val="000000"/>
                  <w:rtl/>
                </w:rPr>
                <w:delText xml:space="preserve">5.1 </w:delText>
              </w:r>
              <w:r w:rsidRPr="00074818" w:rsidDel="00DE6623">
                <w:rPr>
                  <w:rFonts w:asciiTheme="minorBidi" w:hAnsiTheme="minorBidi" w:hint="cs"/>
                  <w:rtl/>
                </w:rPr>
                <w:delText>₪</w:delText>
              </w:r>
            </w:del>
          </w:p>
        </w:tc>
        <w:tc>
          <w:tcPr>
            <w:tcW w:w="1116" w:type="dxa"/>
            <w:tcBorders>
              <w:top w:val="single" w:sz="4" w:space="0" w:color="4F81BD"/>
              <w:left w:val="nil"/>
              <w:bottom w:val="nil"/>
              <w:right w:val="nil"/>
            </w:tcBorders>
            <w:shd w:val="clear" w:color="auto" w:fill="auto"/>
            <w:noWrap/>
            <w:vAlign w:val="center"/>
            <w:hideMark/>
          </w:tcPr>
          <w:p w14:paraId="44202D20" w14:textId="4522012E" w:rsidR="00BF44A1" w:rsidRPr="00AA430F" w:rsidDel="00DE6623" w:rsidRDefault="00BF44A1">
            <w:pPr>
              <w:spacing w:line="360" w:lineRule="auto"/>
              <w:jc w:val="both"/>
              <w:rPr>
                <w:del w:id="4618" w:author="Yael Armon" w:date="2022-07-03T15:15:00Z"/>
                <w:rFonts w:asciiTheme="minorBidi" w:eastAsia="Times New Roman" w:hAnsiTheme="minorBidi"/>
                <w:color w:val="000000"/>
              </w:rPr>
              <w:pPrChange w:id="4619" w:author="Yael Armon" w:date="2022-07-03T15:16:00Z">
                <w:pPr>
                  <w:spacing w:after="0" w:line="240" w:lineRule="auto"/>
                  <w:jc w:val="center"/>
                </w:pPr>
              </w:pPrChange>
            </w:pPr>
            <w:del w:id="4620" w:author="Yael Armon" w:date="2022-07-03T15:15:00Z">
              <w:r w:rsidDel="00DE6623">
                <w:rPr>
                  <w:rFonts w:asciiTheme="minorBidi" w:hAnsiTheme="minorBidi" w:hint="cs"/>
                  <w:color w:val="000000"/>
                  <w:rtl/>
                </w:rPr>
                <w:delText>לא נכלל</w:delText>
              </w:r>
            </w:del>
          </w:p>
        </w:tc>
        <w:tc>
          <w:tcPr>
            <w:tcW w:w="1116" w:type="dxa"/>
            <w:tcBorders>
              <w:top w:val="single" w:sz="4" w:space="0" w:color="4F81BD"/>
              <w:left w:val="nil"/>
              <w:bottom w:val="nil"/>
              <w:right w:val="nil"/>
            </w:tcBorders>
            <w:shd w:val="clear" w:color="auto" w:fill="auto"/>
            <w:noWrap/>
            <w:vAlign w:val="center"/>
            <w:hideMark/>
          </w:tcPr>
          <w:p w14:paraId="216FEB49" w14:textId="4477B708" w:rsidR="00BF44A1" w:rsidRPr="00AA430F" w:rsidDel="00DE6623" w:rsidRDefault="00BF44A1">
            <w:pPr>
              <w:spacing w:line="360" w:lineRule="auto"/>
              <w:jc w:val="both"/>
              <w:rPr>
                <w:del w:id="4621" w:author="Yael Armon" w:date="2022-07-03T15:15:00Z"/>
                <w:rFonts w:asciiTheme="minorBidi" w:eastAsia="Times New Roman" w:hAnsiTheme="minorBidi"/>
                <w:color w:val="000000"/>
              </w:rPr>
              <w:pPrChange w:id="4622" w:author="Yael Armon" w:date="2022-07-03T15:16:00Z">
                <w:pPr>
                  <w:spacing w:after="0" w:line="240" w:lineRule="auto"/>
                  <w:jc w:val="center"/>
                </w:pPr>
              </w:pPrChange>
            </w:pPr>
            <w:del w:id="4623" w:author="Yael Armon" w:date="2022-07-03T15:15:00Z">
              <w:r w:rsidDel="00DE6623">
                <w:rPr>
                  <w:rFonts w:asciiTheme="minorBidi" w:hAnsiTheme="minorBidi"/>
                  <w:color w:val="000000"/>
                </w:rPr>
                <w:delText>5.1</w:delText>
              </w:r>
              <w:r w:rsidDel="00DE6623">
                <w:rPr>
                  <w:rFonts w:asciiTheme="minorBidi" w:hAnsiTheme="minorBidi" w:hint="cs"/>
                  <w:color w:val="000000"/>
                  <w:rtl/>
                </w:rPr>
                <w:delText xml:space="preserve"> </w:delText>
              </w:r>
              <w:r w:rsidRPr="00074818" w:rsidDel="00DE6623">
                <w:rPr>
                  <w:rFonts w:asciiTheme="minorBidi" w:hAnsiTheme="minorBidi" w:hint="cs"/>
                  <w:rtl/>
                </w:rPr>
                <w:delText>₪</w:delText>
              </w:r>
            </w:del>
          </w:p>
        </w:tc>
        <w:tc>
          <w:tcPr>
            <w:tcW w:w="1116" w:type="dxa"/>
            <w:tcBorders>
              <w:top w:val="single" w:sz="4" w:space="0" w:color="4F81BD"/>
              <w:left w:val="nil"/>
              <w:bottom w:val="nil"/>
              <w:right w:val="nil"/>
            </w:tcBorders>
            <w:shd w:val="clear" w:color="auto" w:fill="auto"/>
            <w:noWrap/>
            <w:vAlign w:val="center"/>
            <w:hideMark/>
          </w:tcPr>
          <w:p w14:paraId="5DA20E02" w14:textId="70E1D5B6" w:rsidR="00BF44A1" w:rsidRPr="00AA430F" w:rsidDel="00DE6623" w:rsidRDefault="00BF44A1">
            <w:pPr>
              <w:spacing w:line="360" w:lineRule="auto"/>
              <w:jc w:val="both"/>
              <w:rPr>
                <w:del w:id="4624" w:author="Yael Armon" w:date="2022-07-03T15:15:00Z"/>
                <w:rFonts w:asciiTheme="minorBidi" w:eastAsia="Times New Roman" w:hAnsiTheme="minorBidi"/>
                <w:color w:val="000000"/>
              </w:rPr>
              <w:pPrChange w:id="4625" w:author="Yael Armon" w:date="2022-07-03T15:16:00Z">
                <w:pPr>
                  <w:spacing w:after="0" w:line="240" w:lineRule="auto"/>
                  <w:jc w:val="center"/>
                </w:pPr>
              </w:pPrChange>
            </w:pPr>
            <w:del w:id="4626" w:author="Yael Armon" w:date="2022-07-03T15:15:00Z">
              <w:r w:rsidDel="00DE6623">
                <w:rPr>
                  <w:rFonts w:asciiTheme="minorBidi" w:eastAsia="Times New Roman" w:hAnsiTheme="minorBidi"/>
                  <w:color w:val="000000"/>
                </w:rPr>
                <w:delText xml:space="preserve">1.4 </w:delText>
              </w:r>
              <w:r w:rsidRPr="00324885" w:rsidDel="00DE6623">
                <w:rPr>
                  <w:rFonts w:asciiTheme="minorBidi" w:hAnsiTheme="minorBidi" w:hint="cs"/>
                  <w:rtl/>
                </w:rPr>
                <w:delText>₪</w:delText>
              </w:r>
            </w:del>
          </w:p>
        </w:tc>
        <w:tc>
          <w:tcPr>
            <w:tcW w:w="1116" w:type="dxa"/>
            <w:tcBorders>
              <w:top w:val="single" w:sz="4" w:space="0" w:color="4F81BD"/>
              <w:left w:val="nil"/>
              <w:bottom w:val="nil"/>
              <w:right w:val="single" w:sz="2" w:space="0" w:color="5B9BD5" w:themeColor="accent1"/>
            </w:tcBorders>
            <w:shd w:val="clear" w:color="auto" w:fill="auto"/>
            <w:noWrap/>
            <w:vAlign w:val="center"/>
            <w:hideMark/>
          </w:tcPr>
          <w:p w14:paraId="2D004F4D" w14:textId="446D78AA" w:rsidR="00BF44A1" w:rsidRPr="00AA430F" w:rsidDel="00DE6623" w:rsidRDefault="00BF44A1">
            <w:pPr>
              <w:spacing w:line="360" w:lineRule="auto"/>
              <w:jc w:val="both"/>
              <w:rPr>
                <w:del w:id="4627" w:author="Yael Armon" w:date="2022-07-03T15:15:00Z"/>
                <w:rFonts w:asciiTheme="minorBidi" w:eastAsia="Times New Roman" w:hAnsiTheme="minorBidi"/>
                <w:color w:val="000000"/>
                <w:rtl/>
              </w:rPr>
              <w:pPrChange w:id="4628" w:author="Yael Armon" w:date="2022-07-03T15:16:00Z">
                <w:pPr>
                  <w:spacing w:after="0" w:line="240" w:lineRule="auto"/>
                  <w:jc w:val="center"/>
                </w:pPr>
              </w:pPrChange>
            </w:pPr>
            <w:del w:id="4629" w:author="Yael Armon" w:date="2022-07-03T15:15:00Z">
              <w:r w:rsidDel="00DE6623">
                <w:rPr>
                  <w:rFonts w:asciiTheme="minorBidi" w:hAnsiTheme="minorBidi"/>
                  <w:color w:val="000000"/>
                </w:rPr>
                <w:delText>3.7</w:delText>
              </w:r>
              <w:r w:rsidDel="00DE6623">
                <w:rPr>
                  <w:rFonts w:asciiTheme="minorBidi" w:eastAsia="Times New Roman" w:hAnsiTheme="minorBidi" w:hint="cs"/>
                  <w:color w:val="000000"/>
                  <w:rtl/>
                </w:rPr>
                <w:delText xml:space="preserve"> </w:delText>
              </w:r>
              <w:r w:rsidRPr="00324885" w:rsidDel="00DE6623">
                <w:rPr>
                  <w:rFonts w:asciiTheme="minorBidi" w:hAnsiTheme="minorBidi" w:hint="cs"/>
                  <w:rtl/>
                </w:rPr>
                <w:delText>₪</w:delText>
              </w:r>
            </w:del>
          </w:p>
        </w:tc>
        <w:tc>
          <w:tcPr>
            <w:tcW w:w="1548" w:type="dxa"/>
            <w:tcBorders>
              <w:top w:val="single" w:sz="4" w:space="0" w:color="4F81BD"/>
              <w:left w:val="single" w:sz="2" w:space="0" w:color="5B9BD5" w:themeColor="accent1"/>
              <w:bottom w:val="nil"/>
              <w:right w:val="single" w:sz="4" w:space="0" w:color="4F81BD"/>
            </w:tcBorders>
            <w:shd w:val="clear" w:color="auto" w:fill="auto"/>
            <w:noWrap/>
            <w:vAlign w:val="center"/>
            <w:hideMark/>
          </w:tcPr>
          <w:p w14:paraId="7FEEF803" w14:textId="393E1D2A" w:rsidR="00BF44A1" w:rsidRPr="00CE1D70" w:rsidDel="00DE6623" w:rsidRDefault="00BF44A1">
            <w:pPr>
              <w:spacing w:line="360" w:lineRule="auto"/>
              <w:jc w:val="both"/>
              <w:rPr>
                <w:del w:id="4630" w:author="Yael Armon" w:date="2022-07-03T15:15:00Z"/>
                <w:rFonts w:asciiTheme="minorBidi" w:eastAsia="Times New Roman" w:hAnsiTheme="minorBidi"/>
                <w:b/>
                <w:bCs/>
                <w:color w:val="000000"/>
              </w:rPr>
              <w:pPrChange w:id="4631" w:author="Yael Armon" w:date="2022-07-03T15:16:00Z">
                <w:pPr>
                  <w:spacing w:after="0" w:line="240" w:lineRule="auto"/>
                  <w:jc w:val="center"/>
                </w:pPr>
              </w:pPrChange>
            </w:pPr>
            <w:del w:id="4632" w:author="Yael Armon" w:date="2022-07-03T15:15:00Z">
              <w:r w:rsidDel="00DE6623">
                <w:rPr>
                  <w:rFonts w:asciiTheme="minorBidi" w:hAnsiTheme="minorBidi"/>
                  <w:b/>
                  <w:bCs/>
                  <w:color w:val="000000"/>
                </w:rPr>
                <w:delText>3.6</w:delText>
              </w:r>
            </w:del>
          </w:p>
        </w:tc>
      </w:tr>
      <w:tr w:rsidR="00BF44A1" w:rsidRPr="000A5AF7" w:rsidDel="00DE6623" w14:paraId="29CFA788" w14:textId="26FA8407" w:rsidTr="00BF44A1">
        <w:trPr>
          <w:trHeight w:val="285"/>
          <w:del w:id="4633" w:author="Yael Armon" w:date="2022-07-03T15:15:00Z"/>
        </w:trPr>
        <w:tc>
          <w:tcPr>
            <w:tcW w:w="2135" w:type="dxa"/>
            <w:tcBorders>
              <w:top w:val="single" w:sz="4" w:space="0" w:color="4F81BD"/>
              <w:left w:val="single" w:sz="4" w:space="0" w:color="4F81BD"/>
              <w:bottom w:val="single" w:sz="4" w:space="0" w:color="4F81BD"/>
              <w:right w:val="nil"/>
            </w:tcBorders>
            <w:vAlign w:val="center"/>
          </w:tcPr>
          <w:p w14:paraId="56890533" w14:textId="4D9DF559" w:rsidR="00BF44A1" w:rsidRPr="00AA430F" w:rsidDel="00DE6623" w:rsidRDefault="00BF44A1">
            <w:pPr>
              <w:spacing w:line="360" w:lineRule="auto"/>
              <w:jc w:val="both"/>
              <w:rPr>
                <w:del w:id="4634" w:author="Yael Armon" w:date="2022-07-03T15:15:00Z"/>
                <w:rFonts w:asciiTheme="minorBidi" w:hAnsiTheme="minorBidi"/>
                <w:color w:val="000000"/>
              </w:rPr>
              <w:pPrChange w:id="4635" w:author="Yael Armon" w:date="2022-07-03T15:16:00Z">
                <w:pPr>
                  <w:spacing w:after="0" w:line="240" w:lineRule="auto"/>
                  <w:jc w:val="center"/>
                </w:pPr>
              </w:pPrChange>
            </w:pPr>
            <w:del w:id="4636" w:author="Yael Armon" w:date="2022-07-03T15:15:00Z">
              <w:r w:rsidDel="00DE6623">
                <w:rPr>
                  <w:rFonts w:asciiTheme="minorBidi" w:hAnsiTheme="minorBidi" w:hint="cs"/>
                  <w:color w:val="000000"/>
                  <w:rtl/>
                </w:rPr>
                <w:delText xml:space="preserve">כדאיות למשק הלאומי כולל פליטות </w:delText>
              </w:r>
              <w:r w:rsidRPr="005C1BE3" w:rsidDel="00DE6623">
                <w:rPr>
                  <w:rFonts w:asciiTheme="minorBidi" w:hAnsiTheme="minorBidi"/>
                  <w:color w:val="000000"/>
                  <w:rtl/>
                </w:rPr>
                <w:delText>גזי חממה ומזהמי אוויר</w:delText>
              </w:r>
              <w:r w:rsidDel="00DE6623">
                <w:rPr>
                  <w:rFonts w:asciiTheme="minorBidi" w:hAnsiTheme="minorBidi" w:hint="cs"/>
                  <w:color w:val="000000"/>
                  <w:rtl/>
                </w:rPr>
                <w:delText xml:space="preserve"> וטיפול בפסולת</w:delText>
              </w:r>
            </w:del>
          </w:p>
        </w:tc>
        <w:tc>
          <w:tcPr>
            <w:tcW w:w="1002" w:type="dxa"/>
            <w:tcBorders>
              <w:top w:val="single" w:sz="4" w:space="0" w:color="4F81BD"/>
              <w:left w:val="single" w:sz="4" w:space="0" w:color="4F81BD"/>
              <w:bottom w:val="single" w:sz="4" w:space="0" w:color="4F81BD"/>
              <w:right w:val="nil"/>
            </w:tcBorders>
            <w:shd w:val="clear" w:color="auto" w:fill="auto"/>
            <w:noWrap/>
            <w:vAlign w:val="center"/>
            <w:hideMark/>
          </w:tcPr>
          <w:p w14:paraId="61994A32" w14:textId="4FB1A0F6" w:rsidR="00BF44A1" w:rsidRPr="00AA430F" w:rsidDel="00DE6623" w:rsidRDefault="00BF44A1">
            <w:pPr>
              <w:spacing w:line="360" w:lineRule="auto"/>
              <w:jc w:val="both"/>
              <w:rPr>
                <w:del w:id="4637" w:author="Yael Armon" w:date="2022-07-03T15:15:00Z"/>
                <w:rFonts w:asciiTheme="minorBidi" w:eastAsia="Times New Roman" w:hAnsiTheme="minorBidi"/>
                <w:color w:val="000000"/>
                <w:rtl/>
              </w:rPr>
              <w:pPrChange w:id="4638" w:author="Yael Armon" w:date="2022-07-03T15:16:00Z">
                <w:pPr>
                  <w:spacing w:after="0" w:line="240" w:lineRule="auto"/>
                  <w:jc w:val="center"/>
                </w:pPr>
              </w:pPrChange>
            </w:pPr>
            <w:del w:id="4639" w:author="Yael Armon" w:date="2022-07-03T15:15:00Z">
              <w:r w:rsidDel="00DE6623">
                <w:rPr>
                  <w:rFonts w:asciiTheme="minorBidi" w:hAnsiTheme="minorBidi" w:hint="cs"/>
                  <w:color w:val="000000"/>
                  <w:rtl/>
                </w:rPr>
                <w:delText xml:space="preserve">5.1 </w:delText>
              </w:r>
              <w:r w:rsidRPr="00074818" w:rsidDel="00DE6623">
                <w:rPr>
                  <w:rFonts w:asciiTheme="minorBidi" w:hAnsiTheme="minorBidi" w:hint="cs"/>
                  <w:rtl/>
                </w:rPr>
                <w:delText>₪</w:delText>
              </w:r>
            </w:del>
          </w:p>
        </w:tc>
        <w:tc>
          <w:tcPr>
            <w:tcW w:w="1116" w:type="dxa"/>
            <w:tcBorders>
              <w:top w:val="single" w:sz="4" w:space="0" w:color="4F81BD"/>
              <w:left w:val="nil"/>
              <w:bottom w:val="single" w:sz="4" w:space="0" w:color="4F81BD"/>
              <w:right w:val="nil"/>
            </w:tcBorders>
            <w:shd w:val="clear" w:color="auto" w:fill="auto"/>
            <w:noWrap/>
            <w:vAlign w:val="center"/>
            <w:hideMark/>
          </w:tcPr>
          <w:p w14:paraId="50C043BE" w14:textId="313F0855" w:rsidR="00BF44A1" w:rsidRPr="00AA430F" w:rsidDel="00DE6623" w:rsidRDefault="00BF44A1">
            <w:pPr>
              <w:spacing w:line="360" w:lineRule="auto"/>
              <w:jc w:val="both"/>
              <w:rPr>
                <w:del w:id="4640" w:author="Yael Armon" w:date="2022-07-03T15:15:00Z"/>
                <w:rFonts w:asciiTheme="minorBidi" w:eastAsia="Times New Roman" w:hAnsiTheme="minorBidi"/>
                <w:color w:val="000000"/>
              </w:rPr>
              <w:pPrChange w:id="4641" w:author="Yael Armon" w:date="2022-07-03T15:16:00Z">
                <w:pPr>
                  <w:spacing w:after="0" w:line="240" w:lineRule="auto"/>
                  <w:jc w:val="center"/>
                </w:pPr>
              </w:pPrChange>
            </w:pPr>
            <w:del w:id="4642" w:author="Yael Armon" w:date="2022-07-03T15:15:00Z">
              <w:r w:rsidDel="00DE6623">
                <w:rPr>
                  <w:rFonts w:asciiTheme="minorBidi" w:eastAsia="Times New Roman" w:hAnsiTheme="minorBidi" w:hint="cs"/>
                  <w:color w:val="000000"/>
                  <w:rtl/>
                </w:rPr>
                <w:delText xml:space="preserve">0.8 </w:delText>
              </w:r>
              <w:r w:rsidRPr="00324885" w:rsidDel="00DE6623">
                <w:rPr>
                  <w:rFonts w:asciiTheme="minorBidi" w:hAnsiTheme="minorBidi" w:hint="cs"/>
                  <w:rtl/>
                </w:rPr>
                <w:delText>₪</w:delText>
              </w:r>
            </w:del>
          </w:p>
        </w:tc>
        <w:tc>
          <w:tcPr>
            <w:tcW w:w="1116" w:type="dxa"/>
            <w:tcBorders>
              <w:top w:val="single" w:sz="4" w:space="0" w:color="4F81BD"/>
              <w:left w:val="nil"/>
              <w:bottom w:val="single" w:sz="4" w:space="0" w:color="4F81BD"/>
              <w:right w:val="nil"/>
            </w:tcBorders>
            <w:shd w:val="clear" w:color="auto" w:fill="auto"/>
            <w:noWrap/>
            <w:vAlign w:val="center"/>
            <w:hideMark/>
          </w:tcPr>
          <w:p w14:paraId="7AF3B938" w14:textId="221B3AF3" w:rsidR="00BF44A1" w:rsidRPr="00AA430F" w:rsidDel="00DE6623" w:rsidRDefault="00BF44A1">
            <w:pPr>
              <w:spacing w:line="360" w:lineRule="auto"/>
              <w:jc w:val="both"/>
              <w:rPr>
                <w:del w:id="4643" w:author="Yael Armon" w:date="2022-07-03T15:15:00Z"/>
                <w:rFonts w:asciiTheme="minorBidi" w:eastAsia="Times New Roman" w:hAnsiTheme="minorBidi"/>
                <w:color w:val="000000"/>
              </w:rPr>
              <w:pPrChange w:id="4644" w:author="Yael Armon" w:date="2022-07-03T15:16:00Z">
                <w:pPr>
                  <w:spacing w:after="0" w:line="240" w:lineRule="auto"/>
                  <w:jc w:val="center"/>
                </w:pPr>
              </w:pPrChange>
            </w:pPr>
            <w:del w:id="4645" w:author="Yael Armon" w:date="2022-07-03T15:15:00Z">
              <w:r w:rsidDel="00DE6623">
                <w:rPr>
                  <w:rFonts w:asciiTheme="minorBidi" w:hAnsiTheme="minorBidi" w:hint="cs"/>
                  <w:color w:val="000000"/>
                  <w:rtl/>
                </w:rPr>
                <w:delText>5.9</w:delText>
              </w:r>
              <w:r w:rsidDel="00DE6623">
                <w:rPr>
                  <w:rFonts w:asciiTheme="minorBidi" w:eastAsia="Times New Roman" w:hAnsiTheme="minorBidi" w:hint="cs"/>
                  <w:color w:val="000000"/>
                  <w:rtl/>
                </w:rPr>
                <w:delText xml:space="preserve"> </w:delText>
              </w:r>
              <w:r w:rsidRPr="00324885" w:rsidDel="00DE6623">
                <w:rPr>
                  <w:rFonts w:asciiTheme="minorBidi" w:hAnsiTheme="minorBidi" w:hint="cs"/>
                  <w:rtl/>
                </w:rPr>
                <w:delText>₪</w:delText>
              </w:r>
            </w:del>
          </w:p>
        </w:tc>
        <w:tc>
          <w:tcPr>
            <w:tcW w:w="1116" w:type="dxa"/>
            <w:tcBorders>
              <w:top w:val="single" w:sz="4" w:space="0" w:color="4F81BD"/>
              <w:left w:val="nil"/>
              <w:bottom w:val="single" w:sz="4" w:space="0" w:color="4F81BD"/>
              <w:right w:val="nil"/>
            </w:tcBorders>
            <w:shd w:val="clear" w:color="auto" w:fill="auto"/>
            <w:noWrap/>
            <w:vAlign w:val="center"/>
            <w:hideMark/>
          </w:tcPr>
          <w:p w14:paraId="73159A71" w14:textId="00953CBF" w:rsidR="00BF44A1" w:rsidRPr="00AA430F" w:rsidDel="00DE6623" w:rsidRDefault="00BF44A1">
            <w:pPr>
              <w:spacing w:line="360" w:lineRule="auto"/>
              <w:jc w:val="both"/>
              <w:rPr>
                <w:del w:id="4646" w:author="Yael Armon" w:date="2022-07-03T15:15:00Z"/>
                <w:rFonts w:asciiTheme="minorBidi" w:eastAsia="Times New Roman" w:hAnsiTheme="minorBidi"/>
                <w:color w:val="000000"/>
              </w:rPr>
              <w:pPrChange w:id="4647" w:author="Yael Armon" w:date="2022-07-03T15:16:00Z">
                <w:pPr>
                  <w:spacing w:after="0" w:line="240" w:lineRule="auto"/>
                  <w:jc w:val="center"/>
                </w:pPr>
              </w:pPrChange>
            </w:pPr>
            <w:del w:id="4648" w:author="Yael Armon" w:date="2022-07-03T15:15:00Z">
              <w:r w:rsidDel="00DE6623">
                <w:rPr>
                  <w:rFonts w:asciiTheme="minorBidi" w:eastAsia="Times New Roman" w:hAnsiTheme="minorBidi"/>
                  <w:color w:val="000000"/>
                </w:rPr>
                <w:delText xml:space="preserve">1.4 </w:delText>
              </w:r>
              <w:r w:rsidRPr="00324885" w:rsidDel="00DE6623">
                <w:rPr>
                  <w:rFonts w:asciiTheme="minorBidi" w:hAnsiTheme="minorBidi" w:hint="cs"/>
                  <w:rtl/>
                </w:rPr>
                <w:delText>₪</w:delText>
              </w:r>
            </w:del>
          </w:p>
        </w:tc>
        <w:tc>
          <w:tcPr>
            <w:tcW w:w="1116" w:type="dxa"/>
            <w:tcBorders>
              <w:top w:val="single" w:sz="4" w:space="0" w:color="4F81BD"/>
              <w:left w:val="nil"/>
              <w:bottom w:val="single" w:sz="4" w:space="0" w:color="4F81BD"/>
              <w:right w:val="single" w:sz="2" w:space="0" w:color="5B9BD5" w:themeColor="accent1"/>
            </w:tcBorders>
            <w:shd w:val="clear" w:color="auto" w:fill="auto"/>
            <w:noWrap/>
            <w:vAlign w:val="center"/>
            <w:hideMark/>
          </w:tcPr>
          <w:p w14:paraId="1ED2E00E" w14:textId="0161DB23" w:rsidR="00BF44A1" w:rsidRPr="00AA430F" w:rsidDel="00DE6623" w:rsidRDefault="00BF44A1">
            <w:pPr>
              <w:spacing w:line="360" w:lineRule="auto"/>
              <w:jc w:val="both"/>
              <w:rPr>
                <w:del w:id="4649" w:author="Yael Armon" w:date="2022-07-03T15:15:00Z"/>
                <w:rFonts w:asciiTheme="minorBidi" w:eastAsia="Times New Roman" w:hAnsiTheme="minorBidi"/>
                <w:color w:val="000000"/>
              </w:rPr>
              <w:pPrChange w:id="4650" w:author="Yael Armon" w:date="2022-07-03T15:16:00Z">
                <w:pPr>
                  <w:spacing w:after="0" w:line="240" w:lineRule="auto"/>
                  <w:jc w:val="center"/>
                </w:pPr>
              </w:pPrChange>
            </w:pPr>
            <w:del w:id="4651" w:author="Yael Armon" w:date="2022-07-03T15:15:00Z">
              <w:r w:rsidDel="00DE6623">
                <w:rPr>
                  <w:rFonts w:asciiTheme="minorBidi" w:hAnsiTheme="minorBidi" w:hint="cs"/>
                  <w:color w:val="000000"/>
                  <w:rtl/>
                </w:rPr>
                <w:delText xml:space="preserve">4.5 ₪ </w:delText>
              </w:r>
            </w:del>
          </w:p>
        </w:tc>
        <w:tc>
          <w:tcPr>
            <w:tcW w:w="1548" w:type="dxa"/>
            <w:tcBorders>
              <w:top w:val="single" w:sz="4" w:space="0" w:color="4F81BD"/>
              <w:left w:val="single" w:sz="2" w:space="0" w:color="5B9BD5" w:themeColor="accent1"/>
              <w:bottom w:val="single" w:sz="4" w:space="0" w:color="4F81BD"/>
              <w:right w:val="single" w:sz="4" w:space="0" w:color="4F81BD"/>
            </w:tcBorders>
            <w:shd w:val="clear" w:color="auto" w:fill="auto"/>
            <w:noWrap/>
            <w:vAlign w:val="center"/>
            <w:hideMark/>
          </w:tcPr>
          <w:p w14:paraId="1AEA4E6F" w14:textId="51A7A1E4" w:rsidR="00BF44A1" w:rsidRPr="00CE1D70" w:rsidDel="00DE6623" w:rsidRDefault="00BF44A1">
            <w:pPr>
              <w:spacing w:line="360" w:lineRule="auto"/>
              <w:jc w:val="both"/>
              <w:rPr>
                <w:del w:id="4652" w:author="Yael Armon" w:date="2022-07-03T15:15:00Z"/>
                <w:rFonts w:asciiTheme="minorBidi" w:eastAsia="Times New Roman" w:hAnsiTheme="minorBidi"/>
                <w:b/>
                <w:bCs/>
                <w:color w:val="000000"/>
                <w:rtl/>
              </w:rPr>
              <w:pPrChange w:id="4653" w:author="Yael Armon" w:date="2022-07-03T15:16:00Z">
                <w:pPr>
                  <w:spacing w:after="0" w:line="240" w:lineRule="auto"/>
                  <w:jc w:val="center"/>
                </w:pPr>
              </w:pPrChange>
            </w:pPr>
            <w:del w:id="4654" w:author="Yael Armon" w:date="2022-07-03T15:15:00Z">
              <w:r w:rsidDel="00DE6623">
                <w:rPr>
                  <w:rFonts w:asciiTheme="minorBidi" w:hAnsiTheme="minorBidi"/>
                  <w:b/>
                  <w:bCs/>
                  <w:color w:val="000000"/>
                </w:rPr>
                <w:delText>4.2</w:delText>
              </w:r>
            </w:del>
          </w:p>
        </w:tc>
      </w:tr>
    </w:tbl>
    <w:p w14:paraId="1E5AD085" w14:textId="098012A1" w:rsidR="00BF44A1" w:rsidRPr="0087741E" w:rsidDel="00DE6623" w:rsidRDefault="00BF44A1">
      <w:pPr>
        <w:spacing w:line="360" w:lineRule="auto"/>
        <w:jc w:val="both"/>
        <w:rPr>
          <w:del w:id="4655" w:author="Yael Armon" w:date="2022-07-03T15:15:00Z"/>
          <w:rFonts w:asciiTheme="minorBidi" w:hAnsiTheme="minorBidi"/>
          <w:sz w:val="14"/>
          <w:szCs w:val="18"/>
          <w:rtl/>
        </w:rPr>
        <w:pPrChange w:id="4656" w:author="Yael Armon" w:date="2022-07-03T15:16:00Z">
          <w:pPr>
            <w:spacing w:line="240" w:lineRule="auto"/>
            <w:jc w:val="both"/>
          </w:pPr>
        </w:pPrChange>
      </w:pPr>
      <w:del w:id="4657" w:author="Yael Armon" w:date="2022-07-03T15:15:00Z">
        <w:r w:rsidDel="00DE6623">
          <w:rPr>
            <w:rFonts w:asciiTheme="minorBidi" w:hAnsiTheme="minorBidi" w:hint="cs"/>
            <w:sz w:val="14"/>
            <w:szCs w:val="18"/>
            <w:rtl/>
          </w:rPr>
          <w:delText>*מחיר שוק של מוצר אלטרנטיבי בעל ערך תזונתי זהה</w:delText>
        </w:r>
      </w:del>
    </w:p>
    <w:p w14:paraId="1CFE3611" w14:textId="51E5A571" w:rsidR="00BF44A1" w:rsidRPr="00FF6E31" w:rsidDel="00DE6623" w:rsidRDefault="00BF44A1">
      <w:pPr>
        <w:spacing w:line="360" w:lineRule="auto"/>
        <w:jc w:val="both"/>
        <w:rPr>
          <w:del w:id="4658" w:author="Yael Armon" w:date="2022-07-03T15:15:00Z"/>
          <w:rFonts w:asciiTheme="minorBidi" w:hAnsiTheme="minorBidi"/>
          <w:sz w:val="14"/>
          <w:szCs w:val="18"/>
          <w:rtl/>
        </w:rPr>
        <w:pPrChange w:id="4659" w:author="Yael Armon" w:date="2022-07-03T15:16:00Z">
          <w:pPr>
            <w:spacing w:line="240" w:lineRule="auto"/>
            <w:jc w:val="both"/>
          </w:pPr>
        </w:pPrChange>
      </w:pPr>
      <w:del w:id="4660" w:author="Yael Armon" w:date="2022-07-03T15:15:00Z">
        <w:r w:rsidRPr="00FF6E31" w:rsidDel="00DE6623">
          <w:rPr>
            <w:rFonts w:asciiTheme="minorBidi" w:hAnsiTheme="minorBidi"/>
            <w:sz w:val="14"/>
            <w:szCs w:val="18"/>
            <w:rtl/>
          </w:rPr>
          <w:delText xml:space="preserve">מקור: אומדני </w:delText>
        </w:r>
        <w:r w:rsidRPr="00FF6E31" w:rsidDel="00DE6623">
          <w:rPr>
            <w:rFonts w:asciiTheme="minorBidi" w:hAnsiTheme="minorBidi"/>
            <w:sz w:val="14"/>
            <w:szCs w:val="18"/>
          </w:rPr>
          <w:delText>BDO</w:delText>
        </w:r>
      </w:del>
    </w:p>
    <w:p w14:paraId="5F6CE30B" w14:textId="7208B877" w:rsidR="00BF44A1" w:rsidRPr="00AA430F" w:rsidDel="00DE6623" w:rsidRDefault="00BF44A1" w:rsidP="00C852E6">
      <w:pPr>
        <w:spacing w:line="360" w:lineRule="auto"/>
        <w:jc w:val="both"/>
        <w:rPr>
          <w:del w:id="4661" w:author="Yael Armon" w:date="2022-07-03T15:15:00Z"/>
          <w:rFonts w:asciiTheme="minorBidi" w:hAnsiTheme="minorBidi"/>
          <w:sz w:val="24"/>
          <w:szCs w:val="24"/>
          <w:rtl/>
        </w:rPr>
      </w:pPr>
    </w:p>
    <w:p w14:paraId="6F4F1807" w14:textId="45CDF90B" w:rsidR="00BF44A1" w:rsidDel="00DE6623" w:rsidRDefault="00BF44A1" w:rsidP="00C852E6">
      <w:pPr>
        <w:spacing w:line="360" w:lineRule="auto"/>
        <w:jc w:val="both"/>
        <w:rPr>
          <w:del w:id="4662" w:author="Yael Armon" w:date="2022-07-03T15:15:00Z"/>
          <w:rFonts w:asciiTheme="minorBidi" w:hAnsiTheme="minorBidi"/>
          <w:sz w:val="24"/>
          <w:szCs w:val="24"/>
          <w:rtl/>
        </w:rPr>
      </w:pPr>
      <w:del w:id="4663" w:author="Yael Armon" w:date="2022-07-03T15:15:00Z">
        <w:r w:rsidDel="00DE6623">
          <w:rPr>
            <w:rFonts w:asciiTheme="minorBidi" w:hAnsiTheme="minorBidi" w:hint="cs"/>
            <w:sz w:val="24"/>
            <w:szCs w:val="24"/>
            <w:rtl/>
          </w:rPr>
          <w:delText xml:space="preserve">היקף האובדן בישראל הינו בסדר גודל דומה לזה שבמדינות מפותחות מקבילות בעולם. אולם, בניגוד למדינות רבות אחרות, שגיבשו חקיקה, תוכניות לאומיות ויעדים רב-שנתיים לעידוד הצלת מזון והקטנת האובדן, בישראל אין עדיין מדיניות לאומית בנושא. </w:delText>
        </w:r>
      </w:del>
    </w:p>
    <w:p w14:paraId="4859A81F" w14:textId="4EB1A294" w:rsidR="00BF44A1" w:rsidDel="00DE6623" w:rsidRDefault="00BF44A1" w:rsidP="00C852E6">
      <w:pPr>
        <w:spacing w:line="360" w:lineRule="auto"/>
        <w:jc w:val="both"/>
        <w:rPr>
          <w:del w:id="4664" w:author="Yael Armon" w:date="2022-07-03T15:15:00Z"/>
          <w:rFonts w:asciiTheme="minorBidi" w:hAnsiTheme="minorBidi"/>
          <w:sz w:val="24"/>
          <w:szCs w:val="24"/>
          <w:rtl/>
        </w:rPr>
      </w:pPr>
      <w:del w:id="4665" w:author="Yael Armon" w:date="2022-07-03T15:15:00Z">
        <w:r w:rsidRPr="00E55AA9" w:rsidDel="00DE6623">
          <w:rPr>
            <w:rFonts w:asciiTheme="minorBidi" w:hAnsiTheme="minorBidi" w:hint="eastAsia"/>
            <w:sz w:val="24"/>
            <w:szCs w:val="24"/>
            <w:rtl/>
          </w:rPr>
          <w:delText>עם</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זאת</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חלו</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בישראל</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בשנים</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האחרונות</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צעדים</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ר</w:delText>
        </w:r>
        <w:r w:rsidRPr="00E55AA9" w:rsidDel="00DE6623">
          <w:rPr>
            <w:rFonts w:asciiTheme="minorBidi" w:hAnsiTheme="minorBidi"/>
            <w:sz w:val="24"/>
            <w:szCs w:val="24"/>
            <w:rtl/>
          </w:rPr>
          <w:delText xml:space="preserve">אשונים של </w:delText>
        </w:r>
        <w:r w:rsidRPr="00E55AA9" w:rsidDel="00DE6623">
          <w:rPr>
            <w:rFonts w:asciiTheme="minorBidi" w:hAnsiTheme="minorBidi" w:hint="eastAsia"/>
            <w:sz w:val="24"/>
            <w:szCs w:val="24"/>
            <w:rtl/>
          </w:rPr>
          <w:delText>פעילות</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ממשלתית</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הן</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בנושא</w:delText>
        </w:r>
        <w:r w:rsidRPr="00E55AA9" w:rsidDel="00DE6623">
          <w:rPr>
            <w:rFonts w:asciiTheme="minorBidi" w:hAnsiTheme="minorBidi"/>
            <w:sz w:val="24"/>
            <w:szCs w:val="24"/>
            <w:rtl/>
          </w:rPr>
          <w:delText xml:space="preserve"> </w:delText>
        </w:r>
        <w:r w:rsidRPr="00E55AA9" w:rsidDel="00DE6623">
          <w:rPr>
            <w:rFonts w:asciiTheme="minorBidi" w:hAnsiTheme="minorBidi" w:hint="eastAsia"/>
            <w:sz w:val="24"/>
            <w:szCs w:val="24"/>
            <w:rtl/>
          </w:rPr>
          <w:delText>הרגולציה</w:delText>
        </w:r>
        <w:r w:rsidRPr="00E55AA9" w:rsidDel="00DE6623">
          <w:rPr>
            <w:rFonts w:asciiTheme="minorBidi" w:hAnsiTheme="minorBidi"/>
            <w:sz w:val="24"/>
            <w:szCs w:val="24"/>
            <w:rtl/>
          </w:rPr>
          <w:delText xml:space="preserve"> </w:delText>
        </w:r>
        <w:r w:rsidRPr="004A2630" w:rsidDel="00DE6623">
          <w:rPr>
            <w:rFonts w:asciiTheme="minorBidi" w:hAnsiTheme="minorBidi" w:hint="eastAsia"/>
            <w:sz w:val="24"/>
            <w:szCs w:val="24"/>
            <w:rtl/>
          </w:rPr>
          <w:delText>והן</w:delText>
        </w:r>
        <w:r w:rsidRPr="004A2630" w:rsidDel="00DE6623">
          <w:rPr>
            <w:rFonts w:asciiTheme="minorBidi" w:hAnsiTheme="minorBidi"/>
            <w:sz w:val="24"/>
            <w:szCs w:val="24"/>
            <w:rtl/>
          </w:rPr>
          <w:delText xml:space="preserve"> </w:delText>
        </w:r>
        <w:r w:rsidRPr="00126BC7" w:rsidDel="00DE6623">
          <w:rPr>
            <w:rFonts w:asciiTheme="minorBidi" w:hAnsiTheme="minorBidi" w:hint="eastAsia"/>
            <w:sz w:val="24"/>
            <w:szCs w:val="24"/>
            <w:rtl/>
          </w:rPr>
          <w:delText>בנושא</w:delText>
        </w:r>
        <w:r w:rsidRPr="00126BC7" w:rsidDel="00DE6623">
          <w:rPr>
            <w:rFonts w:asciiTheme="minorBidi" w:hAnsiTheme="minorBidi"/>
            <w:sz w:val="24"/>
            <w:szCs w:val="24"/>
            <w:rtl/>
          </w:rPr>
          <w:delText xml:space="preserve"> </w:delText>
        </w:r>
        <w:r w:rsidRPr="00126BC7" w:rsidDel="00DE6623">
          <w:rPr>
            <w:rFonts w:asciiTheme="minorBidi" w:hAnsiTheme="minorBidi" w:hint="eastAsia"/>
            <w:sz w:val="24"/>
            <w:szCs w:val="24"/>
            <w:rtl/>
          </w:rPr>
          <w:delText>התמיכות</w:delText>
        </w:r>
        <w:r w:rsidRPr="00E55AA9" w:rsidDel="00DE6623">
          <w:rPr>
            <w:rFonts w:asciiTheme="minorBidi" w:hAnsiTheme="minorBidi"/>
            <w:sz w:val="24"/>
            <w:szCs w:val="24"/>
            <w:rtl/>
          </w:rPr>
          <w:delText xml:space="preserve"> [</w:delText>
        </w:r>
        <w:r w:rsidRPr="00B86760" w:rsidDel="00DE6623">
          <w:rPr>
            <w:rFonts w:asciiTheme="minorBidi" w:hAnsiTheme="minorBidi"/>
            <w:sz w:val="24"/>
            <w:szCs w:val="24"/>
            <w:rtl/>
          </w:rPr>
          <w:delText xml:space="preserve">הרחבה </w:delText>
        </w:r>
        <w:r w:rsidRPr="00B86760" w:rsidDel="00DE6623">
          <w:rPr>
            <w:rFonts w:asciiTheme="minorBidi" w:hAnsiTheme="minorBidi" w:hint="eastAsia"/>
            <w:sz w:val="24"/>
            <w:szCs w:val="24"/>
            <w:rtl/>
          </w:rPr>
          <w:delText>על</w:delText>
        </w:r>
        <w:r w:rsidRPr="00B86760" w:rsidDel="00DE6623">
          <w:rPr>
            <w:rFonts w:asciiTheme="minorBidi" w:hAnsiTheme="minorBidi"/>
            <w:sz w:val="24"/>
            <w:szCs w:val="24"/>
            <w:rtl/>
          </w:rPr>
          <w:delText xml:space="preserve"> </w:delText>
        </w:r>
        <w:r w:rsidRPr="00B86760" w:rsidDel="00DE6623">
          <w:rPr>
            <w:rFonts w:asciiTheme="minorBidi" w:hAnsiTheme="minorBidi" w:hint="eastAsia"/>
            <w:sz w:val="24"/>
            <w:szCs w:val="24"/>
            <w:rtl/>
          </w:rPr>
          <w:delText>היוזמות</w:delText>
        </w:r>
        <w:r w:rsidRPr="00B86760" w:rsidDel="00DE6623">
          <w:rPr>
            <w:rFonts w:asciiTheme="minorBidi" w:hAnsiTheme="minorBidi"/>
            <w:sz w:val="24"/>
            <w:szCs w:val="24"/>
            <w:rtl/>
          </w:rPr>
          <w:delText xml:space="preserve"> </w:delText>
        </w:r>
        <w:r w:rsidRPr="00B86760" w:rsidDel="00DE6623">
          <w:rPr>
            <w:rFonts w:asciiTheme="minorBidi" w:hAnsiTheme="minorBidi" w:hint="eastAsia"/>
            <w:sz w:val="24"/>
            <w:szCs w:val="24"/>
            <w:rtl/>
          </w:rPr>
          <w:delText>הממשלתיות</w:delText>
        </w:r>
        <w:r w:rsidRPr="00B86760" w:rsidDel="00DE6623">
          <w:rPr>
            <w:rFonts w:asciiTheme="minorBidi" w:hAnsiTheme="minorBidi"/>
            <w:sz w:val="24"/>
            <w:szCs w:val="24"/>
            <w:rtl/>
          </w:rPr>
          <w:delText xml:space="preserve"> </w:delText>
        </w:r>
        <w:r w:rsidRPr="00B86760" w:rsidDel="00DE6623">
          <w:rPr>
            <w:rFonts w:asciiTheme="minorBidi" w:hAnsiTheme="minorBidi" w:hint="eastAsia"/>
            <w:sz w:val="24"/>
            <w:szCs w:val="24"/>
            <w:rtl/>
          </w:rPr>
          <w:delText>בפרק</w:delText>
        </w:r>
        <w:r w:rsidRPr="00B86760" w:rsidDel="00DE6623">
          <w:rPr>
            <w:rFonts w:asciiTheme="minorBidi" w:hAnsiTheme="minorBidi"/>
            <w:sz w:val="24"/>
            <w:szCs w:val="24"/>
            <w:rtl/>
          </w:rPr>
          <w:delText xml:space="preserve"> </w:delText>
        </w:r>
        <w:r w:rsidDel="00DE6623">
          <w:rPr>
            <w:rFonts w:asciiTheme="minorBidi" w:hAnsiTheme="minorBidi" w:hint="cs"/>
            <w:sz w:val="24"/>
            <w:szCs w:val="24"/>
            <w:rtl/>
          </w:rPr>
          <w:delText>1</w:delText>
        </w:r>
        <w:r w:rsidR="00F67E1E" w:rsidDel="00DE6623">
          <w:rPr>
            <w:rFonts w:asciiTheme="minorBidi" w:hAnsiTheme="minorBidi" w:hint="cs"/>
            <w:sz w:val="24"/>
            <w:szCs w:val="24"/>
            <w:rtl/>
          </w:rPr>
          <w:delText>2</w:delText>
        </w:r>
        <w:r w:rsidRPr="00E55AA9" w:rsidDel="00DE6623">
          <w:rPr>
            <w:rFonts w:asciiTheme="minorBidi" w:hAnsiTheme="minorBidi"/>
            <w:sz w:val="24"/>
            <w:szCs w:val="24"/>
            <w:rtl/>
          </w:rPr>
          <w:delText>].</w:delText>
        </w:r>
      </w:del>
    </w:p>
    <w:p w14:paraId="3293968A" w14:textId="0FB6E129" w:rsidR="00C71CD0" w:rsidDel="00DE6623" w:rsidRDefault="00C71CD0" w:rsidP="00C852E6">
      <w:pPr>
        <w:spacing w:line="360" w:lineRule="auto"/>
        <w:jc w:val="both"/>
        <w:rPr>
          <w:del w:id="4666" w:author="Yael Armon" w:date="2022-07-03T15:15:00Z"/>
          <w:rFonts w:asciiTheme="minorBidi" w:hAnsiTheme="minorBidi"/>
          <w:sz w:val="24"/>
          <w:szCs w:val="24"/>
          <w:rtl/>
        </w:rPr>
      </w:pPr>
    </w:p>
    <w:p w14:paraId="6302E779" w14:textId="75E889C1" w:rsidR="00C71CD0" w:rsidDel="00DE6623" w:rsidRDefault="00C71CD0" w:rsidP="00C852E6">
      <w:pPr>
        <w:spacing w:line="360" w:lineRule="auto"/>
        <w:jc w:val="both"/>
        <w:rPr>
          <w:del w:id="4667" w:author="Yael Armon" w:date="2022-07-03T15:15:00Z"/>
          <w:rFonts w:asciiTheme="minorBidi" w:hAnsiTheme="minorBidi"/>
          <w:sz w:val="24"/>
          <w:szCs w:val="24"/>
          <w:rtl/>
        </w:rPr>
      </w:pPr>
    </w:p>
    <w:p w14:paraId="017707C5" w14:textId="74F9A33A" w:rsidR="00C71CD0" w:rsidDel="00DE6623" w:rsidRDefault="00C71CD0" w:rsidP="00C852E6">
      <w:pPr>
        <w:spacing w:line="360" w:lineRule="auto"/>
        <w:jc w:val="both"/>
        <w:rPr>
          <w:del w:id="4668" w:author="Yael Armon" w:date="2022-07-03T15:15:00Z"/>
          <w:rFonts w:asciiTheme="minorBidi" w:hAnsiTheme="minorBidi"/>
          <w:sz w:val="24"/>
          <w:szCs w:val="24"/>
          <w:rtl/>
        </w:rPr>
      </w:pPr>
    </w:p>
    <w:p w14:paraId="4E71B8E1" w14:textId="6A85AEF8" w:rsidR="0078604D" w:rsidDel="00DE6623" w:rsidRDefault="0078604D">
      <w:pPr>
        <w:spacing w:line="360" w:lineRule="auto"/>
        <w:jc w:val="both"/>
        <w:rPr>
          <w:del w:id="4669" w:author="Yael Armon" w:date="2022-07-03T15:15:00Z"/>
          <w:rFonts w:asciiTheme="minorBidi" w:hAnsiTheme="minorBidi"/>
          <w:sz w:val="24"/>
          <w:szCs w:val="24"/>
          <w:rtl/>
        </w:rPr>
        <w:pPrChange w:id="4670" w:author="Yael Armon" w:date="2022-07-03T15:16:00Z">
          <w:pPr>
            <w:bidi w:val="0"/>
          </w:pPr>
        </w:pPrChange>
      </w:pPr>
      <w:del w:id="4671" w:author="Yael Armon" w:date="2022-07-03T15:15:00Z">
        <w:r w:rsidDel="00DE6623">
          <w:rPr>
            <w:rFonts w:asciiTheme="minorBidi" w:hAnsiTheme="minorBidi"/>
            <w:sz w:val="24"/>
            <w:szCs w:val="24"/>
            <w:rtl/>
          </w:rPr>
          <w:br w:type="page"/>
        </w:r>
      </w:del>
    </w:p>
    <w:p w14:paraId="7BCE5EEF" w14:textId="149A398D" w:rsidR="00C71CD0" w:rsidRPr="00070376" w:rsidDel="00DE6623" w:rsidRDefault="00C71CD0">
      <w:pPr>
        <w:spacing w:line="360" w:lineRule="auto"/>
        <w:jc w:val="both"/>
        <w:rPr>
          <w:del w:id="4672" w:author="Yael Armon" w:date="2022-07-03T15:15:00Z"/>
          <w:rFonts w:asciiTheme="minorBidi" w:hAnsiTheme="minorBidi"/>
          <w:color w:val="FF0000"/>
          <w:rtl/>
        </w:rPr>
        <w:pPrChange w:id="4673" w:author="Yael Armon" w:date="2022-07-03T15:16:00Z">
          <w:pPr>
            <w:pStyle w:val="Heading1"/>
            <w:numPr>
              <w:numId w:val="63"/>
            </w:numPr>
          </w:pPr>
        </w:pPrChange>
      </w:pPr>
      <w:bookmarkStart w:id="4674" w:name="_Toc85649766"/>
      <w:del w:id="4675" w:author="Yael Armon" w:date="2022-07-03T15:15:00Z">
        <w:r w:rsidDel="00DE6623">
          <w:rPr>
            <w:rFonts w:asciiTheme="minorBidi" w:hAnsiTheme="minorBidi" w:hint="cs"/>
            <w:color w:val="FF0000"/>
            <w:rtl/>
          </w:rPr>
          <w:delText>כלי מדיניות לצמצום אובדן ובזבוז מזון בעולם ובישראל</w:delText>
        </w:r>
        <w:bookmarkEnd w:id="4674"/>
      </w:del>
    </w:p>
    <w:p w14:paraId="371D0244" w14:textId="04B8E99B" w:rsidR="00C71CD0" w:rsidRPr="00581136" w:rsidDel="00DE6623" w:rsidRDefault="00C71CD0">
      <w:pPr>
        <w:spacing w:line="360" w:lineRule="auto"/>
        <w:jc w:val="both"/>
        <w:rPr>
          <w:del w:id="4676" w:author="Yael Armon" w:date="2022-07-03T15:15:00Z"/>
          <w:b/>
          <w:bCs/>
          <w:sz w:val="28"/>
          <w:szCs w:val="28"/>
          <w:rtl/>
        </w:rPr>
        <w:pPrChange w:id="4677" w:author="Yael Armon" w:date="2022-07-03T15:16:00Z">
          <w:pPr>
            <w:jc w:val="both"/>
          </w:pPr>
        </w:pPrChange>
      </w:pPr>
      <w:del w:id="4678" w:author="Yael Armon" w:date="2022-07-03T15:15:00Z">
        <w:r w:rsidRPr="008C691E" w:rsidDel="00DE6623">
          <w:rPr>
            <w:rFonts w:hint="cs"/>
            <w:b/>
            <w:bCs/>
            <w:rtl/>
          </w:rPr>
          <w:delText>כותרת מודגשת בראש הפרק:</w:delText>
        </w:r>
        <w:r w:rsidDel="00DE6623">
          <w:rPr>
            <w:rFonts w:hint="cs"/>
            <w:rtl/>
          </w:rPr>
          <w:delText xml:space="preserve"> </w:delText>
        </w:r>
        <w:r w:rsidRPr="008958D3" w:rsidDel="00DE6623">
          <w:rPr>
            <w:rFonts w:cs="Arial" w:hint="eastAsia"/>
            <w:b/>
            <w:bCs/>
            <w:sz w:val="28"/>
            <w:szCs w:val="28"/>
            <w:rtl/>
          </w:rPr>
          <w:delText>ממשלות</w:delText>
        </w:r>
        <w:r w:rsidRPr="008958D3" w:rsidDel="00DE6623">
          <w:rPr>
            <w:rFonts w:cs="Arial"/>
            <w:b/>
            <w:bCs/>
            <w:sz w:val="28"/>
            <w:szCs w:val="28"/>
            <w:rtl/>
          </w:rPr>
          <w:delText xml:space="preserve"> </w:delText>
        </w:r>
        <w:r w:rsidRPr="008958D3" w:rsidDel="00DE6623">
          <w:rPr>
            <w:rFonts w:cs="Arial" w:hint="eastAsia"/>
            <w:b/>
            <w:bCs/>
            <w:sz w:val="28"/>
            <w:szCs w:val="28"/>
            <w:rtl/>
          </w:rPr>
          <w:delText>הפעילו</w:delText>
        </w:r>
        <w:r w:rsidRPr="008958D3" w:rsidDel="00DE6623">
          <w:rPr>
            <w:rFonts w:cs="Arial"/>
            <w:b/>
            <w:bCs/>
            <w:sz w:val="28"/>
            <w:szCs w:val="28"/>
            <w:rtl/>
          </w:rPr>
          <w:delText xml:space="preserve"> </w:delText>
        </w:r>
        <w:r w:rsidRPr="008958D3" w:rsidDel="00DE6623">
          <w:rPr>
            <w:rFonts w:cs="Arial" w:hint="eastAsia"/>
            <w:b/>
            <w:bCs/>
            <w:sz w:val="28"/>
            <w:szCs w:val="28"/>
            <w:rtl/>
          </w:rPr>
          <w:delText>צעדי</w:delText>
        </w:r>
        <w:r w:rsidRPr="008958D3" w:rsidDel="00DE6623">
          <w:rPr>
            <w:rFonts w:cs="Arial"/>
            <w:b/>
            <w:bCs/>
            <w:sz w:val="28"/>
            <w:szCs w:val="28"/>
            <w:rtl/>
          </w:rPr>
          <w:delText xml:space="preserve"> </w:delText>
        </w:r>
        <w:r w:rsidRPr="008958D3" w:rsidDel="00DE6623">
          <w:rPr>
            <w:rFonts w:cs="Arial" w:hint="eastAsia"/>
            <w:b/>
            <w:bCs/>
            <w:sz w:val="28"/>
            <w:szCs w:val="28"/>
            <w:rtl/>
          </w:rPr>
          <w:delText>מדיניות</w:delText>
        </w:r>
        <w:r w:rsidRPr="008958D3" w:rsidDel="00DE6623">
          <w:rPr>
            <w:rFonts w:cs="Arial"/>
            <w:b/>
            <w:bCs/>
            <w:sz w:val="28"/>
            <w:szCs w:val="28"/>
            <w:rtl/>
          </w:rPr>
          <w:delText xml:space="preserve"> </w:delText>
        </w:r>
        <w:r w:rsidRPr="008958D3" w:rsidDel="00DE6623">
          <w:rPr>
            <w:rFonts w:cs="Arial" w:hint="eastAsia"/>
            <w:b/>
            <w:bCs/>
            <w:sz w:val="28"/>
            <w:szCs w:val="28"/>
            <w:rtl/>
          </w:rPr>
          <w:delText>יוצאי</w:delText>
        </w:r>
        <w:r w:rsidRPr="008958D3" w:rsidDel="00DE6623">
          <w:rPr>
            <w:rFonts w:cs="Arial"/>
            <w:b/>
            <w:bCs/>
            <w:sz w:val="28"/>
            <w:szCs w:val="28"/>
            <w:rtl/>
          </w:rPr>
          <w:delText xml:space="preserve"> </w:delText>
        </w:r>
        <w:r w:rsidRPr="008958D3" w:rsidDel="00DE6623">
          <w:rPr>
            <w:rFonts w:cs="Arial" w:hint="eastAsia"/>
            <w:b/>
            <w:bCs/>
            <w:sz w:val="28"/>
            <w:szCs w:val="28"/>
            <w:rtl/>
          </w:rPr>
          <w:delText>דופן</w:delText>
        </w:r>
        <w:r w:rsidRPr="008958D3" w:rsidDel="00DE6623">
          <w:rPr>
            <w:rFonts w:cs="Arial"/>
            <w:b/>
            <w:bCs/>
            <w:sz w:val="28"/>
            <w:szCs w:val="28"/>
            <w:rtl/>
          </w:rPr>
          <w:delText xml:space="preserve"> </w:delText>
        </w:r>
        <w:r w:rsidRPr="008958D3" w:rsidDel="00DE6623">
          <w:rPr>
            <w:rFonts w:cs="Arial" w:hint="eastAsia"/>
            <w:b/>
            <w:bCs/>
            <w:sz w:val="28"/>
            <w:szCs w:val="28"/>
            <w:rtl/>
          </w:rPr>
          <w:delText>על</w:delText>
        </w:r>
        <w:r w:rsidRPr="008958D3" w:rsidDel="00DE6623">
          <w:rPr>
            <w:rFonts w:cs="Arial"/>
            <w:b/>
            <w:bCs/>
            <w:sz w:val="28"/>
            <w:szCs w:val="28"/>
            <w:rtl/>
          </w:rPr>
          <w:delText xml:space="preserve"> </w:delText>
        </w:r>
        <w:r w:rsidRPr="008958D3" w:rsidDel="00DE6623">
          <w:rPr>
            <w:rFonts w:cs="Arial" w:hint="eastAsia"/>
            <w:b/>
            <w:bCs/>
            <w:sz w:val="28"/>
            <w:szCs w:val="28"/>
            <w:rtl/>
          </w:rPr>
          <w:delText>מנת</w:delText>
        </w:r>
        <w:r w:rsidRPr="008958D3" w:rsidDel="00DE6623">
          <w:rPr>
            <w:rFonts w:cs="Arial"/>
            <w:b/>
            <w:bCs/>
            <w:sz w:val="28"/>
            <w:szCs w:val="28"/>
            <w:rtl/>
          </w:rPr>
          <w:delText xml:space="preserve"> </w:delText>
        </w:r>
        <w:r w:rsidRPr="008958D3" w:rsidDel="00DE6623">
          <w:rPr>
            <w:rFonts w:cs="Arial" w:hint="eastAsia"/>
            <w:b/>
            <w:bCs/>
            <w:sz w:val="28"/>
            <w:szCs w:val="28"/>
            <w:rtl/>
          </w:rPr>
          <w:delText>לסייע</w:delText>
        </w:r>
        <w:r w:rsidRPr="008958D3" w:rsidDel="00DE6623">
          <w:rPr>
            <w:rFonts w:cs="Arial"/>
            <w:b/>
            <w:bCs/>
            <w:sz w:val="28"/>
            <w:szCs w:val="28"/>
            <w:rtl/>
          </w:rPr>
          <w:delText xml:space="preserve"> </w:delText>
        </w:r>
        <w:r w:rsidRPr="008958D3" w:rsidDel="00DE6623">
          <w:rPr>
            <w:rFonts w:cs="Arial" w:hint="eastAsia"/>
            <w:b/>
            <w:bCs/>
            <w:sz w:val="28"/>
            <w:szCs w:val="28"/>
            <w:rtl/>
          </w:rPr>
          <w:delText>לנפגעי</w:delText>
        </w:r>
        <w:r w:rsidRPr="008958D3" w:rsidDel="00DE6623">
          <w:rPr>
            <w:rFonts w:cs="Arial"/>
            <w:b/>
            <w:bCs/>
            <w:sz w:val="28"/>
            <w:szCs w:val="28"/>
            <w:rtl/>
          </w:rPr>
          <w:delText xml:space="preserve"> </w:delText>
        </w:r>
        <w:r w:rsidRPr="008958D3" w:rsidDel="00DE6623">
          <w:rPr>
            <w:rFonts w:cs="Arial" w:hint="eastAsia"/>
            <w:b/>
            <w:bCs/>
            <w:sz w:val="28"/>
            <w:szCs w:val="28"/>
            <w:rtl/>
          </w:rPr>
          <w:delText>משבר</w:delText>
        </w:r>
        <w:r w:rsidRPr="008958D3" w:rsidDel="00DE6623">
          <w:rPr>
            <w:rFonts w:cs="Arial"/>
            <w:b/>
            <w:bCs/>
            <w:sz w:val="28"/>
            <w:szCs w:val="28"/>
            <w:rtl/>
          </w:rPr>
          <w:delText xml:space="preserve"> </w:delText>
        </w:r>
        <w:r w:rsidRPr="008958D3" w:rsidDel="00DE6623">
          <w:rPr>
            <w:rFonts w:cs="Arial" w:hint="eastAsia"/>
            <w:b/>
            <w:bCs/>
            <w:sz w:val="28"/>
            <w:szCs w:val="28"/>
            <w:rtl/>
          </w:rPr>
          <w:delText>הקורונה</w:delText>
        </w:r>
        <w:r w:rsidRPr="008958D3" w:rsidDel="00DE6623">
          <w:rPr>
            <w:rFonts w:cs="Arial"/>
            <w:b/>
            <w:bCs/>
            <w:sz w:val="28"/>
            <w:szCs w:val="28"/>
            <w:rtl/>
          </w:rPr>
          <w:delText>.</w:delText>
        </w:r>
        <w:r w:rsidRPr="005437B2" w:rsidDel="00DE6623">
          <w:rPr>
            <w:rFonts w:cs="Arial"/>
            <w:b/>
            <w:bCs/>
            <w:sz w:val="28"/>
            <w:szCs w:val="28"/>
            <w:rtl/>
          </w:rPr>
          <w:delText xml:space="preserve"> </w:delText>
        </w:r>
      </w:del>
    </w:p>
    <w:p w14:paraId="6EECC5E3" w14:textId="1F2F13F8" w:rsidR="00C71CD0" w:rsidDel="00DE6623" w:rsidRDefault="00C71CD0" w:rsidP="00C852E6">
      <w:pPr>
        <w:spacing w:line="360" w:lineRule="auto"/>
        <w:jc w:val="both"/>
        <w:rPr>
          <w:del w:id="4679" w:author="Yael Armon" w:date="2022-07-03T15:15:00Z"/>
          <w:rFonts w:asciiTheme="minorBidi" w:hAnsiTheme="minorBidi"/>
          <w:sz w:val="24"/>
          <w:szCs w:val="24"/>
          <w:rtl/>
        </w:rPr>
      </w:pPr>
      <w:del w:id="4680" w:author="Yael Armon" w:date="2022-07-03T15:15:00Z">
        <w:r w:rsidDel="00DE6623">
          <w:rPr>
            <w:rFonts w:asciiTheme="minorBidi" w:hAnsiTheme="minorBidi" w:hint="cs"/>
            <w:sz w:val="24"/>
            <w:szCs w:val="24"/>
            <w:rtl/>
          </w:rPr>
          <w:delText>התפשטות נגיף הקורונה הביאה לשיבושים ניכרים בשרשראות האספקה ובמערכי ייצור ברחבי העולם, שפגעו בזמינות היצע המזון במקביל לפגיעה כלכלית בסגירת מקומות עבודה רבים. נוסף על כך נפגעו ה</w:delText>
        </w:r>
        <w:r w:rsidRPr="00ED3CC6" w:rsidDel="00DE6623">
          <w:rPr>
            <w:rFonts w:asciiTheme="minorBidi" w:hAnsiTheme="minorBidi" w:hint="cs"/>
            <w:sz w:val="24"/>
            <w:szCs w:val="24"/>
            <w:rtl/>
          </w:rPr>
          <w:delText>מערכות</w:delText>
        </w:r>
        <w:r w:rsidRPr="00ED3CC6" w:rsidDel="00DE6623">
          <w:rPr>
            <w:rFonts w:asciiTheme="minorBidi" w:hAnsiTheme="minorBidi"/>
            <w:sz w:val="24"/>
            <w:szCs w:val="24"/>
            <w:rtl/>
          </w:rPr>
          <w:delText xml:space="preserve"> </w:delText>
        </w:r>
        <w:r w:rsidRPr="00EC1C7B" w:rsidDel="00DE6623">
          <w:rPr>
            <w:rFonts w:asciiTheme="minorBidi" w:hAnsiTheme="minorBidi" w:hint="eastAsia"/>
            <w:sz w:val="24"/>
            <w:szCs w:val="24"/>
            <w:rtl/>
          </w:rPr>
          <w:delText>המסורתיות</w:delText>
        </w:r>
        <w:r w:rsidRPr="00ED3CC6" w:rsidDel="00DE6623">
          <w:rPr>
            <w:rFonts w:asciiTheme="minorBidi" w:hAnsiTheme="minorBidi"/>
            <w:sz w:val="24"/>
            <w:szCs w:val="24"/>
            <w:rtl/>
          </w:rPr>
          <w:delText xml:space="preserve"> </w:delText>
        </w:r>
        <w:r w:rsidRPr="00ED3CC6" w:rsidDel="00DE6623">
          <w:rPr>
            <w:rFonts w:asciiTheme="minorBidi" w:hAnsiTheme="minorBidi" w:hint="cs"/>
            <w:sz w:val="24"/>
            <w:szCs w:val="24"/>
            <w:rtl/>
          </w:rPr>
          <w:delText>להבטחת</w:delText>
        </w:r>
        <w:r w:rsidRPr="00ED3CC6" w:rsidDel="00DE6623">
          <w:rPr>
            <w:rFonts w:asciiTheme="minorBidi" w:hAnsiTheme="minorBidi"/>
            <w:sz w:val="24"/>
            <w:szCs w:val="24"/>
            <w:rtl/>
          </w:rPr>
          <w:delText xml:space="preserve"> </w:delText>
        </w:r>
        <w:r w:rsidRPr="00ED3CC6" w:rsidDel="00DE6623">
          <w:rPr>
            <w:rFonts w:asciiTheme="minorBidi" w:hAnsiTheme="minorBidi" w:hint="cs"/>
            <w:sz w:val="24"/>
            <w:szCs w:val="24"/>
            <w:rtl/>
          </w:rPr>
          <w:delText>ביטחון</w:delText>
        </w:r>
        <w:r w:rsidRPr="00ED3CC6" w:rsidDel="00DE6623">
          <w:rPr>
            <w:rFonts w:asciiTheme="minorBidi" w:hAnsiTheme="minorBidi"/>
            <w:sz w:val="24"/>
            <w:szCs w:val="24"/>
            <w:rtl/>
          </w:rPr>
          <w:delText xml:space="preserve"> </w:delText>
        </w:r>
        <w:r w:rsidRPr="00ED3CC6" w:rsidDel="00DE6623">
          <w:rPr>
            <w:rFonts w:asciiTheme="minorBidi" w:hAnsiTheme="minorBidi" w:hint="cs"/>
            <w:sz w:val="24"/>
            <w:szCs w:val="24"/>
            <w:rtl/>
          </w:rPr>
          <w:delText>תזונתי</w:delText>
        </w:r>
        <w:r w:rsidDel="00DE6623">
          <w:rPr>
            <w:rFonts w:asciiTheme="minorBidi" w:hAnsiTheme="minorBidi" w:hint="cs"/>
            <w:sz w:val="24"/>
            <w:szCs w:val="24"/>
            <w:rtl/>
          </w:rPr>
          <w:delText xml:space="preserve">, כגון סגירת מוסדות לימוד המספקים הזנה לתלמידים, סגירת בתי תמחוי ועוד. </w:delText>
        </w:r>
        <w:r w:rsidR="00BE6799" w:rsidDel="00DE6623">
          <w:rPr>
            <w:rFonts w:asciiTheme="minorBidi" w:hAnsiTheme="minorBidi" w:hint="cs"/>
            <w:sz w:val="24"/>
            <w:szCs w:val="24"/>
            <w:rtl/>
          </w:rPr>
          <w:delText xml:space="preserve">בשל כך במדינות רבות חלה עלייה במספר משקי הבית החיים באי ביטחון תזונתי. לכן, </w:delText>
        </w:r>
        <w:r w:rsidDel="00DE6623">
          <w:rPr>
            <w:rFonts w:asciiTheme="minorBidi" w:hAnsiTheme="minorBidi" w:hint="cs"/>
            <w:sz w:val="24"/>
            <w:szCs w:val="24"/>
            <w:rtl/>
          </w:rPr>
          <w:delText>מדינות רבות הפעילו צעדי מדיניות מיוחדים על מנת לסייע לחברות, אירגונים ומשקי בית לצלוח את המשבר.</w:delText>
        </w:r>
      </w:del>
    </w:p>
    <w:p w14:paraId="0C7097D8" w14:textId="2611A44B" w:rsidR="00BE6799" w:rsidDel="00DE6623" w:rsidRDefault="00BE6799" w:rsidP="00C852E6">
      <w:pPr>
        <w:spacing w:line="360" w:lineRule="auto"/>
        <w:jc w:val="both"/>
        <w:rPr>
          <w:del w:id="4681" w:author="Yael Armon" w:date="2022-07-03T15:15:00Z"/>
          <w:rFonts w:asciiTheme="minorBidi" w:hAnsiTheme="minorBidi"/>
          <w:sz w:val="24"/>
          <w:szCs w:val="24"/>
          <w:rtl/>
        </w:rPr>
      </w:pPr>
      <w:del w:id="4682" w:author="Yael Armon" w:date="2022-07-03T15:15:00Z">
        <w:r w:rsidDel="00DE6623">
          <w:rPr>
            <w:rFonts w:asciiTheme="minorBidi" w:hAnsiTheme="minorBidi" w:hint="cs"/>
            <w:sz w:val="24"/>
            <w:szCs w:val="24"/>
            <w:rtl/>
          </w:rPr>
          <w:delText>צעדי מדיניות אלו כללו בין היתר: מתן תמיכות לסובלים מאי ביטחון תזונתי, העברת מענקי חירום ותקציבים לבנקי מזון ארגוני הצלה, הכרה בבנקי מזון כשירות חיוני, מתן תמיכות מיוחדות לחקלאים, הרחבת מיזמי ארוחות לתלמידים בדרכים שונות, הקמה ורחבה של מיזמים לאספק מזון עד הבית לקשישים ומבודדים ועוד.</w:delText>
        </w:r>
      </w:del>
    </w:p>
    <w:p w14:paraId="567DEF0B" w14:textId="7A5BAD12" w:rsidR="00C71CD0" w:rsidDel="00DE6623" w:rsidRDefault="00C71CD0" w:rsidP="00C852E6">
      <w:pPr>
        <w:spacing w:line="360" w:lineRule="auto"/>
        <w:jc w:val="both"/>
        <w:rPr>
          <w:del w:id="4683" w:author="Yael Armon" w:date="2022-07-03T15:15:00Z"/>
          <w:rtl/>
        </w:rPr>
      </w:pPr>
      <w:del w:id="4684" w:author="Yael Armon" w:date="2022-07-03T15:15:00Z">
        <w:r w:rsidDel="00DE6623">
          <w:rPr>
            <w:rFonts w:asciiTheme="minorBidi" w:hAnsiTheme="minorBidi" w:hint="cs"/>
            <w:sz w:val="24"/>
            <w:szCs w:val="24"/>
            <w:rtl/>
          </w:rPr>
          <w:delText xml:space="preserve">להלן </w:delText>
        </w:r>
        <w:r w:rsidR="00BE6799" w:rsidDel="00DE6623">
          <w:rPr>
            <w:rFonts w:asciiTheme="minorBidi" w:hAnsiTheme="minorBidi" w:hint="cs"/>
            <w:sz w:val="24"/>
            <w:szCs w:val="24"/>
            <w:rtl/>
          </w:rPr>
          <w:delText xml:space="preserve">פירוט </w:delText>
        </w:r>
        <w:r w:rsidDel="00DE6623">
          <w:rPr>
            <w:rFonts w:asciiTheme="minorBidi" w:hAnsiTheme="minorBidi" w:hint="cs"/>
            <w:sz w:val="24"/>
            <w:szCs w:val="24"/>
            <w:rtl/>
          </w:rPr>
          <w:delText>כלי המדיניות שננקטו בעקבות משבר הקורונה במדינות העולם:</w:delText>
        </w:r>
      </w:del>
    </w:p>
    <w:p w14:paraId="38484DF7" w14:textId="60FC0D23" w:rsidR="00C71CD0" w:rsidDel="00DE6623" w:rsidRDefault="00C71CD0" w:rsidP="00C852E6">
      <w:pPr>
        <w:spacing w:line="360" w:lineRule="auto"/>
        <w:jc w:val="both"/>
        <w:rPr>
          <w:del w:id="4685" w:author="Yael Armon" w:date="2022-07-03T15:15:00Z"/>
          <w:rFonts w:asciiTheme="minorBidi" w:hAnsiTheme="minorBidi" w:cs="Arial"/>
          <w:b/>
          <w:bCs/>
          <w:sz w:val="24"/>
          <w:szCs w:val="24"/>
          <w:u w:val="single"/>
          <w:rtl/>
        </w:rPr>
      </w:pPr>
      <w:del w:id="4686" w:author="Yael Armon" w:date="2022-07-03T15:15:00Z">
        <w:r w:rsidRPr="00F56D70" w:rsidDel="00DE6623">
          <w:rPr>
            <w:rFonts w:asciiTheme="minorBidi" w:hAnsiTheme="minorBidi" w:cs="Arial" w:hint="eastAsia"/>
            <w:b/>
            <w:bCs/>
            <w:sz w:val="24"/>
            <w:szCs w:val="24"/>
            <w:u w:val="single"/>
            <w:rtl/>
          </w:rPr>
          <w:delText>תמיכות</w:delText>
        </w:r>
        <w:r w:rsidRPr="00F56D70" w:rsidDel="00DE6623">
          <w:rPr>
            <w:rFonts w:asciiTheme="minorBidi" w:hAnsiTheme="minorBidi" w:cs="Arial"/>
            <w:b/>
            <w:bCs/>
            <w:sz w:val="24"/>
            <w:szCs w:val="24"/>
            <w:u w:val="single"/>
            <w:rtl/>
          </w:rPr>
          <w:delText xml:space="preserve"> </w:delText>
        </w:r>
        <w:r w:rsidRPr="00F56D70" w:rsidDel="00DE6623">
          <w:rPr>
            <w:rFonts w:asciiTheme="minorBidi" w:hAnsiTheme="minorBidi" w:cs="Arial" w:hint="eastAsia"/>
            <w:b/>
            <w:bCs/>
            <w:sz w:val="24"/>
            <w:szCs w:val="24"/>
            <w:u w:val="single"/>
            <w:rtl/>
          </w:rPr>
          <w:delText>ממשלתיות</w:delText>
        </w:r>
        <w:r w:rsidRPr="00F56D70" w:rsidDel="00DE6623">
          <w:rPr>
            <w:rFonts w:asciiTheme="minorBidi" w:hAnsiTheme="minorBidi" w:cs="Arial"/>
            <w:b/>
            <w:bCs/>
            <w:sz w:val="24"/>
            <w:szCs w:val="24"/>
            <w:u w:val="single"/>
            <w:rtl/>
          </w:rPr>
          <w:delText xml:space="preserve"> </w:delText>
        </w:r>
        <w:r w:rsidRPr="00F56D70" w:rsidDel="00DE6623">
          <w:rPr>
            <w:rFonts w:asciiTheme="minorBidi" w:hAnsiTheme="minorBidi" w:cs="Arial" w:hint="eastAsia"/>
            <w:b/>
            <w:bCs/>
            <w:sz w:val="24"/>
            <w:szCs w:val="24"/>
            <w:u w:val="single"/>
            <w:rtl/>
          </w:rPr>
          <w:delText>ותקציבים</w:delText>
        </w:r>
      </w:del>
    </w:p>
    <w:p w14:paraId="48E3D5D2" w14:textId="4C37DA94" w:rsidR="00C71CD0" w:rsidRPr="00CB098E" w:rsidDel="00DE6623" w:rsidRDefault="00C71CD0" w:rsidP="00C852E6">
      <w:pPr>
        <w:spacing w:line="360" w:lineRule="auto"/>
        <w:jc w:val="both"/>
        <w:rPr>
          <w:del w:id="4687" w:author="Yael Armon" w:date="2022-07-03T15:15:00Z"/>
          <w:rFonts w:asciiTheme="minorBidi" w:hAnsiTheme="minorBidi" w:cs="Arial"/>
          <w:sz w:val="24"/>
          <w:szCs w:val="24"/>
          <w:rtl/>
        </w:rPr>
      </w:pPr>
      <w:del w:id="4688" w:author="Yael Armon" w:date="2022-07-03T15:15:00Z">
        <w:r w:rsidDel="00DE6623">
          <w:rPr>
            <w:rFonts w:asciiTheme="minorBidi" w:hAnsiTheme="minorBidi" w:cs="Arial" w:hint="cs"/>
            <w:b/>
            <w:bCs/>
            <w:sz w:val="24"/>
            <w:szCs w:val="24"/>
            <w:rtl/>
          </w:rPr>
          <w:delText>האיחוד האירופי,</w:delText>
        </w:r>
        <w:r w:rsidDel="00DE6623">
          <w:rPr>
            <w:rFonts w:asciiTheme="minorBidi" w:hAnsiTheme="minorBidi" w:cs="Arial" w:hint="cs"/>
            <w:sz w:val="24"/>
            <w:szCs w:val="24"/>
            <w:rtl/>
          </w:rPr>
          <w:delText xml:space="preserve"> אישר לחברותיו לעשות שימוש בתוכנית "אחסון מוצרים", "</w:delText>
        </w:r>
        <w:r w:rsidRPr="005525C1" w:rsidDel="00DE6623">
          <w:rPr>
            <w:rFonts w:asciiTheme="minorBidi" w:hAnsiTheme="minorBidi" w:cs="Arial"/>
            <w:sz w:val="24"/>
            <w:szCs w:val="24"/>
          </w:rPr>
          <w:delText>Private storage aid</w:delText>
        </w:r>
        <w:r w:rsidDel="00DE6623">
          <w:rPr>
            <w:rFonts w:asciiTheme="minorBidi" w:hAnsiTheme="minorBidi" w:cs="Arial" w:hint="cs"/>
            <w:sz w:val="24"/>
            <w:szCs w:val="24"/>
            <w:rtl/>
          </w:rPr>
          <w:delText xml:space="preserve">" בו האיחוד האירופי משלם על עלויות אחסון מוצרים במקום היצרנים לתקופת זמן קצובה של בין 2-6 חודשים. בנוסף, האיחוד האירופי הקל ברגולציות על התחרות </w:delText>
        </w:r>
        <w:r w:rsidDel="00DE6623">
          <w:rPr>
            <w:rFonts w:asciiTheme="minorBidi" w:hAnsiTheme="minorBidi" w:cs="Arial"/>
            <w:sz w:val="24"/>
            <w:szCs w:val="24"/>
            <w:rtl/>
          </w:rPr>
          <w:delText>–</w:delText>
        </w:r>
        <w:r w:rsidDel="00DE6623">
          <w:rPr>
            <w:rFonts w:asciiTheme="minorBidi" w:hAnsiTheme="minorBidi" w:cs="Arial" w:hint="cs"/>
            <w:sz w:val="24"/>
            <w:szCs w:val="24"/>
            <w:rtl/>
          </w:rPr>
          <w:delText xml:space="preserve"> לדוגמה, האיחוד אפשר לחברות בתחום החלב לתכנן יחד את ייצור החלב.</w:delText>
        </w:r>
        <w:r w:rsidDel="00DE6623">
          <w:rPr>
            <w:rStyle w:val="FootnoteReference"/>
            <w:rFonts w:asciiTheme="minorBidi" w:hAnsiTheme="minorBidi"/>
            <w:sz w:val="24"/>
            <w:rtl/>
          </w:rPr>
          <w:footnoteReference w:id="63"/>
        </w:r>
      </w:del>
    </w:p>
    <w:p w14:paraId="678EB201" w14:textId="4F3A2229" w:rsidR="00C71CD0" w:rsidDel="00DE6623" w:rsidRDefault="00C71CD0" w:rsidP="00C852E6">
      <w:pPr>
        <w:spacing w:line="360" w:lineRule="auto"/>
        <w:jc w:val="both"/>
        <w:rPr>
          <w:del w:id="4692" w:author="Yael Armon" w:date="2022-07-03T15:15:00Z"/>
          <w:rFonts w:asciiTheme="minorBidi" w:hAnsiTheme="minorBidi" w:cs="Arial"/>
          <w:sz w:val="24"/>
          <w:szCs w:val="24"/>
          <w:rtl/>
        </w:rPr>
      </w:pPr>
      <w:del w:id="4693" w:author="Yael Armon" w:date="2022-07-03T15:15:00Z">
        <w:r w:rsidDel="00DE6623">
          <w:rPr>
            <w:rFonts w:asciiTheme="minorBidi" w:hAnsiTheme="minorBidi" w:cs="Arial" w:hint="cs"/>
            <w:sz w:val="24"/>
            <w:szCs w:val="24"/>
            <w:rtl/>
          </w:rPr>
          <w:delText xml:space="preserve">בנוסף, הקצה </w:delText>
        </w:r>
        <w:r w:rsidRPr="006E46DA" w:rsidDel="00DE6623">
          <w:rPr>
            <w:rFonts w:asciiTheme="minorBidi" w:hAnsiTheme="minorBidi" w:cs="Arial"/>
            <w:sz w:val="24"/>
            <w:szCs w:val="24"/>
            <w:rtl/>
          </w:rPr>
          <w:delText xml:space="preserve">מכון החדשנות האירופאי 7 מיליון דולר </w:delText>
        </w:r>
        <w:r w:rsidRPr="006E46DA" w:rsidDel="00DE6623">
          <w:rPr>
            <w:rFonts w:asciiTheme="minorBidi" w:hAnsiTheme="minorBidi" w:cs="Arial" w:hint="cs"/>
            <w:sz w:val="24"/>
            <w:szCs w:val="24"/>
            <w:rtl/>
          </w:rPr>
          <w:delText>לפרויקטים</w:delText>
        </w:r>
        <w:r w:rsidRPr="006E46DA" w:rsidDel="00DE6623">
          <w:rPr>
            <w:rFonts w:asciiTheme="minorBidi" w:hAnsiTheme="minorBidi" w:cs="Arial"/>
            <w:sz w:val="24"/>
            <w:szCs w:val="24"/>
            <w:rtl/>
          </w:rPr>
          <w:delText xml:space="preserve"> שונים בתחום החקלאות</w:delText>
        </w:r>
        <w:r w:rsidDel="00DE6623">
          <w:rPr>
            <w:rFonts w:asciiTheme="minorBidi" w:hAnsiTheme="minorBidi" w:cs="Arial" w:hint="cs"/>
            <w:sz w:val="24"/>
            <w:szCs w:val="24"/>
            <w:rtl/>
          </w:rPr>
          <w:delText>,</w:delText>
        </w:r>
        <w:r w:rsidRPr="006E46DA" w:rsidDel="00DE6623">
          <w:rPr>
            <w:rFonts w:asciiTheme="minorBidi" w:hAnsiTheme="minorBidi" w:cs="Arial"/>
            <w:sz w:val="24"/>
            <w:szCs w:val="24"/>
            <w:rtl/>
          </w:rPr>
          <w:delText xml:space="preserve"> במטרה להתמודד עם השפעות הקורונה על שרשרת האספקה</w:delText>
        </w:r>
        <w:r w:rsidDel="00DE6623">
          <w:rPr>
            <w:rFonts w:asciiTheme="minorBidi" w:hAnsiTheme="minorBidi" w:cs="Arial" w:hint="cs"/>
            <w:sz w:val="24"/>
            <w:szCs w:val="24"/>
            <w:rtl/>
          </w:rPr>
          <w:delText xml:space="preserve"> -</w:delText>
        </w:r>
        <w:r w:rsidRPr="006E46DA" w:rsidDel="00DE6623">
          <w:rPr>
            <w:rFonts w:asciiTheme="minorBidi" w:hAnsiTheme="minorBidi" w:cs="Arial"/>
            <w:sz w:val="24"/>
            <w:szCs w:val="24"/>
            <w:rtl/>
          </w:rPr>
          <w:delText xml:space="preserve"> ביניהם ציפוי אנטי-ויראלי לירקות ומערכות תמחור חכם של מזון בסופרמרקטים</w:delText>
        </w:r>
        <w:r w:rsidDel="00DE6623">
          <w:rPr>
            <w:rFonts w:asciiTheme="minorBidi" w:hAnsiTheme="minorBidi" w:cs="Arial" w:hint="cs"/>
            <w:sz w:val="24"/>
            <w:szCs w:val="24"/>
            <w:rtl/>
          </w:rPr>
          <w:delText xml:space="preserve"> -</w:delText>
        </w:r>
        <w:r w:rsidRPr="006E46DA"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במטרה להביא </w:delText>
        </w:r>
        <w:r w:rsidRPr="006E46DA" w:rsidDel="00DE6623">
          <w:rPr>
            <w:rFonts w:asciiTheme="minorBidi" w:hAnsiTheme="minorBidi" w:cs="Arial"/>
            <w:sz w:val="24"/>
            <w:szCs w:val="24"/>
            <w:rtl/>
          </w:rPr>
          <w:delText>לצמצום אובדן מזון בכ-40%.</w:delText>
        </w:r>
        <w:r w:rsidDel="00DE6623">
          <w:rPr>
            <w:rStyle w:val="FootnoteReference"/>
            <w:rFonts w:asciiTheme="minorBidi" w:hAnsiTheme="minorBidi"/>
            <w:sz w:val="24"/>
            <w:rtl/>
          </w:rPr>
          <w:footnoteReference w:id="64"/>
        </w:r>
      </w:del>
    </w:p>
    <w:p w14:paraId="684FAC99" w14:textId="043D6B8B" w:rsidR="000A20B4" w:rsidDel="00DE6623" w:rsidRDefault="000A20B4" w:rsidP="00C852E6">
      <w:pPr>
        <w:spacing w:line="360" w:lineRule="auto"/>
        <w:jc w:val="both"/>
        <w:rPr>
          <w:del w:id="4697" w:author="Yael Armon" w:date="2022-07-03T15:15:00Z"/>
          <w:rFonts w:asciiTheme="minorBidi" w:hAnsiTheme="minorBidi" w:cs="Arial"/>
          <w:b/>
          <w:bCs/>
          <w:sz w:val="24"/>
          <w:szCs w:val="24"/>
          <w:rtl/>
        </w:rPr>
      </w:pPr>
    </w:p>
    <w:p w14:paraId="539D5A6C" w14:textId="43537582" w:rsidR="000A20B4" w:rsidDel="00DE6623" w:rsidRDefault="000A20B4" w:rsidP="00C852E6">
      <w:pPr>
        <w:spacing w:line="360" w:lineRule="auto"/>
        <w:jc w:val="both"/>
        <w:rPr>
          <w:del w:id="4698" w:author="Yael Armon" w:date="2022-07-03T15:15:00Z"/>
          <w:rFonts w:asciiTheme="minorBidi" w:hAnsiTheme="minorBidi" w:cs="Arial"/>
          <w:b/>
          <w:bCs/>
          <w:sz w:val="24"/>
          <w:szCs w:val="24"/>
          <w:rtl/>
        </w:rPr>
      </w:pPr>
    </w:p>
    <w:p w14:paraId="56A2D034" w14:textId="44F03EC5" w:rsidR="000A20B4" w:rsidRPr="003308AE" w:rsidDel="00DE6623" w:rsidRDefault="000A20B4" w:rsidP="00C852E6">
      <w:pPr>
        <w:spacing w:line="360" w:lineRule="auto"/>
        <w:jc w:val="both"/>
        <w:rPr>
          <w:del w:id="4699" w:author="Yael Armon" w:date="2022-07-03T15:15:00Z"/>
          <w:rFonts w:asciiTheme="minorBidi" w:hAnsiTheme="minorBidi" w:cs="Arial"/>
          <w:sz w:val="24"/>
          <w:szCs w:val="24"/>
          <w:rtl/>
        </w:rPr>
      </w:pPr>
      <w:del w:id="4700" w:author="Yael Armon" w:date="2022-07-03T15:15:00Z">
        <w:r w:rsidDel="00DE6623">
          <w:rPr>
            <w:rFonts w:asciiTheme="minorBidi" w:hAnsiTheme="minorBidi" w:cs="Arial" w:hint="cs"/>
            <w:b/>
            <w:bCs/>
            <w:sz w:val="24"/>
            <w:szCs w:val="24"/>
            <w:rtl/>
          </w:rPr>
          <w:delText xml:space="preserve">בארצות הברית, </w:delText>
        </w:r>
        <w:r w:rsidDel="00DE6623">
          <w:rPr>
            <w:rFonts w:asciiTheme="minorBidi" w:hAnsiTheme="minorBidi" w:cs="Arial" w:hint="cs"/>
            <w:sz w:val="24"/>
            <w:szCs w:val="24"/>
            <w:rtl/>
          </w:rPr>
          <w:delText xml:space="preserve">השקיע הממשל הפדראלי כ-24 מיליארד דולר לתמיכה בחקלאים שנפגעו מהמשבר, ויצר את תוכנית </w:delText>
        </w:r>
        <w:r w:rsidRPr="00F35E66" w:rsidDel="00DE6623">
          <w:rPr>
            <w:rFonts w:asciiTheme="minorBidi" w:hAnsiTheme="minorBidi" w:cs="Arial"/>
            <w:sz w:val="24"/>
            <w:szCs w:val="24"/>
          </w:rPr>
          <w:delText>Farmers to Families Food Box Program</w:delText>
        </w:r>
        <w:r w:rsidDel="00DE6623">
          <w:rPr>
            <w:rFonts w:asciiTheme="minorBidi" w:hAnsiTheme="minorBidi" w:cs="Arial" w:hint="cs"/>
            <w:sz w:val="24"/>
            <w:szCs w:val="24"/>
            <w:rtl/>
          </w:rPr>
          <w:delText xml:space="preserve"> - אשר רוכשת מזון מחקלאים ומספקת קופסאות מזון לבנקי מזון וארגונים ללא מטרת רווח. תקציב </w:delText>
        </w:r>
        <w:r w:rsidRPr="003308AE" w:rsidDel="00DE6623">
          <w:rPr>
            <w:rFonts w:asciiTheme="minorBidi" w:hAnsiTheme="minorBidi" w:cs="Arial" w:hint="eastAsia"/>
            <w:sz w:val="24"/>
            <w:szCs w:val="24"/>
            <w:rtl/>
          </w:rPr>
          <w:delText>התוכנית</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cs"/>
            <w:sz w:val="24"/>
            <w:szCs w:val="24"/>
            <w:rtl/>
          </w:rPr>
          <w:delText xml:space="preserve">עד ינואר 2021 עמד על </w:delText>
        </w:r>
        <w:r w:rsidRPr="003308AE" w:rsidDel="00DE6623">
          <w:rPr>
            <w:rFonts w:asciiTheme="minorBidi" w:hAnsiTheme="minorBidi" w:cs="Arial" w:hint="eastAsia"/>
            <w:sz w:val="24"/>
            <w:szCs w:val="24"/>
            <w:rtl/>
          </w:rPr>
          <w:delText>כ</w:delText>
        </w:r>
        <w:r w:rsidRPr="003308AE" w:rsidDel="00DE6623">
          <w:rPr>
            <w:rFonts w:asciiTheme="minorBidi" w:hAnsiTheme="minorBidi" w:cs="Arial"/>
            <w:sz w:val="24"/>
            <w:szCs w:val="24"/>
            <w:rtl/>
          </w:rPr>
          <w:delText xml:space="preserve">-8.5 </w:delText>
        </w:r>
        <w:r w:rsidRPr="003308AE" w:rsidDel="00DE6623">
          <w:rPr>
            <w:rFonts w:asciiTheme="minorBidi" w:hAnsiTheme="minorBidi" w:cs="Arial" w:hint="eastAsia"/>
            <w:sz w:val="24"/>
            <w:szCs w:val="24"/>
            <w:rtl/>
          </w:rPr>
          <w:delText>מיליארד</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דולר</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במסגרת</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התוכנית</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חולקו</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בעזרת</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בנקי</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מזון</w:delText>
        </w:r>
        <w:r w:rsidRPr="003308AE" w:rsidDel="00DE6623">
          <w:rPr>
            <w:rFonts w:asciiTheme="minorBidi" w:hAnsiTheme="minorBidi" w:cs="Arial"/>
            <w:sz w:val="24"/>
            <w:szCs w:val="24"/>
            <w:rtl/>
          </w:rPr>
          <w:delText xml:space="preserve"> 132 </w:delText>
        </w:r>
        <w:r w:rsidRPr="003308AE" w:rsidDel="00DE6623">
          <w:rPr>
            <w:rFonts w:asciiTheme="minorBidi" w:hAnsiTheme="minorBidi" w:cs="Arial" w:hint="eastAsia"/>
            <w:sz w:val="24"/>
            <w:szCs w:val="24"/>
            <w:rtl/>
          </w:rPr>
          <w:delText>מיליון</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חבילות</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שמהוות</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כ</w:delText>
        </w:r>
        <w:r w:rsidRPr="003308AE" w:rsidDel="00DE6623">
          <w:rPr>
            <w:rFonts w:asciiTheme="minorBidi" w:hAnsiTheme="minorBidi" w:cs="Arial"/>
            <w:sz w:val="24"/>
            <w:szCs w:val="24"/>
            <w:rtl/>
          </w:rPr>
          <w:delText xml:space="preserve">-3.3 </w:delText>
        </w:r>
        <w:r w:rsidRPr="003308AE" w:rsidDel="00DE6623">
          <w:rPr>
            <w:rFonts w:asciiTheme="minorBidi" w:hAnsiTheme="minorBidi" w:cs="Arial" w:hint="eastAsia"/>
            <w:sz w:val="24"/>
            <w:szCs w:val="24"/>
            <w:rtl/>
          </w:rPr>
          <w:delText>מיליארד</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ארוחות</w:delText>
        </w:r>
        <w:r w:rsidRPr="003308AE" w:rsidDel="00DE6623">
          <w:rPr>
            <w:rFonts w:asciiTheme="minorBidi" w:hAnsiTheme="minorBidi" w:cs="Arial"/>
            <w:sz w:val="24"/>
            <w:szCs w:val="24"/>
            <w:rtl/>
          </w:rPr>
          <w:delText>.</w:delText>
        </w:r>
        <w:r w:rsidRPr="003308AE" w:rsidDel="00DE6623">
          <w:rPr>
            <w:rStyle w:val="FootnoteReference"/>
            <w:rFonts w:asciiTheme="minorBidi" w:hAnsiTheme="minorBidi"/>
            <w:sz w:val="24"/>
            <w:rtl/>
          </w:rPr>
          <w:footnoteReference w:id="65"/>
        </w:r>
      </w:del>
    </w:p>
    <w:p w14:paraId="3F1A351B" w14:textId="04B66307" w:rsidR="000A20B4" w:rsidRPr="009B05A3" w:rsidDel="00DE6623" w:rsidRDefault="000A20B4" w:rsidP="00C852E6">
      <w:pPr>
        <w:spacing w:line="360" w:lineRule="auto"/>
        <w:jc w:val="both"/>
        <w:rPr>
          <w:del w:id="4705" w:author="Yael Armon" w:date="2022-07-03T15:15:00Z"/>
          <w:rFonts w:asciiTheme="minorBidi" w:hAnsiTheme="minorBidi" w:cs="Arial"/>
          <w:sz w:val="24"/>
          <w:szCs w:val="24"/>
          <w:rtl/>
        </w:rPr>
      </w:pPr>
      <w:del w:id="4706" w:author="Yael Armon" w:date="2022-07-03T15:15:00Z">
        <w:r w:rsidRPr="003308AE" w:rsidDel="00DE6623">
          <w:rPr>
            <w:rFonts w:asciiTheme="minorBidi" w:hAnsiTheme="minorBidi" w:cs="Arial" w:hint="cs"/>
            <w:sz w:val="24"/>
            <w:szCs w:val="24"/>
            <w:rtl/>
          </w:rPr>
          <w:delText>התקצוב השוטף של בנקי מזון ע"י הממשל הפדראלי עומד על כ-650 מיליון דולר בשנה.</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cs"/>
            <w:sz w:val="24"/>
            <w:szCs w:val="24"/>
            <w:rtl/>
          </w:rPr>
          <w:delText xml:space="preserve">בשנת 2020 </w:delText>
        </w:r>
        <w:r w:rsidRPr="003308AE" w:rsidDel="00DE6623">
          <w:rPr>
            <w:rFonts w:asciiTheme="minorBidi" w:hAnsiTheme="minorBidi" w:cs="Arial"/>
            <w:sz w:val="24"/>
            <w:szCs w:val="24"/>
            <w:rtl/>
          </w:rPr>
          <w:delText xml:space="preserve">אושר סיוע חירום נוסף של 850 מיליון דולר להתמודדות עם </w:delText>
        </w:r>
        <w:r w:rsidRPr="003308AE" w:rsidDel="00DE6623">
          <w:rPr>
            <w:rFonts w:asciiTheme="minorBidi" w:hAnsiTheme="minorBidi" w:cs="Arial" w:hint="eastAsia"/>
            <w:sz w:val="24"/>
            <w:szCs w:val="24"/>
            <w:rtl/>
          </w:rPr>
          <w:delText>המשבר</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כאשר</w:delText>
        </w:r>
        <w:r w:rsidRPr="003308AE" w:rsidDel="00DE6623">
          <w:rPr>
            <w:rFonts w:asciiTheme="minorBidi" w:hAnsiTheme="minorBidi" w:cs="Arial"/>
            <w:sz w:val="24"/>
            <w:szCs w:val="24"/>
            <w:rtl/>
          </w:rPr>
          <w:delText xml:space="preserve"> 600 </w:delText>
        </w:r>
        <w:r w:rsidRPr="003308AE" w:rsidDel="00DE6623">
          <w:rPr>
            <w:rFonts w:asciiTheme="minorBidi" w:hAnsiTheme="minorBidi" w:cs="Arial" w:hint="eastAsia"/>
            <w:sz w:val="24"/>
            <w:szCs w:val="24"/>
            <w:rtl/>
          </w:rPr>
          <w:delText>מיליון</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דולר</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מתוכם</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מיועדים</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לרכישת</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מזון</w:delText>
        </w:r>
        <w:r w:rsidRPr="003308AE" w:rsidDel="00DE6623">
          <w:rPr>
            <w:rFonts w:asciiTheme="minorBidi" w:hAnsiTheme="minorBidi" w:cs="Arial"/>
            <w:sz w:val="24"/>
            <w:szCs w:val="24"/>
            <w:rtl/>
          </w:rPr>
          <w:delText xml:space="preserve"> </w:delText>
        </w:r>
        <w:r w:rsidRPr="003308AE" w:rsidDel="00DE6623">
          <w:rPr>
            <w:rFonts w:asciiTheme="minorBidi" w:hAnsiTheme="minorBidi" w:cs="Arial" w:hint="eastAsia"/>
            <w:sz w:val="24"/>
            <w:szCs w:val="24"/>
            <w:rtl/>
          </w:rPr>
          <w:delText>בלבד</w:delText>
        </w:r>
        <w:r w:rsidRPr="003308AE" w:rsidDel="00DE6623">
          <w:rPr>
            <w:rFonts w:asciiTheme="minorBidi" w:hAnsiTheme="minorBidi" w:cs="Arial" w:hint="cs"/>
            <w:sz w:val="24"/>
            <w:szCs w:val="24"/>
            <w:rtl/>
          </w:rPr>
          <w:delText>,</w:delText>
        </w:r>
        <w:r w:rsidRPr="003308AE" w:rsidDel="00DE6623">
          <w:rPr>
            <w:rFonts w:asciiTheme="minorBidi" w:hAnsiTheme="minorBidi" w:cs="Arial"/>
            <w:sz w:val="24"/>
            <w:szCs w:val="24"/>
            <w:rtl/>
          </w:rPr>
          <w:delText xml:space="preserve"> וסכום נוסף של 873 מיליון דולר לרכישת מוצרי מזון והעברתו </w:delText>
        </w:r>
        <w:r w:rsidRPr="003308AE" w:rsidDel="00DE6623">
          <w:rPr>
            <w:rFonts w:asciiTheme="minorBidi" w:hAnsiTheme="minorBidi" w:cs="Arial" w:hint="eastAsia"/>
            <w:sz w:val="24"/>
            <w:szCs w:val="24"/>
            <w:rtl/>
          </w:rPr>
          <w:delText>לבנקי</w:delText>
        </w:r>
        <w:r w:rsidRPr="003308AE" w:rsidDel="00DE6623">
          <w:rPr>
            <w:rFonts w:asciiTheme="minorBidi" w:hAnsiTheme="minorBidi" w:cs="Arial"/>
            <w:sz w:val="24"/>
            <w:szCs w:val="24"/>
            <w:rtl/>
          </w:rPr>
          <w:delText xml:space="preserve"> מזון.</w:delText>
        </w:r>
        <w:r w:rsidRPr="003308AE" w:rsidDel="00DE6623">
          <w:rPr>
            <w:rStyle w:val="FootnoteReference"/>
            <w:rFonts w:asciiTheme="minorBidi" w:hAnsiTheme="minorBidi"/>
            <w:sz w:val="24"/>
            <w:rtl/>
          </w:rPr>
          <w:footnoteReference w:id="66"/>
        </w:r>
      </w:del>
    </w:p>
    <w:p w14:paraId="6B741AF5" w14:textId="66DFC06E" w:rsidR="000A20B4" w:rsidDel="00DE6623" w:rsidRDefault="000A20B4" w:rsidP="00C852E6">
      <w:pPr>
        <w:spacing w:line="360" w:lineRule="auto"/>
        <w:jc w:val="both"/>
        <w:rPr>
          <w:del w:id="4711" w:author="Yael Armon" w:date="2022-07-03T15:15:00Z"/>
          <w:rFonts w:asciiTheme="minorBidi" w:hAnsiTheme="minorBidi" w:cs="Arial"/>
          <w:sz w:val="24"/>
          <w:szCs w:val="24"/>
          <w:rtl/>
        </w:rPr>
      </w:pPr>
      <w:del w:id="4712" w:author="Yael Armon" w:date="2022-07-03T15:15:00Z">
        <w:r w:rsidDel="00DE6623">
          <w:rPr>
            <w:rFonts w:asciiTheme="minorBidi" w:hAnsiTheme="minorBidi" w:cs="Arial" w:hint="cs"/>
            <w:sz w:val="24"/>
            <w:szCs w:val="24"/>
            <w:rtl/>
          </w:rPr>
          <w:delText>עקב סגירת בתי הספר בעקבות המשבר, ילדים אשר קיבלו ארוחות בחינם או במחיר מופחת בבתי הספר הפסיקו לקבלם. בתגובה, הנפיק הממשל כרטיס נטען המיועד לרכישת מזון עבור הילדים</w:delText>
        </w:r>
        <w:r w:rsidR="00E56243" w:rsidDel="00DE6623">
          <w:rPr>
            <w:rFonts w:asciiTheme="minorBidi" w:hAnsiTheme="minorBidi" w:cs="Arial" w:hint="cs"/>
            <w:sz w:val="24"/>
            <w:szCs w:val="24"/>
            <w:rtl/>
          </w:rPr>
          <w:delText xml:space="preserve">        </w:delText>
        </w:r>
        <w:r w:rsidDel="00DE6623">
          <w:rPr>
            <w:rFonts w:asciiTheme="minorBidi" w:hAnsiTheme="minorBidi" w:cs="Arial" w:hint="cs"/>
            <w:sz w:val="24"/>
            <w:szCs w:val="24"/>
            <w:rtl/>
          </w:rPr>
          <w:delText xml:space="preserve"> (</w:delText>
        </w:r>
        <w:r w:rsidRPr="00AE2FA3" w:rsidDel="00DE6623">
          <w:rPr>
            <w:rFonts w:asciiTheme="minorBidi" w:hAnsiTheme="minorBidi" w:cs="Arial"/>
            <w:sz w:val="24"/>
            <w:szCs w:val="24"/>
          </w:rPr>
          <w:delText>P-EBT cards</w:delText>
        </w:r>
        <w:r w:rsidDel="00DE6623">
          <w:rPr>
            <w:rFonts w:asciiTheme="minorBidi" w:hAnsiTheme="minorBidi" w:cs="Arial" w:hint="cs"/>
            <w:sz w:val="24"/>
            <w:szCs w:val="24"/>
            <w:rtl/>
          </w:rPr>
          <w:delText xml:space="preserve">). כ-3.7 מיליון ילדים נהנו מההטבה בסך של כ-1.4 מיליארד דולר המיועדים </w:delText>
        </w:r>
        <w:r w:rsidRPr="007F4A05" w:rsidDel="00DE6623">
          <w:rPr>
            <w:rFonts w:asciiTheme="minorBidi" w:hAnsiTheme="minorBidi" w:cs="Arial" w:hint="eastAsia"/>
            <w:sz w:val="24"/>
            <w:szCs w:val="24"/>
            <w:rtl/>
          </w:rPr>
          <w:delText>לרכישת</w:delText>
        </w:r>
        <w:r w:rsidRPr="007F4A05" w:rsidDel="00DE6623">
          <w:rPr>
            <w:rFonts w:asciiTheme="minorBidi" w:hAnsiTheme="minorBidi" w:cs="Arial"/>
            <w:sz w:val="24"/>
            <w:szCs w:val="24"/>
            <w:rtl/>
          </w:rPr>
          <w:delText xml:space="preserve"> </w:delText>
        </w:r>
        <w:r w:rsidRPr="007F4A05" w:rsidDel="00DE6623">
          <w:rPr>
            <w:rFonts w:asciiTheme="minorBidi" w:hAnsiTheme="minorBidi" w:cs="Arial" w:hint="eastAsia"/>
            <w:sz w:val="24"/>
            <w:szCs w:val="24"/>
            <w:rtl/>
          </w:rPr>
          <w:delText>מזון</w:delText>
        </w:r>
        <w:r w:rsidRPr="007F4A05" w:rsidDel="00DE6623">
          <w:rPr>
            <w:rFonts w:asciiTheme="minorBidi" w:hAnsiTheme="minorBidi" w:cs="Arial"/>
            <w:sz w:val="24"/>
            <w:szCs w:val="24"/>
            <w:rtl/>
          </w:rPr>
          <w:delText>.</w:delText>
        </w:r>
        <w:r w:rsidRPr="007F4A05" w:rsidDel="00DE6623">
          <w:rPr>
            <w:rStyle w:val="FootnoteReference"/>
            <w:rFonts w:asciiTheme="minorBidi" w:hAnsiTheme="minorBidi"/>
            <w:sz w:val="24"/>
            <w:rtl/>
          </w:rPr>
          <w:footnoteReference w:id="67"/>
        </w:r>
      </w:del>
    </w:p>
    <w:p w14:paraId="603B1426" w14:textId="74B4BBB0" w:rsidR="000A20B4" w:rsidDel="00DE6623" w:rsidRDefault="000A20B4" w:rsidP="00C852E6">
      <w:pPr>
        <w:spacing w:line="360" w:lineRule="auto"/>
        <w:jc w:val="both"/>
        <w:rPr>
          <w:del w:id="4718" w:author="Yael Armon" w:date="2022-07-03T15:15:00Z"/>
          <w:rFonts w:asciiTheme="minorBidi" w:hAnsiTheme="minorBidi" w:cs="Arial"/>
          <w:sz w:val="24"/>
          <w:szCs w:val="24"/>
          <w:rtl/>
        </w:rPr>
      </w:pPr>
      <w:del w:id="4719" w:author="Yael Armon" w:date="2022-07-03T15:15:00Z">
        <w:r w:rsidDel="00DE6623">
          <w:rPr>
            <w:rFonts w:asciiTheme="minorBidi" w:hAnsiTheme="minorBidi" w:cs="Arial" w:hint="cs"/>
            <w:sz w:val="24"/>
            <w:szCs w:val="24"/>
            <w:rtl/>
          </w:rPr>
          <w:delText>משבר הקורונה הוביל לשיבושים בשרשרת אספקת המזון בין החקלאים לתעשייה ולצרכנים. עקב כך, משרד החקלאות האמריקאי אישר למדינות להכריז על אזורים מסוימים כ-"אזורי אסון" לאחר שהמשבר הוביל לקשיים לוגיסטיים באספקת מזון אליהם. עם ההכרזה משרד החקלאות יכול לסייע לתושבים באמצעות העברת חבילות מזון ממלאי המזון של המשרד ללא תלות בקריטריונים כגון רמת הכנסה וכו'. אזורים אלו הוכרזו ב-21 מדינות ברחבי ארה"ב וסיפקו מזון ליותר מ-7 מיליון איש אשר נפגעו קשה מהמשבר. בנוסף, הקים משרד החקלאות פורטל אינטרנטי המספק טיפים לצרכנים למניעת בזבוז מזון בתקופת הקורונה.</w:delText>
        </w:r>
        <w:r w:rsidDel="00DE6623">
          <w:rPr>
            <w:rStyle w:val="FootnoteReference"/>
            <w:rFonts w:asciiTheme="minorBidi" w:hAnsiTheme="minorBidi"/>
            <w:sz w:val="24"/>
            <w:rtl/>
          </w:rPr>
          <w:footnoteReference w:id="68"/>
        </w:r>
      </w:del>
    </w:p>
    <w:p w14:paraId="5580EC6A" w14:textId="54914087" w:rsidR="000A20B4" w:rsidDel="00DE6623" w:rsidRDefault="000A20B4" w:rsidP="00C852E6">
      <w:pPr>
        <w:spacing w:line="360" w:lineRule="auto"/>
        <w:jc w:val="both"/>
        <w:rPr>
          <w:del w:id="4723" w:author="Yael Armon" w:date="2022-07-03T15:15:00Z"/>
          <w:rFonts w:ascii="Arial" w:hAnsi="Arial" w:cs="Arial"/>
          <w:b/>
          <w:bCs/>
          <w:sz w:val="24"/>
          <w:szCs w:val="24"/>
          <w:rtl/>
        </w:rPr>
      </w:pPr>
    </w:p>
    <w:p w14:paraId="4DFA8CF4" w14:textId="46C3D9AE" w:rsidR="00C71CD0" w:rsidDel="00DE6623" w:rsidRDefault="00C71CD0" w:rsidP="00C852E6">
      <w:pPr>
        <w:spacing w:line="360" w:lineRule="auto"/>
        <w:jc w:val="both"/>
        <w:rPr>
          <w:del w:id="4724" w:author="Yael Armon" w:date="2022-07-03T15:15:00Z"/>
          <w:rFonts w:ascii="Arial" w:hAnsi="Arial" w:cs="Arial"/>
          <w:sz w:val="24"/>
          <w:szCs w:val="24"/>
          <w:rtl/>
        </w:rPr>
      </w:pPr>
      <w:del w:id="4725" w:author="Yael Armon" w:date="2022-07-03T15:15:00Z">
        <w:r w:rsidRPr="00F56D70" w:rsidDel="00DE6623">
          <w:rPr>
            <w:rFonts w:ascii="Arial" w:hAnsi="Arial" w:cs="Arial"/>
            <w:b/>
            <w:bCs/>
            <w:sz w:val="24"/>
            <w:szCs w:val="24"/>
            <w:rtl/>
          </w:rPr>
          <w:delText>בבריטניה</w:delText>
        </w:r>
        <w:r w:rsidDel="00DE6623">
          <w:rPr>
            <w:rFonts w:ascii="Arial" w:hAnsi="Arial" w:cs="Arial"/>
            <w:sz w:val="24"/>
            <w:szCs w:val="24"/>
            <w:rtl/>
          </w:rPr>
          <w:delText xml:space="preserve">, </w:delText>
        </w:r>
        <w:r w:rsidDel="00DE6623">
          <w:rPr>
            <w:rFonts w:ascii="Arial" w:hAnsi="Arial" w:cs="Arial" w:hint="cs"/>
            <w:sz w:val="24"/>
            <w:szCs w:val="24"/>
            <w:rtl/>
          </w:rPr>
          <w:delText xml:space="preserve">כדי </w:delText>
        </w:r>
        <w:r w:rsidRPr="00DA7CDA" w:rsidDel="00DE6623">
          <w:rPr>
            <w:rFonts w:ascii="Arial" w:hAnsi="Arial" w:cs="Arial"/>
            <w:sz w:val="24"/>
            <w:szCs w:val="24"/>
            <w:rtl/>
          </w:rPr>
          <w:delText xml:space="preserve"> להקל על שיתופי פעולה בין עסקים עם עודפי מזון לבין האוכלוסי</w:delText>
        </w:r>
        <w:r w:rsidDel="00DE6623">
          <w:rPr>
            <w:rFonts w:ascii="Arial" w:hAnsi="Arial" w:cs="Arial" w:hint="cs"/>
            <w:sz w:val="24"/>
            <w:szCs w:val="24"/>
            <w:rtl/>
          </w:rPr>
          <w:delText>י</w:delText>
        </w:r>
        <w:r w:rsidRPr="00DA7CDA" w:rsidDel="00DE6623">
          <w:rPr>
            <w:rFonts w:ascii="Arial" w:hAnsi="Arial" w:cs="Arial"/>
            <w:sz w:val="24"/>
            <w:szCs w:val="24"/>
            <w:rtl/>
          </w:rPr>
          <w:delText>ה שזקוקה לעודפי מזון אלו</w:delText>
        </w:r>
        <w:r w:rsidDel="00DE6623">
          <w:rPr>
            <w:rFonts w:ascii="Arial" w:hAnsi="Arial" w:cs="Arial" w:hint="cs"/>
            <w:sz w:val="24"/>
            <w:szCs w:val="24"/>
            <w:rtl/>
          </w:rPr>
          <w:delText xml:space="preserve">, הממשלה העבירה מענק חירום להצלת עודפי מזון </w:delText>
        </w:r>
        <w:r w:rsidDel="00DE6623">
          <w:rPr>
            <w:rFonts w:ascii="Arial" w:hAnsi="Arial" w:cs="Arial"/>
            <w:sz w:val="24"/>
            <w:szCs w:val="24"/>
            <w:rtl/>
          </w:rPr>
          <w:delText xml:space="preserve">של כ-5 מיליון </w:delText>
        </w:r>
        <w:r w:rsidDel="00DE6623">
          <w:rPr>
            <w:rFonts w:ascii="Arial" w:hAnsi="Arial" w:cs="Arial" w:hint="cs"/>
            <w:sz w:val="24"/>
            <w:szCs w:val="24"/>
            <w:rtl/>
          </w:rPr>
          <w:delText>פאונד</w:delText>
        </w:r>
        <w:r w:rsidDel="00DE6623">
          <w:rPr>
            <w:rFonts w:ascii="Arial" w:hAnsi="Arial" w:cs="Arial"/>
            <w:sz w:val="24"/>
            <w:szCs w:val="24"/>
            <w:rtl/>
          </w:rPr>
          <w:delText xml:space="preserve"> לקרן המשאבים של </w:delText>
        </w:r>
        <w:r w:rsidDel="00DE6623">
          <w:rPr>
            <w:rFonts w:ascii="Arial" w:hAnsi="Arial" w:cs="Arial"/>
            <w:sz w:val="24"/>
            <w:szCs w:val="24"/>
          </w:rPr>
          <w:delText>WRAP</w:delText>
        </w:r>
        <w:r w:rsidDel="00DE6623">
          <w:rPr>
            <w:rFonts w:ascii="Arial" w:hAnsi="Arial" w:cs="Arial" w:hint="cs"/>
            <w:sz w:val="24"/>
            <w:szCs w:val="24"/>
            <w:rtl/>
          </w:rPr>
          <w:delText>.</w:delText>
        </w:r>
        <w:r w:rsidDel="00DE6623">
          <w:rPr>
            <w:rStyle w:val="FootnoteReference"/>
            <w:rFonts w:ascii="Arial" w:hAnsi="Arial"/>
            <w:sz w:val="24"/>
            <w:rtl/>
          </w:rPr>
          <w:footnoteReference w:id="69"/>
        </w:r>
      </w:del>
    </w:p>
    <w:p w14:paraId="1FFE3C71" w14:textId="29C79119" w:rsidR="00C71CD0" w:rsidDel="00DE6623" w:rsidRDefault="00C71CD0" w:rsidP="00C852E6">
      <w:pPr>
        <w:spacing w:line="360" w:lineRule="auto"/>
        <w:jc w:val="both"/>
        <w:rPr>
          <w:del w:id="4729" w:author="Yael Armon" w:date="2022-07-03T15:15:00Z"/>
          <w:rFonts w:asciiTheme="minorBidi" w:hAnsiTheme="minorBidi" w:cs="Arial"/>
          <w:sz w:val="24"/>
          <w:szCs w:val="24"/>
          <w:rtl/>
        </w:rPr>
      </w:pPr>
      <w:del w:id="4730" w:author="Yael Armon" w:date="2022-07-03T15:15:00Z">
        <w:r w:rsidDel="00DE6623">
          <w:rPr>
            <w:rFonts w:asciiTheme="minorBidi" w:hAnsiTheme="minorBidi" w:cs="Arial" w:hint="cs"/>
            <w:sz w:val="24"/>
            <w:szCs w:val="24"/>
            <w:rtl/>
          </w:rPr>
          <w:delText>בעקבות סגירת בתי הספר בבריטניה, תלמידים אשר זכו לקבל ארוחות בחינם בבתי הספר המשיכו לקבל</w:delText>
        </w:r>
        <w:r w:rsidR="00695AEC" w:rsidDel="00DE6623">
          <w:rPr>
            <w:rFonts w:asciiTheme="minorBidi" w:hAnsiTheme="minorBidi" w:cs="Arial" w:hint="cs"/>
            <w:sz w:val="24"/>
            <w:szCs w:val="24"/>
            <w:rtl/>
          </w:rPr>
          <w:delText>ן</w:delText>
        </w:r>
        <w:r w:rsidDel="00DE6623">
          <w:rPr>
            <w:rFonts w:asciiTheme="minorBidi" w:hAnsiTheme="minorBidi" w:cs="Arial" w:hint="cs"/>
            <w:sz w:val="24"/>
            <w:szCs w:val="24"/>
            <w:rtl/>
          </w:rPr>
          <w:delText xml:space="preserve"> מבית הספר באיסוף עצמי או ע"י משלוח. הממשלה פעלה גם </w:delText>
        </w:r>
        <w:r w:rsidRPr="006C12A3" w:rsidDel="00DE6623">
          <w:rPr>
            <w:rFonts w:asciiTheme="minorBidi" w:hAnsiTheme="minorBidi" w:cs="Arial" w:hint="eastAsia"/>
            <w:sz w:val="24"/>
            <w:szCs w:val="24"/>
            <w:rtl/>
          </w:rPr>
          <w:delText>לשפות</w:delText>
        </w:r>
        <w:r w:rsidDel="00DE6623">
          <w:rPr>
            <w:rFonts w:asciiTheme="minorBidi" w:hAnsiTheme="minorBidi" w:cs="Arial" w:hint="cs"/>
            <w:sz w:val="24"/>
            <w:szCs w:val="24"/>
            <w:rtl/>
          </w:rPr>
          <w:delText xml:space="preserve"> את בתי הספר עבור העלויות הנוספות הכרוכות במשלוח הארוחות. במידה ובית הספר לא פעל לצורך אספקת ארוחות, ניתן היה לקבל שובר על סך של 15 ליש"ט לשבוע לרכישת מזון בסופרמרקט לכל ילד הזכאי לכך.</w:delText>
        </w:r>
        <w:r w:rsidDel="00DE6623">
          <w:rPr>
            <w:rStyle w:val="FootnoteReference"/>
            <w:rFonts w:asciiTheme="minorBidi" w:hAnsiTheme="minorBidi"/>
            <w:sz w:val="24"/>
            <w:rtl/>
          </w:rPr>
          <w:footnoteReference w:id="70"/>
        </w:r>
      </w:del>
    </w:p>
    <w:p w14:paraId="77617FAF" w14:textId="57D7F6F9" w:rsidR="00C71CD0" w:rsidDel="00DE6623" w:rsidRDefault="00C71CD0" w:rsidP="00C852E6">
      <w:pPr>
        <w:spacing w:line="360" w:lineRule="auto"/>
        <w:jc w:val="both"/>
        <w:rPr>
          <w:del w:id="4735" w:author="Yael Armon" w:date="2022-07-03T15:15:00Z"/>
          <w:rFonts w:asciiTheme="minorBidi" w:hAnsiTheme="minorBidi" w:cs="Arial"/>
          <w:sz w:val="24"/>
          <w:szCs w:val="24"/>
          <w:rtl/>
        </w:rPr>
      </w:pPr>
      <w:del w:id="4736" w:author="Yael Armon" w:date="2022-07-03T15:15:00Z">
        <w:r w:rsidDel="00DE6623">
          <w:rPr>
            <w:rFonts w:asciiTheme="minorBidi" w:hAnsiTheme="minorBidi" w:cs="Arial" w:hint="cs"/>
            <w:sz w:val="24"/>
            <w:szCs w:val="24"/>
            <w:rtl/>
          </w:rPr>
          <w:delText xml:space="preserve">כמו כן, הממשלה הבריטית הקצתה תקציב של 16 מיליון ליש"ט לסיוע לבנקי מזון ועמותות העוסקות בסיוע לאנשים הסובלים מאי-ביטחון תזונתי, וחיזקה את רשת הביטחון החברתית לאנשים שנפגעו  ממשבר הקורונה בסך של 6.5 מיליארד ליש"ט - ע"י הגדלת תשלומים ומסגרות אשר מסייעות לכ-5 מיליון משקי בית פגיעים. כמו כן, </w:delText>
        </w:r>
        <w:r w:rsidRPr="00646470" w:rsidDel="00DE6623">
          <w:rPr>
            <w:rFonts w:asciiTheme="minorBidi" w:hAnsiTheme="minorBidi" w:cs="Arial" w:hint="cs"/>
            <w:sz w:val="24"/>
            <w:szCs w:val="24"/>
            <w:rtl/>
          </w:rPr>
          <w:delText xml:space="preserve">הקצתה </w:delText>
        </w:r>
        <w:r w:rsidDel="00DE6623">
          <w:rPr>
            <w:rFonts w:asciiTheme="minorBidi" w:hAnsiTheme="minorBidi" w:cs="Arial" w:hint="cs"/>
            <w:sz w:val="24"/>
            <w:szCs w:val="24"/>
            <w:rtl/>
          </w:rPr>
          <w:delText xml:space="preserve">הממשלה </w:delText>
        </w:r>
        <w:r w:rsidRPr="00646470" w:rsidDel="00DE6623">
          <w:rPr>
            <w:rFonts w:asciiTheme="minorBidi" w:hAnsiTheme="minorBidi" w:cs="Arial" w:hint="cs"/>
            <w:sz w:val="24"/>
            <w:szCs w:val="24"/>
            <w:rtl/>
          </w:rPr>
          <w:delText>סכום</w:delText>
        </w:r>
        <w:r w:rsidDel="00DE6623">
          <w:rPr>
            <w:rFonts w:asciiTheme="minorBidi" w:hAnsiTheme="minorBidi" w:cs="Arial" w:hint="cs"/>
            <w:sz w:val="24"/>
            <w:szCs w:val="24"/>
            <w:rtl/>
          </w:rPr>
          <w:delText xml:space="preserve"> של</w:delText>
        </w:r>
        <w:r w:rsidRPr="00646470" w:rsidDel="00DE6623">
          <w:rPr>
            <w:rFonts w:asciiTheme="minorBidi" w:hAnsiTheme="minorBidi" w:cs="Arial" w:hint="cs"/>
            <w:sz w:val="24"/>
            <w:szCs w:val="24"/>
            <w:rtl/>
          </w:rPr>
          <w:delText xml:space="preserve"> </w:delText>
        </w:r>
        <w:r w:rsidRPr="00646470" w:rsidDel="00DE6623">
          <w:rPr>
            <w:rFonts w:asciiTheme="minorBidi" w:hAnsiTheme="minorBidi" w:cs="Arial"/>
            <w:sz w:val="24"/>
            <w:szCs w:val="24"/>
            <w:rtl/>
          </w:rPr>
          <w:delText xml:space="preserve">170 מיליון ליש"ט לעזרה למשפחות </w:delText>
        </w:r>
        <w:r w:rsidDel="00DE6623">
          <w:rPr>
            <w:rFonts w:asciiTheme="minorBidi" w:hAnsiTheme="minorBidi" w:cs="Arial" w:hint="cs"/>
            <w:sz w:val="24"/>
            <w:szCs w:val="24"/>
            <w:rtl/>
          </w:rPr>
          <w:delText>נזקקות ל</w:delText>
        </w:r>
        <w:r w:rsidRPr="00646470" w:rsidDel="00DE6623">
          <w:rPr>
            <w:rFonts w:asciiTheme="minorBidi" w:hAnsiTheme="minorBidi" w:cs="Arial"/>
            <w:sz w:val="24"/>
            <w:szCs w:val="24"/>
            <w:rtl/>
          </w:rPr>
          <w:delText>תשלום חשבונות ורכישת מזון</w:delText>
        </w:r>
        <w:r w:rsidDel="00DE6623">
          <w:rPr>
            <w:rFonts w:asciiTheme="minorBidi" w:hAnsiTheme="minorBidi" w:cs="Arial" w:hint="cs"/>
            <w:sz w:val="24"/>
            <w:szCs w:val="24"/>
            <w:rtl/>
          </w:rPr>
          <w:delText xml:space="preserve"> בחודשי החורף שהועברו</w:delText>
        </w:r>
        <w:r w:rsidRPr="00646470"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באמצעות הרשויות המקומיות</w:delText>
        </w:r>
        <w:r w:rsidRPr="00646470" w:rsidDel="00DE6623">
          <w:rPr>
            <w:rFonts w:asciiTheme="minorBidi" w:hAnsiTheme="minorBidi" w:cs="Arial" w:hint="cs"/>
            <w:sz w:val="24"/>
            <w:szCs w:val="24"/>
            <w:rtl/>
          </w:rPr>
          <w:delText>.</w:delText>
        </w:r>
        <w:r w:rsidDel="00DE6623">
          <w:rPr>
            <w:rFonts w:asciiTheme="minorBidi" w:hAnsiTheme="minorBidi" w:cs="Arial" w:hint="cs"/>
            <w:sz w:val="24"/>
            <w:szCs w:val="24"/>
            <w:rtl/>
          </w:rPr>
          <w:delText xml:space="preserve"> עבור חודשי הקיץ הקצתה הממשלה כ-220 מיליון ליש"ט, סכום הצפוי לסייע לכ-50 אלף ילדים.</w:delText>
        </w:r>
      </w:del>
    </w:p>
    <w:p w14:paraId="726C4519" w14:textId="0C624A24" w:rsidR="00C71CD0" w:rsidDel="00DE6623" w:rsidRDefault="00C71CD0" w:rsidP="00C852E6">
      <w:pPr>
        <w:spacing w:line="360" w:lineRule="auto"/>
        <w:jc w:val="both"/>
        <w:rPr>
          <w:del w:id="4737" w:author="Yael Armon" w:date="2022-07-03T15:15:00Z"/>
          <w:rFonts w:asciiTheme="minorBidi" w:hAnsiTheme="minorBidi" w:cs="Arial"/>
          <w:sz w:val="24"/>
          <w:szCs w:val="24"/>
        </w:rPr>
      </w:pPr>
      <w:del w:id="4738" w:author="Yael Armon" w:date="2022-07-03T15:15:00Z">
        <w:r w:rsidDel="00DE6623">
          <w:rPr>
            <w:rFonts w:asciiTheme="minorBidi" w:hAnsiTheme="minorBidi" w:cs="Arial" w:hint="cs"/>
            <w:sz w:val="24"/>
            <w:szCs w:val="24"/>
            <w:rtl/>
          </w:rPr>
          <w:delText>בנוסף, ביצעה הממשלה הבריטית הקלות רגולטוריות ואפשרה למכור לשוק הפרטי תפוחי אדמה אשר יועדו לשוק המוסדי על מנת למנוע בזבוז ואובדן, הקלה על חוקי התחרות של האיחוד האירופי, ואפשרה שיתוף פעולה בין יצרני חלב לאורך שרשרת ההספקה. הממשלה אישרה לתעשיית החלב לעשות שימוש בפרקטיקת אחסון המוצרים של האיחוד האירופי במטרה לייצב ולאזן את שווקי המוצר.</w:delText>
        </w:r>
        <w:r w:rsidRPr="002653D7" w:rsidDel="00DE6623">
          <w:rPr>
            <w:rStyle w:val="FootnoteReference"/>
            <w:rFonts w:asciiTheme="minorBidi" w:hAnsiTheme="minorBidi"/>
            <w:sz w:val="24"/>
            <w:rtl/>
          </w:rPr>
          <w:delText xml:space="preserve"> </w:delText>
        </w:r>
        <w:r w:rsidDel="00DE6623">
          <w:rPr>
            <w:rStyle w:val="FootnoteReference"/>
            <w:rFonts w:asciiTheme="minorBidi" w:hAnsiTheme="minorBidi"/>
            <w:sz w:val="24"/>
            <w:rtl/>
          </w:rPr>
          <w:footnoteReference w:id="71"/>
        </w:r>
      </w:del>
    </w:p>
    <w:p w14:paraId="3EA3B8E8" w14:textId="351D9D86" w:rsidR="00C71CD0" w:rsidDel="00DE6623" w:rsidRDefault="00C71CD0" w:rsidP="00C852E6">
      <w:pPr>
        <w:spacing w:line="360" w:lineRule="auto"/>
        <w:jc w:val="both"/>
        <w:rPr>
          <w:del w:id="4744" w:author="Yael Armon" w:date="2022-07-03T15:15:00Z"/>
          <w:rFonts w:asciiTheme="minorBidi" w:hAnsiTheme="minorBidi" w:cs="Arial"/>
          <w:sz w:val="24"/>
          <w:szCs w:val="24"/>
          <w:rtl/>
        </w:rPr>
      </w:pPr>
      <w:del w:id="4745" w:author="Yael Armon" w:date="2022-07-03T15:15:00Z">
        <w:r w:rsidDel="00DE6623">
          <w:rPr>
            <w:rFonts w:asciiTheme="minorBidi" w:hAnsiTheme="minorBidi" w:cs="Arial" w:hint="cs"/>
            <w:sz w:val="24"/>
            <w:szCs w:val="24"/>
            <w:rtl/>
          </w:rPr>
          <w:delText>כמו כן, הממשלה הבריטית הכירה בבנקי המזון כשירות חיוני ואלו קיבלו אישור להמשיך לעבוד במהלך הסגרים בבריטניה, והעבירה תקציבים למדינות השונות בבריטניה לסייע לסובלים מאי-ביטחון תזונתי: כ-</w:delText>
        </w:r>
        <w:r w:rsidRPr="004D04A2" w:rsidDel="00DE6623">
          <w:rPr>
            <w:rFonts w:asciiTheme="minorBidi" w:hAnsiTheme="minorBidi" w:cs="Arial"/>
            <w:sz w:val="24"/>
            <w:szCs w:val="24"/>
            <w:rtl/>
          </w:rPr>
          <w:delText>7.8 מיליון ליש"ט הושקעו בחבילות מזון למתקשים</w:delText>
        </w:r>
        <w:r w:rsidDel="00DE6623">
          <w:rPr>
            <w:rFonts w:asciiTheme="minorBidi" w:hAnsiTheme="minorBidi" w:cs="Arial"/>
            <w:sz w:val="24"/>
            <w:szCs w:val="24"/>
            <w:rtl/>
          </w:rPr>
          <w:delText xml:space="preserve"> ברכישת מזון</w:delText>
        </w:r>
        <w:r w:rsidRPr="004D04A2"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 </w:delText>
        </w:r>
        <w:r w:rsidRPr="004D04A2" w:rsidDel="00DE6623">
          <w:rPr>
            <w:rFonts w:asciiTheme="minorBidi" w:hAnsiTheme="minorBidi" w:cs="Arial"/>
            <w:sz w:val="24"/>
            <w:szCs w:val="24"/>
            <w:rtl/>
          </w:rPr>
          <w:delText>בצפון אירלנד,</w:delText>
        </w:r>
        <w:r w:rsidDel="00DE6623">
          <w:rPr>
            <w:rFonts w:asciiTheme="minorBidi" w:hAnsiTheme="minorBidi" w:cs="Arial" w:hint="cs"/>
            <w:sz w:val="24"/>
            <w:szCs w:val="24"/>
            <w:rtl/>
          </w:rPr>
          <w:delText xml:space="preserve"> וכ- </w:delText>
        </w:r>
        <w:r w:rsidRPr="004D04A2" w:rsidDel="00DE6623">
          <w:rPr>
            <w:rFonts w:asciiTheme="minorBidi" w:hAnsiTheme="minorBidi" w:cs="Arial"/>
            <w:sz w:val="24"/>
            <w:szCs w:val="24"/>
            <w:rtl/>
          </w:rPr>
          <w:delText>70 מיליון ליש"ט הושקעו במניעת אי</w:delText>
        </w:r>
        <w:r w:rsidDel="00DE6623">
          <w:rPr>
            <w:rFonts w:asciiTheme="minorBidi" w:hAnsiTheme="minorBidi" w:cs="Arial" w:hint="cs"/>
            <w:sz w:val="24"/>
            <w:szCs w:val="24"/>
            <w:rtl/>
          </w:rPr>
          <w:delText>-</w:delText>
        </w:r>
        <w:r w:rsidRPr="004D04A2" w:rsidDel="00DE6623">
          <w:rPr>
            <w:rFonts w:asciiTheme="minorBidi" w:hAnsiTheme="minorBidi" w:cs="Arial"/>
            <w:sz w:val="24"/>
            <w:szCs w:val="24"/>
            <w:rtl/>
          </w:rPr>
          <w:delText>ביטחון תזונתי</w:delText>
        </w:r>
        <w:r w:rsidDel="00DE6623">
          <w:rPr>
            <w:rFonts w:asciiTheme="minorBidi" w:hAnsiTheme="minorBidi" w:cs="Arial" w:hint="cs"/>
            <w:sz w:val="24"/>
            <w:szCs w:val="24"/>
            <w:rtl/>
          </w:rPr>
          <w:delText xml:space="preserve"> </w:delText>
        </w:r>
        <w:r w:rsidRPr="004D04A2" w:rsidDel="00DE6623">
          <w:rPr>
            <w:rFonts w:asciiTheme="minorBidi" w:hAnsiTheme="minorBidi" w:cs="Arial"/>
            <w:sz w:val="24"/>
            <w:szCs w:val="24"/>
            <w:rtl/>
          </w:rPr>
          <w:delText>בסקוטלנד</w:delText>
        </w:r>
        <w:r w:rsidDel="00DE6623">
          <w:rPr>
            <w:rFonts w:asciiTheme="minorBidi" w:hAnsiTheme="minorBidi" w:cs="Arial" w:hint="cs"/>
            <w:sz w:val="24"/>
            <w:szCs w:val="24"/>
            <w:rtl/>
          </w:rPr>
          <w:delText>. בין היתר, תקציב קרן הרווחה הסקוטית יותר מהוכפל ל-45 מיליון ליש"ט</w:delText>
        </w:r>
        <w:r w:rsidRPr="004D04A2" w:rsidDel="00DE6623">
          <w:rPr>
            <w:rFonts w:asciiTheme="minorBidi" w:hAnsiTheme="minorBidi" w:cs="Arial"/>
            <w:sz w:val="24"/>
            <w:szCs w:val="24"/>
            <w:rtl/>
          </w:rPr>
          <w:delText xml:space="preserve">. בנוסף, 63 מיליון ליש"ט הועברו לרשויות מקומיות </w:delText>
        </w:r>
        <w:r w:rsidDel="00DE6623">
          <w:rPr>
            <w:rFonts w:asciiTheme="minorBidi" w:hAnsiTheme="minorBidi" w:cs="Arial" w:hint="cs"/>
            <w:sz w:val="24"/>
            <w:szCs w:val="24"/>
            <w:rtl/>
          </w:rPr>
          <w:delText>כ</w:delText>
        </w:r>
        <w:r w:rsidRPr="004D04A2" w:rsidDel="00DE6623">
          <w:rPr>
            <w:rFonts w:asciiTheme="minorBidi" w:hAnsiTheme="minorBidi" w:cs="Arial"/>
            <w:sz w:val="24"/>
            <w:szCs w:val="24"/>
            <w:rtl/>
          </w:rPr>
          <w:delText xml:space="preserve">סיוע חירום </w:delText>
        </w:r>
        <w:r w:rsidDel="00DE6623">
          <w:rPr>
            <w:rFonts w:asciiTheme="minorBidi" w:hAnsiTheme="minorBidi" w:cs="Arial" w:hint="cs"/>
            <w:sz w:val="24"/>
            <w:szCs w:val="24"/>
            <w:rtl/>
          </w:rPr>
          <w:delText>ל</w:delText>
        </w:r>
        <w:r w:rsidRPr="004D04A2" w:rsidDel="00DE6623">
          <w:rPr>
            <w:rFonts w:asciiTheme="minorBidi" w:hAnsiTheme="minorBidi" w:cs="Arial"/>
            <w:sz w:val="24"/>
            <w:szCs w:val="24"/>
            <w:rtl/>
          </w:rPr>
          <w:delText>אספקת מזון ומוצרים חיוניים לתושבים</w:delText>
        </w:r>
        <w:r w:rsidDel="00DE6623">
          <w:rPr>
            <w:rFonts w:asciiTheme="minorBidi" w:hAnsiTheme="minorBidi" w:cs="Arial" w:hint="cs"/>
            <w:sz w:val="24"/>
            <w:szCs w:val="24"/>
            <w:rtl/>
          </w:rPr>
          <w:delText xml:space="preserve"> נזקקים</w:delText>
        </w:r>
        <w:r w:rsidRPr="004D04A2" w:rsidDel="00DE6623">
          <w:rPr>
            <w:rFonts w:asciiTheme="minorBidi" w:hAnsiTheme="minorBidi" w:cs="Arial"/>
            <w:sz w:val="24"/>
            <w:szCs w:val="24"/>
            <w:rtl/>
          </w:rPr>
          <w:delText>.</w:delText>
        </w:r>
        <w:r w:rsidDel="00DE6623">
          <w:rPr>
            <w:rStyle w:val="FootnoteReference"/>
            <w:rFonts w:asciiTheme="minorBidi" w:hAnsiTheme="minorBidi"/>
            <w:sz w:val="24"/>
            <w:rtl/>
          </w:rPr>
          <w:footnoteReference w:id="72"/>
        </w:r>
      </w:del>
    </w:p>
    <w:p w14:paraId="29F97A9E" w14:textId="4C30FB6A" w:rsidR="000A20B4" w:rsidDel="00DE6623" w:rsidRDefault="000A20B4" w:rsidP="00C852E6">
      <w:pPr>
        <w:spacing w:line="360" w:lineRule="auto"/>
        <w:jc w:val="both"/>
        <w:rPr>
          <w:del w:id="4749" w:author="Yael Armon" w:date="2022-07-03T15:15:00Z"/>
          <w:rFonts w:asciiTheme="minorBidi" w:hAnsiTheme="minorBidi" w:cs="Arial"/>
          <w:b/>
          <w:bCs/>
          <w:sz w:val="24"/>
          <w:szCs w:val="24"/>
          <w:rtl/>
        </w:rPr>
      </w:pPr>
    </w:p>
    <w:p w14:paraId="62E1CD2C" w14:textId="27BE68A8" w:rsidR="00C71CD0" w:rsidDel="00DE6623" w:rsidRDefault="00C71CD0" w:rsidP="00C852E6">
      <w:pPr>
        <w:spacing w:line="360" w:lineRule="auto"/>
        <w:jc w:val="both"/>
        <w:rPr>
          <w:del w:id="4750" w:author="Yael Armon" w:date="2022-07-03T15:15:00Z"/>
          <w:rFonts w:asciiTheme="minorBidi" w:hAnsiTheme="minorBidi" w:cs="Arial"/>
          <w:sz w:val="24"/>
          <w:szCs w:val="24"/>
          <w:rtl/>
        </w:rPr>
      </w:pPr>
      <w:del w:id="4751" w:author="Yael Armon" w:date="2022-07-03T15:15:00Z">
        <w:r w:rsidRPr="00646470" w:rsidDel="00DE6623">
          <w:rPr>
            <w:rFonts w:asciiTheme="minorBidi" w:hAnsiTheme="minorBidi" w:cs="Arial" w:hint="cs"/>
            <w:b/>
            <w:bCs/>
            <w:sz w:val="24"/>
            <w:szCs w:val="24"/>
            <w:rtl/>
          </w:rPr>
          <w:delText>בצרפת</w:delText>
        </w:r>
        <w:r w:rsidDel="00DE6623">
          <w:rPr>
            <w:rFonts w:asciiTheme="minorBidi" w:hAnsiTheme="minorBidi" w:cs="Arial" w:hint="cs"/>
            <w:sz w:val="24"/>
            <w:szCs w:val="24"/>
            <w:rtl/>
          </w:rPr>
          <w:delText xml:space="preserve">, העבירה הממשלה חקיקה בפברואר 2020 אשר מטרתה לחייב ספקי מזון וחברות הסעדה גדולות בהפחתת אובדן המזון שלהן ב-50% עד שנת 2025. ספקים קטנים יותר יחוייבו בעמידה ביעד זה עד שנת 2030. כמו כן, יצרה הממשלה תווית חדשה לסימון מוצרי מזון של "אפס אובדן מזון",  </w:delText>
        </w:r>
        <w:r w:rsidRPr="00C87A4D" w:rsidDel="00DE6623">
          <w:rPr>
            <w:rFonts w:asciiTheme="minorBidi" w:hAnsiTheme="minorBidi" w:cs="Arial"/>
            <w:sz w:val="24"/>
            <w:szCs w:val="24"/>
            <w:rtl/>
          </w:rPr>
          <w:delText>“</w:delText>
        </w:r>
        <w:r w:rsidRPr="00C87A4D" w:rsidDel="00DE6623">
          <w:rPr>
            <w:rFonts w:asciiTheme="minorBidi" w:hAnsiTheme="minorBidi" w:cs="Arial"/>
            <w:sz w:val="24"/>
            <w:szCs w:val="24"/>
          </w:rPr>
          <w:delText>no-food-waste</w:delText>
        </w:r>
        <w:r w:rsidRPr="00C87A4D" w:rsidDel="00DE6623">
          <w:rPr>
            <w:rFonts w:asciiTheme="minorBidi" w:hAnsiTheme="minorBidi" w:cs="Arial"/>
            <w:sz w:val="24"/>
            <w:szCs w:val="24"/>
            <w:rtl/>
          </w:rPr>
          <w:delText>”</w:delText>
        </w:r>
        <w:r w:rsidDel="00DE6623">
          <w:rPr>
            <w:rFonts w:asciiTheme="minorBidi" w:hAnsiTheme="minorBidi" w:cs="Arial" w:hint="cs"/>
            <w:sz w:val="24"/>
            <w:szCs w:val="24"/>
            <w:rtl/>
          </w:rPr>
          <w:delText xml:space="preserve"> במטרה לעודד צרכנים לרכוש מזון מחברות הפועלות להפחתה של אובדן המזון.</w:delText>
        </w:r>
        <w:r w:rsidDel="00DE6623">
          <w:rPr>
            <w:rStyle w:val="FootnoteReference"/>
            <w:rFonts w:asciiTheme="minorBidi" w:hAnsiTheme="minorBidi"/>
            <w:sz w:val="24"/>
            <w:rtl/>
          </w:rPr>
          <w:footnoteReference w:id="73"/>
        </w:r>
      </w:del>
    </w:p>
    <w:p w14:paraId="0B88FFA8" w14:textId="010DFB95" w:rsidR="00C71CD0" w:rsidDel="00DE6623" w:rsidRDefault="00C71CD0" w:rsidP="00C852E6">
      <w:pPr>
        <w:spacing w:line="360" w:lineRule="auto"/>
        <w:jc w:val="both"/>
        <w:rPr>
          <w:del w:id="4755" w:author="Yael Armon" w:date="2022-07-03T15:15:00Z"/>
          <w:rFonts w:asciiTheme="minorBidi" w:hAnsiTheme="minorBidi" w:cs="Arial"/>
          <w:sz w:val="24"/>
          <w:szCs w:val="24"/>
          <w:rtl/>
        </w:rPr>
      </w:pPr>
      <w:del w:id="4756" w:author="Yael Armon" w:date="2022-07-03T15:15:00Z">
        <w:r w:rsidDel="00DE6623">
          <w:rPr>
            <w:rFonts w:asciiTheme="minorBidi" w:hAnsiTheme="minorBidi" w:cs="Arial" w:hint="cs"/>
            <w:sz w:val="24"/>
            <w:szCs w:val="24"/>
            <w:rtl/>
          </w:rPr>
          <w:delText>באפריל 2020 העביר הפרלמנט הצרפתי חוק המעלה את תקרת החזרי המס (75%) לשנים 2020-2021 עבור תרומות לבנקי מזון מ-522 יורו עד לתקרה של 1,000 יורו, במטרה לעודד פרטים וחברות לתרום לפעילות בנקי המזון - שצרכיהם גדלו משמעותית בעקבות משבר הקורונה.</w:delText>
        </w:r>
        <w:r w:rsidDel="00DE6623">
          <w:rPr>
            <w:rStyle w:val="FootnoteReference"/>
            <w:rFonts w:asciiTheme="minorBidi" w:hAnsiTheme="minorBidi"/>
            <w:sz w:val="24"/>
            <w:rtl/>
          </w:rPr>
          <w:footnoteReference w:id="74"/>
        </w:r>
      </w:del>
    </w:p>
    <w:p w14:paraId="21C48E60" w14:textId="1564B171" w:rsidR="00C71CD0" w:rsidDel="00DE6623" w:rsidRDefault="00C71CD0" w:rsidP="00C852E6">
      <w:pPr>
        <w:spacing w:line="360" w:lineRule="auto"/>
        <w:jc w:val="both"/>
        <w:rPr>
          <w:del w:id="4760" w:author="Yael Armon" w:date="2022-07-03T15:15:00Z"/>
          <w:rFonts w:asciiTheme="minorBidi" w:hAnsiTheme="minorBidi" w:cs="Arial"/>
          <w:sz w:val="24"/>
          <w:szCs w:val="24"/>
          <w:rtl/>
        </w:rPr>
      </w:pPr>
      <w:del w:id="4761" w:author="Yael Armon" w:date="2022-07-03T15:15:00Z">
        <w:r w:rsidDel="00DE6623">
          <w:rPr>
            <w:rFonts w:asciiTheme="minorBidi" w:hAnsiTheme="minorBidi" w:cs="Arial" w:hint="cs"/>
            <w:sz w:val="24"/>
            <w:szCs w:val="24"/>
            <w:rtl/>
          </w:rPr>
          <w:delText xml:space="preserve">ממשלת צרפת פתחה בספטמבר 2020 בתוכנית המאפשרת לסטודנטים הזכאים למלגה לרכוש ארוחה אחת ביום במחיר של יורו אחד (במקום 3.30 יורו לארוחה) באחת מהמסעדות או הקפיטריות שמפעיל ארגון </w:delText>
        </w:r>
        <w:r w:rsidRPr="00A7716D" w:rsidDel="00DE6623">
          <w:rPr>
            <w:rFonts w:asciiTheme="minorBidi" w:hAnsiTheme="minorBidi" w:cs="Arial"/>
            <w:sz w:val="24"/>
            <w:szCs w:val="24"/>
          </w:rPr>
          <w:delText>Crous</w:delText>
        </w:r>
        <w:r w:rsidDel="00DE6623">
          <w:rPr>
            <w:rFonts w:asciiTheme="minorBidi" w:hAnsiTheme="minorBidi" w:cs="Arial" w:hint="cs"/>
            <w:sz w:val="24"/>
            <w:szCs w:val="24"/>
            <w:rtl/>
          </w:rPr>
          <w:delText xml:space="preserve"> באוניברסיטאות ומעונות סטודנטים. החל מחודש ינואר 2021, הורחבה התוכנית כך שתציע 2 ארוחות במחיר של יורו אחד לכל הסטודנטים, במטרה לסייע לאוכלוסיית הסטודנטים - שנפגעה קשות בעקבות משבר הקורונה.</w:delText>
        </w:r>
        <w:r w:rsidDel="00DE6623">
          <w:rPr>
            <w:rStyle w:val="FootnoteReference"/>
            <w:rFonts w:asciiTheme="minorBidi" w:hAnsiTheme="minorBidi"/>
            <w:sz w:val="24"/>
            <w:rtl/>
          </w:rPr>
          <w:footnoteReference w:id="75"/>
        </w:r>
      </w:del>
    </w:p>
    <w:p w14:paraId="0C96B126" w14:textId="0D2F7134" w:rsidR="00C71CD0" w:rsidDel="00DE6623" w:rsidRDefault="00C71CD0" w:rsidP="00C852E6">
      <w:pPr>
        <w:spacing w:line="360" w:lineRule="auto"/>
        <w:jc w:val="both"/>
        <w:rPr>
          <w:del w:id="4766" w:author="Yael Armon" w:date="2022-07-03T15:15:00Z"/>
          <w:rFonts w:asciiTheme="minorBidi" w:hAnsiTheme="minorBidi" w:cs="Arial"/>
          <w:sz w:val="24"/>
          <w:szCs w:val="24"/>
          <w:rtl/>
        </w:rPr>
      </w:pPr>
      <w:del w:id="4767" w:author="Yael Armon" w:date="2022-07-03T15:15:00Z">
        <w:r w:rsidDel="00DE6623">
          <w:rPr>
            <w:rFonts w:asciiTheme="minorBidi" w:hAnsiTheme="minorBidi" w:cs="Arial" w:hint="cs"/>
            <w:sz w:val="24"/>
            <w:szCs w:val="24"/>
            <w:rtl/>
          </w:rPr>
          <w:delText xml:space="preserve">כתוצאה מהגבלות התנועה והסתמכות על עובדים זרים נוצר מחסור בידיים עובדות בחקלאות, דבר שיכול להגדיל את אובדן המזון בחקלאות (אין מי שיקטוף את התוצרת החקלאית). בתגובה לכך החלה צרפת לעודד </w:delText>
        </w:r>
        <w:r w:rsidDel="00DE6623">
          <w:rPr>
            <w:rFonts w:asciiTheme="minorBidi" w:hAnsiTheme="minorBidi" w:cs="Arial"/>
            <w:sz w:val="24"/>
            <w:szCs w:val="24"/>
            <w:rtl/>
          </w:rPr>
          <w:delText>מובטלים לעבוד בחקלאות</w:delText>
        </w:r>
        <w:r w:rsidDel="00DE6623">
          <w:rPr>
            <w:rFonts w:asciiTheme="minorBidi" w:hAnsiTheme="minorBidi" w:cs="Arial" w:hint="cs"/>
            <w:sz w:val="24"/>
            <w:szCs w:val="24"/>
            <w:rtl/>
          </w:rPr>
          <w:delText>,</w:delText>
        </w:r>
        <w:r w:rsidDel="00DE6623">
          <w:rPr>
            <w:rFonts w:asciiTheme="minorBidi" w:hAnsiTheme="minorBidi" w:cs="Arial"/>
            <w:sz w:val="24"/>
            <w:szCs w:val="24"/>
            <w:rtl/>
          </w:rPr>
          <w:delText xml:space="preserve"> </w:delText>
        </w:r>
        <w:r w:rsidR="00695AEC" w:rsidDel="00DE6623">
          <w:rPr>
            <w:rFonts w:asciiTheme="minorBidi" w:hAnsiTheme="minorBidi" w:cs="Arial" w:hint="cs"/>
            <w:sz w:val="24"/>
            <w:szCs w:val="24"/>
            <w:rtl/>
          </w:rPr>
          <w:delText xml:space="preserve">בכך שהמדינה </w:delText>
        </w:r>
        <w:r w:rsidDel="00DE6623">
          <w:rPr>
            <w:rFonts w:asciiTheme="minorBidi" w:hAnsiTheme="minorBidi" w:cs="Arial" w:hint="cs"/>
            <w:sz w:val="24"/>
            <w:szCs w:val="24"/>
            <w:rtl/>
          </w:rPr>
          <w:delText xml:space="preserve">מאפשרת </w:delText>
        </w:r>
        <w:r w:rsidRPr="007F529C" w:rsidDel="00DE6623">
          <w:rPr>
            <w:rFonts w:asciiTheme="minorBidi" w:hAnsiTheme="minorBidi" w:cs="Arial"/>
            <w:sz w:val="24"/>
            <w:szCs w:val="24"/>
            <w:rtl/>
          </w:rPr>
          <w:delText>המשך קבלת דמי אבטלה בנוסף למשכורת מהעבודה בייצור החקלאי.</w:delText>
        </w:r>
      </w:del>
    </w:p>
    <w:p w14:paraId="0C16C218" w14:textId="71F55A6C" w:rsidR="00C71CD0" w:rsidDel="00DE6623" w:rsidRDefault="00C71CD0" w:rsidP="00C852E6">
      <w:pPr>
        <w:spacing w:line="360" w:lineRule="auto"/>
        <w:jc w:val="both"/>
        <w:rPr>
          <w:del w:id="4768" w:author="Yael Armon" w:date="2022-07-03T15:15:00Z"/>
          <w:rFonts w:asciiTheme="minorBidi" w:hAnsiTheme="minorBidi" w:cs="Arial"/>
          <w:sz w:val="24"/>
          <w:szCs w:val="24"/>
          <w:rtl/>
        </w:rPr>
      </w:pPr>
      <w:del w:id="4769" w:author="Yael Armon" w:date="2022-07-03T15:15:00Z">
        <w:r w:rsidDel="00DE6623">
          <w:rPr>
            <w:rFonts w:asciiTheme="minorBidi" w:hAnsiTheme="minorBidi" w:cs="Arial" w:hint="cs"/>
            <w:sz w:val="24"/>
            <w:szCs w:val="24"/>
            <w:rtl/>
          </w:rPr>
          <w:delText xml:space="preserve">ממשלת צרפת והאיחוד האירופי הודיעו על הגדלת תקציב תוכנית </w:delText>
        </w:r>
        <w:r w:rsidDel="00DE6623">
          <w:rPr>
            <w:rFonts w:asciiTheme="minorBidi" w:hAnsiTheme="minorBidi" w:cs="Arial" w:hint="cs"/>
            <w:sz w:val="24"/>
            <w:szCs w:val="24"/>
          </w:rPr>
          <w:delText>FEAD</w:delText>
        </w:r>
        <w:r w:rsidDel="00DE6623">
          <w:rPr>
            <w:rFonts w:asciiTheme="minorBidi" w:hAnsiTheme="minorBidi" w:cs="Arial" w:hint="cs"/>
            <w:sz w:val="24"/>
            <w:szCs w:val="24"/>
            <w:rtl/>
          </w:rPr>
          <w:delText xml:space="preserve"> עבור השנים 2021-2027 המיועד לצרפת בכ-48%. תוכנית </w:delText>
        </w:r>
        <w:r w:rsidDel="00DE6623">
          <w:rPr>
            <w:rFonts w:asciiTheme="minorBidi" w:hAnsiTheme="minorBidi" w:cs="Arial" w:hint="cs"/>
            <w:sz w:val="24"/>
            <w:szCs w:val="24"/>
          </w:rPr>
          <w:delText>FEAD</w:delText>
        </w:r>
        <w:r w:rsidDel="00DE6623">
          <w:rPr>
            <w:rFonts w:asciiTheme="minorBidi" w:hAnsiTheme="minorBidi" w:cs="Arial" w:hint="cs"/>
            <w:sz w:val="24"/>
            <w:szCs w:val="24"/>
            <w:rtl/>
          </w:rPr>
          <w:delText xml:space="preserve"> הינה תוכנית של האיחוד האירופי, המקצה למדינות תקציבים מיוחדים במטרה לסייע לאוכלוסיות נזקקות במזון, דיור וכו'. סך התקציב שיוקצה לצרפת צפוי להסתכם ב-870 מיליון יורו, כאשר מתוכם כ- 87 מיליון ימומנו ע"י ממשלת צרפת.</w:delText>
        </w:r>
        <w:r w:rsidDel="00DE6623">
          <w:rPr>
            <w:rStyle w:val="FootnoteReference"/>
            <w:rFonts w:asciiTheme="minorBidi" w:hAnsiTheme="minorBidi"/>
            <w:sz w:val="24"/>
            <w:rtl/>
          </w:rPr>
          <w:footnoteReference w:id="76"/>
        </w:r>
      </w:del>
    </w:p>
    <w:p w14:paraId="6020CA8A" w14:textId="431B79B6" w:rsidR="00C71CD0" w:rsidDel="00DE6623" w:rsidRDefault="00C71CD0" w:rsidP="00C852E6">
      <w:pPr>
        <w:spacing w:line="360" w:lineRule="auto"/>
        <w:jc w:val="both"/>
        <w:rPr>
          <w:del w:id="4774" w:author="Yael Armon" w:date="2022-07-03T15:15:00Z"/>
          <w:rFonts w:ascii="Arial" w:hAnsi="Arial" w:cs="Arial"/>
          <w:sz w:val="24"/>
          <w:szCs w:val="24"/>
          <w:rtl/>
        </w:rPr>
      </w:pPr>
      <w:del w:id="4775" w:author="Yael Armon" w:date="2022-07-03T15:15:00Z">
        <w:r w:rsidDel="00DE6623">
          <w:rPr>
            <w:rFonts w:asciiTheme="minorBidi" w:hAnsiTheme="minorBidi" w:cs="Arial" w:hint="cs"/>
            <w:b/>
            <w:bCs/>
            <w:sz w:val="24"/>
            <w:szCs w:val="24"/>
            <w:rtl/>
          </w:rPr>
          <w:delText xml:space="preserve">באיטליה, </w:delText>
        </w:r>
        <w:r w:rsidRPr="00F56D70" w:rsidDel="00DE6623">
          <w:rPr>
            <w:rFonts w:asciiTheme="minorBidi" w:hAnsiTheme="minorBidi" w:cs="Arial" w:hint="eastAsia"/>
            <w:sz w:val="24"/>
            <w:szCs w:val="24"/>
            <w:rtl/>
          </w:rPr>
          <w:delText>הממשלה</w:delText>
        </w:r>
        <w:r w:rsidDel="00DE6623">
          <w:rPr>
            <w:rFonts w:asciiTheme="minorBidi" w:hAnsiTheme="minorBidi" w:cs="Arial" w:hint="cs"/>
            <w:sz w:val="24"/>
            <w:szCs w:val="24"/>
            <w:rtl/>
          </w:rPr>
          <w:delText xml:space="preserve"> העבירה תקציב בסך 400 מיליון יורו בצורת שוברים המיועד לנזקקים המתקשים לרכוש מוצרי מזון. השוברים חולקו לנזקקים דרך הרשויות המקומיות באיטליה.</w:delText>
        </w:r>
        <w:r w:rsidDel="00DE6623">
          <w:rPr>
            <w:rStyle w:val="FootnoteReference"/>
            <w:rFonts w:asciiTheme="minorBidi" w:hAnsiTheme="minorBidi"/>
            <w:sz w:val="24"/>
            <w:rtl/>
          </w:rPr>
          <w:footnoteReference w:id="77"/>
        </w:r>
        <w:r w:rsidDel="00DE6623">
          <w:rPr>
            <w:rFonts w:asciiTheme="minorBidi" w:hAnsiTheme="minorBidi" w:cs="Arial" w:hint="cs"/>
            <w:sz w:val="24"/>
            <w:szCs w:val="24"/>
            <w:rtl/>
          </w:rPr>
          <w:delText xml:space="preserve"> </w:delText>
        </w:r>
        <w:r w:rsidRPr="00B02B98" w:rsidDel="00DE6623">
          <w:rPr>
            <w:rFonts w:ascii="Arial" w:hAnsi="Arial" w:cs="Arial" w:hint="cs"/>
            <w:sz w:val="24"/>
            <w:szCs w:val="24"/>
            <w:rtl/>
          </w:rPr>
          <w:delText>ברמה המקומית</w:delText>
        </w:r>
        <w:r w:rsidDel="00DE6623">
          <w:rPr>
            <w:rFonts w:ascii="Arial" w:hAnsi="Arial" w:cs="Arial" w:hint="cs"/>
            <w:sz w:val="24"/>
            <w:szCs w:val="24"/>
            <w:rtl/>
          </w:rPr>
          <w:delText>, פעלו הרשויות מקומיות להעברת מזון לעמותות:</w:delText>
        </w:r>
        <w:r w:rsidDel="00DE6623">
          <w:rPr>
            <w:rFonts w:ascii="Arial" w:hAnsi="Arial" w:cs="Arial"/>
            <w:sz w:val="24"/>
            <w:szCs w:val="24"/>
            <w:rtl/>
          </w:rPr>
          <w:delText xml:space="preserve"> </w:delText>
        </w:r>
        <w:r w:rsidDel="00DE6623">
          <w:rPr>
            <w:rFonts w:ascii="Arial" w:hAnsi="Arial" w:cs="Arial" w:hint="cs"/>
            <w:sz w:val="24"/>
            <w:szCs w:val="24"/>
            <w:rtl/>
          </w:rPr>
          <w:delText xml:space="preserve">לדוגמא, </w:delText>
        </w:r>
        <w:r w:rsidDel="00DE6623">
          <w:rPr>
            <w:rFonts w:ascii="Arial" w:hAnsi="Arial" w:cs="Arial"/>
            <w:sz w:val="24"/>
            <w:szCs w:val="24"/>
            <w:rtl/>
          </w:rPr>
          <w:delText>עקב סגירת בתי הספר פעלה עיריית מילאנו לתרום את מוצרי המזון ממטבחי בתי הספר לעמותות. בנוסף, העירייה תיווכה בין מסעדות שנאלצו להיסגר לבין עמותות לצורך העברת המזון לנזקקים.</w:delText>
        </w:r>
      </w:del>
    </w:p>
    <w:p w14:paraId="6506F655" w14:textId="7D19E405" w:rsidR="00C71CD0" w:rsidDel="00DE6623" w:rsidRDefault="00C71CD0" w:rsidP="00C852E6">
      <w:pPr>
        <w:spacing w:line="360" w:lineRule="auto"/>
        <w:jc w:val="both"/>
        <w:rPr>
          <w:del w:id="4779" w:author="Yael Armon" w:date="2022-07-03T15:15:00Z"/>
          <w:rFonts w:asciiTheme="minorBidi" w:hAnsiTheme="minorBidi" w:cs="Arial"/>
          <w:sz w:val="24"/>
          <w:szCs w:val="24"/>
          <w:rtl/>
        </w:rPr>
      </w:pPr>
      <w:del w:id="4780" w:author="Yael Armon" w:date="2022-07-03T15:15:00Z">
        <w:r w:rsidDel="00DE6623">
          <w:rPr>
            <w:rFonts w:asciiTheme="minorBidi" w:hAnsiTheme="minorBidi" w:cs="Arial" w:hint="cs"/>
            <w:b/>
            <w:bCs/>
            <w:sz w:val="24"/>
            <w:szCs w:val="24"/>
            <w:rtl/>
          </w:rPr>
          <w:delText xml:space="preserve">באוסטרליה, </w:delText>
        </w:r>
        <w:r w:rsidDel="00DE6623">
          <w:rPr>
            <w:rFonts w:asciiTheme="minorBidi" w:hAnsiTheme="minorBidi" w:cs="Arial" w:hint="cs"/>
            <w:sz w:val="24"/>
            <w:szCs w:val="24"/>
            <w:rtl/>
          </w:rPr>
          <w:delText>הממשלה העבירה תמיכה תקציבית בסך 16 מיליון דולר אוסטרלי לשלושה ארגוני סיוע להצלת מזון עבור פעילות הצלת מזון וחלוקתו לציבור הזקוק לכך.</w:delText>
        </w:r>
        <w:r w:rsidDel="00DE6623">
          <w:rPr>
            <w:rStyle w:val="FootnoteReference"/>
            <w:rFonts w:asciiTheme="minorBidi" w:hAnsiTheme="minorBidi"/>
            <w:sz w:val="24"/>
            <w:rtl/>
          </w:rPr>
          <w:footnoteReference w:id="78"/>
        </w:r>
      </w:del>
    </w:p>
    <w:p w14:paraId="572511CA" w14:textId="57F38CE5" w:rsidR="00C71CD0" w:rsidDel="00DE6623" w:rsidRDefault="00C71CD0" w:rsidP="00C852E6">
      <w:pPr>
        <w:spacing w:line="360" w:lineRule="auto"/>
        <w:jc w:val="both"/>
        <w:rPr>
          <w:del w:id="4784" w:author="Yael Armon" w:date="2022-07-03T15:15:00Z"/>
          <w:rFonts w:asciiTheme="minorBidi" w:hAnsiTheme="minorBidi" w:cs="Arial"/>
          <w:sz w:val="24"/>
          <w:szCs w:val="24"/>
          <w:rtl/>
        </w:rPr>
      </w:pPr>
      <w:del w:id="4785" w:author="Yael Armon" w:date="2022-07-03T15:15:00Z">
        <w:r w:rsidRPr="003C72CB" w:rsidDel="00DE6623">
          <w:rPr>
            <w:rFonts w:asciiTheme="minorBidi" w:hAnsiTheme="minorBidi" w:cs="Arial"/>
            <w:sz w:val="24"/>
            <w:szCs w:val="24"/>
            <w:rtl/>
          </w:rPr>
          <w:delText xml:space="preserve">משבר הקורונה והסגר שהוטל </w:delText>
        </w:r>
        <w:r w:rsidDel="00DE6623">
          <w:rPr>
            <w:rFonts w:asciiTheme="minorBidi" w:hAnsiTheme="minorBidi" w:cs="Arial" w:hint="cs"/>
            <w:sz w:val="24"/>
            <w:szCs w:val="24"/>
            <w:rtl/>
          </w:rPr>
          <w:delText>גרם ל</w:delText>
        </w:r>
        <w:r w:rsidRPr="003C72CB" w:rsidDel="00DE6623">
          <w:rPr>
            <w:rFonts w:asciiTheme="minorBidi" w:hAnsiTheme="minorBidi" w:cs="Arial"/>
            <w:sz w:val="24"/>
            <w:szCs w:val="24"/>
            <w:rtl/>
          </w:rPr>
          <w:delText>פגיעה בייצוא התוצרת</w:delText>
        </w:r>
        <w:r w:rsidDel="00DE6623">
          <w:rPr>
            <w:rFonts w:asciiTheme="minorBidi" w:hAnsiTheme="minorBidi" w:cs="Arial" w:hint="cs"/>
            <w:sz w:val="24"/>
            <w:szCs w:val="24"/>
            <w:rtl/>
          </w:rPr>
          <w:delText xml:space="preserve"> החקלאית -</w:delText>
        </w:r>
        <w:r w:rsidRPr="003C72CB"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חקלאים רבים לא </w:delText>
        </w:r>
        <w:r w:rsidRPr="003C72CB" w:rsidDel="00DE6623">
          <w:rPr>
            <w:rFonts w:asciiTheme="minorBidi" w:hAnsiTheme="minorBidi" w:cs="Arial"/>
            <w:sz w:val="24"/>
            <w:szCs w:val="24"/>
            <w:rtl/>
          </w:rPr>
          <w:delText xml:space="preserve">יכלו למכור את תוצרתם עקב הסגר. </w:delText>
        </w:r>
        <w:r w:rsidDel="00DE6623">
          <w:rPr>
            <w:rFonts w:asciiTheme="minorBidi" w:hAnsiTheme="minorBidi" w:cs="Arial" w:hint="cs"/>
            <w:sz w:val="24"/>
            <w:szCs w:val="24"/>
            <w:rtl/>
          </w:rPr>
          <w:delText>במקביל</w:delText>
        </w:r>
        <w:r w:rsidRPr="003C72CB" w:rsidDel="00DE6623">
          <w:rPr>
            <w:rFonts w:asciiTheme="minorBidi" w:hAnsiTheme="minorBidi" w:cs="Arial"/>
            <w:sz w:val="24"/>
            <w:szCs w:val="24"/>
            <w:rtl/>
          </w:rPr>
          <w:delText xml:space="preserve">, צמצום מספר הטיסות בענף התעופה הובילו לעליית מחירי השינוע האווירי </w:delText>
        </w:r>
        <w:r w:rsidRPr="003C72CB" w:rsidDel="00DE6623">
          <w:rPr>
            <w:rFonts w:asciiTheme="minorBidi" w:hAnsiTheme="minorBidi" w:cs="Arial" w:hint="cs"/>
            <w:sz w:val="24"/>
            <w:szCs w:val="24"/>
            <w:rtl/>
          </w:rPr>
          <w:delText>ולהופכו</w:delText>
        </w:r>
        <w:r w:rsidRPr="003C72CB" w:rsidDel="00DE6623">
          <w:rPr>
            <w:rFonts w:asciiTheme="minorBidi" w:hAnsiTheme="minorBidi" w:cs="Arial"/>
            <w:sz w:val="24"/>
            <w:szCs w:val="24"/>
            <w:rtl/>
          </w:rPr>
          <w:delText xml:space="preserve"> ללא כלכלי עבור חלקם, כך שחקלאים רבים נאלצו להשמיד תוצרת חקלאית.</w:delText>
        </w:r>
        <w:r w:rsidDel="00DE6623">
          <w:rPr>
            <w:rFonts w:asciiTheme="minorBidi" w:hAnsiTheme="minorBidi" w:cs="Arial" w:hint="cs"/>
            <w:sz w:val="24"/>
            <w:szCs w:val="24"/>
            <w:rtl/>
          </w:rPr>
          <w:delText xml:space="preserve"> כדי להתמודד עם הבעיה ולמנוע את השמדת התוצרת, החליטה ממשלת אוסטרליה להשתתף בעלויות התובלה האווירית הבינלאומית ולהפחית את עלויות היצואנים.</w:delText>
        </w:r>
      </w:del>
    </w:p>
    <w:p w14:paraId="44285656" w14:textId="3ED9CA91" w:rsidR="00C71CD0" w:rsidDel="00DE6623" w:rsidRDefault="00C71CD0" w:rsidP="00C852E6">
      <w:pPr>
        <w:spacing w:line="360" w:lineRule="auto"/>
        <w:jc w:val="both"/>
        <w:rPr>
          <w:del w:id="4786" w:author="Yael Armon" w:date="2022-07-03T15:15:00Z"/>
          <w:rFonts w:asciiTheme="minorBidi" w:hAnsiTheme="minorBidi" w:cs="Arial"/>
          <w:sz w:val="24"/>
          <w:szCs w:val="24"/>
          <w:rtl/>
        </w:rPr>
      </w:pPr>
      <w:del w:id="4787" w:author="Yael Armon" w:date="2022-07-03T15:15:00Z">
        <w:r w:rsidDel="00DE6623">
          <w:rPr>
            <w:rFonts w:asciiTheme="minorBidi" w:hAnsiTheme="minorBidi" w:cs="Arial" w:hint="cs"/>
            <w:b/>
            <w:bCs/>
            <w:sz w:val="24"/>
            <w:szCs w:val="24"/>
            <w:rtl/>
          </w:rPr>
          <w:delText>בקנדה,</w:delText>
        </w:r>
        <w:r w:rsidDel="00DE6623">
          <w:rPr>
            <w:rFonts w:asciiTheme="minorBidi" w:hAnsiTheme="minorBidi" w:cs="Arial" w:hint="cs"/>
            <w:sz w:val="24"/>
            <w:szCs w:val="24"/>
            <w:rtl/>
          </w:rPr>
          <w:delText xml:space="preserve"> הממשלה העבירה תקציב בסך של 200 מיליון דולר קנדי בשתי פעימות (100 מיליון כ"א) לארגוני הצלת מזון, בנקי מזון וארגוני צדקה באמצעות קרן ייעודית לביטחון תזונתי. </w:delText>
        </w:r>
        <w:r w:rsidRPr="003F52BA" w:rsidDel="00DE6623">
          <w:rPr>
            <w:rFonts w:asciiTheme="minorBidi" w:hAnsiTheme="minorBidi" w:cs="Arial"/>
            <w:sz w:val="24"/>
            <w:szCs w:val="24"/>
            <w:rtl/>
          </w:rPr>
          <w:delText xml:space="preserve">בנוסף, </w:delText>
        </w:r>
        <w:r w:rsidDel="00DE6623">
          <w:rPr>
            <w:rFonts w:asciiTheme="minorBidi" w:hAnsiTheme="minorBidi" w:cs="Arial" w:hint="cs"/>
            <w:sz w:val="24"/>
            <w:szCs w:val="24"/>
            <w:rtl/>
          </w:rPr>
          <w:delText xml:space="preserve">יזמה </w:delText>
        </w:r>
        <w:r w:rsidRPr="003F52BA" w:rsidDel="00DE6623">
          <w:rPr>
            <w:rFonts w:asciiTheme="minorBidi" w:hAnsiTheme="minorBidi" w:cs="Arial"/>
            <w:sz w:val="24"/>
            <w:szCs w:val="24"/>
            <w:rtl/>
          </w:rPr>
          <w:delText>הממשלה תוכנית</w:delText>
        </w:r>
        <w:r w:rsidDel="00DE6623">
          <w:rPr>
            <w:rFonts w:asciiTheme="minorBidi" w:hAnsiTheme="minorBidi" w:cs="Arial" w:hint="cs"/>
            <w:sz w:val="24"/>
            <w:szCs w:val="24"/>
            <w:rtl/>
          </w:rPr>
          <w:delText xml:space="preserve"> רב שנתית לתקופה של 5 שנים, בתקציב כולל של</w:delText>
        </w:r>
        <w:r w:rsidRPr="003F52BA" w:rsidDel="00DE6623">
          <w:rPr>
            <w:rFonts w:asciiTheme="minorBidi" w:hAnsiTheme="minorBidi" w:cs="Arial"/>
            <w:sz w:val="24"/>
            <w:szCs w:val="24"/>
            <w:rtl/>
          </w:rPr>
          <w:delText xml:space="preserve"> 50 מיליון דולר </w:delText>
        </w:r>
        <w:r w:rsidDel="00DE6623">
          <w:rPr>
            <w:rFonts w:asciiTheme="minorBidi" w:hAnsiTheme="minorBidi" w:cs="Arial"/>
            <w:sz w:val="24"/>
            <w:szCs w:val="24"/>
            <w:rtl/>
          </w:rPr>
          <w:delText>קנדי</w:delText>
        </w:r>
        <w:r w:rsidDel="00DE6623">
          <w:rPr>
            <w:rFonts w:asciiTheme="minorBidi" w:hAnsiTheme="minorBidi" w:cs="Arial" w:hint="cs"/>
            <w:sz w:val="24"/>
            <w:szCs w:val="24"/>
            <w:rtl/>
          </w:rPr>
          <w:delText xml:space="preserve"> -</w:delText>
        </w:r>
        <w:r w:rsidRPr="003F52BA" w:rsidDel="00DE6623">
          <w:rPr>
            <w:rFonts w:asciiTheme="minorBidi" w:hAnsiTheme="minorBidi" w:cs="Arial"/>
            <w:sz w:val="24"/>
            <w:szCs w:val="24"/>
            <w:rtl/>
          </w:rPr>
          <w:delText xml:space="preserve"> המיועדת לרכישת ציוד קירור, ציוד מטבח, ציוד להכנה</w:delText>
        </w:r>
        <w:r w:rsidDel="00DE6623">
          <w:rPr>
            <w:rFonts w:asciiTheme="minorBidi" w:hAnsiTheme="minorBidi" w:cs="Arial" w:hint="cs"/>
            <w:sz w:val="24"/>
            <w:szCs w:val="24"/>
            <w:rtl/>
          </w:rPr>
          <w:delText xml:space="preserve">, בניית </w:delText>
        </w:r>
        <w:r w:rsidDel="00DE6623">
          <w:rPr>
            <w:rFonts w:asciiTheme="minorBidi" w:hAnsiTheme="minorBidi" w:cs="Arial"/>
            <w:sz w:val="24"/>
            <w:szCs w:val="24"/>
            <w:rtl/>
          </w:rPr>
          <w:delText>גנים קהילתיים</w:delText>
        </w:r>
        <w:r w:rsidDel="00DE6623">
          <w:rPr>
            <w:rFonts w:asciiTheme="minorBidi" w:hAnsiTheme="minorBidi" w:cs="Arial" w:hint="cs"/>
            <w:sz w:val="24"/>
            <w:szCs w:val="24"/>
            <w:rtl/>
          </w:rPr>
          <w:delText>,</w:delText>
        </w:r>
        <w:r w:rsidRPr="003F52BA"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ו</w:delText>
        </w:r>
        <w:r w:rsidRPr="003F52BA" w:rsidDel="00DE6623">
          <w:rPr>
            <w:rFonts w:asciiTheme="minorBidi" w:hAnsiTheme="minorBidi" w:cs="Arial"/>
            <w:sz w:val="24"/>
            <w:szCs w:val="24"/>
            <w:rtl/>
          </w:rPr>
          <w:delText>אחסון והפצה של מזון לארגונים ללא מטרות רווח</w:delText>
        </w:r>
        <w:r w:rsidDel="00DE6623">
          <w:rPr>
            <w:rFonts w:asciiTheme="minorBidi" w:hAnsiTheme="minorBidi" w:cs="Arial" w:hint="cs"/>
            <w:sz w:val="24"/>
            <w:szCs w:val="24"/>
            <w:rtl/>
          </w:rPr>
          <w:delText xml:space="preserve"> בקהילות מקומיות </w:delText>
        </w:r>
        <w:r w:rsidDel="00DE6623">
          <w:rPr>
            <w:rFonts w:asciiTheme="minorBidi" w:hAnsiTheme="minorBidi" w:cs="Arial"/>
            <w:sz w:val="24"/>
            <w:szCs w:val="24"/>
            <w:rtl/>
          </w:rPr>
          <w:delText>–</w:delText>
        </w:r>
        <w:r w:rsidDel="00DE6623">
          <w:rPr>
            <w:rFonts w:asciiTheme="minorBidi" w:hAnsiTheme="minorBidi" w:cs="Arial" w:hint="cs"/>
            <w:sz w:val="24"/>
            <w:szCs w:val="24"/>
            <w:rtl/>
          </w:rPr>
          <w:delText xml:space="preserve"> כל זאת</w:delText>
        </w:r>
        <w:r w:rsidRPr="003F52BA" w:rsidDel="00DE6623">
          <w:rPr>
            <w:rFonts w:asciiTheme="minorBidi" w:hAnsiTheme="minorBidi" w:cs="Arial"/>
            <w:sz w:val="24"/>
            <w:szCs w:val="24"/>
            <w:rtl/>
          </w:rPr>
          <w:delText xml:space="preserve"> כחלק מתוכנית המזון</w:delText>
        </w:r>
        <w:r w:rsidDel="00DE6623">
          <w:rPr>
            <w:rFonts w:asciiTheme="minorBidi" w:hAnsiTheme="minorBidi" w:cs="Arial" w:hint="cs"/>
            <w:sz w:val="24"/>
            <w:szCs w:val="24"/>
            <w:rtl/>
          </w:rPr>
          <w:delText xml:space="preserve"> הלאומית</w:delText>
        </w:r>
        <w:r w:rsidRPr="003F52BA"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במדינה</w:delText>
        </w:r>
        <w:r w:rsidRPr="003F52BA" w:rsidDel="00DE6623">
          <w:rPr>
            <w:rFonts w:asciiTheme="minorBidi" w:hAnsiTheme="minorBidi" w:cs="Arial"/>
            <w:sz w:val="24"/>
            <w:szCs w:val="24"/>
            <w:rtl/>
          </w:rPr>
          <w:delText>.</w:delText>
        </w:r>
        <w:r w:rsidDel="00DE6623">
          <w:rPr>
            <w:rFonts w:asciiTheme="minorBidi" w:hAnsiTheme="minorBidi" w:cs="Arial" w:hint="cs"/>
            <w:sz w:val="24"/>
            <w:szCs w:val="24"/>
            <w:rtl/>
          </w:rPr>
          <w:delText xml:space="preserve"> </w:delText>
        </w:r>
      </w:del>
    </w:p>
    <w:p w14:paraId="5A8506EB" w14:textId="44959556" w:rsidR="00C71CD0" w:rsidDel="00DE6623" w:rsidRDefault="00C71CD0" w:rsidP="00C852E6">
      <w:pPr>
        <w:spacing w:line="360" w:lineRule="auto"/>
        <w:jc w:val="both"/>
        <w:rPr>
          <w:del w:id="4788" w:author="Yael Armon" w:date="2022-07-03T15:15:00Z"/>
          <w:rFonts w:asciiTheme="minorBidi" w:hAnsiTheme="minorBidi" w:cs="Arial"/>
          <w:sz w:val="24"/>
          <w:szCs w:val="24"/>
          <w:rtl/>
        </w:rPr>
      </w:pPr>
      <w:del w:id="4789" w:author="Yael Armon" w:date="2022-07-03T15:15:00Z">
        <w:r w:rsidRPr="003F52BA" w:rsidDel="00DE6623">
          <w:rPr>
            <w:rFonts w:asciiTheme="minorBidi" w:hAnsiTheme="minorBidi" w:cs="Arial"/>
            <w:sz w:val="24"/>
            <w:szCs w:val="24"/>
            <w:rtl/>
          </w:rPr>
          <w:delText>כמו כן,</w:delText>
        </w:r>
        <w:r w:rsidDel="00DE6623">
          <w:rPr>
            <w:rFonts w:asciiTheme="minorBidi" w:hAnsiTheme="minorBidi" w:cs="Arial" w:hint="cs"/>
            <w:sz w:val="24"/>
            <w:szCs w:val="24"/>
            <w:rtl/>
          </w:rPr>
          <w:delText xml:space="preserve"> יזמה הממשלה תוכנית נוספת בתקציב של</w:delText>
        </w:r>
        <w:r w:rsidRPr="003F52BA" w:rsidDel="00DE6623">
          <w:rPr>
            <w:rFonts w:asciiTheme="minorBidi" w:hAnsiTheme="minorBidi" w:cs="Arial"/>
            <w:sz w:val="24"/>
            <w:szCs w:val="24"/>
            <w:rtl/>
          </w:rPr>
          <w:delText xml:space="preserve"> 50 מיליון דולר קנדי </w:delText>
        </w:r>
        <w:r w:rsidDel="00DE6623">
          <w:rPr>
            <w:rFonts w:asciiTheme="minorBidi" w:hAnsiTheme="minorBidi" w:cs="Arial" w:hint="cs"/>
            <w:sz w:val="24"/>
            <w:szCs w:val="24"/>
            <w:rtl/>
          </w:rPr>
          <w:delText>(</w:delText>
        </w:r>
        <w:r w:rsidDel="00DE6623">
          <w:rPr>
            <w:rFonts w:asciiTheme="minorBidi" w:hAnsiTheme="minorBidi" w:cs="Arial"/>
            <w:sz w:val="24"/>
            <w:szCs w:val="24"/>
          </w:rPr>
          <w:delText>"</w:delText>
        </w:r>
        <w:r w:rsidRPr="005D2D42" w:rsidDel="00DE6623">
          <w:rPr>
            <w:rFonts w:asciiTheme="minorBidi" w:hAnsiTheme="minorBidi" w:cs="Arial"/>
            <w:sz w:val="24"/>
            <w:szCs w:val="24"/>
          </w:rPr>
          <w:delText>Surplus Food Rescue Program</w:delText>
        </w:r>
        <w:r w:rsidDel="00DE6623">
          <w:rPr>
            <w:rFonts w:asciiTheme="minorBidi" w:hAnsiTheme="minorBidi" w:cs="Arial"/>
            <w:sz w:val="24"/>
            <w:szCs w:val="24"/>
          </w:rPr>
          <w:delText>"</w:delText>
        </w:r>
        <w:r w:rsidDel="00DE6623">
          <w:rPr>
            <w:rFonts w:asciiTheme="minorBidi" w:hAnsiTheme="minorBidi" w:cs="Arial" w:hint="cs"/>
            <w:sz w:val="24"/>
            <w:szCs w:val="24"/>
            <w:rtl/>
          </w:rPr>
          <w:delText>),</w:delText>
        </w:r>
        <w:r w:rsidRPr="003F52BA"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בה נרכשים עודפי מזון במחיר עלות ועוברים עיבוד לצורך הארכת חיי המדף (במידת הצורך) - ואז מופצים לבנקי מזון וארגוני סיוע. </w:delText>
        </w:r>
        <w:r w:rsidRPr="003F52BA" w:rsidDel="00DE6623">
          <w:rPr>
            <w:rFonts w:asciiTheme="minorBidi" w:hAnsiTheme="minorBidi" w:cs="Arial"/>
            <w:sz w:val="24"/>
            <w:szCs w:val="24"/>
            <w:rtl/>
          </w:rPr>
          <w:delText xml:space="preserve">25 מיליון דולר קנדי נוספים הוקצו </w:delText>
        </w:r>
        <w:r w:rsidDel="00DE6623">
          <w:rPr>
            <w:rFonts w:asciiTheme="minorBidi" w:hAnsiTheme="minorBidi" w:cs="Arial" w:hint="cs"/>
            <w:sz w:val="24"/>
            <w:szCs w:val="24"/>
            <w:rtl/>
          </w:rPr>
          <w:delText>כ</w:delText>
        </w:r>
        <w:r w:rsidDel="00DE6623">
          <w:rPr>
            <w:rFonts w:asciiTheme="minorBidi" w:hAnsiTheme="minorBidi" w:cs="Arial"/>
            <w:sz w:val="24"/>
            <w:szCs w:val="24"/>
            <w:rtl/>
          </w:rPr>
          <w:delText>סי</w:delText>
        </w:r>
        <w:r w:rsidDel="00DE6623">
          <w:rPr>
            <w:rFonts w:asciiTheme="minorBidi" w:hAnsiTheme="minorBidi" w:cs="Arial" w:hint="cs"/>
            <w:sz w:val="24"/>
            <w:szCs w:val="24"/>
            <w:rtl/>
          </w:rPr>
          <w:delText>ו</w:delText>
        </w:r>
        <w:r w:rsidRPr="003F52BA" w:rsidDel="00DE6623">
          <w:rPr>
            <w:rFonts w:asciiTheme="minorBidi" w:hAnsiTheme="minorBidi" w:cs="Arial"/>
            <w:sz w:val="24"/>
            <w:szCs w:val="24"/>
            <w:rtl/>
          </w:rPr>
          <w:delText>ע לתוכנית "הזנה בצפון"</w:delText>
        </w:r>
        <w:r w:rsidDel="00DE6623">
          <w:rPr>
            <w:rFonts w:asciiTheme="minorBidi" w:hAnsiTheme="minorBidi" w:cs="Arial" w:hint="cs"/>
            <w:sz w:val="24"/>
            <w:szCs w:val="24"/>
            <w:rtl/>
          </w:rPr>
          <w:delText>,</w:delText>
        </w:r>
        <w:r w:rsidRPr="003F52BA"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המסייעת</w:delText>
        </w:r>
        <w:r w:rsidRPr="003F52BA" w:rsidDel="00DE6623">
          <w:rPr>
            <w:rFonts w:asciiTheme="minorBidi" w:hAnsiTheme="minorBidi" w:cs="Arial"/>
            <w:sz w:val="24"/>
            <w:szCs w:val="24"/>
            <w:rtl/>
          </w:rPr>
          <w:delText xml:space="preserve"> לנזקקים באזורים הצפוניים והמרוחקים של קנדה.</w:delText>
        </w:r>
        <w:r w:rsidDel="00DE6623">
          <w:rPr>
            <w:rStyle w:val="FootnoteReference"/>
            <w:rFonts w:asciiTheme="minorBidi" w:hAnsiTheme="minorBidi"/>
            <w:sz w:val="24"/>
            <w:rtl/>
          </w:rPr>
          <w:footnoteReference w:id="79"/>
        </w:r>
      </w:del>
    </w:p>
    <w:p w14:paraId="3C6751DE" w14:textId="21FFD253" w:rsidR="00C71CD0" w:rsidDel="00DE6623" w:rsidRDefault="00C71CD0" w:rsidP="00C852E6">
      <w:pPr>
        <w:spacing w:line="360" w:lineRule="auto"/>
        <w:jc w:val="both"/>
        <w:rPr>
          <w:del w:id="4794" w:author="Yael Armon" w:date="2022-07-03T15:15:00Z"/>
          <w:rFonts w:asciiTheme="minorBidi" w:hAnsiTheme="minorBidi" w:cs="Arial"/>
          <w:sz w:val="24"/>
          <w:szCs w:val="24"/>
        </w:rPr>
      </w:pPr>
      <w:del w:id="4795" w:author="Yael Armon" w:date="2022-07-03T15:15:00Z">
        <w:r w:rsidDel="00DE6623">
          <w:rPr>
            <w:rFonts w:asciiTheme="minorBidi" w:hAnsiTheme="minorBidi" w:cs="Arial" w:hint="cs"/>
            <w:sz w:val="24"/>
            <w:szCs w:val="24"/>
            <w:rtl/>
          </w:rPr>
          <w:delText>בנוסף, העבירה ממשלת קנדה תקציב של כ - 350 מיליון דולר קנדי לתמיכה בארגונים קהילתיים המסייעים לנזקקים במהלך מגפת הקורונה כאשר (נכון למועד כתיבת הדו"ח) תוקצבו כבר למעלה מ-7,100 פרוייקטים.</w:delText>
        </w:r>
        <w:r w:rsidDel="00DE6623">
          <w:rPr>
            <w:rStyle w:val="FootnoteReference"/>
            <w:rFonts w:asciiTheme="minorBidi" w:hAnsiTheme="minorBidi"/>
            <w:sz w:val="24"/>
          </w:rPr>
          <w:footnoteReference w:id="80"/>
        </w:r>
      </w:del>
    </w:p>
    <w:p w14:paraId="62BC8C16" w14:textId="41BD3F1B" w:rsidR="00C71CD0" w:rsidDel="00DE6623" w:rsidRDefault="00C71CD0" w:rsidP="00C852E6">
      <w:pPr>
        <w:spacing w:line="360" w:lineRule="auto"/>
        <w:jc w:val="both"/>
        <w:rPr>
          <w:del w:id="4799" w:author="Yael Armon" w:date="2022-07-03T15:15:00Z"/>
          <w:rFonts w:asciiTheme="minorBidi" w:hAnsiTheme="minorBidi" w:cs="Arial"/>
          <w:sz w:val="24"/>
          <w:szCs w:val="24"/>
          <w:rtl/>
        </w:rPr>
      </w:pPr>
      <w:del w:id="4800" w:author="Yael Armon" w:date="2022-07-03T15:15:00Z">
        <w:r w:rsidDel="00DE6623">
          <w:rPr>
            <w:rFonts w:asciiTheme="minorBidi" w:hAnsiTheme="minorBidi" w:cs="Arial" w:hint="cs"/>
            <w:sz w:val="24"/>
            <w:szCs w:val="24"/>
            <w:rtl/>
          </w:rPr>
          <w:delText>כמו כן, העבירה ממשלת קנדה מענקים בסך של 2,000 דולר קנדי לאזרחים שפרנסתם נפגעה עקב משבר הקורונה, ומענקים נוספים בסך 600 דולר קנדי לאזרחים בעלי מוגבלויות - כחלק מהכרה בעלויות הנוספות שהוטלו עליהם עקב משבר הקורונה. במקביל, ממשלות מחוזיות בקנדה העבירו מענקים לתושביהם: לדוגמא, ממשלת מחוז קולומביה הבריטית העבירה מענק של בין 500-1,000 דולר קנדי לכל תושב כתלות במצב משפחתי והכנסה.</w:delText>
        </w:r>
        <w:r w:rsidDel="00DE6623">
          <w:rPr>
            <w:rStyle w:val="FootnoteReference"/>
            <w:rFonts w:asciiTheme="minorBidi" w:hAnsiTheme="minorBidi"/>
            <w:sz w:val="24"/>
            <w:rtl/>
          </w:rPr>
          <w:footnoteReference w:id="81"/>
        </w:r>
      </w:del>
    </w:p>
    <w:p w14:paraId="76570B0B" w14:textId="45A8B946" w:rsidR="00C71CD0" w:rsidDel="00DE6623" w:rsidRDefault="00C71CD0">
      <w:pPr>
        <w:spacing w:line="360" w:lineRule="auto"/>
        <w:jc w:val="both"/>
        <w:rPr>
          <w:del w:id="4806" w:author="Yael Armon" w:date="2022-07-03T15:15:00Z"/>
          <w:rFonts w:asciiTheme="minorBidi" w:hAnsiTheme="minorBidi" w:cs="Arial"/>
          <w:b/>
          <w:bCs/>
          <w:sz w:val="24"/>
          <w:szCs w:val="24"/>
          <w:u w:val="single"/>
        </w:rPr>
        <w:pPrChange w:id="4807" w:author="Yael Armon" w:date="2022-07-03T15:16:00Z">
          <w:pPr>
            <w:bidi w:val="0"/>
            <w:spacing w:after="160" w:line="259" w:lineRule="auto"/>
            <w:jc w:val="right"/>
          </w:pPr>
        </w:pPrChange>
      </w:pPr>
      <w:del w:id="4808" w:author="Yael Armon" w:date="2022-07-03T15:15:00Z">
        <w:r w:rsidDel="00DE6623">
          <w:rPr>
            <w:rFonts w:asciiTheme="minorBidi" w:hAnsiTheme="minorBidi" w:cs="Arial" w:hint="cs"/>
            <w:b/>
            <w:bCs/>
            <w:sz w:val="24"/>
            <w:szCs w:val="24"/>
            <w:u w:val="single"/>
            <w:rtl/>
          </w:rPr>
          <w:delText>מעורבות עמותות</w:delText>
        </w:r>
      </w:del>
    </w:p>
    <w:p w14:paraId="044FAA26" w14:textId="2CF70494" w:rsidR="00C71CD0" w:rsidDel="00DE6623" w:rsidRDefault="00C71CD0" w:rsidP="00C852E6">
      <w:pPr>
        <w:spacing w:line="360" w:lineRule="auto"/>
        <w:jc w:val="both"/>
        <w:rPr>
          <w:del w:id="4809" w:author="Yael Armon" w:date="2022-07-03T15:15:00Z"/>
          <w:rFonts w:asciiTheme="minorBidi" w:hAnsiTheme="minorBidi" w:cs="Arial"/>
          <w:sz w:val="24"/>
          <w:szCs w:val="24"/>
          <w:rtl/>
        </w:rPr>
      </w:pPr>
      <w:del w:id="4810" w:author="Yael Armon" w:date="2022-07-03T15:15:00Z">
        <w:r w:rsidDel="00DE6623">
          <w:rPr>
            <w:rFonts w:asciiTheme="minorBidi" w:hAnsiTheme="minorBidi" w:cs="Arial" w:hint="cs"/>
            <w:b/>
            <w:bCs/>
            <w:sz w:val="24"/>
            <w:szCs w:val="24"/>
            <w:rtl/>
          </w:rPr>
          <w:delText xml:space="preserve">בבריטניה, </w:delText>
        </w:r>
        <w:r w:rsidRPr="004D04A2" w:rsidDel="00DE6623">
          <w:rPr>
            <w:rFonts w:asciiTheme="minorBidi" w:hAnsiTheme="minorBidi" w:cs="Arial"/>
            <w:sz w:val="24"/>
            <w:szCs w:val="24"/>
            <w:rtl/>
          </w:rPr>
          <w:delText>ארגון הצלת מזון</w:delText>
        </w:r>
        <w:r w:rsidDel="00DE6623">
          <w:rPr>
            <w:rFonts w:asciiTheme="minorBidi" w:hAnsiTheme="minorBidi" w:cs="Arial" w:hint="cs"/>
            <w:sz w:val="24"/>
            <w:szCs w:val="24"/>
            <w:rtl/>
          </w:rPr>
          <w:delText xml:space="preserve"> </w:delText>
        </w:r>
        <w:r w:rsidDel="00DE6623">
          <w:rPr>
            <w:rFonts w:asciiTheme="minorBidi" w:hAnsiTheme="minorBidi" w:cs="Arial"/>
            <w:sz w:val="24"/>
            <w:szCs w:val="24"/>
          </w:rPr>
          <w:delText>The Felix Project</w:delText>
        </w:r>
        <w:r w:rsidRPr="004D04A2" w:rsidDel="00DE6623">
          <w:rPr>
            <w:rFonts w:asciiTheme="minorBidi" w:hAnsiTheme="minorBidi" w:cs="Arial"/>
            <w:sz w:val="24"/>
            <w:szCs w:val="24"/>
            <w:rtl/>
          </w:rPr>
          <w:delText xml:space="preserve"> שילש את כמות המזון אותו הוא מציל</w:delText>
        </w:r>
        <w:r w:rsidDel="00DE6623">
          <w:rPr>
            <w:rFonts w:asciiTheme="minorBidi" w:hAnsiTheme="minorBidi" w:cs="Arial" w:hint="cs"/>
            <w:sz w:val="24"/>
            <w:szCs w:val="24"/>
            <w:rtl/>
          </w:rPr>
          <w:delText>,</w:delText>
        </w:r>
        <w:r w:rsidRPr="004D04A2" w:rsidDel="00DE6623">
          <w:rPr>
            <w:rFonts w:asciiTheme="minorBidi" w:hAnsiTheme="minorBidi" w:cs="Arial"/>
            <w:sz w:val="24"/>
            <w:szCs w:val="24"/>
            <w:rtl/>
          </w:rPr>
          <w:delText xml:space="preserve"> ומחלק </w:delText>
        </w:r>
        <w:r w:rsidDel="00DE6623">
          <w:rPr>
            <w:rFonts w:asciiTheme="minorBidi" w:hAnsiTheme="minorBidi" w:cs="Arial" w:hint="cs"/>
            <w:sz w:val="24"/>
            <w:szCs w:val="24"/>
            <w:rtl/>
          </w:rPr>
          <w:delText>כ</w:delText>
        </w:r>
        <w:r w:rsidRPr="004D04A2" w:rsidDel="00DE6623">
          <w:rPr>
            <w:rFonts w:asciiTheme="minorBidi" w:hAnsiTheme="minorBidi" w:cs="Arial"/>
            <w:sz w:val="24"/>
            <w:szCs w:val="24"/>
            <w:rtl/>
          </w:rPr>
          <w:delText>-1.9 מיל</w:delText>
        </w:r>
        <w:r w:rsidDel="00DE6623">
          <w:rPr>
            <w:rFonts w:asciiTheme="minorBidi" w:hAnsiTheme="minorBidi" w:cs="Arial" w:hint="cs"/>
            <w:sz w:val="24"/>
            <w:szCs w:val="24"/>
            <w:rtl/>
          </w:rPr>
          <w:delText>י</w:delText>
        </w:r>
        <w:r w:rsidRPr="004D04A2" w:rsidDel="00DE6623">
          <w:rPr>
            <w:rFonts w:asciiTheme="minorBidi" w:hAnsiTheme="minorBidi" w:cs="Arial"/>
            <w:sz w:val="24"/>
            <w:szCs w:val="24"/>
            <w:rtl/>
          </w:rPr>
          <w:delText>ון ארוחות</w:delText>
        </w:r>
        <w:r w:rsidDel="00DE6623">
          <w:rPr>
            <w:rFonts w:asciiTheme="minorBidi" w:hAnsiTheme="minorBidi" w:cs="Arial" w:hint="cs"/>
            <w:sz w:val="24"/>
            <w:szCs w:val="24"/>
            <w:rtl/>
          </w:rPr>
          <w:delText xml:space="preserve"> בחודש. הארגון </w:delText>
        </w:r>
        <w:r w:rsidR="001162A3" w:rsidDel="00DE6623">
          <w:rPr>
            <w:rFonts w:asciiTheme="minorBidi" w:hAnsiTheme="minorBidi" w:cs="Arial" w:hint="cs"/>
            <w:sz w:val="24"/>
            <w:szCs w:val="24"/>
            <w:rtl/>
          </w:rPr>
          <w:delText xml:space="preserve">גם </w:delText>
        </w:r>
        <w:r w:rsidDel="00DE6623">
          <w:rPr>
            <w:rFonts w:asciiTheme="minorBidi" w:hAnsiTheme="minorBidi" w:cs="Arial" w:hint="cs"/>
            <w:sz w:val="24"/>
            <w:szCs w:val="24"/>
            <w:rtl/>
          </w:rPr>
          <w:delText>חבר ל</w:delText>
        </w:r>
        <w:r w:rsidRPr="004D04A2" w:rsidDel="00DE6623">
          <w:rPr>
            <w:rFonts w:asciiTheme="minorBidi" w:hAnsiTheme="minorBidi" w:cs="Arial"/>
            <w:sz w:val="24"/>
            <w:szCs w:val="24"/>
            <w:rtl/>
          </w:rPr>
          <w:delText xml:space="preserve">מסעדות </w:delText>
        </w:r>
        <w:r w:rsidDel="00DE6623">
          <w:rPr>
            <w:rFonts w:asciiTheme="minorBidi" w:hAnsiTheme="minorBidi" w:cs="Arial" w:hint="cs"/>
            <w:sz w:val="24"/>
            <w:szCs w:val="24"/>
            <w:rtl/>
          </w:rPr>
          <w:delText xml:space="preserve">במטרה להציל </w:delText>
        </w:r>
        <w:r w:rsidRPr="004D04A2" w:rsidDel="00DE6623">
          <w:rPr>
            <w:rFonts w:asciiTheme="minorBidi" w:hAnsiTheme="minorBidi" w:cs="Arial"/>
            <w:sz w:val="24"/>
            <w:szCs w:val="24"/>
            <w:rtl/>
          </w:rPr>
          <w:delText xml:space="preserve">מזון </w:delText>
        </w:r>
        <w:r w:rsidDel="00DE6623">
          <w:rPr>
            <w:rFonts w:asciiTheme="minorBidi" w:hAnsiTheme="minorBidi" w:cs="Arial" w:hint="cs"/>
            <w:sz w:val="24"/>
            <w:szCs w:val="24"/>
            <w:rtl/>
          </w:rPr>
          <w:delText xml:space="preserve">ולהעבירו </w:delText>
        </w:r>
        <w:r w:rsidRPr="004D04A2" w:rsidDel="00DE6623">
          <w:rPr>
            <w:rFonts w:asciiTheme="minorBidi" w:hAnsiTheme="minorBidi" w:cs="Arial"/>
            <w:sz w:val="24"/>
            <w:szCs w:val="24"/>
            <w:rtl/>
          </w:rPr>
          <w:delText xml:space="preserve">לחסרי בית ולאנשי הרפואה. </w:delText>
        </w:r>
        <w:r w:rsidDel="00DE6623">
          <w:rPr>
            <w:rFonts w:asciiTheme="minorBidi" w:hAnsiTheme="minorBidi" w:cs="Arial" w:hint="cs"/>
            <w:sz w:val="24"/>
            <w:szCs w:val="24"/>
            <w:rtl/>
          </w:rPr>
          <w:delText xml:space="preserve">בנוסף, הוא יצר יחד עם עוד שני בנקי המזון הגדולים בלונדון, </w:delText>
        </w:r>
        <w:r w:rsidDel="00DE6623">
          <w:rPr>
            <w:rFonts w:asciiTheme="minorBidi" w:hAnsiTheme="minorBidi" w:cs="Arial"/>
            <w:sz w:val="24"/>
            <w:szCs w:val="24"/>
          </w:rPr>
          <w:delText xml:space="preserve"> C</w:delText>
        </w:r>
        <w:r w:rsidRPr="008D0170" w:rsidDel="00DE6623">
          <w:rPr>
            <w:rFonts w:asciiTheme="minorBidi" w:hAnsiTheme="minorBidi" w:cs="Arial"/>
            <w:sz w:val="24"/>
            <w:szCs w:val="24"/>
          </w:rPr>
          <w:delText xml:space="preserve">ity Harvest </w:delText>
        </w:r>
        <w:r w:rsidDel="00DE6623">
          <w:rPr>
            <w:rFonts w:asciiTheme="minorBidi" w:hAnsiTheme="minorBidi" w:cs="Arial" w:hint="cs"/>
            <w:sz w:val="24"/>
            <w:szCs w:val="24"/>
            <w:rtl/>
          </w:rPr>
          <w:delText xml:space="preserve"> ו-</w:delText>
        </w:r>
        <w:r w:rsidRPr="008D0170" w:rsidDel="00DE6623">
          <w:rPr>
            <w:rFonts w:asciiTheme="minorBidi" w:hAnsiTheme="minorBidi" w:cs="Arial"/>
            <w:sz w:val="24"/>
            <w:szCs w:val="24"/>
          </w:rPr>
          <w:delText>FareShare</w:delText>
        </w:r>
        <w:r w:rsidDel="00DE6623">
          <w:rPr>
            <w:rFonts w:asciiTheme="minorBidi" w:hAnsiTheme="minorBidi" w:cs="Arial" w:hint="cs"/>
            <w:sz w:val="24"/>
            <w:szCs w:val="24"/>
            <w:rtl/>
          </w:rPr>
          <w:delText xml:space="preserve"> את ה-</w:delText>
        </w:r>
        <w:r w:rsidRPr="008D0170" w:rsidDel="00DE6623">
          <w:rPr>
            <w:rFonts w:asciiTheme="minorBidi" w:hAnsiTheme="minorBidi" w:cs="Arial"/>
            <w:sz w:val="24"/>
            <w:szCs w:val="24"/>
          </w:rPr>
          <w:delText>London Food Alliance</w:delText>
        </w:r>
        <w:r w:rsidDel="00DE6623">
          <w:rPr>
            <w:rFonts w:asciiTheme="minorBidi" w:hAnsiTheme="minorBidi" w:cs="Arial"/>
            <w:sz w:val="24"/>
            <w:szCs w:val="24"/>
          </w:rPr>
          <w:delText>"</w:delText>
        </w:r>
        <w:r w:rsidDel="00DE6623">
          <w:rPr>
            <w:rFonts w:asciiTheme="minorBidi" w:hAnsiTheme="minorBidi" w:cs="Arial" w:hint="cs"/>
            <w:sz w:val="24"/>
            <w:szCs w:val="24"/>
            <w:rtl/>
          </w:rPr>
          <w:delText>", במסגרת שיתוף הפעולה, לונדון חולקה לאזורים כאשר כל ארגון אחראי על מספר אזורים תוך תיאום ושיתוף פעולה בין הארגונים בחלוקה והפצת מזון.</w:delText>
        </w:r>
        <w:r w:rsidDel="00DE6623">
          <w:rPr>
            <w:rStyle w:val="FootnoteReference"/>
            <w:rFonts w:asciiTheme="minorBidi" w:hAnsiTheme="minorBidi"/>
            <w:sz w:val="24"/>
            <w:rtl/>
          </w:rPr>
          <w:footnoteReference w:id="82"/>
        </w:r>
        <w:r w:rsidDel="00DE6623">
          <w:rPr>
            <w:rFonts w:asciiTheme="minorBidi" w:hAnsiTheme="minorBidi" w:cs="Arial" w:hint="cs"/>
            <w:sz w:val="24"/>
            <w:szCs w:val="24"/>
            <w:rtl/>
          </w:rPr>
          <w:delText xml:space="preserve"> </w:delText>
        </w:r>
      </w:del>
    </w:p>
    <w:p w14:paraId="7F3F1EBC" w14:textId="52749EE1" w:rsidR="00C71CD0" w:rsidDel="00DE6623" w:rsidRDefault="00C71CD0" w:rsidP="00C852E6">
      <w:pPr>
        <w:spacing w:line="360" w:lineRule="auto"/>
        <w:jc w:val="both"/>
        <w:rPr>
          <w:del w:id="4815" w:author="Yael Armon" w:date="2022-07-03T15:15:00Z"/>
          <w:rFonts w:asciiTheme="minorBidi" w:hAnsiTheme="minorBidi" w:cs="Arial"/>
          <w:sz w:val="24"/>
          <w:szCs w:val="24"/>
          <w:rtl/>
        </w:rPr>
      </w:pPr>
      <w:del w:id="4816" w:author="Yael Armon" w:date="2022-07-03T15:15:00Z">
        <w:r w:rsidDel="00DE6623">
          <w:rPr>
            <w:rFonts w:asciiTheme="minorBidi" w:hAnsiTheme="minorBidi" w:cs="Arial" w:hint="cs"/>
            <w:sz w:val="24"/>
            <w:szCs w:val="24"/>
            <w:rtl/>
          </w:rPr>
          <w:delText xml:space="preserve">ארגון </w:delText>
        </w:r>
        <w:r w:rsidDel="00DE6623">
          <w:rPr>
            <w:rFonts w:asciiTheme="minorBidi" w:hAnsiTheme="minorBidi" w:cs="Arial" w:hint="cs"/>
            <w:sz w:val="24"/>
            <w:szCs w:val="24"/>
          </w:rPr>
          <w:delText>WRAP</w:delText>
        </w:r>
        <w:r w:rsidDel="00DE6623">
          <w:rPr>
            <w:rFonts w:asciiTheme="minorBidi" w:hAnsiTheme="minorBidi" w:cs="Arial" w:hint="cs"/>
            <w:sz w:val="24"/>
            <w:szCs w:val="24"/>
            <w:rtl/>
          </w:rPr>
          <w:delText xml:space="preserve"> יצר פורטל אינטרנטי מיוחד, במטרה לסייע ביצירת קשר בין ספקים וחקלאים עם עודפי מזון לארגונים להצלת מזון והפצתו. בנוסף, קיים פורטל מידע לגבי אופן אחסנה ושינוע של מזון המיועד להצלה, ומידע נוסף לגבי הצלת מזון.</w:delText>
        </w:r>
        <w:r w:rsidDel="00DE6623">
          <w:rPr>
            <w:rStyle w:val="FootnoteReference"/>
            <w:rFonts w:asciiTheme="minorBidi" w:hAnsiTheme="minorBidi"/>
            <w:sz w:val="24"/>
            <w:rtl/>
          </w:rPr>
          <w:footnoteReference w:id="83"/>
        </w:r>
        <w:r w:rsidR="001162A3" w:rsidDel="00DE6623">
          <w:rPr>
            <w:rFonts w:asciiTheme="minorBidi" w:hAnsiTheme="minorBidi" w:cs="Arial" w:hint="cs"/>
            <w:sz w:val="24"/>
            <w:szCs w:val="24"/>
            <w:rtl/>
          </w:rPr>
          <w:delText xml:space="preserve"> באופן דומה </w:delText>
        </w:r>
        <w:r w:rsidDel="00DE6623">
          <w:rPr>
            <w:rFonts w:asciiTheme="minorBidi" w:hAnsiTheme="minorBidi" w:cs="Arial" w:hint="cs"/>
            <w:sz w:val="24"/>
            <w:szCs w:val="24"/>
            <w:rtl/>
          </w:rPr>
          <w:delText xml:space="preserve">ארגון </w:delText>
        </w:r>
        <w:r w:rsidRPr="007C53FD" w:rsidDel="00DE6623">
          <w:rPr>
            <w:rFonts w:asciiTheme="minorBidi" w:hAnsiTheme="minorBidi" w:cs="Arial"/>
            <w:sz w:val="24"/>
            <w:szCs w:val="24"/>
          </w:rPr>
          <w:delText>Zero Waste Scotland</w:delText>
        </w:r>
        <w:r w:rsidDel="00DE6623">
          <w:rPr>
            <w:rFonts w:asciiTheme="minorBidi" w:hAnsiTheme="minorBidi" w:cs="Arial" w:hint="cs"/>
            <w:sz w:val="24"/>
            <w:szCs w:val="24"/>
            <w:rtl/>
          </w:rPr>
          <w:delText xml:space="preserve"> השיק פורטל אינטרנטי לחיבור בין ספקי מזון וחקלאים בסקוטלנד עם עודפי מזון לעמותות וארגונים הזקוקים לו.</w:delText>
        </w:r>
        <w:r w:rsidDel="00DE6623">
          <w:rPr>
            <w:rStyle w:val="FootnoteReference"/>
            <w:rFonts w:asciiTheme="minorBidi" w:hAnsiTheme="minorBidi"/>
            <w:sz w:val="24"/>
            <w:rtl/>
          </w:rPr>
          <w:footnoteReference w:id="84"/>
        </w:r>
      </w:del>
    </w:p>
    <w:p w14:paraId="338B1593" w14:textId="1493A78A" w:rsidR="00C71CD0" w:rsidRPr="00E41653" w:rsidDel="00DE6623" w:rsidRDefault="00C71CD0" w:rsidP="00C852E6">
      <w:pPr>
        <w:spacing w:line="360" w:lineRule="auto"/>
        <w:jc w:val="both"/>
        <w:rPr>
          <w:del w:id="4823" w:author="Yael Armon" w:date="2022-07-03T15:15:00Z"/>
          <w:rFonts w:asciiTheme="minorBidi" w:hAnsiTheme="minorBidi" w:cs="Arial"/>
          <w:sz w:val="24"/>
          <w:szCs w:val="24"/>
          <w:rtl/>
        </w:rPr>
      </w:pPr>
      <w:del w:id="4824" w:author="Yael Armon" w:date="2022-07-03T15:15:00Z">
        <w:r w:rsidDel="00DE6623">
          <w:rPr>
            <w:rFonts w:asciiTheme="minorBidi" w:hAnsiTheme="minorBidi" w:cs="Arial" w:hint="cs"/>
            <w:b/>
            <w:bCs/>
            <w:sz w:val="24"/>
            <w:szCs w:val="24"/>
            <w:rtl/>
          </w:rPr>
          <w:delText>בצרפת,</w:delText>
        </w:r>
        <w:r w:rsidDel="00DE6623">
          <w:rPr>
            <w:rFonts w:asciiTheme="minorBidi" w:hAnsiTheme="minorBidi" w:cs="Arial" w:hint="cs"/>
            <w:sz w:val="24"/>
            <w:szCs w:val="24"/>
            <w:rtl/>
          </w:rPr>
          <w:delText xml:space="preserve"> ארגון הצלת המזון </w:delText>
        </w:r>
        <w:r w:rsidDel="00DE6623">
          <w:rPr>
            <w:rFonts w:asciiTheme="minorBidi" w:hAnsiTheme="minorBidi" w:cs="Arial" w:hint="cs"/>
            <w:sz w:val="24"/>
            <w:szCs w:val="24"/>
          </w:rPr>
          <w:delText>L</w:delText>
        </w:r>
        <w:r w:rsidDel="00DE6623">
          <w:rPr>
            <w:rFonts w:asciiTheme="minorBidi" w:hAnsiTheme="minorBidi" w:cs="Arial"/>
            <w:sz w:val="24"/>
            <w:szCs w:val="24"/>
          </w:rPr>
          <w:delText>inkee</w:delText>
        </w:r>
        <w:r w:rsidDel="00DE6623">
          <w:rPr>
            <w:rFonts w:asciiTheme="minorBidi" w:hAnsiTheme="minorBidi" w:cs="Arial" w:hint="cs"/>
            <w:sz w:val="24"/>
            <w:szCs w:val="24"/>
            <w:rtl/>
          </w:rPr>
          <w:delText xml:space="preserve"> החל לחלק סלי מזון וארוחות שהוצלו לסטודנטים נז</w:delText>
        </w:r>
        <w:r w:rsidR="001162A3" w:rsidDel="00DE6623">
          <w:rPr>
            <w:rFonts w:asciiTheme="minorBidi" w:hAnsiTheme="minorBidi" w:cs="Arial" w:hint="cs"/>
            <w:sz w:val="24"/>
            <w:szCs w:val="24"/>
            <w:rtl/>
          </w:rPr>
          <w:delText>ק</w:delText>
        </w:r>
        <w:r w:rsidDel="00DE6623">
          <w:rPr>
            <w:rFonts w:asciiTheme="minorBidi" w:hAnsiTheme="minorBidi" w:cs="Arial" w:hint="cs"/>
            <w:sz w:val="24"/>
            <w:szCs w:val="24"/>
            <w:rtl/>
          </w:rPr>
          <w:delText>קים אשר נפגעו בעקבות המשבר. הארגון הקים מרכז חלוקה לסלי מזון בפריז, ובהמשך נפתחו מרכזי חלוקת סלי מזון במספר אוניברסיטאות בצרפת. הארגון הפיץ למעלה מ-350 אלף ארוחות מאז אוקטובר 2020 ומפיץ כ-25 אלף ארוחות ביום.</w:delText>
        </w:r>
        <w:r w:rsidDel="00DE6623">
          <w:rPr>
            <w:rStyle w:val="FootnoteReference"/>
            <w:rFonts w:asciiTheme="minorBidi" w:hAnsiTheme="minorBidi"/>
            <w:sz w:val="24"/>
            <w:rtl/>
          </w:rPr>
          <w:footnoteReference w:id="85"/>
        </w:r>
        <w:r w:rsidR="00B831E4" w:rsidDel="00DE6623">
          <w:rPr>
            <w:rFonts w:asciiTheme="minorBidi" w:hAnsiTheme="minorBidi" w:cs="Arial" w:hint="cs"/>
            <w:sz w:val="24"/>
            <w:szCs w:val="24"/>
            <w:rtl/>
          </w:rPr>
          <w:delText xml:space="preserve"> </w:delText>
        </w:r>
        <w:r w:rsidRPr="00BB5F97" w:rsidDel="00DE6623">
          <w:rPr>
            <w:rFonts w:asciiTheme="minorBidi" w:hAnsiTheme="minorBidi" w:cs="Arial" w:hint="eastAsia"/>
            <w:sz w:val="24"/>
            <w:szCs w:val="24"/>
            <w:rtl/>
          </w:rPr>
          <w:delText>בנוסף</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sz w:val="24"/>
            <w:szCs w:val="24"/>
          </w:rPr>
          <w:delText>Linkee</w:delText>
        </w:r>
        <w:r w:rsidRPr="00BB5F97" w:rsidDel="00DE6623">
          <w:rPr>
            <w:rFonts w:asciiTheme="minorBidi" w:hAnsiTheme="minorBidi" w:cs="Arial"/>
            <w:sz w:val="24"/>
            <w:szCs w:val="24"/>
            <w:rtl/>
          </w:rPr>
          <w:delText xml:space="preserve"> בשיתוף 4 עמותות נוספות </w:delText>
        </w:r>
        <w:r w:rsidRPr="00BB5F97" w:rsidDel="00DE6623">
          <w:rPr>
            <w:rFonts w:asciiTheme="minorBidi" w:hAnsiTheme="minorBidi" w:cs="Arial" w:hint="eastAsia"/>
            <w:sz w:val="24"/>
            <w:szCs w:val="24"/>
            <w:rtl/>
          </w:rPr>
          <w:delText>הקים</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hint="eastAsia"/>
            <w:sz w:val="24"/>
            <w:szCs w:val="24"/>
            <w:rtl/>
          </w:rPr>
          <w:delText>את</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hint="eastAsia"/>
            <w:sz w:val="24"/>
            <w:szCs w:val="24"/>
            <w:rtl/>
          </w:rPr>
          <w:delText>ה</w:delText>
        </w:r>
        <w:r w:rsidRPr="00BB5F97" w:rsidDel="00DE6623">
          <w:rPr>
            <w:rFonts w:asciiTheme="minorBidi" w:hAnsiTheme="minorBidi" w:cs="Arial"/>
            <w:sz w:val="24"/>
            <w:szCs w:val="24"/>
            <w:rtl/>
          </w:rPr>
          <w:delText>-</w:delText>
        </w:r>
        <w:r w:rsidRPr="00BB5F97" w:rsidDel="00DE6623">
          <w:delText xml:space="preserve"> </w:delText>
        </w:r>
        <w:r w:rsidRPr="00BB5F97" w:rsidDel="00DE6623">
          <w:rPr>
            <w:rFonts w:asciiTheme="minorBidi" w:hAnsiTheme="minorBidi" w:cs="Arial"/>
            <w:sz w:val="24"/>
            <w:szCs w:val="24"/>
          </w:rPr>
          <w:delText>Raliment collective"</w:delText>
        </w:r>
        <w:r w:rsidRPr="00BB5F97" w:rsidDel="00DE6623">
          <w:rPr>
            <w:rFonts w:asciiTheme="minorBidi" w:hAnsiTheme="minorBidi" w:cs="Arial"/>
            <w:sz w:val="24"/>
            <w:szCs w:val="24"/>
            <w:rtl/>
          </w:rPr>
          <w:delText xml:space="preserve">", שאוסף עודפי מזון שלא נמכרו, </w:delText>
        </w:r>
        <w:r w:rsidRPr="00BB5F97" w:rsidDel="00DE6623">
          <w:rPr>
            <w:rFonts w:asciiTheme="minorBidi" w:hAnsiTheme="minorBidi" w:cs="Arial" w:hint="eastAsia"/>
            <w:sz w:val="24"/>
            <w:szCs w:val="24"/>
            <w:rtl/>
          </w:rPr>
          <w:delText>מבשל</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hint="eastAsia"/>
            <w:sz w:val="24"/>
            <w:szCs w:val="24"/>
            <w:rtl/>
          </w:rPr>
          <w:delText>אותם</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hint="eastAsia"/>
            <w:sz w:val="24"/>
            <w:szCs w:val="24"/>
            <w:rtl/>
          </w:rPr>
          <w:delText>ב</w:delText>
        </w:r>
        <w:r w:rsidRPr="00BB5F97" w:rsidDel="00DE6623">
          <w:rPr>
            <w:rFonts w:asciiTheme="minorBidi" w:hAnsiTheme="minorBidi" w:cs="Arial"/>
            <w:sz w:val="24"/>
            <w:szCs w:val="24"/>
            <w:rtl/>
          </w:rPr>
          <w:delText xml:space="preserve">-3 </w:delText>
        </w:r>
        <w:r w:rsidRPr="00BB5F97" w:rsidDel="00DE6623">
          <w:rPr>
            <w:rFonts w:asciiTheme="minorBidi" w:hAnsiTheme="minorBidi" w:cs="Arial" w:hint="eastAsia"/>
            <w:sz w:val="24"/>
            <w:szCs w:val="24"/>
            <w:rtl/>
          </w:rPr>
          <w:delText>מטבחים</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hint="eastAsia"/>
            <w:sz w:val="24"/>
            <w:szCs w:val="24"/>
            <w:rtl/>
          </w:rPr>
          <w:delText>ייעודיים</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hint="eastAsia"/>
            <w:sz w:val="24"/>
            <w:szCs w:val="24"/>
            <w:rtl/>
          </w:rPr>
          <w:delText>והפיץ</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hint="eastAsia"/>
            <w:sz w:val="24"/>
            <w:szCs w:val="24"/>
            <w:rtl/>
          </w:rPr>
          <w:delText>כ</w:delText>
        </w:r>
        <w:r w:rsidRPr="00BB5F97" w:rsidDel="00DE6623">
          <w:rPr>
            <w:rFonts w:asciiTheme="minorBidi" w:hAnsiTheme="minorBidi" w:cs="Arial"/>
            <w:sz w:val="24"/>
            <w:szCs w:val="24"/>
            <w:rtl/>
          </w:rPr>
          <w:delText xml:space="preserve">-60 </w:delText>
        </w:r>
        <w:r w:rsidRPr="00BB5F97" w:rsidDel="00DE6623">
          <w:rPr>
            <w:rFonts w:asciiTheme="minorBidi" w:hAnsiTheme="minorBidi" w:cs="Arial" w:hint="eastAsia"/>
            <w:sz w:val="24"/>
            <w:szCs w:val="24"/>
            <w:rtl/>
          </w:rPr>
          <w:delText>אלף</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hint="eastAsia"/>
            <w:sz w:val="24"/>
            <w:szCs w:val="24"/>
            <w:rtl/>
          </w:rPr>
          <w:delText>ארוחות</w:delText>
        </w:r>
        <w:r w:rsidRPr="00BB5F97" w:rsidDel="00DE6623">
          <w:rPr>
            <w:rFonts w:asciiTheme="minorBidi" w:hAnsiTheme="minorBidi" w:cs="Arial"/>
            <w:sz w:val="24"/>
            <w:szCs w:val="24"/>
            <w:rtl/>
          </w:rPr>
          <w:delText xml:space="preserve"> </w:delText>
        </w:r>
        <w:r w:rsidRPr="00BB5F97" w:rsidDel="00DE6623">
          <w:rPr>
            <w:rFonts w:asciiTheme="minorBidi" w:hAnsiTheme="minorBidi" w:cs="Arial" w:hint="eastAsia"/>
            <w:sz w:val="24"/>
            <w:szCs w:val="24"/>
            <w:rtl/>
          </w:rPr>
          <w:delText>לנזקקים</w:delText>
        </w:r>
        <w:r w:rsidRPr="00BB5F97" w:rsidDel="00DE6623">
          <w:rPr>
            <w:rFonts w:asciiTheme="minorBidi" w:hAnsiTheme="minorBidi" w:cs="Arial"/>
            <w:sz w:val="24"/>
            <w:szCs w:val="24"/>
            <w:rtl/>
          </w:rPr>
          <w:delText>.</w:delText>
        </w:r>
        <w:r w:rsidRPr="00BB5F97" w:rsidDel="00DE6623">
          <w:rPr>
            <w:rStyle w:val="FootnoteReference"/>
            <w:rFonts w:asciiTheme="minorBidi" w:hAnsiTheme="minorBidi"/>
            <w:sz w:val="24"/>
            <w:rtl/>
          </w:rPr>
          <w:footnoteReference w:id="86"/>
        </w:r>
      </w:del>
    </w:p>
    <w:p w14:paraId="79C764DE" w14:textId="5CB3EE6F" w:rsidR="00C71CD0" w:rsidDel="00DE6623" w:rsidRDefault="00C71CD0" w:rsidP="00C852E6">
      <w:pPr>
        <w:spacing w:line="360" w:lineRule="auto"/>
        <w:jc w:val="both"/>
        <w:rPr>
          <w:del w:id="4832" w:author="Yael Armon" w:date="2022-07-03T15:15:00Z"/>
          <w:rFonts w:asciiTheme="minorBidi" w:hAnsiTheme="minorBidi" w:cs="Arial"/>
          <w:sz w:val="24"/>
          <w:szCs w:val="24"/>
          <w:rtl/>
        </w:rPr>
      </w:pPr>
      <w:del w:id="4833" w:author="Yael Armon" w:date="2022-07-03T15:15:00Z">
        <w:r w:rsidDel="00DE6623">
          <w:rPr>
            <w:rFonts w:asciiTheme="minorBidi" w:hAnsiTheme="minorBidi" w:cs="Arial" w:hint="cs"/>
            <w:b/>
            <w:bCs/>
            <w:sz w:val="24"/>
            <w:szCs w:val="24"/>
            <w:rtl/>
          </w:rPr>
          <w:delText xml:space="preserve">בקנדה, </w:delText>
        </w:r>
        <w:r w:rsidRPr="003F52BA" w:rsidDel="00DE6623">
          <w:rPr>
            <w:rFonts w:asciiTheme="minorBidi" w:hAnsiTheme="minorBidi" w:cs="Arial"/>
            <w:sz w:val="24"/>
            <w:szCs w:val="24"/>
            <w:rtl/>
          </w:rPr>
          <w:delText>עם פרוץ משבר הקורונה חלק מבנקי המזון ברשת</w:delText>
        </w:r>
        <w:r w:rsidDel="00DE6623">
          <w:rPr>
            <w:rFonts w:asciiTheme="minorBidi" w:hAnsiTheme="minorBidi" w:cs="Arial" w:hint="cs"/>
            <w:sz w:val="24"/>
            <w:szCs w:val="24"/>
            <w:rtl/>
          </w:rPr>
          <w:delText xml:space="preserve"> של </w:delText>
        </w:r>
        <w:r w:rsidRPr="001F2FD9" w:rsidDel="00DE6623">
          <w:rPr>
            <w:rFonts w:asciiTheme="minorBidi" w:hAnsiTheme="minorBidi" w:cs="Arial"/>
            <w:sz w:val="24"/>
            <w:szCs w:val="24"/>
          </w:rPr>
          <w:delText>Daily Bread</w:delText>
        </w:r>
        <w:r w:rsidRPr="003F52BA"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ו-</w:delText>
        </w:r>
        <w:r w:rsidRPr="001F2FD9" w:rsidDel="00DE6623">
          <w:delText xml:space="preserve"> </w:delText>
        </w:r>
        <w:r w:rsidRPr="001F2FD9" w:rsidDel="00DE6623">
          <w:rPr>
            <w:rFonts w:asciiTheme="minorBidi" w:hAnsiTheme="minorBidi" w:cs="Arial"/>
            <w:sz w:val="24"/>
            <w:szCs w:val="24"/>
          </w:rPr>
          <w:delText>North York Harvest</w:delText>
        </w:r>
        <w:r w:rsidDel="00DE6623">
          <w:rPr>
            <w:rFonts w:asciiTheme="minorBidi" w:hAnsiTheme="minorBidi" w:cs="Arial" w:hint="cs"/>
            <w:sz w:val="24"/>
            <w:szCs w:val="24"/>
            <w:rtl/>
          </w:rPr>
          <w:delText xml:space="preserve"> נסגרו - דבר</w:delText>
        </w:r>
        <w:r w:rsidRPr="003F52BA"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אשר אילץ את </w:delText>
        </w:r>
        <w:r w:rsidRPr="003F52BA" w:rsidDel="00DE6623">
          <w:rPr>
            <w:rFonts w:asciiTheme="minorBidi" w:hAnsiTheme="minorBidi" w:cs="Arial"/>
            <w:sz w:val="24"/>
            <w:szCs w:val="24"/>
            <w:rtl/>
          </w:rPr>
          <w:delText xml:space="preserve">שאר </w:delText>
        </w:r>
        <w:r w:rsidDel="00DE6623">
          <w:rPr>
            <w:rFonts w:asciiTheme="minorBidi" w:hAnsiTheme="minorBidi" w:cs="Arial" w:hint="cs"/>
            <w:sz w:val="24"/>
            <w:szCs w:val="24"/>
            <w:rtl/>
          </w:rPr>
          <w:delText>בנקי המזון שהמשיכו לפעול לקלוט נזקקים</w:delText>
        </w:r>
        <w:r w:rsidRPr="003F52BA"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שנותרו ללא מענה</w:delText>
        </w:r>
        <w:r w:rsidRPr="003F52BA" w:rsidDel="00DE6623">
          <w:rPr>
            <w:rFonts w:asciiTheme="minorBidi" w:hAnsiTheme="minorBidi" w:cs="Arial"/>
            <w:sz w:val="24"/>
            <w:szCs w:val="24"/>
            <w:rtl/>
          </w:rPr>
          <w:delText xml:space="preserve">. בשיתוף עם </w:delText>
        </w:r>
        <w:r w:rsidRPr="003308AE" w:rsidDel="00DE6623">
          <w:rPr>
            <w:rFonts w:asciiTheme="minorBidi" w:hAnsiTheme="minorBidi" w:cs="Arial"/>
            <w:sz w:val="24"/>
            <w:szCs w:val="24"/>
            <w:rtl/>
          </w:rPr>
          <w:delText>עיריית טורונטו</w:delText>
        </w:r>
        <w:r w:rsidRPr="00BB5F97" w:rsidDel="00DE6623">
          <w:rPr>
            <w:rFonts w:asciiTheme="minorBidi" w:hAnsiTheme="minorBidi" w:cs="Arial"/>
            <w:sz w:val="24"/>
            <w:szCs w:val="24"/>
            <w:rtl/>
          </w:rPr>
          <w:delText xml:space="preserve"> נפתחו</w:delText>
        </w:r>
        <w:r w:rsidRPr="003F52BA" w:rsidDel="00DE6623">
          <w:rPr>
            <w:rFonts w:asciiTheme="minorBidi" w:hAnsiTheme="minorBidi" w:cs="Arial"/>
            <w:sz w:val="24"/>
            <w:szCs w:val="24"/>
            <w:rtl/>
          </w:rPr>
          <w:delText xml:space="preserve"> נקודות חדשות לבנקי המזון להשלמת הפריסה הגיאוגרפית ואף</w:delText>
        </w:r>
        <w:r w:rsidR="00B831E4" w:rsidDel="00DE6623">
          <w:rPr>
            <w:rFonts w:asciiTheme="minorBidi" w:hAnsiTheme="minorBidi" w:cs="Arial" w:hint="cs"/>
            <w:sz w:val="24"/>
            <w:szCs w:val="24"/>
            <w:rtl/>
          </w:rPr>
          <w:delText xml:space="preserve"> </w:delText>
        </w:r>
        <w:r w:rsidRPr="003F52BA" w:rsidDel="00DE6623">
          <w:rPr>
            <w:rFonts w:asciiTheme="minorBidi" w:hAnsiTheme="minorBidi" w:cs="Arial"/>
            <w:sz w:val="24"/>
            <w:szCs w:val="24"/>
            <w:rtl/>
          </w:rPr>
          <w:delText>להרחיבה אל מעבר למספר הנקודות טרם משבר הקורונה.</w:delText>
        </w:r>
        <w:r w:rsidDel="00DE6623">
          <w:rPr>
            <w:rStyle w:val="FootnoteReference"/>
            <w:rFonts w:asciiTheme="minorBidi" w:hAnsiTheme="minorBidi"/>
            <w:sz w:val="24"/>
            <w:rtl/>
          </w:rPr>
          <w:footnoteReference w:id="87"/>
        </w:r>
      </w:del>
    </w:p>
    <w:p w14:paraId="717588E3" w14:textId="5941D7C1" w:rsidR="00C71CD0" w:rsidDel="00DE6623" w:rsidRDefault="00C71CD0" w:rsidP="00C852E6">
      <w:pPr>
        <w:spacing w:line="360" w:lineRule="auto"/>
        <w:jc w:val="both"/>
        <w:rPr>
          <w:del w:id="4840" w:author="Yael Armon" w:date="2022-07-03T15:15:00Z"/>
          <w:rFonts w:asciiTheme="minorBidi" w:hAnsiTheme="minorBidi" w:cs="Arial"/>
          <w:sz w:val="24"/>
          <w:szCs w:val="24"/>
          <w:rtl/>
        </w:rPr>
      </w:pPr>
      <w:del w:id="4841" w:author="Yael Armon" w:date="2022-07-03T15:15:00Z">
        <w:r w:rsidDel="00DE6623">
          <w:rPr>
            <w:rFonts w:asciiTheme="minorBidi" w:hAnsiTheme="minorBidi" w:cs="Arial" w:hint="cs"/>
            <w:b/>
            <w:bCs/>
            <w:sz w:val="24"/>
            <w:szCs w:val="24"/>
            <w:rtl/>
          </w:rPr>
          <w:delText xml:space="preserve">בארצות הברית, </w:delText>
        </w:r>
        <w:r w:rsidDel="00DE6623">
          <w:rPr>
            <w:rFonts w:asciiTheme="minorBidi" w:hAnsiTheme="minorBidi" w:cs="Arial" w:hint="cs"/>
            <w:sz w:val="24"/>
            <w:szCs w:val="24"/>
            <w:rtl/>
          </w:rPr>
          <w:delText xml:space="preserve">ארגון הצלת המזון </w:delText>
        </w:r>
        <w:r w:rsidRPr="008D0170" w:rsidDel="00DE6623">
          <w:rPr>
            <w:rFonts w:asciiTheme="minorBidi" w:hAnsiTheme="minorBidi" w:cs="Arial"/>
            <w:sz w:val="24"/>
            <w:szCs w:val="24"/>
          </w:rPr>
          <w:delText>City Harvest</w:delText>
        </w:r>
        <w:r w:rsidDel="00DE6623">
          <w:rPr>
            <w:rFonts w:asciiTheme="minorBidi" w:hAnsiTheme="minorBidi" w:cs="Arial" w:hint="cs"/>
            <w:sz w:val="24"/>
            <w:szCs w:val="24"/>
            <w:rtl/>
          </w:rPr>
          <w:delText xml:space="preserve"> פתח 29 </w:delText>
        </w:r>
        <w:r w:rsidRPr="00F7184D" w:rsidDel="00DE6623">
          <w:rPr>
            <w:rFonts w:asciiTheme="minorBidi" w:hAnsiTheme="minorBidi" w:cs="Arial"/>
            <w:sz w:val="24"/>
            <w:szCs w:val="24"/>
            <w:rtl/>
          </w:rPr>
          <w:delText>מרכזי חירום לחלוקת מזון לנזקקים</w:delText>
        </w:r>
        <w:r w:rsidDel="00DE6623">
          <w:rPr>
            <w:rFonts w:asciiTheme="minorBidi" w:hAnsiTheme="minorBidi" w:cs="Arial" w:hint="cs"/>
            <w:sz w:val="24"/>
            <w:szCs w:val="24"/>
            <w:rtl/>
          </w:rPr>
          <w:delText xml:space="preserve"> בעיר ניו יורק בשכונות בסיכון גבוה לאי-ביטחון תזונתי, שגם סבלו ביתר שאת מהידבקות בווירו</w:delText>
        </w:r>
        <w:r w:rsidDel="00DE6623">
          <w:rPr>
            <w:rFonts w:asciiTheme="minorBidi" w:hAnsiTheme="minorBidi" w:cs="Arial" w:hint="eastAsia"/>
            <w:sz w:val="24"/>
            <w:szCs w:val="24"/>
            <w:rtl/>
          </w:rPr>
          <w:delText>ס</w:delText>
        </w:r>
        <w:r w:rsidDel="00DE6623">
          <w:rPr>
            <w:rFonts w:asciiTheme="minorBidi" w:hAnsiTheme="minorBidi" w:cs="Arial" w:hint="cs"/>
            <w:sz w:val="24"/>
            <w:szCs w:val="24"/>
            <w:rtl/>
          </w:rPr>
          <w:delText xml:space="preserve"> הקורונה. הארגון הציל וחילק כ-57 אלף טון של מזון ממרץ 2020 עד ינואר 2021, יותר מכפול מאשר בתקופה המקבילה ב-2019.</w:delText>
        </w:r>
        <w:r w:rsidDel="00DE6623">
          <w:rPr>
            <w:rStyle w:val="FootnoteReference"/>
            <w:rFonts w:asciiTheme="minorBidi" w:hAnsiTheme="minorBidi"/>
            <w:sz w:val="24"/>
            <w:rtl/>
          </w:rPr>
          <w:footnoteReference w:id="88"/>
        </w:r>
      </w:del>
    </w:p>
    <w:p w14:paraId="45117090" w14:textId="5929EA09" w:rsidR="00C71CD0" w:rsidDel="00DE6623" w:rsidRDefault="00C71CD0" w:rsidP="00C852E6">
      <w:pPr>
        <w:spacing w:line="360" w:lineRule="auto"/>
        <w:jc w:val="both"/>
        <w:rPr>
          <w:del w:id="4847" w:author="Yael Armon" w:date="2022-07-03T15:15:00Z"/>
          <w:rFonts w:asciiTheme="minorBidi" w:hAnsiTheme="minorBidi" w:cs="Arial"/>
          <w:sz w:val="24"/>
          <w:szCs w:val="24"/>
          <w:rtl/>
        </w:rPr>
      </w:pPr>
      <w:del w:id="4848" w:author="Yael Armon" w:date="2022-07-03T15:15:00Z">
        <w:r w:rsidRPr="00F7184D" w:rsidDel="00DE6623">
          <w:rPr>
            <w:rFonts w:asciiTheme="minorBidi" w:hAnsiTheme="minorBidi" w:cs="Arial"/>
            <w:sz w:val="24"/>
            <w:szCs w:val="24"/>
            <w:rtl/>
          </w:rPr>
          <w:delText>ארגון</w:delText>
        </w:r>
        <w:r w:rsidDel="00DE6623">
          <w:rPr>
            <w:rFonts w:asciiTheme="minorBidi" w:hAnsiTheme="minorBidi" w:cs="Arial" w:hint="cs"/>
            <w:sz w:val="24"/>
            <w:szCs w:val="24"/>
            <w:rtl/>
          </w:rPr>
          <w:delText xml:space="preserve"> </w:delText>
        </w:r>
        <w:r w:rsidRPr="00F7184D" w:rsidDel="00DE6623">
          <w:rPr>
            <w:rFonts w:asciiTheme="minorBidi" w:hAnsiTheme="minorBidi" w:cs="Arial"/>
            <w:sz w:val="24"/>
            <w:szCs w:val="24"/>
          </w:rPr>
          <w:delText>Community Alliance with Family Farmers</w:delText>
        </w:r>
        <w:r w:rsidRPr="00F7184D"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w:delText>
        </w:r>
        <w:r w:rsidRPr="00F7184D" w:rsidDel="00DE6623">
          <w:rPr>
            <w:rFonts w:asciiTheme="minorBidi" w:hAnsiTheme="minorBidi" w:cs="Arial"/>
            <w:sz w:val="24"/>
            <w:szCs w:val="24"/>
          </w:rPr>
          <w:delText>CAFF</w:delText>
        </w:r>
        <w:r w:rsidDel="00DE6623">
          <w:rPr>
            <w:rFonts w:asciiTheme="minorBidi" w:hAnsiTheme="minorBidi" w:cs="Arial" w:hint="cs"/>
            <w:sz w:val="24"/>
            <w:szCs w:val="24"/>
            <w:rtl/>
          </w:rPr>
          <w:delText xml:space="preserve">), אשר פועל בד"כ לחיזוק קהילות מקומיות של חקלאים ומשפיע על חקיקה לטובת יצירת סביבה ברת קיימא, החל לסייע </w:delText>
        </w:r>
        <w:r w:rsidRPr="00F7184D" w:rsidDel="00DE6623">
          <w:rPr>
            <w:rFonts w:asciiTheme="minorBidi" w:hAnsiTheme="minorBidi" w:cs="Arial"/>
            <w:sz w:val="24"/>
            <w:szCs w:val="24"/>
            <w:rtl/>
          </w:rPr>
          <w:delText xml:space="preserve">לחקלאים בקליפורניה </w:delText>
        </w:r>
        <w:r w:rsidDel="00DE6623">
          <w:rPr>
            <w:rFonts w:asciiTheme="minorBidi" w:hAnsiTheme="minorBidi" w:cs="Arial" w:hint="cs"/>
            <w:sz w:val="24"/>
            <w:szCs w:val="24"/>
            <w:rtl/>
          </w:rPr>
          <w:delText>שמכרו את תוצרתם</w:delText>
        </w:r>
        <w:r w:rsidRPr="00F7184D" w:rsidDel="00DE6623">
          <w:rPr>
            <w:rFonts w:asciiTheme="minorBidi" w:hAnsiTheme="minorBidi" w:cs="Arial"/>
            <w:sz w:val="24"/>
            <w:szCs w:val="24"/>
            <w:rtl/>
          </w:rPr>
          <w:delText xml:space="preserve"> לשוק המוסדי </w:delText>
        </w:r>
        <w:r w:rsidDel="00DE6623">
          <w:rPr>
            <w:rFonts w:asciiTheme="minorBidi" w:hAnsiTheme="minorBidi" w:cs="Arial" w:hint="cs"/>
            <w:sz w:val="24"/>
            <w:szCs w:val="24"/>
            <w:rtl/>
          </w:rPr>
          <w:delText xml:space="preserve">בלבד, </w:delText>
        </w:r>
        <w:r w:rsidRPr="00F7184D" w:rsidDel="00DE6623">
          <w:rPr>
            <w:rFonts w:asciiTheme="minorBidi" w:hAnsiTheme="minorBidi" w:cs="Arial"/>
            <w:sz w:val="24"/>
            <w:szCs w:val="24"/>
            <w:rtl/>
          </w:rPr>
          <w:delText>למכור את תוצרתם ישירות לצרכנים</w:delText>
        </w:r>
        <w:r w:rsidDel="00DE6623">
          <w:rPr>
            <w:rFonts w:asciiTheme="minorBidi" w:hAnsiTheme="minorBidi" w:cs="Arial" w:hint="cs"/>
            <w:sz w:val="24"/>
            <w:szCs w:val="24"/>
            <w:rtl/>
          </w:rPr>
          <w:delText xml:space="preserve"> במטרה - לצמצם אובדן מזון ואת הפגיעה הכלכלית בחקלאים. בנוסף, הארגון מסייע בתיאום לוגיסטי בין החקלאים באספקה ותרומה של תוצרת חקלאית.</w:delText>
        </w:r>
        <w:r w:rsidDel="00DE6623">
          <w:rPr>
            <w:rStyle w:val="FootnoteReference"/>
            <w:rFonts w:asciiTheme="minorBidi" w:hAnsiTheme="minorBidi"/>
            <w:sz w:val="24"/>
            <w:rtl/>
          </w:rPr>
          <w:footnoteReference w:id="89"/>
        </w:r>
      </w:del>
    </w:p>
    <w:p w14:paraId="49182725" w14:textId="46D85FE6" w:rsidR="00C71CD0" w:rsidDel="00DE6623" w:rsidRDefault="00C71CD0" w:rsidP="00C852E6">
      <w:pPr>
        <w:spacing w:line="360" w:lineRule="auto"/>
        <w:jc w:val="both"/>
        <w:rPr>
          <w:del w:id="4852" w:author="Yael Armon" w:date="2022-07-03T15:15:00Z"/>
          <w:rFonts w:asciiTheme="minorBidi" w:hAnsiTheme="minorBidi" w:cs="Arial"/>
          <w:sz w:val="24"/>
          <w:szCs w:val="24"/>
          <w:rtl/>
        </w:rPr>
      </w:pPr>
      <w:del w:id="4853" w:author="Yael Armon" w:date="2022-07-03T15:15:00Z">
        <w:r w:rsidDel="00DE6623">
          <w:rPr>
            <w:rFonts w:asciiTheme="minorBidi" w:hAnsiTheme="minorBidi" w:cs="Arial" w:hint="cs"/>
            <w:sz w:val="24"/>
            <w:szCs w:val="24"/>
            <w:rtl/>
          </w:rPr>
          <w:delText xml:space="preserve">עם סגירת הקמפוסים באוניברסיטאות במרץ 2020, הקימו סטודנטים את </w:delText>
        </w:r>
        <w:r w:rsidDel="00DE6623">
          <w:rPr>
            <w:rFonts w:asciiTheme="minorBidi" w:hAnsiTheme="minorBidi" w:cs="Arial"/>
            <w:sz w:val="24"/>
            <w:szCs w:val="24"/>
            <w:rtl/>
          </w:rPr>
          <w:delText>עמות</w:delText>
        </w:r>
        <w:r w:rsidDel="00DE6623">
          <w:rPr>
            <w:rFonts w:asciiTheme="minorBidi" w:hAnsiTheme="minorBidi" w:cs="Arial" w:hint="cs"/>
            <w:sz w:val="24"/>
            <w:szCs w:val="24"/>
            <w:rtl/>
          </w:rPr>
          <w:delText xml:space="preserve">ת </w:delText>
        </w:r>
        <w:r w:rsidDel="00DE6623">
          <w:rPr>
            <w:rFonts w:asciiTheme="minorBidi" w:hAnsiTheme="minorBidi" w:cs="Arial" w:hint="cs"/>
            <w:sz w:val="24"/>
            <w:szCs w:val="24"/>
          </w:rPr>
          <w:delText>F</w:delText>
        </w:r>
        <w:r w:rsidDel="00DE6623">
          <w:rPr>
            <w:rFonts w:asciiTheme="minorBidi" w:hAnsiTheme="minorBidi" w:cs="Arial"/>
            <w:sz w:val="24"/>
            <w:szCs w:val="24"/>
          </w:rPr>
          <w:delText>armLink</w:delText>
        </w:r>
        <w:r w:rsidDel="00DE6623">
          <w:rPr>
            <w:rFonts w:asciiTheme="minorBidi" w:hAnsiTheme="minorBidi" w:cs="Arial" w:hint="cs"/>
            <w:sz w:val="24"/>
            <w:szCs w:val="24"/>
            <w:rtl/>
          </w:rPr>
          <w:delText xml:space="preserve"> שהתרחבה בכל רחבי ארצות הברית. </w:delText>
        </w:r>
        <w:r w:rsidRPr="00F7184D" w:rsidDel="00DE6623">
          <w:rPr>
            <w:rFonts w:asciiTheme="minorBidi" w:hAnsiTheme="minorBidi" w:cs="Arial"/>
            <w:sz w:val="24"/>
            <w:szCs w:val="24"/>
            <w:rtl/>
          </w:rPr>
          <w:delText>העמותה אוספת וקוטפת באמצעות מתנדבים סחורה חקלאית</w:delText>
        </w:r>
        <w:r w:rsidDel="00DE6623">
          <w:rPr>
            <w:rFonts w:asciiTheme="minorBidi" w:hAnsiTheme="minorBidi" w:cs="Arial" w:hint="cs"/>
            <w:sz w:val="24"/>
            <w:szCs w:val="24"/>
            <w:rtl/>
          </w:rPr>
          <w:delText xml:space="preserve">, </w:delText>
        </w:r>
        <w:r w:rsidRPr="00F7184D" w:rsidDel="00DE6623">
          <w:rPr>
            <w:rFonts w:asciiTheme="minorBidi" w:hAnsiTheme="minorBidi" w:cs="Arial"/>
            <w:sz w:val="24"/>
            <w:szCs w:val="24"/>
            <w:rtl/>
          </w:rPr>
          <w:delText xml:space="preserve">ומספקת אותם </w:delText>
        </w:r>
        <w:r w:rsidDel="00DE6623">
          <w:rPr>
            <w:rFonts w:asciiTheme="minorBidi" w:hAnsiTheme="minorBidi" w:cs="Arial" w:hint="cs"/>
            <w:sz w:val="24"/>
            <w:szCs w:val="24"/>
            <w:rtl/>
          </w:rPr>
          <w:delText>ל</w:delText>
        </w:r>
        <w:r w:rsidRPr="00F7184D" w:rsidDel="00DE6623">
          <w:rPr>
            <w:rFonts w:asciiTheme="minorBidi" w:hAnsiTheme="minorBidi" w:cs="Arial"/>
            <w:sz w:val="24"/>
            <w:szCs w:val="24"/>
            <w:rtl/>
          </w:rPr>
          <w:delText>בנקי מזון</w:delText>
        </w:r>
        <w:r w:rsidDel="00DE6623">
          <w:rPr>
            <w:rFonts w:asciiTheme="minorBidi" w:hAnsiTheme="minorBidi" w:cs="Arial" w:hint="cs"/>
            <w:sz w:val="24"/>
            <w:szCs w:val="24"/>
            <w:rtl/>
          </w:rPr>
          <w:delText xml:space="preserve"> ולנזקקים - והצילה למעלה מ-5,000 טון של מזון.</w:delText>
        </w:r>
        <w:r w:rsidDel="00DE6623">
          <w:rPr>
            <w:rStyle w:val="FootnoteReference"/>
            <w:rFonts w:asciiTheme="minorBidi" w:hAnsiTheme="minorBidi"/>
            <w:sz w:val="24"/>
            <w:rtl/>
          </w:rPr>
          <w:footnoteReference w:id="90"/>
        </w:r>
      </w:del>
    </w:p>
    <w:p w14:paraId="3EA28052" w14:textId="41E78663" w:rsidR="00C71CD0" w:rsidDel="00DE6623" w:rsidRDefault="00C71CD0">
      <w:pPr>
        <w:spacing w:line="360" w:lineRule="auto"/>
        <w:jc w:val="both"/>
        <w:rPr>
          <w:del w:id="4858" w:author="Yael Armon" w:date="2022-07-03T15:15:00Z"/>
          <w:rFonts w:asciiTheme="minorBidi" w:hAnsiTheme="minorBidi" w:cs="Arial"/>
          <w:sz w:val="24"/>
          <w:szCs w:val="24"/>
        </w:rPr>
        <w:pPrChange w:id="4859" w:author="Yael Armon" w:date="2022-07-03T15:16:00Z">
          <w:pPr>
            <w:bidi w:val="0"/>
            <w:spacing w:after="160" w:line="259" w:lineRule="auto"/>
          </w:pPr>
        </w:pPrChange>
      </w:pPr>
      <w:del w:id="4860" w:author="Yael Armon" w:date="2022-07-03T15:15:00Z">
        <w:r w:rsidDel="00DE6623">
          <w:rPr>
            <w:rFonts w:asciiTheme="minorBidi" w:hAnsiTheme="minorBidi" w:cs="Arial"/>
            <w:sz w:val="24"/>
            <w:szCs w:val="24"/>
            <w:rtl/>
          </w:rPr>
          <w:br w:type="page"/>
        </w:r>
      </w:del>
    </w:p>
    <w:p w14:paraId="7B21A75F" w14:textId="3740B5A1" w:rsidR="00C71CD0" w:rsidRPr="004D04A2" w:rsidDel="00DE6623" w:rsidRDefault="00C71CD0" w:rsidP="00C852E6">
      <w:pPr>
        <w:spacing w:line="360" w:lineRule="auto"/>
        <w:jc w:val="both"/>
        <w:rPr>
          <w:del w:id="4861" w:author="Yael Armon" w:date="2022-07-03T15:15:00Z"/>
          <w:rFonts w:asciiTheme="minorBidi" w:hAnsiTheme="minorBidi" w:cs="Arial"/>
          <w:sz w:val="24"/>
          <w:szCs w:val="24"/>
          <w:rtl/>
        </w:rPr>
      </w:pPr>
      <w:del w:id="4862" w:author="Yael Armon" w:date="2022-07-03T15:15:00Z">
        <w:r w:rsidRPr="004D04A2" w:rsidDel="00DE6623">
          <w:rPr>
            <w:rFonts w:asciiTheme="minorBidi" w:hAnsiTheme="minorBidi" w:cs="Arial"/>
            <w:b/>
            <w:bCs/>
            <w:sz w:val="24"/>
            <w:szCs w:val="24"/>
            <w:u w:val="single"/>
            <w:rtl/>
          </w:rPr>
          <w:delText>סיוע המגזר העסקי להתמודדות עם משבר הקורונה</w:delText>
        </w:r>
      </w:del>
    </w:p>
    <w:p w14:paraId="551EE2B1" w14:textId="2388F798" w:rsidR="00C71CD0" w:rsidRPr="005C2079" w:rsidDel="00DE6623" w:rsidRDefault="00C71CD0" w:rsidP="00C852E6">
      <w:pPr>
        <w:spacing w:line="360" w:lineRule="auto"/>
        <w:jc w:val="both"/>
        <w:rPr>
          <w:del w:id="4863" w:author="Yael Armon" w:date="2022-07-03T15:15:00Z"/>
          <w:rFonts w:asciiTheme="minorBidi" w:hAnsiTheme="minorBidi" w:cs="Arial"/>
          <w:sz w:val="24"/>
          <w:szCs w:val="24"/>
          <w:rtl/>
        </w:rPr>
      </w:pPr>
      <w:del w:id="4864" w:author="Yael Armon" w:date="2022-07-03T15:15:00Z">
        <w:r w:rsidRPr="005C2079" w:rsidDel="00DE6623">
          <w:rPr>
            <w:rFonts w:asciiTheme="minorBidi" w:hAnsiTheme="minorBidi" w:cs="Arial" w:hint="eastAsia"/>
            <w:b/>
            <w:bCs/>
            <w:sz w:val="24"/>
            <w:szCs w:val="24"/>
            <w:rtl/>
          </w:rPr>
          <w:delText>בבריטניה</w:delText>
        </w:r>
        <w:r w:rsidRPr="005C2079" w:rsidDel="00DE6623">
          <w:rPr>
            <w:rFonts w:asciiTheme="minorBidi" w:hAnsiTheme="minorBidi" w:cs="Arial"/>
            <w:b/>
            <w:bCs/>
            <w:sz w:val="24"/>
            <w:szCs w:val="24"/>
            <w:rtl/>
          </w:rPr>
          <w:delText xml:space="preserve">, </w:delText>
        </w:r>
        <w:r w:rsidRPr="005C2079" w:rsidDel="00DE6623">
          <w:rPr>
            <w:rFonts w:asciiTheme="minorBidi" w:hAnsiTheme="minorBidi" w:cs="Arial" w:hint="eastAsia"/>
            <w:sz w:val="24"/>
            <w:szCs w:val="24"/>
            <w:rtl/>
          </w:rPr>
          <w:delText>חברת</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sz w:val="24"/>
            <w:szCs w:val="24"/>
          </w:rPr>
          <w:delText>Compass Group</w:delText>
        </w:r>
        <w:r w:rsidDel="00DE6623">
          <w:rPr>
            <w:rFonts w:asciiTheme="minorBidi" w:hAnsiTheme="minorBidi" w:cs="Arial" w:hint="cs"/>
            <w:sz w:val="24"/>
            <w:szCs w:val="24"/>
            <w:rtl/>
          </w:rPr>
          <w:delText xml:space="preserve">, אשר </w:delText>
        </w:r>
        <w:r w:rsidRPr="00F56D70" w:rsidDel="00DE6623">
          <w:rPr>
            <w:rFonts w:asciiTheme="minorBidi" w:hAnsiTheme="minorBidi" w:cs="Arial"/>
            <w:sz w:val="24"/>
            <w:szCs w:val="24"/>
            <w:rtl/>
          </w:rPr>
          <w:delText>מוכרת מזון לשוק המוסדי</w:delText>
        </w:r>
        <w:r w:rsidDel="00DE6623">
          <w:rPr>
            <w:rFonts w:asciiTheme="minorBidi" w:hAnsiTheme="minorBidi" w:cs="Arial" w:hint="cs"/>
            <w:sz w:val="24"/>
            <w:szCs w:val="24"/>
            <w:rtl/>
          </w:rPr>
          <w:delText xml:space="preserve">, </w:delText>
        </w:r>
        <w:r w:rsidRPr="00F56D70" w:rsidDel="00DE6623">
          <w:rPr>
            <w:rFonts w:asciiTheme="minorBidi" w:hAnsiTheme="minorBidi" w:cs="Arial"/>
            <w:sz w:val="24"/>
            <w:szCs w:val="24"/>
            <w:rtl/>
          </w:rPr>
          <w:delText xml:space="preserve">יצרה רשת להצלת מזון </w:delText>
        </w:r>
        <w:r w:rsidDel="00DE6623">
          <w:rPr>
            <w:rFonts w:asciiTheme="minorBidi" w:hAnsiTheme="minorBidi" w:cs="Arial" w:hint="cs"/>
            <w:sz w:val="24"/>
            <w:szCs w:val="24"/>
            <w:rtl/>
          </w:rPr>
          <w:delText>בעקבות המשבר, ומספקת אותו</w:delText>
        </w:r>
        <w:r w:rsidRPr="00F56D70" w:rsidDel="00DE6623">
          <w:rPr>
            <w:rFonts w:asciiTheme="minorBidi" w:hAnsiTheme="minorBidi" w:cs="Arial"/>
            <w:sz w:val="24"/>
            <w:szCs w:val="24"/>
            <w:rtl/>
          </w:rPr>
          <w:delText xml:space="preserve"> לבנקי מזון וארגוני צדקה</w:delText>
        </w:r>
        <w:r w:rsidRPr="005C2079" w:rsidDel="00DE6623">
          <w:rPr>
            <w:rFonts w:asciiTheme="minorBidi" w:hAnsiTheme="minorBidi" w:cs="Arial"/>
            <w:sz w:val="24"/>
            <w:szCs w:val="24"/>
            <w:rtl/>
          </w:rPr>
          <w:delText>.</w:delText>
        </w:r>
        <w:r w:rsidDel="00DE6623">
          <w:rPr>
            <w:rFonts w:asciiTheme="minorBidi" w:hAnsiTheme="minorBidi" w:cs="Arial" w:hint="cs"/>
            <w:sz w:val="24"/>
            <w:szCs w:val="24"/>
            <w:rtl/>
          </w:rPr>
          <w:delText xml:space="preserve"> החברה תרמה למעלה מ-25 טונות מזון או כ-60 אלף ארוחות.</w:delText>
        </w:r>
        <w:r w:rsidDel="00DE6623">
          <w:rPr>
            <w:rStyle w:val="FootnoteReference"/>
            <w:rFonts w:asciiTheme="minorBidi" w:hAnsiTheme="minorBidi"/>
            <w:sz w:val="24"/>
            <w:rtl/>
          </w:rPr>
          <w:footnoteReference w:id="91"/>
        </w:r>
      </w:del>
    </w:p>
    <w:p w14:paraId="1CEB91D2" w14:textId="419AA594" w:rsidR="00C71CD0" w:rsidDel="00DE6623" w:rsidRDefault="00C71CD0" w:rsidP="00C852E6">
      <w:pPr>
        <w:spacing w:line="360" w:lineRule="auto"/>
        <w:jc w:val="both"/>
        <w:rPr>
          <w:del w:id="4868" w:author="Yael Armon" w:date="2022-07-03T15:15:00Z"/>
          <w:rFonts w:asciiTheme="minorBidi" w:hAnsiTheme="minorBidi" w:cs="Arial"/>
          <w:sz w:val="24"/>
          <w:szCs w:val="24"/>
          <w:rtl/>
        </w:rPr>
      </w:pPr>
      <w:del w:id="4869" w:author="Yael Armon" w:date="2022-07-03T15:15:00Z">
        <w:r w:rsidRPr="005C2079" w:rsidDel="00DE6623">
          <w:rPr>
            <w:rFonts w:asciiTheme="minorBidi" w:hAnsiTheme="minorBidi" w:cs="Arial" w:hint="eastAsia"/>
            <w:sz w:val="24"/>
            <w:szCs w:val="24"/>
            <w:rtl/>
          </w:rPr>
          <w:delText>רשת</w:delText>
        </w:r>
        <w:r w:rsidRPr="005C2079" w:rsidDel="00DE6623">
          <w:rPr>
            <w:rFonts w:asciiTheme="minorBidi" w:hAnsiTheme="minorBidi" w:cs="Arial"/>
            <w:sz w:val="24"/>
            <w:szCs w:val="24"/>
            <w:rtl/>
          </w:rPr>
          <w:delText xml:space="preserve"> קמעונאות המזון "טסקו" </w:delText>
        </w:r>
        <w:r w:rsidRPr="005C2079" w:rsidDel="00DE6623">
          <w:rPr>
            <w:rFonts w:asciiTheme="minorBidi" w:hAnsiTheme="minorBidi" w:cs="Arial" w:hint="eastAsia"/>
            <w:sz w:val="24"/>
            <w:szCs w:val="24"/>
            <w:rtl/>
          </w:rPr>
          <w:delText>נכנסה</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hint="eastAsia"/>
            <w:sz w:val="24"/>
            <w:szCs w:val="24"/>
            <w:rtl/>
          </w:rPr>
          <w:delText>לשיתוף</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hint="eastAsia"/>
            <w:sz w:val="24"/>
            <w:szCs w:val="24"/>
            <w:rtl/>
          </w:rPr>
          <w:delText>פעולה</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hint="eastAsia"/>
            <w:sz w:val="24"/>
            <w:szCs w:val="24"/>
            <w:rtl/>
          </w:rPr>
          <w:delText>עם</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hint="eastAsia"/>
            <w:sz w:val="24"/>
            <w:szCs w:val="24"/>
            <w:rtl/>
          </w:rPr>
          <w:delText>עמותת</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sz w:val="24"/>
            <w:szCs w:val="24"/>
          </w:rPr>
          <w:delText>"Hubbub"</w:delText>
        </w:r>
        <w:r w:rsidRPr="005C2079" w:rsidDel="00DE6623">
          <w:rPr>
            <w:rFonts w:asciiTheme="minorBidi" w:hAnsiTheme="minorBidi" w:cs="Arial"/>
            <w:sz w:val="24"/>
            <w:szCs w:val="24"/>
            <w:rtl/>
          </w:rPr>
          <w:delText xml:space="preserve"> בניהול פיילוט </w:delText>
        </w:r>
        <w:r w:rsidDel="00DE6623">
          <w:rPr>
            <w:rFonts w:asciiTheme="minorBidi" w:hAnsiTheme="minorBidi" w:cs="Arial" w:hint="cs"/>
            <w:sz w:val="24"/>
            <w:szCs w:val="24"/>
            <w:rtl/>
          </w:rPr>
          <w:delText xml:space="preserve">שארך 6 שבועות במטרה </w:delText>
        </w:r>
        <w:r w:rsidRPr="005C2079" w:rsidDel="00DE6623">
          <w:rPr>
            <w:rFonts w:asciiTheme="minorBidi" w:hAnsiTheme="minorBidi" w:cs="Arial"/>
            <w:sz w:val="24"/>
            <w:szCs w:val="24"/>
            <w:rtl/>
          </w:rPr>
          <w:delText>להפח</w:delText>
        </w:r>
        <w:r w:rsidRPr="005C2079" w:rsidDel="00DE6623">
          <w:rPr>
            <w:rFonts w:asciiTheme="minorBidi" w:hAnsiTheme="minorBidi" w:cs="Arial" w:hint="eastAsia"/>
            <w:sz w:val="24"/>
            <w:szCs w:val="24"/>
            <w:rtl/>
          </w:rPr>
          <w:delText>י</w:delText>
        </w:r>
        <w:r w:rsidRPr="005C2079" w:rsidDel="00DE6623">
          <w:rPr>
            <w:rFonts w:asciiTheme="minorBidi" w:hAnsiTheme="minorBidi" w:cs="Arial"/>
            <w:sz w:val="24"/>
            <w:szCs w:val="24"/>
            <w:rtl/>
          </w:rPr>
          <w:delText xml:space="preserve">ת </w:delText>
        </w:r>
        <w:r w:rsidRPr="005C2079" w:rsidDel="00DE6623">
          <w:rPr>
            <w:rFonts w:asciiTheme="minorBidi" w:hAnsiTheme="minorBidi" w:cs="Arial" w:hint="eastAsia"/>
            <w:sz w:val="24"/>
            <w:szCs w:val="24"/>
            <w:rtl/>
          </w:rPr>
          <w:delText>את</w:delText>
        </w:r>
        <w:r w:rsidRPr="005C2079" w:rsidDel="00DE6623">
          <w:rPr>
            <w:rFonts w:asciiTheme="minorBidi" w:hAnsiTheme="minorBidi" w:cs="Arial"/>
            <w:sz w:val="24"/>
            <w:szCs w:val="24"/>
            <w:rtl/>
          </w:rPr>
          <w:delText xml:space="preserve"> אובדן </w:delText>
        </w:r>
        <w:r w:rsidRPr="005C2079" w:rsidDel="00DE6623">
          <w:rPr>
            <w:rFonts w:asciiTheme="minorBidi" w:hAnsiTheme="minorBidi" w:cs="Arial" w:hint="eastAsia"/>
            <w:sz w:val="24"/>
            <w:szCs w:val="24"/>
            <w:rtl/>
          </w:rPr>
          <w:delText>ה</w:delText>
        </w:r>
        <w:r w:rsidRPr="005C2079" w:rsidDel="00DE6623">
          <w:rPr>
            <w:rFonts w:asciiTheme="minorBidi" w:hAnsiTheme="minorBidi" w:cs="Arial"/>
            <w:sz w:val="24"/>
            <w:szCs w:val="24"/>
            <w:rtl/>
          </w:rPr>
          <w:delText xml:space="preserve">מזון </w:delText>
        </w:r>
        <w:r w:rsidRPr="005C2079" w:rsidDel="00DE6623">
          <w:rPr>
            <w:rFonts w:asciiTheme="minorBidi" w:hAnsiTheme="minorBidi" w:cs="Arial" w:hint="eastAsia"/>
            <w:sz w:val="24"/>
            <w:szCs w:val="24"/>
            <w:rtl/>
          </w:rPr>
          <w:delText>הנקנה</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hint="eastAsia"/>
            <w:sz w:val="24"/>
            <w:szCs w:val="24"/>
            <w:rtl/>
          </w:rPr>
          <w:delText>ברשת</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hint="eastAsia"/>
            <w:sz w:val="24"/>
            <w:szCs w:val="24"/>
            <w:rtl/>
          </w:rPr>
          <w:delText>הפיילוט</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hint="eastAsia"/>
            <w:sz w:val="24"/>
            <w:szCs w:val="24"/>
            <w:rtl/>
          </w:rPr>
          <w:delText>ד</w:delText>
        </w:r>
        <w:r w:rsidRPr="005C2079" w:rsidDel="00DE6623">
          <w:rPr>
            <w:rFonts w:asciiTheme="minorBidi" w:hAnsiTheme="minorBidi" w:cs="Arial"/>
            <w:sz w:val="24"/>
            <w:szCs w:val="24"/>
            <w:rtl/>
          </w:rPr>
          <w:delText xml:space="preserve">יווח על צמצום אובדן מזון </w:delText>
        </w:r>
        <w:r w:rsidDel="00DE6623">
          <w:rPr>
            <w:rFonts w:asciiTheme="minorBidi" w:hAnsiTheme="minorBidi" w:cs="Arial" w:hint="cs"/>
            <w:sz w:val="24"/>
            <w:szCs w:val="24"/>
            <w:rtl/>
          </w:rPr>
          <w:delText>בהיקף של 76 קילו למשק בית בחישוב שנתי, ועל חיסכון כספי שנתי של כ-900 ליש"ט</w:delText>
        </w:r>
        <w:r w:rsidRPr="00410F70" w:rsidDel="00DE6623">
          <w:rPr>
            <w:rFonts w:asciiTheme="minorBidi" w:hAnsiTheme="minorBidi" w:cs="Arial"/>
            <w:sz w:val="24"/>
            <w:szCs w:val="24"/>
            <w:rtl/>
          </w:rPr>
          <w:delText xml:space="preserve"> </w:delText>
        </w:r>
        <w:r w:rsidDel="00DE6623">
          <w:rPr>
            <w:rFonts w:asciiTheme="minorBidi" w:hAnsiTheme="minorBidi" w:cs="Arial" w:hint="cs"/>
            <w:sz w:val="24"/>
            <w:szCs w:val="24"/>
            <w:rtl/>
          </w:rPr>
          <w:delText xml:space="preserve">למשק בית </w:delText>
        </w:r>
        <w:r w:rsidRPr="005C2079" w:rsidDel="00DE6623">
          <w:rPr>
            <w:rFonts w:asciiTheme="minorBidi" w:hAnsiTheme="minorBidi" w:cs="Arial"/>
            <w:sz w:val="24"/>
            <w:szCs w:val="24"/>
            <w:rtl/>
          </w:rPr>
          <w:delText>ברכישת מזון</w:delText>
        </w:r>
        <w:r w:rsidDel="00DE6623">
          <w:rPr>
            <w:rFonts w:asciiTheme="minorBidi" w:hAnsiTheme="minorBidi" w:cs="Arial" w:hint="cs"/>
            <w:sz w:val="24"/>
            <w:szCs w:val="24"/>
            <w:rtl/>
          </w:rPr>
          <w:delText xml:space="preserve">. </w:delText>
        </w:r>
        <w:r w:rsidRPr="005C2079" w:rsidDel="00DE6623">
          <w:rPr>
            <w:rFonts w:asciiTheme="minorBidi" w:hAnsiTheme="minorBidi" w:cs="Arial"/>
            <w:sz w:val="24"/>
            <w:szCs w:val="24"/>
            <w:rtl/>
          </w:rPr>
          <w:delText xml:space="preserve">החברה מתכננת להרחיב את הפיילוט </w:delText>
        </w:r>
        <w:r w:rsidRPr="005C2079" w:rsidDel="00DE6623">
          <w:rPr>
            <w:rFonts w:asciiTheme="minorBidi" w:hAnsiTheme="minorBidi" w:cs="Arial" w:hint="eastAsia"/>
            <w:sz w:val="24"/>
            <w:szCs w:val="24"/>
            <w:rtl/>
          </w:rPr>
          <w:delText>לשאר</w:delText>
        </w:r>
        <w:r w:rsidRPr="005C2079" w:rsidDel="00DE6623">
          <w:rPr>
            <w:rFonts w:asciiTheme="minorBidi" w:hAnsiTheme="minorBidi" w:cs="Arial"/>
            <w:sz w:val="24"/>
            <w:szCs w:val="24"/>
            <w:rtl/>
          </w:rPr>
          <w:delText xml:space="preserve"> בריטניה תחת </w:delText>
        </w:r>
        <w:r w:rsidRPr="005C2079" w:rsidDel="00DE6623">
          <w:rPr>
            <w:rFonts w:asciiTheme="minorBidi" w:hAnsiTheme="minorBidi" w:cs="Arial" w:hint="eastAsia"/>
            <w:sz w:val="24"/>
            <w:szCs w:val="24"/>
            <w:rtl/>
          </w:rPr>
          <w:delText>הסיסמה</w:delText>
        </w:r>
        <w:r w:rsidRPr="005C2079" w:rsidDel="00DE6623">
          <w:rPr>
            <w:rFonts w:asciiTheme="minorBidi" w:hAnsiTheme="minorBidi" w:cs="Arial"/>
            <w:sz w:val="24"/>
            <w:szCs w:val="24"/>
            <w:rtl/>
          </w:rPr>
          <w:delText xml:space="preserve"> "</w:delText>
        </w:r>
        <w:r w:rsidRPr="005C2079" w:rsidDel="00DE6623">
          <w:rPr>
            <w:rFonts w:asciiTheme="minorBidi" w:hAnsiTheme="minorBidi" w:cs="Arial"/>
            <w:sz w:val="24"/>
            <w:szCs w:val="24"/>
          </w:rPr>
          <w:delText>Tesco Food Waste Challenge</w:delText>
        </w:r>
        <w:r w:rsidRPr="005C2079" w:rsidDel="00DE6623">
          <w:rPr>
            <w:rFonts w:asciiTheme="minorBidi" w:hAnsiTheme="minorBidi" w:cs="Arial"/>
            <w:sz w:val="24"/>
            <w:szCs w:val="24"/>
            <w:rtl/>
          </w:rPr>
          <w:delText>".</w:delText>
        </w:r>
        <w:r w:rsidDel="00DE6623">
          <w:rPr>
            <w:rStyle w:val="FootnoteReference"/>
            <w:rFonts w:asciiTheme="minorBidi" w:hAnsiTheme="minorBidi"/>
            <w:sz w:val="24"/>
            <w:rtl/>
          </w:rPr>
          <w:footnoteReference w:id="92"/>
        </w:r>
      </w:del>
    </w:p>
    <w:p w14:paraId="1445DFE3" w14:textId="14065892" w:rsidR="00C71CD0" w:rsidDel="00DE6623" w:rsidRDefault="00C71CD0" w:rsidP="00C852E6">
      <w:pPr>
        <w:spacing w:line="360" w:lineRule="auto"/>
        <w:jc w:val="both"/>
        <w:rPr>
          <w:del w:id="4873" w:author="Yael Armon" w:date="2022-07-03T15:15:00Z"/>
          <w:rFonts w:asciiTheme="minorBidi" w:hAnsiTheme="minorBidi" w:cs="Arial"/>
          <w:sz w:val="24"/>
          <w:szCs w:val="24"/>
          <w:rtl/>
        </w:rPr>
      </w:pPr>
      <w:del w:id="4874" w:author="Yael Armon" w:date="2022-07-03T15:15:00Z">
        <w:r w:rsidDel="00DE6623">
          <w:rPr>
            <w:rFonts w:asciiTheme="minorBidi" w:hAnsiTheme="minorBidi" w:cs="Arial" w:hint="cs"/>
            <w:sz w:val="24"/>
            <w:szCs w:val="24"/>
            <w:rtl/>
          </w:rPr>
          <w:delText>כמו כן, עם סגירת השוק המוסדי עקב ההגבלות השונות, הקימה הפדרציה המאגדת סיטונאי מזון שונים את פורטל "</w:delText>
        </w:r>
        <w:r w:rsidRPr="00A421E3" w:rsidDel="00DE6623">
          <w:rPr>
            <w:rFonts w:asciiTheme="minorBidi" w:hAnsiTheme="minorBidi" w:cs="Arial"/>
            <w:sz w:val="24"/>
            <w:szCs w:val="24"/>
          </w:rPr>
          <w:delText>Food2Care</w:delText>
        </w:r>
        <w:r w:rsidDel="00DE6623">
          <w:rPr>
            <w:rFonts w:asciiTheme="minorBidi" w:hAnsiTheme="minorBidi" w:cs="Arial" w:hint="cs"/>
            <w:sz w:val="24"/>
            <w:szCs w:val="24"/>
            <w:rtl/>
          </w:rPr>
          <w:delText>" - הנועד לאפשר לבתי אבות וגופים נוספים המתקשים במציאת ספקי מזון על בסיס מיקוד ומיקום גיאוגרפי, ואיפשרו העברה מהירה של מלאי מזון שנשאר ללא אפיק מכירה.</w:delText>
        </w:r>
        <w:r w:rsidDel="00DE6623">
          <w:rPr>
            <w:rStyle w:val="FootnoteReference"/>
            <w:rFonts w:asciiTheme="minorBidi" w:hAnsiTheme="minorBidi"/>
            <w:sz w:val="24"/>
            <w:rtl/>
          </w:rPr>
          <w:footnoteReference w:id="93"/>
        </w:r>
      </w:del>
    </w:p>
    <w:p w14:paraId="57AABC96" w14:textId="657D9185" w:rsidR="00C71CD0" w:rsidDel="00DE6623" w:rsidRDefault="00C71CD0" w:rsidP="00C852E6">
      <w:pPr>
        <w:spacing w:line="360" w:lineRule="auto"/>
        <w:jc w:val="both"/>
        <w:rPr>
          <w:del w:id="4878" w:author="Yael Armon" w:date="2022-07-03T15:15:00Z"/>
          <w:rFonts w:asciiTheme="minorBidi" w:hAnsiTheme="minorBidi" w:cs="Arial"/>
          <w:sz w:val="24"/>
          <w:szCs w:val="24"/>
          <w:rtl/>
        </w:rPr>
      </w:pPr>
      <w:del w:id="4879" w:author="Yael Armon" w:date="2022-07-03T15:15:00Z">
        <w:r w:rsidRPr="00F56D70" w:rsidDel="00DE6623">
          <w:rPr>
            <w:rFonts w:asciiTheme="minorBidi" w:hAnsiTheme="minorBidi" w:cs="Arial" w:hint="eastAsia"/>
            <w:b/>
            <w:bCs/>
            <w:sz w:val="24"/>
            <w:szCs w:val="24"/>
            <w:rtl/>
          </w:rPr>
          <w:delText>באיטליה</w:delText>
        </w:r>
        <w:r w:rsidRPr="00F56D70" w:rsidDel="00DE6623">
          <w:rPr>
            <w:rFonts w:asciiTheme="minorBidi" w:hAnsiTheme="minorBidi" w:cs="Arial"/>
            <w:b/>
            <w:bCs/>
            <w:sz w:val="24"/>
            <w:szCs w:val="24"/>
            <w:rtl/>
          </w:rPr>
          <w:delText xml:space="preserve">, </w:delText>
        </w:r>
        <w:r w:rsidDel="00DE6623">
          <w:rPr>
            <w:rFonts w:asciiTheme="minorBidi" w:hAnsiTheme="minorBidi" w:cs="Arial" w:hint="cs"/>
            <w:sz w:val="24"/>
            <w:szCs w:val="24"/>
            <w:rtl/>
          </w:rPr>
          <w:delText xml:space="preserve">רשת הקמעונאות </w:delText>
        </w:r>
        <w:r w:rsidRPr="005C2079" w:rsidDel="00DE6623">
          <w:rPr>
            <w:rFonts w:asciiTheme="minorBidi" w:hAnsiTheme="minorBidi" w:cs="Arial"/>
            <w:sz w:val="24"/>
            <w:szCs w:val="24"/>
          </w:rPr>
          <w:delText>NaturaSì</w:delText>
        </w:r>
        <w:r w:rsidDel="00DE6623">
          <w:rPr>
            <w:rFonts w:asciiTheme="minorBidi" w:hAnsiTheme="minorBidi" w:cs="Arial"/>
            <w:sz w:val="24"/>
            <w:szCs w:val="24"/>
          </w:rPr>
          <w:delText>"</w:delText>
        </w:r>
        <w:r w:rsidDel="00DE6623">
          <w:rPr>
            <w:rFonts w:asciiTheme="minorBidi" w:hAnsiTheme="minorBidi" w:cs="Arial" w:hint="cs"/>
            <w:sz w:val="24"/>
            <w:szCs w:val="24"/>
            <w:rtl/>
          </w:rPr>
          <w:delText>" בשיתוף הארגון הסביבתי</w:delText>
        </w:r>
        <w:r w:rsidDel="00DE6623">
          <w:rPr>
            <w:rFonts w:asciiTheme="minorBidi" w:hAnsiTheme="minorBidi" w:cs="Arial"/>
            <w:sz w:val="24"/>
            <w:szCs w:val="24"/>
          </w:rPr>
          <w:delText>"</w:delText>
        </w:r>
        <w:r w:rsidRPr="000E782F" w:rsidDel="00DE6623">
          <w:rPr>
            <w:rFonts w:asciiTheme="minorBidi" w:hAnsiTheme="minorBidi" w:cs="Arial"/>
            <w:sz w:val="24"/>
            <w:szCs w:val="24"/>
          </w:rPr>
          <w:delText>Legambiente</w:delText>
        </w:r>
        <w:r w:rsidDel="00DE6623">
          <w:rPr>
            <w:rFonts w:asciiTheme="minorBidi" w:hAnsiTheme="minorBidi" w:cs="Arial"/>
            <w:sz w:val="24"/>
            <w:szCs w:val="24"/>
          </w:rPr>
          <w:delText xml:space="preserve">" </w:delText>
        </w:r>
        <w:r w:rsidDel="00DE6623">
          <w:rPr>
            <w:rFonts w:asciiTheme="minorBidi" w:hAnsiTheme="minorBidi" w:cs="Arial" w:hint="cs"/>
            <w:sz w:val="24"/>
            <w:szCs w:val="24"/>
            <w:rtl/>
          </w:rPr>
          <w:delText xml:space="preserve">, השיקה בחודש מאי 2020 פיילוט למכירה של "ירקות מכוערים" בשם </w:delText>
        </w:r>
        <w:r w:rsidRPr="005C2079" w:rsidDel="00DE6623">
          <w:rPr>
            <w:rFonts w:asciiTheme="minorBidi" w:hAnsiTheme="minorBidi" w:cs="Arial"/>
            <w:sz w:val="24"/>
            <w:szCs w:val="24"/>
          </w:rPr>
          <w:delText xml:space="preserve"> </w:delText>
        </w:r>
        <w:r w:rsidDel="00DE6623">
          <w:rPr>
            <w:rFonts w:asciiTheme="minorBidi" w:hAnsiTheme="minorBidi" w:cs="Arial"/>
            <w:sz w:val="24"/>
            <w:szCs w:val="24"/>
          </w:rPr>
          <w:delText>"</w:delText>
        </w:r>
        <w:r w:rsidRPr="005C2079" w:rsidDel="00DE6623">
          <w:rPr>
            <w:rFonts w:asciiTheme="minorBidi" w:hAnsiTheme="minorBidi" w:cs="Arial"/>
            <w:sz w:val="24"/>
            <w:szCs w:val="24"/>
          </w:rPr>
          <w:delText>CosìPerNatura”</w:delText>
        </w:r>
        <w:r w:rsidDel="00DE6623">
          <w:rPr>
            <w:rFonts w:asciiTheme="minorBidi" w:hAnsiTheme="minorBidi" w:cs="Arial" w:hint="cs"/>
            <w:sz w:val="24"/>
            <w:szCs w:val="24"/>
            <w:rtl/>
          </w:rPr>
          <w:delText xml:space="preserve"> </w:delText>
        </w:r>
        <w:r w:rsidRPr="005C2079" w:rsidDel="00DE6623">
          <w:rPr>
            <w:rFonts w:asciiTheme="minorBidi" w:hAnsiTheme="minorBidi" w:cs="Arial"/>
            <w:sz w:val="24"/>
            <w:szCs w:val="24"/>
          </w:rPr>
          <w:delText>(</w:delText>
        </w:r>
        <w:r w:rsidDel="00DE6623">
          <w:rPr>
            <w:rFonts w:asciiTheme="minorBidi" w:hAnsiTheme="minorBidi" w:cs="Arial"/>
            <w:sz w:val="24"/>
            <w:szCs w:val="24"/>
          </w:rPr>
          <w:delText>"</w:delText>
        </w:r>
        <w:r w:rsidRPr="005C2079" w:rsidDel="00DE6623">
          <w:rPr>
            <w:rFonts w:asciiTheme="minorBidi" w:hAnsiTheme="minorBidi" w:cs="Arial"/>
            <w:sz w:val="24"/>
            <w:szCs w:val="24"/>
          </w:rPr>
          <w:delText>Like this naturally</w:delText>
        </w:r>
        <w:r w:rsidDel="00DE6623">
          <w:rPr>
            <w:rFonts w:asciiTheme="minorBidi" w:hAnsiTheme="minorBidi" w:cs="Arial"/>
            <w:sz w:val="24"/>
            <w:szCs w:val="24"/>
          </w:rPr>
          <w:delText>"</w:delText>
        </w:r>
        <w:r w:rsidRPr="005C2079" w:rsidDel="00DE6623">
          <w:rPr>
            <w:rFonts w:asciiTheme="minorBidi" w:hAnsiTheme="minorBidi" w:cs="Arial"/>
            <w:sz w:val="24"/>
            <w:szCs w:val="24"/>
          </w:rPr>
          <w:delText>)</w:delText>
        </w:r>
        <w:r w:rsidDel="00DE6623">
          <w:rPr>
            <w:rFonts w:asciiTheme="minorBidi" w:hAnsiTheme="minorBidi" w:cs="Arial" w:hint="cs"/>
            <w:sz w:val="24"/>
            <w:szCs w:val="24"/>
            <w:rtl/>
          </w:rPr>
          <w:delText xml:space="preserve"> בהנחה של 50% ב-500 סניפיה על מנת לצמצם אובדן מזון. בחודש אחד מכרה החברה 795 טונות של פירות וירקות, ובעקבות הצלחת הפיילוט מצפה החברה למכור 2,500-3,000 טונות בשנה.</w:delText>
        </w:r>
        <w:r w:rsidDel="00DE6623">
          <w:rPr>
            <w:rStyle w:val="FootnoteReference"/>
            <w:rFonts w:asciiTheme="minorBidi" w:hAnsiTheme="minorBidi"/>
            <w:sz w:val="24"/>
            <w:rtl/>
          </w:rPr>
          <w:footnoteReference w:id="94"/>
        </w:r>
      </w:del>
    </w:p>
    <w:p w14:paraId="4C11BE61" w14:textId="1371C12C" w:rsidR="00C71CD0" w:rsidDel="00DE6623" w:rsidRDefault="00C71CD0" w:rsidP="00C852E6">
      <w:pPr>
        <w:spacing w:line="360" w:lineRule="auto"/>
        <w:jc w:val="both"/>
        <w:rPr>
          <w:del w:id="4884" w:author="Yael Armon" w:date="2022-07-03T15:15:00Z"/>
          <w:rFonts w:asciiTheme="minorBidi" w:hAnsiTheme="minorBidi" w:cs="Arial"/>
          <w:sz w:val="24"/>
          <w:szCs w:val="24"/>
          <w:rtl/>
        </w:rPr>
      </w:pPr>
      <w:del w:id="4885" w:author="Yael Armon" w:date="2022-07-03T15:15:00Z">
        <w:r w:rsidDel="00DE6623">
          <w:rPr>
            <w:rFonts w:asciiTheme="minorBidi" w:hAnsiTheme="minorBidi" w:cs="Arial" w:hint="cs"/>
            <w:b/>
            <w:bCs/>
            <w:sz w:val="24"/>
            <w:szCs w:val="24"/>
            <w:rtl/>
          </w:rPr>
          <w:delText xml:space="preserve">בקנדה, </w:delText>
        </w:r>
        <w:r w:rsidRPr="00DC6041" w:rsidDel="00DE6623">
          <w:rPr>
            <w:rFonts w:asciiTheme="minorBidi" w:hAnsiTheme="minorBidi" w:cs="Arial"/>
            <w:sz w:val="24"/>
            <w:szCs w:val="24"/>
            <w:rtl/>
          </w:rPr>
          <w:delText xml:space="preserve">עקב משבר הקורונה והירידה בכמות הלקוחות, בתי עסק </w:delText>
        </w:r>
        <w:r w:rsidDel="00DE6623">
          <w:rPr>
            <w:rFonts w:asciiTheme="minorBidi" w:hAnsiTheme="minorBidi" w:cs="Arial" w:hint="cs"/>
            <w:sz w:val="24"/>
            <w:szCs w:val="24"/>
            <w:rtl/>
          </w:rPr>
          <w:delText xml:space="preserve">בתחום המזון </w:delText>
        </w:r>
        <w:r w:rsidRPr="00DC6041" w:rsidDel="00DE6623">
          <w:rPr>
            <w:rFonts w:asciiTheme="minorBidi" w:hAnsiTheme="minorBidi" w:cs="Arial"/>
            <w:sz w:val="24"/>
            <w:szCs w:val="24"/>
            <w:rtl/>
          </w:rPr>
          <w:delText xml:space="preserve">סיפקו לבנקי מזון </w:delText>
        </w:r>
        <w:r w:rsidDel="00DE6623">
          <w:rPr>
            <w:rFonts w:asciiTheme="minorBidi" w:hAnsiTheme="minorBidi" w:cs="Arial" w:hint="cs"/>
            <w:sz w:val="24"/>
            <w:szCs w:val="24"/>
            <w:rtl/>
          </w:rPr>
          <w:delText xml:space="preserve">מקומיים </w:delText>
        </w:r>
        <w:r w:rsidRPr="00DC6041" w:rsidDel="00DE6623">
          <w:rPr>
            <w:rFonts w:asciiTheme="minorBidi" w:hAnsiTheme="minorBidi" w:cs="Arial"/>
            <w:sz w:val="24"/>
            <w:szCs w:val="24"/>
            <w:rtl/>
          </w:rPr>
          <w:delText xml:space="preserve">שטחי אחסון והקפאה </w:delText>
        </w:r>
        <w:r w:rsidDel="00DE6623">
          <w:rPr>
            <w:rFonts w:asciiTheme="minorBidi" w:hAnsiTheme="minorBidi" w:cs="Arial" w:hint="cs"/>
            <w:sz w:val="24"/>
            <w:szCs w:val="24"/>
            <w:rtl/>
          </w:rPr>
          <w:delText xml:space="preserve">כקיבולת נוספת להצלת מזון, </w:delText>
        </w:r>
        <w:r w:rsidRPr="00DC6041" w:rsidDel="00DE6623">
          <w:rPr>
            <w:rFonts w:asciiTheme="minorBidi" w:hAnsiTheme="minorBidi" w:cs="Arial"/>
            <w:sz w:val="24"/>
            <w:szCs w:val="24"/>
            <w:rtl/>
          </w:rPr>
          <w:delText>ו</w:delText>
        </w:r>
        <w:r w:rsidDel="00DE6623">
          <w:rPr>
            <w:rFonts w:asciiTheme="minorBidi" w:hAnsiTheme="minorBidi" w:cs="Arial" w:hint="cs"/>
            <w:sz w:val="24"/>
            <w:szCs w:val="24"/>
            <w:rtl/>
          </w:rPr>
          <w:delText xml:space="preserve">אף תרמו </w:delText>
        </w:r>
        <w:r w:rsidRPr="00DC6041" w:rsidDel="00DE6623">
          <w:rPr>
            <w:rFonts w:asciiTheme="minorBidi" w:hAnsiTheme="minorBidi" w:cs="Arial"/>
            <w:sz w:val="24"/>
            <w:szCs w:val="24"/>
            <w:rtl/>
          </w:rPr>
          <w:delText>רכבים ל</w:delText>
        </w:r>
        <w:r w:rsidDel="00DE6623">
          <w:rPr>
            <w:rFonts w:asciiTheme="minorBidi" w:hAnsiTheme="minorBidi" w:cs="Arial" w:hint="cs"/>
            <w:sz w:val="24"/>
            <w:szCs w:val="24"/>
            <w:rtl/>
          </w:rPr>
          <w:delText xml:space="preserve">מטרת </w:delText>
        </w:r>
        <w:r w:rsidDel="00DE6623">
          <w:rPr>
            <w:rFonts w:asciiTheme="minorBidi" w:hAnsiTheme="minorBidi" w:cs="Arial"/>
            <w:sz w:val="24"/>
            <w:szCs w:val="24"/>
            <w:rtl/>
          </w:rPr>
          <w:delText>ביצוע משלוח</w:delText>
        </w:r>
        <w:r w:rsidDel="00DE6623">
          <w:rPr>
            <w:rFonts w:asciiTheme="minorBidi" w:hAnsiTheme="minorBidi" w:cs="Arial" w:hint="cs"/>
            <w:sz w:val="24"/>
            <w:szCs w:val="24"/>
            <w:rtl/>
          </w:rPr>
          <w:delText>י סלי מזון לנזקקים</w:delText>
        </w:r>
        <w:r w:rsidRPr="00DC6041" w:rsidDel="00DE6623">
          <w:rPr>
            <w:rFonts w:asciiTheme="minorBidi" w:hAnsiTheme="minorBidi" w:cs="Arial"/>
            <w:sz w:val="24"/>
            <w:szCs w:val="24"/>
            <w:rtl/>
          </w:rPr>
          <w:delText>.</w:delText>
        </w:r>
        <w:r w:rsidDel="00DE6623">
          <w:rPr>
            <w:rStyle w:val="FootnoteReference"/>
            <w:rFonts w:asciiTheme="minorBidi" w:hAnsiTheme="minorBidi"/>
            <w:sz w:val="24"/>
            <w:rtl/>
          </w:rPr>
          <w:footnoteReference w:id="95"/>
        </w:r>
      </w:del>
    </w:p>
    <w:p w14:paraId="5FC15AB1" w14:textId="7E6D53E7" w:rsidR="000B1448" w:rsidDel="00DE6623" w:rsidRDefault="00C71CD0" w:rsidP="00C852E6">
      <w:pPr>
        <w:spacing w:line="360" w:lineRule="auto"/>
        <w:jc w:val="both"/>
        <w:rPr>
          <w:del w:id="4889" w:author="Yael Armon" w:date="2022-07-03T15:15:00Z"/>
          <w:rFonts w:asciiTheme="minorBidi" w:hAnsiTheme="minorBidi" w:cs="Arial"/>
          <w:sz w:val="24"/>
          <w:szCs w:val="24"/>
          <w:rtl/>
        </w:rPr>
      </w:pPr>
      <w:del w:id="4890" w:author="Yael Armon" w:date="2022-07-03T15:15:00Z">
        <w:r w:rsidDel="00DE6623">
          <w:rPr>
            <w:rFonts w:asciiTheme="minorBidi" w:hAnsiTheme="minorBidi" w:cs="Arial" w:hint="cs"/>
            <w:b/>
            <w:bCs/>
            <w:sz w:val="24"/>
            <w:szCs w:val="24"/>
            <w:rtl/>
          </w:rPr>
          <w:delText xml:space="preserve">בצרפת, </w:delText>
        </w:r>
        <w:r w:rsidDel="00DE6623">
          <w:rPr>
            <w:rFonts w:asciiTheme="minorBidi" w:hAnsiTheme="minorBidi" w:cs="Arial" w:hint="cs"/>
            <w:sz w:val="24"/>
            <w:szCs w:val="24"/>
            <w:rtl/>
          </w:rPr>
          <w:delText>חברת המזון "</w:delText>
        </w:r>
        <w:r w:rsidDel="00DE6623">
          <w:rPr>
            <w:rFonts w:asciiTheme="minorBidi" w:hAnsiTheme="minorBidi" w:cs="Arial" w:hint="cs"/>
            <w:sz w:val="24"/>
            <w:szCs w:val="24"/>
          </w:rPr>
          <w:delText>D</w:delText>
        </w:r>
        <w:r w:rsidDel="00DE6623">
          <w:rPr>
            <w:rFonts w:asciiTheme="minorBidi" w:hAnsiTheme="minorBidi" w:cs="Arial"/>
            <w:sz w:val="24"/>
            <w:szCs w:val="24"/>
          </w:rPr>
          <w:delText>anone</w:delText>
        </w:r>
        <w:r w:rsidDel="00DE6623">
          <w:rPr>
            <w:rFonts w:asciiTheme="minorBidi" w:hAnsiTheme="minorBidi" w:cs="Arial" w:hint="cs"/>
            <w:sz w:val="24"/>
            <w:szCs w:val="24"/>
            <w:rtl/>
          </w:rPr>
          <w:delText xml:space="preserve">" </w:delText>
        </w:r>
        <w:r w:rsidRPr="00DC6041" w:rsidDel="00DE6623">
          <w:rPr>
            <w:rFonts w:asciiTheme="minorBidi" w:hAnsiTheme="minorBidi" w:cs="Arial"/>
            <w:sz w:val="24"/>
            <w:szCs w:val="24"/>
            <w:rtl/>
          </w:rPr>
          <w:delText xml:space="preserve">רכשה תותים ופירות נוספים מחקלאים </w:delText>
        </w:r>
        <w:r w:rsidDel="00DE6623">
          <w:rPr>
            <w:rFonts w:asciiTheme="minorBidi" w:hAnsiTheme="minorBidi" w:cs="Arial" w:hint="cs"/>
            <w:sz w:val="24"/>
            <w:szCs w:val="24"/>
            <w:rtl/>
          </w:rPr>
          <w:delText xml:space="preserve">שנותרו </w:delText>
        </w:r>
        <w:r w:rsidRPr="00DC6041" w:rsidDel="00DE6623">
          <w:rPr>
            <w:rFonts w:asciiTheme="minorBidi" w:hAnsiTheme="minorBidi" w:cs="Arial"/>
            <w:sz w:val="24"/>
            <w:szCs w:val="24"/>
            <w:rtl/>
          </w:rPr>
          <w:delText>ללא ביקוש לסחורה</w:delText>
        </w:r>
        <w:r w:rsidDel="00DE6623">
          <w:rPr>
            <w:rFonts w:asciiTheme="minorBidi" w:hAnsiTheme="minorBidi" w:cs="Arial" w:hint="cs"/>
            <w:sz w:val="24"/>
            <w:szCs w:val="24"/>
            <w:rtl/>
          </w:rPr>
          <w:delText>,</w:delText>
        </w:r>
        <w:r w:rsidRPr="00DC6041" w:rsidDel="00DE6623">
          <w:rPr>
            <w:rFonts w:asciiTheme="minorBidi" w:hAnsiTheme="minorBidi" w:cs="Arial"/>
            <w:sz w:val="24"/>
            <w:szCs w:val="24"/>
            <w:rtl/>
          </w:rPr>
          <w:delText xml:space="preserve"> ויצאה במהדורה מיוחדת של סולידריות</w:delText>
        </w:r>
        <w:r w:rsidDel="00DE6623">
          <w:rPr>
            <w:rFonts w:asciiTheme="minorBidi" w:hAnsiTheme="minorBidi" w:cs="Arial" w:hint="cs"/>
            <w:sz w:val="24"/>
            <w:szCs w:val="24"/>
            <w:rtl/>
          </w:rPr>
          <w:delText xml:space="preserve"> מקומית</w:delText>
        </w:r>
        <w:r w:rsidRPr="00DC6041" w:rsidDel="00DE6623">
          <w:rPr>
            <w:rFonts w:asciiTheme="minorBidi" w:hAnsiTheme="minorBidi" w:cs="Arial"/>
            <w:sz w:val="24"/>
            <w:szCs w:val="24"/>
            <w:rtl/>
          </w:rPr>
          <w:delText xml:space="preserve"> “</w:delText>
        </w:r>
        <w:r w:rsidRPr="00DC6041" w:rsidDel="00DE6623">
          <w:rPr>
            <w:rFonts w:asciiTheme="minorBidi" w:hAnsiTheme="minorBidi" w:cs="Arial"/>
            <w:sz w:val="24"/>
            <w:szCs w:val="24"/>
          </w:rPr>
          <w:delText>Solidarity Gariguette 2020</w:delText>
        </w:r>
        <w:r w:rsidRPr="00DC6041" w:rsidDel="00DE6623">
          <w:rPr>
            <w:rFonts w:asciiTheme="minorBidi" w:hAnsiTheme="minorBidi" w:cs="Arial"/>
            <w:sz w:val="24"/>
            <w:szCs w:val="24"/>
            <w:rtl/>
          </w:rPr>
          <w:delText xml:space="preserve">” יחד עם קמעונאית המזון </w:delText>
        </w:r>
        <w:r w:rsidDel="00DE6623">
          <w:rPr>
            <w:rFonts w:asciiTheme="minorBidi" w:hAnsiTheme="minorBidi" w:cs="Arial" w:hint="cs"/>
            <w:sz w:val="24"/>
            <w:szCs w:val="24"/>
            <w:rtl/>
          </w:rPr>
          <w:delText>"</w:delText>
        </w:r>
        <w:r w:rsidRPr="00DC6041" w:rsidDel="00DE6623">
          <w:rPr>
            <w:rFonts w:asciiTheme="minorBidi" w:hAnsiTheme="minorBidi" w:cs="Arial"/>
            <w:sz w:val="24"/>
            <w:szCs w:val="24"/>
          </w:rPr>
          <w:delText>Carrefour</w:delText>
        </w:r>
        <w:r w:rsidDel="00DE6623">
          <w:rPr>
            <w:rFonts w:asciiTheme="minorBidi" w:hAnsiTheme="minorBidi" w:cs="Arial" w:hint="cs"/>
            <w:sz w:val="24"/>
            <w:szCs w:val="24"/>
            <w:rtl/>
          </w:rPr>
          <w:delText>".</w:delText>
        </w:r>
        <w:r w:rsidDel="00DE6623">
          <w:rPr>
            <w:rStyle w:val="FootnoteReference"/>
            <w:rFonts w:asciiTheme="minorBidi" w:hAnsiTheme="minorBidi"/>
            <w:sz w:val="24"/>
            <w:rtl/>
          </w:rPr>
          <w:footnoteReference w:id="96"/>
        </w:r>
      </w:del>
    </w:p>
    <w:p w14:paraId="17C10EC5" w14:textId="40D6CE61" w:rsidR="00C71CD0" w:rsidRPr="00557652" w:rsidDel="00DE6623" w:rsidRDefault="00C71CD0" w:rsidP="00C852E6">
      <w:pPr>
        <w:spacing w:line="360" w:lineRule="auto"/>
        <w:jc w:val="both"/>
        <w:rPr>
          <w:del w:id="4895" w:author="Yael Armon" w:date="2022-07-03T15:15:00Z"/>
          <w:rFonts w:asciiTheme="minorBidi" w:hAnsiTheme="minorBidi" w:cs="Arial"/>
          <w:sz w:val="24"/>
          <w:szCs w:val="24"/>
          <w:rtl/>
        </w:rPr>
      </w:pPr>
      <w:del w:id="4896" w:author="Yael Armon" w:date="2022-07-03T15:15:00Z">
        <w:r w:rsidDel="00DE6623">
          <w:rPr>
            <w:rFonts w:asciiTheme="minorBidi" w:hAnsiTheme="minorBidi" w:cs="Arial" w:hint="cs"/>
            <w:sz w:val="24"/>
            <w:szCs w:val="24"/>
            <w:rtl/>
          </w:rPr>
          <w:delText xml:space="preserve">כמו כן, יצרנית מוצרי החלב </w:delText>
        </w:r>
        <w:r w:rsidRPr="00557652" w:rsidDel="00DE6623">
          <w:rPr>
            <w:rFonts w:asciiTheme="minorBidi" w:hAnsiTheme="minorBidi" w:cs="Arial"/>
            <w:sz w:val="24"/>
            <w:szCs w:val="24"/>
          </w:rPr>
          <w:delText>LSDH</w:delText>
        </w:r>
        <w:r w:rsidDel="00DE6623">
          <w:rPr>
            <w:rFonts w:asciiTheme="minorBidi" w:hAnsiTheme="minorBidi" w:cs="Arial" w:hint="cs"/>
            <w:sz w:val="24"/>
            <w:szCs w:val="24"/>
            <w:rtl/>
          </w:rPr>
          <w:delText xml:space="preserve"> בשיתוף יצרני אריזות התחייבו לתרום מיליון ליטרים של חלב לבנקי מזון ברחבי המדינה</w:delText>
        </w:r>
        <w:r w:rsidR="00B831E4" w:rsidDel="00DE6623">
          <w:rPr>
            <w:rFonts w:asciiTheme="minorBidi" w:hAnsiTheme="minorBidi" w:cs="Arial" w:hint="cs"/>
            <w:sz w:val="24"/>
            <w:szCs w:val="24"/>
            <w:rtl/>
          </w:rPr>
          <w:delText xml:space="preserve"> </w:delText>
        </w:r>
        <w:r w:rsidDel="00DE6623">
          <w:rPr>
            <w:rFonts w:asciiTheme="minorBidi" w:hAnsiTheme="minorBidi" w:cs="Arial" w:hint="cs"/>
            <w:sz w:val="24"/>
            <w:szCs w:val="24"/>
            <w:rtl/>
          </w:rPr>
          <w:delText xml:space="preserve">- כאשר המחלבה תתרום את החלב ושירותי האריזה ואילו יצרני האריזות יתרמו את אריזות הקרטון. החברה </w:delText>
        </w:r>
        <w:r w:rsidR="00B831E4" w:rsidDel="00DE6623">
          <w:rPr>
            <w:rFonts w:asciiTheme="minorBidi" w:hAnsiTheme="minorBidi" w:cs="Arial" w:hint="cs"/>
            <w:sz w:val="24"/>
            <w:szCs w:val="24"/>
            <w:rtl/>
          </w:rPr>
          <w:delText>ה</w:delText>
        </w:r>
        <w:r w:rsidDel="00DE6623">
          <w:rPr>
            <w:rFonts w:asciiTheme="minorBidi" w:hAnsiTheme="minorBidi" w:cs="Arial" w:hint="cs"/>
            <w:sz w:val="24"/>
            <w:szCs w:val="24"/>
            <w:rtl/>
          </w:rPr>
          <w:delText>עריכה כי כ-2 מיליון אזרחים צפויים להנות מהתרומה.</w:delText>
        </w:r>
        <w:r w:rsidDel="00DE6623">
          <w:rPr>
            <w:rStyle w:val="FootnoteReference"/>
            <w:rFonts w:asciiTheme="minorBidi" w:hAnsiTheme="minorBidi"/>
            <w:sz w:val="24"/>
            <w:rtl/>
          </w:rPr>
          <w:footnoteReference w:id="97"/>
        </w:r>
      </w:del>
    </w:p>
    <w:p w14:paraId="64606691" w14:textId="1D87972E" w:rsidR="00C71CD0" w:rsidRPr="00BD34D4" w:rsidDel="00DE6623" w:rsidRDefault="00C71CD0" w:rsidP="00C852E6">
      <w:pPr>
        <w:spacing w:line="360" w:lineRule="auto"/>
        <w:jc w:val="both"/>
        <w:rPr>
          <w:del w:id="4900" w:author="Yael Armon" w:date="2022-07-03T15:15:00Z"/>
          <w:rFonts w:asciiTheme="minorBidi" w:hAnsiTheme="minorBidi" w:cs="Arial"/>
          <w:sz w:val="24"/>
          <w:szCs w:val="24"/>
          <w:rtl/>
        </w:rPr>
      </w:pPr>
      <w:del w:id="4901" w:author="Yael Armon" w:date="2022-07-03T15:15:00Z">
        <w:r w:rsidDel="00DE6623">
          <w:rPr>
            <w:rFonts w:asciiTheme="minorBidi" w:hAnsiTheme="minorBidi" w:cs="Arial" w:hint="cs"/>
            <w:b/>
            <w:bCs/>
            <w:sz w:val="24"/>
            <w:szCs w:val="24"/>
            <w:rtl/>
          </w:rPr>
          <w:delText>בארצות הברית,</w:delText>
        </w:r>
        <w:r w:rsidDel="00DE6623">
          <w:rPr>
            <w:rFonts w:asciiTheme="minorBidi" w:hAnsiTheme="minorBidi" w:cs="Arial" w:hint="cs"/>
            <w:sz w:val="24"/>
            <w:szCs w:val="24"/>
            <w:rtl/>
          </w:rPr>
          <w:delText xml:space="preserve"> חברת וולט דיסני תורמת את עודפי המזון משני פארקי השעשועים שלה במדינה כחלק מתוכנית </w:delText>
        </w:r>
        <w:r w:rsidRPr="00BD34D4" w:rsidDel="00DE6623">
          <w:rPr>
            <w:rFonts w:asciiTheme="minorBidi" w:hAnsiTheme="minorBidi" w:cs="Arial"/>
            <w:sz w:val="24"/>
            <w:szCs w:val="24"/>
          </w:rPr>
          <w:delText>The Disney Harvest Program</w:delText>
        </w:r>
        <w:r w:rsidDel="00DE6623">
          <w:rPr>
            <w:rFonts w:asciiTheme="minorBidi" w:hAnsiTheme="minorBidi" w:cs="Arial"/>
            <w:sz w:val="24"/>
            <w:szCs w:val="24"/>
          </w:rPr>
          <w:delText>"</w:delText>
        </w:r>
        <w:r w:rsidDel="00DE6623">
          <w:rPr>
            <w:rFonts w:asciiTheme="minorBidi" w:hAnsiTheme="minorBidi" w:cs="Arial" w:hint="cs"/>
            <w:sz w:val="24"/>
            <w:szCs w:val="24"/>
            <w:rtl/>
          </w:rPr>
          <w:delText xml:space="preserve">". התוכנית אוספת ומפיצה כ-2.4 מיליון ארוחות בשנה משני הפארקים לארגון הצלת המזון </w:delText>
        </w:r>
        <w:r w:rsidRPr="00BD34D4" w:rsidDel="00DE6623">
          <w:rPr>
            <w:rFonts w:asciiTheme="minorBidi" w:hAnsiTheme="minorBidi" w:cs="Arial"/>
            <w:sz w:val="24"/>
            <w:szCs w:val="24"/>
          </w:rPr>
          <w:delText>Second Harvest</w:delText>
        </w:r>
        <w:r w:rsidDel="00DE6623">
          <w:rPr>
            <w:rFonts w:asciiTheme="minorBidi" w:hAnsiTheme="minorBidi" w:cs="Arial" w:hint="cs"/>
            <w:sz w:val="24"/>
            <w:szCs w:val="24"/>
            <w:rtl/>
          </w:rPr>
          <w:delText xml:space="preserve">. בעקבות סגירת פארקי השעשועים, </w:delText>
        </w:r>
        <w:r w:rsidRPr="00BC3991" w:rsidDel="00DE6623">
          <w:rPr>
            <w:rFonts w:asciiTheme="minorBidi" w:hAnsiTheme="minorBidi" w:cs="Arial"/>
            <w:sz w:val="24"/>
            <w:szCs w:val="24"/>
            <w:rtl/>
          </w:rPr>
          <w:delText xml:space="preserve">תרמה </w:delText>
        </w:r>
        <w:r w:rsidDel="00DE6623">
          <w:rPr>
            <w:rFonts w:asciiTheme="minorBidi" w:hAnsiTheme="minorBidi" w:cs="Arial" w:hint="cs"/>
            <w:sz w:val="24"/>
            <w:szCs w:val="24"/>
            <w:rtl/>
          </w:rPr>
          <w:delText xml:space="preserve">החברה את </w:delText>
        </w:r>
        <w:r w:rsidRPr="00BC3991" w:rsidDel="00DE6623">
          <w:rPr>
            <w:rFonts w:asciiTheme="minorBidi" w:hAnsiTheme="minorBidi" w:cs="Arial"/>
            <w:sz w:val="24"/>
            <w:szCs w:val="24"/>
            <w:rtl/>
          </w:rPr>
          <w:delText xml:space="preserve">עודפי מזון </w:delText>
        </w:r>
        <w:r w:rsidDel="00DE6623">
          <w:rPr>
            <w:rFonts w:asciiTheme="minorBidi" w:hAnsiTheme="minorBidi" w:cs="Arial" w:hint="cs"/>
            <w:sz w:val="24"/>
            <w:szCs w:val="24"/>
            <w:rtl/>
          </w:rPr>
          <w:delText xml:space="preserve">שנותרו לארגון הצלת המזון </w:delText>
        </w:r>
        <w:r w:rsidRPr="00BD34D4" w:rsidDel="00DE6623">
          <w:rPr>
            <w:rFonts w:asciiTheme="minorBidi" w:hAnsiTheme="minorBidi" w:cs="Arial"/>
            <w:sz w:val="24"/>
            <w:szCs w:val="24"/>
          </w:rPr>
          <w:delText>Second Harvest</w:delText>
        </w:r>
        <w:r w:rsidDel="00DE6623">
          <w:rPr>
            <w:rFonts w:asciiTheme="minorBidi" w:hAnsiTheme="minorBidi" w:cs="Arial" w:hint="cs"/>
            <w:sz w:val="24"/>
            <w:szCs w:val="24"/>
            <w:rtl/>
          </w:rPr>
          <w:delText>.</w:delText>
        </w:r>
        <w:r w:rsidDel="00DE6623">
          <w:rPr>
            <w:rStyle w:val="FootnoteReference"/>
            <w:rFonts w:asciiTheme="minorBidi" w:hAnsiTheme="minorBidi"/>
            <w:sz w:val="24"/>
            <w:rtl/>
          </w:rPr>
          <w:footnoteReference w:id="98"/>
        </w:r>
      </w:del>
    </w:p>
    <w:p w14:paraId="614BC20F" w14:textId="047ED1DE" w:rsidR="00C71CD0" w:rsidDel="00DE6623" w:rsidRDefault="00C71CD0" w:rsidP="00C852E6">
      <w:pPr>
        <w:spacing w:line="360" w:lineRule="auto"/>
        <w:jc w:val="both"/>
        <w:rPr>
          <w:del w:id="4905" w:author="Yael Armon" w:date="2022-07-03T15:15:00Z"/>
          <w:rFonts w:asciiTheme="minorBidi" w:hAnsiTheme="minorBidi" w:cs="Arial"/>
          <w:sz w:val="24"/>
          <w:szCs w:val="24"/>
          <w:rtl/>
        </w:rPr>
      </w:pPr>
      <w:del w:id="4906" w:author="Yael Armon" w:date="2022-07-03T15:15:00Z">
        <w:r w:rsidDel="00DE6623">
          <w:rPr>
            <w:rFonts w:asciiTheme="minorBidi" w:hAnsiTheme="minorBidi" w:cs="Arial" w:hint="cs"/>
            <w:sz w:val="24"/>
            <w:szCs w:val="24"/>
            <w:rtl/>
          </w:rPr>
          <w:delText>רשת הקמעונאות "</w:delText>
        </w:r>
        <w:r w:rsidDel="00DE6623">
          <w:rPr>
            <w:rFonts w:asciiTheme="minorBidi" w:hAnsiTheme="minorBidi" w:cs="Arial"/>
            <w:sz w:val="24"/>
            <w:szCs w:val="24"/>
          </w:rPr>
          <w:delText xml:space="preserve"> "</w:delText>
        </w:r>
        <w:r w:rsidRPr="00911A97" w:rsidDel="00DE6623">
          <w:rPr>
            <w:rFonts w:asciiTheme="minorBidi" w:hAnsiTheme="minorBidi" w:cs="Arial"/>
            <w:sz w:val="24"/>
            <w:szCs w:val="24"/>
          </w:rPr>
          <w:delText>Kroger</w:delText>
        </w:r>
        <w:r w:rsidDel="00DE6623">
          <w:rPr>
            <w:rFonts w:asciiTheme="minorBidi" w:hAnsiTheme="minorBidi" w:cs="Arial" w:hint="cs"/>
            <w:sz w:val="24"/>
            <w:szCs w:val="24"/>
            <w:rtl/>
          </w:rPr>
          <w:delText>נכנסה לשיתוף עם מחלבות מקומיות לתרומת עודפי חלב אשר יועדו במקור לשוק המוסדי. המחלבות תרמו כ-750 אלף ליטר עודפי החלב ואילו קרוגר תרמה שירותי עיבוד, אריזה והפצה של החלב לבנקי מזון.</w:delText>
        </w:r>
        <w:r w:rsidDel="00DE6623">
          <w:rPr>
            <w:rStyle w:val="FootnoteReference"/>
            <w:rFonts w:asciiTheme="minorBidi" w:hAnsiTheme="minorBidi"/>
            <w:sz w:val="24"/>
            <w:rtl/>
          </w:rPr>
          <w:footnoteReference w:id="99"/>
        </w:r>
      </w:del>
    </w:p>
    <w:p w14:paraId="32609D2E" w14:textId="3D282EFC" w:rsidR="00C71CD0" w:rsidDel="00DE6623" w:rsidRDefault="00C71CD0" w:rsidP="00C852E6">
      <w:pPr>
        <w:spacing w:line="360" w:lineRule="auto"/>
        <w:jc w:val="both"/>
        <w:rPr>
          <w:del w:id="4910" w:author="Yael Armon" w:date="2022-07-03T15:15:00Z"/>
          <w:rFonts w:asciiTheme="minorBidi" w:hAnsiTheme="minorBidi" w:cs="Arial"/>
          <w:sz w:val="24"/>
          <w:szCs w:val="24"/>
          <w:rtl/>
        </w:rPr>
      </w:pPr>
      <w:del w:id="4911" w:author="Yael Armon" w:date="2022-07-03T15:15:00Z">
        <w:r w:rsidDel="00DE6623">
          <w:rPr>
            <w:rFonts w:asciiTheme="minorBidi" w:hAnsiTheme="minorBidi" w:cs="Arial" w:hint="cs"/>
            <w:sz w:val="24"/>
            <w:szCs w:val="24"/>
            <w:rtl/>
          </w:rPr>
          <w:delText>רשת הקמעונאות "</w:delText>
        </w:r>
        <w:r w:rsidRPr="00911A97" w:rsidDel="00DE6623">
          <w:delText xml:space="preserve"> </w:delText>
        </w:r>
        <w:r w:rsidDel="00DE6623">
          <w:rPr>
            <w:rFonts w:asciiTheme="minorBidi" w:hAnsiTheme="minorBidi" w:cs="Arial"/>
            <w:sz w:val="24"/>
            <w:szCs w:val="24"/>
          </w:rPr>
          <w:delText>"</w:delText>
        </w:r>
        <w:r w:rsidRPr="00911A97" w:rsidDel="00DE6623">
          <w:rPr>
            <w:rFonts w:asciiTheme="minorBidi" w:hAnsiTheme="minorBidi" w:cs="Arial"/>
            <w:sz w:val="24"/>
            <w:szCs w:val="24"/>
          </w:rPr>
          <w:delText>Publix</w:delText>
        </w:r>
        <w:r w:rsidDel="00DE6623">
          <w:rPr>
            <w:rFonts w:asciiTheme="minorBidi" w:hAnsiTheme="minorBidi" w:cs="Arial" w:hint="cs"/>
            <w:sz w:val="24"/>
            <w:szCs w:val="24"/>
            <w:rtl/>
          </w:rPr>
          <w:delText>השיקה תוכנית לרכישה של כ-160 אלף ליטר עודפי חלב וכ-125 טון עודף תוצרת חקלאית מחקלאים שנפגעו מהמשבר, והעברתם לבנקי מזון. בנוסף לתוכנית זו, תרמה החברה 2 מיליון דולר לבנקי מזון באזור דרום מזרח ארה"ב.</w:delText>
        </w:r>
        <w:r w:rsidDel="00DE6623">
          <w:rPr>
            <w:rStyle w:val="FootnoteReference"/>
            <w:rFonts w:asciiTheme="minorBidi" w:hAnsiTheme="minorBidi"/>
            <w:sz w:val="24"/>
            <w:rtl/>
          </w:rPr>
          <w:footnoteReference w:id="100"/>
        </w:r>
      </w:del>
    </w:p>
    <w:p w14:paraId="3F7ABE7C" w14:textId="010E4782" w:rsidR="00C2550E" w:rsidDel="00DE6623" w:rsidRDefault="00C71CD0" w:rsidP="00C852E6">
      <w:pPr>
        <w:spacing w:line="360" w:lineRule="auto"/>
        <w:jc w:val="both"/>
        <w:rPr>
          <w:del w:id="4915" w:author="Yael Armon" w:date="2022-07-03T15:15:00Z"/>
          <w:rFonts w:asciiTheme="minorBidi" w:hAnsiTheme="minorBidi" w:cs="Arial"/>
          <w:sz w:val="24"/>
          <w:szCs w:val="24"/>
          <w:rtl/>
        </w:rPr>
      </w:pPr>
      <w:del w:id="4916" w:author="Yael Armon" w:date="2022-07-03T15:15:00Z">
        <w:r w:rsidDel="00DE6623">
          <w:rPr>
            <w:rFonts w:asciiTheme="minorBidi" w:hAnsiTheme="minorBidi" w:cs="Arial" w:hint="cs"/>
            <w:sz w:val="24"/>
            <w:szCs w:val="24"/>
            <w:rtl/>
          </w:rPr>
          <w:delText>עקב סגירת המסעדות של חברת מקדונלנד'ס תרמ</w:delText>
        </w:r>
        <w:r w:rsidR="000B1448" w:rsidDel="00DE6623">
          <w:rPr>
            <w:rFonts w:asciiTheme="minorBidi" w:hAnsiTheme="minorBidi" w:cs="Arial" w:hint="cs"/>
            <w:sz w:val="24"/>
            <w:szCs w:val="24"/>
            <w:rtl/>
          </w:rPr>
          <w:delText>ו</w:delText>
        </w:r>
        <w:r w:rsidDel="00DE6623">
          <w:rPr>
            <w:rFonts w:asciiTheme="minorBidi" w:hAnsiTheme="minorBidi" w:cs="Arial" w:hint="cs"/>
            <w:sz w:val="24"/>
            <w:szCs w:val="24"/>
            <w:rtl/>
          </w:rPr>
          <w:delText xml:space="preserve"> החברה וזכייניה ארוחות ומזון בכל רחבי העולם. </w:delText>
        </w:r>
      </w:del>
    </w:p>
    <w:p w14:paraId="62EA6D8B" w14:textId="1C059D54" w:rsidR="00C71CD0" w:rsidDel="00DE6623" w:rsidRDefault="00C71CD0">
      <w:pPr>
        <w:spacing w:line="360" w:lineRule="auto"/>
        <w:jc w:val="both"/>
        <w:rPr>
          <w:del w:id="4917" w:author="Yael Armon" w:date="2022-07-03T15:15:00Z"/>
          <w:rFonts w:asciiTheme="minorBidi" w:hAnsiTheme="minorBidi" w:cs="Arial"/>
          <w:sz w:val="24"/>
          <w:szCs w:val="24"/>
          <w:rtl/>
        </w:rPr>
        <w:pPrChange w:id="4918" w:author="Yael Armon" w:date="2022-07-03T15:16:00Z">
          <w:pPr>
            <w:spacing w:line="360" w:lineRule="auto"/>
            <w:ind w:left="720"/>
            <w:jc w:val="both"/>
          </w:pPr>
        </w:pPrChange>
      </w:pPr>
      <w:del w:id="4919" w:author="Yael Armon" w:date="2022-07-03T15:15:00Z">
        <w:r w:rsidDel="00DE6623">
          <w:rPr>
            <w:rFonts w:asciiTheme="minorBidi" w:hAnsiTheme="minorBidi" w:cs="Arial" w:hint="cs"/>
            <w:b/>
            <w:bCs/>
            <w:sz w:val="24"/>
            <w:szCs w:val="24"/>
            <w:rtl/>
          </w:rPr>
          <w:delText xml:space="preserve">בארצות הברית, </w:delText>
        </w:r>
        <w:r w:rsidDel="00DE6623">
          <w:rPr>
            <w:rFonts w:asciiTheme="minorBidi" w:hAnsiTheme="minorBidi" w:cs="Arial" w:hint="cs"/>
            <w:sz w:val="24"/>
            <w:szCs w:val="24"/>
            <w:rtl/>
          </w:rPr>
          <w:delText xml:space="preserve">למעלה מ-4,000 טונות של מזון בשווי של כ-12 מיליון דולר לבנקי מזון ברחבי המדינה. </w:delText>
        </w:r>
      </w:del>
    </w:p>
    <w:p w14:paraId="567946CF" w14:textId="7E599755" w:rsidR="00C71CD0" w:rsidDel="00DE6623" w:rsidRDefault="00C71CD0">
      <w:pPr>
        <w:spacing w:line="360" w:lineRule="auto"/>
        <w:jc w:val="both"/>
        <w:rPr>
          <w:del w:id="4920" w:author="Yael Armon" w:date="2022-07-03T15:15:00Z"/>
          <w:rFonts w:asciiTheme="minorBidi" w:hAnsiTheme="minorBidi" w:cs="Arial"/>
          <w:b/>
          <w:bCs/>
          <w:sz w:val="24"/>
          <w:szCs w:val="24"/>
          <w:rtl/>
        </w:rPr>
        <w:pPrChange w:id="4921" w:author="Yael Armon" w:date="2022-07-03T15:16:00Z">
          <w:pPr>
            <w:spacing w:line="360" w:lineRule="auto"/>
            <w:ind w:left="720"/>
            <w:jc w:val="both"/>
          </w:pPr>
        </w:pPrChange>
      </w:pPr>
      <w:del w:id="4922" w:author="Yael Armon" w:date="2022-07-03T15:15:00Z">
        <w:r w:rsidDel="00DE6623">
          <w:rPr>
            <w:rFonts w:asciiTheme="minorBidi" w:hAnsiTheme="minorBidi" w:cs="Arial" w:hint="cs"/>
            <w:b/>
            <w:bCs/>
            <w:sz w:val="24"/>
            <w:szCs w:val="24"/>
            <w:rtl/>
          </w:rPr>
          <w:delText>בבריטניה,</w:delText>
        </w:r>
        <w:r w:rsidDel="00DE6623">
          <w:rPr>
            <w:rFonts w:asciiTheme="minorBidi" w:hAnsiTheme="minorBidi" w:cs="Arial" w:hint="cs"/>
            <w:sz w:val="24"/>
            <w:szCs w:val="24"/>
            <w:rtl/>
          </w:rPr>
          <w:delText xml:space="preserve"> למעלה מ-300 טונות של מזון וכ-100 אלף ליטרים של חלב לבנקי מזון. בנוסף, תרמה החברה 79 טונות או כ-188 אלף ארוחות לארגון הצלת המזון </w:delText>
        </w:r>
        <w:r w:rsidRPr="003F2349" w:rsidDel="00DE6623">
          <w:rPr>
            <w:rFonts w:asciiTheme="minorBidi" w:hAnsiTheme="minorBidi" w:cs="Arial"/>
            <w:sz w:val="24"/>
            <w:szCs w:val="24"/>
          </w:rPr>
          <w:delText>FareShare</w:delText>
        </w:r>
        <w:r w:rsidDel="00DE6623">
          <w:rPr>
            <w:rFonts w:asciiTheme="minorBidi" w:hAnsiTheme="minorBidi" w:cs="Arial" w:hint="cs"/>
            <w:sz w:val="24"/>
            <w:szCs w:val="24"/>
            <w:rtl/>
          </w:rPr>
          <w:delText xml:space="preserve">. </w:delText>
        </w:r>
      </w:del>
    </w:p>
    <w:p w14:paraId="059E60D3" w14:textId="700A84BC" w:rsidR="00C71CD0" w:rsidDel="00DE6623" w:rsidRDefault="00C71CD0">
      <w:pPr>
        <w:spacing w:line="360" w:lineRule="auto"/>
        <w:jc w:val="both"/>
        <w:rPr>
          <w:del w:id="4923" w:author="Yael Armon" w:date="2022-07-03T15:15:00Z"/>
          <w:rFonts w:asciiTheme="minorBidi" w:hAnsiTheme="minorBidi" w:cs="Arial"/>
          <w:b/>
          <w:bCs/>
          <w:sz w:val="24"/>
          <w:szCs w:val="24"/>
          <w:rtl/>
        </w:rPr>
        <w:pPrChange w:id="4924" w:author="Yael Armon" w:date="2022-07-03T15:16:00Z">
          <w:pPr>
            <w:spacing w:line="360" w:lineRule="auto"/>
            <w:ind w:left="720"/>
            <w:jc w:val="both"/>
          </w:pPr>
        </w:pPrChange>
      </w:pPr>
      <w:del w:id="4925" w:author="Yael Armon" w:date="2022-07-03T15:15:00Z">
        <w:r w:rsidDel="00DE6623">
          <w:rPr>
            <w:rFonts w:asciiTheme="minorBidi" w:hAnsiTheme="minorBidi" w:cs="Arial" w:hint="cs"/>
            <w:b/>
            <w:bCs/>
            <w:sz w:val="24"/>
            <w:szCs w:val="24"/>
            <w:rtl/>
          </w:rPr>
          <w:delText xml:space="preserve">בקנדה, </w:delText>
        </w:r>
        <w:r w:rsidDel="00DE6623">
          <w:rPr>
            <w:rFonts w:asciiTheme="minorBidi" w:hAnsiTheme="minorBidi" w:cs="Arial" w:hint="cs"/>
            <w:sz w:val="24"/>
            <w:szCs w:val="24"/>
            <w:rtl/>
          </w:rPr>
          <w:delText xml:space="preserve">כ-115 טונות מזון לבנקי מזון מקומיים. </w:delText>
        </w:r>
      </w:del>
    </w:p>
    <w:p w14:paraId="27F5282A" w14:textId="1CE4C811" w:rsidR="00C71CD0" w:rsidRPr="003F2349" w:rsidDel="00DE6623" w:rsidRDefault="00C71CD0">
      <w:pPr>
        <w:spacing w:line="360" w:lineRule="auto"/>
        <w:jc w:val="both"/>
        <w:rPr>
          <w:del w:id="4926" w:author="Yael Armon" w:date="2022-07-03T15:15:00Z"/>
          <w:rFonts w:asciiTheme="minorBidi" w:hAnsiTheme="minorBidi" w:cs="Arial"/>
          <w:sz w:val="24"/>
          <w:szCs w:val="24"/>
          <w:rtl/>
        </w:rPr>
        <w:pPrChange w:id="4927" w:author="Yael Armon" w:date="2022-07-03T15:16:00Z">
          <w:pPr>
            <w:spacing w:line="360" w:lineRule="auto"/>
            <w:ind w:left="720"/>
            <w:jc w:val="both"/>
          </w:pPr>
        </w:pPrChange>
      </w:pPr>
      <w:del w:id="4928" w:author="Yael Armon" w:date="2022-07-03T15:15:00Z">
        <w:r w:rsidDel="00DE6623">
          <w:rPr>
            <w:rFonts w:asciiTheme="minorBidi" w:hAnsiTheme="minorBidi" w:cs="Arial" w:hint="cs"/>
            <w:b/>
            <w:bCs/>
            <w:sz w:val="24"/>
            <w:szCs w:val="24"/>
            <w:rtl/>
          </w:rPr>
          <w:delText>באוסטרליה,</w:delText>
        </w:r>
        <w:r w:rsidDel="00DE6623">
          <w:rPr>
            <w:rFonts w:asciiTheme="minorBidi" w:hAnsiTheme="minorBidi" w:cs="Arial" w:hint="cs"/>
            <w:sz w:val="24"/>
            <w:szCs w:val="24"/>
            <w:rtl/>
          </w:rPr>
          <w:delText xml:space="preserve"> בעקבות משבר הקורונה פעלה החברה יחד עם ספקיה המקומיים לתרומה של עודפי מזון לבנק המזון האוסטרלי "</w:delText>
        </w:r>
        <w:r w:rsidDel="00DE6623">
          <w:rPr>
            <w:rFonts w:asciiTheme="minorBidi" w:hAnsiTheme="minorBidi" w:cs="Arial" w:hint="cs"/>
            <w:sz w:val="24"/>
            <w:szCs w:val="24"/>
          </w:rPr>
          <w:delText>F</w:delText>
        </w:r>
        <w:r w:rsidDel="00DE6623">
          <w:rPr>
            <w:rFonts w:asciiTheme="minorBidi" w:hAnsiTheme="minorBidi" w:cs="Arial"/>
            <w:sz w:val="24"/>
            <w:szCs w:val="24"/>
          </w:rPr>
          <w:delText>oodBank</w:delText>
        </w:r>
        <w:r w:rsidDel="00DE6623">
          <w:rPr>
            <w:rFonts w:asciiTheme="minorBidi" w:hAnsiTheme="minorBidi" w:cs="Arial" w:hint="cs"/>
            <w:sz w:val="24"/>
            <w:szCs w:val="24"/>
            <w:rtl/>
          </w:rPr>
          <w:delText>",  שותפות אשר הפכה לתרומה קבועה של עודפי מזון לבנק המזון.</w:delText>
        </w:r>
        <w:r w:rsidDel="00DE6623">
          <w:rPr>
            <w:rStyle w:val="FootnoteReference"/>
            <w:rFonts w:asciiTheme="minorBidi" w:hAnsiTheme="minorBidi"/>
            <w:sz w:val="24"/>
            <w:rtl/>
          </w:rPr>
          <w:footnoteReference w:id="101"/>
        </w:r>
      </w:del>
    </w:p>
    <w:p w14:paraId="03129EDD" w14:textId="780770B0" w:rsidR="00C71CD0" w:rsidDel="00DE6623" w:rsidRDefault="00C71CD0">
      <w:pPr>
        <w:spacing w:line="360" w:lineRule="auto"/>
        <w:jc w:val="both"/>
        <w:rPr>
          <w:del w:id="4932" w:author="Yael Armon" w:date="2022-07-03T15:15:00Z"/>
          <w:rFonts w:asciiTheme="minorBidi" w:hAnsiTheme="minorBidi" w:cs="Arial"/>
          <w:sz w:val="24"/>
          <w:szCs w:val="24"/>
          <w:rtl/>
        </w:rPr>
        <w:pPrChange w:id="4933" w:author="Yael Armon" w:date="2022-07-03T15:16:00Z">
          <w:pPr>
            <w:spacing w:line="360" w:lineRule="auto"/>
            <w:ind w:left="720"/>
            <w:jc w:val="both"/>
          </w:pPr>
        </w:pPrChange>
      </w:pPr>
      <w:del w:id="4934" w:author="Yael Armon" w:date="2022-07-03T15:15:00Z">
        <w:r w:rsidDel="00DE6623">
          <w:rPr>
            <w:rFonts w:asciiTheme="minorBidi" w:hAnsiTheme="minorBidi" w:cs="Arial" w:hint="cs"/>
            <w:b/>
            <w:bCs/>
            <w:sz w:val="24"/>
            <w:szCs w:val="24"/>
            <w:rtl/>
          </w:rPr>
          <w:delText>ברוסיה,</w:delText>
        </w:r>
        <w:r w:rsidDel="00DE6623">
          <w:rPr>
            <w:rFonts w:asciiTheme="minorBidi" w:hAnsiTheme="minorBidi" w:cs="Arial" w:hint="cs"/>
            <w:sz w:val="24"/>
            <w:szCs w:val="24"/>
            <w:rtl/>
          </w:rPr>
          <w:delText xml:space="preserve"> תרמה החברה למעלה מחצי מיליון ארוחות לעובדי אמבולנסים באמצעות תשתית ה-"</w:delText>
        </w:r>
        <w:r w:rsidRPr="003F2349" w:rsidDel="00DE6623">
          <w:delText xml:space="preserve"> </w:delText>
        </w:r>
        <w:r w:rsidDel="00DE6623">
          <w:rPr>
            <w:rFonts w:asciiTheme="minorBidi" w:hAnsiTheme="minorBidi" w:cs="Arial"/>
            <w:sz w:val="24"/>
            <w:szCs w:val="24"/>
          </w:rPr>
          <w:delText>"</w:delText>
        </w:r>
        <w:r w:rsidRPr="003F2349" w:rsidDel="00DE6623">
          <w:rPr>
            <w:rFonts w:asciiTheme="minorBidi" w:hAnsiTheme="minorBidi" w:cs="Arial"/>
            <w:sz w:val="24"/>
            <w:szCs w:val="24"/>
          </w:rPr>
          <w:delText>Drive-Thru</w:delText>
        </w:r>
        <w:r w:rsidDel="00DE6623">
          <w:rPr>
            <w:rFonts w:asciiTheme="minorBidi" w:hAnsiTheme="minorBidi" w:cs="Arial" w:hint="cs"/>
            <w:sz w:val="24"/>
            <w:szCs w:val="24"/>
            <w:rtl/>
          </w:rPr>
          <w:delText xml:space="preserve"> שלה. בנוסף, החברה תרמה מזון לבתי חולים וארוחות למתנדבים המטפלים בקשישים. </w:delText>
        </w:r>
      </w:del>
    </w:p>
    <w:p w14:paraId="7C654253" w14:textId="2D1FE1DA" w:rsidR="00C71CD0" w:rsidDel="00DE6623" w:rsidRDefault="00C71CD0" w:rsidP="00C852E6">
      <w:pPr>
        <w:spacing w:line="360" w:lineRule="auto"/>
        <w:jc w:val="both"/>
        <w:rPr>
          <w:del w:id="4935" w:author="Yael Armon" w:date="2022-07-03T15:15:00Z"/>
          <w:rFonts w:asciiTheme="minorBidi" w:hAnsiTheme="minorBidi"/>
          <w:sz w:val="24"/>
          <w:szCs w:val="24"/>
          <w:rtl/>
        </w:rPr>
      </w:pPr>
      <w:del w:id="4936" w:author="Yael Armon" w:date="2022-07-03T15:15:00Z">
        <w:r w:rsidDel="00DE6623">
          <w:rPr>
            <w:rFonts w:asciiTheme="minorBidi" w:hAnsiTheme="minorBidi" w:hint="cs"/>
            <w:b/>
            <w:bCs/>
            <w:sz w:val="24"/>
            <w:szCs w:val="24"/>
            <w:rtl/>
          </w:rPr>
          <w:delText>התפתחויות בישראל בתחום אובדן ובזבוז מזו</w:delText>
        </w:r>
        <w:r w:rsidR="001506B2" w:rsidDel="00DE6623">
          <w:rPr>
            <w:rFonts w:asciiTheme="minorBidi" w:hAnsiTheme="minorBidi" w:hint="cs"/>
            <w:b/>
            <w:bCs/>
            <w:sz w:val="24"/>
            <w:szCs w:val="24"/>
            <w:rtl/>
          </w:rPr>
          <w:delText>ן במשבר הקורונה</w:delText>
        </w:r>
        <w:r w:rsidR="001506B2" w:rsidDel="00DE6623">
          <w:rPr>
            <w:rFonts w:asciiTheme="minorBidi" w:hAnsiTheme="minorBidi" w:hint="cs"/>
            <w:sz w:val="24"/>
            <w:szCs w:val="24"/>
            <w:rtl/>
          </w:rPr>
          <w:delText xml:space="preserve"> </w:delText>
        </w:r>
      </w:del>
    </w:p>
    <w:p w14:paraId="53AE5347" w14:textId="3EC121FD" w:rsidR="005A4EAE" w:rsidDel="00DE6623" w:rsidRDefault="005A4EAE" w:rsidP="00C852E6">
      <w:pPr>
        <w:spacing w:line="360" w:lineRule="auto"/>
        <w:jc w:val="both"/>
        <w:rPr>
          <w:del w:id="4937" w:author="Yael Armon" w:date="2022-07-03T15:15:00Z"/>
          <w:rFonts w:asciiTheme="minorBidi" w:hAnsiTheme="minorBidi"/>
          <w:sz w:val="24"/>
          <w:szCs w:val="24"/>
          <w:rtl/>
        </w:rPr>
      </w:pPr>
      <w:del w:id="4938" w:author="Yael Armon" w:date="2022-07-03T15:15:00Z">
        <w:r w:rsidRPr="002A6A5C" w:rsidDel="00DE6623">
          <w:rPr>
            <w:rFonts w:asciiTheme="minorBidi" w:hAnsiTheme="minorBidi" w:hint="eastAsia"/>
            <w:b/>
            <w:bCs/>
            <w:sz w:val="24"/>
            <w:szCs w:val="24"/>
            <w:rtl/>
          </w:rPr>
          <w:delText>בישראל</w:delText>
        </w:r>
        <w:r w:rsidRPr="002A6A5C" w:rsidDel="00DE6623">
          <w:rPr>
            <w:rFonts w:asciiTheme="minorBidi" w:hAnsiTheme="minorBidi"/>
            <w:sz w:val="24"/>
            <w:szCs w:val="24"/>
            <w:rtl/>
          </w:rPr>
          <w:delText xml:space="preserve">, </w:delText>
        </w:r>
        <w:r w:rsidRPr="002A6A5C" w:rsidDel="00DE6623">
          <w:rPr>
            <w:rFonts w:asciiTheme="minorBidi" w:hAnsiTheme="minorBidi" w:hint="eastAsia"/>
            <w:sz w:val="24"/>
            <w:szCs w:val="24"/>
            <w:rtl/>
          </w:rPr>
          <w:delText>הפגיעה</w:delText>
        </w:r>
        <w:r w:rsidRPr="002A6A5C" w:rsidDel="00DE6623">
          <w:rPr>
            <w:rFonts w:asciiTheme="minorBidi" w:hAnsiTheme="minorBidi"/>
            <w:sz w:val="24"/>
            <w:szCs w:val="24"/>
            <w:rtl/>
          </w:rPr>
          <w:delText xml:space="preserve"> הכלכלית וכן הגבלות הקורונה הביאו לגידול במשקי הבית החיים באי בטחון תזונתי</w:delText>
        </w:r>
        <w:r w:rsidR="00E33671" w:rsidDel="00DE6623">
          <w:rPr>
            <w:rFonts w:asciiTheme="minorBidi" w:hAnsiTheme="minorBidi" w:hint="cs"/>
            <w:sz w:val="24"/>
            <w:szCs w:val="24"/>
            <w:rtl/>
          </w:rPr>
          <w:delText xml:space="preserve"> מולם פעלה</w:delText>
        </w:r>
        <w:r w:rsidRPr="002A6A5C" w:rsidDel="00DE6623">
          <w:rPr>
            <w:rFonts w:asciiTheme="minorBidi" w:hAnsiTheme="minorBidi"/>
            <w:sz w:val="24"/>
            <w:szCs w:val="24"/>
            <w:rtl/>
          </w:rPr>
          <w:delText xml:space="preserve"> </w:delText>
        </w:r>
        <w:r w:rsidRPr="002A6A5C" w:rsidDel="00DE6623">
          <w:rPr>
            <w:rFonts w:asciiTheme="minorBidi" w:hAnsiTheme="minorBidi" w:hint="eastAsia"/>
            <w:sz w:val="24"/>
            <w:szCs w:val="24"/>
            <w:rtl/>
          </w:rPr>
          <w:delText>המדינה</w:delText>
        </w:r>
        <w:r w:rsidRPr="002A6A5C" w:rsidDel="00DE6623">
          <w:rPr>
            <w:rFonts w:asciiTheme="minorBidi" w:hAnsiTheme="minorBidi"/>
            <w:sz w:val="24"/>
            <w:szCs w:val="24"/>
            <w:rtl/>
          </w:rPr>
          <w:delText xml:space="preserve"> </w:delText>
        </w:r>
        <w:r w:rsidRPr="002A6A5C" w:rsidDel="00DE6623">
          <w:rPr>
            <w:rFonts w:asciiTheme="minorBidi" w:hAnsiTheme="minorBidi" w:hint="eastAsia"/>
            <w:sz w:val="24"/>
            <w:szCs w:val="24"/>
            <w:rtl/>
          </w:rPr>
          <w:delText>במספר</w:delText>
        </w:r>
        <w:r w:rsidRPr="002A6A5C" w:rsidDel="00DE6623">
          <w:rPr>
            <w:rFonts w:asciiTheme="minorBidi" w:hAnsiTheme="minorBidi"/>
            <w:sz w:val="24"/>
            <w:szCs w:val="24"/>
            <w:rtl/>
          </w:rPr>
          <w:delText xml:space="preserve"> </w:delText>
        </w:r>
        <w:r w:rsidRPr="002A6A5C" w:rsidDel="00DE6623">
          <w:rPr>
            <w:rFonts w:asciiTheme="minorBidi" w:hAnsiTheme="minorBidi" w:hint="eastAsia"/>
            <w:sz w:val="24"/>
            <w:szCs w:val="24"/>
            <w:rtl/>
          </w:rPr>
          <w:delText>דרכים</w:delText>
        </w:r>
        <w:r w:rsidDel="00DE6623">
          <w:rPr>
            <w:rFonts w:asciiTheme="minorBidi" w:hAnsiTheme="minorBidi" w:hint="cs"/>
            <w:sz w:val="24"/>
            <w:szCs w:val="24"/>
            <w:rtl/>
          </w:rPr>
          <w:delText>:</w:delText>
        </w:r>
        <w:r w:rsidRPr="002A6A5C" w:rsidDel="00DE6623">
          <w:rPr>
            <w:rFonts w:asciiTheme="minorBidi" w:hAnsiTheme="minorBidi"/>
            <w:sz w:val="24"/>
            <w:szCs w:val="24"/>
            <w:rtl/>
          </w:rPr>
          <w:delText xml:space="preserve"> </w:delText>
        </w:r>
        <w:r w:rsidRPr="002A6A5C" w:rsidDel="00DE6623">
          <w:rPr>
            <w:rFonts w:asciiTheme="minorBidi" w:hAnsiTheme="minorBidi" w:hint="eastAsia"/>
            <w:sz w:val="24"/>
            <w:szCs w:val="24"/>
            <w:rtl/>
          </w:rPr>
          <w:delText>ב</w:delText>
        </w:r>
        <w:r w:rsidRPr="002A6A5C" w:rsidDel="00DE6623">
          <w:rPr>
            <w:rFonts w:asciiTheme="minorBidi" w:hAnsiTheme="minorBidi"/>
            <w:sz w:val="24"/>
            <w:szCs w:val="24"/>
            <w:rtl/>
          </w:rPr>
          <w:delText xml:space="preserve">מהלך תקופת הסגר הראשון הוסבו תקציבים במשרד הרווחה לטובת חלוקת סלי מזון </w:delText>
        </w:r>
        <w:r w:rsidRPr="002A6A5C" w:rsidDel="00DE6623">
          <w:rPr>
            <w:rFonts w:asciiTheme="minorBidi" w:hAnsiTheme="minorBidi" w:hint="eastAsia"/>
            <w:sz w:val="24"/>
            <w:szCs w:val="24"/>
            <w:rtl/>
          </w:rPr>
          <w:delText>לנזקקים</w:delText>
        </w:r>
        <w:r w:rsidRPr="002A6A5C" w:rsidDel="00DE6623">
          <w:rPr>
            <w:rFonts w:asciiTheme="minorBidi" w:hAnsiTheme="minorBidi"/>
            <w:sz w:val="24"/>
            <w:szCs w:val="24"/>
            <w:rtl/>
          </w:rPr>
          <w:delText xml:space="preserve">, הממשלה שילשה את התקציב עבור סלי המזון המחולקים במהלך חגי תשרי, פסח </w:delText>
        </w:r>
        <w:r w:rsidRPr="002A6A5C" w:rsidDel="00DE6623">
          <w:rPr>
            <w:rFonts w:asciiTheme="minorBidi" w:hAnsiTheme="minorBidi" w:hint="eastAsia"/>
            <w:sz w:val="24"/>
            <w:szCs w:val="24"/>
            <w:rtl/>
          </w:rPr>
          <w:delText>וחג</w:delText>
        </w:r>
        <w:r w:rsidRPr="002A6A5C" w:rsidDel="00DE6623">
          <w:rPr>
            <w:rFonts w:asciiTheme="minorBidi" w:hAnsiTheme="minorBidi"/>
            <w:sz w:val="24"/>
            <w:szCs w:val="24"/>
            <w:rtl/>
          </w:rPr>
          <w:delText xml:space="preserve"> </w:delText>
        </w:r>
        <w:r w:rsidRPr="002A6A5C" w:rsidDel="00DE6623">
          <w:rPr>
            <w:rFonts w:asciiTheme="minorBidi" w:hAnsiTheme="minorBidi" w:hint="eastAsia"/>
            <w:sz w:val="24"/>
            <w:szCs w:val="24"/>
            <w:rtl/>
          </w:rPr>
          <w:delText>אחר</w:delText>
        </w:r>
        <w:r w:rsidRPr="002A6A5C" w:rsidDel="00DE6623">
          <w:rPr>
            <w:rFonts w:asciiTheme="minorBidi" w:hAnsiTheme="minorBidi"/>
            <w:sz w:val="24"/>
            <w:szCs w:val="24"/>
            <w:rtl/>
          </w:rPr>
          <w:delText xml:space="preserve"> במהלך השנה,</w:delText>
        </w:r>
        <w:r w:rsidR="00343C33" w:rsidDel="00DE6623">
          <w:rPr>
            <w:rFonts w:asciiTheme="minorBidi" w:hAnsiTheme="minorBidi" w:hint="cs"/>
            <w:sz w:val="24"/>
            <w:szCs w:val="24"/>
            <w:rtl/>
          </w:rPr>
          <w:delText xml:space="preserve"> באוגוסט 2020 אישרה הממשלה </w:delText>
        </w:r>
        <w:r w:rsidR="00343C33" w:rsidRPr="002A6A5C" w:rsidDel="00DE6623">
          <w:rPr>
            <w:rFonts w:asciiTheme="minorBidi" w:hAnsiTheme="minorBidi"/>
            <w:sz w:val="24"/>
            <w:szCs w:val="24"/>
            <w:rtl/>
          </w:rPr>
          <w:delText xml:space="preserve">תקציב של 700 מיליון ש"ח </w:delText>
        </w:r>
        <w:r w:rsidR="00343C33" w:rsidRPr="002A6A5C" w:rsidDel="00DE6623">
          <w:rPr>
            <w:rFonts w:asciiTheme="minorBidi" w:hAnsiTheme="minorBidi" w:hint="eastAsia"/>
            <w:sz w:val="24"/>
            <w:szCs w:val="24"/>
            <w:rtl/>
          </w:rPr>
          <w:delText>עבור</w:delText>
        </w:r>
        <w:r w:rsidR="00343C33" w:rsidRPr="002A6A5C" w:rsidDel="00DE6623">
          <w:rPr>
            <w:rFonts w:asciiTheme="minorBidi" w:hAnsiTheme="minorBidi"/>
            <w:sz w:val="24"/>
            <w:szCs w:val="24"/>
            <w:rtl/>
          </w:rPr>
          <w:delText xml:space="preserve"> מענקי ביטחון תזונתי. הכסף חולק </w:delText>
        </w:r>
        <w:r w:rsidR="00343C33" w:rsidRPr="002A6A5C" w:rsidDel="00DE6623">
          <w:rPr>
            <w:rFonts w:asciiTheme="minorBidi" w:hAnsiTheme="minorBidi" w:hint="eastAsia"/>
            <w:sz w:val="24"/>
            <w:szCs w:val="24"/>
            <w:rtl/>
          </w:rPr>
          <w:delText>בצורת</w:delText>
        </w:r>
        <w:r w:rsidR="00343C33" w:rsidRPr="002A6A5C" w:rsidDel="00DE6623">
          <w:rPr>
            <w:rFonts w:asciiTheme="minorBidi" w:hAnsiTheme="minorBidi"/>
            <w:sz w:val="24"/>
            <w:szCs w:val="24"/>
            <w:rtl/>
          </w:rPr>
          <w:delText xml:space="preserve"> תלושי מזון לז</w:delText>
        </w:r>
        <w:r w:rsidR="00343C33" w:rsidRPr="002A6A5C" w:rsidDel="00DE6623">
          <w:rPr>
            <w:rFonts w:asciiTheme="minorBidi" w:hAnsiTheme="minorBidi" w:hint="eastAsia"/>
            <w:sz w:val="24"/>
            <w:szCs w:val="24"/>
            <w:rtl/>
          </w:rPr>
          <w:delText>כאים</w:delText>
        </w:r>
        <w:r w:rsidR="00343C33" w:rsidRPr="002A6A5C" w:rsidDel="00DE6623">
          <w:rPr>
            <w:rFonts w:asciiTheme="minorBidi" w:hAnsiTheme="minorBidi"/>
            <w:sz w:val="24"/>
            <w:szCs w:val="24"/>
            <w:rtl/>
          </w:rPr>
          <w:delText xml:space="preserve"> על בסיס קריטריון של הנחות בארנונה.</w:delText>
        </w:r>
        <w:r w:rsidRPr="002A6A5C" w:rsidDel="00DE6623">
          <w:rPr>
            <w:rFonts w:asciiTheme="minorBidi" w:hAnsiTheme="minorBidi"/>
            <w:sz w:val="24"/>
            <w:szCs w:val="24"/>
            <w:rtl/>
          </w:rPr>
          <w:delText xml:space="preserve"> לכל אלו מתווספים מענקי הסיוע </w:delText>
        </w:r>
        <w:r w:rsidRPr="002A6A5C" w:rsidDel="00DE6623">
          <w:rPr>
            <w:rFonts w:asciiTheme="minorBidi" w:hAnsiTheme="minorBidi" w:hint="eastAsia"/>
            <w:sz w:val="24"/>
            <w:szCs w:val="24"/>
            <w:rtl/>
          </w:rPr>
          <w:delText>לעצמאיים</w:delText>
        </w:r>
        <w:r w:rsidRPr="002A6A5C" w:rsidDel="00DE6623">
          <w:rPr>
            <w:rFonts w:asciiTheme="minorBidi" w:hAnsiTheme="minorBidi"/>
            <w:sz w:val="24"/>
            <w:szCs w:val="24"/>
            <w:rtl/>
          </w:rPr>
          <w:delText xml:space="preserve"> והארכת הזכאות לדמי אבטלה עבור מי שנפגעו כלכלית מהמשבר, </w:delText>
        </w:r>
        <w:r w:rsidDel="00DE6623">
          <w:rPr>
            <w:rFonts w:asciiTheme="minorBidi" w:hAnsiTheme="minorBidi" w:hint="cs"/>
            <w:sz w:val="24"/>
            <w:szCs w:val="24"/>
            <w:rtl/>
          </w:rPr>
          <w:delText xml:space="preserve">סיוע למבודדים בסלי מזון </w:delText>
        </w:r>
        <w:r w:rsidR="00343C33" w:rsidDel="00DE6623">
          <w:rPr>
            <w:rFonts w:asciiTheme="minorBidi" w:hAnsiTheme="minorBidi" w:hint="cs"/>
            <w:sz w:val="24"/>
            <w:szCs w:val="24"/>
            <w:rtl/>
          </w:rPr>
          <w:delText>ועוד.</w:delText>
        </w:r>
      </w:del>
    </w:p>
    <w:p w14:paraId="61BDB590" w14:textId="00D570D4" w:rsidR="00C71CD0" w:rsidRPr="008958D3" w:rsidDel="00DE6623" w:rsidRDefault="00C71CD0">
      <w:pPr>
        <w:spacing w:line="360" w:lineRule="auto"/>
        <w:jc w:val="both"/>
        <w:rPr>
          <w:del w:id="4939" w:author="Yael Armon" w:date="2022-07-03T15:15:00Z"/>
          <w:rFonts w:cs="Arial"/>
          <w:b/>
          <w:bCs/>
          <w:sz w:val="24"/>
          <w:szCs w:val="24"/>
          <w:u w:val="single"/>
          <w:rtl/>
        </w:rPr>
        <w:pPrChange w:id="4940" w:author="Yael Armon" w:date="2022-07-03T15:16:00Z">
          <w:pPr>
            <w:jc w:val="both"/>
          </w:pPr>
        </w:pPrChange>
      </w:pPr>
      <w:del w:id="4941" w:author="Yael Armon" w:date="2022-07-03T15:15:00Z">
        <w:r w:rsidRPr="008958D3" w:rsidDel="00DE6623">
          <w:rPr>
            <w:rFonts w:cs="Arial" w:hint="eastAsia"/>
            <w:b/>
            <w:bCs/>
            <w:sz w:val="24"/>
            <w:szCs w:val="24"/>
            <w:u w:val="single"/>
            <w:rtl/>
          </w:rPr>
          <w:delText>לקט</w:delText>
        </w:r>
        <w:r w:rsidRPr="008958D3" w:rsidDel="00DE6623">
          <w:rPr>
            <w:rFonts w:cs="Arial"/>
            <w:b/>
            <w:bCs/>
            <w:sz w:val="24"/>
            <w:szCs w:val="24"/>
            <w:u w:val="single"/>
            <w:rtl/>
          </w:rPr>
          <w:delText xml:space="preserve"> </w:delText>
        </w:r>
        <w:r w:rsidRPr="008958D3" w:rsidDel="00DE6623">
          <w:rPr>
            <w:rFonts w:cs="Arial" w:hint="eastAsia"/>
            <w:b/>
            <w:bCs/>
            <w:sz w:val="24"/>
            <w:szCs w:val="24"/>
            <w:u w:val="single"/>
            <w:rtl/>
          </w:rPr>
          <w:delText>ישראל</w:delText>
        </w:r>
      </w:del>
    </w:p>
    <w:p w14:paraId="45EB4F4C" w14:textId="0200C078" w:rsidR="00C71CD0" w:rsidDel="00DE6623" w:rsidRDefault="00C71CD0" w:rsidP="00C852E6">
      <w:pPr>
        <w:spacing w:line="360" w:lineRule="auto"/>
        <w:jc w:val="both"/>
        <w:rPr>
          <w:del w:id="4942" w:author="Yael Armon" w:date="2022-07-03T15:15:00Z"/>
          <w:rFonts w:asciiTheme="minorBidi" w:hAnsiTheme="minorBidi"/>
          <w:sz w:val="24"/>
          <w:szCs w:val="24"/>
          <w:rtl/>
        </w:rPr>
      </w:pPr>
      <w:del w:id="4943" w:author="Yael Armon" w:date="2022-07-03T15:15:00Z">
        <w:r w:rsidRPr="00B134B2" w:rsidDel="00DE6623">
          <w:rPr>
            <w:rFonts w:asciiTheme="minorBidi" w:hAnsiTheme="minorBidi"/>
            <w:sz w:val="24"/>
            <w:szCs w:val="24"/>
            <w:rtl/>
          </w:rPr>
          <w:delText>לקט ישראל ה</w:delText>
        </w:r>
        <w:r w:rsidDel="00DE6623">
          <w:rPr>
            <w:rFonts w:asciiTheme="minorBidi" w:hAnsiTheme="minorBidi" w:hint="cs"/>
            <w:sz w:val="24"/>
            <w:szCs w:val="24"/>
            <w:rtl/>
          </w:rPr>
          <w:delText>ינו</w:delText>
        </w:r>
        <w:r w:rsidRPr="00B134B2" w:rsidDel="00DE6623">
          <w:rPr>
            <w:rFonts w:asciiTheme="minorBidi" w:hAnsiTheme="minorBidi"/>
            <w:sz w:val="24"/>
            <w:szCs w:val="24"/>
            <w:rtl/>
          </w:rPr>
          <w:delText xml:space="preserve"> ארגון הצל</w:delText>
        </w:r>
        <w:r w:rsidRPr="00B134B2" w:rsidDel="00DE6623">
          <w:rPr>
            <w:rFonts w:asciiTheme="minorBidi" w:hAnsiTheme="minorBidi" w:hint="cs"/>
            <w:sz w:val="24"/>
            <w:szCs w:val="24"/>
            <w:rtl/>
          </w:rPr>
          <w:delText>ת</w:delText>
        </w:r>
        <w:r w:rsidRPr="00B134B2" w:rsidDel="00DE6623">
          <w:rPr>
            <w:rFonts w:asciiTheme="minorBidi" w:hAnsiTheme="minorBidi"/>
            <w:sz w:val="24"/>
            <w:szCs w:val="24"/>
            <w:rtl/>
          </w:rPr>
          <w:delText xml:space="preserve"> </w:delText>
        </w:r>
        <w:r w:rsidRPr="00B134B2" w:rsidDel="00DE6623">
          <w:rPr>
            <w:rFonts w:asciiTheme="minorBidi" w:hAnsiTheme="minorBidi" w:hint="cs"/>
            <w:sz w:val="24"/>
            <w:szCs w:val="24"/>
            <w:rtl/>
          </w:rPr>
          <w:delText>עודפי</w:delText>
        </w:r>
        <w:r w:rsidRPr="00B134B2" w:rsidDel="00DE6623">
          <w:rPr>
            <w:rFonts w:asciiTheme="minorBidi" w:hAnsiTheme="minorBidi"/>
            <w:sz w:val="24"/>
            <w:szCs w:val="24"/>
            <w:rtl/>
          </w:rPr>
          <w:delText xml:space="preserve"> המזון הגדול בישראל</w:delText>
        </w:r>
        <w:r w:rsidDel="00DE6623">
          <w:rPr>
            <w:rFonts w:asciiTheme="minorBidi" w:hAnsiTheme="minorBidi" w:hint="cs"/>
            <w:sz w:val="24"/>
            <w:szCs w:val="24"/>
            <w:rtl/>
          </w:rPr>
          <w:delText xml:space="preserve">. הארגון </w:delText>
        </w:r>
        <w:r w:rsidRPr="00B134B2" w:rsidDel="00DE6623">
          <w:rPr>
            <w:rFonts w:asciiTheme="minorBidi" w:hAnsiTheme="minorBidi"/>
            <w:sz w:val="24"/>
            <w:szCs w:val="24"/>
            <w:rtl/>
          </w:rPr>
          <w:delText xml:space="preserve">מציל </w:delText>
        </w:r>
        <w:r w:rsidRPr="00B134B2" w:rsidDel="00DE6623">
          <w:rPr>
            <w:rFonts w:asciiTheme="minorBidi" w:hAnsiTheme="minorBidi" w:hint="cs"/>
            <w:sz w:val="24"/>
            <w:szCs w:val="24"/>
            <w:rtl/>
          </w:rPr>
          <w:delText>מידי</w:delText>
        </w:r>
        <w:r w:rsidRPr="00B134B2" w:rsidDel="00DE6623">
          <w:rPr>
            <w:rFonts w:asciiTheme="minorBidi" w:hAnsiTheme="minorBidi"/>
            <w:sz w:val="24"/>
            <w:szCs w:val="24"/>
            <w:rtl/>
          </w:rPr>
          <w:delText xml:space="preserve"> שנה אלפי טונות של </w:delText>
        </w:r>
        <w:r w:rsidDel="00DE6623">
          <w:rPr>
            <w:rFonts w:asciiTheme="minorBidi" w:hAnsiTheme="minorBidi" w:hint="cs"/>
            <w:sz w:val="24"/>
            <w:szCs w:val="24"/>
            <w:rtl/>
          </w:rPr>
          <w:delText xml:space="preserve">תוצרת חקלאית עודפת </w:delText>
        </w:r>
        <w:r w:rsidRPr="00B134B2" w:rsidDel="00DE6623">
          <w:rPr>
            <w:rFonts w:asciiTheme="minorBidi" w:hAnsiTheme="minorBidi"/>
            <w:sz w:val="24"/>
            <w:szCs w:val="24"/>
            <w:rtl/>
          </w:rPr>
          <w:delText>ומיליוני ארוחות לטובת מאות אלפי נזקקים ב</w:delText>
        </w:r>
        <w:r w:rsidDel="00DE6623">
          <w:rPr>
            <w:rFonts w:asciiTheme="minorBidi" w:hAnsiTheme="minorBidi" w:hint="cs"/>
            <w:sz w:val="24"/>
            <w:szCs w:val="24"/>
            <w:rtl/>
          </w:rPr>
          <w:delText xml:space="preserve">כל רחבי </w:delText>
        </w:r>
        <w:r w:rsidRPr="00B134B2" w:rsidDel="00DE6623">
          <w:rPr>
            <w:rFonts w:asciiTheme="minorBidi" w:hAnsiTheme="minorBidi"/>
            <w:sz w:val="24"/>
            <w:szCs w:val="24"/>
            <w:rtl/>
          </w:rPr>
          <w:delText xml:space="preserve">הארץ. </w:delText>
        </w:r>
        <w:r w:rsidRPr="00B1453D" w:rsidDel="00DE6623">
          <w:rPr>
            <w:rFonts w:asciiTheme="minorBidi" w:hAnsiTheme="minorBidi" w:hint="cs"/>
            <w:sz w:val="24"/>
            <w:szCs w:val="24"/>
            <w:rtl/>
          </w:rPr>
          <w:delText>לשם כך</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מקיים</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הארגון</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מגוון</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רחב</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של</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פעילויות</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להצלת מזון: קטיף</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תוצרת</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טרייה</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בשדות</w:delText>
        </w:r>
        <w:r w:rsidDel="00DE6623">
          <w:rPr>
            <w:rFonts w:asciiTheme="minorBidi" w:hAnsiTheme="minorBidi" w:hint="cs"/>
            <w:sz w:val="24"/>
            <w:szCs w:val="24"/>
            <w:rtl/>
          </w:rPr>
          <w:delText xml:space="preserve"> החקלאיים, </w:delText>
        </w:r>
        <w:r w:rsidRPr="00B1453D" w:rsidDel="00DE6623">
          <w:rPr>
            <w:rFonts w:asciiTheme="minorBidi" w:hAnsiTheme="minorBidi" w:hint="cs"/>
            <w:sz w:val="24"/>
            <w:szCs w:val="24"/>
            <w:rtl/>
          </w:rPr>
          <w:delText>איסוף תוצרת</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חקלאית</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מהשדות</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ו</w:delText>
        </w:r>
        <w:r w:rsidDel="00DE6623">
          <w:rPr>
            <w:rFonts w:asciiTheme="minorBidi" w:hAnsiTheme="minorBidi" w:hint="cs"/>
            <w:sz w:val="24"/>
            <w:szCs w:val="24"/>
            <w:rtl/>
          </w:rPr>
          <w:delText>מ</w:delText>
        </w:r>
        <w:r w:rsidRPr="00B1453D" w:rsidDel="00DE6623">
          <w:rPr>
            <w:rFonts w:asciiTheme="minorBidi" w:hAnsiTheme="minorBidi" w:hint="cs"/>
            <w:sz w:val="24"/>
            <w:szCs w:val="24"/>
            <w:rtl/>
          </w:rPr>
          <w:delText>בתי</w:delText>
        </w:r>
        <w:r w:rsidRPr="00B1453D" w:rsidDel="00DE6623">
          <w:rPr>
            <w:rFonts w:asciiTheme="minorBidi" w:hAnsiTheme="minorBidi"/>
            <w:sz w:val="24"/>
            <w:szCs w:val="24"/>
          </w:rPr>
          <w:delText xml:space="preserve"> </w:delText>
        </w:r>
        <w:r w:rsidRPr="00B1453D" w:rsidDel="00DE6623">
          <w:rPr>
            <w:rFonts w:asciiTheme="minorBidi" w:hAnsiTheme="minorBidi" w:hint="cs"/>
            <w:sz w:val="24"/>
            <w:szCs w:val="24"/>
            <w:rtl/>
          </w:rPr>
          <w:delText>האריזה</w:delText>
        </w:r>
        <w:r w:rsidDel="00DE6623">
          <w:rPr>
            <w:rFonts w:asciiTheme="minorBidi" w:hAnsiTheme="minorBidi" w:hint="cs"/>
            <w:sz w:val="24"/>
            <w:szCs w:val="24"/>
            <w:rtl/>
          </w:rPr>
          <w:delText xml:space="preserve">, וכן </w:delText>
        </w:r>
        <w:r w:rsidRPr="00B134B2" w:rsidDel="00DE6623">
          <w:rPr>
            <w:rFonts w:asciiTheme="minorBidi" w:hAnsiTheme="minorBidi"/>
            <w:sz w:val="24"/>
            <w:szCs w:val="24"/>
            <w:rtl/>
          </w:rPr>
          <w:delText xml:space="preserve">הצלת ארוחות </w:delText>
        </w:r>
        <w:r w:rsidDel="00DE6623">
          <w:rPr>
            <w:rFonts w:asciiTheme="minorBidi" w:hAnsiTheme="minorBidi" w:hint="cs"/>
            <w:sz w:val="24"/>
            <w:szCs w:val="24"/>
            <w:rtl/>
          </w:rPr>
          <w:delText xml:space="preserve">מבושלות מזינות ממקורות שונים. </w:delText>
        </w:r>
      </w:del>
    </w:p>
    <w:p w14:paraId="6F4DE55B" w14:textId="3073A3E0" w:rsidR="00C71CD0" w:rsidDel="00DE6623" w:rsidRDefault="00C71CD0">
      <w:pPr>
        <w:spacing w:line="360" w:lineRule="auto"/>
        <w:jc w:val="both"/>
        <w:rPr>
          <w:del w:id="4944" w:author="Yael Armon" w:date="2022-07-03T15:15:00Z"/>
          <w:rFonts w:ascii="Arial" w:hAnsi="Arial" w:cs="Arial"/>
          <w:b/>
          <w:bCs/>
          <w:u w:val="single"/>
        </w:rPr>
        <w:pPrChange w:id="4945" w:author="Yael Armon" w:date="2022-07-03T15:16:00Z">
          <w:pPr/>
        </w:pPrChange>
      </w:pPr>
      <w:del w:id="4946" w:author="Yael Armon" w:date="2022-07-03T15:15:00Z">
        <w:r w:rsidDel="00DE6623">
          <w:rPr>
            <w:rFonts w:ascii="Arial" w:hAnsi="Arial" w:cs="Arial"/>
            <w:b/>
            <w:bCs/>
            <w:u w:val="single"/>
            <w:rtl/>
          </w:rPr>
          <w:delText xml:space="preserve">סקירת פעילות הארגון </w:delText>
        </w:r>
        <w:r w:rsidDel="00DE6623">
          <w:rPr>
            <w:rFonts w:ascii="Arial" w:hAnsi="Arial" w:cs="Arial" w:hint="cs"/>
            <w:b/>
            <w:bCs/>
            <w:u w:val="single"/>
            <w:rtl/>
          </w:rPr>
          <w:delText>בתקופת</w:delText>
        </w:r>
        <w:r w:rsidDel="00DE6623">
          <w:rPr>
            <w:rFonts w:ascii="Arial" w:hAnsi="Arial" w:cs="Arial"/>
            <w:b/>
            <w:bCs/>
            <w:u w:val="single"/>
            <w:rtl/>
          </w:rPr>
          <w:delText xml:space="preserve"> משבר הקורונה</w:delText>
        </w:r>
      </w:del>
    </w:p>
    <w:p w14:paraId="1A64D098" w14:textId="0ED05CF2" w:rsidR="00C71CD0" w:rsidRPr="00B02B98" w:rsidDel="00DE6623" w:rsidRDefault="00C71CD0" w:rsidP="00C852E6">
      <w:pPr>
        <w:spacing w:line="360" w:lineRule="auto"/>
        <w:jc w:val="both"/>
        <w:rPr>
          <w:del w:id="4947" w:author="Yael Armon" w:date="2022-07-03T15:15:00Z"/>
          <w:rFonts w:asciiTheme="minorBidi" w:hAnsiTheme="minorBidi"/>
          <w:sz w:val="24"/>
          <w:szCs w:val="24"/>
          <w:rtl/>
        </w:rPr>
      </w:pPr>
      <w:del w:id="4948" w:author="Yael Armon" w:date="2022-07-03T15:15:00Z">
        <w:r w:rsidRPr="00B02B98" w:rsidDel="00DE6623">
          <w:rPr>
            <w:rFonts w:asciiTheme="minorBidi" w:hAnsiTheme="minorBidi"/>
            <w:sz w:val="24"/>
            <w:szCs w:val="24"/>
            <w:rtl/>
          </w:rPr>
          <w:delText xml:space="preserve">עם התפשטות נגיף הקורונה, מצא את עצמו ארגון לקט ישראל מתמודד עם שינויים משמעותיים בפעילותו: תרומות המזון המבושל פסקו באחת, במקביל לכך שאוכלוסיית הנזקקים נאלצה להפסיק לפקוד את חדרי האוכל בבתי התמחוי בשל </w:delText>
        </w:r>
        <w:r w:rsidDel="00DE6623">
          <w:rPr>
            <w:rFonts w:asciiTheme="minorBidi" w:hAnsiTheme="minorBidi" w:hint="cs"/>
            <w:sz w:val="24"/>
            <w:szCs w:val="24"/>
            <w:rtl/>
          </w:rPr>
          <w:delText>ה</w:delText>
        </w:r>
        <w:r w:rsidRPr="00B02B98" w:rsidDel="00DE6623">
          <w:rPr>
            <w:rFonts w:asciiTheme="minorBidi" w:hAnsiTheme="minorBidi"/>
            <w:sz w:val="24"/>
            <w:szCs w:val="24"/>
            <w:rtl/>
          </w:rPr>
          <w:delText xml:space="preserve">הנחיות </w:delText>
        </w:r>
        <w:r w:rsidDel="00DE6623">
          <w:rPr>
            <w:rFonts w:asciiTheme="minorBidi" w:hAnsiTheme="minorBidi" w:hint="cs"/>
            <w:sz w:val="24"/>
            <w:szCs w:val="24"/>
            <w:rtl/>
          </w:rPr>
          <w:delText>ו</w:delText>
        </w:r>
        <w:r w:rsidRPr="00B02B98" w:rsidDel="00DE6623">
          <w:rPr>
            <w:rFonts w:asciiTheme="minorBidi" w:hAnsiTheme="minorBidi"/>
            <w:sz w:val="24"/>
            <w:szCs w:val="24"/>
            <w:rtl/>
          </w:rPr>
          <w:delText>בשל החשש לצאת מבתיהם ולהיחשף לנגיף. מנגד, תרומת התוצרת החקלאית עלתה באופן משמעותי, שכן חקלאים שהיו אמורים למכור את תוצרתם לבתי מלון, מסעדות ושווקי מזון נותרו ללא יכולת למכור אותה. במקביל, מתנדבים רבים שעל עבודתם הסתמך הארגון, ביטלו את הגעתם. את כל אלו ליוותה עליה חדה בדרישת הציבור לסיוע, ש</w:delText>
        </w:r>
        <w:r w:rsidRPr="00B02B98" w:rsidDel="00DE6623">
          <w:rPr>
            <w:rFonts w:asciiTheme="minorBidi" w:hAnsiTheme="minorBidi" w:hint="cs"/>
            <w:sz w:val="24"/>
            <w:szCs w:val="24"/>
            <w:rtl/>
          </w:rPr>
          <w:delText>ה</w:delText>
        </w:r>
        <w:r w:rsidRPr="00B02B98" w:rsidDel="00DE6623">
          <w:rPr>
            <w:rFonts w:asciiTheme="minorBidi" w:hAnsiTheme="minorBidi"/>
            <w:sz w:val="24"/>
            <w:szCs w:val="24"/>
            <w:rtl/>
          </w:rPr>
          <w:delText xml:space="preserve">גיעה הן מרשויות מקומיות והן מגורמים פרטיים. </w:delText>
        </w:r>
      </w:del>
    </w:p>
    <w:p w14:paraId="28A30680" w14:textId="59AC49A8" w:rsidR="00C71CD0" w:rsidRPr="00B02B98" w:rsidDel="00DE6623" w:rsidRDefault="00C71CD0" w:rsidP="00C852E6">
      <w:pPr>
        <w:spacing w:line="360" w:lineRule="auto"/>
        <w:jc w:val="both"/>
        <w:rPr>
          <w:del w:id="4949" w:author="Yael Armon" w:date="2022-07-03T15:15:00Z"/>
          <w:rFonts w:asciiTheme="minorBidi" w:hAnsiTheme="minorBidi"/>
          <w:sz w:val="24"/>
          <w:szCs w:val="24"/>
          <w:rtl/>
        </w:rPr>
      </w:pPr>
      <w:del w:id="4950" w:author="Yael Armon" w:date="2022-07-03T15:15:00Z">
        <w:r w:rsidRPr="00B02B98" w:rsidDel="00DE6623">
          <w:rPr>
            <w:rFonts w:asciiTheme="minorBidi" w:hAnsiTheme="minorBidi"/>
            <w:sz w:val="24"/>
            <w:szCs w:val="24"/>
            <w:rtl/>
          </w:rPr>
          <w:delText>מתוך הבנה כי המציאות עמה מתמודד הארגון השתנתה מקצה לקצה ועל מנת שלא לפגוע בנזקקים התלויים בו, הארגון התאים באופן מיידי את עבודתו למציאות החדשה:</w:delText>
        </w:r>
      </w:del>
    </w:p>
    <w:p w14:paraId="113D2795" w14:textId="13784D1F" w:rsidR="00C71CD0" w:rsidRPr="00B02B98" w:rsidDel="00DE6623" w:rsidRDefault="00C71CD0">
      <w:pPr>
        <w:spacing w:line="360" w:lineRule="auto"/>
        <w:jc w:val="both"/>
        <w:rPr>
          <w:del w:id="4951" w:author="Yael Armon" w:date="2022-07-03T15:15:00Z"/>
          <w:rFonts w:asciiTheme="minorBidi" w:hAnsiTheme="minorBidi"/>
          <w:sz w:val="24"/>
          <w:szCs w:val="24"/>
          <w:rtl/>
        </w:rPr>
        <w:pPrChange w:id="4952" w:author="Yael Armon" w:date="2022-07-03T15:16:00Z">
          <w:pPr>
            <w:pStyle w:val="ListParagraph"/>
            <w:numPr>
              <w:numId w:val="65"/>
            </w:numPr>
            <w:spacing w:line="360" w:lineRule="auto"/>
            <w:ind w:left="1080" w:hanging="360"/>
            <w:jc w:val="both"/>
          </w:pPr>
        </w:pPrChange>
      </w:pPr>
      <w:del w:id="4953" w:author="Yael Armon" w:date="2022-07-03T15:15:00Z">
        <w:r w:rsidRPr="00B02B98" w:rsidDel="00DE6623">
          <w:rPr>
            <w:rFonts w:asciiTheme="minorBidi" w:hAnsiTheme="minorBidi"/>
            <w:sz w:val="24"/>
            <w:szCs w:val="24"/>
            <w:rtl/>
          </w:rPr>
          <w:delText xml:space="preserve">הארגון רכש וחילק </w:delText>
        </w:r>
        <w:r w:rsidR="00435FEA" w:rsidDel="00DE6623">
          <w:rPr>
            <w:rFonts w:asciiTheme="minorBidi" w:hAnsiTheme="minorBidi" w:hint="cs"/>
            <w:sz w:val="24"/>
            <w:szCs w:val="24"/>
            <w:rtl/>
          </w:rPr>
          <w:delText>כ</w:delText>
        </w:r>
        <w:r w:rsidDel="00DE6623">
          <w:rPr>
            <w:rFonts w:asciiTheme="minorBidi" w:hAnsiTheme="minorBidi" w:hint="cs"/>
            <w:sz w:val="24"/>
            <w:szCs w:val="24"/>
            <w:rtl/>
          </w:rPr>
          <w:delText xml:space="preserve">מליון ארוחות מבושלות </w:delText>
        </w:r>
        <w:r w:rsidRPr="00B02B98" w:rsidDel="00DE6623">
          <w:rPr>
            <w:rFonts w:asciiTheme="minorBidi" w:hAnsiTheme="minorBidi"/>
            <w:sz w:val="24"/>
            <w:szCs w:val="24"/>
            <w:rtl/>
          </w:rPr>
          <w:delText>ישירות לבתיהם של הנתמכים (בעיקר קשישים). מדובר בלוגיסטיקה שונה לגמרי מזו שבה מורגל הארגון שכן במקום להציל</w:delText>
        </w:r>
        <w:r w:rsidDel="00DE6623">
          <w:rPr>
            <w:rFonts w:asciiTheme="minorBidi" w:hAnsiTheme="minorBidi" w:hint="cs"/>
            <w:sz w:val="24"/>
            <w:szCs w:val="24"/>
            <w:rtl/>
          </w:rPr>
          <w:delText>,</w:delText>
        </w:r>
        <w:r w:rsidRPr="00B02B98" w:rsidDel="00DE6623">
          <w:rPr>
            <w:rFonts w:asciiTheme="minorBidi" w:hAnsiTheme="minorBidi"/>
            <w:sz w:val="24"/>
            <w:szCs w:val="24"/>
            <w:rtl/>
          </w:rPr>
          <w:delText xml:space="preserve"> </w:delText>
        </w:r>
        <w:r w:rsidDel="00DE6623">
          <w:rPr>
            <w:rFonts w:asciiTheme="minorBidi" w:hAnsiTheme="minorBidi" w:hint="cs"/>
            <w:sz w:val="24"/>
            <w:szCs w:val="24"/>
            <w:rtl/>
          </w:rPr>
          <w:delText>נאלץ ה</w:delText>
        </w:r>
        <w:r w:rsidRPr="00B02B98" w:rsidDel="00DE6623">
          <w:rPr>
            <w:rFonts w:asciiTheme="minorBidi" w:hAnsiTheme="minorBidi"/>
            <w:sz w:val="24"/>
            <w:szCs w:val="24"/>
            <w:rtl/>
          </w:rPr>
          <w:delText xml:space="preserve">ארגון </w:delText>
        </w:r>
        <w:r w:rsidDel="00DE6623">
          <w:rPr>
            <w:rFonts w:asciiTheme="minorBidi" w:hAnsiTheme="minorBidi" w:hint="cs"/>
            <w:sz w:val="24"/>
            <w:szCs w:val="24"/>
            <w:rtl/>
          </w:rPr>
          <w:delText>לרכוש מזו</w:delText>
        </w:r>
        <w:r w:rsidR="00D80578" w:rsidDel="00DE6623">
          <w:rPr>
            <w:rFonts w:asciiTheme="minorBidi" w:hAnsiTheme="minorBidi" w:hint="cs"/>
            <w:sz w:val="24"/>
            <w:szCs w:val="24"/>
            <w:rtl/>
          </w:rPr>
          <w:delText>ן</w:delText>
        </w:r>
        <w:r w:rsidRPr="00B02B98" w:rsidDel="00DE6623">
          <w:rPr>
            <w:rFonts w:asciiTheme="minorBidi" w:hAnsiTheme="minorBidi"/>
            <w:sz w:val="24"/>
            <w:szCs w:val="24"/>
            <w:rtl/>
          </w:rPr>
          <w:delText xml:space="preserve">, ובמקום לחלק למוקדי חלוקה – </w:delText>
        </w:r>
        <w:r w:rsidDel="00DE6623">
          <w:rPr>
            <w:rFonts w:asciiTheme="minorBidi" w:hAnsiTheme="minorBidi" w:hint="cs"/>
            <w:sz w:val="24"/>
            <w:szCs w:val="24"/>
            <w:rtl/>
          </w:rPr>
          <w:delText xml:space="preserve">עברו מתנדבי </w:delText>
        </w:r>
        <w:r w:rsidRPr="00B02B98" w:rsidDel="00DE6623">
          <w:rPr>
            <w:rFonts w:asciiTheme="minorBidi" w:hAnsiTheme="minorBidi"/>
            <w:sz w:val="24"/>
            <w:szCs w:val="24"/>
            <w:rtl/>
          </w:rPr>
          <w:delText xml:space="preserve">הארגון מדלת לדלת </w:delText>
        </w:r>
        <w:r w:rsidDel="00DE6623">
          <w:rPr>
            <w:rFonts w:asciiTheme="minorBidi" w:hAnsiTheme="minorBidi" w:hint="cs"/>
            <w:sz w:val="24"/>
            <w:szCs w:val="24"/>
            <w:rtl/>
          </w:rPr>
          <w:delText xml:space="preserve">בחלוקות </w:delText>
        </w:r>
        <w:r w:rsidRPr="00B02B98" w:rsidDel="00DE6623">
          <w:rPr>
            <w:rFonts w:asciiTheme="minorBidi" w:hAnsiTheme="minorBidi"/>
            <w:sz w:val="24"/>
            <w:szCs w:val="24"/>
            <w:rtl/>
          </w:rPr>
          <w:delText>מזון רגיש בתנאי עבודה מאוד מורכבים. נתון זה הינו בנוסף לחלוקת למעלה מ- 1,</w:delText>
        </w:r>
        <w:r w:rsidR="00762627" w:rsidDel="00DE6623">
          <w:rPr>
            <w:rFonts w:asciiTheme="minorBidi" w:hAnsiTheme="minorBidi" w:hint="cs"/>
            <w:sz w:val="24"/>
            <w:szCs w:val="24"/>
            <w:rtl/>
          </w:rPr>
          <w:delText>4</w:delText>
        </w:r>
        <w:r w:rsidR="00762627" w:rsidRPr="00B02B98" w:rsidDel="00DE6623">
          <w:rPr>
            <w:rFonts w:asciiTheme="minorBidi" w:hAnsiTheme="minorBidi"/>
            <w:sz w:val="24"/>
            <w:szCs w:val="24"/>
            <w:rtl/>
          </w:rPr>
          <w:delText>00</w:delText>
        </w:r>
        <w:r w:rsidRPr="00B02B98" w:rsidDel="00DE6623">
          <w:rPr>
            <w:rFonts w:asciiTheme="minorBidi" w:hAnsiTheme="minorBidi"/>
            <w:sz w:val="24"/>
            <w:szCs w:val="24"/>
            <w:rtl/>
          </w:rPr>
          <w:delText>,000 ארוחות מוצלות.</w:delText>
        </w:r>
      </w:del>
    </w:p>
    <w:p w14:paraId="722432C0" w14:textId="75BFBDEE" w:rsidR="00C71CD0" w:rsidRPr="00637796" w:rsidDel="00DE6623" w:rsidRDefault="00C71CD0">
      <w:pPr>
        <w:spacing w:line="360" w:lineRule="auto"/>
        <w:jc w:val="both"/>
        <w:rPr>
          <w:del w:id="4954" w:author="Yael Armon" w:date="2022-07-03T15:15:00Z"/>
          <w:rFonts w:asciiTheme="minorBidi" w:hAnsiTheme="minorBidi"/>
          <w:sz w:val="24"/>
          <w:szCs w:val="24"/>
          <w:rtl/>
        </w:rPr>
        <w:pPrChange w:id="4955" w:author="Yael Armon" w:date="2022-07-03T15:16:00Z">
          <w:pPr>
            <w:pStyle w:val="ListParagraph"/>
            <w:numPr>
              <w:numId w:val="65"/>
            </w:numPr>
            <w:spacing w:line="360" w:lineRule="auto"/>
            <w:ind w:left="1080" w:hanging="360"/>
            <w:jc w:val="both"/>
          </w:pPr>
        </w:pPrChange>
      </w:pPr>
      <w:del w:id="4956" w:author="Yael Armon" w:date="2022-07-03T15:15:00Z">
        <w:r w:rsidRPr="00637796" w:rsidDel="00DE6623">
          <w:rPr>
            <w:rFonts w:asciiTheme="minorBidi" w:hAnsiTheme="minorBidi"/>
            <w:sz w:val="24"/>
            <w:szCs w:val="24"/>
            <w:rtl/>
          </w:rPr>
          <w:delText>הארגון הציל וחילק למעלה מ-18,500 טו</w:delText>
        </w:r>
        <w:r w:rsidRPr="00637796" w:rsidDel="00DE6623">
          <w:rPr>
            <w:rFonts w:asciiTheme="minorBidi" w:hAnsiTheme="minorBidi" w:hint="eastAsia"/>
            <w:sz w:val="24"/>
            <w:szCs w:val="24"/>
            <w:rtl/>
          </w:rPr>
          <w:delText>נות</w:delText>
        </w:r>
        <w:r w:rsidRPr="00637796" w:rsidDel="00DE6623">
          <w:rPr>
            <w:rFonts w:asciiTheme="minorBidi" w:hAnsiTheme="minorBidi"/>
            <w:sz w:val="24"/>
            <w:szCs w:val="24"/>
            <w:rtl/>
          </w:rPr>
          <w:delText xml:space="preserve"> תוצרת חקלאית. </w:delText>
        </w:r>
      </w:del>
    </w:p>
    <w:p w14:paraId="71BBF5B8" w14:textId="16BABD95" w:rsidR="00C71CD0" w:rsidRPr="00637796" w:rsidDel="00DE6623" w:rsidRDefault="004870B6">
      <w:pPr>
        <w:spacing w:line="360" w:lineRule="auto"/>
        <w:jc w:val="both"/>
        <w:rPr>
          <w:del w:id="4957" w:author="Yael Armon" w:date="2022-07-03T15:15:00Z"/>
          <w:rFonts w:asciiTheme="minorBidi" w:hAnsiTheme="minorBidi"/>
          <w:sz w:val="24"/>
          <w:szCs w:val="24"/>
          <w:rtl/>
        </w:rPr>
        <w:pPrChange w:id="4958" w:author="Yael Armon" w:date="2022-07-03T15:16:00Z">
          <w:pPr>
            <w:pStyle w:val="ListParagraph"/>
            <w:numPr>
              <w:numId w:val="65"/>
            </w:numPr>
            <w:spacing w:line="360" w:lineRule="auto"/>
            <w:ind w:left="1080" w:hanging="360"/>
            <w:jc w:val="both"/>
          </w:pPr>
        </w:pPrChange>
      </w:pPr>
      <w:del w:id="4959" w:author="Yael Armon" w:date="2022-07-03T15:15:00Z">
        <w:r w:rsidRPr="00637796" w:rsidDel="00DE6623">
          <w:rPr>
            <w:rFonts w:asciiTheme="minorBidi" w:hAnsiTheme="minorBidi" w:hint="eastAsia"/>
            <w:sz w:val="24"/>
            <w:szCs w:val="24"/>
            <w:rtl/>
          </w:rPr>
          <w:delText>ה</w:delText>
        </w:r>
        <w:r w:rsidR="00C71CD0" w:rsidRPr="00637796" w:rsidDel="00DE6623">
          <w:rPr>
            <w:rFonts w:asciiTheme="minorBidi" w:hAnsiTheme="minorBidi"/>
            <w:sz w:val="24"/>
            <w:szCs w:val="24"/>
            <w:rtl/>
          </w:rPr>
          <w:delText>שווי</w:delText>
        </w:r>
        <w:r w:rsidRPr="00637796" w:rsidDel="00DE6623">
          <w:rPr>
            <w:rFonts w:asciiTheme="minorBidi" w:hAnsiTheme="minorBidi"/>
            <w:sz w:val="24"/>
            <w:szCs w:val="24"/>
            <w:rtl/>
          </w:rPr>
          <w:delText xml:space="preserve"> הקמעונאי של המזון שחולק</w:delText>
        </w:r>
        <w:r w:rsidR="00C71CD0" w:rsidRPr="00637796" w:rsidDel="00DE6623">
          <w:rPr>
            <w:rFonts w:asciiTheme="minorBidi" w:hAnsiTheme="minorBidi"/>
            <w:sz w:val="24"/>
            <w:szCs w:val="24"/>
            <w:rtl/>
          </w:rPr>
          <w:delText xml:space="preserve"> (רכש + הצלה) כ- 160 </w:delText>
        </w:r>
        <w:r w:rsidR="00C2550E" w:rsidRPr="00637796" w:rsidDel="00DE6623">
          <w:rPr>
            <w:rFonts w:asciiTheme="minorBidi" w:hAnsiTheme="minorBidi" w:hint="eastAsia"/>
            <w:sz w:val="24"/>
            <w:szCs w:val="24"/>
            <w:rtl/>
          </w:rPr>
          <w:delText>מליון</w:delText>
        </w:r>
        <w:r w:rsidR="00C2550E" w:rsidRPr="00637796" w:rsidDel="00DE6623">
          <w:rPr>
            <w:rFonts w:asciiTheme="minorBidi" w:hAnsiTheme="minorBidi"/>
            <w:sz w:val="24"/>
            <w:szCs w:val="24"/>
            <w:rtl/>
          </w:rPr>
          <w:delText xml:space="preserve"> </w:delText>
        </w:r>
        <w:r w:rsidR="00C71CD0" w:rsidRPr="00637796" w:rsidDel="00DE6623">
          <w:rPr>
            <w:rFonts w:asciiTheme="minorBidi" w:hAnsiTheme="minorBidi"/>
            <w:sz w:val="24"/>
            <w:szCs w:val="24"/>
            <w:rtl/>
          </w:rPr>
          <w:delText xml:space="preserve">₪ . </w:delText>
        </w:r>
      </w:del>
    </w:p>
    <w:p w14:paraId="52CE8B5B" w14:textId="6346F096" w:rsidR="00C71CD0" w:rsidRPr="00B02B98" w:rsidDel="00DE6623" w:rsidRDefault="00C71CD0">
      <w:pPr>
        <w:spacing w:line="360" w:lineRule="auto"/>
        <w:jc w:val="both"/>
        <w:rPr>
          <w:del w:id="4960" w:author="Yael Armon" w:date="2022-07-03T15:15:00Z"/>
          <w:rFonts w:asciiTheme="minorBidi" w:hAnsiTheme="minorBidi"/>
          <w:sz w:val="24"/>
          <w:szCs w:val="24"/>
          <w:rtl/>
        </w:rPr>
        <w:pPrChange w:id="4961" w:author="Yael Armon" w:date="2022-07-03T15:16:00Z">
          <w:pPr>
            <w:pStyle w:val="ListParagraph"/>
            <w:numPr>
              <w:numId w:val="65"/>
            </w:numPr>
            <w:spacing w:line="360" w:lineRule="auto"/>
            <w:ind w:left="1080" w:hanging="360"/>
            <w:jc w:val="both"/>
          </w:pPr>
        </w:pPrChange>
      </w:pPr>
      <w:del w:id="4962" w:author="Yael Armon" w:date="2022-07-03T15:15:00Z">
        <w:r w:rsidRPr="00B02B98" w:rsidDel="00DE6623">
          <w:rPr>
            <w:rFonts w:asciiTheme="minorBidi" w:hAnsiTheme="minorBidi"/>
            <w:sz w:val="24"/>
            <w:szCs w:val="24"/>
            <w:rtl/>
          </w:rPr>
          <w:delText>הארגון עבד עם כ-</w:delText>
        </w:r>
        <w:r w:rsidR="000D3C51" w:rsidRPr="00B02B98" w:rsidDel="00DE6623">
          <w:rPr>
            <w:rFonts w:asciiTheme="minorBidi" w:hAnsiTheme="minorBidi"/>
            <w:sz w:val="24"/>
            <w:szCs w:val="24"/>
            <w:rtl/>
          </w:rPr>
          <w:delText>3</w:delText>
        </w:r>
        <w:r w:rsidR="000D3C51" w:rsidDel="00DE6623">
          <w:rPr>
            <w:rFonts w:asciiTheme="minorBidi" w:hAnsiTheme="minorBidi" w:hint="cs"/>
            <w:sz w:val="24"/>
            <w:szCs w:val="24"/>
            <w:rtl/>
          </w:rPr>
          <w:delText>3</w:delText>
        </w:r>
        <w:r w:rsidR="000D3C51" w:rsidRPr="00B02B98" w:rsidDel="00DE6623">
          <w:rPr>
            <w:rFonts w:asciiTheme="minorBidi" w:hAnsiTheme="minorBidi"/>
            <w:sz w:val="24"/>
            <w:szCs w:val="24"/>
            <w:rtl/>
          </w:rPr>
          <w:delText xml:space="preserve">0 </w:delText>
        </w:r>
        <w:r w:rsidRPr="00B02B98" w:rsidDel="00DE6623">
          <w:rPr>
            <w:rFonts w:asciiTheme="minorBidi" w:hAnsiTheme="minorBidi"/>
            <w:sz w:val="24"/>
            <w:szCs w:val="24"/>
            <w:rtl/>
          </w:rPr>
          <w:delText xml:space="preserve">גופים שפנו לקבלת עזרה (רשויות מקומיות, עמותות וארגונים, לעומת כ-200 בשגרה), בתקופות </w:delText>
        </w:r>
        <w:r w:rsidR="007C042E" w:rsidDel="00DE6623">
          <w:rPr>
            <w:rFonts w:asciiTheme="minorBidi" w:hAnsiTheme="minorBidi" w:hint="cs"/>
            <w:sz w:val="24"/>
            <w:szCs w:val="24"/>
            <w:rtl/>
          </w:rPr>
          <w:delText>ה</w:delText>
        </w:r>
        <w:r w:rsidRPr="00B02B98" w:rsidDel="00DE6623">
          <w:rPr>
            <w:rFonts w:asciiTheme="minorBidi" w:hAnsiTheme="minorBidi"/>
            <w:sz w:val="24"/>
            <w:szCs w:val="24"/>
            <w:rtl/>
          </w:rPr>
          <w:delText>שיא החלוקה נעשתה לכ-2</w:delText>
        </w:r>
        <w:r w:rsidRPr="00B02B98" w:rsidDel="00DE6623">
          <w:rPr>
            <w:rFonts w:asciiTheme="minorBidi" w:hAnsiTheme="minorBidi" w:hint="cs"/>
            <w:sz w:val="24"/>
            <w:szCs w:val="24"/>
            <w:rtl/>
          </w:rPr>
          <w:delText>5</w:delText>
        </w:r>
        <w:r w:rsidRPr="00B02B98" w:rsidDel="00DE6623">
          <w:rPr>
            <w:rFonts w:asciiTheme="minorBidi" w:hAnsiTheme="minorBidi"/>
            <w:sz w:val="24"/>
            <w:szCs w:val="24"/>
            <w:rtl/>
          </w:rPr>
          <w:delText>0,000 נזקקים בשבוע.</w:delText>
        </w:r>
      </w:del>
    </w:p>
    <w:p w14:paraId="58C4F11B" w14:textId="1B939127" w:rsidR="00C71CD0" w:rsidRPr="00B02B98" w:rsidDel="00DE6623" w:rsidRDefault="00C71CD0">
      <w:pPr>
        <w:spacing w:line="360" w:lineRule="auto"/>
        <w:jc w:val="both"/>
        <w:rPr>
          <w:del w:id="4963" w:author="Yael Armon" w:date="2022-07-03T15:15:00Z"/>
          <w:rFonts w:asciiTheme="minorBidi" w:hAnsiTheme="minorBidi"/>
          <w:sz w:val="24"/>
          <w:szCs w:val="24"/>
        </w:rPr>
        <w:pPrChange w:id="4964" w:author="Yael Armon" w:date="2022-07-03T15:16:00Z">
          <w:pPr>
            <w:pStyle w:val="ListParagraph"/>
            <w:numPr>
              <w:numId w:val="65"/>
            </w:numPr>
            <w:spacing w:line="360" w:lineRule="auto"/>
            <w:ind w:left="1080" w:hanging="360"/>
            <w:jc w:val="both"/>
          </w:pPr>
        </w:pPrChange>
      </w:pPr>
      <w:del w:id="4965" w:author="Yael Armon" w:date="2022-07-03T15:15:00Z">
        <w:r w:rsidRPr="00B02B98" w:rsidDel="00DE6623">
          <w:rPr>
            <w:rFonts w:asciiTheme="minorBidi" w:hAnsiTheme="minorBidi"/>
            <w:sz w:val="24"/>
            <w:szCs w:val="24"/>
            <w:rtl/>
          </w:rPr>
          <w:delText>הארגון החזיר לעבודה כ-7 חברות הסעדה שהוציאו את עובדיהן לחל"ת.</w:delText>
        </w:r>
      </w:del>
    </w:p>
    <w:p w14:paraId="16628ADA" w14:textId="7928E6B7" w:rsidR="00C71CD0" w:rsidRPr="00B02B98" w:rsidDel="00DE6623" w:rsidRDefault="00C71CD0">
      <w:pPr>
        <w:spacing w:line="360" w:lineRule="auto"/>
        <w:jc w:val="both"/>
        <w:rPr>
          <w:del w:id="4966" w:author="Yael Armon" w:date="2022-07-03T15:15:00Z"/>
          <w:rFonts w:asciiTheme="minorBidi" w:hAnsiTheme="minorBidi"/>
          <w:sz w:val="24"/>
          <w:szCs w:val="24"/>
        </w:rPr>
        <w:pPrChange w:id="4967" w:author="Yael Armon" w:date="2022-07-03T15:16:00Z">
          <w:pPr>
            <w:pStyle w:val="ListParagraph"/>
            <w:numPr>
              <w:numId w:val="65"/>
            </w:numPr>
            <w:spacing w:line="360" w:lineRule="auto"/>
            <w:ind w:left="1080" w:hanging="360"/>
            <w:jc w:val="both"/>
          </w:pPr>
        </w:pPrChange>
      </w:pPr>
      <w:del w:id="4968" w:author="Yael Armon" w:date="2022-07-03T15:15:00Z">
        <w:r w:rsidRPr="00B02B98" w:rsidDel="00DE6623">
          <w:rPr>
            <w:rFonts w:asciiTheme="minorBidi" w:hAnsiTheme="minorBidi"/>
            <w:sz w:val="24"/>
            <w:szCs w:val="24"/>
            <w:rtl/>
          </w:rPr>
          <w:delText>הארגון לא הוציא עובדים לחל"ת.</w:delText>
        </w:r>
      </w:del>
    </w:p>
    <w:p w14:paraId="5D759234" w14:textId="634ABA08" w:rsidR="00C71CD0" w:rsidRPr="00B02B98" w:rsidDel="00DE6623" w:rsidRDefault="00C71CD0">
      <w:pPr>
        <w:spacing w:line="360" w:lineRule="auto"/>
        <w:jc w:val="both"/>
        <w:rPr>
          <w:del w:id="4969" w:author="Yael Armon" w:date="2022-07-03T15:15:00Z"/>
          <w:rFonts w:asciiTheme="minorBidi" w:hAnsiTheme="minorBidi"/>
          <w:sz w:val="24"/>
          <w:szCs w:val="24"/>
        </w:rPr>
        <w:pPrChange w:id="4970" w:author="Yael Armon" w:date="2022-07-03T15:16:00Z">
          <w:pPr>
            <w:pStyle w:val="ListParagraph"/>
            <w:numPr>
              <w:numId w:val="65"/>
            </w:numPr>
            <w:spacing w:line="360" w:lineRule="auto"/>
            <w:ind w:left="1080" w:hanging="360"/>
            <w:jc w:val="both"/>
          </w:pPr>
        </w:pPrChange>
      </w:pPr>
      <w:del w:id="4971" w:author="Yael Armon" w:date="2022-07-03T15:15:00Z">
        <w:r w:rsidRPr="00B02B98" w:rsidDel="00DE6623">
          <w:rPr>
            <w:rFonts w:asciiTheme="minorBidi" w:hAnsiTheme="minorBidi"/>
            <w:sz w:val="24"/>
            <w:szCs w:val="24"/>
            <w:rtl/>
          </w:rPr>
          <w:delText>הארגון מממן פעילותו מכספי פילנתרופיה בלבד ואינו מקבל כל סיוע ממשלתי.</w:delText>
        </w:r>
      </w:del>
    </w:p>
    <w:p w14:paraId="0276B9E6" w14:textId="3843E71F" w:rsidR="00C71CD0" w:rsidDel="00DE6623" w:rsidRDefault="00C71CD0" w:rsidP="00C852E6">
      <w:pPr>
        <w:spacing w:line="360" w:lineRule="auto"/>
        <w:jc w:val="both"/>
        <w:rPr>
          <w:del w:id="4972" w:author="Yael Armon" w:date="2022-07-03T15:15:00Z"/>
          <w:rFonts w:asciiTheme="minorBidi" w:hAnsiTheme="minorBidi"/>
          <w:sz w:val="24"/>
          <w:szCs w:val="24"/>
          <w:rtl/>
        </w:rPr>
      </w:pPr>
      <w:del w:id="4973" w:author="Yael Armon" w:date="2022-07-03T15:15:00Z">
        <w:r w:rsidRPr="00261BC7" w:rsidDel="00DE6623">
          <w:rPr>
            <w:rFonts w:asciiTheme="minorBidi" w:hAnsiTheme="minorBidi" w:cs="Arial"/>
            <w:sz w:val="24"/>
            <w:szCs w:val="24"/>
            <w:rtl/>
          </w:rPr>
          <w:delText>בקרב האוכלוסיות המקבלות את המזון המוצל אין גישה סדירה למזון בריא, ידע ומודעות בנושאי תזונה נבונה והשפעתה על הבריאות</w:delText>
        </w:r>
        <w:r w:rsidRPr="002E5AE9" w:rsidDel="00DE6623">
          <w:rPr>
            <w:rFonts w:asciiTheme="minorBidi" w:hAnsiTheme="minorBidi" w:cs="Arial"/>
            <w:sz w:val="24"/>
            <w:szCs w:val="24"/>
            <w:rtl/>
          </w:rPr>
          <w:delText xml:space="preserve">. </w:delText>
        </w:r>
        <w:r w:rsidDel="00DE6623">
          <w:rPr>
            <w:rFonts w:asciiTheme="minorBidi" w:hAnsiTheme="minorBidi" w:hint="cs"/>
            <w:sz w:val="24"/>
            <w:szCs w:val="24"/>
            <w:rtl/>
          </w:rPr>
          <w:delText>לקט ישראל משמש מוקד ידע ודוגמא עבור גופי הצלת מזון ברחבי העולם ומוכר על ידי ה-</w:delText>
        </w:r>
        <w:r w:rsidDel="00DE6623">
          <w:rPr>
            <w:rFonts w:asciiTheme="minorBidi" w:hAnsiTheme="minorBidi" w:hint="cs"/>
            <w:sz w:val="24"/>
            <w:szCs w:val="24"/>
          </w:rPr>
          <w:delText xml:space="preserve">GFN </w:delText>
        </w:r>
        <w:r w:rsidDel="00DE6623">
          <w:rPr>
            <w:rFonts w:asciiTheme="minorBidi" w:hAnsiTheme="minorBidi"/>
            <w:sz w:val="24"/>
            <w:szCs w:val="24"/>
          </w:rPr>
          <w:delText>(Global Foodbanking Network)</w:delText>
        </w:r>
        <w:r w:rsidDel="00DE6623">
          <w:rPr>
            <w:rFonts w:asciiTheme="minorBidi" w:hAnsiTheme="minorBidi" w:hint="cs"/>
            <w:sz w:val="24"/>
            <w:szCs w:val="24"/>
            <w:rtl/>
          </w:rPr>
          <w:delText xml:space="preserve"> כארגון הצלת המזון הלאומי של ישראל. </w:delText>
        </w:r>
      </w:del>
    </w:p>
    <w:p w14:paraId="1FC65A57" w14:textId="5956017B" w:rsidR="00C71CD0" w:rsidDel="00DE6623" w:rsidRDefault="00C71CD0" w:rsidP="00C852E6">
      <w:pPr>
        <w:spacing w:line="360" w:lineRule="auto"/>
        <w:jc w:val="both"/>
        <w:rPr>
          <w:del w:id="4974" w:author="Yael Armon" w:date="2022-07-03T15:15:00Z"/>
          <w:rFonts w:asciiTheme="minorBidi" w:hAnsiTheme="minorBidi"/>
          <w:sz w:val="24"/>
          <w:szCs w:val="24"/>
          <w:rtl/>
        </w:rPr>
      </w:pPr>
      <w:del w:id="4975" w:author="Yael Armon" w:date="2022-07-03T15:15:00Z">
        <w:r w:rsidDel="00DE6623">
          <w:rPr>
            <w:rFonts w:asciiTheme="minorBidi" w:hAnsiTheme="minorBidi" w:cs="Arial" w:hint="cs"/>
            <w:sz w:val="24"/>
            <w:szCs w:val="24"/>
            <w:rtl/>
          </w:rPr>
          <w:delText>יו</w:delText>
        </w:r>
        <w:r w:rsidDel="00DE6623">
          <w:rPr>
            <w:rFonts w:asciiTheme="minorBidi" w:hAnsiTheme="minorBidi" w:cs="Arial"/>
            <w:sz w:val="24"/>
            <w:szCs w:val="24"/>
          </w:rPr>
          <w:delText>”</w:delText>
        </w:r>
        <w:r w:rsidDel="00DE6623">
          <w:rPr>
            <w:rFonts w:asciiTheme="minorBidi" w:hAnsiTheme="minorBidi" w:cs="Arial" w:hint="cs"/>
            <w:sz w:val="24"/>
            <w:szCs w:val="24"/>
            <w:rtl/>
          </w:rPr>
          <w:delText>ר לקט ישראל, ג'וזף גיטלר משמש כחבר בוועד המנהל של ה-</w:delText>
        </w:r>
        <w:r w:rsidDel="00DE6623">
          <w:rPr>
            <w:rFonts w:asciiTheme="minorBidi" w:hAnsiTheme="minorBidi" w:cs="Arial" w:hint="cs"/>
            <w:sz w:val="24"/>
            <w:szCs w:val="24"/>
          </w:rPr>
          <w:delText>GFN</w:delText>
        </w:r>
        <w:r w:rsidDel="00DE6623">
          <w:rPr>
            <w:rFonts w:asciiTheme="minorBidi" w:hAnsiTheme="minorBidi" w:cs="Arial" w:hint="cs"/>
            <w:sz w:val="24"/>
            <w:szCs w:val="24"/>
            <w:rtl/>
          </w:rPr>
          <w:delText xml:space="preserve"> ונציגים של הארגון</w:delText>
        </w:r>
        <w:r w:rsidDel="00DE6623">
          <w:rPr>
            <w:rFonts w:asciiTheme="minorBidi" w:hAnsiTheme="minorBidi" w:cs="Arial"/>
            <w:sz w:val="24"/>
            <w:szCs w:val="24"/>
            <w:rtl/>
          </w:rPr>
          <w:delText xml:space="preserve"> משתת</w:delText>
        </w:r>
        <w:r w:rsidDel="00DE6623">
          <w:rPr>
            <w:rFonts w:asciiTheme="minorBidi" w:hAnsiTheme="minorBidi" w:cs="Arial" w:hint="cs"/>
            <w:sz w:val="24"/>
            <w:szCs w:val="24"/>
            <w:rtl/>
          </w:rPr>
          <w:delText>פים</w:delText>
        </w:r>
        <w:r w:rsidRPr="00261BC7" w:rsidDel="00DE6623">
          <w:rPr>
            <w:rFonts w:asciiTheme="minorBidi" w:hAnsiTheme="minorBidi" w:cs="Arial"/>
            <w:sz w:val="24"/>
            <w:szCs w:val="24"/>
            <w:rtl/>
          </w:rPr>
          <w:delText xml:space="preserve"> בכנסים של ה</w:delText>
        </w:r>
        <w:r w:rsidDel="00DE6623">
          <w:rPr>
            <w:rFonts w:asciiTheme="minorBidi" w:hAnsiTheme="minorBidi" w:cs="Arial" w:hint="cs"/>
            <w:sz w:val="24"/>
            <w:szCs w:val="24"/>
            <w:rtl/>
          </w:rPr>
          <w:delText>-</w:delText>
        </w:r>
        <w:r w:rsidRPr="00261BC7" w:rsidDel="00DE6623">
          <w:rPr>
            <w:rFonts w:asciiTheme="minorBidi" w:hAnsiTheme="minorBidi"/>
            <w:sz w:val="24"/>
            <w:szCs w:val="24"/>
          </w:rPr>
          <w:delText>GFN</w:delText>
        </w:r>
        <w:r w:rsidDel="00DE6623">
          <w:rPr>
            <w:rFonts w:asciiTheme="minorBidi" w:hAnsiTheme="minorBidi" w:cs="Arial" w:hint="cs"/>
            <w:sz w:val="24"/>
            <w:szCs w:val="24"/>
            <w:rtl/>
          </w:rPr>
          <w:delText xml:space="preserve">. </w:delText>
        </w:r>
        <w:r w:rsidR="00EF1CAA" w:rsidDel="00DE6623">
          <w:rPr>
            <w:rFonts w:asciiTheme="minorBidi" w:hAnsiTheme="minorBidi" w:cs="Arial" w:hint="cs"/>
            <w:sz w:val="24"/>
            <w:szCs w:val="24"/>
            <w:rtl/>
          </w:rPr>
          <w:delText xml:space="preserve">לקט ישראל </w:delText>
        </w:r>
        <w:r w:rsidRPr="00261BC7" w:rsidDel="00DE6623">
          <w:rPr>
            <w:rFonts w:asciiTheme="minorBidi" w:hAnsiTheme="minorBidi" w:cs="Arial"/>
            <w:sz w:val="24"/>
            <w:szCs w:val="24"/>
            <w:rtl/>
          </w:rPr>
          <w:delText xml:space="preserve">אשר </w:delText>
        </w:r>
        <w:r w:rsidDel="00DE6623">
          <w:rPr>
            <w:rFonts w:asciiTheme="minorBidi" w:hAnsiTheme="minorBidi" w:cs="Arial" w:hint="cs"/>
            <w:sz w:val="24"/>
            <w:szCs w:val="24"/>
            <w:rtl/>
          </w:rPr>
          <w:delText xml:space="preserve">נחשב בעולם כארגון המוביל </w:delText>
        </w:r>
        <w:r w:rsidR="00EF1CAA" w:rsidDel="00DE6623">
          <w:rPr>
            <w:rFonts w:asciiTheme="minorBidi" w:hAnsiTheme="minorBidi" w:cs="Arial" w:hint="cs"/>
            <w:sz w:val="24"/>
            <w:szCs w:val="24"/>
            <w:rtl/>
          </w:rPr>
          <w:delText xml:space="preserve">בעל ידע ומתודולוגיות סדורות </w:delText>
        </w:r>
        <w:r w:rsidRPr="00261BC7" w:rsidDel="00DE6623">
          <w:rPr>
            <w:rFonts w:asciiTheme="minorBidi" w:hAnsiTheme="minorBidi" w:cs="Arial"/>
            <w:sz w:val="24"/>
            <w:szCs w:val="24"/>
            <w:rtl/>
          </w:rPr>
          <w:delText>בכל הנוגע להצלת ירקות</w:delText>
        </w:r>
        <w:r w:rsidDel="00DE6623">
          <w:rPr>
            <w:rFonts w:asciiTheme="minorBidi" w:hAnsiTheme="minorBidi" w:cs="Arial" w:hint="cs"/>
            <w:sz w:val="24"/>
            <w:szCs w:val="24"/>
            <w:rtl/>
          </w:rPr>
          <w:delText xml:space="preserve">, </w:delText>
        </w:r>
        <w:r w:rsidRPr="00261BC7" w:rsidDel="00DE6623">
          <w:rPr>
            <w:rFonts w:asciiTheme="minorBidi" w:hAnsiTheme="minorBidi" w:cs="Arial"/>
            <w:sz w:val="24"/>
            <w:szCs w:val="24"/>
            <w:rtl/>
          </w:rPr>
          <w:delText>פירות</w:delText>
        </w:r>
        <w:r w:rsidDel="00DE6623">
          <w:rPr>
            <w:rFonts w:asciiTheme="minorBidi" w:hAnsiTheme="minorBidi" w:cs="Arial" w:hint="cs"/>
            <w:sz w:val="24"/>
            <w:szCs w:val="24"/>
            <w:rtl/>
          </w:rPr>
          <w:delText xml:space="preserve"> ומזון מבושל.</w:delText>
        </w:r>
      </w:del>
    </w:p>
    <w:p w14:paraId="17846E69" w14:textId="641C2B44" w:rsidR="00343C33" w:rsidRPr="008958D3" w:rsidDel="00DE6623" w:rsidRDefault="00343C33">
      <w:pPr>
        <w:spacing w:line="360" w:lineRule="auto"/>
        <w:jc w:val="both"/>
        <w:rPr>
          <w:del w:id="4976" w:author="Yael Armon" w:date="2022-07-03T15:15:00Z"/>
          <w:rFonts w:cs="Arial"/>
          <w:b/>
          <w:bCs/>
          <w:sz w:val="24"/>
          <w:szCs w:val="24"/>
          <w:u w:val="single"/>
          <w:rtl/>
        </w:rPr>
        <w:pPrChange w:id="4977" w:author="Yael Armon" w:date="2022-07-03T15:16:00Z">
          <w:pPr>
            <w:jc w:val="both"/>
          </w:pPr>
        </w:pPrChange>
      </w:pPr>
      <w:del w:id="4978" w:author="Yael Armon" w:date="2022-07-03T15:15:00Z">
        <w:r w:rsidRPr="008958D3" w:rsidDel="00DE6623">
          <w:rPr>
            <w:rFonts w:cs="Arial" w:hint="eastAsia"/>
            <w:b/>
            <w:bCs/>
            <w:sz w:val="24"/>
            <w:szCs w:val="24"/>
            <w:u w:val="single"/>
            <w:rtl/>
          </w:rPr>
          <w:delText>פעילות</w:delText>
        </w:r>
        <w:r w:rsidRPr="008958D3" w:rsidDel="00DE6623">
          <w:rPr>
            <w:rFonts w:cs="Arial"/>
            <w:b/>
            <w:bCs/>
            <w:sz w:val="24"/>
            <w:szCs w:val="24"/>
            <w:u w:val="single"/>
            <w:rtl/>
          </w:rPr>
          <w:delText xml:space="preserve"> </w:delText>
        </w:r>
        <w:r w:rsidRPr="008958D3" w:rsidDel="00DE6623">
          <w:rPr>
            <w:rFonts w:cs="Arial" w:hint="eastAsia"/>
            <w:b/>
            <w:bCs/>
            <w:sz w:val="24"/>
            <w:szCs w:val="24"/>
            <w:u w:val="single"/>
            <w:rtl/>
          </w:rPr>
          <w:delText>פיקוד</w:delText>
        </w:r>
        <w:r w:rsidRPr="008958D3" w:rsidDel="00DE6623">
          <w:rPr>
            <w:rFonts w:cs="Arial"/>
            <w:b/>
            <w:bCs/>
            <w:sz w:val="24"/>
            <w:szCs w:val="24"/>
            <w:u w:val="single"/>
            <w:rtl/>
          </w:rPr>
          <w:delText xml:space="preserve"> </w:delText>
        </w:r>
        <w:r w:rsidRPr="008958D3" w:rsidDel="00DE6623">
          <w:rPr>
            <w:rFonts w:cs="Arial" w:hint="eastAsia"/>
            <w:b/>
            <w:bCs/>
            <w:sz w:val="24"/>
            <w:szCs w:val="24"/>
            <w:u w:val="single"/>
            <w:rtl/>
          </w:rPr>
          <w:delText>העורף</w:delText>
        </w:r>
        <w:r w:rsidRPr="008958D3" w:rsidDel="00DE6623">
          <w:rPr>
            <w:rFonts w:cs="Arial"/>
            <w:b/>
            <w:bCs/>
            <w:sz w:val="24"/>
            <w:szCs w:val="24"/>
            <w:u w:val="single"/>
            <w:rtl/>
          </w:rPr>
          <w:delText xml:space="preserve"> </w:delText>
        </w:r>
        <w:r w:rsidRPr="008958D3" w:rsidDel="00DE6623">
          <w:rPr>
            <w:rFonts w:cs="Arial" w:hint="eastAsia"/>
            <w:b/>
            <w:bCs/>
            <w:sz w:val="24"/>
            <w:szCs w:val="24"/>
            <w:u w:val="single"/>
            <w:rtl/>
          </w:rPr>
          <w:delText>ורח</w:delText>
        </w:r>
        <w:r w:rsidRPr="008958D3" w:rsidDel="00DE6623">
          <w:rPr>
            <w:rFonts w:cs="Arial"/>
            <w:b/>
            <w:bCs/>
            <w:sz w:val="24"/>
            <w:szCs w:val="24"/>
            <w:u w:val="single"/>
            <w:rtl/>
          </w:rPr>
          <w:delText xml:space="preserve">"ל (רשות </w:delText>
        </w:r>
        <w:r w:rsidRPr="008958D3" w:rsidDel="00DE6623">
          <w:rPr>
            <w:rFonts w:cs="Arial" w:hint="eastAsia"/>
            <w:b/>
            <w:bCs/>
            <w:sz w:val="24"/>
            <w:szCs w:val="24"/>
            <w:u w:val="single"/>
            <w:rtl/>
          </w:rPr>
          <w:delText>חירום</w:delText>
        </w:r>
        <w:r w:rsidRPr="008958D3" w:rsidDel="00DE6623">
          <w:rPr>
            <w:rFonts w:cs="Arial"/>
            <w:b/>
            <w:bCs/>
            <w:sz w:val="24"/>
            <w:szCs w:val="24"/>
            <w:u w:val="single"/>
            <w:rtl/>
          </w:rPr>
          <w:delText xml:space="preserve"> </w:delText>
        </w:r>
        <w:r w:rsidRPr="008958D3" w:rsidDel="00DE6623">
          <w:rPr>
            <w:rFonts w:cs="Arial" w:hint="eastAsia"/>
            <w:b/>
            <w:bCs/>
            <w:sz w:val="24"/>
            <w:szCs w:val="24"/>
            <w:u w:val="single"/>
            <w:rtl/>
          </w:rPr>
          <w:delText>לאומית</w:delText>
        </w:r>
        <w:r w:rsidRPr="008958D3" w:rsidDel="00DE6623">
          <w:rPr>
            <w:rFonts w:cs="Arial"/>
            <w:b/>
            <w:bCs/>
            <w:sz w:val="24"/>
            <w:szCs w:val="24"/>
            <w:u w:val="single"/>
            <w:rtl/>
          </w:rPr>
          <w:delText xml:space="preserve">) </w:delText>
        </w:r>
        <w:r w:rsidRPr="008958D3" w:rsidDel="00DE6623">
          <w:rPr>
            <w:rFonts w:cs="Arial" w:hint="eastAsia"/>
            <w:b/>
            <w:bCs/>
            <w:sz w:val="24"/>
            <w:szCs w:val="24"/>
            <w:u w:val="single"/>
            <w:rtl/>
          </w:rPr>
          <w:delText>במשבר</w:delText>
        </w:r>
        <w:r w:rsidRPr="008958D3" w:rsidDel="00DE6623">
          <w:rPr>
            <w:rFonts w:cs="Arial"/>
            <w:b/>
            <w:bCs/>
            <w:sz w:val="24"/>
            <w:szCs w:val="24"/>
            <w:u w:val="single"/>
            <w:rtl/>
          </w:rPr>
          <w:delText xml:space="preserve"> </w:delText>
        </w:r>
        <w:r w:rsidRPr="008958D3" w:rsidDel="00DE6623">
          <w:rPr>
            <w:rFonts w:cs="Arial" w:hint="eastAsia"/>
            <w:b/>
            <w:bCs/>
            <w:sz w:val="24"/>
            <w:szCs w:val="24"/>
            <w:u w:val="single"/>
            <w:rtl/>
          </w:rPr>
          <w:delText>הקורונה</w:delText>
        </w:r>
      </w:del>
    </w:p>
    <w:p w14:paraId="4E8C8278" w14:textId="76DA27DA" w:rsidR="00343C33" w:rsidRPr="009354CC" w:rsidDel="00DE6623" w:rsidRDefault="00343C33" w:rsidP="00C852E6">
      <w:pPr>
        <w:spacing w:line="360" w:lineRule="auto"/>
        <w:jc w:val="both"/>
        <w:rPr>
          <w:del w:id="4979" w:author="Yael Armon" w:date="2022-07-03T15:15:00Z"/>
          <w:sz w:val="24"/>
          <w:szCs w:val="24"/>
          <w:rtl/>
        </w:rPr>
      </w:pPr>
      <w:del w:id="4980" w:author="Yael Armon" w:date="2022-07-03T15:15:00Z">
        <w:r w:rsidRPr="009354CC" w:rsidDel="00DE6623">
          <w:rPr>
            <w:rFonts w:cs="Arial" w:hint="eastAsia"/>
            <w:sz w:val="24"/>
            <w:szCs w:val="24"/>
            <w:rtl/>
          </w:rPr>
          <w:delText>בתחילת</w:delText>
        </w:r>
        <w:r w:rsidRPr="009354CC" w:rsidDel="00DE6623">
          <w:rPr>
            <w:rFonts w:cs="Arial"/>
            <w:sz w:val="24"/>
            <w:szCs w:val="24"/>
            <w:rtl/>
          </w:rPr>
          <w:delText xml:space="preserve"> משבר הקורונה </w:delText>
        </w:r>
        <w:r w:rsidDel="00DE6623">
          <w:rPr>
            <w:rFonts w:cs="Arial" w:hint="cs"/>
            <w:sz w:val="24"/>
            <w:szCs w:val="24"/>
            <w:rtl/>
          </w:rPr>
          <w:delText xml:space="preserve">הקים </w:delText>
        </w:r>
        <w:r w:rsidRPr="009354CC" w:rsidDel="00DE6623">
          <w:rPr>
            <w:rFonts w:cs="Arial"/>
            <w:sz w:val="24"/>
            <w:szCs w:val="24"/>
            <w:rtl/>
          </w:rPr>
          <w:delText xml:space="preserve">פיקוד העורף יחד עם רח"ל (רשות חרום לאומית) את מרכז </w:delText>
        </w:r>
        <w:r w:rsidRPr="009354CC" w:rsidDel="00DE6623">
          <w:rPr>
            <w:rFonts w:cs="Arial" w:hint="eastAsia"/>
            <w:sz w:val="24"/>
            <w:szCs w:val="24"/>
            <w:rtl/>
          </w:rPr>
          <w:delText>ה</w:delText>
        </w:r>
        <w:r w:rsidRPr="009354CC" w:rsidDel="00DE6623">
          <w:rPr>
            <w:rFonts w:cs="Arial"/>
            <w:sz w:val="24"/>
            <w:szCs w:val="24"/>
            <w:rtl/>
          </w:rPr>
          <w:delText>סיוע לאזרח</w:delText>
        </w:r>
        <w:r w:rsidDel="00DE6623">
          <w:rPr>
            <w:rFonts w:cs="Arial" w:hint="cs"/>
            <w:sz w:val="24"/>
            <w:szCs w:val="24"/>
            <w:rtl/>
          </w:rPr>
          <w:delText>,</w:delText>
        </w:r>
        <w:r w:rsidRPr="009354CC" w:rsidDel="00DE6623">
          <w:rPr>
            <w:rFonts w:cs="Arial"/>
            <w:sz w:val="24"/>
            <w:szCs w:val="24"/>
            <w:rtl/>
          </w:rPr>
          <w:delText xml:space="preserve"> אשר מהווה חמ"ל אחוד עם נציגויות של עשרות אירגוני הסיוע, נציגי הרשויות המקומיות ומשרדי הממשלה. ריכוז כלל גופי וארגוני הסיוע באותו חדר אפשר פתרונות מהירים - המרכז </w:delText>
        </w:r>
        <w:r w:rsidDel="00DE6623">
          <w:rPr>
            <w:rFonts w:cs="Arial" w:hint="cs"/>
            <w:sz w:val="24"/>
            <w:szCs w:val="24"/>
            <w:rtl/>
          </w:rPr>
          <w:delText>קיבל</w:delText>
        </w:r>
        <w:r w:rsidRPr="009354CC" w:rsidDel="00DE6623">
          <w:rPr>
            <w:rFonts w:cs="Arial"/>
            <w:sz w:val="24"/>
            <w:szCs w:val="24"/>
            <w:rtl/>
          </w:rPr>
          <w:delText xml:space="preserve"> את הצרכים השונים מהארגונים השונים וסייע לתאם בין הגופים במתן סיוע הדדי, וכן מסייע לארגונים השונים על ידי הקצאת כוחות ביטחון ומשאבי פיקוד העורף לסיוע</w:delText>
        </w:r>
        <w:r w:rsidRPr="009354CC" w:rsidDel="00DE6623">
          <w:rPr>
            <w:sz w:val="24"/>
            <w:szCs w:val="24"/>
            <w:rtl/>
          </w:rPr>
          <w:delText>.</w:delText>
        </w:r>
      </w:del>
    </w:p>
    <w:p w14:paraId="7F7604A4" w14:textId="11BDEBBC" w:rsidR="00343C33" w:rsidDel="00DE6623" w:rsidRDefault="00343C33" w:rsidP="00C852E6">
      <w:pPr>
        <w:spacing w:line="360" w:lineRule="auto"/>
        <w:jc w:val="both"/>
        <w:rPr>
          <w:del w:id="4981" w:author="Yael Armon" w:date="2022-07-03T15:15:00Z"/>
          <w:sz w:val="24"/>
          <w:szCs w:val="24"/>
          <w:rtl/>
        </w:rPr>
      </w:pPr>
      <w:del w:id="4982" w:author="Yael Armon" w:date="2022-07-03T15:15:00Z">
        <w:r w:rsidRPr="009354CC" w:rsidDel="00DE6623">
          <w:rPr>
            <w:rFonts w:hint="eastAsia"/>
            <w:sz w:val="24"/>
            <w:szCs w:val="24"/>
            <w:rtl/>
          </w:rPr>
          <w:delText>פיקוד</w:delText>
        </w:r>
        <w:r w:rsidRPr="009354CC" w:rsidDel="00DE6623">
          <w:rPr>
            <w:sz w:val="24"/>
            <w:szCs w:val="24"/>
            <w:rtl/>
          </w:rPr>
          <w:delText xml:space="preserve"> </w:delText>
        </w:r>
        <w:r w:rsidRPr="009354CC" w:rsidDel="00DE6623">
          <w:rPr>
            <w:rFonts w:hint="eastAsia"/>
            <w:sz w:val="24"/>
            <w:szCs w:val="24"/>
            <w:rtl/>
          </w:rPr>
          <w:delText>העורף</w:delText>
        </w:r>
        <w:r w:rsidRPr="009354CC" w:rsidDel="00DE6623">
          <w:rPr>
            <w:sz w:val="24"/>
            <w:szCs w:val="24"/>
            <w:rtl/>
          </w:rPr>
          <w:delText xml:space="preserve"> </w:delText>
        </w:r>
        <w:r w:rsidRPr="009354CC" w:rsidDel="00DE6623">
          <w:rPr>
            <w:rFonts w:hint="eastAsia"/>
            <w:sz w:val="24"/>
            <w:szCs w:val="24"/>
            <w:rtl/>
          </w:rPr>
          <w:delText>ורח</w:delText>
        </w:r>
        <w:r w:rsidRPr="009354CC" w:rsidDel="00DE6623">
          <w:rPr>
            <w:sz w:val="24"/>
            <w:szCs w:val="24"/>
            <w:rtl/>
          </w:rPr>
          <w:delText xml:space="preserve">"ל </w:delText>
        </w:r>
        <w:r w:rsidRPr="009354CC" w:rsidDel="00DE6623">
          <w:rPr>
            <w:rFonts w:hint="eastAsia"/>
            <w:sz w:val="24"/>
            <w:szCs w:val="24"/>
            <w:rtl/>
          </w:rPr>
          <w:delText>סיפקו</w:delText>
        </w:r>
        <w:r w:rsidRPr="009354CC" w:rsidDel="00DE6623">
          <w:rPr>
            <w:sz w:val="24"/>
            <w:szCs w:val="24"/>
            <w:rtl/>
          </w:rPr>
          <w:delText xml:space="preserve"> </w:delText>
        </w:r>
        <w:r w:rsidRPr="009354CC" w:rsidDel="00DE6623">
          <w:rPr>
            <w:rFonts w:hint="eastAsia"/>
            <w:sz w:val="24"/>
            <w:szCs w:val="24"/>
            <w:rtl/>
          </w:rPr>
          <w:delText>כ</w:delText>
        </w:r>
        <w:r w:rsidRPr="009354CC" w:rsidDel="00DE6623">
          <w:rPr>
            <w:sz w:val="24"/>
            <w:szCs w:val="24"/>
            <w:rtl/>
          </w:rPr>
          <w:delText xml:space="preserve">-6.2 </w:delText>
        </w:r>
        <w:r w:rsidRPr="009354CC" w:rsidDel="00DE6623">
          <w:rPr>
            <w:rFonts w:hint="eastAsia"/>
            <w:sz w:val="24"/>
            <w:szCs w:val="24"/>
            <w:rtl/>
          </w:rPr>
          <w:delText>מיליון</w:delText>
        </w:r>
        <w:r w:rsidRPr="009354CC" w:rsidDel="00DE6623">
          <w:rPr>
            <w:sz w:val="24"/>
            <w:szCs w:val="24"/>
            <w:rtl/>
          </w:rPr>
          <w:delText xml:space="preserve"> </w:delText>
        </w:r>
        <w:r w:rsidRPr="009354CC" w:rsidDel="00DE6623">
          <w:rPr>
            <w:rFonts w:hint="eastAsia"/>
            <w:sz w:val="24"/>
            <w:szCs w:val="24"/>
            <w:rtl/>
          </w:rPr>
          <w:delText>סלי</w:delText>
        </w:r>
        <w:r w:rsidRPr="009354CC" w:rsidDel="00DE6623">
          <w:rPr>
            <w:sz w:val="24"/>
            <w:szCs w:val="24"/>
            <w:rtl/>
          </w:rPr>
          <w:delText xml:space="preserve"> </w:delText>
        </w:r>
        <w:r w:rsidRPr="009354CC" w:rsidDel="00DE6623">
          <w:rPr>
            <w:rFonts w:hint="eastAsia"/>
            <w:sz w:val="24"/>
            <w:szCs w:val="24"/>
            <w:rtl/>
          </w:rPr>
          <w:delText>מזון</w:delText>
        </w:r>
        <w:r w:rsidRPr="009354CC" w:rsidDel="00DE6623">
          <w:rPr>
            <w:sz w:val="24"/>
            <w:szCs w:val="24"/>
            <w:rtl/>
          </w:rPr>
          <w:delText xml:space="preserve"> </w:delText>
        </w:r>
        <w:r w:rsidRPr="009354CC" w:rsidDel="00DE6623">
          <w:rPr>
            <w:rFonts w:hint="eastAsia"/>
            <w:sz w:val="24"/>
            <w:szCs w:val="24"/>
            <w:rtl/>
          </w:rPr>
          <w:delText>לנזקקים</w:delText>
        </w:r>
        <w:r w:rsidRPr="009354CC" w:rsidDel="00DE6623">
          <w:rPr>
            <w:sz w:val="24"/>
            <w:szCs w:val="24"/>
            <w:rtl/>
          </w:rPr>
          <w:delText xml:space="preserve"> </w:delText>
        </w:r>
        <w:r w:rsidDel="00DE6623">
          <w:rPr>
            <w:rFonts w:hint="cs"/>
            <w:sz w:val="24"/>
            <w:szCs w:val="24"/>
            <w:rtl/>
          </w:rPr>
          <w:delText>(</w:delText>
        </w:r>
        <w:r w:rsidRPr="009354CC" w:rsidDel="00DE6623">
          <w:rPr>
            <w:rFonts w:hint="eastAsia"/>
            <w:sz w:val="24"/>
            <w:szCs w:val="24"/>
            <w:rtl/>
          </w:rPr>
          <w:delText>רובם</w:delText>
        </w:r>
        <w:r w:rsidRPr="009354CC" w:rsidDel="00DE6623">
          <w:rPr>
            <w:sz w:val="24"/>
            <w:szCs w:val="24"/>
            <w:rtl/>
          </w:rPr>
          <w:delText xml:space="preserve"> </w:delText>
        </w:r>
        <w:r w:rsidRPr="009354CC" w:rsidDel="00DE6623">
          <w:rPr>
            <w:rFonts w:hint="eastAsia"/>
            <w:sz w:val="24"/>
            <w:szCs w:val="24"/>
            <w:rtl/>
          </w:rPr>
          <w:delText>במהלך</w:delText>
        </w:r>
        <w:r w:rsidRPr="009354CC" w:rsidDel="00DE6623">
          <w:rPr>
            <w:sz w:val="24"/>
            <w:szCs w:val="24"/>
            <w:rtl/>
          </w:rPr>
          <w:delText xml:space="preserve"> </w:delText>
        </w:r>
        <w:r w:rsidRPr="009354CC" w:rsidDel="00DE6623">
          <w:rPr>
            <w:rFonts w:hint="eastAsia"/>
            <w:sz w:val="24"/>
            <w:szCs w:val="24"/>
            <w:rtl/>
          </w:rPr>
          <w:delText>הגל</w:delText>
        </w:r>
        <w:r w:rsidRPr="009354CC" w:rsidDel="00DE6623">
          <w:rPr>
            <w:sz w:val="24"/>
            <w:szCs w:val="24"/>
            <w:rtl/>
          </w:rPr>
          <w:delText xml:space="preserve"> </w:delText>
        </w:r>
        <w:r w:rsidRPr="009354CC" w:rsidDel="00DE6623">
          <w:rPr>
            <w:rFonts w:hint="eastAsia"/>
            <w:sz w:val="24"/>
            <w:szCs w:val="24"/>
            <w:rtl/>
          </w:rPr>
          <w:delText>הראשון</w:delText>
        </w:r>
        <w:r w:rsidDel="00DE6623">
          <w:rPr>
            <w:rFonts w:cs="Arial" w:hint="cs"/>
            <w:sz w:val="24"/>
            <w:szCs w:val="24"/>
            <w:rtl/>
          </w:rPr>
          <w:delText>),</w:delText>
        </w:r>
        <w:r w:rsidRPr="009354CC" w:rsidDel="00DE6623">
          <w:rPr>
            <w:rFonts w:cs="Arial"/>
            <w:sz w:val="24"/>
            <w:szCs w:val="24"/>
            <w:rtl/>
          </w:rPr>
          <w:delText xml:space="preserve"> בעזרת למעלה מעשרת אלפים חיילים</w:delText>
        </w:r>
        <w:r w:rsidDel="00DE6623">
          <w:rPr>
            <w:rFonts w:hint="cs"/>
            <w:sz w:val="24"/>
            <w:szCs w:val="24"/>
            <w:rtl/>
          </w:rPr>
          <w:delText xml:space="preserve"> -</w:delText>
        </w:r>
        <w:r w:rsidRPr="009354CC" w:rsidDel="00DE6623">
          <w:rPr>
            <w:sz w:val="24"/>
            <w:szCs w:val="24"/>
            <w:rtl/>
          </w:rPr>
          <w:delText xml:space="preserve"> </w:delText>
        </w:r>
        <w:r w:rsidRPr="009354CC" w:rsidDel="00DE6623">
          <w:rPr>
            <w:rFonts w:hint="eastAsia"/>
            <w:sz w:val="24"/>
            <w:szCs w:val="24"/>
            <w:rtl/>
          </w:rPr>
          <w:delText>כאשר</w:delText>
        </w:r>
        <w:r w:rsidRPr="009354CC" w:rsidDel="00DE6623">
          <w:rPr>
            <w:sz w:val="24"/>
            <w:szCs w:val="24"/>
            <w:rtl/>
          </w:rPr>
          <w:delText xml:space="preserve"> </w:delText>
        </w:r>
        <w:r w:rsidRPr="009354CC" w:rsidDel="00DE6623">
          <w:rPr>
            <w:rFonts w:hint="eastAsia"/>
            <w:sz w:val="24"/>
            <w:szCs w:val="24"/>
            <w:rtl/>
          </w:rPr>
          <w:delText>בגל</w:delText>
        </w:r>
        <w:r w:rsidRPr="009354CC" w:rsidDel="00DE6623">
          <w:rPr>
            <w:sz w:val="24"/>
            <w:szCs w:val="24"/>
            <w:rtl/>
          </w:rPr>
          <w:delText xml:space="preserve"> </w:delText>
        </w:r>
        <w:r w:rsidRPr="009354CC" w:rsidDel="00DE6623">
          <w:rPr>
            <w:rFonts w:hint="eastAsia"/>
            <w:sz w:val="24"/>
            <w:szCs w:val="24"/>
            <w:rtl/>
          </w:rPr>
          <w:delText>הראשון</w:delText>
        </w:r>
        <w:r w:rsidRPr="009354CC" w:rsidDel="00DE6623">
          <w:rPr>
            <w:sz w:val="24"/>
            <w:szCs w:val="24"/>
            <w:rtl/>
          </w:rPr>
          <w:delText xml:space="preserve"> </w:delText>
        </w:r>
        <w:r w:rsidRPr="009354CC" w:rsidDel="00DE6623">
          <w:rPr>
            <w:rFonts w:hint="eastAsia"/>
            <w:sz w:val="24"/>
            <w:szCs w:val="24"/>
            <w:rtl/>
          </w:rPr>
          <w:delText>עיקר</w:delText>
        </w:r>
        <w:r w:rsidRPr="009354CC" w:rsidDel="00DE6623">
          <w:rPr>
            <w:sz w:val="24"/>
            <w:szCs w:val="24"/>
            <w:rtl/>
          </w:rPr>
          <w:delText xml:space="preserve"> </w:delText>
        </w:r>
        <w:r w:rsidRPr="009354CC" w:rsidDel="00DE6623">
          <w:rPr>
            <w:rFonts w:hint="eastAsia"/>
            <w:sz w:val="24"/>
            <w:szCs w:val="24"/>
            <w:rtl/>
          </w:rPr>
          <w:delText>סלי</w:delText>
        </w:r>
        <w:r w:rsidRPr="009354CC" w:rsidDel="00DE6623">
          <w:rPr>
            <w:sz w:val="24"/>
            <w:szCs w:val="24"/>
            <w:rtl/>
          </w:rPr>
          <w:delText xml:space="preserve"> </w:delText>
        </w:r>
        <w:r w:rsidRPr="009354CC" w:rsidDel="00DE6623">
          <w:rPr>
            <w:rFonts w:hint="eastAsia"/>
            <w:sz w:val="24"/>
            <w:szCs w:val="24"/>
            <w:rtl/>
          </w:rPr>
          <w:delText>המזון</w:delText>
        </w:r>
        <w:r w:rsidRPr="009354CC" w:rsidDel="00DE6623">
          <w:rPr>
            <w:sz w:val="24"/>
            <w:szCs w:val="24"/>
            <w:rtl/>
          </w:rPr>
          <w:delText xml:space="preserve"> </w:delText>
        </w:r>
        <w:r w:rsidDel="00DE6623">
          <w:rPr>
            <w:rFonts w:hint="cs"/>
            <w:sz w:val="24"/>
            <w:szCs w:val="24"/>
            <w:rtl/>
          </w:rPr>
          <w:delText>הורכבו</w:delText>
        </w:r>
        <w:r w:rsidRPr="009354CC" w:rsidDel="00DE6623">
          <w:rPr>
            <w:sz w:val="24"/>
            <w:szCs w:val="24"/>
            <w:rtl/>
          </w:rPr>
          <w:delText xml:space="preserve"> </w:delText>
        </w:r>
        <w:r w:rsidDel="00DE6623">
          <w:rPr>
            <w:rFonts w:hint="cs"/>
            <w:sz w:val="24"/>
            <w:szCs w:val="24"/>
            <w:rtl/>
          </w:rPr>
          <w:delText>מ</w:delText>
        </w:r>
        <w:r w:rsidRPr="009354CC" w:rsidDel="00DE6623">
          <w:rPr>
            <w:rFonts w:hint="eastAsia"/>
            <w:sz w:val="24"/>
            <w:szCs w:val="24"/>
            <w:rtl/>
          </w:rPr>
          <w:delText>מזון</w:delText>
        </w:r>
        <w:r w:rsidRPr="009354CC" w:rsidDel="00DE6623">
          <w:rPr>
            <w:sz w:val="24"/>
            <w:szCs w:val="24"/>
            <w:rtl/>
          </w:rPr>
          <w:delText xml:space="preserve"> </w:delText>
        </w:r>
        <w:r w:rsidRPr="009354CC" w:rsidDel="00DE6623">
          <w:rPr>
            <w:rFonts w:hint="eastAsia"/>
            <w:sz w:val="24"/>
            <w:szCs w:val="24"/>
            <w:rtl/>
          </w:rPr>
          <w:delText>מצונן</w:delText>
        </w:r>
        <w:r w:rsidRPr="009354CC" w:rsidDel="00DE6623">
          <w:rPr>
            <w:sz w:val="24"/>
            <w:szCs w:val="24"/>
            <w:rtl/>
          </w:rPr>
          <w:delText xml:space="preserve"> </w:delText>
        </w:r>
        <w:r w:rsidRPr="009354CC" w:rsidDel="00DE6623">
          <w:rPr>
            <w:rFonts w:hint="eastAsia"/>
            <w:sz w:val="24"/>
            <w:szCs w:val="24"/>
            <w:rtl/>
          </w:rPr>
          <w:delText>ואילו</w:delText>
        </w:r>
        <w:r w:rsidRPr="009354CC" w:rsidDel="00DE6623">
          <w:rPr>
            <w:sz w:val="24"/>
            <w:szCs w:val="24"/>
            <w:rtl/>
          </w:rPr>
          <w:delText xml:space="preserve"> </w:delText>
        </w:r>
        <w:r w:rsidRPr="009354CC" w:rsidDel="00DE6623">
          <w:rPr>
            <w:rFonts w:hint="eastAsia"/>
            <w:sz w:val="24"/>
            <w:szCs w:val="24"/>
            <w:rtl/>
          </w:rPr>
          <w:delText>בגל</w:delText>
        </w:r>
        <w:r w:rsidRPr="009354CC" w:rsidDel="00DE6623">
          <w:rPr>
            <w:sz w:val="24"/>
            <w:szCs w:val="24"/>
            <w:rtl/>
          </w:rPr>
          <w:delText xml:space="preserve"> </w:delText>
        </w:r>
        <w:r w:rsidRPr="009354CC" w:rsidDel="00DE6623">
          <w:rPr>
            <w:rFonts w:hint="eastAsia"/>
            <w:sz w:val="24"/>
            <w:szCs w:val="24"/>
            <w:rtl/>
          </w:rPr>
          <w:delText>השני</w:delText>
        </w:r>
        <w:r w:rsidRPr="009354CC" w:rsidDel="00DE6623">
          <w:rPr>
            <w:sz w:val="24"/>
            <w:szCs w:val="24"/>
            <w:rtl/>
          </w:rPr>
          <w:delText xml:space="preserve"> </w:delText>
        </w:r>
        <w:r w:rsidRPr="009354CC" w:rsidDel="00DE6623">
          <w:rPr>
            <w:rFonts w:hint="eastAsia"/>
            <w:sz w:val="24"/>
            <w:szCs w:val="24"/>
            <w:rtl/>
          </w:rPr>
          <w:delText>בעיקר</w:delText>
        </w:r>
        <w:r w:rsidRPr="009354CC" w:rsidDel="00DE6623">
          <w:rPr>
            <w:sz w:val="24"/>
            <w:szCs w:val="24"/>
            <w:rtl/>
          </w:rPr>
          <w:delText xml:space="preserve">  </w:delText>
        </w:r>
        <w:r w:rsidRPr="009354CC" w:rsidDel="00DE6623">
          <w:rPr>
            <w:rFonts w:hint="eastAsia"/>
            <w:sz w:val="24"/>
            <w:szCs w:val="24"/>
            <w:rtl/>
          </w:rPr>
          <w:delText>מזון</w:delText>
        </w:r>
        <w:r w:rsidRPr="009354CC" w:rsidDel="00DE6623">
          <w:rPr>
            <w:sz w:val="24"/>
            <w:szCs w:val="24"/>
            <w:rtl/>
          </w:rPr>
          <w:delText xml:space="preserve"> </w:delText>
        </w:r>
        <w:r w:rsidRPr="009354CC" w:rsidDel="00DE6623">
          <w:rPr>
            <w:rFonts w:hint="eastAsia"/>
            <w:sz w:val="24"/>
            <w:szCs w:val="24"/>
            <w:rtl/>
          </w:rPr>
          <w:delText>יבש</w:delText>
        </w:r>
        <w:r w:rsidRPr="009354CC" w:rsidDel="00DE6623">
          <w:rPr>
            <w:sz w:val="24"/>
            <w:szCs w:val="24"/>
            <w:rtl/>
          </w:rPr>
          <w:delText xml:space="preserve">. </w:delText>
        </w:r>
        <w:r w:rsidRPr="009354CC" w:rsidDel="00DE6623">
          <w:rPr>
            <w:rFonts w:hint="eastAsia"/>
            <w:sz w:val="24"/>
            <w:szCs w:val="24"/>
            <w:rtl/>
          </w:rPr>
          <w:delText>על</w:delText>
        </w:r>
        <w:r w:rsidRPr="009354CC" w:rsidDel="00DE6623">
          <w:rPr>
            <w:sz w:val="24"/>
            <w:szCs w:val="24"/>
            <w:rtl/>
          </w:rPr>
          <w:delText xml:space="preserve"> </w:delText>
        </w:r>
        <w:r w:rsidRPr="009354CC" w:rsidDel="00DE6623">
          <w:rPr>
            <w:rFonts w:hint="eastAsia"/>
            <w:sz w:val="24"/>
            <w:szCs w:val="24"/>
            <w:rtl/>
          </w:rPr>
          <w:delText>כך</w:delText>
        </w:r>
        <w:r w:rsidRPr="009354CC" w:rsidDel="00DE6623">
          <w:rPr>
            <w:sz w:val="24"/>
            <w:szCs w:val="24"/>
            <w:rtl/>
          </w:rPr>
          <w:delText xml:space="preserve"> </w:delText>
        </w:r>
        <w:r w:rsidRPr="009354CC" w:rsidDel="00DE6623">
          <w:rPr>
            <w:rFonts w:hint="eastAsia"/>
            <w:sz w:val="24"/>
            <w:szCs w:val="24"/>
            <w:rtl/>
          </w:rPr>
          <w:delText>התווספה</w:delText>
        </w:r>
        <w:r w:rsidRPr="009354CC" w:rsidDel="00DE6623">
          <w:rPr>
            <w:sz w:val="24"/>
            <w:szCs w:val="24"/>
            <w:rtl/>
          </w:rPr>
          <w:delText xml:space="preserve"> </w:delText>
        </w:r>
        <w:r w:rsidRPr="009354CC" w:rsidDel="00DE6623">
          <w:rPr>
            <w:rFonts w:hint="eastAsia"/>
            <w:sz w:val="24"/>
            <w:szCs w:val="24"/>
            <w:rtl/>
          </w:rPr>
          <w:delText>תמיכה</w:delText>
        </w:r>
        <w:r w:rsidRPr="009354CC" w:rsidDel="00DE6623">
          <w:rPr>
            <w:sz w:val="24"/>
            <w:szCs w:val="24"/>
            <w:rtl/>
          </w:rPr>
          <w:delText xml:space="preserve"> </w:delText>
        </w:r>
        <w:r w:rsidRPr="009354CC" w:rsidDel="00DE6623">
          <w:rPr>
            <w:rFonts w:hint="eastAsia"/>
            <w:sz w:val="24"/>
            <w:szCs w:val="24"/>
            <w:rtl/>
          </w:rPr>
          <w:delText>כספית</w:delText>
        </w:r>
        <w:r w:rsidRPr="009354CC" w:rsidDel="00DE6623">
          <w:rPr>
            <w:sz w:val="24"/>
            <w:szCs w:val="24"/>
            <w:rtl/>
          </w:rPr>
          <w:delText xml:space="preserve"> </w:delText>
        </w:r>
        <w:r w:rsidRPr="009354CC" w:rsidDel="00DE6623">
          <w:rPr>
            <w:rFonts w:hint="eastAsia"/>
            <w:sz w:val="24"/>
            <w:szCs w:val="24"/>
            <w:rtl/>
          </w:rPr>
          <w:delText>לרכישת</w:delText>
        </w:r>
        <w:r w:rsidRPr="009354CC" w:rsidDel="00DE6623">
          <w:rPr>
            <w:sz w:val="24"/>
            <w:szCs w:val="24"/>
            <w:rtl/>
          </w:rPr>
          <w:delText xml:space="preserve"> </w:delText>
        </w:r>
        <w:r w:rsidRPr="009354CC" w:rsidDel="00DE6623">
          <w:rPr>
            <w:rFonts w:hint="eastAsia"/>
            <w:sz w:val="24"/>
            <w:szCs w:val="24"/>
            <w:rtl/>
          </w:rPr>
          <w:delText>מזון</w:delText>
        </w:r>
        <w:r w:rsidRPr="009354CC" w:rsidDel="00DE6623">
          <w:rPr>
            <w:sz w:val="24"/>
            <w:szCs w:val="24"/>
            <w:rtl/>
          </w:rPr>
          <w:delText xml:space="preserve"> </w:delText>
        </w:r>
        <w:r w:rsidRPr="009354CC" w:rsidDel="00DE6623">
          <w:rPr>
            <w:rFonts w:hint="eastAsia"/>
            <w:sz w:val="24"/>
            <w:szCs w:val="24"/>
            <w:rtl/>
          </w:rPr>
          <w:delText>דרך</w:delText>
        </w:r>
        <w:r w:rsidRPr="009354CC" w:rsidDel="00DE6623">
          <w:rPr>
            <w:sz w:val="24"/>
            <w:szCs w:val="24"/>
            <w:rtl/>
          </w:rPr>
          <w:delText xml:space="preserve"> </w:delText>
        </w:r>
        <w:r w:rsidRPr="009354CC" w:rsidDel="00DE6623">
          <w:rPr>
            <w:rFonts w:hint="eastAsia"/>
            <w:sz w:val="24"/>
            <w:szCs w:val="24"/>
            <w:rtl/>
          </w:rPr>
          <w:delText>הרשויות</w:delText>
        </w:r>
        <w:r w:rsidRPr="009354CC" w:rsidDel="00DE6623">
          <w:rPr>
            <w:sz w:val="24"/>
            <w:szCs w:val="24"/>
            <w:rtl/>
          </w:rPr>
          <w:delText xml:space="preserve"> </w:delText>
        </w:r>
        <w:r w:rsidRPr="009354CC" w:rsidDel="00DE6623">
          <w:rPr>
            <w:rFonts w:hint="eastAsia"/>
            <w:sz w:val="24"/>
            <w:szCs w:val="24"/>
            <w:rtl/>
          </w:rPr>
          <w:delText>המקומיות</w:delText>
        </w:r>
        <w:r w:rsidRPr="009354CC" w:rsidDel="00DE6623">
          <w:rPr>
            <w:sz w:val="24"/>
            <w:szCs w:val="24"/>
            <w:rtl/>
          </w:rPr>
          <w:delText xml:space="preserve"> </w:delText>
        </w:r>
        <w:r w:rsidRPr="009354CC" w:rsidDel="00DE6623">
          <w:rPr>
            <w:rFonts w:hint="eastAsia"/>
            <w:sz w:val="24"/>
            <w:szCs w:val="24"/>
            <w:rtl/>
          </w:rPr>
          <w:delText>בהיקף</w:delText>
        </w:r>
        <w:r w:rsidRPr="009354CC" w:rsidDel="00DE6623">
          <w:rPr>
            <w:sz w:val="24"/>
            <w:szCs w:val="24"/>
            <w:rtl/>
          </w:rPr>
          <w:delText xml:space="preserve"> </w:delText>
        </w:r>
        <w:r w:rsidRPr="009354CC" w:rsidDel="00DE6623">
          <w:rPr>
            <w:rFonts w:hint="eastAsia"/>
            <w:sz w:val="24"/>
            <w:szCs w:val="24"/>
            <w:rtl/>
          </w:rPr>
          <w:delText>של</w:delText>
        </w:r>
        <w:r w:rsidRPr="009354CC" w:rsidDel="00DE6623">
          <w:rPr>
            <w:sz w:val="24"/>
            <w:szCs w:val="24"/>
            <w:rtl/>
          </w:rPr>
          <w:delText xml:space="preserve"> </w:delText>
        </w:r>
        <w:r w:rsidRPr="009354CC" w:rsidDel="00DE6623">
          <w:rPr>
            <w:rFonts w:hint="eastAsia"/>
            <w:sz w:val="24"/>
            <w:szCs w:val="24"/>
            <w:rtl/>
          </w:rPr>
          <w:delText>כ</w:delText>
        </w:r>
        <w:r w:rsidRPr="009354CC" w:rsidDel="00DE6623">
          <w:rPr>
            <w:sz w:val="24"/>
            <w:szCs w:val="24"/>
            <w:rtl/>
          </w:rPr>
          <w:delText xml:space="preserve">-130 </w:delText>
        </w:r>
        <w:r w:rsidRPr="009354CC" w:rsidDel="00DE6623">
          <w:rPr>
            <w:rFonts w:hint="eastAsia"/>
            <w:sz w:val="24"/>
            <w:szCs w:val="24"/>
            <w:rtl/>
          </w:rPr>
          <w:delText>מיליון</w:delText>
        </w:r>
        <w:r w:rsidRPr="009354CC" w:rsidDel="00DE6623">
          <w:rPr>
            <w:sz w:val="24"/>
            <w:szCs w:val="24"/>
            <w:rtl/>
          </w:rPr>
          <w:delText xml:space="preserve"> </w:delText>
        </w:r>
        <w:r w:rsidRPr="009354CC" w:rsidDel="00DE6623">
          <w:rPr>
            <w:rFonts w:hint="eastAsia"/>
            <w:sz w:val="24"/>
            <w:szCs w:val="24"/>
            <w:rtl/>
          </w:rPr>
          <w:delText>₪</w:delText>
        </w:r>
        <w:r w:rsidRPr="009354CC" w:rsidDel="00DE6623">
          <w:rPr>
            <w:sz w:val="24"/>
            <w:szCs w:val="24"/>
            <w:rtl/>
          </w:rPr>
          <w:delText>.</w:delText>
        </w:r>
        <w:r w:rsidDel="00DE6623">
          <w:rPr>
            <w:rFonts w:hint="cs"/>
            <w:sz w:val="24"/>
            <w:szCs w:val="24"/>
            <w:rtl/>
          </w:rPr>
          <w:delText xml:space="preserve"> נוסף על כך, </w:delText>
        </w:r>
        <w:r w:rsidRPr="009354CC" w:rsidDel="00DE6623">
          <w:rPr>
            <w:rFonts w:hint="eastAsia"/>
            <w:sz w:val="24"/>
            <w:szCs w:val="24"/>
            <w:rtl/>
          </w:rPr>
          <w:delText>פיקוד</w:delText>
        </w:r>
        <w:r w:rsidRPr="009354CC" w:rsidDel="00DE6623">
          <w:rPr>
            <w:sz w:val="24"/>
            <w:szCs w:val="24"/>
            <w:rtl/>
          </w:rPr>
          <w:delText xml:space="preserve"> </w:delText>
        </w:r>
        <w:r w:rsidRPr="009354CC" w:rsidDel="00DE6623">
          <w:rPr>
            <w:rFonts w:hint="eastAsia"/>
            <w:sz w:val="24"/>
            <w:szCs w:val="24"/>
            <w:rtl/>
          </w:rPr>
          <w:delText>העורף</w:delText>
        </w:r>
        <w:r w:rsidRPr="009354CC" w:rsidDel="00DE6623">
          <w:rPr>
            <w:sz w:val="24"/>
            <w:szCs w:val="24"/>
            <w:rtl/>
          </w:rPr>
          <w:delText xml:space="preserve"> </w:delText>
        </w:r>
        <w:r w:rsidRPr="009354CC" w:rsidDel="00DE6623">
          <w:rPr>
            <w:rFonts w:hint="eastAsia"/>
            <w:sz w:val="24"/>
            <w:szCs w:val="24"/>
            <w:rtl/>
          </w:rPr>
          <w:delText>ורח</w:delText>
        </w:r>
        <w:r w:rsidRPr="009354CC" w:rsidDel="00DE6623">
          <w:rPr>
            <w:sz w:val="24"/>
            <w:szCs w:val="24"/>
            <w:rtl/>
          </w:rPr>
          <w:delText xml:space="preserve">"ל </w:delText>
        </w:r>
        <w:r w:rsidRPr="009354CC" w:rsidDel="00DE6623">
          <w:rPr>
            <w:rFonts w:hint="eastAsia"/>
            <w:sz w:val="24"/>
            <w:szCs w:val="24"/>
            <w:rtl/>
          </w:rPr>
          <w:delText>סיפקו</w:delText>
        </w:r>
        <w:r w:rsidRPr="009354CC" w:rsidDel="00DE6623">
          <w:rPr>
            <w:sz w:val="24"/>
            <w:szCs w:val="24"/>
            <w:rtl/>
          </w:rPr>
          <w:delText xml:space="preserve"> </w:delText>
        </w:r>
        <w:r w:rsidRPr="009354CC" w:rsidDel="00DE6623">
          <w:rPr>
            <w:rFonts w:hint="eastAsia"/>
            <w:sz w:val="24"/>
            <w:szCs w:val="24"/>
            <w:rtl/>
          </w:rPr>
          <w:delText>סיוע</w:delText>
        </w:r>
        <w:r w:rsidRPr="009354CC" w:rsidDel="00DE6623">
          <w:rPr>
            <w:sz w:val="24"/>
            <w:szCs w:val="24"/>
            <w:rtl/>
          </w:rPr>
          <w:delText xml:space="preserve"> </w:delText>
        </w:r>
        <w:r w:rsidRPr="009354CC" w:rsidDel="00DE6623">
          <w:rPr>
            <w:rFonts w:hint="eastAsia"/>
            <w:sz w:val="24"/>
            <w:szCs w:val="24"/>
            <w:rtl/>
          </w:rPr>
          <w:delText>בכח</w:delText>
        </w:r>
        <w:r w:rsidRPr="009354CC" w:rsidDel="00DE6623">
          <w:rPr>
            <w:sz w:val="24"/>
            <w:szCs w:val="24"/>
            <w:rtl/>
          </w:rPr>
          <w:delText xml:space="preserve"> </w:delText>
        </w:r>
        <w:r w:rsidRPr="009354CC" w:rsidDel="00DE6623">
          <w:rPr>
            <w:rFonts w:hint="eastAsia"/>
            <w:sz w:val="24"/>
            <w:szCs w:val="24"/>
            <w:rtl/>
          </w:rPr>
          <w:delText>אדם</w:delText>
        </w:r>
        <w:r w:rsidRPr="009354CC" w:rsidDel="00DE6623">
          <w:rPr>
            <w:sz w:val="24"/>
            <w:szCs w:val="24"/>
            <w:rtl/>
          </w:rPr>
          <w:delText xml:space="preserve"> </w:delText>
        </w:r>
        <w:r w:rsidRPr="009354CC" w:rsidDel="00DE6623">
          <w:rPr>
            <w:rFonts w:hint="eastAsia"/>
            <w:sz w:val="24"/>
            <w:szCs w:val="24"/>
            <w:rtl/>
          </w:rPr>
          <w:delText>בהיקף</w:delText>
        </w:r>
        <w:r w:rsidRPr="009354CC" w:rsidDel="00DE6623">
          <w:rPr>
            <w:sz w:val="24"/>
            <w:szCs w:val="24"/>
            <w:rtl/>
          </w:rPr>
          <w:delText xml:space="preserve"> </w:delText>
        </w:r>
        <w:r w:rsidRPr="009354CC" w:rsidDel="00DE6623">
          <w:rPr>
            <w:rFonts w:hint="eastAsia"/>
            <w:sz w:val="24"/>
            <w:szCs w:val="24"/>
            <w:rtl/>
          </w:rPr>
          <w:delText>של</w:delText>
        </w:r>
        <w:r w:rsidRPr="009354CC" w:rsidDel="00DE6623">
          <w:rPr>
            <w:sz w:val="24"/>
            <w:szCs w:val="24"/>
            <w:rtl/>
          </w:rPr>
          <w:delText xml:space="preserve"> 2,200 </w:delText>
        </w:r>
        <w:r w:rsidRPr="009354CC" w:rsidDel="00DE6623">
          <w:rPr>
            <w:rFonts w:hint="eastAsia"/>
            <w:sz w:val="24"/>
            <w:szCs w:val="24"/>
            <w:rtl/>
          </w:rPr>
          <w:delText>חיילים</w:delText>
        </w:r>
        <w:r w:rsidRPr="009354CC" w:rsidDel="00DE6623">
          <w:rPr>
            <w:sz w:val="24"/>
            <w:szCs w:val="24"/>
            <w:rtl/>
          </w:rPr>
          <w:delText xml:space="preserve"> </w:delText>
        </w:r>
        <w:r w:rsidRPr="009354CC" w:rsidDel="00DE6623">
          <w:rPr>
            <w:rFonts w:hint="eastAsia"/>
            <w:sz w:val="24"/>
            <w:szCs w:val="24"/>
            <w:rtl/>
          </w:rPr>
          <w:delText>למרלו</w:delText>
        </w:r>
        <w:r w:rsidRPr="009354CC" w:rsidDel="00DE6623">
          <w:rPr>
            <w:sz w:val="24"/>
            <w:szCs w:val="24"/>
            <w:rtl/>
          </w:rPr>
          <w:delText xml:space="preserve">"גים </w:delText>
        </w:r>
        <w:r w:rsidRPr="009354CC" w:rsidDel="00DE6623">
          <w:rPr>
            <w:rFonts w:hint="eastAsia"/>
            <w:sz w:val="24"/>
            <w:szCs w:val="24"/>
            <w:rtl/>
          </w:rPr>
          <w:delText>של</w:delText>
        </w:r>
        <w:r w:rsidRPr="009354CC" w:rsidDel="00DE6623">
          <w:rPr>
            <w:sz w:val="24"/>
            <w:szCs w:val="24"/>
            <w:rtl/>
          </w:rPr>
          <w:delText xml:space="preserve"> </w:delText>
        </w:r>
        <w:r w:rsidRPr="009354CC" w:rsidDel="00DE6623">
          <w:rPr>
            <w:rFonts w:hint="eastAsia"/>
            <w:sz w:val="24"/>
            <w:szCs w:val="24"/>
            <w:rtl/>
          </w:rPr>
          <w:delText>עמותות</w:delText>
        </w:r>
        <w:r w:rsidRPr="009354CC" w:rsidDel="00DE6623">
          <w:rPr>
            <w:sz w:val="24"/>
            <w:szCs w:val="24"/>
            <w:rtl/>
          </w:rPr>
          <w:delText xml:space="preserve"> </w:delText>
        </w:r>
        <w:r w:rsidRPr="009354CC" w:rsidDel="00DE6623">
          <w:rPr>
            <w:rFonts w:hint="eastAsia"/>
            <w:sz w:val="24"/>
            <w:szCs w:val="24"/>
            <w:rtl/>
          </w:rPr>
          <w:delText>וחברות</w:delText>
        </w:r>
        <w:r w:rsidRPr="009354CC" w:rsidDel="00DE6623">
          <w:rPr>
            <w:sz w:val="24"/>
            <w:szCs w:val="24"/>
            <w:rtl/>
          </w:rPr>
          <w:delText xml:space="preserve"> </w:delText>
        </w:r>
        <w:r w:rsidRPr="009354CC" w:rsidDel="00DE6623">
          <w:rPr>
            <w:rFonts w:hint="eastAsia"/>
            <w:sz w:val="24"/>
            <w:szCs w:val="24"/>
            <w:rtl/>
          </w:rPr>
          <w:delText>מסחריות</w:delText>
        </w:r>
        <w:r w:rsidRPr="009354CC" w:rsidDel="00DE6623">
          <w:rPr>
            <w:sz w:val="24"/>
            <w:szCs w:val="24"/>
            <w:rtl/>
          </w:rPr>
          <w:delText xml:space="preserve"> </w:delText>
        </w:r>
        <w:r w:rsidRPr="009354CC" w:rsidDel="00DE6623">
          <w:rPr>
            <w:rFonts w:hint="eastAsia"/>
            <w:sz w:val="24"/>
            <w:szCs w:val="24"/>
            <w:rtl/>
          </w:rPr>
          <w:delText>על</w:delText>
        </w:r>
        <w:r w:rsidRPr="009354CC" w:rsidDel="00DE6623">
          <w:rPr>
            <w:sz w:val="24"/>
            <w:szCs w:val="24"/>
            <w:rtl/>
          </w:rPr>
          <w:delText xml:space="preserve"> </w:delText>
        </w:r>
        <w:r w:rsidRPr="009354CC" w:rsidDel="00DE6623">
          <w:rPr>
            <w:rFonts w:hint="eastAsia"/>
            <w:sz w:val="24"/>
            <w:szCs w:val="24"/>
            <w:rtl/>
          </w:rPr>
          <w:delText>מנת</w:delText>
        </w:r>
        <w:r w:rsidRPr="009354CC" w:rsidDel="00DE6623">
          <w:rPr>
            <w:sz w:val="24"/>
            <w:szCs w:val="24"/>
            <w:rtl/>
          </w:rPr>
          <w:delText xml:space="preserve"> </w:delText>
        </w:r>
        <w:r w:rsidRPr="009354CC" w:rsidDel="00DE6623">
          <w:rPr>
            <w:rFonts w:hint="eastAsia"/>
            <w:sz w:val="24"/>
            <w:szCs w:val="24"/>
            <w:rtl/>
          </w:rPr>
          <w:delText>לעמוד</w:delText>
        </w:r>
        <w:r w:rsidRPr="009354CC" w:rsidDel="00DE6623">
          <w:rPr>
            <w:sz w:val="24"/>
            <w:szCs w:val="24"/>
            <w:rtl/>
          </w:rPr>
          <w:delText xml:space="preserve"> </w:delText>
        </w:r>
        <w:r w:rsidRPr="009354CC" w:rsidDel="00DE6623">
          <w:rPr>
            <w:rFonts w:hint="eastAsia"/>
            <w:sz w:val="24"/>
            <w:szCs w:val="24"/>
            <w:rtl/>
          </w:rPr>
          <w:delText>בהיקפי</w:delText>
        </w:r>
        <w:r w:rsidRPr="009354CC" w:rsidDel="00DE6623">
          <w:rPr>
            <w:sz w:val="24"/>
            <w:szCs w:val="24"/>
            <w:rtl/>
          </w:rPr>
          <w:delText xml:space="preserve"> </w:delText>
        </w:r>
        <w:r w:rsidRPr="009354CC" w:rsidDel="00DE6623">
          <w:rPr>
            <w:rFonts w:hint="eastAsia"/>
            <w:sz w:val="24"/>
            <w:szCs w:val="24"/>
            <w:rtl/>
          </w:rPr>
          <w:delText>אספקת</w:delText>
        </w:r>
        <w:r w:rsidRPr="009354CC" w:rsidDel="00DE6623">
          <w:rPr>
            <w:sz w:val="24"/>
            <w:szCs w:val="24"/>
            <w:rtl/>
          </w:rPr>
          <w:delText xml:space="preserve"> </w:delText>
        </w:r>
        <w:r w:rsidRPr="009354CC" w:rsidDel="00DE6623">
          <w:rPr>
            <w:rFonts w:hint="eastAsia"/>
            <w:sz w:val="24"/>
            <w:szCs w:val="24"/>
            <w:rtl/>
          </w:rPr>
          <w:delText>המזון</w:delText>
        </w:r>
        <w:r w:rsidRPr="009354CC" w:rsidDel="00DE6623">
          <w:rPr>
            <w:sz w:val="24"/>
            <w:szCs w:val="24"/>
            <w:rtl/>
          </w:rPr>
          <w:delText xml:space="preserve"> </w:delText>
        </w:r>
        <w:r w:rsidRPr="009354CC" w:rsidDel="00DE6623">
          <w:rPr>
            <w:rFonts w:hint="eastAsia"/>
            <w:sz w:val="24"/>
            <w:szCs w:val="24"/>
            <w:rtl/>
          </w:rPr>
          <w:delText>הנדרשים</w:delText>
        </w:r>
        <w:r w:rsidRPr="009354CC" w:rsidDel="00DE6623">
          <w:rPr>
            <w:sz w:val="24"/>
            <w:szCs w:val="24"/>
            <w:rtl/>
          </w:rPr>
          <w:delText>.</w:delText>
        </w:r>
      </w:del>
    </w:p>
    <w:p w14:paraId="6D9CF99E" w14:textId="3E094092" w:rsidR="00343C33" w:rsidDel="00DE6623" w:rsidRDefault="00343C33" w:rsidP="00C852E6">
      <w:pPr>
        <w:spacing w:line="360" w:lineRule="auto"/>
        <w:jc w:val="both"/>
        <w:rPr>
          <w:del w:id="4983" w:author="Yael Armon" w:date="2022-07-03T15:15:00Z"/>
          <w:rFonts w:asciiTheme="minorBidi" w:hAnsiTheme="minorBidi"/>
          <w:sz w:val="24"/>
          <w:szCs w:val="24"/>
          <w:rtl/>
        </w:rPr>
      </w:pPr>
    </w:p>
    <w:p w14:paraId="3A210DEC" w14:textId="03FF0080" w:rsidR="00C2550E" w:rsidDel="00DE6623" w:rsidRDefault="00C2550E" w:rsidP="00C852E6">
      <w:pPr>
        <w:spacing w:line="360" w:lineRule="auto"/>
        <w:jc w:val="both"/>
        <w:rPr>
          <w:del w:id="4984" w:author="Yael Armon" w:date="2022-07-03T15:15:00Z"/>
          <w:rFonts w:asciiTheme="minorBidi" w:hAnsiTheme="minorBidi"/>
          <w:sz w:val="24"/>
          <w:szCs w:val="24"/>
          <w:rtl/>
        </w:rPr>
      </w:pPr>
    </w:p>
    <w:p w14:paraId="211FE363" w14:textId="2C8B0D4A" w:rsidR="00C71CD0" w:rsidRPr="008958D3" w:rsidDel="00DE6623" w:rsidRDefault="00C71CD0" w:rsidP="00C852E6">
      <w:pPr>
        <w:spacing w:line="360" w:lineRule="auto"/>
        <w:jc w:val="both"/>
        <w:rPr>
          <w:del w:id="4985" w:author="Yael Armon" w:date="2022-07-03T15:15:00Z"/>
          <w:rFonts w:asciiTheme="minorBidi" w:hAnsiTheme="minorBidi"/>
          <w:b/>
          <w:bCs/>
          <w:sz w:val="24"/>
          <w:szCs w:val="24"/>
          <w:u w:val="single"/>
        </w:rPr>
      </w:pPr>
      <w:del w:id="4986" w:author="Yael Armon" w:date="2022-07-03T15:15:00Z">
        <w:r w:rsidRPr="008958D3" w:rsidDel="00DE6623">
          <w:rPr>
            <w:rFonts w:asciiTheme="minorBidi" w:hAnsiTheme="minorBidi" w:hint="eastAsia"/>
            <w:b/>
            <w:bCs/>
            <w:sz w:val="24"/>
            <w:szCs w:val="24"/>
            <w:u w:val="single"/>
            <w:rtl/>
          </w:rPr>
          <w:delText>משרד</w:delText>
        </w:r>
        <w:r w:rsidRPr="008958D3" w:rsidDel="00DE6623">
          <w:rPr>
            <w:rFonts w:asciiTheme="minorBidi" w:hAnsiTheme="minorBidi"/>
            <w:b/>
            <w:bCs/>
            <w:sz w:val="24"/>
            <w:szCs w:val="24"/>
            <w:u w:val="single"/>
            <w:rtl/>
          </w:rPr>
          <w:delText xml:space="preserve"> </w:delText>
        </w:r>
        <w:r w:rsidRPr="008958D3" w:rsidDel="00DE6623">
          <w:rPr>
            <w:rFonts w:asciiTheme="minorBidi" w:hAnsiTheme="minorBidi" w:hint="eastAsia"/>
            <w:b/>
            <w:bCs/>
            <w:sz w:val="24"/>
            <w:szCs w:val="24"/>
            <w:u w:val="single"/>
            <w:rtl/>
          </w:rPr>
          <w:delText>החקלאות</w:delText>
        </w:r>
        <w:r w:rsidRPr="008958D3" w:rsidDel="00DE6623">
          <w:rPr>
            <w:rFonts w:asciiTheme="minorBidi" w:hAnsiTheme="minorBidi"/>
            <w:b/>
            <w:bCs/>
            <w:sz w:val="24"/>
            <w:szCs w:val="24"/>
            <w:u w:val="single"/>
            <w:rtl/>
          </w:rPr>
          <w:delText xml:space="preserve"> ופיתוח הכפר</w:delText>
        </w:r>
      </w:del>
    </w:p>
    <w:p w14:paraId="5F631FD5" w14:textId="7A93D0E5" w:rsidR="00C71CD0" w:rsidRPr="00E27E55" w:rsidDel="00DE6623" w:rsidRDefault="00C71CD0" w:rsidP="00C852E6">
      <w:pPr>
        <w:spacing w:line="360" w:lineRule="auto"/>
        <w:jc w:val="both"/>
        <w:rPr>
          <w:del w:id="4987" w:author="Yael Armon" w:date="2022-07-03T15:15:00Z"/>
          <w:rFonts w:asciiTheme="minorBidi" w:hAnsiTheme="minorBidi"/>
          <w:sz w:val="24"/>
          <w:szCs w:val="24"/>
          <w:rtl/>
        </w:rPr>
      </w:pPr>
      <w:del w:id="4988" w:author="Yael Armon" w:date="2022-07-03T15:15:00Z">
        <w:r w:rsidDel="00DE6623">
          <w:rPr>
            <w:rFonts w:asciiTheme="minorBidi" w:hAnsiTheme="minorBidi" w:hint="cs"/>
            <w:sz w:val="24"/>
            <w:szCs w:val="24"/>
            <w:rtl/>
          </w:rPr>
          <w:delText>בשל המשבר הפוליטי והעובדה כי לא אושר תקציב עדכני לפעילות המשרד, קיים קושי בהוצאה לפועל של תוכניות עבודה ופעילויות לקידום מדיניות לצמצום אובדן מזון ופחת בתוצרת טריי</w:delText>
        </w:r>
        <w:r w:rsidDel="00DE6623">
          <w:rPr>
            <w:rFonts w:asciiTheme="minorBidi" w:hAnsiTheme="minorBidi" w:hint="eastAsia"/>
            <w:sz w:val="24"/>
            <w:szCs w:val="24"/>
            <w:rtl/>
          </w:rPr>
          <w:delText>ה</w:delText>
        </w:r>
        <w:r w:rsidDel="00DE6623">
          <w:rPr>
            <w:rFonts w:asciiTheme="minorBidi" w:hAnsiTheme="minorBidi" w:hint="cs"/>
            <w:sz w:val="24"/>
            <w:szCs w:val="24"/>
            <w:rtl/>
          </w:rPr>
          <w:delText xml:space="preserve">. </w:delText>
        </w:r>
        <w:r w:rsidRPr="00C941A4" w:rsidDel="00DE6623">
          <w:rPr>
            <w:rFonts w:asciiTheme="minorBidi" w:hAnsiTheme="minorBidi"/>
            <w:sz w:val="24"/>
            <w:szCs w:val="24"/>
            <w:rtl/>
          </w:rPr>
          <w:delText xml:space="preserve">משרד החקלאות ופיתוח הכפר </w:delText>
        </w:r>
        <w:r w:rsidDel="00DE6623">
          <w:rPr>
            <w:rFonts w:asciiTheme="minorBidi" w:hAnsiTheme="minorBidi" w:hint="cs"/>
            <w:sz w:val="24"/>
            <w:szCs w:val="24"/>
            <w:rtl/>
          </w:rPr>
          <w:delText xml:space="preserve">קידם בעבר </w:delText>
        </w:r>
        <w:r w:rsidRPr="00C941A4" w:rsidDel="00DE6623">
          <w:rPr>
            <w:rFonts w:asciiTheme="minorBidi" w:hAnsiTheme="minorBidi"/>
            <w:sz w:val="24"/>
            <w:szCs w:val="24"/>
            <w:rtl/>
          </w:rPr>
          <w:delText>מהלך בין-משרדי כולל לגיבוש מדיניות לצמצום א</w:delText>
        </w:r>
        <w:r w:rsidDel="00DE6623">
          <w:rPr>
            <w:rFonts w:asciiTheme="minorBidi" w:hAnsiTheme="minorBidi" w:hint="cs"/>
            <w:sz w:val="24"/>
            <w:szCs w:val="24"/>
            <w:rtl/>
          </w:rPr>
          <w:delText>ו</w:delText>
        </w:r>
        <w:r w:rsidRPr="00C941A4" w:rsidDel="00DE6623">
          <w:rPr>
            <w:rFonts w:asciiTheme="minorBidi" w:hAnsiTheme="minorBidi"/>
            <w:sz w:val="24"/>
            <w:szCs w:val="24"/>
            <w:rtl/>
          </w:rPr>
          <w:delText>בדן מזון ופחת בתוצרת טרייה, בדגש על ירקות ופירות.</w:delText>
        </w:r>
        <w:r w:rsidRPr="006A661C" w:rsidDel="00DE6623">
          <w:rPr>
            <w:rFonts w:asciiTheme="minorBidi" w:hAnsiTheme="minorBidi" w:hint="cs"/>
            <w:sz w:val="24"/>
            <w:szCs w:val="24"/>
            <w:rtl/>
          </w:rPr>
          <w:delText xml:space="preserve"> </w:delText>
        </w:r>
      </w:del>
    </w:p>
    <w:p w14:paraId="78C92A88" w14:textId="5C6933CE" w:rsidR="00C71CD0" w:rsidRPr="00BC3024" w:rsidDel="00DE6623" w:rsidRDefault="00C71CD0" w:rsidP="00C852E6">
      <w:pPr>
        <w:spacing w:line="360" w:lineRule="auto"/>
        <w:jc w:val="both"/>
        <w:rPr>
          <w:del w:id="4989" w:author="Yael Armon" w:date="2022-07-03T15:15:00Z"/>
          <w:rFonts w:asciiTheme="minorBidi" w:hAnsiTheme="minorBidi"/>
          <w:sz w:val="24"/>
          <w:szCs w:val="24"/>
          <w:rtl/>
        </w:rPr>
      </w:pPr>
      <w:del w:id="4990" w:author="Yael Armon" w:date="2022-07-03T15:15:00Z">
        <w:r w:rsidRPr="00BC3024" w:rsidDel="00DE6623">
          <w:rPr>
            <w:rFonts w:asciiTheme="minorBidi" w:hAnsiTheme="minorBidi"/>
            <w:sz w:val="24"/>
            <w:szCs w:val="24"/>
            <w:rtl/>
          </w:rPr>
          <w:delText>המשרד</w:delText>
        </w:r>
        <w:r w:rsidDel="00DE6623">
          <w:rPr>
            <w:rFonts w:asciiTheme="minorBidi" w:hAnsiTheme="minorBidi" w:hint="cs"/>
            <w:sz w:val="24"/>
            <w:szCs w:val="24"/>
            <w:rtl/>
          </w:rPr>
          <w:delText xml:space="preserve"> פעל</w:delText>
        </w:r>
        <w:r w:rsidRPr="00BC3024"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במספר </w:delText>
        </w:r>
        <w:r w:rsidRPr="00BC3024" w:rsidDel="00DE6623">
          <w:rPr>
            <w:rFonts w:asciiTheme="minorBidi" w:hAnsiTheme="minorBidi"/>
            <w:sz w:val="24"/>
            <w:szCs w:val="24"/>
            <w:rtl/>
          </w:rPr>
          <w:delText xml:space="preserve">דרכים </w:delText>
        </w:r>
        <w:r w:rsidDel="00DE6623">
          <w:rPr>
            <w:rFonts w:asciiTheme="minorBidi" w:hAnsiTheme="minorBidi" w:hint="cs"/>
            <w:sz w:val="24"/>
            <w:szCs w:val="24"/>
            <w:rtl/>
          </w:rPr>
          <w:delText>להקטין אובדן מזון,</w:delText>
        </w:r>
        <w:r w:rsidRPr="00BC3024" w:rsidDel="00DE6623">
          <w:rPr>
            <w:rFonts w:asciiTheme="minorBidi" w:hAnsiTheme="minorBidi"/>
            <w:sz w:val="24"/>
            <w:szCs w:val="24"/>
            <w:rtl/>
          </w:rPr>
          <w:delText xml:space="preserve"> </w:delText>
        </w:r>
        <w:r w:rsidRPr="00BC3024" w:rsidDel="00DE6623">
          <w:rPr>
            <w:rFonts w:asciiTheme="minorBidi" w:hAnsiTheme="minorBidi" w:hint="eastAsia"/>
            <w:sz w:val="24"/>
            <w:szCs w:val="24"/>
            <w:rtl/>
          </w:rPr>
          <w:delText>כגון</w:delText>
        </w:r>
        <w:r w:rsidRPr="00BC3024" w:rsidDel="00DE6623">
          <w:rPr>
            <w:rFonts w:asciiTheme="minorBidi" w:hAnsiTheme="minorBidi"/>
            <w:sz w:val="24"/>
            <w:szCs w:val="24"/>
            <w:rtl/>
          </w:rPr>
          <w:delText xml:space="preserve">: </w:delText>
        </w:r>
      </w:del>
    </w:p>
    <w:p w14:paraId="5871A2C8" w14:textId="4030A3A5" w:rsidR="00C71CD0" w:rsidDel="00DE6623" w:rsidRDefault="00C71CD0">
      <w:pPr>
        <w:spacing w:line="360" w:lineRule="auto"/>
        <w:jc w:val="both"/>
        <w:rPr>
          <w:del w:id="4991" w:author="Yael Armon" w:date="2022-07-03T15:15:00Z"/>
          <w:rFonts w:asciiTheme="minorBidi" w:hAnsiTheme="minorBidi"/>
          <w:sz w:val="24"/>
          <w:szCs w:val="24"/>
        </w:rPr>
        <w:pPrChange w:id="4992" w:author="Yael Armon" w:date="2022-07-03T15:16:00Z">
          <w:pPr>
            <w:pStyle w:val="ListParagraph"/>
            <w:numPr>
              <w:numId w:val="33"/>
            </w:numPr>
            <w:spacing w:line="360" w:lineRule="auto"/>
            <w:ind w:hanging="360"/>
            <w:jc w:val="both"/>
          </w:pPr>
        </w:pPrChange>
      </w:pPr>
      <w:del w:id="4993" w:author="Yael Armon" w:date="2022-07-03T15:15:00Z">
        <w:r w:rsidDel="00DE6623">
          <w:rPr>
            <w:rFonts w:asciiTheme="minorBidi" w:hAnsiTheme="minorBidi" w:hint="cs"/>
            <w:sz w:val="24"/>
            <w:szCs w:val="24"/>
            <w:rtl/>
          </w:rPr>
          <w:delText>פיתוח אריזות להארכת חיי מדף וצמצום אובדן מזון לאורך שרשרת האספקה.</w:delText>
        </w:r>
      </w:del>
    </w:p>
    <w:p w14:paraId="1A7ECAC5" w14:textId="4222F3A3" w:rsidR="00C71CD0" w:rsidDel="00DE6623" w:rsidRDefault="00C71CD0">
      <w:pPr>
        <w:spacing w:line="360" w:lineRule="auto"/>
        <w:jc w:val="both"/>
        <w:rPr>
          <w:del w:id="4994" w:author="Yael Armon" w:date="2022-07-03T15:15:00Z"/>
          <w:rFonts w:asciiTheme="minorBidi" w:hAnsiTheme="minorBidi"/>
          <w:sz w:val="24"/>
          <w:szCs w:val="24"/>
        </w:rPr>
        <w:pPrChange w:id="4995" w:author="Yael Armon" w:date="2022-07-03T15:16:00Z">
          <w:pPr>
            <w:pStyle w:val="ListParagraph"/>
            <w:numPr>
              <w:numId w:val="33"/>
            </w:numPr>
            <w:spacing w:line="360" w:lineRule="auto"/>
            <w:ind w:hanging="360"/>
            <w:jc w:val="both"/>
          </w:pPr>
        </w:pPrChange>
      </w:pPr>
      <w:del w:id="4996" w:author="Yael Armon" w:date="2022-07-03T15:15:00Z">
        <w:r w:rsidDel="00DE6623">
          <w:rPr>
            <w:rFonts w:asciiTheme="minorBidi" w:hAnsiTheme="minorBidi" w:hint="cs"/>
            <w:sz w:val="24"/>
            <w:szCs w:val="24"/>
            <w:rtl/>
          </w:rPr>
          <w:delText xml:space="preserve">הצבת תקני איכות לתוצרת חקלאית </w:delText>
        </w:r>
        <w:r w:rsidDel="00DE6623">
          <w:rPr>
            <w:rFonts w:asciiTheme="minorBidi" w:hAnsiTheme="minorBidi"/>
            <w:sz w:val="24"/>
            <w:szCs w:val="24"/>
            <w:rtl/>
          </w:rPr>
          <w:delText>–</w:delText>
        </w:r>
        <w:r w:rsidDel="00DE6623">
          <w:rPr>
            <w:rFonts w:asciiTheme="minorBidi" w:hAnsiTheme="minorBidi" w:hint="cs"/>
            <w:sz w:val="24"/>
            <w:szCs w:val="24"/>
            <w:rtl/>
          </w:rPr>
          <w:delText xml:space="preserve"> סטנדרטיזציה של התוצרת.</w:delText>
        </w:r>
      </w:del>
    </w:p>
    <w:p w14:paraId="0D35A190" w14:textId="55237816" w:rsidR="00C71CD0" w:rsidRPr="00AC52B0" w:rsidDel="00DE6623" w:rsidRDefault="00C71CD0">
      <w:pPr>
        <w:spacing w:line="360" w:lineRule="auto"/>
        <w:jc w:val="both"/>
        <w:rPr>
          <w:del w:id="4997" w:author="Yael Armon" w:date="2022-07-03T15:15:00Z"/>
          <w:rFonts w:asciiTheme="minorBidi" w:hAnsiTheme="minorBidi"/>
          <w:sz w:val="24"/>
          <w:szCs w:val="24"/>
          <w:rtl/>
        </w:rPr>
        <w:pPrChange w:id="4998" w:author="Yael Armon" w:date="2022-07-03T15:16:00Z">
          <w:pPr>
            <w:pStyle w:val="ListParagraph"/>
            <w:numPr>
              <w:numId w:val="33"/>
            </w:numPr>
            <w:spacing w:line="360" w:lineRule="auto"/>
            <w:ind w:hanging="360"/>
            <w:jc w:val="both"/>
          </w:pPr>
        </w:pPrChange>
      </w:pPr>
      <w:del w:id="4999" w:author="Yael Armon" w:date="2022-07-03T15:15:00Z">
        <w:r w:rsidDel="00DE6623">
          <w:rPr>
            <w:rFonts w:asciiTheme="minorBidi" w:hAnsiTheme="minorBidi" w:hint="cs"/>
            <w:sz w:val="24"/>
            <w:szCs w:val="24"/>
            <w:rtl/>
          </w:rPr>
          <w:delText xml:space="preserve">הפעלת </w:delText>
        </w:r>
        <w:r w:rsidRPr="00DB6FDF" w:rsidDel="00DE6623">
          <w:rPr>
            <w:rFonts w:asciiTheme="minorBidi" w:hAnsiTheme="minorBidi"/>
            <w:sz w:val="24"/>
            <w:szCs w:val="24"/>
            <w:rtl/>
          </w:rPr>
          <w:delText>תכנית חינוכית בשיתוף פעולה עם משרד החינוך</w:delText>
        </w:r>
        <w:r w:rsidDel="00DE6623">
          <w:rPr>
            <w:rFonts w:asciiTheme="minorBidi" w:hAnsiTheme="minorBidi" w:hint="cs"/>
            <w:sz w:val="24"/>
            <w:szCs w:val="24"/>
            <w:rtl/>
          </w:rPr>
          <w:delText xml:space="preserve">, </w:delText>
        </w:r>
        <w:r w:rsidRPr="00DB6FDF" w:rsidDel="00DE6623">
          <w:rPr>
            <w:rFonts w:asciiTheme="minorBidi" w:hAnsiTheme="minorBidi"/>
            <w:sz w:val="24"/>
            <w:szCs w:val="24"/>
            <w:rtl/>
          </w:rPr>
          <w:delText>לעידוד צריכה נבונה של פירות וירקות</w:delText>
        </w:r>
        <w:r w:rsidDel="00DE6623">
          <w:rPr>
            <w:rFonts w:asciiTheme="minorBidi" w:hAnsiTheme="minorBidi" w:hint="cs"/>
            <w:sz w:val="24"/>
            <w:szCs w:val="24"/>
            <w:rtl/>
          </w:rPr>
          <w:delText xml:space="preserve"> במערכת החינוך.</w:delText>
        </w:r>
        <w:r w:rsidRPr="00DB6FDF" w:rsidDel="00DE6623">
          <w:rPr>
            <w:rFonts w:asciiTheme="minorBidi" w:hAnsiTheme="minorBidi"/>
            <w:sz w:val="24"/>
            <w:szCs w:val="24"/>
            <w:rtl/>
          </w:rPr>
          <w:delText xml:space="preserve"> </w:delText>
        </w:r>
      </w:del>
    </w:p>
    <w:p w14:paraId="5D83DB6A" w14:textId="6846AB89" w:rsidR="00C71CD0" w:rsidRPr="00DB6FDF" w:rsidDel="00DE6623" w:rsidRDefault="00C71CD0">
      <w:pPr>
        <w:spacing w:line="360" w:lineRule="auto"/>
        <w:jc w:val="both"/>
        <w:rPr>
          <w:del w:id="5000" w:author="Yael Armon" w:date="2022-07-03T15:15:00Z"/>
          <w:rFonts w:asciiTheme="minorBidi" w:hAnsiTheme="minorBidi"/>
          <w:sz w:val="24"/>
          <w:szCs w:val="24"/>
          <w:rtl/>
        </w:rPr>
        <w:pPrChange w:id="5001" w:author="Yael Armon" w:date="2022-07-03T15:16:00Z">
          <w:pPr>
            <w:pStyle w:val="ListParagraph"/>
            <w:numPr>
              <w:numId w:val="33"/>
            </w:numPr>
            <w:spacing w:line="360" w:lineRule="auto"/>
            <w:ind w:hanging="360"/>
            <w:jc w:val="both"/>
          </w:pPr>
        </w:pPrChange>
      </w:pPr>
      <w:del w:id="5002" w:author="Yael Armon" w:date="2022-07-03T15:15:00Z">
        <w:r w:rsidRPr="00DB6FDF" w:rsidDel="00DE6623">
          <w:rPr>
            <w:rFonts w:asciiTheme="minorBidi" w:hAnsiTheme="minorBidi"/>
            <w:sz w:val="24"/>
            <w:szCs w:val="24"/>
            <w:rtl/>
          </w:rPr>
          <w:delText xml:space="preserve">חקר בעיית הפחתים והצעת פתרונות למניעת איבודי מזון במהלך שרשרת השיווק של פירות וירקות בישראל. </w:delText>
        </w:r>
      </w:del>
    </w:p>
    <w:p w14:paraId="26856400" w14:textId="119E7351" w:rsidR="00C71CD0" w:rsidRPr="00DB6FDF" w:rsidDel="00DE6623" w:rsidRDefault="00C71CD0">
      <w:pPr>
        <w:spacing w:line="360" w:lineRule="auto"/>
        <w:jc w:val="both"/>
        <w:rPr>
          <w:del w:id="5003" w:author="Yael Armon" w:date="2022-07-03T15:15:00Z"/>
          <w:rFonts w:asciiTheme="minorBidi" w:hAnsiTheme="minorBidi"/>
          <w:sz w:val="24"/>
          <w:szCs w:val="24"/>
          <w:rtl/>
        </w:rPr>
        <w:pPrChange w:id="5004" w:author="Yael Armon" w:date="2022-07-03T15:16:00Z">
          <w:pPr>
            <w:pStyle w:val="ListParagraph"/>
            <w:numPr>
              <w:numId w:val="33"/>
            </w:numPr>
            <w:spacing w:line="360" w:lineRule="auto"/>
            <w:ind w:hanging="360"/>
            <w:jc w:val="both"/>
          </w:pPr>
        </w:pPrChange>
      </w:pPr>
      <w:del w:id="5005" w:author="Yael Armon" w:date="2022-07-03T15:15:00Z">
        <w:r w:rsidRPr="00DB6FDF" w:rsidDel="00DE6623">
          <w:rPr>
            <w:rFonts w:asciiTheme="minorBidi" w:hAnsiTheme="minorBidi"/>
            <w:sz w:val="24"/>
            <w:szCs w:val="24"/>
            <w:rtl/>
          </w:rPr>
          <w:delText>פיילוט לבחינת היתכנות להעברת תוצרת עודפת לנזקקים</w:delText>
        </w:r>
        <w:r w:rsidDel="00DE6623">
          <w:rPr>
            <w:rFonts w:asciiTheme="minorBidi" w:hAnsiTheme="minorBidi" w:hint="cs"/>
            <w:sz w:val="24"/>
            <w:szCs w:val="24"/>
            <w:rtl/>
          </w:rPr>
          <w:delText>.</w:delText>
        </w:r>
      </w:del>
    </w:p>
    <w:p w14:paraId="665A1C74" w14:textId="3E3B7E0C" w:rsidR="00C71CD0" w:rsidDel="00DE6623" w:rsidRDefault="00C71CD0">
      <w:pPr>
        <w:spacing w:line="360" w:lineRule="auto"/>
        <w:jc w:val="both"/>
        <w:rPr>
          <w:del w:id="5006" w:author="Yael Armon" w:date="2022-07-03T15:15:00Z"/>
          <w:rFonts w:asciiTheme="minorBidi" w:hAnsiTheme="minorBidi"/>
          <w:sz w:val="24"/>
          <w:szCs w:val="24"/>
        </w:rPr>
        <w:pPrChange w:id="5007" w:author="Yael Armon" w:date="2022-07-03T15:16:00Z">
          <w:pPr>
            <w:pStyle w:val="ListParagraph"/>
            <w:numPr>
              <w:numId w:val="33"/>
            </w:numPr>
            <w:spacing w:line="360" w:lineRule="auto"/>
            <w:ind w:hanging="360"/>
            <w:jc w:val="both"/>
          </w:pPr>
        </w:pPrChange>
      </w:pPr>
      <w:del w:id="5008" w:author="Yael Armon" w:date="2022-07-03T15:15:00Z">
        <w:r w:rsidRPr="00DB6FDF" w:rsidDel="00DE6623">
          <w:rPr>
            <w:rFonts w:asciiTheme="minorBidi" w:hAnsiTheme="minorBidi"/>
            <w:sz w:val="24"/>
            <w:szCs w:val="24"/>
            <w:rtl/>
          </w:rPr>
          <w:delText xml:space="preserve">גיבוש אסטרטגיות שיווק </w:delText>
        </w:r>
        <w:r w:rsidDel="00DE6623">
          <w:rPr>
            <w:rFonts w:asciiTheme="minorBidi" w:hAnsiTheme="minorBidi" w:hint="cs"/>
            <w:sz w:val="24"/>
            <w:szCs w:val="24"/>
            <w:rtl/>
          </w:rPr>
          <w:delText>לעידוד</w:delText>
        </w:r>
        <w:r w:rsidRPr="00DB6FDF" w:rsidDel="00DE6623">
          <w:rPr>
            <w:rFonts w:asciiTheme="minorBidi" w:hAnsiTheme="minorBidi"/>
            <w:sz w:val="24"/>
            <w:szCs w:val="24"/>
            <w:rtl/>
          </w:rPr>
          <w:delText xml:space="preserve"> מכירה וקנייה של "פירות וירקות מכוערים".</w:delText>
        </w:r>
        <w:r w:rsidRPr="00805146" w:rsidDel="00DE6623">
          <w:rPr>
            <w:rFonts w:asciiTheme="minorBidi" w:hAnsiTheme="minorBidi"/>
            <w:sz w:val="24"/>
            <w:szCs w:val="24"/>
            <w:rtl/>
          </w:rPr>
          <w:delText xml:space="preserve"> </w:delText>
        </w:r>
      </w:del>
    </w:p>
    <w:p w14:paraId="2A0280C8" w14:textId="72A20E4A" w:rsidR="00C71CD0" w:rsidRPr="003D6B7F" w:rsidDel="00DE6623" w:rsidRDefault="00C71CD0">
      <w:pPr>
        <w:spacing w:line="360" w:lineRule="auto"/>
        <w:jc w:val="both"/>
        <w:rPr>
          <w:del w:id="5009" w:author="Yael Armon" w:date="2022-07-03T15:15:00Z"/>
          <w:rFonts w:ascii="Arial" w:hAnsi="Arial" w:cs="Arial"/>
          <w:sz w:val="24"/>
          <w:szCs w:val="24"/>
          <w:rtl/>
        </w:rPr>
        <w:pPrChange w:id="5010" w:author="Yael Armon" w:date="2022-07-03T15:16:00Z">
          <w:pPr>
            <w:pStyle w:val="ListParagraph"/>
            <w:numPr>
              <w:numId w:val="33"/>
            </w:numPr>
            <w:spacing w:line="360" w:lineRule="auto"/>
            <w:ind w:hanging="360"/>
            <w:jc w:val="both"/>
          </w:pPr>
        </w:pPrChange>
      </w:pPr>
      <w:del w:id="5011" w:author="Yael Armon" w:date="2022-07-03T15:15:00Z">
        <w:r w:rsidRPr="003D6B7F" w:rsidDel="00DE6623">
          <w:rPr>
            <w:rFonts w:ascii="Arial" w:hAnsi="Arial" w:cs="Arial" w:hint="cs"/>
            <w:sz w:val="24"/>
            <w:szCs w:val="24"/>
            <w:rtl/>
          </w:rPr>
          <w:delText>המחלקה</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לאחסון</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תוצרת</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חקלאית</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במכון</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וולקני</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מפרסמת</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הנחיות</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שימור</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פירות</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וירקות</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בבית</w:delText>
        </w:r>
        <w:r w:rsidRPr="003D6B7F" w:rsidDel="00DE6623">
          <w:rPr>
            <w:rFonts w:ascii="Arial" w:hAnsi="Arial" w:cs="Arial"/>
            <w:sz w:val="24"/>
            <w:szCs w:val="24"/>
            <w:rtl/>
          </w:rPr>
          <w:delText xml:space="preserve"> </w:delText>
        </w:r>
        <w:r w:rsidRPr="003D6B7F" w:rsidDel="00DE6623">
          <w:rPr>
            <w:rFonts w:ascii="Arial" w:hAnsi="Arial" w:cs="Arial" w:hint="cs"/>
            <w:sz w:val="24"/>
            <w:szCs w:val="24"/>
            <w:rtl/>
          </w:rPr>
          <w:delText>הצרכן</w:delText>
        </w:r>
        <w:r w:rsidRPr="003D6B7F" w:rsidDel="00DE6623">
          <w:rPr>
            <w:rFonts w:ascii="Arial" w:hAnsi="Arial" w:cs="Arial"/>
            <w:sz w:val="24"/>
            <w:szCs w:val="24"/>
            <w:rtl/>
          </w:rPr>
          <w:delText>.</w:delText>
        </w:r>
      </w:del>
    </w:p>
    <w:p w14:paraId="3D134F0D" w14:textId="725593EA" w:rsidR="00C71CD0" w:rsidDel="00DE6623" w:rsidRDefault="00C71CD0">
      <w:pPr>
        <w:spacing w:line="360" w:lineRule="auto"/>
        <w:jc w:val="both"/>
        <w:rPr>
          <w:del w:id="5012" w:author="Yael Armon" w:date="2022-07-03T15:15:00Z"/>
          <w:rFonts w:asciiTheme="minorBidi" w:hAnsiTheme="minorBidi"/>
          <w:sz w:val="24"/>
          <w:szCs w:val="24"/>
        </w:rPr>
        <w:pPrChange w:id="5013" w:author="Yael Armon" w:date="2022-07-03T15:16:00Z">
          <w:pPr>
            <w:pStyle w:val="ListParagraph"/>
            <w:numPr>
              <w:numId w:val="33"/>
            </w:numPr>
            <w:spacing w:line="360" w:lineRule="auto"/>
            <w:ind w:hanging="360"/>
            <w:jc w:val="both"/>
          </w:pPr>
        </w:pPrChange>
      </w:pPr>
      <w:del w:id="5014" w:author="Yael Armon" w:date="2022-07-03T15:15:00Z">
        <w:r w:rsidRPr="00583708" w:rsidDel="00DE6623">
          <w:rPr>
            <w:rFonts w:asciiTheme="minorBidi" w:hAnsiTheme="minorBidi" w:hint="cs"/>
            <w:sz w:val="24"/>
            <w:szCs w:val="24"/>
            <w:rtl/>
          </w:rPr>
          <w:delText>פורסמו</w:delText>
        </w:r>
        <w:r w:rsidRPr="00583708" w:rsidDel="00DE6623">
          <w:rPr>
            <w:rFonts w:asciiTheme="minorBidi" w:hAnsiTheme="minorBidi"/>
            <w:sz w:val="24"/>
            <w:szCs w:val="24"/>
            <w:rtl/>
          </w:rPr>
          <w:delText xml:space="preserve"> </w:delText>
        </w:r>
        <w:r w:rsidRPr="00583708" w:rsidDel="00DE6623">
          <w:rPr>
            <w:rFonts w:asciiTheme="minorBidi" w:hAnsiTheme="minorBidi" w:hint="cs"/>
            <w:sz w:val="24"/>
            <w:szCs w:val="24"/>
            <w:rtl/>
          </w:rPr>
          <w:delText>הנחיות</w:delText>
        </w:r>
        <w:r w:rsidRPr="00583708" w:rsidDel="00DE6623">
          <w:rPr>
            <w:rFonts w:asciiTheme="minorBidi" w:hAnsiTheme="minorBidi"/>
            <w:sz w:val="24"/>
            <w:szCs w:val="24"/>
            <w:rtl/>
          </w:rPr>
          <w:delText xml:space="preserve"> </w:delText>
        </w:r>
        <w:r w:rsidRPr="00583708" w:rsidDel="00DE6623">
          <w:rPr>
            <w:rFonts w:asciiTheme="minorBidi" w:hAnsiTheme="minorBidi" w:hint="cs"/>
            <w:sz w:val="24"/>
            <w:szCs w:val="24"/>
            <w:rtl/>
          </w:rPr>
          <w:delText>שימור</w:delText>
        </w:r>
        <w:r w:rsidRPr="00583708" w:rsidDel="00DE6623">
          <w:rPr>
            <w:rFonts w:asciiTheme="minorBidi" w:hAnsiTheme="minorBidi"/>
            <w:sz w:val="24"/>
            <w:szCs w:val="24"/>
            <w:rtl/>
          </w:rPr>
          <w:delText xml:space="preserve"> </w:delText>
        </w:r>
        <w:r w:rsidRPr="00583708" w:rsidDel="00DE6623">
          <w:rPr>
            <w:rFonts w:asciiTheme="minorBidi" w:hAnsiTheme="minorBidi" w:hint="cs"/>
            <w:sz w:val="24"/>
            <w:szCs w:val="24"/>
            <w:rtl/>
          </w:rPr>
          <w:delText>פירות</w:delText>
        </w:r>
        <w:r w:rsidRPr="00583708" w:rsidDel="00DE6623">
          <w:rPr>
            <w:rFonts w:asciiTheme="minorBidi" w:hAnsiTheme="minorBidi"/>
            <w:sz w:val="24"/>
            <w:szCs w:val="24"/>
            <w:rtl/>
          </w:rPr>
          <w:delText xml:space="preserve"> </w:delText>
        </w:r>
        <w:r w:rsidRPr="00583708" w:rsidDel="00DE6623">
          <w:rPr>
            <w:rFonts w:asciiTheme="minorBidi" w:hAnsiTheme="minorBidi" w:hint="cs"/>
            <w:sz w:val="24"/>
            <w:szCs w:val="24"/>
            <w:rtl/>
          </w:rPr>
          <w:delText>וירקות</w:delText>
        </w:r>
        <w:r w:rsidRPr="00583708" w:rsidDel="00DE6623">
          <w:rPr>
            <w:rFonts w:asciiTheme="minorBidi" w:hAnsiTheme="minorBidi"/>
            <w:sz w:val="24"/>
            <w:szCs w:val="24"/>
            <w:rtl/>
          </w:rPr>
          <w:delText xml:space="preserve"> </w:delText>
        </w:r>
        <w:r w:rsidRPr="00583708" w:rsidDel="00DE6623">
          <w:rPr>
            <w:rFonts w:asciiTheme="minorBidi" w:hAnsiTheme="minorBidi" w:hint="cs"/>
            <w:sz w:val="24"/>
            <w:szCs w:val="24"/>
            <w:rtl/>
          </w:rPr>
          <w:delText>לסיטונאים</w:delText>
        </w:r>
        <w:r w:rsidRPr="00583708" w:rsidDel="00DE6623">
          <w:rPr>
            <w:rFonts w:asciiTheme="minorBidi" w:hAnsiTheme="minorBidi"/>
            <w:sz w:val="24"/>
            <w:szCs w:val="24"/>
            <w:rtl/>
          </w:rPr>
          <w:delText xml:space="preserve"> </w:delText>
        </w:r>
        <w:r w:rsidRPr="00583708" w:rsidDel="00DE6623">
          <w:rPr>
            <w:rFonts w:asciiTheme="minorBidi" w:hAnsiTheme="minorBidi" w:hint="cs"/>
            <w:sz w:val="24"/>
            <w:szCs w:val="24"/>
            <w:rtl/>
          </w:rPr>
          <w:delText>וקמעונאים</w:delText>
        </w:r>
        <w:r w:rsidDel="00DE6623">
          <w:rPr>
            <w:rFonts w:asciiTheme="minorBidi" w:hAnsiTheme="minorBidi" w:hint="cs"/>
            <w:sz w:val="24"/>
            <w:szCs w:val="24"/>
            <w:rtl/>
          </w:rPr>
          <w:delText>.</w:delText>
        </w:r>
      </w:del>
    </w:p>
    <w:p w14:paraId="28CC69C2" w14:textId="3E01FEC7" w:rsidR="00C71CD0" w:rsidDel="00DE6623" w:rsidRDefault="00C71CD0">
      <w:pPr>
        <w:spacing w:line="360" w:lineRule="auto"/>
        <w:jc w:val="both"/>
        <w:rPr>
          <w:del w:id="5015" w:author="Yael Armon" w:date="2022-07-03T15:15:00Z"/>
          <w:rFonts w:asciiTheme="minorBidi" w:hAnsiTheme="minorBidi"/>
          <w:sz w:val="24"/>
          <w:szCs w:val="24"/>
        </w:rPr>
        <w:pPrChange w:id="5016" w:author="Yael Armon" w:date="2022-07-03T15:16:00Z">
          <w:pPr>
            <w:pStyle w:val="ListParagraph"/>
            <w:numPr>
              <w:numId w:val="33"/>
            </w:numPr>
            <w:spacing w:line="360" w:lineRule="auto"/>
            <w:ind w:hanging="360"/>
            <w:jc w:val="both"/>
          </w:pPr>
        </w:pPrChange>
      </w:pPr>
      <w:del w:id="5017" w:author="Yael Armon" w:date="2022-07-03T15:15:00Z">
        <w:r w:rsidRPr="00FB0626" w:rsidDel="00DE6623">
          <w:rPr>
            <w:rFonts w:asciiTheme="minorBidi" w:hAnsiTheme="minorBidi"/>
            <w:sz w:val="24"/>
            <w:szCs w:val="24"/>
            <w:rtl/>
          </w:rPr>
          <w:delText>עידוד התארגנות להקמת שוקי איכרים.</w:delText>
        </w:r>
      </w:del>
    </w:p>
    <w:p w14:paraId="45020E9E" w14:textId="4FEC45C9" w:rsidR="00C71CD0" w:rsidRPr="001B7195" w:rsidDel="00DE6623" w:rsidRDefault="00C71CD0" w:rsidP="00C852E6">
      <w:pPr>
        <w:spacing w:line="360" w:lineRule="auto"/>
        <w:jc w:val="both"/>
        <w:rPr>
          <w:del w:id="5018" w:author="Yael Armon" w:date="2022-07-03T15:15:00Z"/>
          <w:rFonts w:asciiTheme="minorBidi" w:hAnsiTheme="minorBidi"/>
          <w:b/>
          <w:bCs/>
          <w:sz w:val="24"/>
          <w:szCs w:val="24"/>
          <w:rtl/>
        </w:rPr>
      </w:pPr>
      <w:del w:id="5019" w:author="Yael Armon" w:date="2022-07-03T15:15:00Z">
        <w:r w:rsidRPr="001B7195" w:rsidDel="00DE6623">
          <w:rPr>
            <w:rFonts w:asciiTheme="minorBidi" w:hAnsiTheme="minorBidi" w:hint="cs"/>
            <w:b/>
            <w:bCs/>
            <w:sz w:val="24"/>
            <w:szCs w:val="24"/>
            <w:rtl/>
          </w:rPr>
          <w:delText>מיזם</w:delText>
        </w:r>
        <w:r w:rsidRPr="001B7195" w:rsidDel="00DE6623">
          <w:rPr>
            <w:rFonts w:asciiTheme="minorBidi" w:hAnsiTheme="minorBidi"/>
            <w:b/>
            <w:bCs/>
            <w:sz w:val="24"/>
            <w:szCs w:val="24"/>
            <w:rtl/>
          </w:rPr>
          <w:delText xml:space="preserve"> </w:delText>
        </w:r>
        <w:r w:rsidRPr="001B7195" w:rsidDel="00DE6623">
          <w:rPr>
            <w:rFonts w:asciiTheme="minorBidi" w:hAnsiTheme="minorBidi" w:hint="eastAsia"/>
            <w:b/>
            <w:bCs/>
            <w:sz w:val="24"/>
            <w:szCs w:val="24"/>
            <w:rtl/>
          </w:rPr>
          <w:delText>משותף</w:delText>
        </w:r>
        <w:r w:rsidRPr="001B7195" w:rsidDel="00DE6623">
          <w:rPr>
            <w:rFonts w:asciiTheme="minorBidi" w:hAnsiTheme="minorBidi"/>
            <w:b/>
            <w:bCs/>
            <w:sz w:val="24"/>
            <w:szCs w:val="24"/>
            <w:rtl/>
          </w:rPr>
          <w:delText xml:space="preserve"> </w:delText>
        </w:r>
        <w:r w:rsidRPr="001B7195" w:rsidDel="00DE6623">
          <w:rPr>
            <w:rFonts w:asciiTheme="minorBidi" w:hAnsiTheme="minorBidi" w:hint="eastAsia"/>
            <w:b/>
            <w:bCs/>
            <w:sz w:val="24"/>
            <w:szCs w:val="24"/>
            <w:rtl/>
          </w:rPr>
          <w:delText>עם</w:delText>
        </w:r>
        <w:r w:rsidRPr="001B7195" w:rsidDel="00DE6623">
          <w:rPr>
            <w:rFonts w:asciiTheme="minorBidi" w:hAnsiTheme="minorBidi"/>
            <w:b/>
            <w:bCs/>
            <w:sz w:val="24"/>
            <w:szCs w:val="24"/>
            <w:rtl/>
          </w:rPr>
          <w:delText xml:space="preserve"> </w:delText>
        </w:r>
        <w:r w:rsidRPr="001B7195" w:rsidDel="00DE6623">
          <w:rPr>
            <w:rFonts w:asciiTheme="minorBidi" w:hAnsiTheme="minorBidi" w:hint="eastAsia"/>
            <w:b/>
            <w:bCs/>
            <w:sz w:val="24"/>
            <w:szCs w:val="24"/>
            <w:rtl/>
          </w:rPr>
          <w:delText>לקט</w:delText>
        </w:r>
        <w:r w:rsidRPr="001B7195" w:rsidDel="00DE6623">
          <w:rPr>
            <w:rFonts w:asciiTheme="minorBidi" w:hAnsiTheme="minorBidi"/>
            <w:b/>
            <w:bCs/>
            <w:sz w:val="24"/>
            <w:szCs w:val="24"/>
            <w:rtl/>
          </w:rPr>
          <w:delText xml:space="preserve"> </w:delText>
        </w:r>
        <w:r w:rsidRPr="001B7195" w:rsidDel="00DE6623">
          <w:rPr>
            <w:rFonts w:asciiTheme="minorBidi" w:hAnsiTheme="minorBidi" w:hint="eastAsia"/>
            <w:b/>
            <w:bCs/>
            <w:sz w:val="24"/>
            <w:szCs w:val="24"/>
            <w:rtl/>
          </w:rPr>
          <w:delText>ישראל</w:delText>
        </w:r>
      </w:del>
    </w:p>
    <w:p w14:paraId="7AF7A6C0" w14:textId="6611C617" w:rsidR="00C71CD0" w:rsidDel="00DE6623" w:rsidRDefault="00C71CD0">
      <w:pPr>
        <w:spacing w:line="360" w:lineRule="auto"/>
        <w:jc w:val="both"/>
        <w:rPr>
          <w:del w:id="5020" w:author="Yael Armon" w:date="2022-07-03T15:15:00Z"/>
          <w:rFonts w:asciiTheme="minorBidi" w:hAnsiTheme="minorBidi"/>
          <w:sz w:val="24"/>
          <w:szCs w:val="24"/>
          <w:rtl/>
        </w:rPr>
        <w:pPrChange w:id="5021" w:author="Yael Armon" w:date="2022-07-03T15:16:00Z">
          <w:pPr>
            <w:pStyle w:val="ListParagraph"/>
            <w:spacing w:line="360" w:lineRule="auto"/>
            <w:ind w:left="0"/>
            <w:jc w:val="both"/>
          </w:pPr>
        </w:pPrChange>
      </w:pPr>
      <w:del w:id="5022" w:author="Yael Armon" w:date="2022-07-03T15:15:00Z">
        <w:r w:rsidRPr="00FB0626" w:rsidDel="00DE6623">
          <w:rPr>
            <w:rFonts w:asciiTheme="minorBidi" w:hAnsiTheme="minorBidi" w:hint="cs"/>
            <w:sz w:val="24"/>
            <w:szCs w:val="24"/>
            <w:rtl/>
          </w:rPr>
          <w:delText>משרד</w:delText>
        </w:r>
        <w:r w:rsidRPr="00FB0626" w:rsidDel="00DE6623">
          <w:rPr>
            <w:rFonts w:asciiTheme="minorBidi" w:hAnsiTheme="minorBidi"/>
            <w:sz w:val="24"/>
            <w:szCs w:val="24"/>
            <w:rtl/>
          </w:rPr>
          <w:delText xml:space="preserve"> </w:delText>
        </w:r>
        <w:r w:rsidRPr="00FB0626" w:rsidDel="00DE6623">
          <w:rPr>
            <w:rFonts w:asciiTheme="minorBidi" w:hAnsiTheme="minorBidi" w:hint="cs"/>
            <w:sz w:val="24"/>
            <w:szCs w:val="24"/>
            <w:rtl/>
          </w:rPr>
          <w:delText>החקלאות</w:delText>
        </w:r>
        <w:r w:rsidRPr="00FB0626"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קיים </w:delText>
        </w:r>
        <w:r w:rsidRPr="00FB0626" w:rsidDel="00DE6623">
          <w:rPr>
            <w:rFonts w:asciiTheme="minorBidi" w:hAnsiTheme="minorBidi" w:hint="cs"/>
            <w:sz w:val="24"/>
            <w:szCs w:val="24"/>
            <w:rtl/>
          </w:rPr>
          <w:delText>מיזם</w:delText>
        </w:r>
        <w:r w:rsidRPr="00FB0626" w:rsidDel="00DE6623">
          <w:rPr>
            <w:rFonts w:asciiTheme="minorBidi" w:hAnsiTheme="minorBidi"/>
            <w:sz w:val="24"/>
            <w:szCs w:val="24"/>
            <w:rtl/>
          </w:rPr>
          <w:delText xml:space="preserve"> </w:delText>
        </w:r>
        <w:r w:rsidRPr="00FB0626" w:rsidDel="00DE6623">
          <w:rPr>
            <w:rFonts w:asciiTheme="minorBidi" w:hAnsiTheme="minorBidi" w:hint="cs"/>
            <w:sz w:val="24"/>
            <w:szCs w:val="24"/>
            <w:rtl/>
          </w:rPr>
          <w:delText>משותף</w:delText>
        </w:r>
        <w:r w:rsidRPr="00FB0626" w:rsidDel="00DE6623">
          <w:rPr>
            <w:rFonts w:asciiTheme="minorBidi" w:hAnsiTheme="minorBidi"/>
            <w:sz w:val="24"/>
            <w:szCs w:val="24"/>
            <w:rtl/>
          </w:rPr>
          <w:delText xml:space="preserve"> </w:delText>
        </w:r>
        <w:r w:rsidRPr="00FB0626" w:rsidDel="00DE6623">
          <w:rPr>
            <w:rFonts w:asciiTheme="minorBidi" w:hAnsiTheme="minorBidi" w:hint="cs"/>
            <w:sz w:val="24"/>
            <w:szCs w:val="24"/>
            <w:rtl/>
          </w:rPr>
          <w:delText>עם</w:delText>
        </w:r>
        <w:r w:rsidRPr="00FB0626" w:rsidDel="00DE6623">
          <w:rPr>
            <w:rFonts w:asciiTheme="minorBidi" w:hAnsiTheme="minorBidi"/>
            <w:sz w:val="24"/>
            <w:szCs w:val="24"/>
            <w:rtl/>
          </w:rPr>
          <w:delText xml:space="preserve"> </w:delText>
        </w:r>
        <w:r w:rsidRPr="00FB0626" w:rsidDel="00DE6623">
          <w:rPr>
            <w:rFonts w:asciiTheme="minorBidi" w:hAnsiTheme="minorBidi" w:hint="cs"/>
            <w:sz w:val="24"/>
            <w:szCs w:val="24"/>
            <w:rtl/>
          </w:rPr>
          <w:delText>לקט</w:delText>
        </w:r>
        <w:r w:rsidRPr="00FB0626" w:rsidDel="00DE6623">
          <w:rPr>
            <w:rFonts w:asciiTheme="minorBidi" w:hAnsiTheme="minorBidi"/>
            <w:sz w:val="24"/>
            <w:szCs w:val="24"/>
            <w:rtl/>
          </w:rPr>
          <w:delText xml:space="preserve"> </w:delText>
        </w:r>
        <w:r w:rsidRPr="00FB0626" w:rsidDel="00DE6623">
          <w:rPr>
            <w:rFonts w:asciiTheme="minorBidi" w:hAnsiTheme="minorBidi" w:hint="cs"/>
            <w:sz w:val="24"/>
            <w:szCs w:val="24"/>
            <w:rtl/>
          </w:rPr>
          <w:delText>ישראל</w:delText>
        </w:r>
        <w:r w:rsidRPr="00FB0626" w:rsidDel="00DE6623">
          <w:rPr>
            <w:rFonts w:asciiTheme="minorBidi" w:hAnsiTheme="minorBidi"/>
            <w:sz w:val="24"/>
            <w:szCs w:val="24"/>
            <w:rtl/>
          </w:rPr>
          <w:delText xml:space="preserve">, </w:delText>
        </w:r>
        <w:r w:rsidRPr="00FB0626" w:rsidDel="00DE6623">
          <w:rPr>
            <w:rFonts w:asciiTheme="minorBidi" w:hAnsiTheme="minorBidi" w:hint="cs"/>
            <w:sz w:val="24"/>
            <w:szCs w:val="24"/>
            <w:rtl/>
          </w:rPr>
          <w:delText>במסגרתו</w:delText>
        </w:r>
        <w:r w:rsidRPr="00FB0626" w:rsidDel="00DE6623">
          <w:rPr>
            <w:rFonts w:asciiTheme="minorBidi" w:hAnsiTheme="minorBidi"/>
            <w:sz w:val="24"/>
            <w:szCs w:val="24"/>
            <w:rtl/>
          </w:rPr>
          <w:delText xml:space="preserve"> </w:delText>
        </w:r>
        <w:r w:rsidDel="00DE6623">
          <w:rPr>
            <w:rFonts w:asciiTheme="minorBidi" w:hAnsiTheme="minorBidi" w:hint="cs"/>
            <w:sz w:val="24"/>
            <w:szCs w:val="24"/>
            <w:rtl/>
          </w:rPr>
          <w:delText xml:space="preserve">הועסקו </w:delText>
        </w:r>
        <w:r w:rsidRPr="00FB0626" w:rsidDel="00DE6623">
          <w:rPr>
            <w:rFonts w:asciiTheme="minorBidi" w:hAnsiTheme="minorBidi" w:hint="cs"/>
            <w:sz w:val="24"/>
            <w:szCs w:val="24"/>
            <w:rtl/>
          </w:rPr>
          <w:delText>פ</w:delText>
        </w:r>
        <w:r w:rsidRPr="00FB0626" w:rsidDel="00DE6623">
          <w:rPr>
            <w:rFonts w:asciiTheme="minorBidi" w:hAnsiTheme="minorBidi"/>
            <w:sz w:val="24"/>
            <w:szCs w:val="24"/>
            <w:rtl/>
          </w:rPr>
          <w:delText>ועלים בדואי</w:delText>
        </w:r>
        <w:r w:rsidRPr="00FB0626" w:rsidDel="00DE6623">
          <w:rPr>
            <w:rFonts w:asciiTheme="minorBidi" w:hAnsiTheme="minorBidi" w:hint="cs"/>
            <w:sz w:val="24"/>
            <w:szCs w:val="24"/>
            <w:rtl/>
          </w:rPr>
          <w:delText>ם</w:delText>
        </w:r>
        <w:r w:rsidRPr="00FB0626" w:rsidDel="00DE6623">
          <w:rPr>
            <w:rFonts w:asciiTheme="minorBidi" w:hAnsiTheme="minorBidi"/>
            <w:sz w:val="24"/>
            <w:szCs w:val="24"/>
            <w:rtl/>
          </w:rPr>
          <w:delText xml:space="preserve"> בפעילות קטיף</w:delText>
        </w:r>
        <w:r w:rsidDel="00DE6623">
          <w:rPr>
            <w:rFonts w:asciiTheme="minorBidi" w:hAnsiTheme="minorBidi" w:hint="cs"/>
            <w:sz w:val="24"/>
            <w:szCs w:val="24"/>
            <w:rtl/>
          </w:rPr>
          <w:delText xml:space="preserve">. </w:delText>
        </w:r>
        <w:r w:rsidRPr="00FB0626" w:rsidDel="00DE6623">
          <w:rPr>
            <w:rFonts w:asciiTheme="minorBidi" w:hAnsiTheme="minorBidi"/>
            <w:sz w:val="24"/>
            <w:szCs w:val="24"/>
            <w:rtl/>
          </w:rPr>
          <w:delText xml:space="preserve">משאיות של לקט ישראל </w:delText>
        </w:r>
        <w:r w:rsidDel="00DE6623">
          <w:rPr>
            <w:rFonts w:asciiTheme="minorBidi" w:hAnsiTheme="minorBidi" w:hint="cs"/>
            <w:sz w:val="24"/>
            <w:szCs w:val="24"/>
            <w:rtl/>
          </w:rPr>
          <w:delText>הובילו</w:delText>
        </w:r>
        <w:r w:rsidRPr="00FB0626" w:rsidDel="00DE6623">
          <w:rPr>
            <w:rFonts w:asciiTheme="minorBidi" w:hAnsiTheme="minorBidi"/>
            <w:sz w:val="24"/>
            <w:szCs w:val="24"/>
            <w:rtl/>
          </w:rPr>
          <w:delText xml:space="preserve"> את היבול שנקטף מהשדות למרכז הלוגיסטי, שם היבול מוין, </w:delText>
        </w:r>
        <w:r w:rsidRPr="00FB0626" w:rsidDel="00DE6623">
          <w:rPr>
            <w:rFonts w:asciiTheme="minorBidi" w:hAnsiTheme="minorBidi" w:hint="cs"/>
            <w:sz w:val="24"/>
            <w:szCs w:val="24"/>
            <w:rtl/>
          </w:rPr>
          <w:delText>נ</w:delText>
        </w:r>
        <w:r w:rsidRPr="00FB0626" w:rsidDel="00DE6623">
          <w:rPr>
            <w:rFonts w:asciiTheme="minorBidi" w:hAnsiTheme="minorBidi"/>
            <w:sz w:val="24"/>
            <w:szCs w:val="24"/>
            <w:rtl/>
          </w:rPr>
          <w:delText>ארז ו</w:delText>
        </w:r>
        <w:r w:rsidRPr="00FB0626" w:rsidDel="00DE6623">
          <w:rPr>
            <w:rFonts w:asciiTheme="minorBidi" w:hAnsiTheme="minorBidi" w:hint="cs"/>
            <w:sz w:val="24"/>
            <w:szCs w:val="24"/>
            <w:rtl/>
          </w:rPr>
          <w:delText>נ</w:delText>
        </w:r>
        <w:r w:rsidRPr="00FB0626" w:rsidDel="00DE6623">
          <w:rPr>
            <w:rFonts w:asciiTheme="minorBidi" w:hAnsiTheme="minorBidi"/>
            <w:sz w:val="24"/>
            <w:szCs w:val="24"/>
            <w:rtl/>
          </w:rPr>
          <w:delText xml:space="preserve">שלח </w:delText>
        </w:r>
        <w:r w:rsidRPr="00FB0626" w:rsidDel="00DE6623">
          <w:rPr>
            <w:rFonts w:asciiTheme="minorBidi" w:hAnsiTheme="minorBidi" w:hint="cs"/>
            <w:sz w:val="24"/>
            <w:szCs w:val="24"/>
            <w:rtl/>
          </w:rPr>
          <w:delText xml:space="preserve">באמצעות משאיות הארגון </w:delText>
        </w:r>
        <w:r w:rsidRPr="00FB0626" w:rsidDel="00DE6623">
          <w:rPr>
            <w:rFonts w:asciiTheme="minorBidi" w:hAnsiTheme="minorBidi"/>
            <w:sz w:val="24"/>
            <w:szCs w:val="24"/>
            <w:rtl/>
          </w:rPr>
          <w:delText>ל</w:delText>
        </w:r>
        <w:r w:rsidDel="00DE6623">
          <w:rPr>
            <w:rFonts w:asciiTheme="minorBidi" w:hAnsiTheme="minorBidi" w:hint="cs"/>
            <w:sz w:val="24"/>
            <w:szCs w:val="24"/>
            <w:rtl/>
          </w:rPr>
          <w:delText>-10 מרכזי חלוקה ב-6 ישובים בדואים.</w:delText>
        </w:r>
      </w:del>
    </w:p>
    <w:p w14:paraId="09C50E69" w14:textId="2DF7059C" w:rsidR="00C71CD0" w:rsidDel="00DE6623" w:rsidRDefault="00C71CD0">
      <w:pPr>
        <w:spacing w:line="360" w:lineRule="auto"/>
        <w:jc w:val="both"/>
        <w:rPr>
          <w:del w:id="5023" w:author="Yael Armon" w:date="2022-07-03T15:15:00Z"/>
          <w:rFonts w:asciiTheme="minorBidi" w:hAnsiTheme="minorBidi"/>
          <w:sz w:val="24"/>
          <w:szCs w:val="24"/>
          <w:rtl/>
        </w:rPr>
        <w:pPrChange w:id="5024" w:author="Yael Armon" w:date="2022-07-03T15:16:00Z">
          <w:pPr>
            <w:pStyle w:val="ListParagraph"/>
            <w:spacing w:line="360" w:lineRule="auto"/>
            <w:ind w:left="0"/>
            <w:jc w:val="both"/>
          </w:pPr>
        </w:pPrChange>
      </w:pPr>
      <w:del w:id="5025" w:author="Yael Armon" w:date="2022-07-03T15:15:00Z">
        <w:r w:rsidDel="00DE6623">
          <w:rPr>
            <w:rFonts w:asciiTheme="minorBidi" w:hAnsiTheme="minorBidi" w:hint="cs"/>
            <w:sz w:val="24"/>
            <w:szCs w:val="24"/>
            <w:rtl/>
          </w:rPr>
          <w:delText>בנוסף, תזונאית בדואית, מטעם לקט ישראל, העבירה סדנאות "תזונה לחיים" המותאמות לתרבות הבדואית. כל סדנא מורכבת מ-</w:delText>
        </w:r>
        <w:r w:rsidRPr="00EF55CA" w:rsidDel="00DE6623">
          <w:rPr>
            <w:rFonts w:ascii="Arial" w:hAnsi="Arial" w:cs="Arial"/>
            <w:sz w:val="24"/>
            <w:rtl/>
          </w:rPr>
          <w:delText xml:space="preserve"> 4 </w:delText>
        </w:r>
        <w:r w:rsidRPr="0071427F" w:rsidDel="00DE6623">
          <w:rPr>
            <w:rFonts w:asciiTheme="minorBidi" w:hAnsiTheme="minorBidi" w:hint="cs"/>
            <w:sz w:val="24"/>
            <w:szCs w:val="24"/>
            <w:rtl/>
          </w:rPr>
          <w:delText>מפגשים</w:delText>
        </w:r>
        <w:r w:rsidRPr="0071427F" w:rsidDel="00DE6623">
          <w:rPr>
            <w:rFonts w:asciiTheme="minorBidi" w:hAnsiTheme="minorBidi"/>
            <w:sz w:val="24"/>
            <w:szCs w:val="24"/>
            <w:rtl/>
          </w:rPr>
          <w:delText xml:space="preserve">, </w:delText>
        </w:r>
        <w:r w:rsidRPr="00D723B6" w:rsidDel="00DE6623">
          <w:rPr>
            <w:rFonts w:asciiTheme="minorBidi" w:hAnsiTheme="minorBidi" w:hint="cs"/>
            <w:sz w:val="24"/>
            <w:szCs w:val="24"/>
            <w:rtl/>
          </w:rPr>
          <w:delText>במהל</w:delText>
        </w:r>
        <w:r w:rsidDel="00DE6623">
          <w:rPr>
            <w:rFonts w:asciiTheme="minorBidi" w:hAnsiTheme="minorBidi" w:hint="cs"/>
            <w:sz w:val="24"/>
            <w:szCs w:val="24"/>
            <w:rtl/>
          </w:rPr>
          <w:delText>כם</w:delText>
        </w:r>
        <w:r w:rsidRPr="0071427F" w:rsidDel="00DE6623">
          <w:rPr>
            <w:rFonts w:asciiTheme="minorBidi" w:hAnsiTheme="minorBidi"/>
            <w:sz w:val="24"/>
            <w:szCs w:val="24"/>
            <w:rtl/>
          </w:rPr>
          <w:delText xml:space="preserve"> </w:delText>
        </w:r>
        <w:r w:rsidRPr="0071427F" w:rsidDel="00DE6623">
          <w:rPr>
            <w:rFonts w:asciiTheme="minorBidi" w:hAnsiTheme="minorBidi" w:hint="cs"/>
            <w:sz w:val="24"/>
            <w:szCs w:val="24"/>
            <w:rtl/>
          </w:rPr>
          <w:delText>נחשפ</w:delText>
        </w:r>
        <w:r w:rsidDel="00DE6623">
          <w:rPr>
            <w:rFonts w:asciiTheme="minorBidi" w:hAnsiTheme="minorBidi" w:hint="cs"/>
            <w:sz w:val="24"/>
            <w:szCs w:val="24"/>
            <w:rtl/>
          </w:rPr>
          <w:delText>ו</w:delText>
        </w:r>
        <w:r w:rsidRPr="0071427F" w:rsidDel="00DE6623">
          <w:rPr>
            <w:rFonts w:asciiTheme="minorBidi" w:hAnsiTheme="minorBidi"/>
            <w:sz w:val="24"/>
            <w:szCs w:val="24"/>
            <w:rtl/>
          </w:rPr>
          <w:delText xml:space="preserve"> המשתתפים לעקרונות ולידע בנושאים הקשורים לתזונה נ</w:delText>
        </w:r>
        <w:r w:rsidRPr="0071427F" w:rsidDel="00DE6623">
          <w:rPr>
            <w:rFonts w:asciiTheme="minorBidi" w:hAnsiTheme="minorBidi" w:hint="cs"/>
            <w:sz w:val="24"/>
            <w:szCs w:val="24"/>
            <w:rtl/>
          </w:rPr>
          <w:delText>ב</w:delText>
        </w:r>
        <w:r w:rsidRPr="0071427F" w:rsidDel="00DE6623">
          <w:rPr>
            <w:rFonts w:asciiTheme="minorBidi" w:hAnsiTheme="minorBidi"/>
            <w:sz w:val="24"/>
            <w:szCs w:val="24"/>
            <w:rtl/>
          </w:rPr>
          <w:delText xml:space="preserve">ונה בתקציב מוגבל, בשילוב עם תכנים </w:delText>
        </w:r>
        <w:r w:rsidRPr="0071427F" w:rsidDel="00DE6623">
          <w:rPr>
            <w:rFonts w:asciiTheme="minorBidi" w:hAnsiTheme="minorBidi" w:hint="cs"/>
            <w:sz w:val="24"/>
            <w:szCs w:val="24"/>
            <w:rtl/>
          </w:rPr>
          <w:delText>הנוגעים</w:delText>
        </w:r>
        <w:r w:rsidRPr="0071427F" w:rsidDel="00DE6623">
          <w:rPr>
            <w:rFonts w:asciiTheme="minorBidi" w:hAnsiTheme="minorBidi"/>
            <w:sz w:val="24"/>
            <w:szCs w:val="24"/>
            <w:rtl/>
          </w:rPr>
          <w:delText xml:space="preserve"> לה</w:delText>
        </w:r>
        <w:r w:rsidRPr="0071427F" w:rsidDel="00DE6623">
          <w:rPr>
            <w:rFonts w:asciiTheme="minorBidi" w:hAnsiTheme="minorBidi" w:hint="cs"/>
            <w:sz w:val="24"/>
            <w:szCs w:val="24"/>
            <w:rtl/>
          </w:rPr>
          <w:delText>תנהלות</w:delText>
        </w:r>
        <w:r w:rsidRPr="0071427F" w:rsidDel="00DE6623">
          <w:rPr>
            <w:rFonts w:asciiTheme="minorBidi" w:hAnsiTheme="minorBidi"/>
            <w:sz w:val="24"/>
            <w:szCs w:val="24"/>
            <w:rtl/>
          </w:rPr>
          <w:delText xml:space="preserve"> </w:delText>
        </w:r>
        <w:r w:rsidRPr="0071427F" w:rsidDel="00DE6623">
          <w:rPr>
            <w:rFonts w:asciiTheme="minorBidi" w:hAnsiTheme="minorBidi" w:hint="cs"/>
            <w:sz w:val="24"/>
            <w:szCs w:val="24"/>
            <w:rtl/>
          </w:rPr>
          <w:delText>אישית</w:delText>
        </w:r>
        <w:r w:rsidRPr="0071427F" w:rsidDel="00DE6623">
          <w:rPr>
            <w:rFonts w:asciiTheme="minorBidi" w:hAnsiTheme="minorBidi"/>
            <w:sz w:val="24"/>
            <w:szCs w:val="24"/>
            <w:rtl/>
          </w:rPr>
          <w:delText xml:space="preserve"> </w:delText>
        </w:r>
        <w:r w:rsidRPr="0071427F" w:rsidDel="00DE6623">
          <w:rPr>
            <w:rFonts w:asciiTheme="minorBidi" w:hAnsiTheme="minorBidi" w:hint="cs"/>
            <w:sz w:val="24"/>
            <w:szCs w:val="24"/>
            <w:rtl/>
          </w:rPr>
          <w:delText>ו</w:delText>
        </w:r>
        <w:r w:rsidRPr="0071427F" w:rsidDel="00DE6623">
          <w:rPr>
            <w:rFonts w:asciiTheme="minorBidi" w:hAnsiTheme="minorBidi"/>
            <w:sz w:val="24"/>
            <w:szCs w:val="24"/>
            <w:rtl/>
          </w:rPr>
          <w:delText>משפחתי</w:delText>
        </w:r>
        <w:r w:rsidRPr="0071427F" w:rsidDel="00DE6623">
          <w:rPr>
            <w:rFonts w:asciiTheme="minorBidi" w:hAnsiTheme="minorBidi" w:hint="cs"/>
            <w:sz w:val="24"/>
            <w:szCs w:val="24"/>
            <w:rtl/>
          </w:rPr>
          <w:delText>ת</w:delText>
        </w:r>
        <w:r w:rsidDel="00DE6623">
          <w:rPr>
            <w:rFonts w:asciiTheme="minorBidi" w:hAnsiTheme="minorBidi" w:hint="cs"/>
            <w:sz w:val="24"/>
            <w:szCs w:val="24"/>
            <w:rtl/>
          </w:rPr>
          <w:delText xml:space="preserve"> דיווחים מהשטח מעידים על העצמה אישית הנלווית לרכישת הידע והכלים.</w:delText>
        </w:r>
      </w:del>
    </w:p>
    <w:p w14:paraId="67C692F5" w14:textId="0722226E" w:rsidR="00C71CD0" w:rsidDel="00DE6623" w:rsidRDefault="00C71CD0">
      <w:pPr>
        <w:spacing w:line="360" w:lineRule="auto"/>
        <w:jc w:val="both"/>
        <w:rPr>
          <w:del w:id="5026" w:author="Yael Armon" w:date="2022-07-03T15:15:00Z"/>
          <w:rFonts w:asciiTheme="minorBidi" w:hAnsiTheme="minorBidi"/>
          <w:sz w:val="24"/>
          <w:szCs w:val="24"/>
          <w:rtl/>
        </w:rPr>
        <w:pPrChange w:id="5027" w:author="Yael Armon" w:date="2022-07-03T15:16:00Z">
          <w:pPr>
            <w:pStyle w:val="ListParagraph"/>
            <w:spacing w:line="360" w:lineRule="auto"/>
            <w:ind w:left="0"/>
            <w:jc w:val="both"/>
          </w:pPr>
        </w:pPrChange>
      </w:pPr>
      <w:del w:id="5028" w:author="Yael Armon" w:date="2022-07-03T15:15:00Z">
        <w:r w:rsidDel="00DE6623">
          <w:rPr>
            <w:rFonts w:asciiTheme="minorBidi" w:hAnsiTheme="minorBidi" w:hint="cs"/>
            <w:sz w:val="24"/>
            <w:szCs w:val="24"/>
            <w:rtl/>
          </w:rPr>
          <w:delText>המיזם חודש ב -1.1.2021</w:delText>
        </w:r>
      </w:del>
    </w:p>
    <w:p w14:paraId="48009F6A" w14:textId="76FF83AE" w:rsidR="002B208A" w:rsidDel="00DE6623" w:rsidRDefault="002B208A">
      <w:pPr>
        <w:spacing w:line="360" w:lineRule="auto"/>
        <w:jc w:val="both"/>
        <w:rPr>
          <w:del w:id="5029" w:author="Yael Armon" w:date="2022-07-03T15:15:00Z"/>
          <w:rFonts w:asciiTheme="minorBidi" w:hAnsiTheme="minorBidi"/>
          <w:b/>
          <w:bCs/>
          <w:sz w:val="24"/>
          <w:szCs w:val="24"/>
          <w:rtl/>
        </w:rPr>
        <w:pPrChange w:id="5030" w:author="Yael Armon" w:date="2022-07-03T15:16:00Z">
          <w:pPr>
            <w:bidi w:val="0"/>
          </w:pPr>
        </w:pPrChange>
      </w:pPr>
      <w:del w:id="5031" w:author="Yael Armon" w:date="2022-07-03T15:15:00Z">
        <w:r w:rsidDel="00DE6623">
          <w:rPr>
            <w:rFonts w:asciiTheme="minorBidi" w:hAnsiTheme="minorBidi"/>
            <w:b/>
            <w:bCs/>
            <w:sz w:val="24"/>
            <w:szCs w:val="24"/>
            <w:rtl/>
          </w:rPr>
          <w:br w:type="page"/>
        </w:r>
      </w:del>
    </w:p>
    <w:p w14:paraId="5AF07A40" w14:textId="1DDE4861" w:rsidR="002B208A" w:rsidDel="00DE6623" w:rsidRDefault="002B208A" w:rsidP="00C852E6">
      <w:pPr>
        <w:spacing w:line="360" w:lineRule="auto"/>
        <w:jc w:val="both"/>
        <w:rPr>
          <w:del w:id="5032" w:author="Yael Armon" w:date="2022-07-03T15:15:00Z"/>
          <w:rFonts w:asciiTheme="minorBidi" w:hAnsiTheme="minorBidi"/>
          <w:b/>
          <w:bCs/>
          <w:sz w:val="24"/>
          <w:szCs w:val="24"/>
          <w:rtl/>
        </w:rPr>
      </w:pPr>
      <w:del w:id="5033" w:author="Yael Armon" w:date="2022-07-03T15:15:00Z">
        <w:r w:rsidRPr="00A32177" w:rsidDel="00DE6623">
          <w:rPr>
            <w:rFonts w:asciiTheme="minorBidi" w:hAnsiTheme="minorBidi" w:hint="eastAsia"/>
            <w:b/>
            <w:bCs/>
            <w:sz w:val="24"/>
            <w:szCs w:val="24"/>
            <w:rtl/>
          </w:rPr>
          <w:delText>המשרד</w:delText>
        </w:r>
        <w:r w:rsidRPr="00A32177" w:rsidDel="00DE6623">
          <w:rPr>
            <w:rFonts w:asciiTheme="minorBidi" w:hAnsiTheme="minorBidi"/>
            <w:b/>
            <w:bCs/>
            <w:sz w:val="24"/>
            <w:szCs w:val="24"/>
            <w:rtl/>
          </w:rPr>
          <w:delText xml:space="preserve"> </w:delText>
        </w:r>
        <w:r w:rsidRPr="00A32177" w:rsidDel="00DE6623">
          <w:rPr>
            <w:rFonts w:asciiTheme="minorBidi" w:hAnsiTheme="minorBidi" w:hint="eastAsia"/>
            <w:b/>
            <w:bCs/>
            <w:sz w:val="24"/>
            <w:szCs w:val="24"/>
            <w:rtl/>
          </w:rPr>
          <w:delText>להגנת</w:delText>
        </w:r>
        <w:r w:rsidRPr="00A32177" w:rsidDel="00DE6623">
          <w:rPr>
            <w:rFonts w:asciiTheme="minorBidi" w:hAnsiTheme="minorBidi"/>
            <w:b/>
            <w:bCs/>
            <w:sz w:val="24"/>
            <w:szCs w:val="24"/>
            <w:rtl/>
          </w:rPr>
          <w:delText xml:space="preserve"> </w:delText>
        </w:r>
        <w:r w:rsidRPr="00A32177" w:rsidDel="00DE6623">
          <w:rPr>
            <w:rFonts w:asciiTheme="minorBidi" w:hAnsiTheme="minorBidi" w:hint="eastAsia"/>
            <w:b/>
            <w:bCs/>
            <w:sz w:val="24"/>
            <w:szCs w:val="24"/>
            <w:rtl/>
          </w:rPr>
          <w:delText>הסביבה</w:delText>
        </w:r>
      </w:del>
    </w:p>
    <w:p w14:paraId="568ED3CC" w14:textId="48BCEE75" w:rsidR="002B208A" w:rsidRPr="00A32177" w:rsidDel="00DE6623" w:rsidRDefault="002B208A" w:rsidP="00C852E6">
      <w:pPr>
        <w:spacing w:line="360" w:lineRule="auto"/>
        <w:jc w:val="both"/>
        <w:rPr>
          <w:del w:id="5034" w:author="Yael Armon" w:date="2022-07-03T15:15:00Z"/>
          <w:rFonts w:asciiTheme="minorBidi" w:hAnsiTheme="minorBidi"/>
          <w:b/>
          <w:bCs/>
          <w:sz w:val="24"/>
          <w:szCs w:val="24"/>
          <w:rtl/>
        </w:rPr>
      </w:pPr>
      <w:del w:id="5035" w:author="Yael Armon" w:date="2022-07-03T15:15:00Z">
        <w:r w:rsidDel="00DE6623">
          <w:rPr>
            <w:rFonts w:asciiTheme="minorBidi" w:hAnsiTheme="minorBidi" w:hint="cs"/>
            <w:b/>
            <w:bCs/>
            <w:sz w:val="24"/>
            <w:szCs w:val="24"/>
            <w:rtl/>
          </w:rPr>
          <w:delText>המשרד להגנת הסביבה פועל לצמצום אובדן ובזבוז מזון. להלן עיקרי הפעולות שביצע המשרד בשנתיים האחרונות:</w:delText>
        </w:r>
      </w:del>
    </w:p>
    <w:p w14:paraId="40601E30" w14:textId="7699EF03" w:rsidR="002B208A" w:rsidRPr="00851269" w:rsidDel="00DE6623" w:rsidRDefault="002B208A">
      <w:pPr>
        <w:spacing w:line="360" w:lineRule="auto"/>
        <w:jc w:val="both"/>
        <w:rPr>
          <w:del w:id="5036" w:author="Yael Armon" w:date="2022-07-03T15:15:00Z"/>
          <w:sz w:val="24"/>
          <w:szCs w:val="24"/>
        </w:rPr>
        <w:pPrChange w:id="5037" w:author="Yael Armon" w:date="2022-07-03T15:16:00Z">
          <w:pPr>
            <w:pStyle w:val="ListParagraph"/>
            <w:numPr>
              <w:numId w:val="58"/>
            </w:numPr>
            <w:spacing w:line="360" w:lineRule="auto"/>
            <w:ind w:hanging="360"/>
            <w:jc w:val="both"/>
          </w:pPr>
        </w:pPrChange>
      </w:pPr>
      <w:del w:id="5038" w:author="Yael Armon" w:date="2022-07-03T15:15:00Z">
        <w:r w:rsidDel="00DE6623">
          <w:rPr>
            <w:rFonts w:hint="cs"/>
            <w:sz w:val="24"/>
            <w:szCs w:val="24"/>
            <w:rtl/>
          </w:rPr>
          <w:delText xml:space="preserve">המשרד </w:delText>
        </w:r>
        <w:r w:rsidRPr="00851269" w:rsidDel="00DE6623">
          <w:rPr>
            <w:rFonts w:hint="cs"/>
            <w:sz w:val="24"/>
            <w:szCs w:val="24"/>
            <w:rtl/>
          </w:rPr>
          <w:delText xml:space="preserve">הוביל </w:delText>
        </w:r>
        <w:r w:rsidRPr="00851269" w:rsidDel="00DE6623">
          <w:rPr>
            <w:sz w:val="24"/>
            <w:szCs w:val="24"/>
            <w:rtl/>
          </w:rPr>
          <w:delText>את היערכות מדינת ישראל לפסגת מערכות המזון של האו"ם ש</w:delText>
        </w:r>
        <w:r w:rsidRPr="00851269" w:rsidDel="00DE6623">
          <w:rPr>
            <w:rFonts w:hint="cs"/>
            <w:sz w:val="24"/>
            <w:szCs w:val="24"/>
            <w:rtl/>
          </w:rPr>
          <w:delText>התקיימה</w:delText>
        </w:r>
        <w:r w:rsidRPr="00851269" w:rsidDel="00DE6623">
          <w:rPr>
            <w:sz w:val="24"/>
            <w:szCs w:val="24"/>
            <w:rtl/>
          </w:rPr>
          <w:delText xml:space="preserve"> בחודש ספטמבר </w:delText>
        </w:r>
        <w:r w:rsidRPr="00851269" w:rsidDel="00DE6623">
          <w:rPr>
            <w:rFonts w:hint="cs"/>
            <w:sz w:val="24"/>
            <w:szCs w:val="24"/>
            <w:rtl/>
          </w:rPr>
          <w:delText>2021. מטרת הפסגה לקדם</w:delText>
        </w:r>
        <w:r w:rsidRPr="00851269" w:rsidDel="00DE6623">
          <w:rPr>
            <w:sz w:val="24"/>
            <w:szCs w:val="24"/>
            <w:rtl/>
          </w:rPr>
          <w:delText xml:space="preserve"> מערכות מזון מקיימות, בריאות ושוויוניות בהתאם ליעדי הפיתוח בר קיימה של האו"ם. במסגרת זו, קיים המשרד דיאלוגים רחבים בהשתתפות משרדי ממשלה, גופים אזרחיים, אקדמיה, חקלאים, תעשייני מזון ועוד.</w:delText>
        </w:r>
        <w:r w:rsidDel="00DE6623">
          <w:rPr>
            <w:rFonts w:hint="cs"/>
            <w:sz w:val="24"/>
            <w:szCs w:val="24"/>
            <w:rtl/>
          </w:rPr>
          <w:delText xml:space="preserve"> תוצרי הדיאלוגים, מפת הדרכים והצהרות השרים זמינות באתר האום: </w:delText>
        </w:r>
        <w:r w:rsidR="00270150" w:rsidDel="00DE6623">
          <w:fldChar w:fldCharType="begin"/>
        </w:r>
        <w:r w:rsidR="00270150" w:rsidDel="00DE6623">
          <w:delInstrText xml:space="preserve"> HYPERLINK "https://summitdialogues.org/country/israel/" </w:delInstrText>
        </w:r>
        <w:r w:rsidR="00270150" w:rsidDel="00DE6623">
          <w:fldChar w:fldCharType="separate"/>
        </w:r>
      </w:del>
      <w:r>
        <w:rPr>
          <w:b/>
          <w:bCs/>
        </w:rPr>
        <w:t>Error! Hyperlink reference not valid.</w:t>
      </w:r>
      <w:del w:id="5039" w:author="Yael Armon" w:date="2022-07-03T15:15:00Z">
        <w:r w:rsidR="00270150" w:rsidDel="00DE6623">
          <w:rPr>
            <w:rStyle w:val="Hyperlink"/>
            <w:rFonts w:cs="Arial"/>
            <w:sz w:val="24"/>
            <w:szCs w:val="24"/>
          </w:rPr>
          <w:fldChar w:fldCharType="end"/>
        </w:r>
        <w:r w:rsidDel="00DE6623">
          <w:rPr>
            <w:rFonts w:hint="cs"/>
            <w:sz w:val="24"/>
            <w:szCs w:val="24"/>
            <w:rtl/>
          </w:rPr>
          <w:delText xml:space="preserve"> </w:delText>
        </w:r>
      </w:del>
    </w:p>
    <w:p w14:paraId="4272F28D" w14:textId="612989AA" w:rsidR="002B208A" w:rsidRPr="00250DE1" w:rsidDel="00DE6623" w:rsidRDefault="002B208A">
      <w:pPr>
        <w:spacing w:line="360" w:lineRule="auto"/>
        <w:jc w:val="both"/>
        <w:rPr>
          <w:del w:id="5040" w:author="Yael Armon" w:date="2022-07-03T15:15:00Z"/>
          <w:sz w:val="24"/>
          <w:szCs w:val="24"/>
        </w:rPr>
        <w:pPrChange w:id="5041" w:author="Yael Armon" w:date="2022-07-03T15:16:00Z">
          <w:pPr>
            <w:pStyle w:val="ListParagraph"/>
            <w:numPr>
              <w:numId w:val="58"/>
            </w:numPr>
            <w:spacing w:line="360" w:lineRule="auto"/>
            <w:ind w:hanging="360"/>
            <w:jc w:val="both"/>
          </w:pPr>
        </w:pPrChange>
      </w:pPr>
      <w:del w:id="5042" w:author="Yael Armon" w:date="2022-07-03T15:15:00Z">
        <w:r w:rsidRPr="00250DE1" w:rsidDel="00DE6623">
          <w:rPr>
            <w:rFonts w:hint="cs"/>
            <w:sz w:val="24"/>
            <w:szCs w:val="24"/>
            <w:rtl/>
          </w:rPr>
          <w:delText>באוקטובר</w:delText>
        </w:r>
        <w:r w:rsidDel="00DE6623">
          <w:rPr>
            <w:sz w:val="24"/>
            <w:szCs w:val="24"/>
          </w:rPr>
          <w:delText xml:space="preserve"> </w:delText>
        </w:r>
        <w:r w:rsidRPr="00250DE1" w:rsidDel="00DE6623">
          <w:rPr>
            <w:rFonts w:hint="cs"/>
            <w:sz w:val="24"/>
            <w:szCs w:val="24"/>
            <w:rtl/>
          </w:rPr>
          <w:delText xml:space="preserve">2021 אושרה בממשלה </w:delText>
        </w:r>
        <w:r w:rsidRPr="00250DE1" w:rsidDel="00DE6623">
          <w:rPr>
            <w:sz w:val="24"/>
            <w:szCs w:val="24"/>
            <w:rtl/>
          </w:rPr>
          <w:delText>תוכנית 100</w:delText>
        </w:r>
        <w:r w:rsidDel="00DE6623">
          <w:rPr>
            <w:sz w:val="24"/>
            <w:szCs w:val="24"/>
          </w:rPr>
          <w:delText xml:space="preserve"> </w:delText>
        </w:r>
        <w:r w:rsidRPr="00250DE1" w:rsidDel="00DE6623">
          <w:rPr>
            <w:sz w:val="24"/>
            <w:szCs w:val="24"/>
            <w:rtl/>
          </w:rPr>
          <w:delText>צעדים להתמודדות עם משבר האקלים</w:delText>
        </w:r>
        <w:r w:rsidRPr="00250DE1" w:rsidDel="00DE6623">
          <w:rPr>
            <w:rFonts w:hint="cs"/>
            <w:sz w:val="24"/>
            <w:szCs w:val="24"/>
            <w:rtl/>
          </w:rPr>
          <w:delText>. התכנית כוללת פרק העוסק במערכות מזון ובמסגרתו התייחסות</w:delText>
        </w:r>
        <w:r w:rsidDel="00DE6623">
          <w:rPr>
            <w:rFonts w:hint="cs"/>
            <w:sz w:val="24"/>
            <w:szCs w:val="24"/>
            <w:rtl/>
          </w:rPr>
          <w:delText xml:space="preserve"> למערכות מזון</w:delText>
        </w:r>
        <w:r w:rsidRPr="00250DE1" w:rsidDel="00DE6623">
          <w:rPr>
            <w:rFonts w:hint="cs"/>
            <w:sz w:val="24"/>
            <w:szCs w:val="24"/>
            <w:rtl/>
          </w:rPr>
          <w:delText xml:space="preserve"> </w:delText>
        </w:r>
        <w:r w:rsidDel="00DE6623">
          <w:rPr>
            <w:rFonts w:hint="cs"/>
            <w:sz w:val="24"/>
            <w:szCs w:val="24"/>
            <w:rtl/>
          </w:rPr>
          <w:delText>ו</w:delText>
        </w:r>
        <w:r w:rsidRPr="00250DE1" w:rsidDel="00DE6623">
          <w:rPr>
            <w:rFonts w:hint="cs"/>
            <w:sz w:val="24"/>
            <w:szCs w:val="24"/>
            <w:rtl/>
          </w:rPr>
          <w:delText xml:space="preserve">ספציפית גם לנושא צמצום אובדן ובזבוז מזון. </w:delText>
        </w:r>
      </w:del>
    </w:p>
    <w:p w14:paraId="4ECFE044" w14:textId="6F19905E" w:rsidR="002B208A" w:rsidDel="00DE6623" w:rsidRDefault="002B208A">
      <w:pPr>
        <w:spacing w:line="360" w:lineRule="auto"/>
        <w:jc w:val="both"/>
        <w:rPr>
          <w:del w:id="5043" w:author="Yael Armon" w:date="2022-07-03T15:15:00Z"/>
          <w:sz w:val="24"/>
          <w:szCs w:val="24"/>
        </w:rPr>
        <w:pPrChange w:id="5044" w:author="Yael Armon" w:date="2022-07-03T15:16:00Z">
          <w:pPr>
            <w:pStyle w:val="ListParagraph"/>
            <w:numPr>
              <w:numId w:val="58"/>
            </w:numPr>
            <w:spacing w:line="360" w:lineRule="auto"/>
            <w:ind w:hanging="360"/>
            <w:jc w:val="both"/>
          </w:pPr>
        </w:pPrChange>
      </w:pPr>
      <w:del w:id="5045" w:author="Yael Armon" w:date="2022-07-03T15:15:00Z">
        <w:r w:rsidDel="00DE6623">
          <w:rPr>
            <w:rFonts w:hint="cs"/>
            <w:sz w:val="24"/>
            <w:szCs w:val="24"/>
            <w:rtl/>
          </w:rPr>
          <w:delText>אסטרטגיית הפסולת החדשה של המשרד להגנת הסביבה, שפורסמה בינואר 2021,כוללת התייחסות בין היתר ל</w:delText>
        </w:r>
        <w:r w:rsidRPr="00331995" w:rsidDel="00DE6623">
          <w:rPr>
            <w:rFonts w:hint="cs"/>
            <w:sz w:val="24"/>
            <w:szCs w:val="24"/>
            <w:rtl/>
          </w:rPr>
          <w:delText xml:space="preserve">הפחתה במקור של פסולת, לרבות פסולת מזון. בימים אלו מגבש המשרד להגנת הסביבה </w:delText>
        </w:r>
        <w:r w:rsidDel="00DE6623">
          <w:rPr>
            <w:rFonts w:hint="cs"/>
            <w:sz w:val="24"/>
            <w:szCs w:val="24"/>
            <w:rtl/>
          </w:rPr>
          <w:delText>את תכנית היישום של האסטרטגיה</w:delText>
        </w:r>
        <w:r w:rsidRPr="00331995" w:rsidDel="00DE6623">
          <w:rPr>
            <w:rFonts w:hint="cs"/>
            <w:sz w:val="24"/>
            <w:szCs w:val="24"/>
            <w:rtl/>
          </w:rPr>
          <w:delText>.</w:delText>
        </w:r>
      </w:del>
    </w:p>
    <w:p w14:paraId="17DB70C4" w14:textId="01BFF1A8" w:rsidR="002B208A" w:rsidDel="00DE6623" w:rsidRDefault="002B208A">
      <w:pPr>
        <w:spacing w:line="360" w:lineRule="auto"/>
        <w:jc w:val="both"/>
        <w:rPr>
          <w:del w:id="5046" w:author="Yael Armon" w:date="2022-07-03T15:15:00Z"/>
          <w:sz w:val="24"/>
          <w:szCs w:val="24"/>
        </w:rPr>
        <w:pPrChange w:id="5047" w:author="Yael Armon" w:date="2022-07-03T15:16:00Z">
          <w:pPr>
            <w:pStyle w:val="ListParagraph"/>
            <w:numPr>
              <w:numId w:val="58"/>
            </w:numPr>
            <w:spacing w:line="360" w:lineRule="auto"/>
            <w:ind w:hanging="360"/>
            <w:jc w:val="both"/>
          </w:pPr>
        </w:pPrChange>
      </w:pPr>
      <w:del w:id="5048" w:author="Yael Armon" w:date="2022-07-03T15:15:00Z">
        <w:r w:rsidDel="00DE6623">
          <w:rPr>
            <w:rFonts w:hint="cs"/>
            <w:sz w:val="24"/>
            <w:szCs w:val="24"/>
            <w:rtl/>
          </w:rPr>
          <w:delText xml:space="preserve">המשרד פרסם ביחד עם לקט ישראל בנובמבר 2020 את דוח אובדן המזון הלאומי לשנת 2019. דוח זה כלל לראשונה פרק סביבתי. </w:delText>
        </w:r>
      </w:del>
    </w:p>
    <w:p w14:paraId="5881BD6F" w14:textId="42F5DF55" w:rsidR="002B208A" w:rsidDel="00DE6623" w:rsidRDefault="002B208A">
      <w:pPr>
        <w:spacing w:line="360" w:lineRule="auto"/>
        <w:jc w:val="both"/>
        <w:rPr>
          <w:del w:id="5049" w:author="Yael Armon" w:date="2022-07-03T15:15:00Z"/>
          <w:sz w:val="24"/>
          <w:szCs w:val="24"/>
        </w:rPr>
        <w:pPrChange w:id="5050" w:author="Yael Armon" w:date="2022-07-03T15:16:00Z">
          <w:pPr>
            <w:pStyle w:val="ListParagraph"/>
            <w:numPr>
              <w:numId w:val="58"/>
            </w:numPr>
            <w:spacing w:line="360" w:lineRule="auto"/>
            <w:ind w:hanging="360"/>
          </w:pPr>
        </w:pPrChange>
      </w:pPr>
      <w:del w:id="5051" w:author="Yael Armon" w:date="2022-07-03T15:15:00Z">
        <w:r w:rsidDel="00DE6623">
          <w:rPr>
            <w:rFonts w:hint="cs"/>
            <w:sz w:val="24"/>
            <w:szCs w:val="24"/>
            <w:rtl/>
          </w:rPr>
          <w:delText xml:space="preserve">פורסם מסמך מדיניות של </w:delText>
        </w:r>
        <w:r w:rsidRPr="00331995" w:rsidDel="00DE6623">
          <w:rPr>
            <w:rFonts w:hint="cs"/>
            <w:sz w:val="24"/>
            <w:szCs w:val="24"/>
            <w:rtl/>
          </w:rPr>
          <w:delText xml:space="preserve">ארגון </w:delText>
        </w:r>
        <w:r w:rsidRPr="00331995" w:rsidDel="00DE6623">
          <w:rPr>
            <w:rFonts w:hint="cs"/>
            <w:sz w:val="24"/>
            <w:szCs w:val="24"/>
          </w:rPr>
          <w:delText>TNS</w:delText>
        </w:r>
        <w:r w:rsidDel="00DE6623">
          <w:rPr>
            <w:rFonts w:hint="cs"/>
            <w:sz w:val="24"/>
            <w:szCs w:val="24"/>
            <w:rtl/>
          </w:rPr>
          <w:delText xml:space="preserve"> שהוכן בתמיכת המשרד בנושא בזבוז מזון בישראל </w:delText>
        </w:r>
        <w:r w:rsidDel="00DE6623">
          <w:rPr>
            <w:sz w:val="24"/>
            <w:szCs w:val="24"/>
            <w:rtl/>
          </w:rPr>
          <w:delText>–</w:delText>
        </w:r>
        <w:r w:rsidDel="00DE6623">
          <w:rPr>
            <w:rFonts w:hint="cs"/>
            <w:sz w:val="24"/>
            <w:szCs w:val="24"/>
            <w:rtl/>
          </w:rPr>
          <w:delText xml:space="preserve"> מאפיינים, גורמים והמלצות ליצירת שינוי מערכתי. </w:delText>
        </w:r>
      </w:del>
    </w:p>
    <w:p w14:paraId="044D27F1" w14:textId="2DFAFADC" w:rsidR="002B208A" w:rsidRPr="00331995" w:rsidDel="00DE6623" w:rsidRDefault="002B208A">
      <w:pPr>
        <w:spacing w:line="360" w:lineRule="auto"/>
        <w:jc w:val="both"/>
        <w:rPr>
          <w:del w:id="5052" w:author="Yael Armon" w:date="2022-07-03T15:15:00Z"/>
          <w:sz w:val="24"/>
          <w:szCs w:val="24"/>
        </w:rPr>
        <w:pPrChange w:id="5053" w:author="Yael Armon" w:date="2022-07-03T15:16:00Z">
          <w:pPr>
            <w:pStyle w:val="ListParagraph"/>
            <w:numPr>
              <w:numId w:val="58"/>
            </w:numPr>
            <w:spacing w:line="360" w:lineRule="auto"/>
            <w:ind w:hanging="360"/>
            <w:jc w:val="both"/>
          </w:pPr>
        </w:pPrChange>
      </w:pPr>
      <w:del w:id="5054" w:author="Yael Armon" w:date="2022-07-03T15:15:00Z">
        <w:r w:rsidRPr="00331995" w:rsidDel="00DE6623">
          <w:rPr>
            <w:rFonts w:hint="cs"/>
            <w:sz w:val="24"/>
            <w:szCs w:val="24"/>
            <w:rtl/>
          </w:rPr>
          <w:delText xml:space="preserve">המשרד </w:delText>
        </w:r>
        <w:r w:rsidDel="00DE6623">
          <w:rPr>
            <w:rFonts w:hint="cs"/>
            <w:sz w:val="24"/>
            <w:szCs w:val="24"/>
            <w:rtl/>
          </w:rPr>
          <w:delText xml:space="preserve">תמך </w:delText>
        </w:r>
        <w:r w:rsidRPr="00331995" w:rsidDel="00DE6623">
          <w:rPr>
            <w:rFonts w:hint="cs"/>
            <w:sz w:val="24"/>
            <w:szCs w:val="24"/>
            <w:rtl/>
          </w:rPr>
          <w:delText>בסדרת ס</w:delText>
        </w:r>
        <w:r w:rsidDel="00DE6623">
          <w:rPr>
            <w:rFonts w:hint="cs"/>
            <w:sz w:val="24"/>
            <w:szCs w:val="24"/>
            <w:rtl/>
          </w:rPr>
          <w:delText>ד</w:delText>
        </w:r>
        <w:r w:rsidRPr="00331995" w:rsidDel="00DE6623">
          <w:rPr>
            <w:rFonts w:hint="cs"/>
            <w:sz w:val="24"/>
            <w:szCs w:val="24"/>
            <w:rtl/>
          </w:rPr>
          <w:delText xml:space="preserve">נאות ברחבי הארץ עבור הציבור הרחב בנושא צמצום בזבוז מזון במשקי הבית. הסדנאות התקיימו </w:delText>
        </w:r>
        <w:r w:rsidDel="00DE6623">
          <w:rPr>
            <w:rFonts w:hint="cs"/>
            <w:sz w:val="24"/>
            <w:szCs w:val="24"/>
            <w:rtl/>
          </w:rPr>
          <w:delText xml:space="preserve">במהלך 2020 </w:delText>
        </w:r>
        <w:r w:rsidRPr="00331995" w:rsidDel="00DE6623">
          <w:rPr>
            <w:rFonts w:hint="cs"/>
            <w:sz w:val="24"/>
            <w:szCs w:val="24"/>
            <w:rtl/>
          </w:rPr>
          <w:delText xml:space="preserve">ביישובים: אשדוד, נצרת, תל אביב-יפו, בסמת-טבעון, ג'אסר-א זרקא </w:delText>
        </w:r>
        <w:r w:rsidDel="00DE6623">
          <w:rPr>
            <w:rFonts w:hint="cs"/>
            <w:sz w:val="24"/>
            <w:szCs w:val="24"/>
            <w:rtl/>
          </w:rPr>
          <w:delText>ו</w:delText>
        </w:r>
        <w:r w:rsidRPr="00331995" w:rsidDel="00DE6623">
          <w:rPr>
            <w:rFonts w:hint="cs"/>
            <w:sz w:val="24"/>
            <w:szCs w:val="24"/>
            <w:rtl/>
          </w:rPr>
          <w:delText xml:space="preserve">בוצעו על ידי ארגון </w:delText>
        </w:r>
        <w:r w:rsidRPr="00331995" w:rsidDel="00DE6623">
          <w:rPr>
            <w:rFonts w:hint="cs"/>
            <w:sz w:val="24"/>
            <w:szCs w:val="24"/>
          </w:rPr>
          <w:delText>TNS</w:delText>
        </w:r>
        <w:r w:rsidRPr="00331995" w:rsidDel="00DE6623">
          <w:rPr>
            <w:rFonts w:hint="cs"/>
            <w:sz w:val="24"/>
            <w:szCs w:val="24"/>
            <w:rtl/>
          </w:rPr>
          <w:delText xml:space="preserve"> ישראל (</w:delText>
        </w:r>
        <w:r w:rsidRPr="00331995" w:rsidDel="00DE6623">
          <w:rPr>
            <w:rFonts w:ascii="CIDFont+F3" w:cs="CIDFont+F3"/>
            <w:sz w:val="26"/>
            <w:szCs w:val="26"/>
          </w:rPr>
          <w:delText>The Natural Step</w:delText>
        </w:r>
        <w:r w:rsidRPr="00331995" w:rsidDel="00DE6623">
          <w:rPr>
            <w:rFonts w:ascii="CIDFont+F3" w:cs="CIDFont+F3" w:hint="cs"/>
            <w:sz w:val="26"/>
            <w:szCs w:val="26"/>
            <w:rtl/>
          </w:rPr>
          <w:delText xml:space="preserve"> - </w:delText>
        </w:r>
        <w:r w:rsidRPr="00331995" w:rsidDel="00DE6623">
          <w:rPr>
            <w:rFonts w:hint="cs"/>
            <w:sz w:val="24"/>
            <w:szCs w:val="24"/>
            <w:rtl/>
          </w:rPr>
          <w:delText>הצעד הטבעי) בשיתוף הרשויות המק</w:delText>
        </w:r>
        <w:r w:rsidDel="00DE6623">
          <w:rPr>
            <w:rFonts w:hint="cs"/>
            <w:sz w:val="24"/>
            <w:szCs w:val="24"/>
            <w:rtl/>
          </w:rPr>
          <w:delText xml:space="preserve">ומיות בהן התקיימו. </w:delText>
        </w:r>
      </w:del>
    </w:p>
    <w:p w14:paraId="1F01E926" w14:textId="334BE3A7" w:rsidR="002B208A" w:rsidDel="00DE6623" w:rsidRDefault="002B208A">
      <w:pPr>
        <w:spacing w:line="360" w:lineRule="auto"/>
        <w:jc w:val="both"/>
        <w:rPr>
          <w:del w:id="5055" w:author="Yael Armon" w:date="2022-07-03T15:15:00Z"/>
          <w:sz w:val="24"/>
          <w:szCs w:val="24"/>
        </w:rPr>
        <w:pPrChange w:id="5056" w:author="Yael Armon" w:date="2022-07-03T15:16:00Z">
          <w:pPr>
            <w:pStyle w:val="ListParagraph"/>
            <w:numPr>
              <w:numId w:val="58"/>
            </w:numPr>
            <w:spacing w:line="360" w:lineRule="auto"/>
            <w:ind w:hanging="360"/>
            <w:jc w:val="both"/>
          </w:pPr>
        </w:pPrChange>
      </w:pPr>
      <w:del w:id="5057" w:author="Yael Armon" w:date="2022-07-03T15:15:00Z">
        <w:r w:rsidDel="00DE6623">
          <w:rPr>
            <w:rFonts w:hint="cs"/>
            <w:sz w:val="24"/>
            <w:szCs w:val="24"/>
            <w:rtl/>
          </w:rPr>
          <w:delText xml:space="preserve">יום צמצום בזבוז המזון מצוין בישראל מידיי שנה בחודש מרץ ביוזמת ארגון </w:delText>
        </w:r>
        <w:r w:rsidDel="00DE6623">
          <w:rPr>
            <w:rFonts w:hint="cs"/>
            <w:sz w:val="24"/>
            <w:szCs w:val="24"/>
          </w:rPr>
          <w:delText>TNS</w:delText>
        </w:r>
        <w:r w:rsidDel="00DE6623">
          <w:rPr>
            <w:sz w:val="24"/>
            <w:szCs w:val="24"/>
          </w:rPr>
          <w:delText>-The Natural Step Israel</w:delText>
        </w:r>
        <w:r w:rsidDel="00DE6623">
          <w:rPr>
            <w:rFonts w:hint="cs"/>
            <w:sz w:val="24"/>
            <w:szCs w:val="24"/>
            <w:rtl/>
          </w:rPr>
          <w:delText xml:space="preserve">. </w:delText>
        </w:r>
      </w:del>
    </w:p>
    <w:p w14:paraId="275A0ACF" w14:textId="0BA0570C" w:rsidR="00C71CD0" w:rsidRPr="008958D3" w:rsidDel="00DE6623" w:rsidRDefault="00C71CD0" w:rsidP="00C852E6">
      <w:pPr>
        <w:spacing w:line="360" w:lineRule="auto"/>
        <w:jc w:val="both"/>
        <w:rPr>
          <w:del w:id="5058" w:author="Yael Armon" w:date="2022-07-03T15:15:00Z"/>
          <w:rFonts w:asciiTheme="minorBidi" w:hAnsiTheme="minorBidi"/>
          <w:b/>
          <w:bCs/>
          <w:sz w:val="24"/>
          <w:szCs w:val="24"/>
          <w:u w:val="single"/>
          <w:rtl/>
        </w:rPr>
      </w:pPr>
      <w:del w:id="5059" w:author="Yael Armon" w:date="2022-07-03T15:15:00Z">
        <w:r w:rsidRPr="008958D3" w:rsidDel="00DE6623">
          <w:rPr>
            <w:rFonts w:asciiTheme="minorBidi" w:hAnsiTheme="minorBidi" w:hint="eastAsia"/>
            <w:b/>
            <w:bCs/>
            <w:sz w:val="24"/>
            <w:szCs w:val="24"/>
            <w:u w:val="single"/>
            <w:rtl/>
          </w:rPr>
          <w:delText>משרד</w:delText>
        </w:r>
        <w:r w:rsidRPr="008958D3" w:rsidDel="00DE6623">
          <w:rPr>
            <w:rFonts w:asciiTheme="minorBidi" w:hAnsiTheme="minorBidi"/>
            <w:b/>
            <w:bCs/>
            <w:sz w:val="24"/>
            <w:szCs w:val="24"/>
            <w:u w:val="single"/>
            <w:rtl/>
          </w:rPr>
          <w:delText xml:space="preserve"> </w:delText>
        </w:r>
        <w:r w:rsidRPr="008958D3" w:rsidDel="00DE6623">
          <w:rPr>
            <w:rFonts w:asciiTheme="minorBidi" w:hAnsiTheme="minorBidi" w:hint="eastAsia"/>
            <w:b/>
            <w:bCs/>
            <w:sz w:val="24"/>
            <w:szCs w:val="24"/>
            <w:u w:val="single"/>
            <w:rtl/>
          </w:rPr>
          <w:delText>העבודה</w:delText>
        </w:r>
        <w:r w:rsidRPr="008958D3" w:rsidDel="00DE6623">
          <w:rPr>
            <w:rFonts w:asciiTheme="minorBidi" w:hAnsiTheme="minorBidi"/>
            <w:b/>
            <w:bCs/>
            <w:sz w:val="24"/>
            <w:szCs w:val="24"/>
            <w:u w:val="single"/>
            <w:rtl/>
          </w:rPr>
          <w:delText xml:space="preserve">, </w:delText>
        </w:r>
        <w:r w:rsidRPr="008958D3" w:rsidDel="00DE6623">
          <w:rPr>
            <w:rFonts w:asciiTheme="minorBidi" w:hAnsiTheme="minorBidi" w:hint="eastAsia"/>
            <w:b/>
            <w:bCs/>
            <w:sz w:val="24"/>
            <w:szCs w:val="24"/>
            <w:u w:val="single"/>
            <w:rtl/>
          </w:rPr>
          <w:delText>הרווחה</w:delText>
        </w:r>
        <w:r w:rsidRPr="008958D3" w:rsidDel="00DE6623">
          <w:rPr>
            <w:rFonts w:asciiTheme="minorBidi" w:hAnsiTheme="minorBidi"/>
            <w:b/>
            <w:bCs/>
            <w:sz w:val="24"/>
            <w:szCs w:val="24"/>
            <w:u w:val="single"/>
            <w:rtl/>
          </w:rPr>
          <w:delText xml:space="preserve"> </w:delText>
        </w:r>
        <w:r w:rsidRPr="008958D3" w:rsidDel="00DE6623">
          <w:rPr>
            <w:rFonts w:asciiTheme="minorBidi" w:hAnsiTheme="minorBidi" w:hint="eastAsia"/>
            <w:b/>
            <w:bCs/>
            <w:sz w:val="24"/>
            <w:szCs w:val="24"/>
            <w:u w:val="single"/>
            <w:rtl/>
          </w:rPr>
          <w:delText>והשירותים</w:delText>
        </w:r>
        <w:r w:rsidRPr="008958D3" w:rsidDel="00DE6623">
          <w:rPr>
            <w:rFonts w:asciiTheme="minorBidi" w:hAnsiTheme="minorBidi"/>
            <w:b/>
            <w:bCs/>
            <w:sz w:val="24"/>
            <w:szCs w:val="24"/>
            <w:u w:val="single"/>
            <w:rtl/>
          </w:rPr>
          <w:delText xml:space="preserve"> </w:delText>
        </w:r>
        <w:r w:rsidRPr="008958D3" w:rsidDel="00DE6623">
          <w:rPr>
            <w:rFonts w:asciiTheme="minorBidi" w:hAnsiTheme="minorBidi" w:hint="eastAsia"/>
            <w:b/>
            <w:bCs/>
            <w:sz w:val="24"/>
            <w:szCs w:val="24"/>
            <w:u w:val="single"/>
            <w:rtl/>
          </w:rPr>
          <w:delText>החברתיים</w:delText>
        </w:r>
      </w:del>
    </w:p>
    <w:p w14:paraId="445D5CEC" w14:textId="3BFF9CB4" w:rsidR="00C71CD0" w:rsidDel="00DE6623" w:rsidRDefault="00C71CD0" w:rsidP="00C852E6">
      <w:pPr>
        <w:spacing w:line="360" w:lineRule="auto"/>
        <w:jc w:val="both"/>
        <w:rPr>
          <w:del w:id="5060" w:author="Yael Armon" w:date="2022-07-03T15:15:00Z"/>
          <w:rFonts w:ascii="Arial" w:hAnsi="Arial" w:cs="Arial"/>
          <w:color w:val="000000"/>
          <w:sz w:val="24"/>
          <w:szCs w:val="24"/>
          <w:rtl/>
        </w:rPr>
      </w:pPr>
      <w:del w:id="5061" w:author="Yael Armon" w:date="2022-07-03T15:15:00Z">
        <w:r w:rsidDel="00DE6623">
          <w:rPr>
            <w:rStyle w:val="Strong"/>
            <w:rFonts w:ascii="Arial" w:hAnsi="Arial" w:cs="Arial" w:hint="cs"/>
            <w:color w:val="000000"/>
            <w:sz w:val="24"/>
            <w:szCs w:val="24"/>
            <w:rtl/>
          </w:rPr>
          <w:delText>בשנת 2017 הושק המיזם הלאומי לביטחון תזונתי</w:delText>
        </w:r>
        <w:r w:rsidDel="00DE6623">
          <w:rPr>
            <w:rFonts w:ascii="Arial" w:hAnsi="Arial" w:cs="Arial" w:hint="cs"/>
            <w:color w:val="000000"/>
            <w:sz w:val="24"/>
            <w:szCs w:val="24"/>
            <w:rtl/>
          </w:rPr>
          <w:delText xml:space="preserve"> המתקיים בשיתוף לקט ישראל ואשל ירושלים- כולל חב"ד. במסגרתו, מחולקים</w:delText>
        </w:r>
        <w:r w:rsidRPr="00C845AC" w:rsidDel="00DE6623">
          <w:rPr>
            <w:rFonts w:ascii="Arial" w:hAnsi="Arial" w:cs="Arial"/>
            <w:color w:val="000000"/>
            <w:sz w:val="24"/>
            <w:szCs w:val="24"/>
            <w:rtl/>
          </w:rPr>
          <w:delText xml:space="preserve"> כרטיסים נטענים </w:delText>
        </w:r>
        <w:r w:rsidDel="00DE6623">
          <w:rPr>
            <w:rFonts w:ascii="Arial" w:hAnsi="Arial" w:cs="Arial" w:hint="cs"/>
            <w:color w:val="000000"/>
            <w:sz w:val="24"/>
            <w:szCs w:val="24"/>
            <w:rtl/>
          </w:rPr>
          <w:delText>בשווי של 500 ₪ עבור כ-11,000</w:delText>
        </w:r>
        <w:r w:rsidRPr="00C845AC" w:rsidDel="00DE6623">
          <w:rPr>
            <w:rFonts w:ascii="Arial" w:hAnsi="Arial" w:cs="Arial"/>
            <w:color w:val="000000"/>
            <w:sz w:val="24"/>
            <w:szCs w:val="24"/>
            <w:rtl/>
          </w:rPr>
          <w:delText xml:space="preserve"> משפחות הסובלות מאי-ביטחון תזונתי חמור</w:delText>
        </w:r>
        <w:r w:rsidDel="00DE6623">
          <w:rPr>
            <w:rFonts w:ascii="Arial" w:hAnsi="Arial" w:cs="Arial" w:hint="cs"/>
            <w:color w:val="000000"/>
            <w:sz w:val="24"/>
            <w:szCs w:val="24"/>
            <w:rtl/>
          </w:rPr>
          <w:delText>.</w:delText>
        </w:r>
        <w:r w:rsidRPr="00C845AC" w:rsidDel="00DE6623">
          <w:rPr>
            <w:rFonts w:ascii="Arial" w:hAnsi="Arial" w:cs="Arial"/>
            <w:color w:val="000000"/>
            <w:sz w:val="24"/>
            <w:szCs w:val="24"/>
            <w:rtl/>
          </w:rPr>
          <w:delText xml:space="preserve"> הפיילוט</w:delText>
        </w:r>
        <w:r w:rsidDel="00DE6623">
          <w:rPr>
            <w:rFonts w:ascii="Arial" w:hAnsi="Arial" w:cs="Arial" w:hint="cs"/>
            <w:color w:val="000000"/>
            <w:sz w:val="24"/>
            <w:szCs w:val="24"/>
            <w:rtl/>
          </w:rPr>
          <w:delText xml:space="preserve"> </w:delText>
        </w:r>
        <w:r w:rsidRPr="00C845AC" w:rsidDel="00DE6623">
          <w:rPr>
            <w:rFonts w:ascii="Arial" w:hAnsi="Arial" w:cs="Arial"/>
            <w:color w:val="000000"/>
            <w:sz w:val="24"/>
            <w:szCs w:val="24"/>
            <w:rtl/>
          </w:rPr>
          <w:delText xml:space="preserve">הושק </w:delText>
        </w:r>
        <w:r w:rsidDel="00DE6623">
          <w:rPr>
            <w:rFonts w:ascii="Arial" w:hAnsi="Arial" w:cs="Arial" w:hint="cs"/>
            <w:color w:val="000000"/>
            <w:sz w:val="24"/>
            <w:szCs w:val="24"/>
            <w:rtl/>
          </w:rPr>
          <w:delText xml:space="preserve">בפברואר 2017 </w:delText>
        </w:r>
        <w:r w:rsidRPr="00C845AC" w:rsidDel="00DE6623">
          <w:rPr>
            <w:rFonts w:ascii="Arial" w:hAnsi="Arial" w:cs="Arial"/>
            <w:color w:val="000000"/>
            <w:sz w:val="24"/>
            <w:szCs w:val="24"/>
            <w:rtl/>
          </w:rPr>
          <w:delText>בפריסה ארצית ב- 36 רשויות, בעלות כוללת של כ-</w:delText>
        </w:r>
        <w:r w:rsidDel="00DE6623">
          <w:rPr>
            <w:rFonts w:ascii="Arial" w:hAnsi="Arial" w:cs="Arial" w:hint="cs"/>
            <w:color w:val="000000"/>
            <w:sz w:val="24"/>
            <w:szCs w:val="24"/>
            <w:rtl/>
          </w:rPr>
          <w:delText>65</w:delText>
        </w:r>
        <w:r w:rsidRPr="00C845AC" w:rsidDel="00DE6623">
          <w:rPr>
            <w:rFonts w:ascii="Arial" w:hAnsi="Arial" w:cs="Arial"/>
            <w:color w:val="000000"/>
            <w:sz w:val="24"/>
            <w:szCs w:val="24"/>
            <w:rtl/>
          </w:rPr>
          <w:delText xml:space="preserve"> מיליון </w:delText>
        </w:r>
        <w:r w:rsidDel="00DE6623">
          <w:rPr>
            <w:rFonts w:ascii="Arial" w:hAnsi="Arial" w:cs="Arial" w:hint="cs"/>
            <w:color w:val="000000"/>
            <w:sz w:val="24"/>
            <w:szCs w:val="24"/>
            <w:rtl/>
          </w:rPr>
          <w:delText>₪ בשנה</w:delText>
        </w:r>
        <w:r w:rsidRPr="00C845AC" w:rsidDel="00DE6623">
          <w:rPr>
            <w:rFonts w:ascii="Arial" w:hAnsi="Arial" w:cs="Arial"/>
            <w:color w:val="000000"/>
            <w:sz w:val="24"/>
            <w:szCs w:val="24"/>
          </w:rPr>
          <w:delText>.</w:delText>
        </w:r>
        <w:r w:rsidDel="00DE6623">
          <w:rPr>
            <w:rFonts w:ascii="Arial" w:hAnsi="Arial" w:cs="Arial" w:hint="cs"/>
            <w:color w:val="000000"/>
            <w:sz w:val="24"/>
            <w:szCs w:val="24"/>
            <w:rtl/>
          </w:rPr>
          <w:delText xml:space="preserve"> </w:delText>
        </w:r>
        <w:r w:rsidRPr="00C845AC" w:rsidDel="00DE6623">
          <w:rPr>
            <w:rFonts w:ascii="Arial" w:hAnsi="Arial" w:cs="Arial"/>
            <w:color w:val="000000"/>
            <w:sz w:val="24"/>
            <w:szCs w:val="24"/>
            <w:rtl/>
          </w:rPr>
          <w:delText>עם קליטת המשפחה</w:delText>
        </w:r>
        <w:r w:rsidDel="00DE6623">
          <w:rPr>
            <w:rFonts w:ascii="Arial" w:hAnsi="Arial" w:cs="Arial" w:hint="cs"/>
            <w:color w:val="000000"/>
            <w:sz w:val="24"/>
            <w:szCs w:val="24"/>
            <w:rtl/>
          </w:rPr>
          <w:delText xml:space="preserve"> לתוכנית</w:delText>
        </w:r>
        <w:r w:rsidRPr="00C845AC" w:rsidDel="00DE6623">
          <w:rPr>
            <w:rFonts w:ascii="Arial" w:hAnsi="Arial" w:cs="Arial"/>
            <w:color w:val="000000"/>
            <w:sz w:val="24"/>
            <w:szCs w:val="24"/>
            <w:rtl/>
          </w:rPr>
          <w:delText xml:space="preserve">, </w:delText>
        </w:r>
        <w:r w:rsidDel="00DE6623">
          <w:rPr>
            <w:rFonts w:ascii="Arial" w:hAnsi="Arial" w:cs="Arial" w:hint="cs"/>
            <w:color w:val="000000"/>
            <w:sz w:val="24"/>
            <w:szCs w:val="24"/>
            <w:rtl/>
          </w:rPr>
          <w:delText xml:space="preserve">מעביר </w:delText>
        </w:r>
        <w:r w:rsidRPr="00C845AC" w:rsidDel="00DE6623">
          <w:rPr>
            <w:rFonts w:ascii="Arial" w:hAnsi="Arial" w:cs="Arial"/>
            <w:color w:val="000000"/>
            <w:sz w:val="24"/>
            <w:szCs w:val="24"/>
            <w:rtl/>
          </w:rPr>
          <w:delText>משרד העבודה והרווחה לרשותה</w:delText>
        </w:r>
        <w:r w:rsidDel="00DE6623">
          <w:rPr>
            <w:rFonts w:ascii="Arial" w:hAnsi="Arial" w:cs="Arial" w:hint="cs"/>
            <w:color w:val="000000"/>
            <w:sz w:val="24"/>
            <w:szCs w:val="24"/>
            <w:rtl/>
          </w:rPr>
          <w:delText xml:space="preserve">, באמצעות אש"ל ירושלים- כולל חב"ד, </w:delText>
        </w:r>
        <w:r w:rsidRPr="00C845AC" w:rsidDel="00DE6623">
          <w:rPr>
            <w:rFonts w:ascii="Arial" w:hAnsi="Arial" w:cs="Arial"/>
            <w:color w:val="000000"/>
            <w:sz w:val="24"/>
            <w:szCs w:val="24"/>
            <w:rtl/>
          </w:rPr>
          <w:delText>כרטיס</w:delText>
        </w:r>
        <w:r w:rsidDel="00DE6623">
          <w:rPr>
            <w:rFonts w:ascii="Arial" w:hAnsi="Arial" w:cs="Arial" w:hint="cs"/>
            <w:color w:val="000000"/>
            <w:sz w:val="24"/>
            <w:szCs w:val="24"/>
            <w:rtl/>
          </w:rPr>
          <w:delText xml:space="preserve"> טעון בשווי של 500 ₪ כל חודש. הכרטיס מאפשר </w:delText>
        </w:r>
        <w:r w:rsidRPr="00C845AC" w:rsidDel="00DE6623">
          <w:rPr>
            <w:rFonts w:ascii="Arial" w:hAnsi="Arial" w:cs="Arial"/>
            <w:color w:val="000000"/>
            <w:sz w:val="24"/>
            <w:szCs w:val="24"/>
            <w:rtl/>
          </w:rPr>
          <w:delText xml:space="preserve">רכישת מוצרי מזון ב- 250 </w:delText>
        </w:r>
        <w:r w:rsidDel="00DE6623">
          <w:rPr>
            <w:rFonts w:ascii="Arial" w:hAnsi="Arial" w:cs="Arial" w:hint="cs"/>
            <w:color w:val="000000"/>
            <w:sz w:val="24"/>
            <w:szCs w:val="24"/>
            <w:rtl/>
          </w:rPr>
          <w:delText>₪</w:delText>
        </w:r>
        <w:r w:rsidRPr="00C845AC" w:rsidDel="00DE6623">
          <w:rPr>
            <w:rFonts w:ascii="Arial" w:hAnsi="Arial" w:cs="Arial"/>
            <w:color w:val="000000"/>
            <w:sz w:val="24"/>
            <w:szCs w:val="24"/>
            <w:rtl/>
          </w:rPr>
          <w:delText xml:space="preserve"> (ללא טבק ואלכוהול) ברשתות נבחרות ובחנויות מקומיות, וקניית ירקות ופירות ומזון יבש שמקורם בהצלת מזון (</w:delText>
        </w:r>
        <w:r w:rsidDel="00DE6623">
          <w:rPr>
            <w:rFonts w:ascii="Arial" w:hAnsi="Arial" w:cs="Arial" w:hint="cs"/>
            <w:color w:val="000000"/>
            <w:sz w:val="24"/>
            <w:szCs w:val="24"/>
            <w:rtl/>
          </w:rPr>
          <w:delText>שמובלים</w:delText>
        </w:r>
        <w:r w:rsidRPr="00C845AC" w:rsidDel="00DE6623">
          <w:rPr>
            <w:rFonts w:ascii="Arial" w:hAnsi="Arial" w:cs="Arial"/>
            <w:color w:val="000000"/>
            <w:sz w:val="24"/>
            <w:szCs w:val="24"/>
            <w:rtl/>
          </w:rPr>
          <w:delText xml:space="preserve"> לבתי המשפחות) ב</w:delText>
        </w:r>
        <w:r w:rsidDel="00DE6623">
          <w:rPr>
            <w:rFonts w:ascii="Arial" w:hAnsi="Arial" w:cs="Arial" w:hint="cs"/>
            <w:color w:val="000000"/>
            <w:sz w:val="24"/>
            <w:szCs w:val="24"/>
            <w:rtl/>
          </w:rPr>
          <w:delText>-</w:delText>
        </w:r>
        <w:r w:rsidRPr="00C845AC" w:rsidDel="00DE6623">
          <w:rPr>
            <w:rFonts w:ascii="Arial" w:hAnsi="Arial" w:cs="Arial"/>
            <w:color w:val="000000"/>
            <w:sz w:val="24"/>
            <w:szCs w:val="24"/>
            <w:rtl/>
          </w:rPr>
          <w:delText xml:space="preserve">250 </w:delText>
        </w:r>
        <w:r w:rsidDel="00DE6623">
          <w:rPr>
            <w:rFonts w:ascii="Arial" w:hAnsi="Arial" w:cs="Arial" w:hint="cs"/>
            <w:color w:val="000000"/>
            <w:sz w:val="24"/>
            <w:szCs w:val="24"/>
            <w:rtl/>
          </w:rPr>
          <w:delText>₪ נוספים (180 ₪ ירקות ופירות, 70 ₪ מזון יבש).</w:delText>
        </w:r>
      </w:del>
    </w:p>
    <w:p w14:paraId="4CC2ACA4" w14:textId="6D1C6386" w:rsidR="00C71CD0" w:rsidDel="00DE6623" w:rsidRDefault="00C71CD0" w:rsidP="00C852E6">
      <w:pPr>
        <w:spacing w:line="360" w:lineRule="auto"/>
        <w:jc w:val="both"/>
        <w:rPr>
          <w:del w:id="5062" w:author="Yael Armon" w:date="2022-07-03T15:15:00Z"/>
          <w:rFonts w:ascii="Arial" w:hAnsi="Arial" w:cs="Arial"/>
          <w:color w:val="000000"/>
          <w:sz w:val="24"/>
          <w:szCs w:val="24"/>
          <w:rtl/>
        </w:rPr>
      </w:pPr>
      <w:del w:id="5063" w:author="Yael Armon" w:date="2022-07-03T15:15:00Z">
        <w:r w:rsidDel="00DE6623">
          <w:rPr>
            <w:rFonts w:ascii="Arial" w:hAnsi="Arial" w:cs="Arial" w:hint="cs"/>
            <w:color w:val="000000"/>
            <w:sz w:val="24"/>
            <w:szCs w:val="24"/>
            <w:rtl/>
          </w:rPr>
          <w:delText>ביולי 2018 פורסם דוח מחקר</w:delText>
        </w:r>
        <w:r w:rsidDel="00DE6623">
          <w:rPr>
            <w:rStyle w:val="FootnoteReference"/>
            <w:rFonts w:ascii="Arial" w:hAnsi="Arial" w:cs="Arial"/>
            <w:color w:val="000000"/>
            <w:sz w:val="24"/>
            <w:szCs w:val="24"/>
            <w:rtl/>
          </w:rPr>
          <w:footnoteReference w:id="102"/>
        </w:r>
        <w:r w:rsidDel="00DE6623">
          <w:rPr>
            <w:rFonts w:ascii="Arial" w:hAnsi="Arial" w:cs="Arial" w:hint="cs"/>
            <w:color w:val="000000"/>
            <w:sz w:val="24"/>
            <w:szCs w:val="24"/>
            <w:rtl/>
          </w:rPr>
          <w:delText xml:space="preserve"> של משרד העבודה, הרווחה והשירותים החברתיים, אשר בחן את אפקטיביות המיזם הלאומי לביטחון תזונתי. מתוך 968 משפחות במחקר כ-150 משפחות שיפרו את מצב הביטחון התזונתי שלהם, כאשר כ-70 משפחות עברו ממצב של אי ביטחון תזונתי חמור לאי ביטחון תזונתי מתון, וכ-80 משפחות יצאו ממצב של אי ביטחון תזונתי.</w:delText>
        </w:r>
      </w:del>
    </w:p>
    <w:p w14:paraId="6365E06D" w14:textId="45253E3F" w:rsidR="00C71CD0" w:rsidDel="00DE6623" w:rsidRDefault="00C71CD0" w:rsidP="00C852E6">
      <w:pPr>
        <w:spacing w:line="360" w:lineRule="auto"/>
        <w:jc w:val="both"/>
        <w:rPr>
          <w:del w:id="5066" w:author="Yael Armon" w:date="2022-07-03T15:15:00Z"/>
          <w:rFonts w:ascii="Arial" w:hAnsi="Arial" w:cs="Arial"/>
          <w:color w:val="000000"/>
          <w:sz w:val="24"/>
          <w:szCs w:val="24"/>
          <w:rtl/>
        </w:rPr>
      </w:pPr>
      <w:del w:id="5067" w:author="Yael Armon" w:date="2022-07-03T15:15:00Z">
        <w:r w:rsidDel="00DE6623">
          <w:rPr>
            <w:rFonts w:ascii="Arial" w:hAnsi="Arial" w:cs="Arial" w:hint="cs"/>
            <w:color w:val="000000"/>
            <w:sz w:val="24"/>
            <w:szCs w:val="24"/>
            <w:rtl/>
          </w:rPr>
          <w:delText xml:space="preserve">כותבי המחקר מציינים כי היקף הסיוע הינו נמוך יחסית, ולכן </w:delText>
        </w:r>
        <w:r w:rsidRPr="00343C0F" w:rsidDel="00DE6623">
          <w:rPr>
            <w:rFonts w:ascii="Arial" w:hAnsi="Arial" w:cs="Arial" w:hint="cs"/>
            <w:color w:val="000000"/>
            <w:sz w:val="24"/>
            <w:szCs w:val="24"/>
            <w:rtl/>
          </w:rPr>
          <w:delText>משפחות</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רבות</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נותרו</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במצב</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של</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אי</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ביטחון</w:delText>
        </w:r>
        <w:r w:rsidRPr="00343C0F" w:rsidDel="00DE6623">
          <w:rPr>
            <w:rFonts w:ascii="Arial" w:hAnsi="Arial" w:cs="Arial"/>
            <w:color w:val="000000"/>
            <w:sz w:val="24"/>
            <w:szCs w:val="24"/>
          </w:rPr>
          <w:delText xml:space="preserve"> </w:delText>
        </w:r>
        <w:r w:rsidDel="00DE6623">
          <w:rPr>
            <w:rFonts w:ascii="Arial" w:hAnsi="Arial" w:cs="Arial" w:hint="cs"/>
            <w:color w:val="000000"/>
            <w:sz w:val="24"/>
            <w:szCs w:val="24"/>
            <w:rtl/>
          </w:rPr>
          <w:delText xml:space="preserve">תזונתי - כ-61% מהמשפחות </w:delText>
        </w:r>
        <w:r w:rsidRPr="00343C0F" w:rsidDel="00DE6623">
          <w:rPr>
            <w:rFonts w:ascii="Arial" w:hAnsi="Arial" w:cs="Arial" w:hint="cs"/>
            <w:color w:val="000000"/>
            <w:sz w:val="24"/>
            <w:szCs w:val="24"/>
            <w:rtl/>
          </w:rPr>
          <w:delText>השתמשו</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במשאבים</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שהתפנו</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להם</w:delText>
        </w:r>
        <w:r w:rsidDel="00DE6623">
          <w:rPr>
            <w:rFonts w:ascii="Arial" w:hAnsi="Arial" w:cs="Arial" w:hint="cs"/>
            <w:color w:val="000000"/>
            <w:sz w:val="24"/>
            <w:szCs w:val="24"/>
            <w:rtl/>
          </w:rPr>
          <w:delText xml:space="preserve"> לצריכת מזון ולא לצריכת מוצרים ושירותים אחרים. הדבר מעיד כי הסיוע</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ברמתו</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הנוכחית</w:delText>
        </w:r>
        <w:r w:rsidRPr="00B37B1A" w:rsidDel="00DE6623">
          <w:rPr>
            <w:rFonts w:ascii="Arial" w:hAnsi="Arial" w:cs="Arial" w:hint="cs"/>
            <w:color w:val="000000"/>
            <w:sz w:val="24"/>
            <w:szCs w:val="24"/>
            <w:rtl/>
          </w:rPr>
          <w:delText xml:space="preserve"> </w:delText>
        </w:r>
        <w:r w:rsidRPr="00343C0F" w:rsidDel="00DE6623">
          <w:rPr>
            <w:rFonts w:ascii="Arial" w:hAnsi="Arial" w:cs="Arial" w:hint="cs"/>
            <w:color w:val="000000"/>
            <w:sz w:val="24"/>
            <w:szCs w:val="24"/>
            <w:rtl/>
          </w:rPr>
          <w:delText>אינו</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מספק</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כדי</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לחלצן</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מאי</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ביטחון</w:delText>
        </w:r>
        <w:r w:rsidRPr="00343C0F" w:rsidDel="00DE6623">
          <w:rPr>
            <w:rFonts w:ascii="Arial" w:hAnsi="Arial" w:cs="Arial"/>
            <w:color w:val="000000"/>
            <w:sz w:val="24"/>
            <w:szCs w:val="24"/>
          </w:rPr>
          <w:delText xml:space="preserve"> </w:delText>
        </w:r>
        <w:r w:rsidRPr="00343C0F" w:rsidDel="00DE6623">
          <w:rPr>
            <w:rFonts w:ascii="Arial" w:hAnsi="Arial" w:cs="Arial" w:hint="cs"/>
            <w:color w:val="000000"/>
            <w:sz w:val="24"/>
            <w:szCs w:val="24"/>
            <w:rtl/>
          </w:rPr>
          <w:delText>תזונתי</w:delText>
        </w:r>
        <w:r w:rsidDel="00DE6623">
          <w:rPr>
            <w:rFonts w:ascii="Arial" w:hAnsi="Arial" w:cs="Arial" w:hint="cs"/>
            <w:color w:val="000000"/>
            <w:sz w:val="24"/>
            <w:szCs w:val="24"/>
            <w:rtl/>
          </w:rPr>
          <w:delText xml:space="preserve">. במהלך משבר הקורונה, הופסק שיתוף הפעולה עם לקט ישראל באספקת תוצרת טריה שמקורה בהצלה. שיתוף הפעולה חודש באופן חלקי במאי 2021. </w:delText>
        </w:r>
      </w:del>
    </w:p>
    <w:p w14:paraId="565F8F10" w14:textId="40D1D6CC" w:rsidR="007C042E" w:rsidDel="00DE6623" w:rsidRDefault="007C042E" w:rsidP="00C852E6">
      <w:pPr>
        <w:spacing w:line="360" w:lineRule="auto"/>
        <w:jc w:val="both"/>
        <w:rPr>
          <w:del w:id="5068" w:author="Yael Armon" w:date="2022-07-03T15:15:00Z"/>
          <w:rFonts w:ascii="Arial" w:hAnsi="Arial" w:cs="Arial"/>
          <w:color w:val="000000"/>
          <w:sz w:val="24"/>
          <w:szCs w:val="24"/>
          <w:rtl/>
        </w:rPr>
      </w:pPr>
    </w:p>
    <w:p w14:paraId="2B002E02" w14:textId="4D2A16C4" w:rsidR="007C042E" w:rsidDel="00DE6623" w:rsidRDefault="007C042E" w:rsidP="00C852E6">
      <w:pPr>
        <w:spacing w:line="360" w:lineRule="auto"/>
        <w:jc w:val="both"/>
        <w:rPr>
          <w:del w:id="5069" w:author="Yael Armon" w:date="2022-07-03T15:15:00Z"/>
          <w:rFonts w:ascii="Arial" w:hAnsi="Arial" w:cs="Arial"/>
          <w:color w:val="000000"/>
          <w:sz w:val="24"/>
          <w:szCs w:val="24"/>
          <w:rtl/>
        </w:rPr>
      </w:pPr>
    </w:p>
    <w:p w14:paraId="40F1CA5C" w14:textId="62B8420E" w:rsidR="00C2550E" w:rsidRPr="00681457" w:rsidDel="00DE6623" w:rsidRDefault="00C2550E" w:rsidP="00C852E6">
      <w:pPr>
        <w:spacing w:line="360" w:lineRule="auto"/>
        <w:jc w:val="both"/>
        <w:rPr>
          <w:del w:id="5070" w:author="Yael Armon" w:date="2022-07-03T15:15:00Z"/>
          <w:rFonts w:ascii="Arial" w:hAnsi="Arial" w:cs="Arial"/>
          <w:color w:val="000000"/>
          <w:sz w:val="24"/>
          <w:szCs w:val="24"/>
          <w:rtl/>
        </w:rPr>
      </w:pPr>
    </w:p>
    <w:p w14:paraId="16ECF7C7" w14:textId="7473F8C9" w:rsidR="00C71CD0" w:rsidRPr="008958D3" w:rsidDel="00DE6623" w:rsidRDefault="00C71CD0" w:rsidP="00C852E6">
      <w:pPr>
        <w:spacing w:line="360" w:lineRule="auto"/>
        <w:jc w:val="both"/>
        <w:rPr>
          <w:del w:id="5071" w:author="Yael Armon" w:date="2022-07-03T15:15:00Z"/>
          <w:rFonts w:asciiTheme="minorBidi" w:hAnsiTheme="minorBidi"/>
          <w:sz w:val="24"/>
          <w:szCs w:val="24"/>
          <w:u w:val="single"/>
          <w:rtl/>
        </w:rPr>
      </w:pPr>
      <w:del w:id="5072" w:author="Yael Armon" w:date="2022-07-03T15:15:00Z">
        <w:r w:rsidRPr="008958D3" w:rsidDel="00DE6623">
          <w:rPr>
            <w:rFonts w:asciiTheme="minorBidi" w:hAnsiTheme="minorBidi" w:hint="eastAsia"/>
            <w:b/>
            <w:bCs/>
            <w:sz w:val="24"/>
            <w:szCs w:val="24"/>
            <w:u w:val="single"/>
            <w:rtl/>
          </w:rPr>
          <w:delText>רשות</w:delText>
        </w:r>
        <w:r w:rsidRPr="008958D3" w:rsidDel="00DE6623">
          <w:rPr>
            <w:rFonts w:asciiTheme="minorBidi" w:hAnsiTheme="minorBidi"/>
            <w:b/>
            <w:bCs/>
            <w:sz w:val="24"/>
            <w:szCs w:val="24"/>
            <w:u w:val="single"/>
            <w:rtl/>
          </w:rPr>
          <w:delText xml:space="preserve"> </w:delText>
        </w:r>
        <w:r w:rsidRPr="008958D3" w:rsidDel="00DE6623">
          <w:rPr>
            <w:rFonts w:asciiTheme="minorBidi" w:hAnsiTheme="minorBidi" w:hint="eastAsia"/>
            <w:b/>
            <w:bCs/>
            <w:sz w:val="24"/>
            <w:szCs w:val="24"/>
            <w:u w:val="single"/>
            <w:rtl/>
          </w:rPr>
          <w:delText>החברות</w:delText>
        </w:r>
        <w:r w:rsidRPr="008958D3" w:rsidDel="00DE6623">
          <w:rPr>
            <w:rFonts w:asciiTheme="minorBidi" w:hAnsiTheme="minorBidi"/>
            <w:b/>
            <w:bCs/>
            <w:sz w:val="24"/>
            <w:szCs w:val="24"/>
            <w:u w:val="single"/>
            <w:rtl/>
          </w:rPr>
          <w:delText xml:space="preserve"> </w:delText>
        </w:r>
        <w:r w:rsidRPr="008958D3" w:rsidDel="00DE6623">
          <w:rPr>
            <w:rFonts w:asciiTheme="minorBidi" w:hAnsiTheme="minorBidi" w:hint="eastAsia"/>
            <w:b/>
            <w:bCs/>
            <w:sz w:val="24"/>
            <w:szCs w:val="24"/>
            <w:u w:val="single"/>
            <w:rtl/>
          </w:rPr>
          <w:delText>הממשלתיות</w:delText>
        </w:r>
      </w:del>
    </w:p>
    <w:p w14:paraId="1BEA444B" w14:textId="712EB021" w:rsidR="00C71CD0" w:rsidDel="00DE6623" w:rsidRDefault="00C71CD0" w:rsidP="00C852E6">
      <w:pPr>
        <w:spacing w:line="360" w:lineRule="auto"/>
        <w:jc w:val="both"/>
        <w:rPr>
          <w:del w:id="5073" w:author="Yael Armon" w:date="2022-07-03T15:15:00Z"/>
          <w:rFonts w:asciiTheme="minorBidi" w:hAnsiTheme="minorBidi"/>
          <w:b/>
          <w:bCs/>
          <w:sz w:val="24"/>
          <w:szCs w:val="24"/>
          <w:rtl/>
        </w:rPr>
      </w:pPr>
      <w:del w:id="5074" w:author="Yael Armon" w:date="2022-07-03T15:15:00Z">
        <w:r w:rsidRPr="00F15732" w:rsidDel="00DE6623">
          <w:rPr>
            <w:rFonts w:asciiTheme="minorBidi" w:hAnsiTheme="minorBidi" w:hint="cs"/>
            <w:sz w:val="24"/>
            <w:szCs w:val="24"/>
            <w:rtl/>
          </w:rPr>
          <w:delText xml:space="preserve">בינואר 2019 רשות החברות הממשלתיות הורתה לחברות הממשלתיות לדון בתוכניות ליצירת ערך חברתי. </w:delText>
        </w:r>
        <w:r w:rsidDel="00DE6623">
          <w:rPr>
            <w:rFonts w:asciiTheme="minorBidi" w:hAnsiTheme="minorBidi" w:hint="cs"/>
            <w:sz w:val="24"/>
            <w:szCs w:val="24"/>
            <w:rtl/>
          </w:rPr>
          <w:delText>ה</w:delText>
        </w:r>
        <w:r w:rsidRPr="00F15732" w:rsidDel="00DE6623">
          <w:rPr>
            <w:rFonts w:asciiTheme="minorBidi" w:hAnsiTheme="minorBidi" w:hint="eastAsia"/>
            <w:sz w:val="24"/>
            <w:szCs w:val="24"/>
            <w:rtl/>
          </w:rPr>
          <w:delText>רשות</w:delText>
        </w:r>
        <w:r w:rsidRPr="00F15732" w:rsidDel="00DE6623">
          <w:rPr>
            <w:rFonts w:asciiTheme="minorBidi" w:hAnsiTheme="minorBidi"/>
            <w:sz w:val="24"/>
            <w:szCs w:val="24"/>
            <w:rtl/>
          </w:rPr>
          <w:delText xml:space="preserve"> </w:delText>
        </w:r>
        <w:r w:rsidDel="00DE6623">
          <w:rPr>
            <w:rFonts w:asciiTheme="minorBidi" w:hAnsiTheme="minorBidi" w:hint="cs"/>
            <w:sz w:val="24"/>
            <w:szCs w:val="24"/>
            <w:rtl/>
          </w:rPr>
          <w:delText>פירסמה</w:delText>
        </w:r>
        <w:r w:rsidRPr="00F15732" w:rsidDel="00DE6623">
          <w:rPr>
            <w:rFonts w:asciiTheme="minorBidi" w:hAnsiTheme="minorBidi"/>
            <w:sz w:val="24"/>
            <w:szCs w:val="24"/>
            <w:rtl/>
          </w:rPr>
          <w:delText xml:space="preserve"> </w:delText>
        </w:r>
        <w:r w:rsidRPr="00F15732" w:rsidDel="00DE6623">
          <w:rPr>
            <w:rFonts w:asciiTheme="minorBidi" w:hAnsiTheme="minorBidi" w:hint="eastAsia"/>
            <w:sz w:val="24"/>
            <w:szCs w:val="24"/>
            <w:rtl/>
          </w:rPr>
          <w:delText>סל</w:delText>
        </w:r>
        <w:r w:rsidRPr="00F15732" w:rsidDel="00DE6623">
          <w:rPr>
            <w:rFonts w:asciiTheme="minorBidi" w:hAnsiTheme="minorBidi"/>
            <w:sz w:val="24"/>
            <w:szCs w:val="24"/>
            <w:rtl/>
          </w:rPr>
          <w:delText xml:space="preserve"> </w:delText>
        </w:r>
        <w:r w:rsidRPr="00F15732" w:rsidDel="00DE6623">
          <w:rPr>
            <w:rFonts w:asciiTheme="minorBidi" w:hAnsiTheme="minorBidi" w:hint="eastAsia"/>
            <w:sz w:val="24"/>
            <w:szCs w:val="24"/>
            <w:rtl/>
          </w:rPr>
          <w:delText>כלים</w:delText>
        </w:r>
        <w:r w:rsidRPr="00F15732" w:rsidDel="00DE6623">
          <w:rPr>
            <w:rFonts w:asciiTheme="minorBidi" w:hAnsiTheme="minorBidi"/>
            <w:sz w:val="24"/>
            <w:szCs w:val="24"/>
            <w:rtl/>
          </w:rPr>
          <w:delText xml:space="preserve"> </w:delText>
        </w:r>
        <w:r w:rsidRPr="00F15732" w:rsidDel="00DE6623">
          <w:rPr>
            <w:rFonts w:asciiTheme="minorBidi" w:hAnsiTheme="minorBidi" w:hint="eastAsia"/>
            <w:sz w:val="24"/>
            <w:szCs w:val="24"/>
            <w:rtl/>
          </w:rPr>
          <w:delText>לאחריות</w:delText>
        </w:r>
        <w:r w:rsidRPr="00F15732" w:rsidDel="00DE6623">
          <w:rPr>
            <w:rFonts w:asciiTheme="minorBidi" w:hAnsiTheme="minorBidi"/>
            <w:sz w:val="24"/>
            <w:szCs w:val="24"/>
            <w:rtl/>
          </w:rPr>
          <w:delText xml:space="preserve"> </w:delText>
        </w:r>
        <w:r w:rsidRPr="00F15732" w:rsidDel="00DE6623">
          <w:rPr>
            <w:rFonts w:asciiTheme="minorBidi" w:hAnsiTheme="minorBidi" w:hint="eastAsia"/>
            <w:sz w:val="24"/>
            <w:szCs w:val="24"/>
            <w:rtl/>
          </w:rPr>
          <w:delText>תאגידית</w:delText>
        </w:r>
        <w:r w:rsidRPr="00F15732" w:rsidDel="00DE6623">
          <w:rPr>
            <w:rFonts w:asciiTheme="minorBidi" w:hAnsiTheme="minorBidi"/>
            <w:sz w:val="24"/>
            <w:szCs w:val="24"/>
            <w:rtl/>
          </w:rPr>
          <w:delText xml:space="preserve"> </w:delText>
        </w:r>
        <w:r w:rsidRPr="00F15732" w:rsidDel="00DE6623">
          <w:rPr>
            <w:rFonts w:asciiTheme="minorBidi" w:hAnsiTheme="minorBidi" w:hint="eastAsia"/>
            <w:sz w:val="24"/>
            <w:szCs w:val="24"/>
            <w:rtl/>
          </w:rPr>
          <w:delText>חברתית</w:delText>
        </w:r>
        <w:r w:rsidRPr="00F15732" w:rsidDel="00DE6623">
          <w:rPr>
            <w:rFonts w:asciiTheme="minorBidi" w:hAnsiTheme="minorBidi"/>
            <w:sz w:val="24"/>
            <w:szCs w:val="24"/>
            <w:rtl/>
          </w:rPr>
          <w:delText xml:space="preserve"> </w:delText>
        </w:r>
        <w:r w:rsidRPr="00F15732" w:rsidDel="00DE6623">
          <w:rPr>
            <w:rFonts w:asciiTheme="minorBidi" w:hAnsiTheme="minorBidi" w:hint="eastAsia"/>
            <w:sz w:val="24"/>
            <w:szCs w:val="24"/>
            <w:rtl/>
          </w:rPr>
          <w:delText>עבור</w:delText>
        </w:r>
        <w:r w:rsidRPr="00F15732" w:rsidDel="00DE6623">
          <w:rPr>
            <w:rFonts w:asciiTheme="minorBidi" w:hAnsiTheme="minorBidi"/>
            <w:sz w:val="24"/>
            <w:szCs w:val="24"/>
            <w:rtl/>
          </w:rPr>
          <w:delText xml:space="preserve"> </w:delText>
        </w:r>
        <w:r w:rsidRPr="00F15732" w:rsidDel="00DE6623">
          <w:rPr>
            <w:rFonts w:asciiTheme="minorBidi" w:hAnsiTheme="minorBidi" w:hint="eastAsia"/>
            <w:sz w:val="24"/>
            <w:szCs w:val="24"/>
            <w:rtl/>
          </w:rPr>
          <w:delText>החברות</w:delText>
        </w:r>
        <w:r w:rsidRPr="0053685D" w:rsidDel="00DE6623">
          <w:rPr>
            <w:rFonts w:asciiTheme="minorBidi" w:hAnsiTheme="minorBidi"/>
            <w:sz w:val="24"/>
            <w:szCs w:val="24"/>
            <w:rtl/>
          </w:rPr>
          <w:delText xml:space="preserve"> </w:delText>
        </w:r>
        <w:r w:rsidRPr="0053685D" w:rsidDel="00DE6623">
          <w:rPr>
            <w:rFonts w:asciiTheme="minorBidi" w:hAnsiTheme="minorBidi" w:hint="eastAsia"/>
            <w:sz w:val="24"/>
            <w:szCs w:val="24"/>
            <w:rtl/>
          </w:rPr>
          <w:delText>הממשלתיות</w:delText>
        </w:r>
        <w:r w:rsidDel="00DE6623">
          <w:rPr>
            <w:rFonts w:asciiTheme="minorBidi" w:hAnsiTheme="minorBidi" w:hint="cs"/>
            <w:sz w:val="24"/>
            <w:szCs w:val="24"/>
            <w:rtl/>
          </w:rPr>
          <w:delText xml:space="preserve">, ביניהם ניתן למצוא גם את כלי הצלת המזון מחברות הסעדה ותרומתו לנזקקים, זאת </w:delText>
        </w:r>
        <w:r w:rsidRPr="0053685D" w:rsidDel="00DE6623">
          <w:rPr>
            <w:rFonts w:asciiTheme="minorBidi" w:hAnsiTheme="minorBidi" w:hint="cs"/>
            <w:sz w:val="24"/>
            <w:szCs w:val="24"/>
            <w:rtl/>
          </w:rPr>
          <w:delText>בהמשך לפעילות משותפת של עמותת ידיד, לקט ישראל ורשות החברות הממשלתיות</w:delText>
        </w:r>
        <w:r w:rsidRPr="007A0836" w:rsidDel="00DE6623">
          <w:rPr>
            <w:rFonts w:asciiTheme="minorBidi" w:hAnsiTheme="minorBidi"/>
            <w:sz w:val="24"/>
            <w:szCs w:val="24"/>
            <w:rtl/>
          </w:rPr>
          <w:delText xml:space="preserve">. זאת, מתוך הבנה שחברה ממשלתית אשר תתרום את העודפים שלה </w:delText>
        </w:r>
        <w:r w:rsidRPr="007A0836" w:rsidDel="00DE6623">
          <w:rPr>
            <w:rFonts w:asciiTheme="minorBidi" w:hAnsiTheme="minorBidi" w:hint="eastAsia"/>
            <w:sz w:val="24"/>
            <w:szCs w:val="24"/>
            <w:rtl/>
          </w:rPr>
          <w:delText>תעורר</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תשומת</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לב</w:delText>
        </w:r>
        <w:r w:rsidDel="00DE6623">
          <w:rPr>
            <w:rFonts w:asciiTheme="minorBidi" w:hAnsiTheme="minorBidi" w:hint="cs"/>
            <w:sz w:val="24"/>
            <w:szCs w:val="24"/>
            <w:rtl/>
          </w:rPr>
          <w:delText xml:space="preserve"> </w:delText>
        </w:r>
        <w:r w:rsidRPr="007A0836" w:rsidDel="00DE6623">
          <w:rPr>
            <w:rFonts w:asciiTheme="minorBidi" w:hAnsiTheme="minorBidi" w:hint="eastAsia"/>
            <w:sz w:val="24"/>
            <w:szCs w:val="24"/>
            <w:rtl/>
          </w:rPr>
          <w:delText>ניהולית</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לבזבוז</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משאבים</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שאינ</w:delText>
        </w:r>
        <w:r w:rsidDel="00DE6623">
          <w:rPr>
            <w:rFonts w:asciiTheme="minorBidi" w:hAnsiTheme="minorBidi" w:hint="cs"/>
            <w:sz w:val="24"/>
            <w:szCs w:val="24"/>
            <w:rtl/>
          </w:rPr>
          <w:delText>ה</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זוכה</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בדרך</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כלל</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לתשומת</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לב</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ותצליח</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לייעל</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ולהתייעל</w:delText>
        </w:r>
        <w:r w:rsidRPr="007A0836" w:rsidDel="00DE6623">
          <w:rPr>
            <w:rFonts w:asciiTheme="minorBidi" w:hAnsiTheme="minorBidi"/>
            <w:sz w:val="24"/>
            <w:szCs w:val="24"/>
            <w:rtl/>
          </w:rPr>
          <w:delText xml:space="preserve"> </w:delText>
        </w:r>
        <w:r w:rsidRPr="007A0836" w:rsidDel="00DE6623">
          <w:rPr>
            <w:rFonts w:asciiTheme="minorBidi" w:hAnsiTheme="minorBidi" w:hint="eastAsia"/>
            <w:sz w:val="24"/>
            <w:szCs w:val="24"/>
            <w:rtl/>
          </w:rPr>
          <w:delText>בפעילותה</w:delText>
        </w:r>
        <w:r w:rsidDel="00DE6623">
          <w:rPr>
            <w:rFonts w:asciiTheme="minorBidi" w:hAnsiTheme="minorBidi" w:hint="cs"/>
            <w:b/>
            <w:bCs/>
            <w:sz w:val="24"/>
            <w:szCs w:val="24"/>
            <w:rtl/>
          </w:rPr>
          <w:delText>. במאי 2019 רשות החברות הממשלתיות הפיצה לדריקטוריונים של החברות הממשלתיות רשימת שיתופי פעולה עם משרדי ממשלה במיזמי "ערך משותף" והנחתה אותם לדון בהם.</w:delText>
        </w:r>
      </w:del>
    </w:p>
    <w:p w14:paraId="054AB12A" w14:textId="1645907D" w:rsidR="00C71CD0" w:rsidRPr="008958D3" w:rsidDel="00DE6623" w:rsidRDefault="00C71CD0">
      <w:pPr>
        <w:spacing w:line="360" w:lineRule="auto"/>
        <w:jc w:val="both"/>
        <w:rPr>
          <w:del w:id="5075" w:author="Yael Armon" w:date="2022-07-03T15:15:00Z"/>
          <w:u w:val="single"/>
          <w:rtl/>
        </w:rPr>
        <w:pPrChange w:id="5076" w:author="Yael Armon" w:date="2022-07-03T15:16:00Z">
          <w:pPr>
            <w:pStyle w:val="HeadHatzaotHok"/>
            <w:jc w:val="left"/>
          </w:pPr>
        </w:pPrChange>
      </w:pPr>
      <w:del w:id="5077" w:author="Yael Armon" w:date="2022-07-03T15:15:00Z">
        <w:r w:rsidRPr="008958D3" w:rsidDel="00DE6623">
          <w:rPr>
            <w:rFonts w:asciiTheme="minorBidi" w:hAnsiTheme="minorBidi" w:hint="eastAsia"/>
            <w:sz w:val="24"/>
            <w:szCs w:val="24"/>
            <w:u w:val="single"/>
            <w:rtl/>
          </w:rPr>
          <w:delText>הצעת</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חוק</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חלוקת</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עודפי</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מזון</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הראוי</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למאכל</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אדם</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שלא</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נמכר</w:delText>
        </w:r>
        <w:r w:rsidRPr="008958D3" w:rsidDel="00DE6623">
          <w:rPr>
            <w:rFonts w:asciiTheme="minorBidi" w:hAnsiTheme="minorBidi"/>
            <w:sz w:val="24"/>
            <w:szCs w:val="24"/>
            <w:u w:val="single"/>
            <w:rtl/>
          </w:rPr>
          <w:delText xml:space="preserve">, </w:delText>
        </w:r>
        <w:r w:rsidRPr="008958D3" w:rsidDel="00DE6623">
          <w:rPr>
            <w:rFonts w:asciiTheme="minorBidi" w:hAnsiTheme="minorBidi" w:hint="eastAsia"/>
            <w:sz w:val="24"/>
            <w:szCs w:val="24"/>
            <w:u w:val="single"/>
            <w:rtl/>
          </w:rPr>
          <w:delText>התשע</w:delText>
        </w:r>
        <w:r w:rsidRPr="008958D3" w:rsidDel="00DE6623">
          <w:rPr>
            <w:rFonts w:asciiTheme="minorBidi" w:hAnsiTheme="minorBidi"/>
            <w:sz w:val="24"/>
            <w:szCs w:val="24"/>
            <w:u w:val="single"/>
            <w:rtl/>
          </w:rPr>
          <w:delText>"ט–2019</w:delText>
        </w:r>
      </w:del>
    </w:p>
    <w:p w14:paraId="1D7B496A" w14:textId="7C30C71D" w:rsidR="00C71CD0" w:rsidDel="00DE6623" w:rsidRDefault="00C71CD0" w:rsidP="00C852E6">
      <w:pPr>
        <w:spacing w:line="360" w:lineRule="auto"/>
        <w:jc w:val="both"/>
        <w:rPr>
          <w:del w:id="5078" w:author="Yael Armon" w:date="2022-07-03T15:15:00Z"/>
          <w:rFonts w:asciiTheme="minorBidi" w:hAnsiTheme="minorBidi"/>
          <w:sz w:val="24"/>
          <w:szCs w:val="24"/>
          <w:rtl/>
        </w:rPr>
      </w:pPr>
      <w:del w:id="5079" w:author="Yael Armon" w:date="2022-07-03T15:15:00Z">
        <w:r w:rsidDel="00DE6623">
          <w:rPr>
            <w:rFonts w:asciiTheme="minorBidi" w:hAnsiTheme="minorBidi" w:hint="cs"/>
            <w:sz w:val="24"/>
            <w:szCs w:val="24"/>
            <w:rtl/>
          </w:rPr>
          <w:delText>בשנת 2019 הונחה על שולחן הכנסת לדיון מוקדם הצעת חוק "</w:delText>
        </w:r>
        <w:r w:rsidRPr="00352C68" w:rsidDel="00DE6623">
          <w:rPr>
            <w:rFonts w:asciiTheme="minorBidi" w:hAnsiTheme="minorBidi" w:hint="cs"/>
            <w:snapToGrid w:val="0"/>
            <w:sz w:val="24"/>
            <w:szCs w:val="24"/>
            <w:rtl/>
          </w:rPr>
          <w:delText>חלוקת עודפי מזון הראוי למאכל אדם שלא נמכר</w:delText>
        </w:r>
        <w:r w:rsidDel="00DE6623">
          <w:rPr>
            <w:rFonts w:asciiTheme="minorBidi" w:hAnsiTheme="minorBidi" w:hint="cs"/>
            <w:sz w:val="24"/>
            <w:szCs w:val="24"/>
            <w:rtl/>
          </w:rPr>
          <w:delText xml:space="preserve">" </w:delText>
        </w:r>
        <w:r w:rsidRPr="00DC23BC" w:rsidDel="00DE6623">
          <w:rPr>
            <w:rFonts w:asciiTheme="minorBidi" w:hAnsiTheme="minorBidi" w:hint="cs"/>
            <w:sz w:val="24"/>
            <w:szCs w:val="24"/>
            <w:rtl/>
          </w:rPr>
          <w:delText xml:space="preserve">של </w:delText>
        </w:r>
        <w:r w:rsidDel="00DE6623">
          <w:rPr>
            <w:rFonts w:asciiTheme="minorBidi" w:hAnsiTheme="minorBidi" w:hint="cs"/>
            <w:sz w:val="24"/>
            <w:szCs w:val="24"/>
            <w:rtl/>
          </w:rPr>
          <w:delText>חברת הכנסת מיכל רוזין.</w:delText>
        </w:r>
        <w:r w:rsidRPr="00DC23BC" w:rsidDel="00DE6623">
          <w:rPr>
            <w:rFonts w:asciiTheme="minorBidi" w:hAnsiTheme="minorBidi" w:hint="cs"/>
            <w:sz w:val="24"/>
            <w:szCs w:val="24"/>
            <w:rtl/>
          </w:rPr>
          <w:delText xml:space="preserve"> </w:delText>
        </w:r>
        <w:r w:rsidDel="00DE6623">
          <w:rPr>
            <w:rFonts w:asciiTheme="minorBidi" w:hAnsiTheme="minorBidi" w:hint="cs"/>
            <w:sz w:val="24"/>
            <w:szCs w:val="24"/>
            <w:rtl/>
          </w:rPr>
          <w:delText xml:space="preserve">על פי הצעת חוק זה, ספקי מזון יחוייבו להתקשר עם עמותות לחלוקת מזון שלא נמכר וראוי למאכל אדם. כמו כן, החוק יסדיר את תנאי העברת עודפי המזון ליעדם. </w:delText>
        </w:r>
      </w:del>
    </w:p>
    <w:p w14:paraId="1DBC20FB" w14:textId="3B7EACD4" w:rsidR="00C71CD0" w:rsidDel="00DE6623" w:rsidRDefault="00C71CD0" w:rsidP="00C852E6">
      <w:pPr>
        <w:spacing w:line="360" w:lineRule="auto"/>
        <w:jc w:val="both"/>
        <w:rPr>
          <w:del w:id="5080" w:author="Yael Armon" w:date="2022-07-03T15:15:00Z"/>
          <w:rFonts w:asciiTheme="minorBidi" w:hAnsiTheme="minorBidi"/>
          <w:sz w:val="24"/>
          <w:szCs w:val="24"/>
          <w:rtl/>
        </w:rPr>
      </w:pPr>
      <w:del w:id="5081" w:author="Yael Armon" w:date="2022-07-03T15:15:00Z">
        <w:r w:rsidRPr="00F96BD6" w:rsidDel="00DE6623">
          <w:rPr>
            <w:rFonts w:asciiTheme="minorBidi" w:hAnsiTheme="minorBidi" w:hint="cs"/>
            <w:sz w:val="24"/>
            <w:szCs w:val="24"/>
            <w:rtl/>
          </w:rPr>
          <w:delText xml:space="preserve">על פי הצעה זו, ספק המזון והעמותה לחלוקת המזון לא יישאו </w:delText>
        </w:r>
        <w:r w:rsidRPr="00F96BD6" w:rsidDel="00DE6623">
          <w:rPr>
            <w:rFonts w:asciiTheme="minorBidi" w:hAnsiTheme="minorBidi" w:cs="Arial" w:hint="cs"/>
            <w:sz w:val="24"/>
            <w:szCs w:val="24"/>
            <w:rtl/>
          </w:rPr>
          <w:delText>באחריות</w:delText>
        </w:r>
        <w:r w:rsidRPr="00F96BD6" w:rsidDel="00DE6623">
          <w:rPr>
            <w:rFonts w:asciiTheme="minorBidi" w:hAnsiTheme="minorBidi" w:cs="Arial"/>
            <w:sz w:val="24"/>
            <w:szCs w:val="24"/>
            <w:rtl/>
          </w:rPr>
          <w:delText xml:space="preserve"> </w:delText>
        </w:r>
        <w:r w:rsidRPr="00F96BD6" w:rsidDel="00DE6623">
          <w:rPr>
            <w:rFonts w:asciiTheme="minorBidi" w:hAnsiTheme="minorBidi" w:cs="Arial" w:hint="cs"/>
            <w:sz w:val="24"/>
            <w:szCs w:val="24"/>
            <w:rtl/>
          </w:rPr>
          <w:delText>אזרחית</w:delText>
        </w:r>
        <w:r w:rsidRPr="00F96BD6" w:rsidDel="00DE6623">
          <w:rPr>
            <w:rFonts w:asciiTheme="minorBidi" w:hAnsiTheme="minorBidi" w:cs="Arial"/>
            <w:sz w:val="24"/>
            <w:szCs w:val="24"/>
            <w:rtl/>
          </w:rPr>
          <w:delText xml:space="preserve"> </w:delText>
        </w:r>
        <w:r w:rsidRPr="00F96BD6" w:rsidDel="00DE6623">
          <w:rPr>
            <w:rFonts w:asciiTheme="minorBidi" w:hAnsiTheme="minorBidi" w:cs="Arial" w:hint="cs"/>
            <w:sz w:val="24"/>
            <w:szCs w:val="24"/>
            <w:rtl/>
          </w:rPr>
          <w:delText>או</w:delText>
        </w:r>
        <w:r w:rsidRPr="00F96BD6" w:rsidDel="00DE6623">
          <w:rPr>
            <w:rFonts w:asciiTheme="minorBidi" w:hAnsiTheme="minorBidi" w:cs="Arial"/>
            <w:sz w:val="24"/>
            <w:szCs w:val="24"/>
            <w:rtl/>
          </w:rPr>
          <w:delText xml:space="preserve"> </w:delText>
        </w:r>
        <w:r w:rsidRPr="00F96BD6" w:rsidDel="00DE6623">
          <w:rPr>
            <w:rFonts w:asciiTheme="minorBidi" w:hAnsiTheme="minorBidi" w:cs="Arial" w:hint="cs"/>
            <w:sz w:val="24"/>
            <w:szCs w:val="24"/>
            <w:rtl/>
          </w:rPr>
          <w:delText>פלילית</w:delText>
        </w:r>
        <w:r w:rsidRPr="00F96BD6" w:rsidDel="00DE6623">
          <w:rPr>
            <w:rFonts w:asciiTheme="minorBidi" w:hAnsiTheme="minorBidi" w:cs="Arial"/>
            <w:sz w:val="24"/>
            <w:szCs w:val="24"/>
            <w:rtl/>
          </w:rPr>
          <w:delText xml:space="preserve"> </w:delText>
        </w:r>
        <w:r w:rsidRPr="00F96BD6" w:rsidDel="00DE6623">
          <w:rPr>
            <w:rFonts w:asciiTheme="minorBidi" w:hAnsiTheme="minorBidi" w:cs="Arial" w:hint="cs"/>
            <w:sz w:val="24"/>
            <w:szCs w:val="24"/>
            <w:rtl/>
          </w:rPr>
          <w:delText>לנזק</w:delText>
        </w:r>
        <w:r w:rsidRPr="00F96BD6" w:rsidDel="00DE6623">
          <w:rPr>
            <w:rFonts w:asciiTheme="minorBidi" w:hAnsiTheme="minorBidi" w:cs="Arial"/>
            <w:sz w:val="24"/>
            <w:szCs w:val="24"/>
            <w:rtl/>
          </w:rPr>
          <w:delText xml:space="preserve"> </w:delText>
        </w:r>
        <w:r w:rsidRPr="00F96BD6" w:rsidDel="00DE6623">
          <w:rPr>
            <w:rFonts w:asciiTheme="minorBidi" w:hAnsiTheme="minorBidi" w:cs="Arial" w:hint="cs"/>
            <w:sz w:val="24"/>
            <w:szCs w:val="24"/>
            <w:rtl/>
          </w:rPr>
          <w:delText>שנגרם</w:delText>
        </w:r>
        <w:r w:rsidRPr="00F96BD6" w:rsidDel="00DE6623">
          <w:rPr>
            <w:rFonts w:asciiTheme="minorBidi" w:hAnsiTheme="minorBidi" w:cs="Arial"/>
            <w:sz w:val="24"/>
            <w:szCs w:val="24"/>
            <w:rtl/>
          </w:rPr>
          <w:delText xml:space="preserve"> </w:delText>
        </w:r>
        <w:r w:rsidRPr="00F96BD6" w:rsidDel="00DE6623">
          <w:rPr>
            <w:rFonts w:asciiTheme="minorBidi" w:hAnsiTheme="minorBidi" w:cs="Arial" w:hint="cs"/>
            <w:sz w:val="24"/>
            <w:szCs w:val="24"/>
            <w:rtl/>
          </w:rPr>
          <w:delText>עקב</w:delText>
        </w:r>
        <w:r w:rsidRPr="00F96BD6" w:rsidDel="00DE6623">
          <w:rPr>
            <w:rFonts w:asciiTheme="minorBidi" w:hAnsiTheme="minorBidi" w:cs="Arial"/>
            <w:sz w:val="24"/>
            <w:szCs w:val="24"/>
            <w:rtl/>
          </w:rPr>
          <w:delText xml:space="preserve"> </w:delText>
        </w:r>
        <w:r w:rsidRPr="00F96BD6" w:rsidDel="00DE6623">
          <w:rPr>
            <w:rFonts w:asciiTheme="minorBidi" w:hAnsiTheme="minorBidi" w:cs="Arial" w:hint="cs"/>
            <w:sz w:val="24"/>
            <w:szCs w:val="24"/>
            <w:rtl/>
          </w:rPr>
          <w:delText>חלוקת</w:delText>
        </w:r>
        <w:r w:rsidRPr="00F96BD6" w:rsidDel="00DE6623">
          <w:rPr>
            <w:rFonts w:asciiTheme="minorBidi" w:hAnsiTheme="minorBidi" w:cs="Arial"/>
            <w:sz w:val="24"/>
            <w:szCs w:val="24"/>
            <w:rtl/>
          </w:rPr>
          <w:delText xml:space="preserve"> </w:delText>
        </w:r>
        <w:r w:rsidRPr="00F96BD6" w:rsidDel="00DE6623">
          <w:rPr>
            <w:rFonts w:asciiTheme="minorBidi" w:hAnsiTheme="minorBidi" w:cs="Arial" w:hint="cs"/>
            <w:sz w:val="24"/>
            <w:szCs w:val="24"/>
            <w:rtl/>
          </w:rPr>
          <w:delText>עודפי</w:delText>
        </w:r>
        <w:r w:rsidRPr="00F96BD6" w:rsidDel="00DE6623">
          <w:rPr>
            <w:rFonts w:asciiTheme="minorBidi" w:hAnsiTheme="minorBidi" w:cs="Arial"/>
            <w:sz w:val="24"/>
            <w:szCs w:val="24"/>
            <w:rtl/>
          </w:rPr>
          <w:delText xml:space="preserve"> </w:delText>
        </w:r>
        <w:r w:rsidRPr="00F96BD6" w:rsidDel="00DE6623">
          <w:rPr>
            <w:rFonts w:asciiTheme="minorBidi" w:hAnsiTheme="minorBidi" w:cs="Arial" w:hint="cs"/>
            <w:sz w:val="24"/>
            <w:szCs w:val="24"/>
            <w:rtl/>
          </w:rPr>
          <w:delText>המזון</w:delText>
        </w:r>
        <w:r w:rsidRPr="00F96BD6" w:rsidDel="00DE6623">
          <w:rPr>
            <w:rFonts w:asciiTheme="minorBidi" w:hAnsiTheme="minorBidi" w:cs="Arial"/>
            <w:sz w:val="24"/>
            <w:szCs w:val="24"/>
            <w:rtl/>
          </w:rPr>
          <w:delText>.</w:delText>
        </w:r>
      </w:del>
    </w:p>
    <w:p w14:paraId="5549FCDF" w14:textId="1E9BBD4C" w:rsidR="00C71CD0" w:rsidDel="00DE6623" w:rsidRDefault="00C71CD0" w:rsidP="00C852E6">
      <w:pPr>
        <w:spacing w:line="360" w:lineRule="auto"/>
        <w:jc w:val="both"/>
        <w:rPr>
          <w:del w:id="5082" w:author="Yael Armon" w:date="2022-07-03T15:15:00Z"/>
          <w:rFonts w:asciiTheme="minorBidi" w:hAnsiTheme="minorBidi"/>
          <w:sz w:val="24"/>
          <w:szCs w:val="24"/>
          <w:rtl/>
        </w:rPr>
      </w:pPr>
      <w:del w:id="5083" w:author="Yael Armon" w:date="2022-07-03T15:15:00Z">
        <w:r w:rsidDel="00DE6623">
          <w:rPr>
            <w:rFonts w:asciiTheme="minorBidi" w:hAnsiTheme="minorBidi" w:hint="cs"/>
            <w:sz w:val="24"/>
            <w:szCs w:val="24"/>
            <w:rtl/>
          </w:rPr>
          <w:delText xml:space="preserve">חוק דומה קיים גם בצרפת החל משנת 2016, אשר </w:delText>
        </w:r>
        <w:r w:rsidRPr="007B32F9" w:rsidDel="00DE6623">
          <w:rPr>
            <w:rFonts w:asciiTheme="minorBidi" w:hAnsiTheme="minorBidi" w:cs="Arial" w:hint="cs"/>
            <w:sz w:val="24"/>
            <w:szCs w:val="24"/>
            <w:rtl/>
          </w:rPr>
          <w:delText>מחייב</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את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כל</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רשתות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השיווק</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המוכרות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בשטח</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של</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מעל</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ל</w:delText>
        </w:r>
        <w:r w:rsidRPr="007B32F9" w:rsidDel="00DE6623">
          <w:rPr>
            <w:rFonts w:asciiTheme="minorBidi" w:hAnsiTheme="minorBidi" w:cs="Arial"/>
            <w:sz w:val="24"/>
            <w:szCs w:val="24"/>
            <w:rtl/>
          </w:rPr>
          <w:delText xml:space="preserve">-400 </w:delText>
        </w:r>
        <w:r w:rsidRPr="007B32F9" w:rsidDel="00DE6623">
          <w:rPr>
            <w:rFonts w:asciiTheme="minorBidi" w:hAnsiTheme="minorBidi" w:cs="Arial" w:hint="cs"/>
            <w:sz w:val="24"/>
            <w:szCs w:val="24"/>
            <w:rtl/>
          </w:rPr>
          <w:delText>מ</w:delText>
        </w:r>
        <w:r w:rsidRPr="007B32F9" w:rsidDel="00DE6623">
          <w:rPr>
            <w:rFonts w:asciiTheme="minorBidi" w:hAnsiTheme="minorBidi" w:cs="Arial"/>
            <w:sz w:val="24"/>
            <w:szCs w:val="24"/>
            <w:rtl/>
          </w:rPr>
          <w:delText>"</w:delText>
        </w:r>
        <w:r w:rsidRPr="007B32F9" w:rsidDel="00DE6623">
          <w:rPr>
            <w:rFonts w:asciiTheme="minorBidi" w:hAnsiTheme="minorBidi" w:cs="Arial" w:hint="cs"/>
            <w:sz w:val="24"/>
            <w:szCs w:val="24"/>
            <w:rtl/>
          </w:rPr>
          <w:delText>ר</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לתרום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את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עודפי</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המזון</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לבנקי</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מזון</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במקום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להשליכם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או</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להשמידם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גם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איטליה</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פולין</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שוויץ</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וצ</w:delText>
        </w:r>
        <w:r w:rsidRPr="007B32F9" w:rsidDel="00DE6623">
          <w:rPr>
            <w:rFonts w:asciiTheme="minorBidi" w:hAnsiTheme="minorBidi" w:cs="Arial"/>
            <w:sz w:val="24"/>
            <w:szCs w:val="24"/>
            <w:rtl/>
          </w:rPr>
          <w:delText>'</w:delText>
        </w:r>
        <w:r w:rsidRPr="007B32F9" w:rsidDel="00DE6623">
          <w:rPr>
            <w:rFonts w:asciiTheme="minorBidi" w:hAnsiTheme="minorBidi" w:cs="Arial" w:hint="cs"/>
            <w:sz w:val="24"/>
            <w:szCs w:val="24"/>
            <w:rtl/>
          </w:rPr>
          <w:delText>כיה</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חוקקו</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חוקים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דומים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אשר</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הביאו</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להפחתת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אובדני</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מזון</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מרשתות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השיווק</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ולהגברת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התרומות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לארגוני</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הצלת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המזון</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במחוזותיהן</w:delText>
        </w:r>
        <w:r w:rsidRPr="007B32F9" w:rsidDel="00DE6623">
          <w:rPr>
            <w:rFonts w:asciiTheme="minorBidi" w:hAnsiTheme="minorBidi" w:cs="Arial"/>
            <w:sz w:val="24"/>
            <w:szCs w:val="24"/>
            <w:rtl/>
          </w:rPr>
          <w:delText xml:space="preserve">. </w:delText>
        </w:r>
        <w:r w:rsidDel="00DE6623">
          <w:rPr>
            <w:rFonts w:asciiTheme="minorBidi" w:hAnsiTheme="minorBidi" w:hint="cs"/>
            <w:sz w:val="24"/>
            <w:szCs w:val="24"/>
            <w:rtl/>
          </w:rPr>
          <w:delText xml:space="preserve">כמו כן, </w:delText>
        </w:r>
        <w:r w:rsidRPr="007B32F9" w:rsidDel="00DE6623">
          <w:rPr>
            <w:rFonts w:asciiTheme="minorBidi" w:hAnsiTheme="minorBidi" w:cs="Arial" w:hint="cs"/>
            <w:sz w:val="24"/>
            <w:szCs w:val="24"/>
            <w:rtl/>
          </w:rPr>
          <w:delText>במדינת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מיזורי</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בארה</w:delText>
        </w:r>
        <w:r w:rsidRPr="007B32F9" w:rsidDel="00DE6623">
          <w:rPr>
            <w:rFonts w:asciiTheme="minorBidi" w:hAnsiTheme="minorBidi" w:cs="Arial"/>
            <w:sz w:val="24"/>
            <w:szCs w:val="24"/>
            <w:rtl/>
          </w:rPr>
          <w:delText>"</w:delText>
        </w:r>
        <w:r w:rsidRPr="007B32F9" w:rsidDel="00DE6623">
          <w:rPr>
            <w:rFonts w:asciiTheme="minorBidi" w:hAnsiTheme="minorBidi" w:cs="Arial" w:hint="cs"/>
            <w:sz w:val="24"/>
            <w:szCs w:val="24"/>
            <w:rtl/>
          </w:rPr>
          <w:delText>ב</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בשנת</w:delText>
        </w:r>
        <w:r w:rsidRPr="007B32F9" w:rsidDel="00DE6623">
          <w:rPr>
            <w:rFonts w:asciiTheme="minorBidi" w:hAnsiTheme="minorBidi" w:cs="Arial"/>
            <w:sz w:val="24"/>
            <w:szCs w:val="24"/>
            <w:rtl/>
          </w:rPr>
          <w:delText xml:space="preserve"> 2018 </w:delText>
        </w:r>
        <w:r w:rsidRPr="007B32F9" w:rsidDel="00DE6623">
          <w:rPr>
            <w:rFonts w:asciiTheme="minorBidi" w:hAnsiTheme="minorBidi" w:cs="Arial" w:hint="cs"/>
            <w:sz w:val="24"/>
            <w:szCs w:val="24"/>
            <w:rtl/>
          </w:rPr>
          <w:delText>הועלתה</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הצעת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חוק</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שעל</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פיה</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העסקים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הגדולים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במדינה</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ידרשו</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לתרום</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את</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עודפי</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המזון</w:delText>
        </w:r>
        <w:r w:rsidRPr="007B32F9" w:rsidDel="00DE6623">
          <w:rPr>
            <w:rFonts w:asciiTheme="minorBidi" w:hAnsiTheme="minorBidi" w:cs="Arial"/>
            <w:sz w:val="24"/>
            <w:szCs w:val="24"/>
            <w:rtl/>
          </w:rPr>
          <w:delText xml:space="preserve"> </w:delText>
        </w:r>
        <w:r w:rsidRPr="007B32F9" w:rsidDel="00DE6623">
          <w:rPr>
            <w:rFonts w:asciiTheme="minorBidi" w:hAnsiTheme="minorBidi" w:cs="Arial" w:hint="cs"/>
            <w:sz w:val="24"/>
            <w:szCs w:val="24"/>
            <w:rtl/>
          </w:rPr>
          <w:delText>שלהם</w:delText>
        </w:r>
        <w:r w:rsidRPr="007B32F9" w:rsidDel="00DE6623">
          <w:rPr>
            <w:rFonts w:asciiTheme="minorBidi" w:hAnsiTheme="minorBidi" w:cs="Arial"/>
            <w:sz w:val="24"/>
            <w:szCs w:val="24"/>
            <w:rtl/>
          </w:rPr>
          <w:delText xml:space="preserve">. </w:delText>
        </w:r>
      </w:del>
    </w:p>
    <w:p w14:paraId="1276DFFD" w14:textId="69D4F3C0" w:rsidR="00006508" w:rsidRPr="00637796" w:rsidDel="00DE6623" w:rsidRDefault="00006508" w:rsidP="00C852E6">
      <w:pPr>
        <w:spacing w:line="360" w:lineRule="auto"/>
        <w:jc w:val="both"/>
        <w:rPr>
          <w:del w:id="5084" w:author="Yael Armon" w:date="2022-07-03T15:15:00Z"/>
          <w:rtl/>
        </w:rPr>
      </w:pPr>
      <w:del w:id="5085" w:author="Yael Armon" w:date="2022-07-03T15:15:00Z">
        <w:r w:rsidRPr="008958D3" w:rsidDel="00DE6623">
          <w:rPr>
            <w:rFonts w:asciiTheme="minorBidi" w:hAnsiTheme="minorBidi" w:hint="eastAsia"/>
            <w:b/>
            <w:bCs/>
            <w:sz w:val="24"/>
            <w:szCs w:val="24"/>
            <w:u w:val="single"/>
            <w:rtl/>
          </w:rPr>
          <w:delText>החוק</w:delText>
        </w:r>
        <w:r w:rsidRPr="008958D3" w:rsidDel="00DE6623">
          <w:rPr>
            <w:rFonts w:asciiTheme="minorBidi" w:hAnsiTheme="minorBidi"/>
            <w:b/>
            <w:bCs/>
            <w:sz w:val="24"/>
            <w:szCs w:val="24"/>
            <w:u w:val="single"/>
            <w:rtl/>
          </w:rPr>
          <w:delText xml:space="preserve"> </w:delText>
        </w:r>
        <w:r w:rsidRPr="008958D3" w:rsidDel="00DE6623">
          <w:rPr>
            <w:rFonts w:asciiTheme="minorBidi" w:hAnsiTheme="minorBidi" w:hint="eastAsia"/>
            <w:b/>
            <w:bCs/>
            <w:sz w:val="24"/>
            <w:szCs w:val="24"/>
            <w:u w:val="single"/>
            <w:rtl/>
          </w:rPr>
          <w:delText>ל</w:delText>
        </w:r>
        <w:r w:rsidDel="00DE6623">
          <w:rPr>
            <w:rFonts w:asciiTheme="minorBidi" w:hAnsiTheme="minorBidi" w:hint="cs"/>
            <w:b/>
            <w:bCs/>
            <w:sz w:val="24"/>
            <w:szCs w:val="24"/>
            <w:u w:val="single"/>
            <w:rtl/>
          </w:rPr>
          <w:delText>עידוד הצלת עודפי מזון</w:delText>
        </w:r>
      </w:del>
    </w:p>
    <w:p w14:paraId="757BB2BE" w14:textId="7C1EACE1" w:rsidR="00006508" w:rsidRPr="00637796" w:rsidDel="00DE6623" w:rsidRDefault="00006508" w:rsidP="00C852E6">
      <w:pPr>
        <w:spacing w:line="360" w:lineRule="auto"/>
        <w:jc w:val="both"/>
        <w:rPr>
          <w:del w:id="5086" w:author="Yael Armon" w:date="2022-07-03T15:15:00Z"/>
          <w:rFonts w:asciiTheme="minorBidi" w:hAnsiTheme="minorBidi"/>
          <w:sz w:val="24"/>
          <w:szCs w:val="24"/>
          <w:rtl/>
        </w:rPr>
      </w:pPr>
      <w:del w:id="5087" w:author="Yael Armon" w:date="2022-07-03T15:15:00Z">
        <w:r w:rsidRPr="00637796" w:rsidDel="00DE6623">
          <w:rPr>
            <w:rFonts w:asciiTheme="minorBidi" w:hAnsiTheme="minorBidi"/>
            <w:b/>
            <w:bCs/>
            <w:sz w:val="24"/>
            <w:szCs w:val="24"/>
            <w:rtl/>
          </w:rPr>
          <w:delText xml:space="preserve">באוקטובר 2018 </w:delText>
        </w:r>
        <w:r w:rsidRPr="00637796" w:rsidDel="00DE6623">
          <w:rPr>
            <w:rFonts w:asciiTheme="minorBidi" w:hAnsiTheme="minorBidi" w:hint="eastAsia"/>
            <w:b/>
            <w:bCs/>
            <w:sz w:val="24"/>
            <w:szCs w:val="24"/>
            <w:rtl/>
          </w:rPr>
          <w:delText>אושר</w:delText>
        </w:r>
        <w:r w:rsidRPr="00637796" w:rsidDel="00DE6623">
          <w:rPr>
            <w:rFonts w:asciiTheme="minorBidi" w:hAnsiTheme="minorBidi"/>
            <w:b/>
            <w:bCs/>
            <w:sz w:val="24"/>
            <w:szCs w:val="24"/>
            <w:rtl/>
          </w:rPr>
          <w:delText xml:space="preserve"> </w:delText>
        </w:r>
        <w:r w:rsidRPr="00637796" w:rsidDel="00DE6623">
          <w:rPr>
            <w:rFonts w:asciiTheme="minorBidi" w:hAnsiTheme="minorBidi" w:hint="eastAsia"/>
            <w:b/>
            <w:bCs/>
            <w:sz w:val="24"/>
            <w:szCs w:val="24"/>
            <w:rtl/>
          </w:rPr>
          <w:delText>בקריאה</w:delText>
        </w:r>
        <w:r w:rsidRPr="00637796" w:rsidDel="00DE6623">
          <w:rPr>
            <w:rFonts w:asciiTheme="minorBidi" w:hAnsiTheme="minorBidi"/>
            <w:b/>
            <w:bCs/>
            <w:sz w:val="24"/>
            <w:szCs w:val="24"/>
            <w:rtl/>
          </w:rPr>
          <w:delText xml:space="preserve"> </w:delText>
        </w:r>
        <w:r w:rsidRPr="00637796" w:rsidDel="00DE6623">
          <w:rPr>
            <w:rFonts w:asciiTheme="minorBidi" w:hAnsiTheme="minorBidi" w:hint="eastAsia"/>
            <w:b/>
            <w:bCs/>
            <w:sz w:val="24"/>
            <w:szCs w:val="24"/>
            <w:rtl/>
          </w:rPr>
          <w:delText>שלישית</w:delText>
        </w:r>
        <w:r w:rsidRPr="00637796" w:rsidDel="00DE6623">
          <w:rPr>
            <w:rFonts w:asciiTheme="minorBidi" w:hAnsiTheme="minorBidi"/>
            <w:b/>
            <w:bCs/>
            <w:sz w:val="24"/>
            <w:szCs w:val="24"/>
            <w:rtl/>
          </w:rPr>
          <w:delText xml:space="preserve"> "</w:delText>
        </w:r>
        <w:r w:rsidRPr="00637796" w:rsidDel="00DE6623">
          <w:rPr>
            <w:rFonts w:asciiTheme="minorBidi" w:hAnsiTheme="minorBidi" w:hint="eastAsia"/>
            <w:b/>
            <w:bCs/>
            <w:sz w:val="24"/>
            <w:szCs w:val="24"/>
            <w:rtl/>
          </w:rPr>
          <w:delText>החוק</w:delText>
        </w:r>
        <w:r w:rsidRPr="00637796" w:rsidDel="00DE6623">
          <w:rPr>
            <w:rFonts w:asciiTheme="minorBidi" w:hAnsiTheme="minorBidi"/>
            <w:b/>
            <w:bCs/>
            <w:sz w:val="24"/>
            <w:szCs w:val="24"/>
            <w:rtl/>
          </w:rPr>
          <w:delText xml:space="preserve"> </w:delText>
        </w:r>
        <w:r w:rsidRPr="00637796" w:rsidDel="00DE6623">
          <w:rPr>
            <w:rFonts w:asciiTheme="minorBidi" w:hAnsiTheme="minorBidi" w:hint="eastAsia"/>
            <w:b/>
            <w:bCs/>
            <w:sz w:val="24"/>
            <w:szCs w:val="24"/>
            <w:rtl/>
          </w:rPr>
          <w:delText>לעידוד</w:delText>
        </w:r>
        <w:r w:rsidRPr="00637796" w:rsidDel="00DE6623">
          <w:rPr>
            <w:rFonts w:asciiTheme="minorBidi" w:hAnsiTheme="minorBidi"/>
            <w:b/>
            <w:bCs/>
            <w:sz w:val="24"/>
            <w:szCs w:val="24"/>
            <w:rtl/>
          </w:rPr>
          <w:delText xml:space="preserve"> </w:delText>
        </w:r>
        <w:r w:rsidRPr="00637796" w:rsidDel="00DE6623">
          <w:rPr>
            <w:rFonts w:asciiTheme="minorBidi" w:hAnsiTheme="minorBidi" w:hint="eastAsia"/>
            <w:b/>
            <w:bCs/>
            <w:sz w:val="24"/>
            <w:szCs w:val="24"/>
            <w:rtl/>
          </w:rPr>
          <w:delText>הצלת</w:delText>
        </w:r>
        <w:r w:rsidRPr="00637796" w:rsidDel="00DE6623">
          <w:rPr>
            <w:rFonts w:asciiTheme="minorBidi" w:hAnsiTheme="minorBidi"/>
            <w:b/>
            <w:bCs/>
            <w:sz w:val="24"/>
            <w:szCs w:val="24"/>
            <w:rtl/>
          </w:rPr>
          <w:delText xml:space="preserve"> </w:delText>
        </w:r>
        <w:r w:rsidRPr="00637796" w:rsidDel="00DE6623">
          <w:rPr>
            <w:rFonts w:asciiTheme="minorBidi" w:hAnsiTheme="minorBidi" w:hint="eastAsia"/>
            <w:b/>
            <w:bCs/>
            <w:sz w:val="24"/>
            <w:szCs w:val="24"/>
            <w:rtl/>
          </w:rPr>
          <w:delText>עודפי</w:delText>
        </w:r>
        <w:r w:rsidRPr="00637796" w:rsidDel="00DE6623">
          <w:rPr>
            <w:rFonts w:asciiTheme="minorBidi" w:hAnsiTheme="minorBidi"/>
            <w:b/>
            <w:bCs/>
            <w:sz w:val="24"/>
            <w:szCs w:val="24"/>
            <w:rtl/>
          </w:rPr>
          <w:delText xml:space="preserve"> </w:delText>
        </w:r>
        <w:r w:rsidRPr="00637796" w:rsidDel="00DE6623">
          <w:rPr>
            <w:rFonts w:asciiTheme="minorBidi" w:hAnsiTheme="minorBidi" w:hint="eastAsia"/>
            <w:b/>
            <w:bCs/>
            <w:sz w:val="24"/>
            <w:szCs w:val="24"/>
            <w:rtl/>
          </w:rPr>
          <w:delText>מזון</w:delText>
        </w:r>
        <w:r w:rsidRPr="00637796" w:rsidDel="00DE6623">
          <w:rPr>
            <w:rFonts w:asciiTheme="minorBidi" w:hAnsiTheme="minorBidi"/>
            <w:b/>
            <w:bCs/>
            <w:sz w:val="24"/>
            <w:szCs w:val="24"/>
            <w:rtl/>
          </w:rPr>
          <w:delText xml:space="preserve">". </w:delText>
        </w:r>
        <w:r w:rsidRPr="00637796" w:rsidDel="00DE6623">
          <w:rPr>
            <w:rFonts w:asciiTheme="minorBidi" w:hAnsiTheme="minorBidi" w:hint="eastAsia"/>
            <w:sz w:val="24"/>
            <w:szCs w:val="24"/>
            <w:rtl/>
          </w:rPr>
          <w:delText>מטרת</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החוק</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להגן</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על</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כל</w:delText>
        </w:r>
        <w:r w:rsidRPr="00637796" w:rsidDel="00DE6623">
          <w:rPr>
            <w:rFonts w:asciiTheme="minorBidi" w:hAnsiTheme="minorBidi"/>
            <w:sz w:val="24"/>
            <w:szCs w:val="24"/>
            <w:rtl/>
          </w:rPr>
          <w:delText xml:space="preserve"> שרשרת תרומת המזון – החל משלב תורמי המזון ועד העמותה, עובדיה ומתנדביה, העומדים </w:delText>
        </w:r>
        <w:r w:rsidRPr="00637796" w:rsidDel="00DE6623">
          <w:rPr>
            <w:rFonts w:asciiTheme="minorBidi" w:hAnsiTheme="minorBidi" w:hint="eastAsia"/>
            <w:sz w:val="24"/>
            <w:szCs w:val="24"/>
            <w:rtl/>
          </w:rPr>
          <w:delText>בסטנדרטים</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של</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בטיחות</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מזון</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מפני</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אחריות</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לנזקים</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שעלולים</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להיגרם</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בשל</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המזון</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שנתרם</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על</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ידם</w:delText>
        </w:r>
        <w:r w:rsidRPr="00637796" w:rsidDel="00DE6623">
          <w:rPr>
            <w:rFonts w:asciiTheme="minorBidi" w:hAnsiTheme="minorBidi"/>
            <w:sz w:val="24"/>
            <w:szCs w:val="24"/>
            <w:rtl/>
          </w:rPr>
          <w:delText xml:space="preserve"> - </w:delText>
        </w:r>
        <w:r w:rsidRPr="00637796" w:rsidDel="00DE6623">
          <w:rPr>
            <w:rFonts w:asciiTheme="minorBidi" w:hAnsiTheme="minorBidi" w:hint="eastAsia"/>
            <w:sz w:val="24"/>
            <w:szCs w:val="24"/>
            <w:rtl/>
          </w:rPr>
          <w:delText>ובלבד</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שעמדו</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בהוראות</w:delText>
        </w:r>
        <w:r w:rsidRPr="00637796" w:rsidDel="00DE6623">
          <w:rPr>
            <w:rFonts w:asciiTheme="minorBidi" w:hAnsiTheme="minorBidi"/>
            <w:sz w:val="24"/>
            <w:szCs w:val="24"/>
            <w:rtl/>
          </w:rPr>
          <w:delText xml:space="preserve"> </w:delText>
        </w:r>
        <w:r w:rsidRPr="00637796" w:rsidDel="00DE6623">
          <w:rPr>
            <w:rFonts w:asciiTheme="minorBidi" w:hAnsiTheme="minorBidi" w:hint="eastAsia"/>
            <w:sz w:val="24"/>
            <w:szCs w:val="24"/>
            <w:rtl/>
          </w:rPr>
          <w:delText>הדין</w:delText>
        </w:r>
        <w:r w:rsidRPr="00637796" w:rsidDel="00DE6623">
          <w:rPr>
            <w:rFonts w:asciiTheme="minorBidi" w:hAnsiTheme="minorBidi"/>
            <w:sz w:val="24"/>
            <w:szCs w:val="24"/>
            <w:rtl/>
          </w:rPr>
          <w:delText>.</w:delText>
        </w:r>
      </w:del>
    </w:p>
    <w:p w14:paraId="258507F4" w14:textId="6CAB1D99" w:rsidR="002D5757" w:rsidRPr="007967E4" w:rsidDel="00DE6623" w:rsidRDefault="00BF44A1">
      <w:pPr>
        <w:spacing w:line="360" w:lineRule="auto"/>
        <w:jc w:val="both"/>
        <w:rPr>
          <w:del w:id="5088" w:author="Yael Armon" w:date="2022-07-03T15:15:00Z"/>
          <w:rFonts w:asciiTheme="minorBidi" w:hAnsiTheme="minorBidi"/>
          <w:color w:val="FF0000"/>
        </w:rPr>
        <w:pPrChange w:id="5089" w:author="Yael Armon" w:date="2022-07-03T15:16:00Z">
          <w:pPr>
            <w:pStyle w:val="Heading1"/>
            <w:numPr>
              <w:numId w:val="63"/>
            </w:numPr>
          </w:pPr>
        </w:pPrChange>
      </w:pPr>
      <w:del w:id="5090" w:author="Yael Armon" w:date="2022-07-03T15:15:00Z">
        <w:r w:rsidRPr="007967E4" w:rsidDel="00DE6623">
          <w:rPr>
            <w:rFonts w:asciiTheme="minorBidi" w:hAnsiTheme="minorBidi" w:hint="eastAsia"/>
            <w:color w:val="FF0000"/>
            <w:rtl/>
          </w:rPr>
          <w:delText>ה</w:delText>
        </w:r>
        <w:r w:rsidR="002D5757" w:rsidRPr="007967E4" w:rsidDel="00DE6623">
          <w:rPr>
            <w:rFonts w:asciiTheme="minorBidi" w:hAnsiTheme="minorBidi" w:hint="eastAsia"/>
            <w:color w:val="FF0000"/>
            <w:rtl/>
          </w:rPr>
          <w:delText>מלצות</w:delText>
        </w:r>
        <w:r w:rsidR="002D5757" w:rsidRPr="007967E4" w:rsidDel="00DE6623">
          <w:rPr>
            <w:rFonts w:asciiTheme="minorBidi" w:hAnsiTheme="minorBidi"/>
            <w:color w:val="FF0000"/>
            <w:rtl/>
          </w:rPr>
          <w:delText xml:space="preserve"> </w:delText>
        </w:r>
        <w:r w:rsidR="002D5757" w:rsidRPr="007967E4" w:rsidDel="00DE6623">
          <w:rPr>
            <w:rFonts w:asciiTheme="minorBidi" w:hAnsiTheme="minorBidi" w:hint="eastAsia"/>
            <w:color w:val="FF0000"/>
            <w:rtl/>
          </w:rPr>
          <w:delText>מדיניות</w:delText>
        </w:r>
        <w:r w:rsidR="002D5757" w:rsidRPr="007967E4" w:rsidDel="00DE6623">
          <w:rPr>
            <w:rFonts w:asciiTheme="minorBidi" w:hAnsiTheme="minorBidi"/>
            <w:color w:val="FF0000"/>
            <w:rtl/>
          </w:rPr>
          <w:delText xml:space="preserve"> </w:delText>
        </w:r>
        <w:r w:rsidR="002D5757" w:rsidRPr="007967E4" w:rsidDel="00DE6623">
          <w:rPr>
            <w:rFonts w:asciiTheme="minorBidi" w:hAnsiTheme="minorBidi" w:hint="eastAsia"/>
            <w:color w:val="FF0000"/>
            <w:rtl/>
          </w:rPr>
          <w:delText>לעידוד</w:delText>
        </w:r>
        <w:r w:rsidR="002D5757" w:rsidRPr="007967E4" w:rsidDel="00DE6623">
          <w:rPr>
            <w:rFonts w:asciiTheme="minorBidi" w:hAnsiTheme="minorBidi"/>
            <w:color w:val="FF0000"/>
            <w:rtl/>
          </w:rPr>
          <w:delText xml:space="preserve"> </w:delText>
        </w:r>
        <w:r w:rsidR="002D5757" w:rsidRPr="007967E4" w:rsidDel="00DE6623">
          <w:rPr>
            <w:rFonts w:asciiTheme="minorBidi" w:hAnsiTheme="minorBidi" w:hint="eastAsia"/>
            <w:color w:val="FF0000"/>
            <w:rtl/>
          </w:rPr>
          <w:delText>הפחתת</w:delText>
        </w:r>
        <w:r w:rsidR="002D5757" w:rsidRPr="007967E4" w:rsidDel="00DE6623">
          <w:rPr>
            <w:rFonts w:asciiTheme="minorBidi" w:hAnsiTheme="minorBidi"/>
            <w:color w:val="FF0000"/>
            <w:rtl/>
          </w:rPr>
          <w:delText xml:space="preserve"> </w:delText>
        </w:r>
        <w:r w:rsidR="002D5757" w:rsidRPr="007967E4" w:rsidDel="00DE6623">
          <w:rPr>
            <w:rFonts w:asciiTheme="minorBidi" w:hAnsiTheme="minorBidi" w:hint="eastAsia"/>
            <w:color w:val="FF0000"/>
            <w:rtl/>
          </w:rPr>
          <w:delText>אובדן</w:delText>
        </w:r>
        <w:r w:rsidR="002D5757" w:rsidRPr="007967E4" w:rsidDel="00DE6623">
          <w:rPr>
            <w:rFonts w:asciiTheme="minorBidi" w:hAnsiTheme="minorBidi"/>
            <w:color w:val="FF0000"/>
            <w:rtl/>
          </w:rPr>
          <w:delText xml:space="preserve"> </w:delText>
        </w:r>
        <w:r w:rsidR="002D5757" w:rsidRPr="007967E4" w:rsidDel="00DE6623">
          <w:rPr>
            <w:rFonts w:asciiTheme="minorBidi" w:hAnsiTheme="minorBidi" w:hint="eastAsia"/>
            <w:color w:val="FF0000"/>
            <w:rtl/>
          </w:rPr>
          <w:delText>מזון</w:delText>
        </w:r>
        <w:r w:rsidR="002D5757" w:rsidRPr="007967E4" w:rsidDel="00DE6623">
          <w:rPr>
            <w:rFonts w:asciiTheme="minorBidi" w:hAnsiTheme="minorBidi"/>
            <w:color w:val="FF0000"/>
            <w:rtl/>
          </w:rPr>
          <w:delText xml:space="preserve"> </w:delText>
        </w:r>
        <w:r w:rsidR="002D5757" w:rsidRPr="007967E4" w:rsidDel="00DE6623">
          <w:rPr>
            <w:rFonts w:asciiTheme="minorBidi" w:hAnsiTheme="minorBidi" w:hint="eastAsia"/>
            <w:color w:val="FF0000"/>
            <w:rtl/>
          </w:rPr>
          <w:delText>והצלת</w:delText>
        </w:r>
        <w:r w:rsidR="002D5757" w:rsidRPr="007967E4" w:rsidDel="00DE6623">
          <w:rPr>
            <w:rFonts w:asciiTheme="minorBidi" w:hAnsiTheme="minorBidi"/>
            <w:color w:val="FF0000"/>
            <w:rtl/>
          </w:rPr>
          <w:delText xml:space="preserve"> </w:delText>
        </w:r>
        <w:r w:rsidR="002D5757" w:rsidRPr="007967E4" w:rsidDel="00DE6623">
          <w:rPr>
            <w:rFonts w:asciiTheme="minorBidi" w:hAnsiTheme="minorBidi" w:hint="eastAsia"/>
            <w:color w:val="FF0000"/>
            <w:rtl/>
          </w:rPr>
          <w:delText>מזון</w:delText>
        </w:r>
      </w:del>
    </w:p>
    <w:p w14:paraId="7B8EE8E3" w14:textId="6125EA6E" w:rsidR="007967E4" w:rsidRPr="00E275B3" w:rsidDel="00DE6623" w:rsidRDefault="007967E4">
      <w:pPr>
        <w:spacing w:line="360" w:lineRule="auto"/>
        <w:jc w:val="both"/>
        <w:rPr>
          <w:del w:id="5091" w:author="Yael Armon" w:date="2022-07-03T15:15:00Z"/>
          <w:rFonts w:asciiTheme="minorBidi" w:hAnsiTheme="minorBidi"/>
          <w:i/>
          <w:iCs/>
          <w:sz w:val="14"/>
          <w:szCs w:val="24"/>
          <w:rtl/>
        </w:rPr>
        <w:pPrChange w:id="5092" w:author="Yael Armon" w:date="2022-07-03T15:16:00Z">
          <w:pPr/>
        </w:pPrChange>
      </w:pPr>
      <w:del w:id="5093" w:author="Yael Armon" w:date="2022-07-03T15:15:00Z">
        <w:r w:rsidRPr="00E275B3" w:rsidDel="00DE6623">
          <w:rPr>
            <w:rFonts w:hint="eastAsia"/>
            <w:b/>
            <w:bCs/>
            <w:i/>
            <w:iCs/>
            <w:rtl/>
          </w:rPr>
          <w:delText>כותרת</w:delText>
        </w:r>
        <w:r w:rsidRPr="00E275B3" w:rsidDel="00DE6623">
          <w:rPr>
            <w:b/>
            <w:bCs/>
            <w:i/>
            <w:iCs/>
            <w:rtl/>
          </w:rPr>
          <w:delText xml:space="preserve"> </w:delText>
        </w:r>
        <w:r w:rsidRPr="00E275B3" w:rsidDel="00DE6623">
          <w:rPr>
            <w:rFonts w:hint="eastAsia"/>
            <w:b/>
            <w:bCs/>
            <w:i/>
            <w:iCs/>
            <w:rtl/>
          </w:rPr>
          <w:delText>מודגשת</w:delText>
        </w:r>
        <w:r w:rsidRPr="00E275B3" w:rsidDel="00DE6623">
          <w:rPr>
            <w:b/>
            <w:bCs/>
            <w:i/>
            <w:iCs/>
            <w:rtl/>
          </w:rPr>
          <w:delText xml:space="preserve"> </w:delText>
        </w:r>
        <w:r w:rsidRPr="00E275B3" w:rsidDel="00DE6623">
          <w:rPr>
            <w:rFonts w:hint="eastAsia"/>
            <w:b/>
            <w:bCs/>
            <w:i/>
            <w:iCs/>
            <w:rtl/>
          </w:rPr>
          <w:delText>בראש</w:delText>
        </w:r>
        <w:r w:rsidRPr="00E275B3" w:rsidDel="00DE6623">
          <w:rPr>
            <w:b/>
            <w:bCs/>
            <w:i/>
            <w:iCs/>
            <w:rtl/>
          </w:rPr>
          <w:delText xml:space="preserve"> </w:delText>
        </w:r>
        <w:r w:rsidRPr="00E275B3" w:rsidDel="00DE6623">
          <w:rPr>
            <w:rFonts w:hint="eastAsia"/>
            <w:b/>
            <w:bCs/>
            <w:i/>
            <w:iCs/>
            <w:rtl/>
          </w:rPr>
          <w:delText>הפרק</w:delText>
        </w:r>
        <w:r w:rsidRPr="00E275B3" w:rsidDel="00DE6623">
          <w:rPr>
            <w:b/>
            <w:bCs/>
            <w:i/>
            <w:iCs/>
            <w:rtl/>
          </w:rPr>
          <w:delText xml:space="preserve">: </w:delText>
        </w:r>
      </w:del>
    </w:p>
    <w:p w14:paraId="34895715" w14:textId="2DBDF9B1" w:rsidR="007967E4" w:rsidRPr="00E275B3" w:rsidDel="00DE6623" w:rsidRDefault="007967E4">
      <w:pPr>
        <w:spacing w:line="360" w:lineRule="auto"/>
        <w:jc w:val="both"/>
        <w:rPr>
          <w:del w:id="5094" w:author="Yael Armon" w:date="2022-07-03T15:15:00Z"/>
          <w:rFonts w:asciiTheme="minorBidi" w:hAnsiTheme="minorBidi"/>
          <w:b/>
          <w:bCs/>
          <w:sz w:val="28"/>
          <w:szCs w:val="28"/>
        </w:rPr>
        <w:pPrChange w:id="5095" w:author="Yael Armon" w:date="2022-07-03T15:16:00Z">
          <w:pPr/>
        </w:pPrChange>
      </w:pPr>
      <w:del w:id="5096" w:author="Yael Armon" w:date="2022-07-03T15:15:00Z">
        <w:r w:rsidRPr="00E275B3" w:rsidDel="00DE6623">
          <w:rPr>
            <w:rFonts w:asciiTheme="minorBidi" w:hAnsiTheme="minorBidi" w:hint="cs"/>
            <w:b/>
            <w:bCs/>
            <w:sz w:val="28"/>
            <w:szCs w:val="28"/>
            <w:rtl/>
          </w:rPr>
          <w:delText>משבר הקורונה ומשבר האקלים מחדדים את הצורך בגיבוש מדיניות לאומית לעידוד הפחתת אובדן והצלת מזון</w:delText>
        </w:r>
      </w:del>
    </w:p>
    <w:p w14:paraId="13DE9BF8" w14:textId="5D0E43B2" w:rsidR="007967E4" w:rsidRPr="00E275B3" w:rsidDel="00DE6623" w:rsidRDefault="007967E4" w:rsidP="00C852E6">
      <w:pPr>
        <w:spacing w:line="360" w:lineRule="auto"/>
        <w:jc w:val="both"/>
        <w:rPr>
          <w:del w:id="5097" w:author="Yael Armon" w:date="2022-07-03T15:15:00Z"/>
          <w:rFonts w:ascii="Arial" w:hAnsi="Arial" w:cs="Arial"/>
          <w:sz w:val="24"/>
          <w:szCs w:val="24"/>
        </w:rPr>
      </w:pPr>
      <w:del w:id="5098" w:author="Yael Armon" w:date="2022-07-03T15:15:00Z">
        <w:r w:rsidRPr="00E275B3" w:rsidDel="00DE6623">
          <w:rPr>
            <w:rFonts w:asciiTheme="minorBidi" w:hAnsiTheme="minorBidi" w:hint="cs"/>
            <w:sz w:val="24"/>
            <w:szCs w:val="24"/>
            <w:rtl/>
          </w:rPr>
          <w:delText>דו</w:delText>
        </w:r>
        <w:r w:rsidRPr="00E275B3" w:rsidDel="00DE6623">
          <w:rPr>
            <w:rFonts w:asciiTheme="minorBidi" w:hAnsiTheme="minorBidi"/>
            <w:sz w:val="24"/>
            <w:szCs w:val="24"/>
            <w:rtl/>
          </w:rPr>
          <w:delText>"</w:delText>
        </w:r>
        <w:r w:rsidRPr="00E275B3" w:rsidDel="00DE6623">
          <w:rPr>
            <w:rFonts w:asciiTheme="minorBidi" w:hAnsiTheme="minorBidi" w:hint="cs"/>
            <w:sz w:val="24"/>
            <w:szCs w:val="24"/>
            <w:rtl/>
          </w:rPr>
          <w:delText>ח</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אובדן</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והצלת</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המזון</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הלאומי</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2020</w:delText>
        </w:r>
        <w:r w:rsidRPr="00E275B3" w:rsidDel="00DE6623">
          <w:rPr>
            <w:rFonts w:asciiTheme="minorBidi" w:hAnsiTheme="minorBidi"/>
            <w:sz w:val="24"/>
            <w:szCs w:val="24"/>
            <w:rtl/>
          </w:rPr>
          <w:delText>, בדומה לק</w:delText>
        </w:r>
        <w:r w:rsidRPr="00E275B3" w:rsidDel="00DE6623">
          <w:rPr>
            <w:rFonts w:asciiTheme="minorBidi" w:hAnsiTheme="minorBidi" w:hint="cs"/>
            <w:sz w:val="24"/>
            <w:szCs w:val="24"/>
            <w:rtl/>
          </w:rPr>
          <w:delText>ו</w:delText>
        </w:r>
        <w:r w:rsidRPr="00E275B3" w:rsidDel="00DE6623">
          <w:rPr>
            <w:rFonts w:asciiTheme="minorBidi" w:hAnsiTheme="minorBidi"/>
            <w:sz w:val="24"/>
            <w:szCs w:val="24"/>
            <w:rtl/>
          </w:rPr>
          <w:delText>דמ</w:delText>
        </w:r>
        <w:r w:rsidRPr="00E275B3" w:rsidDel="00DE6623">
          <w:rPr>
            <w:rFonts w:asciiTheme="minorBidi" w:hAnsiTheme="minorBidi" w:hint="cs"/>
            <w:sz w:val="24"/>
            <w:szCs w:val="24"/>
            <w:rtl/>
          </w:rPr>
          <w:delText>יו</w:delText>
        </w:r>
        <w:r w:rsidRPr="00E275B3" w:rsidDel="00DE6623">
          <w:rPr>
            <w:rFonts w:asciiTheme="minorBidi" w:hAnsiTheme="minorBidi"/>
            <w:sz w:val="24"/>
            <w:szCs w:val="24"/>
            <w:rtl/>
          </w:rPr>
          <w:delText xml:space="preserve">, מצביע על כדאיות </w:delText>
        </w:r>
        <w:r w:rsidRPr="00E275B3" w:rsidDel="00DE6623">
          <w:rPr>
            <w:rFonts w:asciiTheme="minorBidi" w:hAnsiTheme="minorBidi" w:hint="cs"/>
            <w:sz w:val="24"/>
            <w:szCs w:val="24"/>
            <w:rtl/>
          </w:rPr>
          <w:delText>גבוהה</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ל</w:delText>
        </w:r>
        <w:r w:rsidRPr="00E275B3" w:rsidDel="00DE6623">
          <w:rPr>
            <w:rFonts w:asciiTheme="minorBidi" w:hAnsiTheme="minorBidi"/>
            <w:sz w:val="24"/>
            <w:szCs w:val="24"/>
            <w:rtl/>
          </w:rPr>
          <w:delText xml:space="preserve">הצלת מזון, מההיבטים הכלכליים, החברתיים והסביבתיים. </w:delText>
        </w:r>
        <w:r w:rsidRPr="00E275B3" w:rsidDel="00DE6623">
          <w:rPr>
            <w:rFonts w:ascii="Arial" w:hAnsi="Arial" w:cs="Arial"/>
            <w:sz w:val="24"/>
            <w:szCs w:val="24"/>
            <w:rtl/>
          </w:rPr>
          <w:delText>השילוב בין גידול בהיקף אובדן המזון, לבין הגדלת פער אי-הביטחון התזונתי בשנת הקורונה מחדד את הצורך בשימוש בהצלת מזון כ</w:delText>
        </w:r>
        <w:r w:rsidRPr="00E275B3" w:rsidDel="00DE6623">
          <w:rPr>
            <w:rFonts w:ascii="Arial" w:hAnsi="Arial" w:cs="Arial" w:hint="eastAsia"/>
            <w:sz w:val="24"/>
            <w:szCs w:val="24"/>
            <w:rtl/>
          </w:rPr>
          <w:delText>אחד</w:delText>
        </w:r>
        <w:r w:rsidRPr="00E275B3" w:rsidDel="00DE6623">
          <w:rPr>
            <w:rFonts w:ascii="Arial" w:hAnsi="Arial" w:cs="Arial"/>
            <w:sz w:val="24"/>
            <w:szCs w:val="24"/>
            <w:rtl/>
          </w:rPr>
          <w:delText xml:space="preserve"> </w:delText>
        </w:r>
        <w:r w:rsidRPr="00E275B3" w:rsidDel="00DE6623">
          <w:rPr>
            <w:rFonts w:ascii="Arial" w:hAnsi="Arial" w:cs="Arial" w:hint="eastAsia"/>
            <w:sz w:val="24"/>
            <w:szCs w:val="24"/>
            <w:rtl/>
          </w:rPr>
          <w:delText>מ</w:delText>
        </w:r>
        <w:r w:rsidRPr="00E275B3" w:rsidDel="00DE6623">
          <w:rPr>
            <w:rFonts w:ascii="Arial" w:hAnsi="Arial" w:cs="Arial"/>
            <w:sz w:val="24"/>
            <w:szCs w:val="24"/>
            <w:rtl/>
          </w:rPr>
          <w:delText xml:space="preserve">כלי </w:delText>
        </w:r>
        <w:r w:rsidRPr="00E275B3" w:rsidDel="00DE6623">
          <w:rPr>
            <w:rFonts w:ascii="Arial" w:hAnsi="Arial" w:cs="Arial" w:hint="eastAsia"/>
            <w:sz w:val="24"/>
            <w:szCs w:val="24"/>
            <w:rtl/>
          </w:rPr>
          <w:delText>ה</w:delText>
        </w:r>
        <w:r w:rsidRPr="00E275B3" w:rsidDel="00DE6623">
          <w:rPr>
            <w:rFonts w:ascii="Arial" w:hAnsi="Arial" w:cs="Arial"/>
            <w:sz w:val="24"/>
            <w:szCs w:val="24"/>
            <w:rtl/>
          </w:rPr>
          <w:delText xml:space="preserve">מדיניות </w:delText>
        </w:r>
        <w:r w:rsidRPr="00E275B3" w:rsidDel="00DE6623">
          <w:rPr>
            <w:rFonts w:ascii="Arial" w:hAnsi="Arial" w:cs="Arial" w:hint="cs"/>
            <w:sz w:val="24"/>
            <w:szCs w:val="24"/>
            <w:rtl/>
          </w:rPr>
          <w:delText>ה</w:delText>
        </w:r>
        <w:r w:rsidRPr="00E275B3" w:rsidDel="00DE6623">
          <w:rPr>
            <w:rFonts w:ascii="Arial" w:hAnsi="Arial" w:cs="Arial"/>
            <w:sz w:val="24"/>
            <w:szCs w:val="24"/>
            <w:rtl/>
          </w:rPr>
          <w:delText>לאומי</w:delText>
        </w:r>
        <w:r w:rsidRPr="00E275B3" w:rsidDel="00DE6623">
          <w:rPr>
            <w:rFonts w:ascii="Arial" w:hAnsi="Arial" w:cs="Arial" w:hint="cs"/>
            <w:sz w:val="24"/>
            <w:szCs w:val="24"/>
            <w:rtl/>
          </w:rPr>
          <w:delText>ים</w:delText>
        </w:r>
        <w:r w:rsidRPr="00E275B3" w:rsidDel="00DE6623">
          <w:rPr>
            <w:rFonts w:ascii="Arial" w:hAnsi="Arial" w:cs="Arial"/>
            <w:sz w:val="24"/>
            <w:szCs w:val="24"/>
            <w:rtl/>
          </w:rPr>
          <w:delText xml:space="preserve">. </w:delText>
        </w:r>
      </w:del>
    </w:p>
    <w:p w14:paraId="5E123CAD" w14:textId="4DA35669" w:rsidR="007967E4" w:rsidRPr="00E275B3" w:rsidDel="00DE6623" w:rsidRDefault="007967E4" w:rsidP="00C852E6">
      <w:pPr>
        <w:spacing w:line="360" w:lineRule="auto"/>
        <w:jc w:val="both"/>
        <w:rPr>
          <w:del w:id="5099" w:author="Yael Armon" w:date="2022-07-03T15:15:00Z"/>
          <w:rFonts w:asciiTheme="minorBidi" w:hAnsiTheme="minorBidi"/>
          <w:sz w:val="24"/>
          <w:szCs w:val="24"/>
          <w:rtl/>
        </w:rPr>
      </w:pPr>
      <w:del w:id="5100" w:author="Yael Armon" w:date="2022-07-03T15:15:00Z">
        <w:r w:rsidRPr="00E275B3" w:rsidDel="00DE6623">
          <w:rPr>
            <w:rFonts w:asciiTheme="minorBidi" w:hAnsiTheme="minorBidi" w:hint="cs"/>
            <w:b/>
            <w:bCs/>
            <w:sz w:val="24"/>
            <w:szCs w:val="24"/>
            <w:rtl/>
          </w:rPr>
          <w:delText>מבחינה</w:delText>
        </w:r>
        <w:r w:rsidRPr="00E275B3" w:rsidDel="00DE6623">
          <w:rPr>
            <w:rFonts w:asciiTheme="minorBidi" w:hAnsiTheme="minorBidi"/>
            <w:b/>
            <w:bCs/>
            <w:sz w:val="24"/>
            <w:szCs w:val="24"/>
            <w:rtl/>
          </w:rPr>
          <w:delText xml:space="preserve"> </w:delText>
        </w:r>
        <w:r w:rsidRPr="00E275B3" w:rsidDel="00DE6623">
          <w:rPr>
            <w:rFonts w:asciiTheme="minorBidi" w:hAnsiTheme="minorBidi" w:hint="cs"/>
            <w:b/>
            <w:bCs/>
            <w:sz w:val="24"/>
            <w:szCs w:val="24"/>
            <w:rtl/>
          </w:rPr>
          <w:delText>כלכלית</w:delText>
        </w:r>
        <w:r w:rsidRPr="00E275B3" w:rsidDel="00DE6623">
          <w:rPr>
            <w:rFonts w:asciiTheme="minorBidi" w:hAnsiTheme="minorBidi"/>
            <w:sz w:val="24"/>
            <w:szCs w:val="24"/>
            <w:rtl/>
          </w:rPr>
          <w:delText>: מקרה ברור של כשל שוק. במחירי השוק, אין כדאיות להצלת המזון, אולם במחיר כלכלי המשקף את הערך האלטרנטיבי והתמורה התזונתית, קיימת כדאיות גבוהה להצלת המזון.</w:delText>
        </w:r>
      </w:del>
    </w:p>
    <w:p w14:paraId="7CAEB2E7" w14:textId="0311EC1B" w:rsidR="007967E4" w:rsidRPr="00E275B3" w:rsidDel="00DE6623" w:rsidRDefault="007967E4" w:rsidP="00C852E6">
      <w:pPr>
        <w:spacing w:line="360" w:lineRule="auto"/>
        <w:jc w:val="both"/>
        <w:rPr>
          <w:del w:id="5101" w:author="Yael Armon" w:date="2022-07-03T15:15:00Z"/>
          <w:rFonts w:asciiTheme="minorBidi" w:hAnsiTheme="minorBidi"/>
          <w:sz w:val="24"/>
          <w:szCs w:val="24"/>
          <w:rtl/>
        </w:rPr>
      </w:pPr>
      <w:del w:id="5102" w:author="Yael Armon" w:date="2022-07-03T15:15:00Z">
        <w:r w:rsidRPr="00E275B3" w:rsidDel="00DE6623">
          <w:rPr>
            <w:rFonts w:asciiTheme="minorBidi" w:hAnsiTheme="minorBidi" w:hint="cs"/>
            <w:b/>
            <w:bCs/>
            <w:sz w:val="24"/>
            <w:szCs w:val="24"/>
            <w:rtl/>
          </w:rPr>
          <w:delText>מבחינה</w:delText>
        </w:r>
        <w:r w:rsidRPr="00E275B3" w:rsidDel="00DE6623">
          <w:rPr>
            <w:rFonts w:asciiTheme="minorBidi" w:hAnsiTheme="minorBidi"/>
            <w:b/>
            <w:bCs/>
            <w:sz w:val="24"/>
            <w:szCs w:val="24"/>
            <w:rtl/>
          </w:rPr>
          <w:delText xml:space="preserve"> </w:delText>
        </w:r>
        <w:r w:rsidRPr="00E275B3" w:rsidDel="00DE6623">
          <w:rPr>
            <w:rFonts w:asciiTheme="minorBidi" w:hAnsiTheme="minorBidi" w:hint="cs"/>
            <w:b/>
            <w:bCs/>
            <w:sz w:val="24"/>
            <w:szCs w:val="24"/>
            <w:rtl/>
          </w:rPr>
          <w:delText>חברתית</w:delText>
        </w:r>
        <w:r w:rsidRPr="00E275B3" w:rsidDel="00DE6623">
          <w:rPr>
            <w:rFonts w:asciiTheme="minorBidi" w:hAnsiTheme="minorBidi"/>
            <w:sz w:val="24"/>
            <w:szCs w:val="24"/>
            <w:rtl/>
          </w:rPr>
          <w:delText xml:space="preserve">: המזון המוצל שייתרם לנזקקים יביא לצמצום אי </w:delText>
        </w:r>
        <w:r w:rsidRPr="00E275B3" w:rsidDel="00DE6623">
          <w:rPr>
            <w:rFonts w:asciiTheme="minorBidi" w:hAnsiTheme="minorBidi" w:hint="cs"/>
            <w:sz w:val="24"/>
            <w:szCs w:val="24"/>
            <w:rtl/>
          </w:rPr>
          <w:delText>השוויון</w:delText>
        </w:r>
        <w:r w:rsidRPr="00E275B3" w:rsidDel="00DE6623">
          <w:rPr>
            <w:rFonts w:asciiTheme="minorBidi" w:hAnsiTheme="minorBidi"/>
            <w:sz w:val="24"/>
            <w:szCs w:val="24"/>
            <w:rtl/>
          </w:rPr>
          <w:delText xml:space="preserve"> ועלייה בביטחון התזונתי של תושבי המדינה.</w:delText>
        </w:r>
      </w:del>
    </w:p>
    <w:p w14:paraId="55124400" w14:textId="738CAD59" w:rsidR="007967E4" w:rsidRPr="00E275B3" w:rsidDel="00DE6623" w:rsidRDefault="007967E4" w:rsidP="00C852E6">
      <w:pPr>
        <w:spacing w:line="360" w:lineRule="auto"/>
        <w:jc w:val="both"/>
        <w:rPr>
          <w:del w:id="5103" w:author="Yael Armon" w:date="2022-07-03T15:15:00Z"/>
          <w:rFonts w:asciiTheme="minorBidi" w:hAnsiTheme="minorBidi"/>
          <w:sz w:val="24"/>
          <w:szCs w:val="24"/>
          <w:rtl/>
        </w:rPr>
      </w:pPr>
      <w:del w:id="5104" w:author="Yael Armon" w:date="2022-07-03T15:15:00Z">
        <w:r w:rsidRPr="00E275B3" w:rsidDel="00DE6623">
          <w:rPr>
            <w:rFonts w:asciiTheme="minorBidi" w:hAnsiTheme="minorBidi" w:hint="cs"/>
            <w:b/>
            <w:bCs/>
            <w:sz w:val="24"/>
            <w:szCs w:val="24"/>
            <w:rtl/>
          </w:rPr>
          <w:delText>מבחינה</w:delText>
        </w:r>
        <w:r w:rsidRPr="00E275B3" w:rsidDel="00DE6623">
          <w:rPr>
            <w:rFonts w:asciiTheme="minorBidi" w:hAnsiTheme="minorBidi"/>
            <w:b/>
            <w:bCs/>
            <w:sz w:val="24"/>
            <w:szCs w:val="24"/>
            <w:rtl/>
          </w:rPr>
          <w:delText xml:space="preserve"> </w:delText>
        </w:r>
        <w:r w:rsidRPr="00E275B3" w:rsidDel="00DE6623">
          <w:rPr>
            <w:rFonts w:asciiTheme="minorBidi" w:hAnsiTheme="minorBidi" w:hint="cs"/>
            <w:b/>
            <w:bCs/>
            <w:sz w:val="24"/>
            <w:szCs w:val="24"/>
            <w:rtl/>
          </w:rPr>
          <w:delText>סביבתית</w:delText>
        </w:r>
        <w:r w:rsidRPr="00E275B3" w:rsidDel="00DE6623">
          <w:rPr>
            <w:rFonts w:asciiTheme="minorBidi" w:hAnsiTheme="minorBidi"/>
            <w:sz w:val="24"/>
            <w:szCs w:val="24"/>
            <w:rtl/>
          </w:rPr>
          <w:delText xml:space="preserve">: מאמץ זה יחסוך משאבים רבים של אנרגיה, מים, קרקע </w:delText>
        </w:r>
        <w:r w:rsidRPr="00E275B3" w:rsidDel="00DE6623">
          <w:rPr>
            <w:rFonts w:asciiTheme="minorBidi" w:hAnsiTheme="minorBidi" w:hint="cs"/>
            <w:sz w:val="24"/>
            <w:szCs w:val="24"/>
            <w:rtl/>
          </w:rPr>
          <w:delText>וכימיקלים</w:delText>
        </w:r>
        <w:r w:rsidRPr="00E275B3" w:rsidDel="00DE6623">
          <w:rPr>
            <w:rFonts w:asciiTheme="minorBidi" w:hAnsiTheme="minorBidi"/>
            <w:sz w:val="24"/>
            <w:szCs w:val="24"/>
            <w:rtl/>
          </w:rPr>
          <w:delText xml:space="preserve"> וכן יקטין פליטות </w:delText>
        </w:r>
        <w:r w:rsidRPr="00E275B3" w:rsidDel="00DE6623">
          <w:rPr>
            <w:rFonts w:asciiTheme="minorBidi" w:hAnsiTheme="minorBidi" w:hint="cs"/>
            <w:sz w:val="24"/>
            <w:szCs w:val="24"/>
            <w:rtl/>
          </w:rPr>
          <w:delText>גזי</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חממה</w:delText>
        </w:r>
        <w:r w:rsidRPr="00E275B3" w:rsidDel="00DE6623">
          <w:rPr>
            <w:rFonts w:asciiTheme="minorBidi" w:hAnsiTheme="minorBidi"/>
            <w:sz w:val="24"/>
            <w:szCs w:val="24"/>
            <w:rtl/>
          </w:rPr>
          <w:delText xml:space="preserve"> ומזהמים לאוויר וכן את כמויות הפסולת המועברות להטמנה.</w:delText>
        </w:r>
      </w:del>
    </w:p>
    <w:p w14:paraId="38C7860C" w14:textId="002B5FFE" w:rsidR="007967E4" w:rsidRPr="00E275B3" w:rsidDel="00DE6623" w:rsidRDefault="007967E4">
      <w:pPr>
        <w:spacing w:line="360" w:lineRule="auto"/>
        <w:jc w:val="both"/>
        <w:rPr>
          <w:del w:id="5105" w:author="Yael Armon" w:date="2022-07-03T15:15:00Z"/>
          <w:rFonts w:asciiTheme="minorBidi" w:hAnsiTheme="minorBidi"/>
          <w:sz w:val="24"/>
          <w:szCs w:val="24"/>
          <w:rtl/>
        </w:rPr>
        <w:pPrChange w:id="5106" w:author="Yael Armon" w:date="2022-07-03T15:16:00Z">
          <w:pPr/>
        </w:pPrChange>
      </w:pPr>
      <w:del w:id="5107" w:author="Yael Armon" w:date="2022-07-03T15:15:00Z">
        <w:r w:rsidRPr="00E275B3" w:rsidDel="00DE6623">
          <w:rPr>
            <w:rFonts w:asciiTheme="minorBidi" w:hAnsiTheme="minorBidi" w:hint="cs"/>
            <w:sz w:val="24"/>
            <w:szCs w:val="24"/>
            <w:rtl/>
          </w:rPr>
          <w:delText>מומלץ לבחון את כלי המדיניות הבאים לעידוד הפחתת אובדן מזון והצלת מזון בישראל:</w:delText>
        </w:r>
      </w:del>
    </w:p>
    <w:p w14:paraId="596E503A" w14:textId="08402463" w:rsidR="007967E4" w:rsidRPr="00E275B3" w:rsidDel="00DE6623" w:rsidRDefault="007967E4">
      <w:pPr>
        <w:spacing w:line="360" w:lineRule="auto"/>
        <w:jc w:val="both"/>
        <w:rPr>
          <w:del w:id="5108" w:author="Yael Armon" w:date="2022-07-03T15:15:00Z"/>
          <w:rFonts w:asciiTheme="minorBidi" w:hAnsiTheme="minorBidi"/>
          <w:sz w:val="14"/>
          <w:szCs w:val="24"/>
        </w:rPr>
        <w:pPrChange w:id="5109" w:author="Yael Armon" w:date="2022-07-03T15:16:00Z">
          <w:pPr>
            <w:numPr>
              <w:numId w:val="57"/>
            </w:numPr>
            <w:tabs>
              <w:tab w:val="num" w:pos="0"/>
              <w:tab w:val="num" w:pos="720"/>
            </w:tabs>
            <w:spacing w:after="150" w:line="360" w:lineRule="auto"/>
            <w:ind w:left="360" w:hanging="360"/>
            <w:jc w:val="both"/>
          </w:pPr>
        </w:pPrChange>
      </w:pPr>
      <w:del w:id="5110" w:author="Yael Armon" w:date="2022-07-03T15:15:00Z">
        <w:r w:rsidRPr="00E275B3" w:rsidDel="00DE6623">
          <w:rPr>
            <w:rFonts w:asciiTheme="minorBidi" w:hAnsiTheme="minorBidi"/>
            <w:b/>
            <w:bCs/>
            <w:sz w:val="14"/>
            <w:szCs w:val="24"/>
            <w:rtl/>
          </w:rPr>
          <w:delText xml:space="preserve">קביעת יעד לאומי </w:delText>
        </w:r>
        <w:r w:rsidRPr="00E275B3" w:rsidDel="00DE6623">
          <w:rPr>
            <w:rFonts w:asciiTheme="minorBidi" w:hAnsiTheme="minorBidi" w:hint="cs"/>
            <w:b/>
            <w:bCs/>
            <w:sz w:val="14"/>
            <w:szCs w:val="24"/>
            <w:rtl/>
          </w:rPr>
          <w:delText>להפחתת</w:delText>
        </w:r>
        <w:r w:rsidRPr="00E275B3" w:rsidDel="00DE6623">
          <w:rPr>
            <w:rFonts w:asciiTheme="minorBidi" w:hAnsiTheme="minorBidi"/>
            <w:b/>
            <w:bCs/>
            <w:sz w:val="14"/>
            <w:szCs w:val="24"/>
            <w:rtl/>
          </w:rPr>
          <w:delText xml:space="preserve"> </w:delText>
        </w:r>
        <w:r w:rsidRPr="00E275B3" w:rsidDel="00DE6623">
          <w:rPr>
            <w:rFonts w:asciiTheme="minorBidi" w:hAnsiTheme="minorBidi" w:hint="cs"/>
            <w:b/>
            <w:bCs/>
            <w:sz w:val="14"/>
            <w:szCs w:val="24"/>
            <w:rtl/>
          </w:rPr>
          <w:delText>אובדן</w:delText>
        </w:r>
        <w:r w:rsidRPr="00E275B3" w:rsidDel="00DE6623">
          <w:rPr>
            <w:rFonts w:asciiTheme="minorBidi" w:hAnsiTheme="minorBidi"/>
            <w:b/>
            <w:bCs/>
            <w:sz w:val="14"/>
            <w:szCs w:val="24"/>
            <w:rtl/>
          </w:rPr>
          <w:delText xml:space="preserve"> מזון והצלתו - </w:delText>
        </w:r>
        <w:r w:rsidRPr="00E275B3" w:rsidDel="00DE6623">
          <w:rPr>
            <w:rFonts w:asciiTheme="minorBidi" w:hAnsiTheme="minorBidi" w:hint="cs"/>
            <w:sz w:val="14"/>
            <w:szCs w:val="24"/>
            <w:rtl/>
          </w:rPr>
          <w:delText>יעד</w:delText>
        </w:r>
        <w:r w:rsidRPr="00E275B3" w:rsidDel="00DE6623">
          <w:rPr>
            <w:rFonts w:asciiTheme="minorBidi" w:hAnsiTheme="minorBidi"/>
            <w:b/>
            <w:bCs/>
            <w:sz w:val="14"/>
            <w:szCs w:val="24"/>
            <w:rtl/>
          </w:rPr>
          <w:delText xml:space="preserve"> </w:delText>
        </w:r>
        <w:r w:rsidRPr="00E275B3" w:rsidDel="00DE6623">
          <w:rPr>
            <w:rFonts w:asciiTheme="minorBidi" w:hAnsiTheme="minorBidi"/>
            <w:sz w:val="14"/>
            <w:szCs w:val="24"/>
            <w:rtl/>
          </w:rPr>
          <w:delText>אשר יקבע הפחתה של 50% בהיקף אובדן המזון עד לשנת 2030, בהתאם לעקרונות שגיבש האו"ם.</w:delText>
        </w:r>
      </w:del>
    </w:p>
    <w:p w14:paraId="7808A10D" w14:textId="2FACCF91" w:rsidR="007967E4" w:rsidRPr="00E275B3" w:rsidDel="00DE6623" w:rsidRDefault="007967E4">
      <w:pPr>
        <w:spacing w:line="360" w:lineRule="auto"/>
        <w:jc w:val="both"/>
        <w:rPr>
          <w:del w:id="5111" w:author="Yael Armon" w:date="2022-07-03T15:15:00Z"/>
          <w:rFonts w:asciiTheme="minorBidi" w:hAnsiTheme="minorBidi"/>
          <w:sz w:val="14"/>
          <w:szCs w:val="24"/>
          <w:rtl/>
        </w:rPr>
        <w:pPrChange w:id="5112" w:author="Yael Armon" w:date="2022-07-03T15:16:00Z">
          <w:pPr>
            <w:spacing w:after="150" w:line="360" w:lineRule="auto"/>
            <w:ind w:left="360"/>
            <w:jc w:val="both"/>
          </w:pPr>
        </w:pPrChange>
      </w:pPr>
      <w:del w:id="5113" w:author="Yael Armon" w:date="2022-07-03T15:15:00Z">
        <w:r w:rsidRPr="00E275B3" w:rsidDel="00DE6623">
          <w:rPr>
            <w:rFonts w:asciiTheme="minorBidi" w:hAnsiTheme="minorBidi"/>
            <w:sz w:val="14"/>
            <w:szCs w:val="24"/>
            <w:rtl/>
          </w:rPr>
          <w:delText xml:space="preserve">קביעת יעד לאומי </w:delText>
        </w:r>
        <w:r w:rsidRPr="00E275B3" w:rsidDel="00DE6623">
          <w:rPr>
            <w:rFonts w:asciiTheme="minorBidi" w:hAnsiTheme="minorBidi" w:hint="cs"/>
            <w:sz w:val="14"/>
            <w:szCs w:val="24"/>
            <w:rtl/>
          </w:rPr>
          <w:delText>מעלה</w:delText>
        </w:r>
        <w:r w:rsidRPr="00E275B3" w:rsidDel="00DE6623">
          <w:rPr>
            <w:rFonts w:asciiTheme="minorBidi" w:hAnsiTheme="minorBidi"/>
            <w:sz w:val="14"/>
            <w:szCs w:val="24"/>
            <w:rtl/>
          </w:rPr>
          <w:delText xml:space="preserve"> </w:delText>
        </w:r>
        <w:r w:rsidRPr="00E275B3" w:rsidDel="00DE6623">
          <w:rPr>
            <w:rFonts w:asciiTheme="minorBidi" w:hAnsiTheme="minorBidi" w:hint="cs"/>
            <w:sz w:val="14"/>
            <w:szCs w:val="24"/>
            <w:rtl/>
          </w:rPr>
          <w:delText>את</w:delText>
        </w:r>
        <w:r w:rsidRPr="00E275B3" w:rsidDel="00DE6623">
          <w:rPr>
            <w:rFonts w:asciiTheme="minorBidi" w:hAnsiTheme="minorBidi"/>
            <w:sz w:val="14"/>
            <w:szCs w:val="24"/>
            <w:rtl/>
          </w:rPr>
          <w:delText xml:space="preserve"> הנושא לסדר היום הציבורי ומהווה מחויבות לפעול למימוש היעד. </w:delText>
        </w:r>
      </w:del>
    </w:p>
    <w:p w14:paraId="7E1763B5" w14:textId="79E69992" w:rsidR="007967E4" w:rsidRPr="00E275B3" w:rsidDel="00DE6623" w:rsidRDefault="007967E4">
      <w:pPr>
        <w:spacing w:line="360" w:lineRule="auto"/>
        <w:jc w:val="both"/>
        <w:rPr>
          <w:del w:id="5114" w:author="Yael Armon" w:date="2022-07-03T15:15:00Z"/>
          <w:rFonts w:asciiTheme="minorBidi" w:hAnsiTheme="minorBidi"/>
          <w:sz w:val="14"/>
          <w:szCs w:val="24"/>
          <w:rtl/>
        </w:rPr>
        <w:pPrChange w:id="5115" w:author="Yael Armon" w:date="2022-07-03T15:16:00Z">
          <w:pPr>
            <w:spacing w:after="150" w:line="360" w:lineRule="auto"/>
            <w:ind w:left="360"/>
            <w:jc w:val="both"/>
          </w:pPr>
        </w:pPrChange>
      </w:pPr>
      <w:del w:id="5116" w:author="Yael Armon" w:date="2022-07-03T15:15:00Z">
        <w:r w:rsidRPr="00E275B3" w:rsidDel="00DE6623">
          <w:rPr>
            <w:rFonts w:asciiTheme="minorBidi" w:hAnsiTheme="minorBidi"/>
            <w:sz w:val="14"/>
            <w:szCs w:val="24"/>
            <w:rtl/>
          </w:rPr>
          <w:delText>במקביל לקביעת היעד, יש צורך ליצור כלי מדידה ובקרה שיאפשרו בחינה שוטפת של עמידה ביעד שנקבע.</w:delText>
        </w:r>
      </w:del>
    </w:p>
    <w:p w14:paraId="62591DD9" w14:textId="637A45A1" w:rsidR="007967E4" w:rsidRPr="00E275B3" w:rsidDel="00DE6623" w:rsidRDefault="007967E4">
      <w:pPr>
        <w:spacing w:line="360" w:lineRule="auto"/>
        <w:jc w:val="both"/>
        <w:rPr>
          <w:del w:id="5117" w:author="Yael Armon" w:date="2022-07-03T15:15:00Z"/>
          <w:rFonts w:asciiTheme="minorBidi" w:hAnsiTheme="minorBidi"/>
          <w:sz w:val="14"/>
          <w:szCs w:val="24"/>
        </w:rPr>
        <w:pPrChange w:id="5118" w:author="Yael Armon" w:date="2022-07-03T15:16:00Z">
          <w:pPr>
            <w:numPr>
              <w:numId w:val="57"/>
            </w:numPr>
            <w:tabs>
              <w:tab w:val="num" w:pos="0"/>
              <w:tab w:val="num" w:pos="720"/>
            </w:tabs>
            <w:spacing w:after="150" w:line="360" w:lineRule="auto"/>
            <w:ind w:left="360" w:hanging="360"/>
            <w:jc w:val="both"/>
          </w:pPr>
        </w:pPrChange>
      </w:pPr>
      <w:del w:id="5119" w:author="Yael Armon" w:date="2022-07-03T15:15:00Z">
        <w:r w:rsidRPr="00E275B3" w:rsidDel="00DE6623">
          <w:rPr>
            <w:rFonts w:asciiTheme="minorBidi" w:hAnsiTheme="minorBidi" w:hint="cs"/>
            <w:b/>
            <w:bCs/>
            <w:sz w:val="14"/>
            <w:szCs w:val="24"/>
            <w:rtl/>
          </w:rPr>
          <w:delText>גיבוש</w:delText>
        </w:r>
        <w:r w:rsidRPr="00E275B3" w:rsidDel="00DE6623">
          <w:rPr>
            <w:rFonts w:asciiTheme="minorBidi" w:hAnsiTheme="minorBidi"/>
            <w:b/>
            <w:bCs/>
            <w:sz w:val="14"/>
            <w:szCs w:val="24"/>
            <w:rtl/>
          </w:rPr>
          <w:delText xml:space="preserve"> תוכנית לאומית להפחתת אובדן מזון והצלת מזון </w:delText>
        </w:r>
        <w:r w:rsidRPr="00E275B3" w:rsidDel="00DE6623">
          <w:rPr>
            <w:rFonts w:asciiTheme="minorBidi" w:hAnsiTheme="minorBidi"/>
            <w:sz w:val="14"/>
            <w:szCs w:val="24"/>
            <w:rtl/>
          </w:rPr>
          <w:delText xml:space="preserve">– </w:delText>
        </w:r>
        <w:r w:rsidRPr="00E275B3" w:rsidDel="00DE6623">
          <w:rPr>
            <w:rFonts w:asciiTheme="minorBidi" w:hAnsiTheme="minorBidi" w:hint="cs"/>
            <w:sz w:val="14"/>
            <w:szCs w:val="24"/>
            <w:rtl/>
          </w:rPr>
          <w:delText>ה</w:delText>
        </w:r>
        <w:r w:rsidRPr="00E275B3" w:rsidDel="00DE6623">
          <w:rPr>
            <w:rFonts w:asciiTheme="minorBidi" w:hAnsiTheme="minorBidi"/>
            <w:sz w:val="14"/>
            <w:szCs w:val="24"/>
            <w:rtl/>
          </w:rPr>
          <w:delText xml:space="preserve">תוכנית </w:delText>
        </w:r>
        <w:r w:rsidRPr="00E275B3" w:rsidDel="00DE6623">
          <w:rPr>
            <w:rFonts w:asciiTheme="minorBidi" w:hAnsiTheme="minorBidi" w:hint="cs"/>
            <w:sz w:val="24"/>
            <w:szCs w:val="24"/>
            <w:rtl/>
          </w:rPr>
          <w:delText>תתייחס</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לאובדן</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המזון</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ולהצלת מזון לאורך</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כל</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שרשרת</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הערך</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ולכלל</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התנאים</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הנדרשים</w:delText>
        </w:r>
        <w:r w:rsidRPr="00E275B3" w:rsidDel="00DE6623">
          <w:rPr>
            <w:rFonts w:asciiTheme="minorBidi" w:hAnsiTheme="minorBidi"/>
            <w:sz w:val="24"/>
            <w:szCs w:val="24"/>
            <w:rtl/>
          </w:rPr>
          <w:delText xml:space="preserve"> (תפעוליים, </w:delText>
        </w:r>
        <w:r w:rsidRPr="00E275B3" w:rsidDel="00DE6623">
          <w:rPr>
            <w:rFonts w:asciiTheme="minorBidi" w:hAnsiTheme="minorBidi" w:hint="cs"/>
            <w:sz w:val="24"/>
            <w:szCs w:val="24"/>
            <w:rtl/>
          </w:rPr>
          <w:delText>רגולטוריים</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כלכליים</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למימוש</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הדרגתי</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של</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יעד</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צמצום</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אובדן</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המזון</w:delText>
        </w:r>
        <w:r w:rsidRPr="00E275B3" w:rsidDel="00DE6623">
          <w:rPr>
            <w:rFonts w:asciiTheme="minorBidi" w:hAnsiTheme="minorBidi"/>
            <w:sz w:val="24"/>
            <w:szCs w:val="24"/>
          </w:rPr>
          <w:delText xml:space="preserve"> </w:delText>
        </w:r>
        <w:r w:rsidRPr="00E275B3" w:rsidDel="00DE6623">
          <w:rPr>
            <w:rFonts w:asciiTheme="minorBidi" w:hAnsiTheme="minorBidi" w:hint="cs"/>
            <w:sz w:val="24"/>
            <w:szCs w:val="24"/>
            <w:rtl/>
          </w:rPr>
          <w:delText xml:space="preserve"> והצלת המזון</w:delText>
        </w:r>
        <w:r w:rsidRPr="00E275B3" w:rsidDel="00DE6623">
          <w:rPr>
            <w:rFonts w:asciiTheme="minorBidi" w:hAnsiTheme="minorBidi" w:hint="cs"/>
            <w:sz w:val="14"/>
            <w:szCs w:val="24"/>
            <w:rtl/>
          </w:rPr>
          <w:delText>. נדרשת מעורבות של מרבית משרדי הממשלה ביישום התוכנית, ותכלולה על ידי משרד רה"מ או המועצה לביטחון תזונתי. כך לדוגמא:</w:delText>
        </w:r>
      </w:del>
    </w:p>
    <w:p w14:paraId="0FDAFADB" w14:textId="10E5E583" w:rsidR="007967E4" w:rsidRPr="00E275B3" w:rsidDel="00DE6623" w:rsidRDefault="007967E4">
      <w:pPr>
        <w:spacing w:line="360" w:lineRule="auto"/>
        <w:jc w:val="both"/>
        <w:rPr>
          <w:del w:id="5120" w:author="Yael Armon" w:date="2022-07-03T15:15:00Z"/>
          <w:rFonts w:asciiTheme="minorBidi" w:hAnsiTheme="minorBidi"/>
          <w:sz w:val="14"/>
          <w:szCs w:val="24"/>
          <w:rtl/>
        </w:rPr>
        <w:pPrChange w:id="5121" w:author="Yael Armon" w:date="2022-07-03T15:16:00Z">
          <w:pPr>
            <w:spacing w:after="150" w:line="360" w:lineRule="auto"/>
            <w:ind w:left="360"/>
            <w:jc w:val="both"/>
          </w:pPr>
        </w:pPrChange>
      </w:pPr>
      <w:del w:id="5122" w:author="Yael Armon" w:date="2022-07-03T15:15:00Z">
        <w:r w:rsidRPr="00E275B3" w:rsidDel="00DE6623">
          <w:rPr>
            <w:rFonts w:asciiTheme="minorBidi" w:hAnsiTheme="minorBidi" w:hint="cs"/>
            <w:b/>
            <w:bCs/>
            <w:sz w:val="14"/>
            <w:szCs w:val="24"/>
            <w:rtl/>
          </w:rPr>
          <w:delText>ה</w:delText>
        </w:r>
        <w:r w:rsidRPr="00E275B3" w:rsidDel="00DE6623">
          <w:rPr>
            <w:rFonts w:asciiTheme="minorBidi" w:hAnsiTheme="minorBidi" w:hint="eastAsia"/>
            <w:b/>
            <w:bCs/>
            <w:sz w:val="14"/>
            <w:szCs w:val="24"/>
            <w:rtl/>
          </w:rPr>
          <w:delText>משרד</w:delText>
        </w:r>
        <w:r w:rsidRPr="00E275B3" w:rsidDel="00DE6623">
          <w:rPr>
            <w:rFonts w:asciiTheme="minorBidi" w:hAnsiTheme="minorBidi"/>
            <w:b/>
            <w:bCs/>
            <w:sz w:val="14"/>
            <w:szCs w:val="24"/>
            <w:rtl/>
          </w:rPr>
          <w:delText xml:space="preserve"> </w:delText>
        </w:r>
        <w:r w:rsidRPr="00E275B3" w:rsidDel="00DE6623">
          <w:rPr>
            <w:rFonts w:asciiTheme="minorBidi" w:hAnsiTheme="minorBidi" w:hint="eastAsia"/>
            <w:b/>
            <w:bCs/>
            <w:sz w:val="14"/>
            <w:szCs w:val="24"/>
            <w:rtl/>
          </w:rPr>
          <w:delText>להגנת</w:delText>
        </w:r>
        <w:r w:rsidRPr="00E275B3" w:rsidDel="00DE6623">
          <w:rPr>
            <w:rFonts w:asciiTheme="minorBidi" w:hAnsiTheme="minorBidi"/>
            <w:b/>
            <w:bCs/>
            <w:sz w:val="14"/>
            <w:szCs w:val="24"/>
            <w:rtl/>
          </w:rPr>
          <w:delText xml:space="preserve"> </w:delText>
        </w:r>
        <w:r w:rsidRPr="00E275B3" w:rsidDel="00DE6623">
          <w:rPr>
            <w:rFonts w:asciiTheme="minorBidi" w:hAnsiTheme="minorBidi" w:hint="eastAsia"/>
            <w:b/>
            <w:bCs/>
            <w:sz w:val="14"/>
            <w:szCs w:val="24"/>
            <w:rtl/>
          </w:rPr>
          <w:delText>הסביבה</w:delText>
        </w:r>
        <w:r w:rsidR="00A5044B" w:rsidDel="00DE6623">
          <w:rPr>
            <w:rFonts w:asciiTheme="minorBidi" w:hAnsiTheme="minorBidi" w:hint="cs"/>
            <w:sz w:val="14"/>
            <w:szCs w:val="24"/>
            <w:rtl/>
          </w:rPr>
          <w:delText xml:space="preserve"> יבחן ויקדם </w:delText>
        </w:r>
        <w:r w:rsidRPr="00E275B3" w:rsidDel="00DE6623">
          <w:rPr>
            <w:rFonts w:asciiTheme="minorBidi" w:hAnsiTheme="minorBidi" w:hint="cs"/>
            <w:sz w:val="14"/>
            <w:szCs w:val="24"/>
            <w:rtl/>
          </w:rPr>
          <w:delText xml:space="preserve">בין היתר כלי מדיניות להפחתת אובדן מזון והצלתו ככלי לעמידה ביעדי הפחתת פליטות בתחומי הפסולת, התעשייה והחקלאות. כלים כגון תשלום בגין פסולת מסחרית, </w:delText>
        </w:r>
        <w:r w:rsidRPr="00E275B3" w:rsidDel="00DE6623">
          <w:rPr>
            <w:rFonts w:asciiTheme="minorBidi" w:hAnsiTheme="minorBidi" w:hint="cs"/>
            <w:sz w:val="24"/>
            <w:szCs w:val="24"/>
            <w:rtl/>
          </w:rPr>
          <w:delText>מנגנון לתמחור עלות פחמן בהטמנה ושריפה של פסולת</w:delText>
        </w:r>
        <w:r w:rsidR="00A5044B" w:rsidDel="00DE6623">
          <w:rPr>
            <w:rFonts w:asciiTheme="minorBidi" w:hAnsiTheme="minorBidi" w:hint="cs"/>
            <w:sz w:val="14"/>
            <w:szCs w:val="24"/>
            <w:rtl/>
          </w:rPr>
          <w:delText xml:space="preserve"> </w:delText>
        </w:r>
        <w:r w:rsidRPr="00E275B3" w:rsidDel="00DE6623">
          <w:rPr>
            <w:rFonts w:asciiTheme="minorBidi" w:hAnsiTheme="minorBidi" w:hint="cs"/>
            <w:sz w:val="14"/>
            <w:szCs w:val="24"/>
            <w:rtl/>
          </w:rPr>
          <w:delText>ועוד.</w:delText>
        </w:r>
        <w:r w:rsidR="00A5044B" w:rsidDel="00DE6623">
          <w:rPr>
            <w:rFonts w:asciiTheme="minorBidi" w:hAnsiTheme="minorBidi" w:hint="cs"/>
            <w:sz w:val="14"/>
            <w:szCs w:val="24"/>
            <w:rtl/>
          </w:rPr>
          <w:delText xml:space="preserve"> כל זאת, כפי שנקבע באסטרטגיית הפסולת של המשרד. </w:delText>
        </w:r>
      </w:del>
    </w:p>
    <w:p w14:paraId="5ED6620C" w14:textId="1064D14B" w:rsidR="00475BBF" w:rsidRPr="00E275B3" w:rsidDel="00DE6623" w:rsidRDefault="007967E4">
      <w:pPr>
        <w:spacing w:line="360" w:lineRule="auto"/>
        <w:jc w:val="both"/>
        <w:rPr>
          <w:del w:id="5123" w:author="Yael Armon" w:date="2022-07-03T15:15:00Z"/>
          <w:rFonts w:asciiTheme="minorBidi" w:hAnsiTheme="minorBidi"/>
          <w:sz w:val="14"/>
          <w:szCs w:val="24"/>
          <w:rtl/>
        </w:rPr>
        <w:pPrChange w:id="5124" w:author="Yael Armon" w:date="2022-07-03T15:16:00Z">
          <w:pPr>
            <w:spacing w:after="150" w:line="360" w:lineRule="auto"/>
            <w:ind w:left="360"/>
            <w:jc w:val="both"/>
          </w:pPr>
        </w:pPrChange>
      </w:pPr>
      <w:del w:id="5125" w:author="Yael Armon" w:date="2022-07-03T15:15:00Z">
        <w:r w:rsidRPr="00E275B3" w:rsidDel="00DE6623">
          <w:rPr>
            <w:rFonts w:asciiTheme="minorBidi" w:hAnsiTheme="minorBidi" w:hint="eastAsia"/>
            <w:b/>
            <w:bCs/>
            <w:sz w:val="14"/>
            <w:szCs w:val="24"/>
            <w:rtl/>
          </w:rPr>
          <w:delText>משרד</w:delText>
        </w:r>
        <w:r w:rsidRPr="00E275B3" w:rsidDel="00DE6623">
          <w:rPr>
            <w:rFonts w:asciiTheme="minorBidi" w:hAnsiTheme="minorBidi"/>
            <w:b/>
            <w:bCs/>
            <w:sz w:val="14"/>
            <w:szCs w:val="24"/>
            <w:rtl/>
          </w:rPr>
          <w:delText xml:space="preserve"> החקלאות </w:delText>
        </w:r>
        <w:r w:rsidR="00475BBF" w:rsidRPr="00E275B3" w:rsidDel="00DE6623">
          <w:rPr>
            <w:rFonts w:asciiTheme="minorBidi" w:hAnsiTheme="minorBidi" w:hint="cs"/>
            <w:sz w:val="14"/>
            <w:szCs w:val="24"/>
            <w:rtl/>
          </w:rPr>
          <w:delText>יבחנו מדיניות תמריצים ושיפוי לפיצוי חקלאים</w:delText>
        </w:r>
        <w:r w:rsidR="00475BBF" w:rsidDel="00DE6623">
          <w:rPr>
            <w:rFonts w:ascii="Arial" w:hAnsi="Arial" w:cs="Arial"/>
            <w:color w:val="FF0000"/>
            <w:sz w:val="24"/>
            <w:szCs w:val="24"/>
            <w:rtl/>
          </w:rPr>
          <w:delText xml:space="preserve"> </w:delText>
        </w:r>
        <w:r w:rsidR="00475BBF" w:rsidDel="00DE6623">
          <w:rPr>
            <w:rFonts w:asciiTheme="minorBidi" w:hAnsiTheme="minorBidi" w:hint="cs"/>
            <w:sz w:val="14"/>
            <w:szCs w:val="24"/>
            <w:rtl/>
          </w:rPr>
          <w:delText xml:space="preserve">אשר תורמים מזון במקום להשמידו וכן יבחנו </w:delText>
        </w:r>
        <w:r w:rsidR="00475BBF" w:rsidRPr="00860A6C" w:rsidDel="00DE6623">
          <w:rPr>
            <w:rFonts w:ascii="Arial" w:hAnsi="Arial" w:cs="Arial" w:hint="eastAsia"/>
            <w:sz w:val="24"/>
            <w:szCs w:val="24"/>
            <w:rtl/>
          </w:rPr>
          <w:delText>כלי</w:delText>
        </w:r>
        <w:r w:rsidR="00475BBF" w:rsidRPr="00860A6C" w:rsidDel="00DE6623">
          <w:rPr>
            <w:rFonts w:ascii="Arial" w:hAnsi="Arial" w:cs="Arial"/>
            <w:sz w:val="24"/>
            <w:szCs w:val="24"/>
            <w:rtl/>
          </w:rPr>
          <w:delText xml:space="preserve"> מדיניות וטכנולוגיות להפיכת מזון </w:delText>
        </w:r>
        <w:r w:rsidR="00475BBF" w:rsidRPr="00860A6C" w:rsidDel="00DE6623">
          <w:rPr>
            <w:rFonts w:ascii="Arial" w:hAnsi="Arial" w:cs="Arial" w:hint="eastAsia"/>
            <w:sz w:val="24"/>
            <w:szCs w:val="24"/>
            <w:rtl/>
          </w:rPr>
          <w:delText>שמיועד</w:delText>
        </w:r>
        <w:r w:rsidR="00475BBF" w:rsidRPr="00860A6C" w:rsidDel="00DE6623">
          <w:rPr>
            <w:rFonts w:ascii="Arial" w:hAnsi="Arial" w:cs="Arial"/>
            <w:sz w:val="24"/>
            <w:szCs w:val="24"/>
            <w:rtl/>
          </w:rPr>
          <w:delText xml:space="preserve"> </w:delText>
        </w:r>
        <w:r w:rsidR="00475BBF" w:rsidRPr="00860A6C" w:rsidDel="00DE6623">
          <w:rPr>
            <w:rFonts w:ascii="Arial" w:hAnsi="Arial" w:cs="Arial" w:hint="eastAsia"/>
            <w:sz w:val="24"/>
            <w:szCs w:val="24"/>
            <w:rtl/>
          </w:rPr>
          <w:delText>להשמדה</w:delText>
        </w:r>
        <w:r w:rsidR="00475BBF" w:rsidRPr="00860A6C" w:rsidDel="00DE6623">
          <w:rPr>
            <w:rFonts w:ascii="Arial" w:hAnsi="Arial" w:cs="Arial"/>
            <w:sz w:val="24"/>
            <w:szCs w:val="24"/>
            <w:rtl/>
          </w:rPr>
          <w:delText xml:space="preserve"> למשאב. </w:delText>
        </w:r>
      </w:del>
    </w:p>
    <w:p w14:paraId="617C52EE" w14:textId="263BA462" w:rsidR="007967E4" w:rsidRPr="00E275B3" w:rsidDel="00DE6623" w:rsidRDefault="007967E4">
      <w:pPr>
        <w:spacing w:line="360" w:lineRule="auto"/>
        <w:jc w:val="both"/>
        <w:rPr>
          <w:del w:id="5126" w:author="Yael Armon" w:date="2022-07-03T15:15:00Z"/>
          <w:rFonts w:asciiTheme="minorBidi" w:hAnsiTheme="minorBidi"/>
          <w:sz w:val="14"/>
          <w:szCs w:val="24"/>
          <w:rtl/>
        </w:rPr>
        <w:pPrChange w:id="5127" w:author="Yael Armon" w:date="2022-07-03T15:16:00Z">
          <w:pPr>
            <w:spacing w:after="150" w:line="360" w:lineRule="auto"/>
            <w:ind w:left="379"/>
            <w:jc w:val="both"/>
          </w:pPr>
        </w:pPrChange>
      </w:pPr>
      <w:del w:id="5128" w:author="Yael Armon" w:date="2022-07-03T15:15:00Z">
        <w:r w:rsidRPr="00E275B3" w:rsidDel="00DE6623">
          <w:rPr>
            <w:rFonts w:asciiTheme="minorBidi" w:hAnsiTheme="minorBidi"/>
            <w:b/>
            <w:bCs/>
            <w:sz w:val="14"/>
            <w:szCs w:val="24"/>
            <w:rtl/>
          </w:rPr>
          <w:delText xml:space="preserve">משרד </w:delText>
        </w:r>
        <w:r w:rsidRPr="00E275B3" w:rsidDel="00DE6623">
          <w:rPr>
            <w:rFonts w:asciiTheme="minorBidi" w:hAnsiTheme="minorBidi" w:hint="eastAsia"/>
            <w:b/>
            <w:bCs/>
            <w:sz w:val="14"/>
            <w:szCs w:val="24"/>
            <w:rtl/>
          </w:rPr>
          <w:delText>הכלכלה</w:delText>
        </w:r>
        <w:r w:rsidRPr="00E275B3" w:rsidDel="00DE6623">
          <w:rPr>
            <w:rFonts w:asciiTheme="minorBidi" w:hAnsiTheme="minorBidi" w:hint="cs"/>
            <w:sz w:val="14"/>
            <w:szCs w:val="24"/>
            <w:rtl/>
          </w:rPr>
          <w:delText xml:space="preserve"> יבחנו מדיניות תמריצים ושיפוי לפיצוי יצרנים אשר תורמים מזון </w:delText>
        </w:r>
        <w:r w:rsidR="00475BBF" w:rsidDel="00DE6623">
          <w:rPr>
            <w:rFonts w:asciiTheme="minorBidi" w:hAnsiTheme="minorBidi" w:hint="cs"/>
            <w:sz w:val="14"/>
            <w:szCs w:val="24"/>
            <w:rtl/>
          </w:rPr>
          <w:delText xml:space="preserve">בריא </w:delText>
        </w:r>
        <w:r w:rsidRPr="00E275B3" w:rsidDel="00DE6623">
          <w:rPr>
            <w:rFonts w:asciiTheme="minorBidi" w:hAnsiTheme="minorBidi" w:hint="cs"/>
            <w:sz w:val="14"/>
            <w:szCs w:val="24"/>
            <w:rtl/>
          </w:rPr>
          <w:delText>במקום להשמידו.</w:delText>
        </w:r>
        <w:r w:rsidR="00475BBF" w:rsidDel="00DE6623">
          <w:rPr>
            <w:rFonts w:asciiTheme="minorBidi" w:hAnsiTheme="minorBidi" w:hint="cs"/>
            <w:sz w:val="14"/>
            <w:szCs w:val="24"/>
            <w:rtl/>
          </w:rPr>
          <w:delText xml:space="preserve"> בנוסף יבחנו דרכים להטמעת תמחור דינמי ברשתות השיווק להפחתת אובדן מזון כתוצאה מתאריך תפוגה קרוב. כמו כן תבחן </w:delText>
        </w:r>
        <w:r w:rsidR="00475BBF" w:rsidRPr="00E275B3" w:rsidDel="00DE6623">
          <w:rPr>
            <w:rFonts w:asciiTheme="minorBidi" w:hAnsiTheme="minorBidi" w:hint="cs"/>
            <w:sz w:val="14"/>
            <w:szCs w:val="24"/>
            <w:rtl/>
          </w:rPr>
          <w:delText>הסדרה מחודשת של תאריכי תפוגה</w:delText>
        </w:r>
        <w:r w:rsidR="00475BBF" w:rsidDel="00DE6623">
          <w:rPr>
            <w:rFonts w:asciiTheme="minorBidi" w:hAnsiTheme="minorBidi" w:hint="cs"/>
            <w:sz w:val="14"/>
            <w:szCs w:val="24"/>
            <w:rtl/>
          </w:rPr>
          <w:delText xml:space="preserve">. </w:delText>
        </w:r>
      </w:del>
    </w:p>
    <w:p w14:paraId="798655DD" w14:textId="001F2E08" w:rsidR="007967E4" w:rsidRPr="00E275B3" w:rsidDel="00DE6623" w:rsidRDefault="007967E4">
      <w:pPr>
        <w:spacing w:line="360" w:lineRule="auto"/>
        <w:jc w:val="both"/>
        <w:rPr>
          <w:del w:id="5129" w:author="Yael Armon" w:date="2022-07-03T15:15:00Z"/>
          <w:rFonts w:asciiTheme="minorBidi" w:hAnsiTheme="minorBidi"/>
          <w:sz w:val="24"/>
          <w:szCs w:val="24"/>
          <w:rtl/>
        </w:rPr>
        <w:pPrChange w:id="5130" w:author="Yael Armon" w:date="2022-07-03T15:16:00Z">
          <w:pPr>
            <w:spacing w:after="150" w:line="360" w:lineRule="auto"/>
            <w:ind w:left="360"/>
            <w:jc w:val="both"/>
          </w:pPr>
        </w:pPrChange>
      </w:pPr>
      <w:del w:id="5131" w:author="Yael Armon" w:date="2022-07-03T15:15:00Z">
        <w:r w:rsidRPr="00E275B3" w:rsidDel="00DE6623">
          <w:rPr>
            <w:rFonts w:asciiTheme="minorBidi" w:hAnsiTheme="minorBidi" w:hint="eastAsia"/>
            <w:b/>
            <w:bCs/>
            <w:sz w:val="14"/>
            <w:szCs w:val="24"/>
            <w:rtl/>
          </w:rPr>
          <w:delText>משרד</w:delText>
        </w:r>
        <w:r w:rsidRPr="00E275B3" w:rsidDel="00DE6623">
          <w:rPr>
            <w:rFonts w:asciiTheme="minorBidi" w:hAnsiTheme="minorBidi"/>
            <w:b/>
            <w:bCs/>
            <w:sz w:val="14"/>
            <w:szCs w:val="24"/>
            <w:rtl/>
          </w:rPr>
          <w:delText xml:space="preserve"> </w:delText>
        </w:r>
        <w:r w:rsidRPr="00E275B3" w:rsidDel="00DE6623">
          <w:rPr>
            <w:rFonts w:asciiTheme="minorBidi" w:hAnsiTheme="minorBidi" w:hint="eastAsia"/>
            <w:b/>
            <w:bCs/>
            <w:sz w:val="14"/>
            <w:szCs w:val="24"/>
            <w:rtl/>
          </w:rPr>
          <w:delText>הרווחה</w:delText>
        </w:r>
        <w:r w:rsidRPr="00E275B3" w:rsidDel="00DE6623">
          <w:rPr>
            <w:rFonts w:asciiTheme="minorBidi" w:hAnsiTheme="minorBidi"/>
            <w:b/>
            <w:bCs/>
            <w:sz w:val="14"/>
            <w:szCs w:val="24"/>
            <w:rtl/>
          </w:rPr>
          <w:delText xml:space="preserve"> </w:delText>
        </w:r>
        <w:r w:rsidRPr="00E275B3" w:rsidDel="00DE6623">
          <w:rPr>
            <w:rFonts w:asciiTheme="minorBidi" w:hAnsiTheme="minorBidi" w:hint="eastAsia"/>
            <w:b/>
            <w:bCs/>
            <w:sz w:val="14"/>
            <w:szCs w:val="24"/>
            <w:rtl/>
          </w:rPr>
          <w:delText>והב</w:delText>
        </w:r>
        <w:r w:rsidRPr="00E275B3" w:rsidDel="00DE6623">
          <w:rPr>
            <w:rFonts w:asciiTheme="minorBidi" w:hAnsiTheme="minorBidi" w:hint="cs"/>
            <w:b/>
            <w:bCs/>
            <w:sz w:val="14"/>
            <w:szCs w:val="24"/>
            <w:rtl/>
          </w:rPr>
          <w:delText>י</w:delText>
        </w:r>
        <w:r w:rsidRPr="00E275B3" w:rsidDel="00DE6623">
          <w:rPr>
            <w:rFonts w:asciiTheme="minorBidi" w:hAnsiTheme="minorBidi" w:hint="eastAsia"/>
            <w:b/>
            <w:bCs/>
            <w:sz w:val="14"/>
            <w:szCs w:val="24"/>
            <w:rtl/>
          </w:rPr>
          <w:delText>טחון</w:delText>
        </w:r>
        <w:r w:rsidRPr="00E275B3" w:rsidDel="00DE6623">
          <w:rPr>
            <w:rFonts w:asciiTheme="minorBidi" w:hAnsiTheme="minorBidi"/>
            <w:b/>
            <w:bCs/>
            <w:sz w:val="14"/>
            <w:szCs w:val="24"/>
            <w:rtl/>
          </w:rPr>
          <w:delText xml:space="preserve"> </w:delText>
        </w:r>
        <w:r w:rsidRPr="00E275B3" w:rsidDel="00DE6623">
          <w:rPr>
            <w:rFonts w:asciiTheme="minorBidi" w:hAnsiTheme="minorBidi" w:hint="eastAsia"/>
            <w:b/>
            <w:bCs/>
            <w:sz w:val="14"/>
            <w:szCs w:val="24"/>
            <w:rtl/>
          </w:rPr>
          <w:delText>החברתי</w:delText>
        </w:r>
        <w:r w:rsidRPr="00E275B3" w:rsidDel="00DE6623">
          <w:rPr>
            <w:rFonts w:asciiTheme="minorBidi" w:hAnsiTheme="minorBidi" w:hint="cs"/>
            <w:sz w:val="14"/>
            <w:szCs w:val="24"/>
            <w:rtl/>
          </w:rPr>
          <w:delText xml:space="preserve"> יבחנו מתן </w:delText>
        </w:r>
        <w:r w:rsidRPr="00E275B3" w:rsidDel="00DE6623">
          <w:rPr>
            <w:rFonts w:asciiTheme="minorBidi" w:hAnsiTheme="minorBidi"/>
            <w:sz w:val="24"/>
            <w:szCs w:val="24"/>
            <w:rtl/>
          </w:rPr>
          <w:delText xml:space="preserve">תמיכות בפעילויות ומיזמים להפחתת אובדן מזון </w:delText>
        </w:r>
        <w:r w:rsidRPr="00E275B3" w:rsidDel="00DE6623">
          <w:rPr>
            <w:rFonts w:asciiTheme="minorBidi" w:hAnsiTheme="minorBidi" w:hint="cs"/>
            <w:sz w:val="24"/>
            <w:szCs w:val="24"/>
            <w:rtl/>
          </w:rPr>
          <w:delText>ו</w:delText>
        </w:r>
        <w:r w:rsidRPr="00E275B3" w:rsidDel="00DE6623">
          <w:rPr>
            <w:rFonts w:asciiTheme="minorBidi" w:hAnsiTheme="minorBidi"/>
            <w:sz w:val="24"/>
            <w:szCs w:val="24"/>
            <w:rtl/>
          </w:rPr>
          <w:delText>הצלת מזון</w:delText>
        </w:r>
        <w:r w:rsidRPr="00E275B3" w:rsidDel="00DE6623">
          <w:rPr>
            <w:rFonts w:asciiTheme="minorBidi" w:hAnsiTheme="minorBidi" w:hint="cs"/>
            <w:sz w:val="24"/>
            <w:szCs w:val="24"/>
            <w:rtl/>
          </w:rPr>
          <w:delText>.</w:delText>
        </w:r>
        <w:r w:rsidRPr="00E275B3" w:rsidDel="00DE6623">
          <w:rPr>
            <w:rFonts w:asciiTheme="minorBidi" w:hAnsiTheme="minorBidi"/>
            <w:sz w:val="24"/>
            <w:szCs w:val="24"/>
            <w:rtl/>
          </w:rPr>
          <w:delText xml:space="preserve"> </w:delText>
        </w:r>
        <w:r w:rsidRPr="00E275B3" w:rsidDel="00DE6623">
          <w:rPr>
            <w:rFonts w:asciiTheme="minorBidi" w:hAnsiTheme="minorBidi" w:hint="cs"/>
            <w:sz w:val="24"/>
            <w:szCs w:val="24"/>
            <w:rtl/>
          </w:rPr>
          <w:delText xml:space="preserve">מיזמים מסוג זה יאפשרו למשרד לתמוך בהיקפים נרחבים יותר של אוכלוסיות מוחלשות, מבלי להקצות לכך תקציבים נוספים. </w:delText>
        </w:r>
      </w:del>
    </w:p>
    <w:p w14:paraId="31990495" w14:textId="514BDB1A" w:rsidR="007967E4" w:rsidDel="00DE6623" w:rsidRDefault="007967E4">
      <w:pPr>
        <w:spacing w:line="360" w:lineRule="auto"/>
        <w:jc w:val="both"/>
        <w:rPr>
          <w:del w:id="5132" w:author="Yael Armon" w:date="2022-07-03T15:15:00Z"/>
          <w:rFonts w:ascii="Arial" w:hAnsi="Arial" w:cs="Arial"/>
          <w:sz w:val="24"/>
          <w:szCs w:val="24"/>
          <w:rtl/>
        </w:rPr>
        <w:pPrChange w:id="5133" w:author="Yael Armon" w:date="2022-07-03T15:16:00Z">
          <w:pPr>
            <w:spacing w:line="360" w:lineRule="auto"/>
            <w:ind w:left="360"/>
            <w:jc w:val="both"/>
          </w:pPr>
        </w:pPrChange>
      </w:pPr>
      <w:del w:id="5134" w:author="Yael Armon" w:date="2022-07-03T15:15:00Z">
        <w:r w:rsidRPr="00E275B3" w:rsidDel="00DE6623">
          <w:rPr>
            <w:rFonts w:asciiTheme="minorBidi" w:hAnsiTheme="minorBidi" w:hint="cs"/>
            <w:b/>
            <w:bCs/>
            <w:sz w:val="14"/>
            <w:szCs w:val="24"/>
            <w:rtl/>
          </w:rPr>
          <w:delText xml:space="preserve">משרד המשפטים </w:delText>
        </w:r>
        <w:r w:rsidR="00194006" w:rsidDel="00DE6623">
          <w:rPr>
            <w:rFonts w:asciiTheme="minorBidi" w:hAnsiTheme="minorBidi" w:hint="cs"/>
            <w:sz w:val="14"/>
            <w:szCs w:val="24"/>
            <w:rtl/>
          </w:rPr>
          <w:delText>יבחנו</w:delText>
        </w:r>
        <w:r w:rsidRPr="00E275B3" w:rsidDel="00DE6623">
          <w:rPr>
            <w:rFonts w:asciiTheme="minorBidi" w:hAnsiTheme="minorBidi" w:hint="cs"/>
            <w:sz w:val="14"/>
            <w:szCs w:val="24"/>
            <w:rtl/>
          </w:rPr>
          <w:delText xml:space="preserve"> </w:delText>
        </w:r>
        <w:r w:rsidRPr="00E275B3" w:rsidDel="00DE6623">
          <w:rPr>
            <w:rFonts w:ascii="Arial" w:hAnsi="Arial" w:cs="Arial" w:hint="cs"/>
            <w:sz w:val="24"/>
            <w:szCs w:val="24"/>
            <w:rtl/>
          </w:rPr>
          <w:delText>פיתוח כלים משפטיים</w:delText>
        </w:r>
        <w:r w:rsidR="00C23A25" w:rsidDel="00DE6623">
          <w:rPr>
            <w:rFonts w:ascii="Arial" w:hAnsi="Arial" w:cs="Arial" w:hint="cs"/>
            <w:sz w:val="24"/>
            <w:szCs w:val="24"/>
            <w:rtl/>
          </w:rPr>
          <w:delText xml:space="preserve"> </w:delText>
        </w:r>
        <w:r w:rsidR="000B5535" w:rsidDel="00DE6623">
          <w:rPr>
            <w:rFonts w:ascii="Arial" w:hAnsi="Arial" w:cs="Arial" w:hint="cs"/>
            <w:sz w:val="24"/>
            <w:szCs w:val="24"/>
            <w:rtl/>
          </w:rPr>
          <w:delText>ותמיכה</w:delText>
        </w:r>
        <w:r w:rsidR="00C23A25" w:rsidDel="00DE6623">
          <w:rPr>
            <w:rFonts w:ascii="Arial" w:hAnsi="Arial" w:cs="Arial" w:hint="cs"/>
            <w:sz w:val="24"/>
            <w:szCs w:val="24"/>
            <w:rtl/>
          </w:rPr>
          <w:delText xml:space="preserve"> משרדי הממשלה השונים</w:delText>
        </w:r>
        <w:r w:rsidRPr="00E275B3" w:rsidDel="00DE6623">
          <w:rPr>
            <w:rFonts w:ascii="Arial" w:hAnsi="Arial" w:cs="Arial" w:hint="cs"/>
            <w:sz w:val="24"/>
            <w:szCs w:val="24"/>
            <w:rtl/>
          </w:rPr>
          <w:delText xml:space="preserve"> לחיזוק הצלת המזון ומניעת השמדה תוך בחינת נושא צמצום במקור. כלים משפטיים כוללים: חקיקת חוקים המעודדים/מחייבים תרומות עודפים, מגופים ציבוריים</w:delText>
        </w:r>
        <w:r w:rsidR="00A5044B" w:rsidDel="00DE6623">
          <w:rPr>
            <w:rFonts w:ascii="Arial" w:hAnsi="Arial" w:cs="Arial" w:hint="cs"/>
            <w:sz w:val="24"/>
            <w:szCs w:val="24"/>
            <w:rtl/>
          </w:rPr>
          <w:delText xml:space="preserve"> וגופים גדולים במשק</w:delText>
        </w:r>
        <w:r w:rsidRPr="00E275B3" w:rsidDel="00DE6623">
          <w:rPr>
            <w:rFonts w:ascii="Arial" w:hAnsi="Arial" w:cs="Arial" w:hint="cs"/>
            <w:sz w:val="24"/>
            <w:szCs w:val="24"/>
            <w:rtl/>
          </w:rPr>
          <w:delText>, טיפול בהארכת תוקף המזון</w:delText>
        </w:r>
        <w:r w:rsidR="00A5044B" w:rsidDel="00DE6623">
          <w:rPr>
            <w:rFonts w:ascii="Arial" w:hAnsi="Arial" w:cs="Arial" w:hint="cs"/>
            <w:sz w:val="24"/>
            <w:szCs w:val="24"/>
            <w:rtl/>
          </w:rPr>
          <w:delText>, תמחור דינמי</w:delText>
        </w:r>
        <w:r w:rsidRPr="00E275B3" w:rsidDel="00DE6623">
          <w:rPr>
            <w:rFonts w:ascii="Arial" w:hAnsi="Arial" w:cs="Arial" w:hint="cs"/>
            <w:sz w:val="24"/>
            <w:szCs w:val="24"/>
            <w:rtl/>
          </w:rPr>
          <w:delText xml:space="preserve"> וכד')</w:delText>
        </w:r>
      </w:del>
    </w:p>
    <w:p w14:paraId="5651A75D" w14:textId="38C5B7F8" w:rsidR="007967E4" w:rsidRPr="00E275B3" w:rsidDel="00DE6623" w:rsidRDefault="007967E4">
      <w:pPr>
        <w:spacing w:line="360" w:lineRule="auto"/>
        <w:jc w:val="both"/>
        <w:rPr>
          <w:del w:id="5135" w:author="Yael Armon" w:date="2022-07-03T15:15:00Z"/>
          <w:rFonts w:ascii="Arial" w:hAnsi="Arial" w:cs="Arial"/>
          <w:sz w:val="24"/>
          <w:szCs w:val="24"/>
          <w:rtl/>
        </w:rPr>
        <w:pPrChange w:id="5136" w:author="Yael Armon" w:date="2022-07-03T15:16:00Z">
          <w:pPr>
            <w:spacing w:line="360" w:lineRule="auto"/>
            <w:ind w:left="360"/>
            <w:jc w:val="both"/>
          </w:pPr>
        </w:pPrChange>
      </w:pPr>
      <w:del w:id="5137" w:author="Yael Armon" w:date="2022-07-03T15:15:00Z">
        <w:r w:rsidRPr="00E275B3" w:rsidDel="00DE6623">
          <w:rPr>
            <w:rFonts w:asciiTheme="minorBidi" w:hAnsiTheme="minorBidi" w:hint="cs"/>
            <w:b/>
            <w:bCs/>
            <w:sz w:val="14"/>
            <w:szCs w:val="24"/>
            <w:rtl/>
          </w:rPr>
          <w:delText xml:space="preserve">משרד החינוך (בשיתוף עם המשרד להגנת הסביבה) </w:delText>
        </w:r>
        <w:r w:rsidRPr="00E275B3" w:rsidDel="00DE6623">
          <w:rPr>
            <w:rFonts w:asciiTheme="minorBidi" w:hAnsiTheme="minorBidi" w:hint="cs"/>
            <w:sz w:val="14"/>
            <w:szCs w:val="24"/>
            <w:rtl/>
          </w:rPr>
          <w:delText xml:space="preserve">להטמיע בבתוכניות הלימודים </w:delText>
        </w:r>
        <w:r w:rsidRPr="00E275B3" w:rsidDel="00DE6623">
          <w:rPr>
            <w:rFonts w:ascii="Arial" w:hAnsi="Arial" w:cs="Arial" w:hint="cs"/>
            <w:sz w:val="24"/>
            <w:szCs w:val="24"/>
            <w:rtl/>
          </w:rPr>
          <w:delText xml:space="preserve">מהגיל הרך תכנים המעודדים </w:delText>
        </w:r>
        <w:r w:rsidR="00A5044B" w:rsidDel="00DE6623">
          <w:rPr>
            <w:rFonts w:ascii="Arial" w:hAnsi="Arial" w:cs="Arial" w:hint="cs"/>
            <w:sz w:val="24"/>
            <w:szCs w:val="24"/>
            <w:rtl/>
          </w:rPr>
          <w:delText xml:space="preserve">תזונה בריאה ובת קיימא, </w:delText>
        </w:r>
        <w:r w:rsidRPr="00E275B3" w:rsidDel="00DE6623">
          <w:rPr>
            <w:rFonts w:ascii="Arial" w:hAnsi="Arial" w:cs="Arial" w:hint="cs"/>
            <w:sz w:val="24"/>
            <w:szCs w:val="24"/>
            <w:rtl/>
          </w:rPr>
          <w:delText>מניעת בזבוז מזון והצלת מזון, לימודי סביבה וקיימות בדגש מזון והצלת מזון.</w:delText>
        </w:r>
      </w:del>
    </w:p>
    <w:p w14:paraId="158E6F75" w14:textId="4886141A" w:rsidR="007967E4" w:rsidRPr="00E275B3" w:rsidDel="00DE6623" w:rsidRDefault="007967E4">
      <w:pPr>
        <w:spacing w:line="360" w:lineRule="auto"/>
        <w:jc w:val="both"/>
        <w:rPr>
          <w:del w:id="5138" w:author="Yael Armon" w:date="2022-07-03T15:15:00Z"/>
          <w:rFonts w:asciiTheme="minorBidi" w:hAnsiTheme="minorBidi"/>
          <w:sz w:val="14"/>
          <w:szCs w:val="24"/>
          <w:rtl/>
        </w:rPr>
        <w:pPrChange w:id="5139" w:author="Yael Armon" w:date="2022-07-03T15:16:00Z">
          <w:pPr>
            <w:spacing w:after="150" w:line="360" w:lineRule="auto"/>
            <w:ind w:left="360"/>
            <w:jc w:val="both"/>
          </w:pPr>
        </w:pPrChange>
      </w:pPr>
      <w:del w:id="5140" w:author="Yael Armon" w:date="2022-07-03T15:15:00Z">
        <w:r w:rsidRPr="00E275B3" w:rsidDel="00DE6623">
          <w:rPr>
            <w:rFonts w:asciiTheme="minorBidi" w:hAnsiTheme="minorBidi" w:hint="cs"/>
            <w:b/>
            <w:bCs/>
            <w:sz w:val="14"/>
            <w:szCs w:val="24"/>
            <w:rtl/>
          </w:rPr>
          <w:delText xml:space="preserve">מנהל הרכש </w:delText>
        </w:r>
        <w:r w:rsidRPr="00E275B3" w:rsidDel="00DE6623">
          <w:rPr>
            <w:rFonts w:asciiTheme="minorBidi" w:hAnsiTheme="minorBidi" w:hint="cs"/>
            <w:sz w:val="14"/>
            <w:szCs w:val="24"/>
            <w:rtl/>
          </w:rPr>
          <w:delText>י</w:delText>
        </w:r>
        <w:r w:rsidRPr="00E275B3" w:rsidDel="00DE6623">
          <w:rPr>
            <w:rFonts w:asciiTheme="minorBidi" w:hAnsiTheme="minorBidi" w:hint="eastAsia"/>
            <w:sz w:val="14"/>
            <w:szCs w:val="24"/>
            <w:rtl/>
          </w:rPr>
          <w:delText>בחן</w:delText>
        </w:r>
        <w:r w:rsidRPr="00E275B3" w:rsidDel="00DE6623">
          <w:rPr>
            <w:rFonts w:asciiTheme="minorBidi" w:hAnsiTheme="minorBidi"/>
            <w:sz w:val="14"/>
            <w:szCs w:val="24"/>
            <w:rtl/>
          </w:rPr>
          <w:delText xml:space="preserve"> </w:delText>
        </w:r>
        <w:r w:rsidRPr="00E275B3" w:rsidDel="00DE6623">
          <w:rPr>
            <w:rFonts w:asciiTheme="minorBidi" w:hAnsiTheme="minorBidi" w:hint="cs"/>
            <w:sz w:val="14"/>
            <w:szCs w:val="24"/>
            <w:rtl/>
          </w:rPr>
          <w:delText>את האפשרות</w:delText>
        </w:r>
        <w:r w:rsidRPr="00E275B3" w:rsidDel="00DE6623">
          <w:rPr>
            <w:rFonts w:asciiTheme="minorBidi" w:hAnsiTheme="minorBidi"/>
            <w:sz w:val="14"/>
            <w:szCs w:val="24"/>
            <w:rtl/>
          </w:rPr>
          <w:delText xml:space="preserve"> </w:delText>
        </w:r>
        <w:r w:rsidRPr="00E275B3" w:rsidDel="00DE6623">
          <w:rPr>
            <w:rFonts w:asciiTheme="minorBidi" w:hAnsiTheme="minorBidi" w:hint="cs"/>
            <w:sz w:val="14"/>
            <w:szCs w:val="24"/>
            <w:rtl/>
          </w:rPr>
          <w:delText>ל</w:delText>
        </w:r>
        <w:r w:rsidRPr="00E275B3" w:rsidDel="00DE6623">
          <w:rPr>
            <w:rFonts w:asciiTheme="minorBidi" w:hAnsiTheme="minorBidi"/>
            <w:sz w:val="14"/>
            <w:szCs w:val="24"/>
            <w:rtl/>
          </w:rPr>
          <w:delText xml:space="preserve">חיוב גופים פרטיים המשתתפים במכרזים ממשלתיים לאספקת שירותים כלשהם למדינה (לא רק בתחום המזון), אשר יש להם מקורות מזון ברי הצלה, בהתקשרות עם עמותת הצלת מזון מוכרת, כתנאי סף להתקשרות. </w:delText>
        </w:r>
        <w:r w:rsidRPr="00E275B3" w:rsidDel="00DE6623">
          <w:rPr>
            <w:rFonts w:asciiTheme="minorBidi" w:hAnsiTheme="minorBidi" w:hint="cs"/>
            <w:sz w:val="24"/>
            <w:szCs w:val="24"/>
            <w:rtl/>
          </w:rPr>
          <w:delText>כן יש לבחון (</w:delText>
        </w:r>
        <w:r w:rsidRPr="00E275B3" w:rsidDel="00DE6623">
          <w:rPr>
            <w:rFonts w:asciiTheme="minorBidi" w:hAnsiTheme="minorBidi" w:hint="cs"/>
            <w:b/>
            <w:bCs/>
            <w:sz w:val="24"/>
            <w:szCs w:val="24"/>
            <w:rtl/>
          </w:rPr>
          <w:delText>בשיתוף רשות החברות הממשלתיות</w:delText>
        </w:r>
        <w:r w:rsidRPr="00E275B3" w:rsidDel="00DE6623">
          <w:rPr>
            <w:rFonts w:asciiTheme="minorBidi" w:hAnsiTheme="minorBidi" w:hint="cs"/>
            <w:sz w:val="24"/>
            <w:szCs w:val="24"/>
            <w:rtl/>
          </w:rPr>
          <w:delText>)</w:delText>
        </w:r>
        <w:r w:rsidRPr="00E275B3" w:rsidDel="00DE6623">
          <w:rPr>
            <w:rFonts w:asciiTheme="minorBidi" w:hAnsiTheme="minorBidi" w:hint="cs"/>
            <w:sz w:val="24"/>
            <w:szCs w:val="24"/>
          </w:rPr>
          <w:delText xml:space="preserve"> </w:delText>
        </w:r>
        <w:r w:rsidRPr="00E275B3" w:rsidDel="00DE6623">
          <w:rPr>
            <w:rFonts w:asciiTheme="minorBidi" w:hAnsiTheme="minorBidi" w:hint="cs"/>
            <w:sz w:val="24"/>
            <w:szCs w:val="24"/>
            <w:rtl/>
          </w:rPr>
          <w:delText>את</w:delText>
        </w:r>
        <w:r w:rsidRPr="00E275B3" w:rsidDel="00DE6623">
          <w:rPr>
            <w:rFonts w:asciiTheme="minorBidi" w:hAnsiTheme="minorBidi" w:hint="cs"/>
            <w:b/>
            <w:bCs/>
            <w:sz w:val="24"/>
            <w:szCs w:val="24"/>
            <w:rtl/>
          </w:rPr>
          <w:delText xml:space="preserve"> </w:delText>
        </w:r>
        <w:r w:rsidRPr="00E275B3" w:rsidDel="00DE6623">
          <w:rPr>
            <w:rFonts w:asciiTheme="minorBidi" w:hAnsiTheme="minorBidi"/>
            <w:sz w:val="14"/>
            <w:szCs w:val="24"/>
            <w:rtl/>
          </w:rPr>
          <w:delText xml:space="preserve">האפשרות </w:delText>
        </w:r>
        <w:r w:rsidRPr="00E275B3" w:rsidDel="00DE6623">
          <w:rPr>
            <w:rFonts w:asciiTheme="minorBidi" w:hAnsiTheme="minorBidi" w:hint="cs"/>
            <w:sz w:val="14"/>
            <w:szCs w:val="24"/>
            <w:rtl/>
          </w:rPr>
          <w:delText>לחייב</w:delText>
        </w:r>
        <w:r w:rsidRPr="00E275B3" w:rsidDel="00DE6623">
          <w:rPr>
            <w:rFonts w:asciiTheme="minorBidi" w:hAnsiTheme="minorBidi"/>
            <w:sz w:val="14"/>
            <w:szCs w:val="24"/>
            <w:rtl/>
          </w:rPr>
          <w:delText xml:space="preserve"> גופים מתוקצבים על ידי המדינה, המנהלים (ישירות או באמצעות קבלן משנה) מטבח המאכיל מעל 1,000 איש ביום להתקשרות עם עמותת הצלת מזון מוכרת כתנאי לתקציב ממשלתי (כולל גופים ב</w:delText>
        </w:r>
        <w:r w:rsidRPr="00E275B3" w:rsidDel="00DE6623">
          <w:rPr>
            <w:rFonts w:asciiTheme="minorBidi" w:hAnsiTheme="minorBidi" w:hint="cs"/>
            <w:sz w:val="14"/>
            <w:szCs w:val="24"/>
            <w:rtl/>
          </w:rPr>
          <w:delText>י</w:delText>
        </w:r>
        <w:r w:rsidRPr="00E275B3" w:rsidDel="00DE6623">
          <w:rPr>
            <w:rFonts w:asciiTheme="minorBidi" w:hAnsiTheme="minorBidi"/>
            <w:sz w:val="14"/>
            <w:szCs w:val="24"/>
            <w:rtl/>
          </w:rPr>
          <w:delText>טחוני</w:delText>
        </w:r>
        <w:r w:rsidRPr="00E275B3" w:rsidDel="00DE6623">
          <w:rPr>
            <w:rFonts w:asciiTheme="minorBidi" w:hAnsiTheme="minorBidi" w:hint="cs"/>
            <w:sz w:val="14"/>
            <w:szCs w:val="24"/>
            <w:rtl/>
          </w:rPr>
          <w:delText>י</w:delText>
        </w:r>
        <w:r w:rsidRPr="00E275B3" w:rsidDel="00DE6623">
          <w:rPr>
            <w:rFonts w:asciiTheme="minorBidi" w:hAnsiTheme="minorBidi"/>
            <w:sz w:val="14"/>
            <w:szCs w:val="24"/>
            <w:rtl/>
          </w:rPr>
          <w:delText xml:space="preserve">ם, מפעלי הזנה של בתי הספר, חברות ממשלתיות וכד'). </w:delText>
        </w:r>
      </w:del>
    </w:p>
    <w:p w14:paraId="145698B9" w14:textId="5D3C8424" w:rsidR="007967E4" w:rsidRPr="00E275B3" w:rsidDel="00DE6623" w:rsidRDefault="007967E4">
      <w:pPr>
        <w:spacing w:line="360" w:lineRule="auto"/>
        <w:jc w:val="both"/>
        <w:rPr>
          <w:del w:id="5141" w:author="Yael Armon" w:date="2022-07-03T15:15:00Z"/>
          <w:rFonts w:asciiTheme="minorBidi" w:hAnsiTheme="minorBidi"/>
          <w:sz w:val="14"/>
          <w:szCs w:val="24"/>
        </w:rPr>
        <w:pPrChange w:id="5142" w:author="Yael Armon" w:date="2022-07-03T15:16:00Z">
          <w:pPr>
            <w:numPr>
              <w:numId w:val="57"/>
            </w:numPr>
            <w:tabs>
              <w:tab w:val="num" w:pos="0"/>
              <w:tab w:val="num" w:pos="720"/>
            </w:tabs>
            <w:spacing w:after="150" w:line="360" w:lineRule="auto"/>
            <w:ind w:left="360" w:hanging="360"/>
            <w:jc w:val="both"/>
          </w:pPr>
        </w:pPrChange>
      </w:pPr>
      <w:del w:id="5143" w:author="Yael Armon" w:date="2022-07-03T15:15:00Z">
        <w:r w:rsidRPr="00E275B3" w:rsidDel="00DE6623">
          <w:rPr>
            <w:rFonts w:asciiTheme="minorBidi" w:hAnsiTheme="minorBidi" w:hint="cs"/>
            <w:b/>
            <w:bCs/>
            <w:sz w:val="14"/>
            <w:szCs w:val="24"/>
            <w:rtl/>
          </w:rPr>
          <w:delText>שילוב הצלת מזון וביטחון תזונתי במסגרת הערכות משק לשעת חירום והערכות למצבי משבר ומגפה</w:delText>
        </w:r>
        <w:r w:rsidRPr="00E275B3" w:rsidDel="00DE6623">
          <w:rPr>
            <w:rFonts w:asciiTheme="minorBidi" w:hAnsiTheme="minorBidi" w:hint="cs"/>
            <w:sz w:val="14"/>
            <w:szCs w:val="24"/>
            <w:rtl/>
          </w:rPr>
          <w:delText xml:space="preserve">. כחלק ממסקנות משבר הקורונה, נדרשת בחינת מדיניות הצלת מזון במסגרת תוכניות לאומיות לשעת חירום </w:delText>
        </w:r>
        <w:r w:rsidRPr="00E275B3" w:rsidDel="00DE6623">
          <w:rPr>
            <w:rFonts w:asciiTheme="minorBidi" w:hAnsiTheme="minorBidi"/>
            <w:sz w:val="14"/>
            <w:szCs w:val="24"/>
            <w:rtl/>
          </w:rPr>
          <w:delText>–</w:delText>
        </w:r>
        <w:r w:rsidRPr="00E275B3" w:rsidDel="00DE6623">
          <w:rPr>
            <w:rFonts w:asciiTheme="minorBidi" w:hAnsiTheme="minorBidi" w:hint="cs"/>
            <w:sz w:val="14"/>
            <w:szCs w:val="24"/>
            <w:rtl/>
          </w:rPr>
          <w:delText xml:space="preserve"> הכוללות שילוב מדיניות הצלת מזון, ביטחון תזונתי, השלמה למפעלי ההזנה בבתי הספר, והמשכיות עסקית בחקלאות במצבי משבר וחירום. במסגרת הבחינה יש לתת את הדעת לשימוש ביכולות, תשתיות, ידע וניסיון הקיימים במגזר הציבורי, הפרטי והשלישי </w:delText>
        </w:r>
        <w:r w:rsidRPr="00E275B3" w:rsidDel="00DE6623">
          <w:rPr>
            <w:rFonts w:asciiTheme="minorBidi" w:hAnsiTheme="minorBidi"/>
            <w:sz w:val="14"/>
            <w:szCs w:val="24"/>
            <w:rtl/>
          </w:rPr>
          <w:delText>–</w:delText>
        </w:r>
        <w:r w:rsidRPr="00E275B3" w:rsidDel="00DE6623">
          <w:rPr>
            <w:rFonts w:asciiTheme="minorBidi" w:hAnsiTheme="minorBidi" w:hint="cs"/>
            <w:sz w:val="14"/>
            <w:szCs w:val="24"/>
            <w:rtl/>
          </w:rPr>
          <w:delText xml:space="preserve"> מרכזים לוגיסטיים, מחסנים, רכבי הובלה, פריסה ג"ג, נקודות חלוקה, היכרות עם הצרכים והיכולות בשטח ועוד ולסנכרן ביניהם. </w:delText>
        </w:r>
      </w:del>
    </w:p>
    <w:p w14:paraId="592DB40B" w14:textId="25FB4DD4" w:rsidR="007967E4" w:rsidRPr="00E275B3" w:rsidDel="00DE6623" w:rsidRDefault="007967E4">
      <w:pPr>
        <w:spacing w:line="360" w:lineRule="auto"/>
        <w:jc w:val="both"/>
        <w:rPr>
          <w:del w:id="5144" w:author="Yael Armon" w:date="2022-07-03T15:15:00Z"/>
          <w:rFonts w:asciiTheme="minorBidi" w:hAnsiTheme="minorBidi"/>
          <w:sz w:val="14"/>
          <w:szCs w:val="24"/>
        </w:rPr>
        <w:pPrChange w:id="5145" w:author="Yael Armon" w:date="2022-07-03T15:16:00Z">
          <w:pPr>
            <w:numPr>
              <w:numId w:val="57"/>
            </w:numPr>
            <w:tabs>
              <w:tab w:val="num" w:pos="0"/>
              <w:tab w:val="num" w:pos="720"/>
            </w:tabs>
            <w:spacing w:after="150" w:line="360" w:lineRule="auto"/>
            <w:ind w:left="360" w:hanging="360"/>
            <w:jc w:val="both"/>
          </w:pPr>
        </w:pPrChange>
      </w:pPr>
      <w:del w:id="5146" w:author="Yael Armon" w:date="2022-07-03T15:15:00Z">
        <w:r w:rsidRPr="00E275B3" w:rsidDel="00DE6623">
          <w:rPr>
            <w:rFonts w:cs="Arial" w:hint="eastAsia"/>
            <w:b/>
            <w:bCs/>
            <w:sz w:val="14"/>
            <w:szCs w:val="24"/>
            <w:rtl/>
          </w:rPr>
          <w:delText>בחינת</w:delText>
        </w:r>
        <w:r w:rsidRPr="00E275B3" w:rsidDel="00DE6623">
          <w:rPr>
            <w:rFonts w:cs="Arial"/>
            <w:b/>
            <w:bCs/>
            <w:sz w:val="24"/>
            <w:szCs w:val="24"/>
            <w:rtl/>
          </w:rPr>
          <w:delText xml:space="preserve"> </w:delText>
        </w:r>
        <w:r w:rsidRPr="00E275B3" w:rsidDel="00DE6623">
          <w:rPr>
            <w:rFonts w:cs="Arial" w:hint="eastAsia"/>
            <w:b/>
            <w:bCs/>
            <w:sz w:val="24"/>
            <w:szCs w:val="24"/>
            <w:rtl/>
          </w:rPr>
          <w:delText>תרומתה</w:delText>
        </w:r>
        <w:r w:rsidRPr="00E275B3" w:rsidDel="00DE6623">
          <w:rPr>
            <w:rFonts w:cs="Arial"/>
            <w:b/>
            <w:bCs/>
            <w:sz w:val="24"/>
            <w:szCs w:val="24"/>
            <w:rtl/>
          </w:rPr>
          <w:delText xml:space="preserve"> </w:delText>
        </w:r>
        <w:r w:rsidRPr="00E275B3" w:rsidDel="00DE6623">
          <w:rPr>
            <w:rFonts w:cs="Arial" w:hint="eastAsia"/>
            <w:b/>
            <w:bCs/>
            <w:sz w:val="24"/>
            <w:szCs w:val="24"/>
            <w:rtl/>
          </w:rPr>
          <w:delText>של</w:delText>
        </w:r>
        <w:r w:rsidRPr="00E275B3" w:rsidDel="00DE6623">
          <w:rPr>
            <w:rFonts w:cs="Arial"/>
            <w:b/>
            <w:bCs/>
            <w:sz w:val="24"/>
            <w:szCs w:val="24"/>
            <w:rtl/>
          </w:rPr>
          <w:delText xml:space="preserve"> </w:delText>
        </w:r>
        <w:r w:rsidRPr="00E275B3" w:rsidDel="00DE6623">
          <w:rPr>
            <w:rFonts w:cs="Arial" w:hint="eastAsia"/>
            <w:b/>
            <w:bCs/>
            <w:sz w:val="24"/>
            <w:szCs w:val="24"/>
            <w:rtl/>
          </w:rPr>
          <w:delText>הרגולציה</w:delText>
        </w:r>
        <w:r w:rsidRPr="00E275B3" w:rsidDel="00DE6623">
          <w:rPr>
            <w:rFonts w:cs="Arial"/>
            <w:b/>
            <w:bCs/>
            <w:sz w:val="24"/>
            <w:szCs w:val="24"/>
            <w:rtl/>
          </w:rPr>
          <w:delText xml:space="preserve"> </w:delText>
        </w:r>
        <w:r w:rsidRPr="00E275B3" w:rsidDel="00DE6623">
          <w:rPr>
            <w:rFonts w:cs="Arial" w:hint="eastAsia"/>
            <w:b/>
            <w:bCs/>
            <w:sz w:val="24"/>
            <w:szCs w:val="24"/>
            <w:rtl/>
          </w:rPr>
          <w:delText>הקיימת</w:delText>
        </w:r>
        <w:r w:rsidRPr="00E275B3" w:rsidDel="00DE6623">
          <w:rPr>
            <w:rFonts w:cs="Arial"/>
            <w:b/>
            <w:bCs/>
            <w:sz w:val="24"/>
            <w:szCs w:val="24"/>
            <w:rtl/>
          </w:rPr>
          <w:delText xml:space="preserve"> </w:delText>
        </w:r>
        <w:r w:rsidRPr="00E275B3" w:rsidDel="00DE6623">
          <w:rPr>
            <w:rFonts w:cs="Arial" w:hint="eastAsia"/>
            <w:b/>
            <w:bCs/>
            <w:sz w:val="24"/>
            <w:szCs w:val="24"/>
            <w:rtl/>
          </w:rPr>
          <w:delText>לאבדן</w:delText>
        </w:r>
        <w:r w:rsidRPr="00E275B3" w:rsidDel="00DE6623">
          <w:rPr>
            <w:rFonts w:cs="Arial"/>
            <w:b/>
            <w:bCs/>
            <w:sz w:val="24"/>
            <w:szCs w:val="24"/>
            <w:rtl/>
          </w:rPr>
          <w:delText xml:space="preserve"> </w:delText>
        </w:r>
        <w:r w:rsidRPr="00E275B3" w:rsidDel="00DE6623">
          <w:rPr>
            <w:rFonts w:cs="Arial" w:hint="eastAsia"/>
            <w:b/>
            <w:bCs/>
            <w:sz w:val="24"/>
            <w:szCs w:val="24"/>
            <w:rtl/>
          </w:rPr>
          <w:delText>מזון</w:delText>
        </w:r>
        <w:r w:rsidRPr="00E275B3" w:rsidDel="00DE6623">
          <w:rPr>
            <w:rFonts w:cs="Arial"/>
            <w:sz w:val="24"/>
            <w:szCs w:val="24"/>
            <w:rtl/>
          </w:rPr>
          <w:delText xml:space="preserve"> – ישנם דברי חקיקה אשר תורמים להשמדתו ואובדנו של מזון טוב, מזין </w:delText>
        </w:r>
        <w:r w:rsidRPr="00E275B3" w:rsidDel="00DE6623">
          <w:rPr>
            <w:rFonts w:cs="Arial" w:hint="cs"/>
            <w:sz w:val="24"/>
            <w:szCs w:val="24"/>
            <w:rtl/>
          </w:rPr>
          <w:delText>וראוי למאכל</w:delText>
        </w:r>
        <w:r w:rsidRPr="00E275B3" w:rsidDel="00DE6623">
          <w:rPr>
            <w:rFonts w:cs="Arial"/>
            <w:sz w:val="24"/>
            <w:szCs w:val="24"/>
            <w:rtl/>
          </w:rPr>
          <w:delText xml:space="preserve">. </w:delText>
        </w:r>
        <w:r w:rsidRPr="00E275B3" w:rsidDel="00DE6623">
          <w:rPr>
            <w:rFonts w:cs="Arial" w:hint="eastAsia"/>
            <w:sz w:val="24"/>
            <w:szCs w:val="24"/>
            <w:rtl/>
          </w:rPr>
          <w:delText>נדרשת</w:delText>
        </w:r>
        <w:r w:rsidRPr="00E275B3" w:rsidDel="00DE6623">
          <w:rPr>
            <w:rFonts w:cs="Arial"/>
            <w:sz w:val="24"/>
            <w:szCs w:val="24"/>
            <w:rtl/>
          </w:rPr>
          <w:delText xml:space="preserve"> </w:delText>
        </w:r>
        <w:r w:rsidRPr="00E275B3" w:rsidDel="00DE6623">
          <w:rPr>
            <w:rFonts w:cs="Arial" w:hint="eastAsia"/>
            <w:sz w:val="24"/>
            <w:szCs w:val="24"/>
            <w:rtl/>
          </w:rPr>
          <w:delText>בחינה</w:delText>
        </w:r>
        <w:r w:rsidRPr="00E275B3" w:rsidDel="00DE6623">
          <w:rPr>
            <w:rFonts w:cs="Arial"/>
            <w:sz w:val="24"/>
            <w:szCs w:val="24"/>
            <w:rtl/>
          </w:rPr>
          <w:delText xml:space="preserve"> </w:delText>
        </w:r>
        <w:r w:rsidRPr="00E275B3" w:rsidDel="00DE6623">
          <w:rPr>
            <w:rFonts w:cs="Arial" w:hint="eastAsia"/>
            <w:sz w:val="24"/>
            <w:szCs w:val="24"/>
            <w:rtl/>
          </w:rPr>
          <w:delText>מקיפה</w:delText>
        </w:r>
        <w:r w:rsidRPr="00E275B3" w:rsidDel="00DE6623">
          <w:rPr>
            <w:rFonts w:cs="Arial"/>
            <w:sz w:val="24"/>
            <w:szCs w:val="24"/>
            <w:rtl/>
          </w:rPr>
          <w:delText xml:space="preserve"> </w:delText>
        </w:r>
        <w:r w:rsidRPr="00E275B3" w:rsidDel="00DE6623">
          <w:rPr>
            <w:rFonts w:cs="Arial" w:hint="eastAsia"/>
            <w:sz w:val="24"/>
            <w:szCs w:val="24"/>
            <w:rtl/>
          </w:rPr>
          <w:delText>של</w:delText>
        </w:r>
        <w:r w:rsidRPr="00E275B3" w:rsidDel="00DE6623">
          <w:rPr>
            <w:rFonts w:cs="Arial"/>
            <w:sz w:val="24"/>
            <w:szCs w:val="24"/>
            <w:rtl/>
          </w:rPr>
          <w:delText xml:space="preserve"> </w:delText>
        </w:r>
        <w:r w:rsidRPr="00E275B3" w:rsidDel="00DE6623">
          <w:rPr>
            <w:rFonts w:cs="Arial" w:hint="eastAsia"/>
            <w:sz w:val="24"/>
            <w:szCs w:val="24"/>
            <w:rtl/>
          </w:rPr>
          <w:delText>הדין</w:delText>
        </w:r>
        <w:r w:rsidRPr="00E275B3" w:rsidDel="00DE6623">
          <w:rPr>
            <w:rFonts w:cs="Arial"/>
            <w:sz w:val="24"/>
            <w:szCs w:val="24"/>
            <w:rtl/>
          </w:rPr>
          <w:delText xml:space="preserve"> </w:delText>
        </w:r>
        <w:r w:rsidRPr="00E275B3" w:rsidDel="00DE6623">
          <w:rPr>
            <w:rFonts w:cs="Arial" w:hint="eastAsia"/>
            <w:sz w:val="24"/>
            <w:szCs w:val="24"/>
            <w:rtl/>
          </w:rPr>
          <w:delText>הקיים</w:delText>
        </w:r>
        <w:r w:rsidRPr="00E275B3" w:rsidDel="00DE6623">
          <w:rPr>
            <w:rFonts w:cs="Arial"/>
            <w:sz w:val="24"/>
            <w:szCs w:val="24"/>
            <w:rtl/>
          </w:rPr>
          <w:delText xml:space="preserve"> </w:delText>
        </w:r>
        <w:r w:rsidRPr="00E275B3" w:rsidDel="00DE6623">
          <w:rPr>
            <w:rFonts w:cs="Arial" w:hint="eastAsia"/>
            <w:sz w:val="24"/>
            <w:szCs w:val="24"/>
            <w:rtl/>
          </w:rPr>
          <w:delText>בישראל</w:delText>
        </w:r>
        <w:r w:rsidRPr="00E275B3" w:rsidDel="00DE6623">
          <w:rPr>
            <w:rFonts w:cs="Arial"/>
            <w:sz w:val="24"/>
            <w:szCs w:val="24"/>
            <w:rtl/>
          </w:rPr>
          <w:delText xml:space="preserve"> </w:delText>
        </w:r>
        <w:r w:rsidRPr="00E275B3" w:rsidDel="00DE6623">
          <w:rPr>
            <w:rFonts w:cs="Arial" w:hint="eastAsia"/>
            <w:sz w:val="24"/>
            <w:szCs w:val="24"/>
            <w:rtl/>
          </w:rPr>
          <w:delText>ותיקונו</w:delText>
        </w:r>
        <w:r w:rsidRPr="00E275B3" w:rsidDel="00DE6623">
          <w:rPr>
            <w:rFonts w:cs="Arial"/>
            <w:sz w:val="24"/>
            <w:szCs w:val="24"/>
            <w:rtl/>
          </w:rPr>
          <w:delText xml:space="preserve"> </w:delText>
        </w:r>
        <w:r w:rsidRPr="00E275B3" w:rsidDel="00DE6623">
          <w:rPr>
            <w:rFonts w:cs="Arial" w:hint="eastAsia"/>
            <w:sz w:val="24"/>
            <w:szCs w:val="24"/>
            <w:rtl/>
          </w:rPr>
          <w:delText>באופן</w:delText>
        </w:r>
        <w:r w:rsidRPr="00E275B3" w:rsidDel="00DE6623">
          <w:rPr>
            <w:rFonts w:cs="Arial"/>
            <w:sz w:val="24"/>
            <w:szCs w:val="24"/>
            <w:rtl/>
          </w:rPr>
          <w:delText xml:space="preserve"> </w:delText>
        </w:r>
        <w:r w:rsidRPr="00E275B3" w:rsidDel="00DE6623">
          <w:rPr>
            <w:rFonts w:cs="Arial" w:hint="eastAsia"/>
            <w:sz w:val="24"/>
            <w:szCs w:val="24"/>
            <w:rtl/>
          </w:rPr>
          <w:delText>שימנע</w:delText>
        </w:r>
        <w:r w:rsidRPr="00E275B3" w:rsidDel="00DE6623">
          <w:rPr>
            <w:rFonts w:cs="Arial"/>
            <w:sz w:val="24"/>
            <w:szCs w:val="24"/>
            <w:rtl/>
          </w:rPr>
          <w:delText xml:space="preserve"> </w:delText>
        </w:r>
        <w:r w:rsidRPr="00E275B3" w:rsidDel="00DE6623">
          <w:rPr>
            <w:rFonts w:cs="Arial" w:hint="eastAsia"/>
            <w:sz w:val="24"/>
            <w:szCs w:val="24"/>
            <w:rtl/>
          </w:rPr>
          <w:delText>א</w:delText>
        </w:r>
        <w:r w:rsidRPr="00E275B3" w:rsidDel="00DE6623">
          <w:rPr>
            <w:rFonts w:cs="Arial" w:hint="cs"/>
            <w:sz w:val="24"/>
            <w:szCs w:val="24"/>
            <w:rtl/>
          </w:rPr>
          <w:delText>ו</w:delText>
        </w:r>
        <w:r w:rsidRPr="00E275B3" w:rsidDel="00DE6623">
          <w:rPr>
            <w:rFonts w:cs="Arial" w:hint="eastAsia"/>
            <w:sz w:val="24"/>
            <w:szCs w:val="24"/>
            <w:rtl/>
          </w:rPr>
          <w:delText>בדני</w:delText>
        </w:r>
        <w:r w:rsidRPr="00E275B3" w:rsidDel="00DE6623">
          <w:rPr>
            <w:rFonts w:cs="Arial"/>
            <w:sz w:val="24"/>
            <w:szCs w:val="24"/>
            <w:rtl/>
          </w:rPr>
          <w:delText xml:space="preserve"> מזון ויעודד את הצלתו </w:delText>
        </w:r>
        <w:r w:rsidRPr="00E275B3" w:rsidDel="00DE6623">
          <w:rPr>
            <w:rFonts w:cs="Arial" w:hint="eastAsia"/>
            <w:sz w:val="24"/>
            <w:szCs w:val="24"/>
            <w:rtl/>
          </w:rPr>
          <w:delText>באמצעות</w:delText>
        </w:r>
        <w:r w:rsidRPr="00E275B3" w:rsidDel="00DE6623">
          <w:rPr>
            <w:rFonts w:cs="Arial"/>
            <w:sz w:val="24"/>
            <w:szCs w:val="24"/>
            <w:rtl/>
          </w:rPr>
          <w:delText xml:space="preserve"> </w:delText>
        </w:r>
        <w:r w:rsidRPr="00E275B3" w:rsidDel="00DE6623">
          <w:rPr>
            <w:rFonts w:cs="Arial" w:hint="eastAsia"/>
            <w:sz w:val="24"/>
            <w:szCs w:val="24"/>
            <w:rtl/>
          </w:rPr>
          <w:delText>מערכת</w:delText>
        </w:r>
        <w:r w:rsidRPr="00E275B3" w:rsidDel="00DE6623">
          <w:rPr>
            <w:rFonts w:cs="Arial"/>
            <w:sz w:val="24"/>
            <w:szCs w:val="24"/>
            <w:rtl/>
          </w:rPr>
          <w:delText xml:space="preserve"> </w:delText>
        </w:r>
        <w:r w:rsidRPr="00E275B3" w:rsidDel="00DE6623">
          <w:rPr>
            <w:rFonts w:cs="Arial" w:hint="eastAsia"/>
            <w:sz w:val="24"/>
            <w:szCs w:val="24"/>
            <w:rtl/>
          </w:rPr>
          <w:delText>תמריצים</w:delText>
        </w:r>
        <w:r w:rsidRPr="00E275B3" w:rsidDel="00DE6623">
          <w:rPr>
            <w:rFonts w:cs="Arial"/>
            <w:sz w:val="24"/>
            <w:szCs w:val="24"/>
            <w:rtl/>
          </w:rPr>
          <w:delText xml:space="preserve"> </w:delText>
        </w:r>
        <w:r w:rsidRPr="00E275B3" w:rsidDel="00DE6623">
          <w:rPr>
            <w:rFonts w:cs="Arial" w:hint="eastAsia"/>
            <w:sz w:val="24"/>
            <w:szCs w:val="24"/>
            <w:rtl/>
          </w:rPr>
          <w:delText>שתביא</w:delText>
        </w:r>
        <w:r w:rsidRPr="00E275B3" w:rsidDel="00DE6623">
          <w:rPr>
            <w:rFonts w:cs="Arial"/>
            <w:sz w:val="24"/>
            <w:szCs w:val="24"/>
            <w:rtl/>
          </w:rPr>
          <w:delText xml:space="preserve"> </w:delText>
        </w:r>
        <w:r w:rsidRPr="00E275B3" w:rsidDel="00DE6623">
          <w:rPr>
            <w:rFonts w:cs="Arial" w:hint="eastAsia"/>
            <w:sz w:val="24"/>
            <w:szCs w:val="24"/>
            <w:rtl/>
          </w:rPr>
          <w:delText>להצלת</w:delText>
        </w:r>
        <w:r w:rsidRPr="00E275B3" w:rsidDel="00DE6623">
          <w:rPr>
            <w:rFonts w:cs="Arial"/>
            <w:sz w:val="24"/>
            <w:szCs w:val="24"/>
            <w:rtl/>
          </w:rPr>
          <w:delText xml:space="preserve"> </w:delText>
        </w:r>
        <w:r w:rsidRPr="00E275B3" w:rsidDel="00DE6623">
          <w:rPr>
            <w:rFonts w:cs="Arial" w:hint="eastAsia"/>
            <w:sz w:val="24"/>
            <w:szCs w:val="24"/>
            <w:rtl/>
          </w:rPr>
          <w:delText>עודפים</w:delText>
        </w:r>
        <w:r w:rsidRPr="00E275B3" w:rsidDel="00DE6623">
          <w:rPr>
            <w:rFonts w:cs="Arial"/>
            <w:sz w:val="24"/>
            <w:szCs w:val="24"/>
            <w:rtl/>
          </w:rPr>
          <w:delText xml:space="preserve"> </w:delText>
        </w:r>
        <w:r w:rsidRPr="00E275B3" w:rsidDel="00DE6623">
          <w:rPr>
            <w:rFonts w:cs="Arial" w:hint="eastAsia"/>
            <w:sz w:val="24"/>
            <w:szCs w:val="24"/>
            <w:rtl/>
          </w:rPr>
          <w:delText>אלו</w:delText>
        </w:r>
        <w:r w:rsidRPr="00E275B3" w:rsidDel="00DE6623">
          <w:rPr>
            <w:rFonts w:cs="Arial"/>
            <w:sz w:val="24"/>
            <w:szCs w:val="24"/>
            <w:rtl/>
          </w:rPr>
          <w:delText xml:space="preserve"> </w:delText>
        </w:r>
        <w:r w:rsidRPr="00E275B3" w:rsidDel="00DE6623">
          <w:rPr>
            <w:rFonts w:cs="Arial" w:hint="eastAsia"/>
            <w:sz w:val="24"/>
            <w:szCs w:val="24"/>
            <w:rtl/>
          </w:rPr>
          <w:delText>והעברתם</w:delText>
        </w:r>
        <w:r w:rsidRPr="00E275B3" w:rsidDel="00DE6623">
          <w:rPr>
            <w:rFonts w:cs="Arial"/>
            <w:sz w:val="24"/>
            <w:szCs w:val="24"/>
            <w:rtl/>
          </w:rPr>
          <w:delText xml:space="preserve"> </w:delText>
        </w:r>
        <w:r w:rsidRPr="00E275B3" w:rsidDel="00DE6623">
          <w:rPr>
            <w:rFonts w:cs="Arial" w:hint="eastAsia"/>
            <w:sz w:val="24"/>
            <w:szCs w:val="24"/>
            <w:rtl/>
          </w:rPr>
          <w:delText>לנזקקים</w:delText>
        </w:r>
        <w:r w:rsidRPr="00E275B3" w:rsidDel="00DE6623">
          <w:rPr>
            <w:rFonts w:cs="Arial"/>
            <w:sz w:val="24"/>
            <w:szCs w:val="24"/>
            <w:rtl/>
          </w:rPr>
          <w:delText>.</w:delText>
        </w:r>
      </w:del>
    </w:p>
    <w:p w14:paraId="4960E4BC" w14:textId="34E5734A" w:rsidR="007967E4" w:rsidDel="00DE6623" w:rsidRDefault="007967E4">
      <w:pPr>
        <w:spacing w:line="360" w:lineRule="auto"/>
        <w:jc w:val="both"/>
        <w:rPr>
          <w:del w:id="5147" w:author="Yael Armon" w:date="2022-07-03T15:15:00Z"/>
          <w:rFonts w:asciiTheme="minorBidi" w:hAnsiTheme="minorBidi"/>
          <w:sz w:val="14"/>
          <w:szCs w:val="24"/>
          <w:rtl/>
        </w:rPr>
        <w:pPrChange w:id="5148" w:author="Yael Armon" w:date="2022-07-03T15:16:00Z">
          <w:pPr>
            <w:spacing w:after="150" w:line="360" w:lineRule="auto"/>
            <w:jc w:val="both"/>
          </w:pPr>
        </w:pPrChange>
      </w:pPr>
    </w:p>
    <w:p w14:paraId="2533D8DD" w14:textId="6184BD57" w:rsidR="007967E4" w:rsidDel="00DE6623" w:rsidRDefault="007967E4">
      <w:pPr>
        <w:spacing w:line="360" w:lineRule="auto"/>
        <w:jc w:val="both"/>
        <w:rPr>
          <w:del w:id="5149" w:author="Yael Armon" w:date="2022-07-03T15:15:00Z"/>
          <w:rFonts w:asciiTheme="minorBidi" w:hAnsiTheme="minorBidi"/>
          <w:sz w:val="14"/>
          <w:szCs w:val="24"/>
          <w:rtl/>
        </w:rPr>
        <w:pPrChange w:id="5150" w:author="Yael Armon" w:date="2022-07-03T15:16:00Z">
          <w:pPr>
            <w:spacing w:after="150" w:line="360" w:lineRule="auto"/>
            <w:jc w:val="both"/>
          </w:pPr>
        </w:pPrChange>
      </w:pPr>
    </w:p>
    <w:p w14:paraId="51136496" w14:textId="3C609C2E" w:rsidR="007967E4" w:rsidRPr="00456FC5" w:rsidDel="00DE6623" w:rsidRDefault="007967E4" w:rsidP="00C852E6">
      <w:pPr>
        <w:spacing w:line="360" w:lineRule="auto"/>
        <w:jc w:val="both"/>
        <w:rPr>
          <w:del w:id="5151" w:author="Yael Armon" w:date="2022-07-03T15:15:00Z"/>
          <w:rFonts w:asciiTheme="minorBidi" w:hAnsiTheme="minorBidi"/>
          <w:i/>
          <w:iCs/>
          <w:sz w:val="24"/>
          <w:szCs w:val="24"/>
        </w:rPr>
      </w:pPr>
    </w:p>
    <w:p w14:paraId="7006A136" w14:textId="77777777" w:rsidR="007967E4" w:rsidRPr="007967E4" w:rsidRDefault="007967E4">
      <w:pPr>
        <w:spacing w:line="360" w:lineRule="auto"/>
        <w:jc w:val="both"/>
        <w:rPr>
          <w:highlight w:val="yellow"/>
          <w:rtl/>
        </w:rPr>
        <w:pPrChange w:id="5152" w:author="Yael Armon" w:date="2022-07-03T15:16:00Z">
          <w:pPr/>
        </w:pPrChange>
      </w:pPr>
    </w:p>
    <w:sectPr w:rsidR="007967E4" w:rsidRPr="007967E4" w:rsidSect="00F25EBA">
      <w:headerReference w:type="default" r:id="rId42"/>
      <w:footerReference w:type="default" r:id="rId43"/>
      <w:headerReference w:type="first" r:id="rId44"/>
      <w:footerReference w:type="first" r:id="rId45"/>
      <w:pgSz w:w="11906" w:h="16838"/>
      <w:pgMar w:top="1440" w:right="1440" w:bottom="1440" w:left="1440" w:header="708" w:footer="708" w:gutter="0"/>
      <w:cols w:space="708"/>
      <w:titlePg/>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Yael Armon" w:date="2022-07-20T10:53:00Z" w:initials="YA">
    <w:p w14:paraId="6F2F314A" w14:textId="77777777" w:rsidR="00515D8C" w:rsidRDefault="00515D8C" w:rsidP="00F312D4">
      <w:pPr>
        <w:pStyle w:val="CommentText"/>
      </w:pPr>
      <w:r>
        <w:rPr>
          <w:rStyle w:val="CommentReference"/>
        </w:rPr>
        <w:annotationRef/>
      </w:r>
      <w:r>
        <w:rPr>
          <w:rFonts w:hint="cs"/>
          <w:rtl/>
        </w:rPr>
        <w:t>יעודכן בסוף</w:t>
      </w:r>
    </w:p>
  </w:comment>
  <w:comment w:id="383" w:author="Ravit Dinmez Yehezkel" w:date="2022-07-21T11:17:00Z" w:initials="RDY">
    <w:p w14:paraId="3A6F1344" w14:textId="77777777" w:rsidR="00515D8C" w:rsidRDefault="00515D8C" w:rsidP="008B72BB">
      <w:pPr>
        <w:pStyle w:val="CommentText"/>
        <w:bidi w:val="0"/>
      </w:pPr>
      <w:r>
        <w:rPr>
          <w:rStyle w:val="CommentReference"/>
        </w:rPr>
        <w:annotationRef/>
      </w:r>
      <w:r>
        <w:rPr>
          <w:rtl/>
        </w:rPr>
        <w:t>להבנתי האובדן במקטע הביתי הוא בשיעור ושווי גבוהים יותר</w:t>
      </w:r>
      <w:r>
        <w:t>?</w:t>
      </w:r>
    </w:p>
  </w:comment>
  <w:comment w:id="384" w:author="Yael Armon" w:date="2022-07-27T16:17:00Z" w:initials="YA">
    <w:p w14:paraId="2A85A375" w14:textId="116611E5" w:rsidR="00515D8C" w:rsidRPr="006F28A2" w:rsidRDefault="00515D8C">
      <w:pPr>
        <w:pStyle w:val="CommentText"/>
        <w:rPr>
          <w:rtl/>
        </w:rPr>
      </w:pPr>
      <w:r>
        <w:rPr>
          <w:rStyle w:val="CommentReference"/>
        </w:rPr>
        <w:annotationRef/>
      </w:r>
      <w:r>
        <w:rPr>
          <w:rFonts w:hint="cs"/>
          <w:rtl/>
        </w:rPr>
        <w:t>שיעור האובדן בצריכה הביתית עומד על סדג של כ15% ובמוסדית על סדג של כ-30%</w:t>
      </w:r>
    </w:p>
  </w:comment>
  <w:comment w:id="385" w:author="רותם שמאי  Rotem Shamay" w:date="2022-08-16T09:54:00Z" w:initials="רשRS">
    <w:p w14:paraId="3DBA6201" w14:textId="5EEAC864" w:rsidR="00515D8C" w:rsidRDefault="00515D8C">
      <w:pPr>
        <w:pStyle w:val="CommentText"/>
        <w:rPr>
          <w:rtl/>
        </w:rPr>
      </w:pPr>
      <w:r>
        <w:rPr>
          <w:rStyle w:val="CommentReference"/>
        </w:rPr>
        <w:annotationRef/>
      </w:r>
      <w:r>
        <w:rPr>
          <w:rFonts w:hint="cs"/>
          <w:rtl/>
        </w:rPr>
        <w:t>מה ה-100% אליו את מתייחסת? שיעור האובדן במקטעים הללו מתוך כלל אובדן המזון?</w:t>
      </w:r>
    </w:p>
  </w:comment>
  <w:comment w:id="386" w:author="Yael Armon" w:date="2022-08-17T09:34:00Z" w:initials="YA">
    <w:p w14:paraId="21EC2EF2" w14:textId="63957F19" w:rsidR="00515D8C" w:rsidRPr="00861BA0" w:rsidRDefault="00515D8C" w:rsidP="00861BA0">
      <w:pPr>
        <w:pStyle w:val="CommentText"/>
      </w:pPr>
      <w:r>
        <w:rPr>
          <w:rStyle w:val="CommentReference"/>
        </w:rPr>
        <w:annotationRef/>
      </w:r>
      <w:r>
        <w:rPr>
          <w:rFonts w:hint="cs"/>
          <w:rtl/>
        </w:rPr>
        <w:t>שיעור אובדן בצריכה הביתית 15% מתוך 100% של צריכה ביתית ובאותו אופן 30% במוסדית מתוך 100% צריכה מוסדית</w:t>
      </w:r>
    </w:p>
  </w:comment>
  <w:comment w:id="387" w:author="רותם שמאי  Rotem Shamay" w:date="2022-08-24T10:20:00Z" w:initials="רשRS">
    <w:p w14:paraId="6559E2CD" w14:textId="0C60F305" w:rsidR="00515D8C" w:rsidRDefault="00515D8C">
      <w:pPr>
        <w:pStyle w:val="CommentText"/>
      </w:pPr>
      <w:r>
        <w:rPr>
          <w:rStyle w:val="CommentReference"/>
        </w:rPr>
        <w:annotationRef/>
      </w:r>
      <w:r w:rsidRPr="008F3B47">
        <w:rPr>
          <w:rFonts w:hint="cs"/>
          <w:highlight w:val="yellow"/>
          <w:rtl/>
        </w:rPr>
        <w:t>ה-15% בצריכה הביתית שווים הרבה יותר מ-30% מוסדית</w:t>
      </w:r>
      <w:r>
        <w:rPr>
          <w:rFonts w:hint="cs"/>
          <w:highlight w:val="yellow"/>
          <w:rtl/>
        </w:rPr>
        <w:t xml:space="preserve"> ומהווים כמות הרבה יותר גדולה</w:t>
      </w:r>
      <w:r w:rsidRPr="008F3B47">
        <w:rPr>
          <w:rFonts w:hint="cs"/>
          <w:highlight w:val="yellow"/>
          <w:rtl/>
        </w:rPr>
        <w:t>, נכון?</w:t>
      </w:r>
    </w:p>
  </w:comment>
  <w:comment w:id="388" w:author="Yael Armon" w:date="2022-08-29T11:40:00Z" w:initials="YA">
    <w:p w14:paraId="70CE0725" w14:textId="45E5F950" w:rsidR="00515D8C" w:rsidRDefault="00515D8C">
      <w:pPr>
        <w:pStyle w:val="CommentText"/>
      </w:pPr>
      <w:r>
        <w:rPr>
          <w:rStyle w:val="CommentReference"/>
        </w:rPr>
        <w:annotationRef/>
      </w:r>
      <w:r>
        <w:rPr>
          <w:rFonts w:hint="cs"/>
          <w:rtl/>
        </w:rPr>
        <w:t>נכון</w:t>
      </w:r>
    </w:p>
  </w:comment>
  <w:comment w:id="821" w:author="רותם שמאי  Rotem Shamay" w:date="2022-08-16T10:00:00Z" w:initials="רשRS">
    <w:p w14:paraId="230E1B7B" w14:textId="6509D8CE" w:rsidR="00515D8C" w:rsidRDefault="00515D8C">
      <w:pPr>
        <w:pStyle w:val="CommentText"/>
      </w:pPr>
      <w:r>
        <w:rPr>
          <w:rStyle w:val="CommentReference"/>
        </w:rPr>
        <w:annotationRef/>
      </w:r>
      <w:r>
        <w:rPr>
          <w:rFonts w:hint="cs"/>
          <w:rtl/>
        </w:rPr>
        <w:t>למה יש בישראל יותר אובדן בשלבי הביניים?</w:t>
      </w:r>
    </w:p>
  </w:comment>
  <w:comment w:id="822" w:author="Yael Armon" w:date="2022-08-17T09:42:00Z" w:initials="YA">
    <w:p w14:paraId="5A2DAF88" w14:textId="66C9FEFE" w:rsidR="00515D8C" w:rsidRDefault="00515D8C">
      <w:pPr>
        <w:pStyle w:val="CommentText"/>
        <w:rPr>
          <w:rtl/>
        </w:rPr>
      </w:pPr>
      <w:r>
        <w:rPr>
          <w:rStyle w:val="CommentReference"/>
        </w:rPr>
        <w:annotationRef/>
      </w:r>
      <w:r>
        <w:rPr>
          <w:rFonts w:hint="cs"/>
          <w:rtl/>
        </w:rPr>
        <w:t>זו שאלה מצויינת, נדרש מחקר השוואתי אל מול ארה"ב כדי להבין את זה.</w:t>
      </w:r>
    </w:p>
  </w:comment>
  <w:comment w:id="1583" w:author="רותם שמאי  Rotem Shamay" w:date="2022-08-16T10:06:00Z" w:initials="רשRS">
    <w:p w14:paraId="31B0715A" w14:textId="3ACB76AA" w:rsidR="00515D8C" w:rsidRDefault="00515D8C">
      <w:pPr>
        <w:pStyle w:val="CommentText"/>
      </w:pPr>
      <w:r>
        <w:rPr>
          <w:rStyle w:val="CommentReference"/>
        </w:rPr>
        <w:annotationRef/>
      </w:r>
      <w:r>
        <w:rPr>
          <w:rFonts w:hint="cs"/>
          <w:rtl/>
        </w:rPr>
        <w:t>לאור מדיניות ההחזרות לא תמיד למפיצים ולקמעונאים יש תמריץ כלכלי למזער בזבוז</w:t>
      </w:r>
    </w:p>
  </w:comment>
  <w:comment w:id="1584" w:author="Yael Armon" w:date="2022-08-17T09:44:00Z" w:initials="YA">
    <w:p w14:paraId="15D14F3D" w14:textId="4F599A75" w:rsidR="00515D8C" w:rsidRDefault="00515D8C">
      <w:pPr>
        <w:pStyle w:val="CommentText"/>
        <w:rPr>
          <w:rtl/>
        </w:rPr>
      </w:pPr>
      <w:r>
        <w:rPr>
          <w:rStyle w:val="CommentReference"/>
        </w:rPr>
        <w:annotationRef/>
      </w:r>
      <w:r>
        <w:rPr>
          <w:rFonts w:hint="cs"/>
          <w:rtl/>
        </w:rPr>
        <w:t>בהחלט, מה שביכולתם להחזיר לא נחשב עבורם כבזבוז ברשת עצמה. התמריץ הכלכלי אצלם הוא עבור כלל המוצרים שאם לא יצרכו, יושלכו.</w:t>
      </w:r>
    </w:p>
    <w:p w14:paraId="3B874A87" w14:textId="78D08B45" w:rsidR="00515D8C" w:rsidRDefault="00515D8C">
      <w:pPr>
        <w:pStyle w:val="CommentText"/>
        <w:rPr>
          <w:rtl/>
        </w:rPr>
      </w:pPr>
    </w:p>
    <w:p w14:paraId="737BC867" w14:textId="5A7B8967" w:rsidR="00515D8C" w:rsidRDefault="00515D8C">
      <w:pPr>
        <w:pStyle w:val="CommentText"/>
      </w:pPr>
      <w:r>
        <w:rPr>
          <w:rFonts w:hint="cs"/>
          <w:rtl/>
        </w:rPr>
        <w:t>ישנה הצעה לניסוח שונה?</w:t>
      </w:r>
    </w:p>
  </w:comment>
  <w:comment w:id="1585" w:author="רותם שמאי  Rotem Shamay" w:date="2022-08-24T10:16:00Z" w:initials="רשRS">
    <w:p w14:paraId="1CF0433C" w14:textId="67081649" w:rsidR="00515D8C" w:rsidRDefault="00515D8C">
      <w:pPr>
        <w:pStyle w:val="CommentText"/>
      </w:pPr>
      <w:r>
        <w:rPr>
          <w:rStyle w:val="CommentReference"/>
        </w:rPr>
        <w:annotationRef/>
      </w:r>
      <w:r w:rsidRPr="00A45978">
        <w:rPr>
          <w:rFonts w:hint="cs"/>
          <w:highlight w:val="yellow"/>
          <w:rtl/>
        </w:rPr>
        <w:t>הצעתי. מה דעתכם?</w:t>
      </w:r>
    </w:p>
  </w:comment>
  <w:comment w:id="1586" w:author="ענת פרידמן-קולס" w:date="2022-08-24T12:56:00Z" w:initials="AFCLI">
    <w:p w14:paraId="4DFACE2E" w14:textId="77777777" w:rsidR="00515D8C" w:rsidRDefault="00515D8C" w:rsidP="00515D8C">
      <w:pPr>
        <w:pStyle w:val="CommentText"/>
        <w:bidi w:val="0"/>
      </w:pPr>
      <w:r>
        <w:rPr>
          <w:rStyle w:val="CommentReference"/>
        </w:rPr>
        <w:annotationRef/>
      </w:r>
      <w:r>
        <w:rPr>
          <w:rtl/>
        </w:rPr>
        <w:t>נראה לי בסדר. עשיתי שינויים - יעל מה דעתך? האם זה מתחבר למציאות הקיימת בשוק</w:t>
      </w:r>
      <w:r>
        <w:t>?</w:t>
      </w:r>
    </w:p>
  </w:comment>
  <w:comment w:id="1587" w:author="Yael Armon" w:date="2022-08-29T11:51:00Z" w:initials="YA">
    <w:p w14:paraId="6521752D" w14:textId="68B4AFDA" w:rsidR="007930F3" w:rsidRDefault="007930F3" w:rsidP="007930F3">
      <w:pPr>
        <w:pStyle w:val="CommentText"/>
      </w:pPr>
      <w:r>
        <w:rPr>
          <w:rStyle w:val="CommentReference"/>
        </w:rPr>
        <w:annotationRef/>
      </w:r>
      <w:r>
        <w:rPr>
          <w:rFonts w:hint="cs"/>
          <w:rtl/>
        </w:rPr>
        <w:t>מתחבר אכן, עדכנתי קלות הניסוח.</w:t>
      </w:r>
    </w:p>
  </w:comment>
  <w:comment w:id="1684" w:author="רותם שמאי  Rotem Shamay" w:date="2022-08-16T10:14:00Z" w:initials="רשRS">
    <w:p w14:paraId="45A6C0FB" w14:textId="11CE92B9" w:rsidR="00515D8C" w:rsidRDefault="00515D8C">
      <w:pPr>
        <w:pStyle w:val="CommentText"/>
      </w:pPr>
      <w:r>
        <w:rPr>
          <w:rStyle w:val="CommentReference"/>
        </w:rPr>
        <w:annotationRef/>
      </w:r>
      <w:r>
        <w:rPr>
          <w:rFonts w:hint="cs"/>
          <w:rtl/>
        </w:rPr>
        <w:t>מה מייצג הגרף הזה? הוא הגרף הלא מעודכן?</w:t>
      </w:r>
    </w:p>
  </w:comment>
  <w:comment w:id="1882" w:author="ענת פרידמן-קולס" w:date="2022-07-13T19:30:00Z" w:initials="AFCLI">
    <w:p w14:paraId="579B8184" w14:textId="6C243CA5" w:rsidR="00515D8C" w:rsidRDefault="00515D8C" w:rsidP="008B72BB">
      <w:pPr>
        <w:pStyle w:val="CommentText"/>
        <w:bidi w:val="0"/>
      </w:pPr>
      <w:r>
        <w:rPr>
          <w:rStyle w:val="CommentReference"/>
        </w:rPr>
        <w:annotationRef/>
      </w:r>
      <w:r>
        <w:rPr>
          <w:rtl/>
        </w:rPr>
        <w:t>יש למחוק את הגרף השני שמגיע עד 2020</w:t>
      </w:r>
    </w:p>
  </w:comment>
  <w:comment w:id="1900" w:author="Ravit Dinmez Yehezkel" w:date="2022-07-21T12:05:00Z" w:initials="RDY">
    <w:p w14:paraId="5F7B1CA3" w14:textId="77777777" w:rsidR="00515D8C" w:rsidRDefault="00515D8C" w:rsidP="008B72BB">
      <w:pPr>
        <w:pStyle w:val="CommentText"/>
        <w:bidi w:val="0"/>
      </w:pPr>
      <w:r>
        <w:rPr>
          <w:rStyle w:val="CommentReference"/>
        </w:rPr>
        <w:annotationRef/>
      </w:r>
      <w:r>
        <w:rPr>
          <w:rtl/>
        </w:rPr>
        <w:t>הינה</w:t>
      </w:r>
      <w:r>
        <w:t>?</w:t>
      </w:r>
    </w:p>
  </w:comment>
  <w:comment w:id="1901" w:author="Yael Armon" w:date="2022-07-27T16:20:00Z" w:initials="YA">
    <w:p w14:paraId="1841E985" w14:textId="3384A311" w:rsidR="00515D8C" w:rsidRDefault="00515D8C">
      <w:pPr>
        <w:pStyle w:val="CommentText"/>
        <w:rPr>
          <w:rtl/>
        </w:rPr>
      </w:pPr>
      <w:r>
        <w:rPr>
          <w:rStyle w:val="CommentReference"/>
        </w:rPr>
        <w:annotationRef/>
      </w:r>
      <w:r>
        <w:rPr>
          <w:rFonts w:hint="cs"/>
          <w:rtl/>
        </w:rPr>
        <w:t>מעדיפה לא לקבוע את זה חד וחלק. המחקר מראה כי דרושה אופטימיזציה של חלוקת המשלוחים. לא בטוחה שבהכרח לכל ספקית קמעואנות מקוונת יש מערכת מאין זו.</w:t>
      </w:r>
    </w:p>
    <w:p w14:paraId="02708BA3" w14:textId="2DA90F8B" w:rsidR="00515D8C" w:rsidRDefault="00515D8C">
      <w:pPr>
        <w:pStyle w:val="CommentText"/>
        <w:rPr>
          <w:rtl/>
        </w:rPr>
      </w:pPr>
    </w:p>
    <w:p w14:paraId="49C61D4A" w14:textId="7D85F4BA" w:rsidR="00515D8C" w:rsidRDefault="00515D8C">
      <w:pPr>
        <w:pStyle w:val="CommentText"/>
      </w:pPr>
      <w:r>
        <w:rPr>
          <w:rFonts w:hint="cs"/>
          <w:rtl/>
        </w:rPr>
        <w:t>אולי ניסוח אחר שיתאים יותר בעינייך?</w:t>
      </w:r>
    </w:p>
  </w:comment>
  <w:comment w:id="1902" w:author="Ravit Dinmez Yehezkel" w:date="2022-08-02T16:39:00Z" w:initials="RDY">
    <w:p w14:paraId="640FC90D" w14:textId="77777777" w:rsidR="00515D8C" w:rsidRDefault="00515D8C" w:rsidP="00861BA0">
      <w:pPr>
        <w:pStyle w:val="CommentText"/>
        <w:bidi w:val="0"/>
      </w:pPr>
      <w:r>
        <w:rPr>
          <w:rStyle w:val="CommentReference"/>
        </w:rPr>
        <w:annotationRef/>
      </w:r>
      <w:r>
        <w:rPr>
          <w:rtl/>
        </w:rPr>
        <w:t>לא מצליחה לחשוב על ניסוח אחר, אם יש חשש מלהיות נחרצים נשאיר ככה</w:t>
      </w:r>
    </w:p>
  </w:comment>
  <w:comment w:id="1909" w:author="רותם שמאי  Rotem Shamay" w:date="2022-08-16T10:17:00Z" w:initials="רשRS">
    <w:p w14:paraId="16615F08" w14:textId="589E13CC" w:rsidR="00515D8C" w:rsidRDefault="00515D8C">
      <w:pPr>
        <w:pStyle w:val="CommentText"/>
      </w:pPr>
      <w:r>
        <w:rPr>
          <w:rStyle w:val="CommentReference"/>
        </w:rPr>
        <w:annotationRef/>
      </w:r>
      <w:r>
        <w:rPr>
          <w:rFonts w:hint="cs"/>
          <w:rtl/>
        </w:rPr>
        <w:t xml:space="preserve">לפי מה ההערכה שניתן להציל 80%? </w:t>
      </w:r>
    </w:p>
  </w:comment>
  <w:comment w:id="1910" w:author="Yael Armon" w:date="2022-08-17T09:58:00Z" w:initials="YA">
    <w:p w14:paraId="43DFB0D1" w14:textId="3284593F" w:rsidR="00515D8C" w:rsidRDefault="00515D8C">
      <w:pPr>
        <w:pStyle w:val="CommentText"/>
        <w:rPr>
          <w:rtl/>
        </w:rPr>
      </w:pPr>
      <w:r>
        <w:rPr>
          <w:rStyle w:val="CommentReference"/>
        </w:rPr>
        <w:annotationRef/>
      </w:r>
      <w:r w:rsidRPr="00E626F5">
        <w:rPr>
          <w:rFonts w:hint="cs"/>
          <w:rtl/>
        </w:rPr>
        <w:t xml:space="preserve">המודל מאפיין פחתים בכל שלב לפי סוג מוצר ואת הסיבות לפחתים/אובדנים. </w:t>
      </w:r>
    </w:p>
    <w:p w14:paraId="1A608C19" w14:textId="7FD36B91" w:rsidR="00515D8C" w:rsidRDefault="00515D8C">
      <w:pPr>
        <w:pStyle w:val="CommentText"/>
        <w:rPr>
          <w:rtl/>
        </w:rPr>
      </w:pPr>
      <w:r>
        <w:rPr>
          <w:rFonts w:hint="cs"/>
          <w:rtl/>
        </w:rPr>
        <w:t>כמו כן לכל שלב בשרשרת הערך מוגדרות סיבות אפשריות בגינן אובד המזון וכפועל יוצא מהי הסבירות/היתכנות להציל מזון שאובד ביחס לכל סיבה נתונה.</w:t>
      </w:r>
    </w:p>
    <w:p w14:paraId="6CD29096" w14:textId="0CA022B1" w:rsidR="00515D8C" w:rsidRDefault="00515D8C">
      <w:pPr>
        <w:pStyle w:val="CommentText"/>
        <w:rPr>
          <w:rtl/>
        </w:rPr>
      </w:pPr>
      <w:r>
        <w:rPr>
          <w:rFonts w:hint="cs"/>
          <w:rtl/>
        </w:rPr>
        <w:t>שקלול של כל אלו מניב את אומדני המזון שהינו בר הצלה בכל שלב.</w:t>
      </w:r>
    </w:p>
    <w:p w14:paraId="415CB452" w14:textId="77777777" w:rsidR="00515D8C" w:rsidRDefault="00515D8C">
      <w:pPr>
        <w:pStyle w:val="CommentText"/>
        <w:rPr>
          <w:rtl/>
        </w:rPr>
      </w:pPr>
    </w:p>
    <w:p w14:paraId="02BB3B5E" w14:textId="58D02557" w:rsidR="00515D8C" w:rsidRDefault="00515D8C">
      <w:pPr>
        <w:pStyle w:val="CommentText"/>
        <w:rPr>
          <w:rtl/>
        </w:rPr>
      </w:pPr>
    </w:p>
    <w:p w14:paraId="44355B90" w14:textId="77777777" w:rsidR="00515D8C" w:rsidRDefault="00515D8C">
      <w:pPr>
        <w:pStyle w:val="CommentText"/>
        <w:rPr>
          <w:rtl/>
        </w:rPr>
      </w:pPr>
    </w:p>
  </w:comment>
  <w:comment w:id="1911" w:author="רותם שמאי  Rotem Shamay" w:date="2022-08-24T10:18:00Z" w:initials="רשRS">
    <w:p w14:paraId="1285ACEC" w14:textId="32034590" w:rsidR="00515D8C" w:rsidRDefault="00515D8C">
      <w:pPr>
        <w:pStyle w:val="CommentText"/>
        <w:rPr>
          <w:rtl/>
        </w:rPr>
      </w:pPr>
      <w:r>
        <w:rPr>
          <w:rStyle w:val="CommentReference"/>
        </w:rPr>
        <w:annotationRef/>
      </w:r>
      <w:r w:rsidRPr="008F3B47">
        <w:rPr>
          <w:rFonts w:hint="cs"/>
          <w:highlight w:val="yellow"/>
          <w:rtl/>
        </w:rPr>
        <w:t xml:space="preserve">אני לא זוכרת </w:t>
      </w:r>
      <w:r w:rsidRPr="008F3B47">
        <w:rPr>
          <w:highlight w:val="yellow"/>
          <w:rtl/>
        </w:rPr>
        <w:t>–</w:t>
      </w:r>
      <w:r w:rsidRPr="008F3B47">
        <w:rPr>
          <w:rFonts w:hint="cs"/>
          <w:highlight w:val="yellow"/>
          <w:rtl/>
        </w:rPr>
        <w:t xml:space="preserve"> האם ההסבר הזה מופיע באיזה מקום בדוח? אם לא, אולי כדאי להוסיף כהערת שוליים במקום הראשון בו מופיעה התייחסות לכמויות שניתן להציל</w:t>
      </w:r>
    </w:p>
  </w:comment>
  <w:comment w:id="1912" w:author="Yael Armon" w:date="2022-08-29T11:56:00Z" w:initials="YA">
    <w:p w14:paraId="4DA4251A" w14:textId="679A97C6" w:rsidR="00983A16" w:rsidRDefault="00983A16" w:rsidP="00C11E4D">
      <w:pPr>
        <w:pStyle w:val="CommentText"/>
        <w:rPr>
          <w:rtl/>
        </w:rPr>
      </w:pPr>
      <w:r>
        <w:rPr>
          <w:rStyle w:val="CommentReference"/>
        </w:rPr>
        <w:annotationRef/>
      </w:r>
      <w:r w:rsidR="00C11E4D">
        <w:rPr>
          <w:rStyle w:val="CommentReference"/>
          <w:rFonts w:hint="cs"/>
          <w:rtl/>
        </w:rPr>
        <w:t>הערת שוליים 18 בפרק זה אכן מתייחסת לנושא</w:t>
      </w:r>
    </w:p>
  </w:comment>
  <w:comment w:id="1976" w:author="Ravit Dinmez Yehezkel" w:date="2022-07-21T12:12:00Z" w:initials="RDY">
    <w:p w14:paraId="24247877" w14:textId="4EB2558A" w:rsidR="00515D8C" w:rsidRDefault="00515D8C" w:rsidP="008B72BB">
      <w:pPr>
        <w:pStyle w:val="CommentText"/>
        <w:bidi w:val="0"/>
      </w:pPr>
      <w:r>
        <w:rPr>
          <w:rStyle w:val="CommentReference"/>
        </w:rPr>
        <w:annotationRef/>
      </w:r>
      <w:r>
        <w:rPr>
          <w:rtl/>
        </w:rPr>
        <w:t>האם אנחנו רוצים להתיחס לכך שניתן להעביר את חלקו לצריכה שאינה צריכת אדם? בע"ח או תעשייה, ובכך לצמצם את היקפי האובדן</w:t>
      </w:r>
    </w:p>
  </w:comment>
  <w:comment w:id="1977" w:author="Yael Armon" w:date="2022-07-27T16:24:00Z" w:initials="YA">
    <w:p w14:paraId="722D93E6" w14:textId="3F8FE83C" w:rsidR="00515D8C" w:rsidRDefault="00515D8C">
      <w:pPr>
        <w:pStyle w:val="CommentText"/>
      </w:pPr>
      <w:r>
        <w:rPr>
          <w:rStyle w:val="CommentReference"/>
        </w:rPr>
        <w:annotationRef/>
      </w:r>
      <w:r>
        <w:rPr>
          <w:rFonts w:hint="cs"/>
          <w:rtl/>
        </w:rPr>
        <w:t>עד היום לא התייחסנו בחלק הזה לאספקט הזה. באם תחליטו שתרצו להתייחס אשכתב בהתאם.</w:t>
      </w:r>
    </w:p>
  </w:comment>
  <w:comment w:id="1978" w:author="ענת פרידמן-קולס" w:date="2022-07-28T12:46:00Z" w:initials="AFCLI">
    <w:p w14:paraId="720A6D1A" w14:textId="77777777" w:rsidR="00515D8C" w:rsidRDefault="00515D8C" w:rsidP="00861BA0">
      <w:pPr>
        <w:pStyle w:val="CommentText"/>
        <w:bidi w:val="0"/>
      </w:pPr>
      <w:r>
        <w:rPr>
          <w:rStyle w:val="CommentReference"/>
        </w:rPr>
        <w:annotationRef/>
      </w:r>
      <w:r>
        <w:rPr>
          <w:rtl/>
        </w:rPr>
        <w:t>לדעתי מומלץ זה מחזק את התרומה הסביבתית של טיפול בעודפי מזון</w:t>
      </w:r>
    </w:p>
  </w:comment>
  <w:comment w:id="1979" w:author="Yael Armon" w:date="2022-08-22T13:13:00Z" w:initials="YA">
    <w:p w14:paraId="0ED402ED" w14:textId="7CED3C40" w:rsidR="00515D8C" w:rsidRDefault="00515D8C">
      <w:pPr>
        <w:pStyle w:val="CommentText"/>
      </w:pPr>
      <w:r>
        <w:rPr>
          <w:rStyle w:val="CommentReference"/>
        </w:rPr>
        <w:annotationRef/>
      </w:r>
      <w:r>
        <w:rPr>
          <w:rFonts w:hint="cs"/>
          <w:rtl/>
        </w:rPr>
        <w:t>נוספה התייחסות</w:t>
      </w:r>
    </w:p>
  </w:comment>
  <w:comment w:id="1985" w:author="רותם שמאי  Rotem Shamay" w:date="2022-08-16T10:19:00Z" w:initials="רשRS">
    <w:p w14:paraId="2F1FE449" w14:textId="60EA5576" w:rsidR="00515D8C" w:rsidRDefault="00515D8C">
      <w:pPr>
        <w:pStyle w:val="CommentText"/>
        <w:rPr>
          <w:rtl/>
        </w:rPr>
      </w:pPr>
      <w:r>
        <w:rPr>
          <w:rStyle w:val="CommentReference"/>
        </w:rPr>
        <w:annotationRef/>
      </w:r>
      <w:r>
        <w:rPr>
          <w:rFonts w:hint="cs"/>
          <w:rtl/>
        </w:rPr>
        <w:t>למיטב ידיעתי אין כיום מספיק הצלה של מזון במקטע של הקמעונאי. האם נוכל לציין מה שיעור המזון המוצל במקטע זה?</w:t>
      </w:r>
    </w:p>
  </w:comment>
  <w:comment w:id="1986" w:author="Yael Armon" w:date="2022-08-17T10:18:00Z" w:initials="YA">
    <w:p w14:paraId="0EE197B9" w14:textId="3B72DDF7" w:rsidR="00515D8C" w:rsidRDefault="00515D8C">
      <w:pPr>
        <w:pStyle w:val="CommentText"/>
        <w:rPr>
          <w:rtl/>
        </w:rPr>
      </w:pPr>
      <w:r>
        <w:rPr>
          <w:rStyle w:val="CommentReference"/>
        </w:rPr>
        <w:annotationRef/>
      </w:r>
      <w:r>
        <w:rPr>
          <w:rFonts w:hint="cs"/>
          <w:rtl/>
        </w:rPr>
        <w:t>מעיבוד על נתוני דוח שופרסל עולה כי 1.6% מהפסולת האורגנית מוצלת ועוד כ-2.2% מועברת להזנת בע"ח וקומפוסט.</w:t>
      </w:r>
    </w:p>
    <w:p w14:paraId="40BA20E0" w14:textId="0D7B289E" w:rsidR="00515D8C" w:rsidRDefault="00515D8C">
      <w:pPr>
        <w:pStyle w:val="CommentText"/>
        <w:rPr>
          <w:rtl/>
        </w:rPr>
      </w:pPr>
    </w:p>
    <w:p w14:paraId="48D1E55A" w14:textId="064620A2" w:rsidR="00515D8C" w:rsidRDefault="00515D8C">
      <w:pPr>
        <w:pStyle w:val="CommentText"/>
        <w:rPr>
          <w:rtl/>
        </w:rPr>
      </w:pPr>
      <w:r>
        <w:rPr>
          <w:rFonts w:hint="cs"/>
          <w:rtl/>
        </w:rPr>
        <w:t>אני תוהה אם אפשר לעשות אקסטרפולציה ולהציג את זה כנתון מייצג על מקטע הקמעונאות. אני לא חושבת שזה נכון כיוון שישנן רשתות קטנות וחנויות מכולת וירקניות שסביר מאד להניח שאינן פועלות באותו אופן ועל כן שיעורי ההצלה והמיחזור קטנים יותר.</w:t>
      </w:r>
    </w:p>
    <w:p w14:paraId="4B5E96F5" w14:textId="33B9CFAA" w:rsidR="00515D8C" w:rsidRDefault="00515D8C">
      <w:pPr>
        <w:pStyle w:val="CommentText"/>
        <w:rPr>
          <w:rtl/>
        </w:rPr>
      </w:pPr>
    </w:p>
    <w:p w14:paraId="7A608492" w14:textId="35126A8D" w:rsidR="00515D8C" w:rsidRDefault="00515D8C">
      <w:pPr>
        <w:pStyle w:val="CommentText"/>
        <w:rPr>
          <w:rtl/>
        </w:rPr>
      </w:pPr>
      <w:r>
        <w:rPr>
          <w:rFonts w:hint="cs"/>
          <w:rtl/>
        </w:rPr>
        <w:t>נראה לי שללא בדיקה מעמיקה לא נכון לציין פה מספר כרגע, אבל כדאי לסמן ההערה הזו לשנה הבאה כדי לבחון לעומק הנושא.</w:t>
      </w:r>
    </w:p>
    <w:p w14:paraId="1E8E8528" w14:textId="19AE394F" w:rsidR="00515D8C" w:rsidRDefault="00515D8C">
      <w:pPr>
        <w:pStyle w:val="CommentText"/>
        <w:rPr>
          <w:rtl/>
        </w:rPr>
      </w:pPr>
    </w:p>
    <w:p w14:paraId="4BD93E0D" w14:textId="38DDACFE" w:rsidR="00515D8C" w:rsidRDefault="00515D8C">
      <w:pPr>
        <w:pStyle w:val="CommentText"/>
        <w:rPr>
          <w:rtl/>
        </w:rPr>
      </w:pPr>
      <w:r>
        <w:rPr>
          <w:rFonts w:hint="cs"/>
          <w:rtl/>
        </w:rPr>
        <w:t xml:space="preserve">לחלופין </w:t>
      </w:r>
      <w:r>
        <w:rPr>
          <w:rtl/>
        </w:rPr>
        <w:t>–</w:t>
      </w:r>
      <w:r>
        <w:rPr>
          <w:rFonts w:hint="cs"/>
          <w:rtl/>
        </w:rPr>
        <w:t xml:space="preserve"> לקט </w:t>
      </w:r>
      <w:r>
        <w:rPr>
          <w:rtl/>
        </w:rPr>
        <w:t>–</w:t>
      </w:r>
      <w:r>
        <w:rPr>
          <w:rFonts w:hint="cs"/>
          <w:rtl/>
        </w:rPr>
        <w:t xml:space="preserve"> האם יש לכם מספר שאתם יודעים לנקוב בו כדי לומר כמה מזון מוצל מרשתות השיווק?</w:t>
      </w:r>
    </w:p>
    <w:p w14:paraId="2B425C86" w14:textId="49F1DE8E" w:rsidR="00515D8C" w:rsidRDefault="00515D8C">
      <w:pPr>
        <w:pStyle w:val="CommentText"/>
        <w:rPr>
          <w:rtl/>
        </w:rPr>
      </w:pPr>
    </w:p>
    <w:p w14:paraId="5EF3D210" w14:textId="5B24DE99" w:rsidR="00515D8C" w:rsidRDefault="00515D8C">
      <w:pPr>
        <w:pStyle w:val="CommentText"/>
        <w:rPr>
          <w:rtl/>
        </w:rPr>
      </w:pPr>
    </w:p>
    <w:p w14:paraId="307C7BBC" w14:textId="77777777" w:rsidR="00515D8C" w:rsidRDefault="00515D8C">
      <w:pPr>
        <w:pStyle w:val="CommentText"/>
      </w:pPr>
    </w:p>
  </w:comment>
  <w:comment w:id="1987" w:author="רותם שמאי  Rotem Shamay" w:date="2022-08-24T10:23:00Z" w:initials="רשRS">
    <w:p w14:paraId="76E05B52" w14:textId="163815A4" w:rsidR="00515D8C" w:rsidRDefault="00515D8C">
      <w:pPr>
        <w:pStyle w:val="CommentText"/>
      </w:pPr>
      <w:r>
        <w:rPr>
          <w:rStyle w:val="CommentReference"/>
        </w:rPr>
        <w:annotationRef/>
      </w:r>
      <w:r w:rsidRPr="00952894">
        <w:rPr>
          <w:rFonts w:hint="cs"/>
          <w:highlight w:val="yellow"/>
          <w:rtl/>
        </w:rPr>
        <w:t xml:space="preserve">מי שלרוב עוסקים בהצלת מזון מרשתות קמעונאות הם למיטב ידיעתי ארגון לתת. לפי דוח שלהם במחצית 2021 </w:t>
      </w:r>
      <w:r w:rsidRPr="00952894">
        <w:rPr>
          <w:highlight w:val="yellow"/>
          <w:rtl/>
        </w:rPr>
        <w:t>–</w:t>
      </w:r>
      <w:r w:rsidRPr="00952894">
        <w:rPr>
          <w:rFonts w:hint="cs"/>
          <w:highlight w:val="yellow"/>
          <w:rtl/>
        </w:rPr>
        <w:t xml:space="preserve"> הם פעלו עם 80 סניפים, והצילו בחצי שנה מזון בשווי 2.7 מלש"ח. זה נשמע לי עדיין שולי יחסית לאובדן.</w:t>
      </w:r>
      <w:r>
        <w:rPr>
          <w:rFonts w:hint="cs"/>
          <w:rtl/>
        </w:rPr>
        <w:t xml:space="preserve"> </w:t>
      </w:r>
      <w:r w:rsidRPr="00952894">
        <w:rPr>
          <w:rFonts w:hint="cs"/>
          <w:highlight w:val="yellow"/>
          <w:rtl/>
        </w:rPr>
        <w:t>אם אין נתונים אחרים אז נשאיר ללא הנתון רק מציעה לסייג את האמירה שהם פועלים להקטנת האובדן משיקולים כלכליים</w:t>
      </w:r>
      <w:r>
        <w:rPr>
          <w:rFonts w:hint="cs"/>
          <w:rtl/>
        </w:rPr>
        <w:t>.</w:t>
      </w:r>
    </w:p>
  </w:comment>
  <w:comment w:id="1988" w:author="Yael Armon" w:date="2022-08-29T11:59:00Z" w:initials="YA">
    <w:p w14:paraId="0D73A234" w14:textId="4A17D01A" w:rsidR="00983A16" w:rsidRDefault="00983A16">
      <w:pPr>
        <w:pStyle w:val="CommentText"/>
      </w:pPr>
      <w:r>
        <w:rPr>
          <w:rStyle w:val="CommentReference"/>
        </w:rPr>
        <w:annotationRef/>
      </w:r>
      <w:r>
        <w:rPr>
          <w:rFonts w:hint="cs"/>
          <w:rtl/>
        </w:rPr>
        <w:t>מאה אחוז</w:t>
      </w:r>
    </w:p>
  </w:comment>
  <w:comment w:id="2494" w:author="ענת פרידמן-קולס" w:date="2021-07-19T16:41:00Z" w:initials="AFCLI">
    <w:p w14:paraId="33CC0666" w14:textId="1E1403A8" w:rsidR="00515D8C" w:rsidRDefault="00515D8C" w:rsidP="006E1F83">
      <w:pPr>
        <w:pStyle w:val="CommentText"/>
      </w:pPr>
      <w:r>
        <w:rPr>
          <w:rStyle w:val="CommentReference"/>
        </w:rPr>
        <w:annotationRef/>
      </w:r>
      <w:r>
        <w:rPr>
          <w:rFonts w:hint="cs"/>
          <w:rtl/>
        </w:rPr>
        <w:t>2 הכותרות טובות, אפשר להשאיר את שתיהן יטופל בשלב העיצוב</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2F314A" w15:done="0"/>
  <w15:commentEx w15:paraId="3A6F1344" w15:done="0"/>
  <w15:commentEx w15:paraId="2A85A375" w15:paraIdParent="3A6F1344" w15:done="0"/>
  <w15:commentEx w15:paraId="3DBA6201" w15:paraIdParent="3A6F1344" w15:done="0"/>
  <w15:commentEx w15:paraId="21EC2EF2" w15:paraIdParent="3A6F1344" w15:done="0"/>
  <w15:commentEx w15:paraId="6559E2CD" w15:paraIdParent="3A6F1344" w15:done="0"/>
  <w15:commentEx w15:paraId="70CE0725" w15:paraIdParent="3A6F1344" w15:done="0"/>
  <w15:commentEx w15:paraId="230E1B7B" w15:done="0"/>
  <w15:commentEx w15:paraId="5A2DAF88" w15:paraIdParent="230E1B7B" w15:done="0"/>
  <w15:commentEx w15:paraId="31B0715A" w15:done="0"/>
  <w15:commentEx w15:paraId="737BC867" w15:paraIdParent="31B0715A" w15:done="0"/>
  <w15:commentEx w15:paraId="1CF0433C" w15:paraIdParent="31B0715A" w15:done="0"/>
  <w15:commentEx w15:paraId="4DFACE2E" w15:paraIdParent="31B0715A" w15:done="0"/>
  <w15:commentEx w15:paraId="6521752D" w15:paraIdParent="31B0715A" w15:done="0"/>
  <w15:commentEx w15:paraId="45A6C0FB" w15:done="0"/>
  <w15:commentEx w15:paraId="579B8184" w15:done="0"/>
  <w15:commentEx w15:paraId="5F7B1CA3" w15:done="0"/>
  <w15:commentEx w15:paraId="49C61D4A" w15:paraIdParent="5F7B1CA3" w15:done="0"/>
  <w15:commentEx w15:paraId="640FC90D" w15:paraIdParent="5F7B1CA3" w15:done="0"/>
  <w15:commentEx w15:paraId="16615F08" w15:done="0"/>
  <w15:commentEx w15:paraId="44355B90" w15:paraIdParent="16615F08" w15:done="0"/>
  <w15:commentEx w15:paraId="1285ACEC" w15:paraIdParent="16615F08" w15:done="0"/>
  <w15:commentEx w15:paraId="4DA4251A" w15:paraIdParent="16615F08" w15:done="0"/>
  <w15:commentEx w15:paraId="24247877" w15:done="0"/>
  <w15:commentEx w15:paraId="722D93E6" w15:paraIdParent="24247877" w15:done="0"/>
  <w15:commentEx w15:paraId="720A6D1A" w15:paraIdParent="24247877" w15:done="0"/>
  <w15:commentEx w15:paraId="0ED402ED" w15:paraIdParent="24247877" w15:done="0"/>
  <w15:commentEx w15:paraId="2F1FE449" w15:done="0"/>
  <w15:commentEx w15:paraId="307C7BBC" w15:paraIdParent="2F1FE449" w15:done="0"/>
  <w15:commentEx w15:paraId="76E05B52" w15:paraIdParent="2F1FE449" w15:done="0"/>
  <w15:commentEx w15:paraId="0D73A234" w15:paraIdParent="2F1FE449" w15:done="0"/>
  <w15:commentEx w15:paraId="33CC06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3B45A" w16cex:dateUtc="2022-07-21T08:17:00Z"/>
  <w16cex:commentExtensible w16cex:durableId="26A5E7E8" w16cex:dateUtc="2022-08-16T06:54:00Z"/>
  <w16cex:commentExtensible w16cex:durableId="26B07A06" w16cex:dateUtc="2022-08-24T07:20:00Z"/>
  <w16cex:commentExtensible w16cex:durableId="26A5E957" w16cex:dateUtc="2022-08-16T07:00:00Z"/>
  <w16cex:commentExtensible w16cex:durableId="26A5EA96" w16cex:dateUtc="2022-08-16T07:06:00Z"/>
  <w16cex:commentExtensible w16cex:durableId="26B07911" w16cex:dateUtc="2022-08-24T07:16:00Z"/>
  <w16cex:commentExtensible w16cex:durableId="26B09E89" w16cex:dateUtc="2022-08-24T09:56:00Z"/>
  <w16cex:commentExtensible w16cex:durableId="26A5EC73" w16cex:dateUtc="2022-08-16T07:14:00Z"/>
  <w16cex:commentExtensible w16cex:durableId="26799BE3" w16cex:dateUtc="2022-07-13T16:30:00Z"/>
  <w16cex:commentExtensible w16cex:durableId="2683BF6C" w16cex:dateUtc="2022-07-21T09:05:00Z"/>
  <w16cex:commentExtensible w16cex:durableId="2693D1A7" w16cex:dateUtc="2022-08-02T13:39:00Z"/>
  <w16cex:commentExtensible w16cex:durableId="26A5ED25" w16cex:dateUtc="2022-08-16T07:17:00Z"/>
  <w16cex:commentExtensible w16cex:durableId="26B0795F" w16cex:dateUtc="2022-08-24T07:18:00Z"/>
  <w16cex:commentExtensible w16cex:durableId="2683C11E" w16cex:dateUtc="2022-07-21T09:12:00Z"/>
  <w16cex:commentExtensible w16cex:durableId="268D039B" w16cex:dateUtc="2022-07-28T09:46:00Z"/>
  <w16cex:commentExtensible w16cex:durableId="26A5EDCE" w16cex:dateUtc="2022-08-16T07:19:00Z"/>
  <w16cex:commentExtensible w16cex:durableId="26B07AB4" w16cex:dateUtc="2022-08-24T07:23:00Z"/>
  <w16cex:commentExtensible w16cex:durableId="253F55C3" w16cex:dateUtc="2021-07-19T1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2F314A" w16cid:durableId="2683AC3B"/>
  <w16cid:commentId w16cid:paraId="3A6F1344" w16cid:durableId="2683B45A"/>
  <w16cid:commentId w16cid:paraId="2A85A375" w16cid:durableId="268D022A"/>
  <w16cid:commentId w16cid:paraId="3DBA6201" w16cid:durableId="26A5E7E8"/>
  <w16cid:commentId w16cid:paraId="21EC2EF2" w16cid:durableId="26A8A534"/>
  <w16cid:commentId w16cid:paraId="6559E2CD" w16cid:durableId="26B07A06"/>
  <w16cid:commentId w16cid:paraId="70CE0725" w16cid:durableId="26B849EB"/>
  <w16cid:commentId w16cid:paraId="230E1B7B" w16cid:durableId="26A5E957"/>
  <w16cid:commentId w16cid:paraId="5A2DAF88" w16cid:durableId="26A8A538"/>
  <w16cid:commentId w16cid:paraId="31B0715A" w16cid:durableId="26A5EA96"/>
  <w16cid:commentId w16cid:paraId="737BC867" w16cid:durableId="26A8A53A"/>
  <w16cid:commentId w16cid:paraId="1CF0433C" w16cid:durableId="26B07911"/>
  <w16cid:commentId w16cid:paraId="4DFACE2E" w16cid:durableId="26B09E89"/>
  <w16cid:commentId w16cid:paraId="6521752D" w16cid:durableId="26B849F2"/>
  <w16cid:commentId w16cid:paraId="45A6C0FB" w16cid:durableId="26A5EC73"/>
  <w16cid:commentId w16cid:paraId="579B8184" w16cid:durableId="26799BE3"/>
  <w16cid:commentId w16cid:paraId="5F7B1CA3" w16cid:durableId="2683BF6C"/>
  <w16cid:commentId w16cid:paraId="49C61D4A" w16cid:durableId="268D022D"/>
  <w16cid:commentId w16cid:paraId="640FC90D" w16cid:durableId="2693D1A7"/>
  <w16cid:commentId w16cid:paraId="16615F08" w16cid:durableId="26A5ED25"/>
  <w16cid:commentId w16cid:paraId="44355B90" w16cid:durableId="26A8A541"/>
  <w16cid:commentId w16cid:paraId="1285ACEC" w16cid:durableId="26B0795F"/>
  <w16cid:commentId w16cid:paraId="4DA4251A" w16cid:durableId="26B849FB"/>
  <w16cid:commentId w16cid:paraId="24247877" w16cid:durableId="2683C11E"/>
  <w16cid:commentId w16cid:paraId="722D93E6" w16cid:durableId="268D0231"/>
  <w16cid:commentId w16cid:paraId="720A6D1A" w16cid:durableId="268D039B"/>
  <w16cid:commentId w16cid:paraId="0ED402ED" w16cid:durableId="26AE2D1D"/>
  <w16cid:commentId w16cid:paraId="2F1FE449" w16cid:durableId="26A5EDCE"/>
  <w16cid:commentId w16cid:paraId="307C7BBC" w16cid:durableId="26A8A546"/>
  <w16cid:commentId w16cid:paraId="76E05B52" w16cid:durableId="26B07AB4"/>
  <w16cid:commentId w16cid:paraId="0D73A234" w16cid:durableId="26B84A03"/>
  <w16cid:commentId w16cid:paraId="33CC0666" w16cid:durableId="253F55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884B0" w14:textId="77777777" w:rsidR="00764C9A" w:rsidRDefault="00764C9A" w:rsidP="002E712E">
      <w:pPr>
        <w:spacing w:after="0" w:line="240" w:lineRule="auto"/>
      </w:pPr>
      <w:r>
        <w:separator/>
      </w:r>
    </w:p>
  </w:endnote>
  <w:endnote w:type="continuationSeparator" w:id="0">
    <w:p w14:paraId="06EC7D5F" w14:textId="77777777" w:rsidR="00764C9A" w:rsidRDefault="00764C9A" w:rsidP="002E712E">
      <w:pPr>
        <w:spacing w:after="0" w:line="240" w:lineRule="auto"/>
      </w:pPr>
      <w:r>
        <w:continuationSeparator/>
      </w:r>
    </w:p>
  </w:endnote>
  <w:endnote w:type="continuationNotice" w:id="1">
    <w:p w14:paraId="41359382" w14:textId="77777777" w:rsidR="00764C9A" w:rsidRDefault="00764C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 w:name="CIDFont+F3">
    <w:altName w:val="Arial"/>
    <w:panose1 w:val="00000000000000000000"/>
    <w:charset w:val="B1"/>
    <w:family w:val="auto"/>
    <w:notTrueType/>
    <w:pitch w:val="default"/>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784BC" w14:textId="77777777" w:rsidR="00515D8C" w:rsidRPr="00585405" w:rsidRDefault="00515D8C" w:rsidP="0082782F">
    <w:pPr>
      <w:pStyle w:val="Footer"/>
      <w:jc w:val="center"/>
      <w:rPr>
        <w:sz w:val="20"/>
        <w:szCs w:val="20"/>
        <w:rtl/>
        <w:cs/>
      </w:rPr>
    </w:pPr>
    <w:r>
      <w:rPr>
        <w:rFonts w:hint="cs"/>
        <w:sz w:val="20"/>
        <w:szCs w:val="20"/>
        <w:rtl/>
      </w:rPr>
      <w:t xml:space="preserve">- טיוטא לדיון </w:t>
    </w:r>
    <w:r>
      <w:rPr>
        <w:rFonts w:hint="cs"/>
        <w:sz w:val="20"/>
        <w:szCs w:val="20"/>
        <w:rtl/>
        <w:cs/>
      </w:rPr>
      <w:t>-</w:t>
    </w:r>
  </w:p>
  <w:p w14:paraId="3D6BD07A" w14:textId="77777777" w:rsidR="00515D8C" w:rsidRDefault="00515D8C">
    <w:pPr>
      <w:pStyle w:val="Footer"/>
      <w:jc w:val="center"/>
      <w:rPr>
        <w:rtl/>
      </w:rPr>
    </w:pPr>
  </w:p>
  <w:p w14:paraId="6C29AA4A" w14:textId="46D43995" w:rsidR="00515D8C" w:rsidRDefault="00000000">
    <w:pPr>
      <w:pStyle w:val="Footer"/>
      <w:jc w:val="center"/>
      <w:rPr>
        <w:rtl/>
        <w:cs/>
      </w:rPr>
    </w:pPr>
    <w:sdt>
      <w:sdtPr>
        <w:rPr>
          <w:rtl/>
        </w:rPr>
        <w:id w:val="2083408112"/>
        <w:docPartObj>
          <w:docPartGallery w:val="Page Numbers (Bottom of Page)"/>
          <w:docPartUnique/>
        </w:docPartObj>
      </w:sdtPr>
      <w:sdtContent>
        <w:r w:rsidR="00515D8C">
          <w:fldChar w:fldCharType="begin"/>
        </w:r>
        <w:r w:rsidR="00515D8C">
          <w:rPr>
            <w:rtl/>
            <w:cs/>
          </w:rPr>
          <w:instrText>PAGE   \* MERGEFORMAT</w:instrText>
        </w:r>
        <w:r w:rsidR="00515D8C">
          <w:fldChar w:fldCharType="separate"/>
        </w:r>
        <w:r w:rsidR="00A951D0" w:rsidRPr="00A951D0">
          <w:rPr>
            <w:noProof/>
            <w:rtl/>
            <w:lang w:val="he-IL"/>
          </w:rPr>
          <w:t>15</w:t>
        </w:r>
        <w:r w:rsidR="00515D8C">
          <w:fldChar w:fldCharType="end"/>
        </w:r>
      </w:sdtContent>
    </w:sdt>
  </w:p>
  <w:p w14:paraId="1576CE26" w14:textId="77777777" w:rsidR="00515D8C" w:rsidRDefault="00515D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A545" w14:textId="77777777" w:rsidR="00515D8C" w:rsidRPr="00585405" w:rsidRDefault="00515D8C" w:rsidP="00F61246">
    <w:pPr>
      <w:pStyle w:val="Footer"/>
      <w:jc w:val="center"/>
      <w:rPr>
        <w:sz w:val="20"/>
        <w:szCs w:val="20"/>
        <w:rtl/>
        <w:cs/>
      </w:rPr>
    </w:pPr>
    <w:r>
      <w:rPr>
        <w:rFonts w:hint="cs"/>
        <w:sz w:val="20"/>
        <w:szCs w:val="20"/>
        <w:rtl/>
      </w:rPr>
      <w:t xml:space="preserve">- טיוטא לדיון </w:t>
    </w:r>
    <w:r>
      <w:rPr>
        <w:rFonts w:hint="cs"/>
        <w:sz w:val="20"/>
        <w:szCs w:val="20"/>
        <w:rtl/>
        <w:cs/>
      </w:rPr>
      <w:t>-</w:t>
    </w:r>
  </w:p>
  <w:p w14:paraId="2A1531CB" w14:textId="77777777" w:rsidR="00515D8C" w:rsidRDefault="00515D8C" w:rsidP="00F61246">
    <w:pPr>
      <w:pStyle w:val="Footer"/>
      <w:jc w:val="center"/>
      <w:rPr>
        <w:rtl/>
      </w:rPr>
    </w:pPr>
  </w:p>
  <w:p w14:paraId="0A23F78A" w14:textId="565E1477" w:rsidR="00515D8C" w:rsidRDefault="00000000" w:rsidP="00F61246">
    <w:pPr>
      <w:pStyle w:val="Footer"/>
      <w:jc w:val="center"/>
      <w:rPr>
        <w:rtl/>
        <w:cs/>
      </w:rPr>
    </w:pPr>
    <w:sdt>
      <w:sdtPr>
        <w:rPr>
          <w:rtl/>
        </w:rPr>
        <w:id w:val="1784770710"/>
        <w:docPartObj>
          <w:docPartGallery w:val="Page Numbers (Bottom of Page)"/>
          <w:docPartUnique/>
        </w:docPartObj>
      </w:sdtPr>
      <w:sdtContent>
        <w:r w:rsidR="00515D8C">
          <w:fldChar w:fldCharType="begin"/>
        </w:r>
        <w:r w:rsidR="00515D8C">
          <w:rPr>
            <w:rtl/>
            <w:cs/>
          </w:rPr>
          <w:instrText>PAGE   \* MERGEFORMAT</w:instrText>
        </w:r>
        <w:r w:rsidR="00515D8C">
          <w:fldChar w:fldCharType="separate"/>
        </w:r>
        <w:r w:rsidR="00C11E4D" w:rsidRPr="00C11E4D">
          <w:rPr>
            <w:noProof/>
            <w:rtl/>
            <w:lang w:val="he-IL"/>
          </w:rPr>
          <w:t>1</w:t>
        </w:r>
        <w:r w:rsidR="00515D8C">
          <w:fldChar w:fldCharType="end"/>
        </w:r>
      </w:sdtContent>
    </w:sdt>
  </w:p>
  <w:p w14:paraId="20DC24DA" w14:textId="77777777" w:rsidR="00515D8C" w:rsidRPr="00F61246" w:rsidRDefault="00515D8C" w:rsidP="00F612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45F34" w14:textId="77777777" w:rsidR="00764C9A" w:rsidRDefault="00764C9A" w:rsidP="002E712E">
      <w:pPr>
        <w:spacing w:after="0" w:line="240" w:lineRule="auto"/>
      </w:pPr>
      <w:r>
        <w:separator/>
      </w:r>
    </w:p>
  </w:footnote>
  <w:footnote w:type="continuationSeparator" w:id="0">
    <w:p w14:paraId="1DEBDB4B" w14:textId="77777777" w:rsidR="00764C9A" w:rsidRDefault="00764C9A" w:rsidP="002E712E">
      <w:pPr>
        <w:spacing w:after="0" w:line="240" w:lineRule="auto"/>
      </w:pPr>
      <w:r>
        <w:continuationSeparator/>
      </w:r>
    </w:p>
  </w:footnote>
  <w:footnote w:type="continuationNotice" w:id="1">
    <w:p w14:paraId="064157E6" w14:textId="77777777" w:rsidR="00764C9A" w:rsidRDefault="00764C9A">
      <w:pPr>
        <w:spacing w:after="0" w:line="240" w:lineRule="auto"/>
      </w:pPr>
    </w:p>
  </w:footnote>
  <w:footnote w:id="2">
    <w:p w14:paraId="2C0CCE8A" w14:textId="77777777" w:rsidR="00515D8C" w:rsidRDefault="00515D8C" w:rsidP="006E1F83">
      <w:pPr>
        <w:pStyle w:val="FootnoteText"/>
      </w:pPr>
      <w:r>
        <w:rPr>
          <w:rStyle w:val="FootnoteReference"/>
        </w:rPr>
        <w:footnoteRef/>
      </w:r>
      <w:r>
        <w:rPr>
          <w:rtl/>
        </w:rPr>
        <w:t xml:space="preserve"> </w:t>
      </w:r>
      <w:r>
        <w:t>OECD,</w:t>
      </w:r>
      <w:r w:rsidRPr="00364BA9">
        <w:t xml:space="preserve"> Poverty rate</w:t>
      </w:r>
      <w:r>
        <w:t xml:space="preserve">, 2020 </w:t>
      </w:r>
    </w:p>
  </w:footnote>
  <w:footnote w:id="3">
    <w:p w14:paraId="025C48FF" w14:textId="1EB6BD61" w:rsidR="00515D8C" w:rsidRDefault="00515D8C" w:rsidP="006E1F83">
      <w:pPr>
        <w:pStyle w:val="FootnoteText"/>
      </w:pPr>
      <w:r>
        <w:rPr>
          <w:rStyle w:val="FootnoteReference"/>
        </w:rPr>
        <w:footnoteRef/>
      </w:r>
      <w:r>
        <w:rPr>
          <w:rtl/>
        </w:rPr>
        <w:t xml:space="preserve"> </w:t>
      </w:r>
      <w:ins w:id="254" w:author="Nisan Avraham" w:date="2022-07-03T10:54:00Z">
        <w:r>
          <w:rPr>
            <w:rFonts w:cs="Arial" w:hint="cs"/>
            <w:rtl/>
          </w:rPr>
          <w:t>"</w:t>
        </w:r>
        <w:r w:rsidRPr="0066463A">
          <w:rPr>
            <w:rFonts w:cs="Arial"/>
            <w:rtl/>
          </w:rPr>
          <w:t>ממדי העוני והאי-שוויון בהכנסות – 2020 לפי נתונים מנהליים</w:t>
        </w:r>
        <w:r>
          <w:rPr>
            <w:rFonts w:cs="Arial" w:hint="cs"/>
            <w:rtl/>
          </w:rPr>
          <w:t xml:space="preserve">, </w:t>
        </w:r>
        <w:proofErr w:type="spellStart"/>
        <w:r>
          <w:rPr>
            <w:rFonts w:cs="Arial" w:hint="cs"/>
            <w:rtl/>
          </w:rPr>
          <w:t>ואומדן</w:t>
        </w:r>
        <w:proofErr w:type="spellEnd"/>
        <w:r>
          <w:rPr>
            <w:rFonts w:cs="Arial" w:hint="cs"/>
            <w:rtl/>
          </w:rPr>
          <w:t xml:space="preserve"> ל-2021</w:t>
        </w:r>
      </w:ins>
      <w:del w:id="255" w:author="Nisan Avraham" w:date="2022-07-03T10:54:00Z">
        <w:r w:rsidDel="0066463A">
          <w:rPr>
            <w:rFonts w:hint="cs"/>
            <w:rtl/>
          </w:rPr>
          <w:delText xml:space="preserve">" </w:delText>
        </w:r>
        <w:r w:rsidRPr="0046762C" w:rsidDel="0066463A">
          <w:rPr>
            <w:rFonts w:cs="Arial"/>
            <w:rtl/>
          </w:rPr>
          <w:delText>רמת החיים, העוני והאי-שוויון בהכנסות – 2019-2018 ואומדן ל-2020</w:delText>
        </w:r>
      </w:del>
      <w:r>
        <w:rPr>
          <w:rFonts w:hint="cs"/>
          <w:rtl/>
        </w:rPr>
        <w:t xml:space="preserve">", המוסד לביטוח לאומי. </w:t>
      </w:r>
    </w:p>
  </w:footnote>
  <w:footnote w:id="4">
    <w:p w14:paraId="29690F58" w14:textId="77777777" w:rsidR="00515D8C" w:rsidRDefault="00515D8C" w:rsidP="006E1F83">
      <w:pPr>
        <w:pStyle w:val="FootnoteText"/>
        <w:rPr>
          <w:sz w:val="14"/>
          <w:szCs w:val="14"/>
          <w:rtl/>
        </w:rPr>
      </w:pPr>
      <w:r w:rsidRPr="00027B35">
        <w:rPr>
          <w:rStyle w:val="FootnoteReference"/>
          <w:rFonts w:ascii="Arial" w:hAnsi="Arial" w:cs="Arial"/>
          <w:sz w:val="18"/>
          <w:szCs w:val="18"/>
        </w:rPr>
        <w:footnoteRef/>
      </w:r>
      <w:r w:rsidRPr="00027B35">
        <w:rPr>
          <w:rFonts w:ascii="Arial" w:hAnsi="Arial" w:cs="Arial"/>
          <w:sz w:val="18"/>
          <w:szCs w:val="18"/>
          <w:rtl/>
        </w:rPr>
        <w:t xml:space="preserve"> </w:t>
      </w:r>
      <w:r w:rsidRPr="00027B35">
        <w:rPr>
          <w:rFonts w:ascii="Arial" w:hAnsi="Arial" w:cs="Arial"/>
          <w:sz w:val="18"/>
          <w:szCs w:val="18"/>
        </w:rPr>
        <w:t>Cut Waste, GROW PROFIT. How to reduce and manage food waste, leading to increased profitability and environmental sustainability, background paper 2012</w:t>
      </w:r>
      <w:r w:rsidRPr="00027B35">
        <w:rPr>
          <w:rFonts w:ascii="Arial" w:hAnsi="Arial" w:cs="Arial"/>
          <w:sz w:val="14"/>
          <w:szCs w:val="18"/>
        </w:rPr>
        <w:t xml:space="preserve"> </w:t>
      </w:r>
    </w:p>
  </w:footnote>
  <w:footnote w:id="5">
    <w:p w14:paraId="6AE1A721" w14:textId="77777777" w:rsidR="00515D8C" w:rsidRPr="00083967" w:rsidRDefault="00515D8C" w:rsidP="00FC47E4">
      <w:pPr>
        <w:pStyle w:val="FootnoteText"/>
        <w:rPr>
          <w:ins w:id="298" w:author="Yael Armon" w:date="2022-07-06T16:10:00Z"/>
          <w:rtl/>
        </w:rPr>
      </w:pPr>
      <w:ins w:id="299" w:author="Yael Armon" w:date="2022-07-06T16:10:00Z">
        <w:r>
          <w:rPr>
            <w:rStyle w:val="FootnoteReference"/>
          </w:rPr>
          <w:footnoteRef/>
        </w:r>
        <w:r>
          <w:rPr>
            <w:rtl/>
          </w:rPr>
          <w:t xml:space="preserve"> </w:t>
        </w:r>
        <w:r w:rsidRPr="00083967">
          <w:t>Harvard Law School Food Law and Policy Clinic</w:t>
        </w:r>
      </w:ins>
    </w:p>
  </w:footnote>
  <w:footnote w:id="6">
    <w:p w14:paraId="6DD57D6B" w14:textId="77777777" w:rsidR="00515D8C" w:rsidRPr="00083967" w:rsidRDefault="00515D8C" w:rsidP="00FC47E4">
      <w:pPr>
        <w:pStyle w:val="FootnoteText"/>
        <w:rPr>
          <w:ins w:id="300" w:author="Yael Armon" w:date="2022-07-06T16:10:00Z"/>
          <w:sz w:val="18"/>
          <w:szCs w:val="18"/>
        </w:rPr>
      </w:pPr>
      <w:ins w:id="301" w:author="Yael Armon" w:date="2022-07-06T16:10:00Z">
        <w:r w:rsidRPr="00083967">
          <w:rPr>
            <w:rStyle w:val="FootnoteReference"/>
            <w:sz w:val="18"/>
            <w:szCs w:val="18"/>
          </w:rPr>
          <w:footnoteRef/>
        </w:r>
        <w:r w:rsidRPr="00083967">
          <w:rPr>
            <w:sz w:val="18"/>
            <w:szCs w:val="18"/>
            <w:rtl/>
          </w:rPr>
          <w:t xml:space="preserve"> </w:t>
        </w:r>
        <w:r w:rsidRPr="00083967">
          <w:rPr>
            <w:rFonts w:asciiTheme="minorBidi" w:hAnsiTheme="minorBidi"/>
            <w:sz w:val="18"/>
            <w:szCs w:val="18"/>
          </w:rPr>
          <w:t>The Global FoodBanking Network</w:t>
        </w:r>
      </w:ins>
    </w:p>
  </w:footnote>
  <w:footnote w:id="7">
    <w:p w14:paraId="7A8736D9" w14:textId="73E6A453" w:rsidR="00515D8C" w:rsidRPr="00FC47E4" w:rsidRDefault="00515D8C">
      <w:pPr>
        <w:pStyle w:val="FootnoteText"/>
        <w:rPr>
          <w:rtl/>
        </w:rPr>
      </w:pPr>
      <w:ins w:id="305" w:author="Yael Armon" w:date="2022-07-06T16:11:00Z">
        <w:r>
          <w:rPr>
            <w:rStyle w:val="FootnoteReference"/>
          </w:rPr>
          <w:footnoteRef/>
        </w:r>
        <w:r>
          <w:rPr>
            <w:rtl/>
          </w:rPr>
          <w:t xml:space="preserve"> </w:t>
        </w:r>
        <w:r w:rsidRPr="00FC47E4">
          <w:t>https://atlas.foodbanking.org/atlas.html</w:t>
        </w:r>
      </w:ins>
    </w:p>
  </w:footnote>
  <w:footnote w:id="8">
    <w:p w14:paraId="3E7E58FF" w14:textId="77777777" w:rsidR="00515D8C" w:rsidRDefault="00515D8C" w:rsidP="006E1F83">
      <w:pPr>
        <w:pStyle w:val="FootnoteText"/>
        <w:rPr>
          <w:rtl/>
        </w:rPr>
      </w:pPr>
      <w:r>
        <w:rPr>
          <w:rStyle w:val="FootnoteReference"/>
        </w:rPr>
        <w:footnoteRef/>
      </w:r>
      <w:r>
        <w:rPr>
          <w:rtl/>
        </w:rPr>
        <w:t xml:space="preserve"> </w:t>
      </w:r>
      <w:r w:rsidRPr="004F6A3E">
        <w:rPr>
          <w:rFonts w:hint="cs"/>
          <w:rtl/>
        </w:rPr>
        <w:t>מודל שרשרת הערך אינו כולל משקאות, ממריצים, סוכר</w:t>
      </w:r>
      <w:r>
        <w:rPr>
          <w:rFonts w:hint="cs"/>
          <w:rtl/>
        </w:rPr>
        <w:t>,</w:t>
      </w:r>
      <w:r w:rsidRPr="004F6A3E">
        <w:rPr>
          <w:rFonts w:hint="cs"/>
          <w:rtl/>
        </w:rPr>
        <w:t xml:space="preserve"> דבש וממתקים.</w:t>
      </w:r>
    </w:p>
  </w:footnote>
  <w:footnote w:id="9">
    <w:p w14:paraId="1028F7B2" w14:textId="77777777" w:rsidR="00515D8C" w:rsidRPr="004F6A3E" w:rsidRDefault="00515D8C" w:rsidP="006E1F83">
      <w:pPr>
        <w:spacing w:line="240" w:lineRule="auto"/>
        <w:jc w:val="both"/>
        <w:rPr>
          <w:sz w:val="16"/>
          <w:szCs w:val="16"/>
          <w:rtl/>
        </w:rPr>
      </w:pPr>
      <w:r w:rsidRPr="00601A0F">
        <w:rPr>
          <w:rStyle w:val="FootnoteReference"/>
          <w:sz w:val="14"/>
          <w:szCs w:val="14"/>
        </w:rPr>
        <w:footnoteRef/>
      </w:r>
      <w:r w:rsidRPr="00601A0F">
        <w:rPr>
          <w:sz w:val="14"/>
          <w:szCs w:val="14"/>
          <w:rtl/>
        </w:rPr>
        <w:t xml:space="preserve"> </w:t>
      </w:r>
      <w:r w:rsidRPr="004F6A3E">
        <w:rPr>
          <w:rFonts w:asciiTheme="minorBidi" w:hAnsiTheme="minorBidi"/>
          <w:sz w:val="14"/>
          <w:szCs w:val="20"/>
          <w:rtl/>
        </w:rPr>
        <w:t xml:space="preserve">אנו מודעים לכך שייתכנו סטיות או אי-דיוקים באומדנים, שהינם בלתי נמנעים בהתחשב בהיעדר נתונים רשמיים. כמו כן, היקף אובדן המזון בכל שנה ושנה תלוי גם בגורמים אקראיים משתנים, כגון תנאי מזג אוויר קיצוניים, השפעות פגעי </w:t>
      </w:r>
      <w:r>
        <w:rPr>
          <w:rFonts w:asciiTheme="minorBidi" w:hAnsiTheme="minorBidi"/>
          <w:sz w:val="14"/>
          <w:szCs w:val="20"/>
          <w:rtl/>
        </w:rPr>
        <w:t>טבע ומזיקים, סטיות בביקוש וכד'.</w:t>
      </w:r>
      <w:r w:rsidRPr="004F6A3E">
        <w:rPr>
          <w:rFonts w:asciiTheme="minorBidi" w:hAnsiTheme="minorBidi"/>
          <w:sz w:val="14"/>
          <w:szCs w:val="20"/>
        </w:rPr>
        <w:t xml:space="preserve"> </w:t>
      </w:r>
      <w:r w:rsidRPr="004F6A3E">
        <w:rPr>
          <w:rFonts w:asciiTheme="minorBidi" w:hAnsiTheme="minorBidi"/>
          <w:sz w:val="14"/>
          <w:szCs w:val="20"/>
          <w:rtl/>
        </w:rPr>
        <w:t xml:space="preserve">הנתונים הם </w:t>
      </w:r>
      <w:proofErr w:type="spellStart"/>
      <w:r w:rsidRPr="004F6A3E">
        <w:rPr>
          <w:rFonts w:asciiTheme="minorBidi" w:hAnsiTheme="minorBidi"/>
          <w:sz w:val="14"/>
          <w:szCs w:val="20"/>
          <w:rtl/>
        </w:rPr>
        <w:t>אינדיקטיביים</w:t>
      </w:r>
      <w:proofErr w:type="spellEnd"/>
      <w:r w:rsidRPr="004F6A3E">
        <w:rPr>
          <w:rFonts w:asciiTheme="minorBidi" w:hAnsiTheme="minorBidi"/>
          <w:sz w:val="14"/>
          <w:szCs w:val="20"/>
          <w:rtl/>
        </w:rPr>
        <w:t xml:space="preserve"> ונועדו להוות בסיס לדיון ציבורי והמשך מחקר וניתוח הנושא.</w:t>
      </w:r>
    </w:p>
    <w:p w14:paraId="0EB31EF7" w14:textId="77777777" w:rsidR="00515D8C" w:rsidRDefault="00515D8C" w:rsidP="006E1F83">
      <w:pPr>
        <w:pStyle w:val="FootnoteText"/>
        <w:rPr>
          <w:rtl/>
        </w:rPr>
      </w:pPr>
    </w:p>
  </w:footnote>
  <w:footnote w:id="10">
    <w:p w14:paraId="08B79F28" w14:textId="77777777" w:rsidR="00515D8C" w:rsidRDefault="00515D8C" w:rsidP="006E1F83">
      <w:pPr>
        <w:pStyle w:val="FootnoteText"/>
      </w:pPr>
      <w:r w:rsidRPr="006E372E">
        <w:rPr>
          <w:rStyle w:val="FootnoteReference"/>
        </w:rPr>
        <w:footnoteRef/>
      </w:r>
      <w:r w:rsidRPr="006E372E">
        <w:rPr>
          <w:rtl/>
        </w:rPr>
        <w:t xml:space="preserve"> </w:t>
      </w:r>
      <w:r w:rsidRPr="006E372E">
        <w:rPr>
          <w:rFonts w:hint="eastAsia"/>
          <w:rtl/>
        </w:rPr>
        <w:t>ד</w:t>
      </w:r>
      <w:r w:rsidRPr="006E372E">
        <w:rPr>
          <w:rtl/>
        </w:rPr>
        <w:t xml:space="preserve">"ר </w:t>
      </w:r>
      <w:r w:rsidRPr="006E372E">
        <w:rPr>
          <w:rFonts w:hint="eastAsia"/>
          <w:rtl/>
        </w:rPr>
        <w:t>רון</w:t>
      </w:r>
      <w:r w:rsidRPr="006E372E">
        <w:rPr>
          <w:rtl/>
        </w:rPr>
        <w:t xml:space="preserve"> </w:t>
      </w:r>
      <w:r w:rsidRPr="006E372E">
        <w:rPr>
          <w:rFonts w:hint="eastAsia"/>
          <w:rtl/>
        </w:rPr>
        <w:t>פורת</w:t>
      </w:r>
      <w:r w:rsidRPr="006E372E">
        <w:rPr>
          <w:rtl/>
        </w:rPr>
        <w:t xml:space="preserve"> 2015 </w:t>
      </w:r>
      <w:r w:rsidRPr="006E372E">
        <w:rPr>
          <w:rFonts w:hint="eastAsia"/>
          <w:rtl/>
        </w:rPr>
        <w:t>ו</w:t>
      </w:r>
      <w:r w:rsidRPr="006E372E">
        <w:rPr>
          <w:rtl/>
        </w:rPr>
        <w:t>-2016</w:t>
      </w:r>
    </w:p>
  </w:footnote>
  <w:footnote w:id="11">
    <w:p w14:paraId="07618891" w14:textId="77777777" w:rsidR="00515D8C" w:rsidRDefault="00515D8C" w:rsidP="006E1F83">
      <w:pPr>
        <w:pStyle w:val="FootnoteText"/>
        <w:rPr>
          <w:rtl/>
        </w:rPr>
      </w:pPr>
      <w:r>
        <w:rPr>
          <w:rStyle w:val="FootnoteReference"/>
        </w:rPr>
        <w:footnoteRef/>
      </w:r>
      <w:r>
        <w:rPr>
          <w:rtl/>
        </w:rPr>
        <w:t xml:space="preserve"> </w:t>
      </w:r>
      <w:r>
        <w:t xml:space="preserve">"Global Food Losses and Food Waste", FAO, 2011 </w:t>
      </w:r>
    </w:p>
  </w:footnote>
  <w:footnote w:id="12">
    <w:p w14:paraId="43C0DDA5" w14:textId="77777777" w:rsidR="00515D8C" w:rsidRDefault="00515D8C" w:rsidP="006E1F83">
      <w:pPr>
        <w:pStyle w:val="FootnoteText"/>
        <w:rPr>
          <w:rtl/>
        </w:rPr>
      </w:pPr>
      <w:r>
        <w:rPr>
          <w:rStyle w:val="FootnoteReference"/>
        </w:rPr>
        <w:footnoteRef/>
      </w:r>
      <w:r>
        <w:rPr>
          <w:rtl/>
        </w:rPr>
        <w:t xml:space="preserve"> </w:t>
      </w:r>
      <w:r>
        <w:rPr>
          <w:rFonts w:hint="cs"/>
          <w:rtl/>
        </w:rPr>
        <w:t xml:space="preserve">עלות כלכלית ישירה, ללא עלות פליטות גזי חממה ומזהמי אוויר </w:t>
      </w:r>
    </w:p>
  </w:footnote>
  <w:footnote w:id="13">
    <w:p w14:paraId="5903DAE8" w14:textId="77777777" w:rsidR="00515D8C" w:rsidDel="00CA6FDF" w:rsidRDefault="00515D8C" w:rsidP="005C406C">
      <w:pPr>
        <w:pStyle w:val="FootnoteText"/>
        <w:rPr>
          <w:del w:id="1115" w:author="Nisan Avraham" w:date="2022-06-15T10:39:00Z"/>
          <w:rtl/>
        </w:rPr>
      </w:pPr>
      <w:del w:id="1116" w:author="Nisan Avraham" w:date="2022-06-15T10:39:00Z">
        <w:r w:rsidDel="00CA6FDF">
          <w:rPr>
            <w:rStyle w:val="FootnoteReference"/>
          </w:rPr>
          <w:footnoteRef/>
        </w:r>
        <w:r w:rsidDel="00CA6FDF">
          <w:rPr>
            <w:rtl/>
          </w:rPr>
          <w:delText xml:space="preserve"> </w:delText>
        </w:r>
        <w:r w:rsidDel="00CA6FDF">
          <w:rPr>
            <w:rFonts w:hint="cs"/>
            <w:rtl/>
          </w:rPr>
          <w:delText>לפי נתוני הלשכה המרכזית לסטטיסטיקה</w:delText>
        </w:r>
      </w:del>
    </w:p>
  </w:footnote>
  <w:footnote w:id="14">
    <w:p w14:paraId="03F1D991" w14:textId="77777777" w:rsidR="00515D8C" w:rsidDel="00CA6FDF" w:rsidRDefault="00515D8C" w:rsidP="005C406C">
      <w:pPr>
        <w:pStyle w:val="FootnoteText"/>
        <w:rPr>
          <w:del w:id="1299" w:author="Nisan Avraham" w:date="2022-06-15T10:39:00Z"/>
          <w:rtl/>
        </w:rPr>
      </w:pPr>
      <w:del w:id="1300" w:author="Nisan Avraham" w:date="2022-06-15T10:39:00Z">
        <w:r w:rsidDel="00CA6FDF">
          <w:rPr>
            <w:rStyle w:val="FootnoteReference"/>
          </w:rPr>
          <w:footnoteRef/>
        </w:r>
        <w:r w:rsidDel="00CA6FDF">
          <w:rPr>
            <w:rtl/>
          </w:rPr>
          <w:delText xml:space="preserve"> </w:delText>
        </w:r>
        <w:r w:rsidRPr="00F01CFC" w:rsidDel="00CA6FDF">
          <w:rPr>
            <w:rFonts w:asciiTheme="minorBidi" w:hAnsiTheme="minorBidi" w:hint="eastAsia"/>
            <w:rtl/>
          </w:rPr>
          <w:delText>עיבודי</w:delText>
        </w:r>
        <w:r w:rsidRPr="00F01CFC" w:rsidDel="00CA6FDF">
          <w:rPr>
            <w:rFonts w:asciiTheme="minorBidi" w:hAnsiTheme="minorBidi"/>
            <w:rtl/>
          </w:rPr>
          <w:delText xml:space="preserve"> </w:delText>
        </w:r>
        <w:r w:rsidRPr="00F01CFC" w:rsidDel="00CA6FDF">
          <w:rPr>
            <w:rFonts w:asciiTheme="minorBidi" w:hAnsiTheme="minorBidi"/>
          </w:rPr>
          <w:delText>BDO</w:delText>
        </w:r>
        <w:r w:rsidRPr="00F01CFC" w:rsidDel="00CA6FDF">
          <w:rPr>
            <w:rFonts w:asciiTheme="minorBidi" w:hAnsiTheme="minorBidi"/>
            <w:rtl/>
          </w:rPr>
          <w:delText xml:space="preserve"> על נתוני סטורנקסט ונתוני רשתות השיווק</w:delText>
        </w:r>
      </w:del>
    </w:p>
  </w:footnote>
  <w:footnote w:id="15">
    <w:p w14:paraId="703436A3" w14:textId="77777777" w:rsidR="00515D8C" w:rsidDel="00CA6FDF" w:rsidRDefault="00515D8C" w:rsidP="005C406C">
      <w:pPr>
        <w:pStyle w:val="FootnoteText"/>
        <w:rPr>
          <w:del w:id="1301" w:author="Nisan Avraham" w:date="2022-06-15T10:39:00Z"/>
        </w:rPr>
      </w:pPr>
      <w:del w:id="1302" w:author="Nisan Avraham" w:date="2022-06-15T10:39:00Z">
        <w:r w:rsidDel="00CA6FDF">
          <w:rPr>
            <w:rStyle w:val="FootnoteReference"/>
          </w:rPr>
          <w:footnoteRef/>
        </w:r>
        <w:r w:rsidDel="00CA6FDF">
          <w:rPr>
            <w:rtl/>
          </w:rPr>
          <w:delText xml:space="preserve"> </w:delText>
        </w:r>
        <w:r w:rsidRPr="00E519A1" w:rsidDel="00CA6FDF">
          <w:rPr>
            <w:rFonts w:cs="Arial"/>
            <w:rtl/>
          </w:rPr>
          <w:delText>מתוך ממצאי סקר "גיאוקרטוגרפיה" שבוצע ב</w:delText>
        </w:r>
        <w:r w:rsidDel="00CA6FDF">
          <w:rPr>
            <w:rFonts w:cs="Arial" w:hint="cs"/>
            <w:rtl/>
          </w:rPr>
          <w:delText>מרץ 2021</w:delText>
        </w:r>
        <w:r w:rsidRPr="00E519A1" w:rsidDel="00CA6FDF">
          <w:rPr>
            <w:rFonts w:cs="Arial"/>
            <w:rtl/>
          </w:rPr>
          <w:delText xml:space="preserve"> על ידי לקט ישראל ו-</w:delText>
        </w:r>
        <w:r w:rsidRPr="00E519A1" w:rsidDel="00CA6FDF">
          <w:delText>BDO</w:delText>
        </w:r>
        <w:r w:rsidRPr="00E519A1" w:rsidDel="00CA6FDF">
          <w:rPr>
            <w:rFonts w:cs="Arial"/>
            <w:rtl/>
          </w:rPr>
          <w:delText>.</w:delText>
        </w:r>
      </w:del>
    </w:p>
  </w:footnote>
  <w:footnote w:id="16">
    <w:p w14:paraId="1E20F671" w14:textId="77777777" w:rsidR="00515D8C" w:rsidDel="00CA6FDF" w:rsidRDefault="00515D8C" w:rsidP="005C406C">
      <w:pPr>
        <w:pStyle w:val="FootnoteText"/>
        <w:rPr>
          <w:del w:id="1305" w:author="Nisan Avraham" w:date="2022-06-15T10:39:00Z"/>
        </w:rPr>
      </w:pPr>
      <w:del w:id="1306" w:author="Nisan Avraham" w:date="2022-06-15T10:39:00Z">
        <w:r w:rsidDel="00CA6FDF">
          <w:rPr>
            <w:rStyle w:val="FootnoteReference"/>
          </w:rPr>
          <w:footnoteRef/>
        </w:r>
        <w:r w:rsidDel="00CA6FDF">
          <w:rPr>
            <w:rtl/>
          </w:rPr>
          <w:delText xml:space="preserve"> </w:delText>
        </w:r>
        <w:r w:rsidRPr="00E519A1" w:rsidDel="00CA6FDF">
          <w:rPr>
            <w:rFonts w:cs="Arial"/>
            <w:rtl/>
          </w:rPr>
          <w:delText>מתוך ממצאי סקר "גיאוקרטוגרפיה" שבוצע ב</w:delText>
        </w:r>
        <w:r w:rsidDel="00CA6FDF">
          <w:rPr>
            <w:rFonts w:cs="Arial" w:hint="cs"/>
            <w:rtl/>
          </w:rPr>
          <w:delText>מרץ 2021</w:delText>
        </w:r>
        <w:r w:rsidRPr="00E519A1" w:rsidDel="00CA6FDF">
          <w:rPr>
            <w:rFonts w:cs="Arial"/>
            <w:rtl/>
          </w:rPr>
          <w:delText xml:space="preserve"> על ידי לקט ישראל ו-</w:delText>
        </w:r>
        <w:r w:rsidRPr="00E519A1" w:rsidDel="00CA6FDF">
          <w:delText>BDO</w:delText>
        </w:r>
        <w:r w:rsidRPr="00E519A1" w:rsidDel="00CA6FDF">
          <w:rPr>
            <w:rFonts w:cs="Arial"/>
            <w:rtl/>
          </w:rPr>
          <w:delText>.</w:delText>
        </w:r>
      </w:del>
    </w:p>
  </w:footnote>
  <w:footnote w:id="17">
    <w:p w14:paraId="719AFDD4" w14:textId="77777777" w:rsidR="00515D8C" w:rsidDel="00CA6FDF" w:rsidRDefault="00515D8C" w:rsidP="005C406C">
      <w:pPr>
        <w:pStyle w:val="FootnoteText"/>
        <w:rPr>
          <w:del w:id="1401" w:author="Nisan Avraham" w:date="2022-06-15T10:39:00Z"/>
        </w:rPr>
      </w:pPr>
      <w:del w:id="1402" w:author="Nisan Avraham" w:date="2022-06-15T10:39:00Z">
        <w:r w:rsidDel="00CA6FDF">
          <w:rPr>
            <w:rStyle w:val="FootnoteReference"/>
          </w:rPr>
          <w:footnoteRef/>
        </w:r>
        <w:r w:rsidDel="00CA6FDF">
          <w:rPr>
            <w:rtl/>
          </w:rPr>
          <w:delText xml:space="preserve"> </w:delText>
        </w:r>
        <w:r w:rsidDel="00CA6FDF">
          <w:rPr>
            <w:rFonts w:hint="cs"/>
            <w:rtl/>
          </w:rPr>
          <w:delText>"בחזית החקלאות- כתב עת למדיניות, כלכלה ושיווק", משרד החקלאות ופיתוח הכפר, ספטמבר 2020.</w:delText>
        </w:r>
      </w:del>
    </w:p>
  </w:footnote>
  <w:footnote w:id="18">
    <w:p w14:paraId="6208915E" w14:textId="77777777" w:rsidR="00515D8C" w:rsidRDefault="00515D8C" w:rsidP="006E1F83">
      <w:pPr>
        <w:pStyle w:val="FootnoteText"/>
        <w:jc w:val="both"/>
      </w:pPr>
      <w:r>
        <w:rPr>
          <w:rStyle w:val="FootnoteReference"/>
        </w:rPr>
        <w:footnoteRef/>
      </w:r>
      <w:r>
        <w:rPr>
          <w:rtl/>
        </w:rPr>
        <w:t xml:space="preserve"> </w:t>
      </w:r>
      <w:r>
        <w:rPr>
          <w:rFonts w:hint="cs"/>
          <w:rtl/>
        </w:rPr>
        <w:t xml:space="preserve">לצורך ניתוח </w:t>
      </w:r>
      <w:proofErr w:type="spellStart"/>
      <w:r>
        <w:rPr>
          <w:rFonts w:hint="cs"/>
          <w:rtl/>
        </w:rPr>
        <w:t>האובדנים</w:t>
      </w:r>
      <w:proofErr w:type="spellEnd"/>
      <w:r>
        <w:rPr>
          <w:rFonts w:hint="cs"/>
          <w:rtl/>
        </w:rPr>
        <w:t xml:space="preserve"> ההתייחסות בדו"ח זה אל "מקטע קמעונאות והפצה" כמקטע הכולל בתוכו </w:t>
      </w:r>
      <w:proofErr w:type="spellStart"/>
      <w:r>
        <w:rPr>
          <w:rFonts w:hint="cs"/>
          <w:rtl/>
        </w:rPr>
        <w:t>אובדנים</w:t>
      </w:r>
      <w:proofErr w:type="spellEnd"/>
      <w:r>
        <w:rPr>
          <w:rFonts w:hint="cs"/>
          <w:rtl/>
        </w:rPr>
        <w:t xml:space="preserve"> מסוף שלב הייצור ועד למכירה לצרכן: אובדן תוצרת מוגמרת מוכנה לשיווק אצל היצרנים, אובדן סיטונאי, החזרות מהקמעונאים ליצרנים, ואובדן אצל הקמעונאים. סך </w:t>
      </w:r>
      <w:proofErr w:type="spellStart"/>
      <w:r>
        <w:rPr>
          <w:rFonts w:hint="cs"/>
          <w:rtl/>
        </w:rPr>
        <w:t>האובדנים</w:t>
      </w:r>
      <w:proofErr w:type="spellEnd"/>
      <w:r>
        <w:rPr>
          <w:rFonts w:hint="cs"/>
          <w:rtl/>
        </w:rPr>
        <w:t xml:space="preserve"> מכלל הגורמים הללו מהווים את האובדן ב"מקטע קמעונאות והפצה". </w:t>
      </w:r>
    </w:p>
  </w:footnote>
  <w:footnote w:id="19">
    <w:p w14:paraId="7DBDBDF4" w14:textId="77777777" w:rsidR="00515D8C" w:rsidRDefault="00515D8C" w:rsidP="006E1F83">
      <w:pPr>
        <w:pStyle w:val="FootnoteText"/>
      </w:pPr>
      <w:r>
        <w:rPr>
          <w:rStyle w:val="FootnoteReference"/>
        </w:rPr>
        <w:footnoteRef/>
      </w:r>
      <w:r>
        <w:rPr>
          <w:rtl/>
        </w:rPr>
        <w:t xml:space="preserve"> </w:t>
      </w:r>
      <w:r w:rsidRPr="00F550BE">
        <w:rPr>
          <w:rFonts w:cs="Arial" w:hint="cs"/>
          <w:rtl/>
        </w:rPr>
        <w:t>הנתון</w:t>
      </w:r>
      <w:r w:rsidRPr="00F550BE">
        <w:rPr>
          <w:rFonts w:cs="Arial"/>
          <w:rtl/>
        </w:rPr>
        <w:t xml:space="preserve"> </w:t>
      </w:r>
      <w:r w:rsidRPr="00F550BE">
        <w:rPr>
          <w:rFonts w:cs="Arial" w:hint="cs"/>
          <w:rtl/>
        </w:rPr>
        <w:t>של</w:t>
      </w:r>
      <w:r w:rsidRPr="00F550BE">
        <w:rPr>
          <w:rFonts w:cs="Arial"/>
          <w:rtl/>
        </w:rPr>
        <w:t xml:space="preserve"> </w:t>
      </w:r>
      <w:r w:rsidRPr="00F550BE">
        <w:rPr>
          <w:rFonts w:cs="Arial" w:hint="cs"/>
          <w:rtl/>
        </w:rPr>
        <w:t>שיעור</w:t>
      </w:r>
      <w:r w:rsidRPr="00F550BE">
        <w:rPr>
          <w:rFonts w:cs="Arial"/>
          <w:rtl/>
        </w:rPr>
        <w:t xml:space="preserve"> </w:t>
      </w:r>
      <w:r w:rsidRPr="00F550BE">
        <w:rPr>
          <w:rFonts w:cs="Arial" w:hint="cs"/>
          <w:rtl/>
        </w:rPr>
        <w:t>מזון</w:t>
      </w:r>
      <w:r w:rsidRPr="00F550BE">
        <w:rPr>
          <w:rFonts w:cs="Arial"/>
          <w:rtl/>
        </w:rPr>
        <w:t xml:space="preserve"> </w:t>
      </w:r>
      <w:r w:rsidRPr="00F550BE">
        <w:rPr>
          <w:rFonts w:cs="Arial" w:hint="cs"/>
          <w:rtl/>
        </w:rPr>
        <w:t>בר</w:t>
      </w:r>
      <w:r w:rsidRPr="00F550BE">
        <w:rPr>
          <w:rFonts w:cs="Arial"/>
          <w:rtl/>
        </w:rPr>
        <w:t xml:space="preserve"> </w:t>
      </w:r>
      <w:r w:rsidRPr="00F550BE">
        <w:rPr>
          <w:rFonts w:cs="Arial" w:hint="cs"/>
          <w:rtl/>
        </w:rPr>
        <w:t>הצלה</w:t>
      </w:r>
      <w:r w:rsidRPr="00F550BE">
        <w:rPr>
          <w:rFonts w:cs="Arial"/>
          <w:rtl/>
        </w:rPr>
        <w:t xml:space="preserve"> </w:t>
      </w:r>
      <w:r w:rsidRPr="00F550BE">
        <w:rPr>
          <w:rFonts w:cs="Arial" w:hint="cs"/>
          <w:rtl/>
        </w:rPr>
        <w:t>ב</w:t>
      </w:r>
      <w:r>
        <w:rPr>
          <w:rFonts w:cs="Arial" w:hint="cs"/>
          <w:rtl/>
        </w:rPr>
        <w:t>מקטע ה</w:t>
      </w:r>
      <w:r w:rsidRPr="00F550BE">
        <w:rPr>
          <w:rFonts w:cs="Arial" w:hint="cs"/>
          <w:rtl/>
        </w:rPr>
        <w:t>קמעונאות</w:t>
      </w:r>
      <w:r>
        <w:rPr>
          <w:rFonts w:cs="Arial" w:hint="cs"/>
          <w:rtl/>
        </w:rPr>
        <w:t xml:space="preserve"> וההפצה</w:t>
      </w:r>
      <w:r w:rsidRPr="00F550BE">
        <w:rPr>
          <w:rFonts w:cs="Arial"/>
          <w:rtl/>
        </w:rPr>
        <w:t xml:space="preserve"> </w:t>
      </w:r>
      <w:r w:rsidRPr="00F550BE">
        <w:rPr>
          <w:rFonts w:cs="Arial" w:hint="cs"/>
          <w:rtl/>
        </w:rPr>
        <w:t>מבוסס</w:t>
      </w:r>
      <w:r w:rsidRPr="00F550BE">
        <w:rPr>
          <w:rFonts w:cs="Arial"/>
          <w:rtl/>
        </w:rPr>
        <w:t xml:space="preserve"> </w:t>
      </w:r>
      <w:r w:rsidRPr="00F550BE">
        <w:rPr>
          <w:rFonts w:cs="Arial" w:hint="cs"/>
          <w:rtl/>
        </w:rPr>
        <w:t>על</w:t>
      </w:r>
      <w:r w:rsidRPr="00F550BE">
        <w:rPr>
          <w:rFonts w:cs="Arial"/>
          <w:rtl/>
        </w:rPr>
        <w:t xml:space="preserve"> </w:t>
      </w:r>
      <w:r w:rsidRPr="00F550BE">
        <w:rPr>
          <w:rFonts w:cs="Arial" w:hint="cs"/>
          <w:rtl/>
        </w:rPr>
        <w:t>מודל</w:t>
      </w:r>
      <w:r w:rsidRPr="00F550BE">
        <w:rPr>
          <w:rFonts w:cs="Arial"/>
          <w:rtl/>
        </w:rPr>
        <w:t xml:space="preserve"> </w:t>
      </w:r>
      <w:r>
        <w:rPr>
          <w:rFonts w:cs="Arial" w:hint="cs"/>
        </w:rPr>
        <w:t>BDO</w:t>
      </w:r>
      <w:r>
        <w:rPr>
          <w:rFonts w:cs="Arial" w:hint="cs"/>
          <w:rtl/>
        </w:rPr>
        <w:t xml:space="preserve"> עבור </w:t>
      </w:r>
      <w:r w:rsidRPr="00F550BE">
        <w:rPr>
          <w:rFonts w:cs="Arial" w:hint="cs"/>
          <w:rtl/>
        </w:rPr>
        <w:t>המקטע</w:t>
      </w:r>
      <w:r w:rsidRPr="00F550BE">
        <w:rPr>
          <w:rFonts w:cs="Arial"/>
          <w:rtl/>
        </w:rPr>
        <w:t xml:space="preserve"> </w:t>
      </w:r>
      <w:r w:rsidRPr="00F550BE">
        <w:rPr>
          <w:rFonts w:cs="Arial" w:hint="cs"/>
          <w:rtl/>
        </w:rPr>
        <w:t>הקמעונאי</w:t>
      </w:r>
      <w:r w:rsidRPr="00F550BE">
        <w:rPr>
          <w:rFonts w:cs="Arial"/>
          <w:rtl/>
        </w:rPr>
        <w:t xml:space="preserve"> </w:t>
      </w:r>
      <w:r w:rsidRPr="00F550BE">
        <w:rPr>
          <w:rFonts w:cs="Arial" w:hint="cs"/>
          <w:rtl/>
        </w:rPr>
        <w:t>המבוסס</w:t>
      </w:r>
      <w:r w:rsidRPr="00F550BE">
        <w:rPr>
          <w:rFonts w:cs="Arial"/>
          <w:rtl/>
        </w:rPr>
        <w:t xml:space="preserve"> </w:t>
      </w:r>
      <w:r w:rsidRPr="00F550BE">
        <w:rPr>
          <w:rFonts w:cs="Arial" w:hint="cs"/>
          <w:rtl/>
        </w:rPr>
        <w:t>על</w:t>
      </w:r>
      <w:r w:rsidRPr="00F550BE">
        <w:rPr>
          <w:rFonts w:cs="Arial"/>
          <w:rtl/>
        </w:rPr>
        <w:t xml:space="preserve"> </w:t>
      </w:r>
      <w:r w:rsidRPr="00F550BE">
        <w:rPr>
          <w:rFonts w:cs="Arial" w:hint="cs"/>
          <w:rtl/>
        </w:rPr>
        <w:t>נתוני</w:t>
      </w:r>
      <w:r w:rsidRPr="00F550BE">
        <w:rPr>
          <w:rFonts w:cs="Arial"/>
          <w:rtl/>
        </w:rPr>
        <w:t xml:space="preserve"> </w:t>
      </w:r>
      <w:proofErr w:type="spellStart"/>
      <w:r w:rsidRPr="00F550BE">
        <w:rPr>
          <w:rFonts w:cs="Arial" w:hint="cs"/>
          <w:rtl/>
        </w:rPr>
        <w:t>למ</w:t>
      </w:r>
      <w:r w:rsidRPr="00F550BE">
        <w:rPr>
          <w:rFonts w:cs="Arial"/>
          <w:rtl/>
        </w:rPr>
        <w:t>"</w:t>
      </w:r>
      <w:r w:rsidRPr="00F550BE">
        <w:rPr>
          <w:rFonts w:cs="Arial" w:hint="cs"/>
          <w:rtl/>
        </w:rPr>
        <w:t>ס</w:t>
      </w:r>
      <w:proofErr w:type="spellEnd"/>
      <w:r w:rsidRPr="00F550BE">
        <w:rPr>
          <w:rFonts w:cs="Arial"/>
          <w:rtl/>
        </w:rPr>
        <w:t xml:space="preserve"> </w:t>
      </w:r>
      <w:r w:rsidRPr="00F550BE">
        <w:rPr>
          <w:rFonts w:cs="Arial" w:hint="cs"/>
          <w:rtl/>
        </w:rPr>
        <w:t>ומידע</w:t>
      </w:r>
      <w:r w:rsidRPr="00F550BE">
        <w:rPr>
          <w:rFonts w:cs="Arial"/>
          <w:rtl/>
        </w:rPr>
        <w:t xml:space="preserve"> </w:t>
      </w:r>
      <w:r w:rsidRPr="00F550BE">
        <w:rPr>
          <w:rFonts w:cs="Arial" w:hint="cs"/>
          <w:rtl/>
        </w:rPr>
        <w:t>שהתקבל</w:t>
      </w:r>
      <w:r w:rsidRPr="00F550BE">
        <w:rPr>
          <w:rFonts w:cs="Arial"/>
          <w:rtl/>
        </w:rPr>
        <w:t xml:space="preserve"> </w:t>
      </w:r>
      <w:r w:rsidRPr="00F550BE">
        <w:rPr>
          <w:rFonts w:cs="Arial" w:hint="cs"/>
          <w:rtl/>
        </w:rPr>
        <w:t>מרשתות</w:t>
      </w:r>
      <w:r w:rsidRPr="00F550BE">
        <w:rPr>
          <w:rFonts w:cs="Arial"/>
          <w:rtl/>
        </w:rPr>
        <w:t xml:space="preserve"> </w:t>
      </w:r>
      <w:r w:rsidRPr="00F550BE">
        <w:rPr>
          <w:rFonts w:cs="Arial" w:hint="cs"/>
          <w:rtl/>
        </w:rPr>
        <w:t>שיווק</w:t>
      </w:r>
      <w:r w:rsidRPr="00F550BE">
        <w:rPr>
          <w:rFonts w:cs="Arial"/>
          <w:rtl/>
        </w:rPr>
        <w:t xml:space="preserve"> </w:t>
      </w:r>
      <w:r w:rsidRPr="00F550BE">
        <w:rPr>
          <w:rFonts w:cs="Arial" w:hint="cs"/>
          <w:rtl/>
        </w:rPr>
        <w:t>מובילות</w:t>
      </w:r>
      <w:r>
        <w:rPr>
          <w:rFonts w:cs="Arial" w:hint="cs"/>
          <w:rtl/>
        </w:rPr>
        <w:t>.</w:t>
      </w:r>
    </w:p>
  </w:footnote>
  <w:footnote w:id="20">
    <w:p w14:paraId="732D2EAD" w14:textId="77777777" w:rsidR="00515D8C" w:rsidRDefault="00515D8C" w:rsidP="006E1F83">
      <w:pPr>
        <w:pStyle w:val="FootnoteText"/>
        <w:rPr>
          <w:rtl/>
        </w:rPr>
      </w:pPr>
      <w:r>
        <w:rPr>
          <w:rStyle w:val="FootnoteReference"/>
        </w:rPr>
        <w:footnoteRef/>
      </w:r>
      <w:r>
        <w:rPr>
          <w:rtl/>
        </w:rPr>
        <w:t xml:space="preserve"> </w:t>
      </w:r>
      <w:r>
        <w:rPr>
          <w:rFonts w:hint="cs"/>
          <w:rtl/>
        </w:rPr>
        <w:t xml:space="preserve">עלות סביבתית שאינה מגולמת בעלות </w:t>
      </w:r>
      <w:r w:rsidRPr="005A60EC">
        <w:rPr>
          <w:rFonts w:hint="eastAsia"/>
          <w:rtl/>
        </w:rPr>
        <w:t>השוק</w:t>
      </w:r>
      <w:r>
        <w:rPr>
          <w:rFonts w:hint="cs"/>
          <w:rtl/>
        </w:rPr>
        <w:t xml:space="preserve"> של המזון האבוד </w:t>
      </w:r>
      <w:r>
        <w:rPr>
          <w:rtl/>
        </w:rPr>
        <w:t>–</w:t>
      </w:r>
      <w:r>
        <w:rPr>
          <w:rFonts w:hint="cs"/>
          <w:rtl/>
        </w:rPr>
        <w:t xml:space="preserve"> כלומר אינה כוללת את עלות משאבי הטבע שאבדו יחד עם המזון כתוצאה מאובדן מזון במקטע זה.</w:t>
      </w:r>
    </w:p>
  </w:footnote>
  <w:footnote w:id="21">
    <w:p w14:paraId="58A024C8" w14:textId="71AD97CE" w:rsidR="00515D8C" w:rsidRDefault="00515D8C">
      <w:pPr>
        <w:pStyle w:val="FootnoteText"/>
        <w:rPr>
          <w:rtl/>
        </w:rPr>
      </w:pPr>
      <w:ins w:id="1662" w:author="Yael Armon" w:date="2022-08-29T11:44:00Z">
        <w:r>
          <w:rPr>
            <w:rStyle w:val="FootnoteReference"/>
          </w:rPr>
          <w:footnoteRef/>
        </w:r>
        <w:r>
          <w:rPr>
            <w:rtl/>
          </w:rPr>
          <w:t xml:space="preserve"> </w:t>
        </w:r>
      </w:ins>
      <w:ins w:id="1663" w:author="Yael Armon" w:date="2022-08-29T11:45:00Z">
        <w:r>
          <w:rPr>
            <w:rFonts w:hint="cs"/>
            <w:rtl/>
          </w:rPr>
          <w:t>תחת הסכמים אלו ניתן להשיב שיעור מסויים (בהתאם להסכם) מסחורה שלא נמכרה.</w:t>
        </w:r>
      </w:ins>
    </w:p>
  </w:footnote>
  <w:footnote w:id="22">
    <w:p w14:paraId="27649890" w14:textId="77777777" w:rsidR="00515D8C" w:rsidDel="00BE753C" w:rsidRDefault="00515D8C" w:rsidP="006E1F83">
      <w:pPr>
        <w:pStyle w:val="FootnoteText"/>
        <w:rPr>
          <w:del w:id="1864" w:author="Yael Armon" w:date="2022-07-03T14:42:00Z"/>
        </w:rPr>
      </w:pPr>
      <w:del w:id="1865" w:author="Yael Armon" w:date="2022-07-03T14:42:00Z">
        <w:r w:rsidDel="00BE753C">
          <w:rPr>
            <w:rStyle w:val="FootnoteReference"/>
          </w:rPr>
          <w:footnoteRef/>
        </w:r>
        <w:r w:rsidDel="00BE753C">
          <w:rPr>
            <w:rtl/>
          </w:rPr>
          <w:delText xml:space="preserve"> </w:delText>
        </w:r>
        <w:r w:rsidRPr="00276F82" w:rsidDel="00BE753C">
          <w:delText>http://depts.washington.edu/sctlctr/sites/default/files/research_pub_files/PacTrans-Changing+Retail_Business_Models.pdf</w:delText>
        </w:r>
      </w:del>
    </w:p>
  </w:footnote>
  <w:footnote w:id="23">
    <w:p w14:paraId="0C358EB0" w14:textId="77777777" w:rsidR="00515D8C" w:rsidRDefault="00515D8C" w:rsidP="00BE753C">
      <w:pPr>
        <w:pStyle w:val="FootnoteText"/>
        <w:rPr>
          <w:ins w:id="1905" w:author="Yael Armon" w:date="2022-07-03T14:43:00Z"/>
        </w:rPr>
      </w:pPr>
      <w:ins w:id="1906" w:author="Yael Armon" w:date="2022-07-03T14:43:00Z">
        <w:r>
          <w:rPr>
            <w:rStyle w:val="FootnoteReference"/>
          </w:rPr>
          <w:footnoteRef/>
        </w:r>
        <w:r>
          <w:rPr>
            <w:rtl/>
          </w:rPr>
          <w:t xml:space="preserve"> </w:t>
        </w:r>
        <w:r w:rsidRPr="00276F82">
          <w:t>http://depts.washington.edu/sctlctr/sites/default/files/research_pub_files/PacTrans-Changing+Retail_Business_Models.pdf</w:t>
        </w:r>
      </w:ins>
    </w:p>
  </w:footnote>
  <w:footnote w:id="24">
    <w:p w14:paraId="593D8D93" w14:textId="77777777" w:rsidR="00515D8C" w:rsidRPr="00FD2A36" w:rsidDel="00DE6623" w:rsidRDefault="00515D8C" w:rsidP="00750658">
      <w:pPr>
        <w:pStyle w:val="CommentText"/>
        <w:spacing w:after="0"/>
        <w:jc w:val="both"/>
        <w:rPr>
          <w:del w:id="2045" w:author="Yael Armon" w:date="2022-07-03T15:15:00Z"/>
        </w:rPr>
      </w:pPr>
      <w:del w:id="2046" w:author="Yael Armon" w:date="2022-07-03T15:15:00Z">
        <w:r w:rsidDel="00DE6623">
          <w:rPr>
            <w:rStyle w:val="FootnoteReference"/>
          </w:rPr>
          <w:footnoteRef/>
        </w:r>
        <w:r w:rsidDel="00DE6623">
          <w:rPr>
            <w:rtl/>
          </w:rPr>
          <w:delText xml:space="preserve"> </w:delText>
        </w:r>
        <w:r w:rsidDel="00DE6623">
          <w:rPr>
            <w:rFonts w:hint="cs"/>
            <w:rtl/>
          </w:rPr>
          <w:delText xml:space="preserve">במונחים כמותיים היקף האובדן בקרב משקי הבית הינו גדול משמעותית מהאובדן במקטע המוסדי. למרות שיעור אובדן נמוך במשקי הבית בהשוואה למקטע המוסדי מספרם הרב בשילוב עם תדירות צריכה גבוהה (יומית) מביאה להיקפי אובדן גבוהים. מנגד, בצריכה המוסדית אובדן נמוך יותר במונחים כמותיים אך שיעור אובדן גבוה יותר בשל הצורך להציג מגוון והערך לאי וודאות שבענף. </w:delText>
        </w:r>
      </w:del>
    </w:p>
  </w:footnote>
  <w:footnote w:id="25">
    <w:p w14:paraId="296D2243" w14:textId="77777777" w:rsidR="00515D8C" w:rsidDel="00DE6623" w:rsidRDefault="00515D8C" w:rsidP="00750658">
      <w:pPr>
        <w:pStyle w:val="FootnoteText"/>
        <w:jc w:val="both"/>
        <w:rPr>
          <w:del w:id="2049" w:author="Yael Armon" w:date="2022-07-03T15:15:00Z"/>
          <w:rtl/>
        </w:rPr>
      </w:pPr>
      <w:del w:id="2050" w:author="Yael Armon" w:date="2022-07-03T15:15:00Z">
        <w:r w:rsidDel="00DE6623">
          <w:rPr>
            <w:rStyle w:val="FootnoteReference"/>
          </w:rPr>
          <w:footnoteRef/>
        </w:r>
        <w:r w:rsidDel="00DE6623">
          <w:rPr>
            <w:rtl/>
          </w:rPr>
          <w:delText xml:space="preserve"> </w:delText>
        </w:r>
        <w:r w:rsidRPr="008B138C" w:rsidDel="00DE6623">
          <w:rPr>
            <w:rFonts w:cs="Arial" w:hint="cs"/>
            <w:rtl/>
          </w:rPr>
          <w:delText>מודל</w:delText>
        </w:r>
        <w:r w:rsidRPr="008B138C" w:rsidDel="00DE6623">
          <w:rPr>
            <w:rFonts w:cs="Arial"/>
            <w:rtl/>
          </w:rPr>
          <w:delText xml:space="preserve"> </w:delText>
        </w:r>
        <w:r w:rsidRPr="008B138C" w:rsidDel="00DE6623">
          <w:delText>BDO</w:delText>
        </w:r>
        <w:r w:rsidRPr="008B138C" w:rsidDel="00DE6623">
          <w:rPr>
            <w:rFonts w:cs="Arial"/>
            <w:rtl/>
          </w:rPr>
          <w:delText xml:space="preserve"> </w:delText>
        </w:r>
        <w:r w:rsidRPr="008B138C" w:rsidDel="00DE6623">
          <w:rPr>
            <w:rFonts w:cs="Arial" w:hint="cs"/>
            <w:rtl/>
          </w:rPr>
          <w:delText>על</w:delText>
        </w:r>
        <w:r w:rsidRPr="008B138C" w:rsidDel="00DE6623">
          <w:rPr>
            <w:rFonts w:cs="Arial"/>
            <w:rtl/>
          </w:rPr>
          <w:delText xml:space="preserve"> </w:delText>
        </w:r>
        <w:r w:rsidRPr="008B138C" w:rsidDel="00DE6623">
          <w:rPr>
            <w:rFonts w:cs="Arial" w:hint="cs"/>
            <w:rtl/>
          </w:rPr>
          <w:delText>האובדן</w:delText>
        </w:r>
        <w:r w:rsidRPr="008B138C" w:rsidDel="00DE6623">
          <w:rPr>
            <w:rFonts w:cs="Arial"/>
            <w:rtl/>
          </w:rPr>
          <w:delText xml:space="preserve"> </w:delText>
        </w:r>
        <w:r w:rsidRPr="008B138C" w:rsidDel="00DE6623">
          <w:rPr>
            <w:rFonts w:cs="Arial" w:hint="cs"/>
            <w:rtl/>
          </w:rPr>
          <w:delText>במקטע</w:delText>
        </w:r>
        <w:r w:rsidRPr="008B138C" w:rsidDel="00DE6623">
          <w:rPr>
            <w:rFonts w:cs="Arial"/>
            <w:rtl/>
          </w:rPr>
          <w:delText xml:space="preserve"> </w:delText>
        </w:r>
        <w:r w:rsidRPr="008B138C" w:rsidDel="00DE6623">
          <w:rPr>
            <w:rFonts w:cs="Arial" w:hint="cs"/>
            <w:rtl/>
          </w:rPr>
          <w:delText>המוסדי</w:delText>
        </w:r>
        <w:r w:rsidDel="00DE6623">
          <w:rPr>
            <w:rFonts w:cs="Arial" w:hint="cs"/>
            <w:rtl/>
          </w:rPr>
          <w:delText xml:space="preserve"> </w:delText>
        </w:r>
        <w:r w:rsidRPr="008B138C" w:rsidDel="00DE6623">
          <w:rPr>
            <w:rFonts w:cs="Arial" w:hint="cs"/>
            <w:rtl/>
          </w:rPr>
          <w:delText>מתבסס</w:delText>
        </w:r>
        <w:r w:rsidRPr="008B138C" w:rsidDel="00DE6623">
          <w:rPr>
            <w:rFonts w:cs="Arial"/>
            <w:rtl/>
          </w:rPr>
          <w:delText xml:space="preserve"> </w:delText>
        </w:r>
        <w:r w:rsidRPr="008B138C" w:rsidDel="00DE6623">
          <w:rPr>
            <w:rFonts w:cs="Arial" w:hint="cs"/>
            <w:rtl/>
          </w:rPr>
          <w:delText>על</w:delText>
        </w:r>
        <w:r w:rsidRPr="008B138C" w:rsidDel="00DE6623">
          <w:rPr>
            <w:rFonts w:cs="Arial"/>
            <w:rtl/>
          </w:rPr>
          <w:delText xml:space="preserve"> </w:delText>
        </w:r>
        <w:r w:rsidRPr="008B138C" w:rsidDel="00DE6623">
          <w:rPr>
            <w:rFonts w:cs="Arial" w:hint="cs"/>
            <w:rtl/>
          </w:rPr>
          <w:delText>נתוני</w:delText>
        </w:r>
        <w:r w:rsidRPr="008B138C" w:rsidDel="00DE6623">
          <w:rPr>
            <w:rFonts w:cs="Arial"/>
            <w:rtl/>
          </w:rPr>
          <w:delText xml:space="preserve"> </w:delText>
        </w:r>
        <w:r w:rsidRPr="008B138C" w:rsidDel="00DE6623">
          <w:rPr>
            <w:rFonts w:cs="Arial" w:hint="cs"/>
            <w:rtl/>
          </w:rPr>
          <w:delText>למ</w:delText>
        </w:r>
        <w:r w:rsidRPr="008B138C" w:rsidDel="00DE6623">
          <w:rPr>
            <w:rFonts w:cs="Arial"/>
            <w:rtl/>
          </w:rPr>
          <w:delText>"</w:delText>
        </w:r>
        <w:r w:rsidRPr="008B138C" w:rsidDel="00DE6623">
          <w:rPr>
            <w:rFonts w:cs="Arial" w:hint="cs"/>
            <w:rtl/>
          </w:rPr>
          <w:delText>ס</w:delText>
        </w:r>
        <w:r w:rsidRPr="008B138C" w:rsidDel="00DE6623">
          <w:rPr>
            <w:rFonts w:cs="Arial"/>
            <w:rtl/>
          </w:rPr>
          <w:delText>,</w:delText>
        </w:r>
        <w:r w:rsidDel="00DE6623">
          <w:rPr>
            <w:rFonts w:cs="Arial" w:hint="cs"/>
          </w:rPr>
          <w:delText xml:space="preserve"> </w:delText>
        </w:r>
        <w:r w:rsidDel="00DE6623">
          <w:rPr>
            <w:rFonts w:cs="Arial" w:hint="cs"/>
            <w:rtl/>
          </w:rPr>
          <w:delText>איגוד המסעדות, התאחדות בעלי האולמות, גני האירועים והקייטרינגים בישראל</w:delText>
        </w:r>
        <w:r w:rsidRPr="008B138C" w:rsidDel="00DE6623">
          <w:rPr>
            <w:rFonts w:cs="Arial"/>
            <w:rtl/>
          </w:rPr>
          <w:delText xml:space="preserve"> </w:delText>
        </w:r>
        <w:r w:rsidRPr="008B138C" w:rsidDel="00DE6623">
          <w:rPr>
            <w:rFonts w:cs="Arial" w:hint="cs"/>
            <w:rtl/>
          </w:rPr>
          <w:delText>וכן</w:delText>
        </w:r>
        <w:r w:rsidRPr="008B138C" w:rsidDel="00DE6623">
          <w:rPr>
            <w:rFonts w:cs="Arial"/>
            <w:rtl/>
          </w:rPr>
          <w:delText xml:space="preserve"> </w:delText>
        </w:r>
        <w:r w:rsidRPr="008B138C" w:rsidDel="00DE6623">
          <w:rPr>
            <w:rFonts w:cs="Arial" w:hint="cs"/>
            <w:rtl/>
          </w:rPr>
          <w:delText>נתונים</w:delText>
        </w:r>
        <w:r w:rsidRPr="008B138C" w:rsidDel="00DE6623">
          <w:rPr>
            <w:rFonts w:cs="Arial"/>
            <w:rtl/>
          </w:rPr>
          <w:delText xml:space="preserve"> </w:delText>
        </w:r>
        <w:r w:rsidDel="00DE6623">
          <w:rPr>
            <w:rFonts w:cs="Arial" w:hint="cs"/>
            <w:rtl/>
          </w:rPr>
          <w:delText>מ</w:delText>
        </w:r>
        <w:r w:rsidRPr="008B138C" w:rsidDel="00DE6623">
          <w:rPr>
            <w:rFonts w:cs="Arial" w:hint="cs"/>
            <w:rtl/>
          </w:rPr>
          <w:delText>כוחות</w:delText>
        </w:r>
        <w:r w:rsidRPr="008B138C" w:rsidDel="00DE6623">
          <w:rPr>
            <w:rFonts w:cs="Arial"/>
            <w:rtl/>
          </w:rPr>
          <w:delText xml:space="preserve"> </w:delText>
        </w:r>
        <w:r w:rsidRPr="008B138C" w:rsidDel="00DE6623">
          <w:rPr>
            <w:rFonts w:cs="Arial" w:hint="cs"/>
            <w:rtl/>
          </w:rPr>
          <w:delText>הביטחון</w:delText>
        </w:r>
        <w:r w:rsidDel="00DE6623">
          <w:rPr>
            <w:rFonts w:hint="cs"/>
            <w:rtl/>
          </w:rPr>
          <w:delText>.</w:delText>
        </w:r>
      </w:del>
    </w:p>
  </w:footnote>
  <w:footnote w:id="26">
    <w:p w14:paraId="5AC8205B" w14:textId="77777777" w:rsidR="00515D8C" w:rsidDel="00DE6623" w:rsidRDefault="00515D8C" w:rsidP="00750658">
      <w:pPr>
        <w:pStyle w:val="FootnoteText"/>
        <w:jc w:val="both"/>
        <w:rPr>
          <w:del w:id="2053" w:author="Yael Armon" w:date="2022-07-03T15:15:00Z"/>
        </w:rPr>
      </w:pPr>
      <w:del w:id="2054" w:author="Yael Armon" w:date="2022-07-03T15:15:00Z">
        <w:r w:rsidDel="00DE6623">
          <w:rPr>
            <w:rStyle w:val="FootnoteReference"/>
          </w:rPr>
          <w:footnoteRef/>
        </w:r>
        <w:r w:rsidDel="00DE6623">
          <w:rPr>
            <w:rtl/>
          </w:rPr>
          <w:delText xml:space="preserve"> </w:delText>
        </w:r>
        <w:r w:rsidDel="00DE6623">
          <w:rPr>
            <w:rFonts w:hint="cs"/>
            <w:rtl/>
          </w:rPr>
          <w:delText xml:space="preserve">עלות סביבתית שאינה מגולמת בעלות השוקית של המזון האבוד </w:delText>
        </w:r>
        <w:r w:rsidDel="00DE6623">
          <w:rPr>
            <w:rtl/>
          </w:rPr>
          <w:delText>–</w:delText>
        </w:r>
        <w:r w:rsidDel="00DE6623">
          <w:rPr>
            <w:rFonts w:hint="cs"/>
            <w:rtl/>
          </w:rPr>
          <w:delText xml:space="preserve"> כלומר אינה כוללת את עלות משאבי הטבע שאבדו יחד עם המזון כתוצאה מאובדן מזון במקטע זה.</w:delText>
        </w:r>
      </w:del>
    </w:p>
  </w:footnote>
  <w:footnote w:id="27">
    <w:p w14:paraId="4A8E2FDB" w14:textId="77777777" w:rsidR="00515D8C" w:rsidDel="00DE6623" w:rsidRDefault="00515D8C" w:rsidP="006E1F83">
      <w:pPr>
        <w:pStyle w:val="FootnoteText"/>
        <w:rPr>
          <w:del w:id="2279" w:author="Yael Armon" w:date="2022-07-03T15:15:00Z"/>
        </w:rPr>
      </w:pPr>
      <w:del w:id="2280" w:author="Yael Armon" w:date="2022-07-03T15:15:00Z">
        <w:r w:rsidDel="00DE6623">
          <w:rPr>
            <w:rStyle w:val="FootnoteReference"/>
          </w:rPr>
          <w:footnoteRef/>
        </w:r>
        <w:r w:rsidDel="00DE6623">
          <w:rPr>
            <w:rtl/>
          </w:rPr>
          <w:delText xml:space="preserve"> </w:delText>
        </w:r>
        <w:r w:rsidRPr="00F550BE" w:rsidDel="00DE6623">
          <w:rPr>
            <w:rFonts w:cs="Arial"/>
            <w:rtl/>
          </w:rPr>
          <w:delText xml:space="preserve">מודל </w:delText>
        </w:r>
        <w:r w:rsidRPr="00F550BE" w:rsidDel="00DE6623">
          <w:delText>BDO</w:delText>
        </w:r>
        <w:r w:rsidRPr="00F550BE" w:rsidDel="00DE6623">
          <w:rPr>
            <w:rFonts w:cs="Arial"/>
            <w:rtl/>
          </w:rPr>
          <w:delText xml:space="preserve"> על האובדן במקטע המוסדי מתבסס על נתוני למ"ס, איגוד המסעדות, התאחדות בעלי האולמות, גני האירועים והקייטרינגים בישראל וכן נתונים מכוחות הביטחון.</w:delText>
        </w:r>
      </w:del>
    </w:p>
  </w:footnote>
  <w:footnote w:id="28">
    <w:p w14:paraId="4BCEB482" w14:textId="77777777" w:rsidR="00515D8C" w:rsidDel="00DE6623" w:rsidRDefault="00515D8C" w:rsidP="005A336D">
      <w:pPr>
        <w:pStyle w:val="FootnoteText"/>
        <w:rPr>
          <w:del w:id="2283" w:author="Yael Armon" w:date="2022-07-03T15:15:00Z"/>
          <w:rtl/>
        </w:rPr>
      </w:pPr>
      <w:del w:id="2284" w:author="Yael Armon" w:date="2022-07-03T15:15:00Z">
        <w:r w:rsidDel="00DE6623">
          <w:rPr>
            <w:rStyle w:val="FootnoteReference"/>
          </w:rPr>
          <w:footnoteRef/>
        </w:r>
        <w:r w:rsidDel="00DE6623">
          <w:rPr>
            <w:rtl/>
          </w:rPr>
          <w:delText xml:space="preserve"> </w:delText>
        </w:r>
        <w:r w:rsidDel="00DE6623">
          <w:rPr>
            <w:rFonts w:hint="cs"/>
            <w:rtl/>
          </w:rPr>
          <w:delText xml:space="preserve">המודל שיקלל בכל אחד מהענפים, בהתאם למאפייניו, את משקל הארוחה הממוצע. </w:delText>
        </w:r>
      </w:del>
    </w:p>
  </w:footnote>
  <w:footnote w:id="29">
    <w:p w14:paraId="53EFB1CC" w14:textId="77777777" w:rsidR="00515D8C" w:rsidDel="00DE6623" w:rsidRDefault="00515D8C" w:rsidP="006E1F83">
      <w:pPr>
        <w:pStyle w:val="FootnoteText"/>
        <w:rPr>
          <w:del w:id="2500" w:author="Yael Armon" w:date="2022-07-03T15:15:00Z"/>
          <w:rtl/>
        </w:rPr>
      </w:pPr>
      <w:del w:id="2501" w:author="Yael Armon" w:date="2022-07-03T15:15:00Z">
        <w:r w:rsidDel="00DE6623">
          <w:rPr>
            <w:rStyle w:val="FootnoteReference"/>
          </w:rPr>
          <w:footnoteRef/>
        </w:r>
        <w:r w:rsidDel="00DE6623">
          <w:rPr>
            <w:rtl/>
          </w:rPr>
          <w:delText xml:space="preserve"> </w:delText>
        </w:r>
        <w:r w:rsidRPr="00F01CFC" w:rsidDel="00DE6623">
          <w:rPr>
            <w:rFonts w:asciiTheme="minorBidi" w:hAnsiTheme="minorBidi" w:hint="eastAsia"/>
            <w:rtl/>
          </w:rPr>
          <w:delText>עיבודי</w:delText>
        </w:r>
        <w:r w:rsidRPr="00F01CFC" w:rsidDel="00DE6623">
          <w:rPr>
            <w:rFonts w:asciiTheme="minorBidi" w:hAnsiTheme="minorBidi"/>
            <w:rtl/>
          </w:rPr>
          <w:delText xml:space="preserve"> </w:delText>
        </w:r>
        <w:r w:rsidRPr="00F01CFC" w:rsidDel="00DE6623">
          <w:rPr>
            <w:rFonts w:asciiTheme="minorBidi" w:hAnsiTheme="minorBidi"/>
          </w:rPr>
          <w:delText>BDO</w:delText>
        </w:r>
        <w:r w:rsidRPr="00F01CFC" w:rsidDel="00DE6623">
          <w:rPr>
            <w:rFonts w:asciiTheme="minorBidi" w:hAnsiTheme="minorBidi"/>
            <w:rtl/>
          </w:rPr>
          <w:delText xml:space="preserve"> על נתוני סטורנקסט ונתוני רשתות השיווק</w:delText>
        </w:r>
      </w:del>
    </w:p>
  </w:footnote>
  <w:footnote w:id="30">
    <w:p w14:paraId="2D84BF65" w14:textId="77777777" w:rsidR="00515D8C" w:rsidRPr="00837A43" w:rsidDel="00DE6623" w:rsidRDefault="00515D8C" w:rsidP="006E1F83">
      <w:pPr>
        <w:pStyle w:val="FootnoteText"/>
        <w:jc w:val="both"/>
        <w:rPr>
          <w:del w:id="2502" w:author="Yael Armon" w:date="2022-07-03T15:15:00Z"/>
          <w:rFonts w:ascii="Arial" w:hAnsi="Arial" w:cs="Arial"/>
          <w:rtl/>
        </w:rPr>
      </w:pPr>
      <w:del w:id="2503" w:author="Yael Armon" w:date="2022-07-03T15:15:00Z">
        <w:r w:rsidDel="00DE6623">
          <w:rPr>
            <w:rStyle w:val="FootnoteReference"/>
          </w:rPr>
          <w:footnoteRef/>
        </w:r>
        <w:r w:rsidDel="00DE6623">
          <w:rPr>
            <w:rtl/>
          </w:rPr>
          <w:delText xml:space="preserve"> </w:delText>
        </w:r>
        <w:r w:rsidDel="00DE6623">
          <w:rPr>
            <w:rFonts w:ascii="Arial" w:hAnsi="Arial" w:cs="Arial" w:hint="cs"/>
            <w:rtl/>
          </w:rPr>
          <w:delText xml:space="preserve">על בסיס מודל שרשרת הערך של </w:delText>
        </w:r>
        <w:r w:rsidDel="00DE6623">
          <w:rPr>
            <w:rFonts w:ascii="Arial" w:hAnsi="Arial" w:cs="Arial" w:hint="cs"/>
          </w:rPr>
          <w:delText>BDO</w:delText>
        </w:r>
        <w:r w:rsidDel="00DE6623">
          <w:rPr>
            <w:rFonts w:ascii="Arial" w:hAnsi="Arial" w:cs="Arial" w:hint="cs"/>
            <w:rtl/>
          </w:rPr>
          <w:delText xml:space="preserve"> ושקלול </w:delText>
        </w:r>
        <w:r w:rsidRPr="00567D4C" w:rsidDel="00DE6623">
          <w:rPr>
            <w:rFonts w:ascii="Arial" w:hAnsi="Arial" w:cs="Arial"/>
            <w:rtl/>
          </w:rPr>
          <w:delText xml:space="preserve">נתוני למ"ס לשנת </w:delText>
        </w:r>
        <w:r w:rsidDel="00DE6623">
          <w:rPr>
            <w:rFonts w:ascii="Arial" w:hAnsi="Arial" w:cs="Arial"/>
          </w:rPr>
          <w:delText>2019</w:delText>
        </w:r>
        <w:r w:rsidRPr="00567D4C" w:rsidDel="00DE6623">
          <w:rPr>
            <w:rFonts w:ascii="Arial" w:hAnsi="Arial" w:cs="Arial"/>
            <w:rtl/>
          </w:rPr>
          <w:delText>, סקר הרכב פסולת ארצי של המשרד להגנת הסביבה ל</w:delText>
        </w:r>
        <w:r w:rsidDel="00DE6623">
          <w:rPr>
            <w:rFonts w:ascii="Arial" w:hAnsi="Arial" w:cs="Arial" w:hint="cs"/>
            <w:rtl/>
          </w:rPr>
          <w:delText>שנים</w:delText>
        </w:r>
        <w:r w:rsidRPr="00567D4C" w:rsidDel="00DE6623">
          <w:rPr>
            <w:rFonts w:ascii="Arial" w:hAnsi="Arial" w:cs="Arial"/>
            <w:rtl/>
          </w:rPr>
          <w:delText xml:space="preserve"> 2012-2013, </w:delText>
        </w:r>
        <w:r w:rsidRPr="005016AC" w:rsidDel="00DE6623">
          <w:rPr>
            <w:rFonts w:ascii="Arial" w:hAnsi="Arial" w:cs="Arial" w:hint="eastAsia"/>
            <w:rtl/>
          </w:rPr>
          <w:delText>ממצאי</w:delText>
        </w:r>
        <w:r w:rsidRPr="005016AC" w:rsidDel="00DE6623">
          <w:rPr>
            <w:rFonts w:ascii="Arial" w:hAnsi="Arial" w:cs="Arial"/>
            <w:rtl/>
          </w:rPr>
          <w:delText xml:space="preserve"> </w:delText>
        </w:r>
        <w:r w:rsidRPr="005016AC" w:rsidDel="00DE6623">
          <w:rPr>
            <w:rFonts w:ascii="Arial" w:hAnsi="Arial" w:cs="Arial" w:hint="eastAsia"/>
            <w:rtl/>
          </w:rPr>
          <w:delText>סקר</w:delText>
        </w:r>
        <w:r w:rsidRPr="005016AC" w:rsidDel="00DE6623">
          <w:rPr>
            <w:rFonts w:ascii="Arial" w:hAnsi="Arial" w:cs="Arial"/>
            <w:rtl/>
          </w:rPr>
          <w:delText xml:space="preserve"> "</w:delText>
        </w:r>
        <w:r w:rsidRPr="005016AC" w:rsidDel="00DE6623">
          <w:rPr>
            <w:rFonts w:ascii="Arial" w:hAnsi="Arial" w:cs="Arial" w:hint="eastAsia"/>
            <w:rtl/>
          </w:rPr>
          <w:delText>גיאוקרטוגרפיה</w:delText>
        </w:r>
        <w:r w:rsidRPr="005016AC" w:rsidDel="00DE6623">
          <w:rPr>
            <w:rFonts w:ascii="Arial" w:hAnsi="Arial" w:cs="Arial"/>
            <w:rtl/>
          </w:rPr>
          <w:delText xml:space="preserve">" </w:delText>
        </w:r>
        <w:r w:rsidRPr="005016AC" w:rsidDel="00DE6623">
          <w:rPr>
            <w:rFonts w:ascii="Arial" w:hAnsi="Arial" w:cs="Arial" w:hint="eastAsia"/>
            <w:rtl/>
          </w:rPr>
          <w:delText>שבוצע</w:delText>
        </w:r>
        <w:r w:rsidRPr="005016AC" w:rsidDel="00DE6623">
          <w:rPr>
            <w:rFonts w:ascii="Arial" w:hAnsi="Arial" w:cs="Arial"/>
            <w:rtl/>
          </w:rPr>
          <w:delText xml:space="preserve"> </w:delText>
        </w:r>
        <w:r w:rsidRPr="005016AC" w:rsidDel="00DE6623">
          <w:rPr>
            <w:rFonts w:ascii="Arial" w:hAnsi="Arial" w:cs="Arial" w:hint="eastAsia"/>
            <w:rtl/>
          </w:rPr>
          <w:delText>בינואר</w:delText>
        </w:r>
        <w:r w:rsidRPr="005016AC" w:rsidDel="00DE6623">
          <w:rPr>
            <w:rFonts w:ascii="Arial" w:hAnsi="Arial" w:cs="Arial"/>
            <w:rtl/>
          </w:rPr>
          <w:delText xml:space="preserve"> </w:delText>
        </w:r>
        <w:r w:rsidRPr="00B31986" w:rsidDel="00DE6623">
          <w:rPr>
            <w:rFonts w:ascii="Arial" w:hAnsi="Arial" w:cs="Arial"/>
            <w:rtl/>
          </w:rPr>
          <w:delText>2019</w:delText>
        </w:r>
        <w:r w:rsidDel="00DE6623">
          <w:rPr>
            <w:rFonts w:ascii="Arial" w:hAnsi="Arial" w:cs="Arial" w:hint="cs"/>
            <w:rtl/>
          </w:rPr>
          <w:delText xml:space="preserve"> ו</w:delText>
        </w:r>
        <w:r w:rsidRPr="00567D4C" w:rsidDel="00DE6623">
          <w:rPr>
            <w:rFonts w:ascii="Arial" w:hAnsi="Arial" w:cs="Arial"/>
            <w:rtl/>
          </w:rPr>
          <w:delText>מחקר בנושא פסולת ביתית בישראל - ד"ר אופירה איילון</w:delText>
        </w:r>
        <w:r w:rsidDel="00DE6623">
          <w:rPr>
            <w:rFonts w:ascii="Arial" w:hAnsi="Arial" w:cs="Arial" w:hint="cs"/>
            <w:rtl/>
          </w:rPr>
          <w:delText xml:space="preserve">, </w:delText>
        </w:r>
        <w:r w:rsidRPr="00567D4C" w:rsidDel="00DE6623">
          <w:rPr>
            <w:rFonts w:ascii="Arial" w:hAnsi="Arial" w:cs="Arial"/>
            <w:rtl/>
          </w:rPr>
          <w:delText>אפרת אלימלך</w:delText>
        </w:r>
        <w:r w:rsidDel="00DE6623">
          <w:rPr>
            <w:rFonts w:ascii="Arial" w:hAnsi="Arial" w:cs="Arial" w:hint="cs"/>
            <w:rtl/>
          </w:rPr>
          <w:delText xml:space="preserve"> ואייל ארט שפורסם בשנת 2018: </w:delText>
        </w:r>
        <w:r w:rsidRPr="00647709" w:rsidDel="00DE6623">
          <w:rPr>
            <w:rFonts w:ascii="Arial" w:hAnsi="Arial" w:cs="Arial"/>
          </w:rPr>
          <w:delText>Elimelech, Efrat, Ofira Ayalon, and Eyal Ert. "What gets measured gets managed: A new method of measuring household food waste." Waste management 76 (2018): 68-81</w:delText>
        </w:r>
        <w:r w:rsidRPr="00647709" w:rsidDel="00DE6623">
          <w:rPr>
            <w:rFonts w:ascii="Arial" w:hAnsi="Arial" w:cs="Arial"/>
            <w:rtl/>
          </w:rPr>
          <w:delText>‏</w:delText>
        </w:r>
        <w:r w:rsidRPr="00332C3B" w:rsidDel="00DE6623">
          <w:rPr>
            <w:rFonts w:ascii="Arial" w:hAnsi="Arial" w:cs="Arial"/>
            <w:rtl/>
          </w:rPr>
          <w:delText>.</w:delText>
        </w:r>
      </w:del>
    </w:p>
  </w:footnote>
  <w:footnote w:id="31">
    <w:p w14:paraId="58AF48D3" w14:textId="77777777" w:rsidR="00515D8C" w:rsidDel="00DE6623" w:rsidRDefault="00515D8C" w:rsidP="006E1F83">
      <w:pPr>
        <w:pStyle w:val="FootnoteText"/>
        <w:rPr>
          <w:del w:id="2504" w:author="Yael Armon" w:date="2022-07-03T15:15:00Z"/>
        </w:rPr>
      </w:pPr>
      <w:del w:id="2505" w:author="Yael Armon" w:date="2022-07-03T15:15:00Z">
        <w:r w:rsidDel="00DE6623">
          <w:rPr>
            <w:rStyle w:val="FootnoteReference"/>
          </w:rPr>
          <w:footnoteRef/>
        </w:r>
        <w:r w:rsidDel="00DE6623">
          <w:rPr>
            <w:rtl/>
          </w:rPr>
          <w:delText xml:space="preserve"> </w:delText>
        </w:r>
        <w:r w:rsidDel="00DE6623">
          <w:rPr>
            <w:rFonts w:hint="cs"/>
            <w:rtl/>
          </w:rPr>
          <w:delText xml:space="preserve">עלות סביבתית שאינה מגולמת בעלות השוקית של המזון האבוד </w:delText>
        </w:r>
        <w:r w:rsidDel="00DE6623">
          <w:rPr>
            <w:rtl/>
          </w:rPr>
          <w:delText>–</w:delText>
        </w:r>
        <w:r w:rsidDel="00DE6623">
          <w:rPr>
            <w:rFonts w:hint="cs"/>
            <w:rtl/>
          </w:rPr>
          <w:delText xml:space="preserve"> כלומר אינה כוללת את עלות משאבי הטבע שאבדו יחד עם המזון כתוצאה מאובדן מזון במקטע זה.</w:delText>
        </w:r>
      </w:del>
    </w:p>
  </w:footnote>
  <w:footnote w:id="32">
    <w:p w14:paraId="5789BD43" w14:textId="77777777" w:rsidR="00515D8C" w:rsidDel="00DE6623" w:rsidRDefault="00515D8C" w:rsidP="006E1F83">
      <w:pPr>
        <w:pStyle w:val="FootnoteText"/>
        <w:rPr>
          <w:del w:id="2714" w:author="Yael Armon" w:date="2022-07-03T15:15:00Z"/>
        </w:rPr>
      </w:pPr>
      <w:del w:id="2715" w:author="Yael Armon" w:date="2022-07-03T15:15:00Z">
        <w:r w:rsidDel="00DE6623">
          <w:rPr>
            <w:rStyle w:val="FootnoteReference"/>
          </w:rPr>
          <w:footnoteRef/>
        </w:r>
        <w:r w:rsidDel="00DE6623">
          <w:rPr>
            <w:rtl/>
          </w:rPr>
          <w:delText xml:space="preserve"> </w:delText>
        </w:r>
        <w:r w:rsidRPr="009865F1" w:rsidDel="00DE6623">
          <w:rPr>
            <w:rFonts w:ascii="Arial" w:hAnsi="Arial" w:cs="Arial" w:hint="eastAsia"/>
            <w:rtl/>
          </w:rPr>
          <w:delText>מתוך</w:delText>
        </w:r>
        <w:r w:rsidRPr="009865F1" w:rsidDel="00DE6623">
          <w:rPr>
            <w:rFonts w:ascii="Arial" w:hAnsi="Arial" w:cs="Arial"/>
            <w:rtl/>
          </w:rPr>
          <w:delText xml:space="preserve"> </w:delText>
        </w:r>
        <w:r w:rsidRPr="009865F1" w:rsidDel="00DE6623">
          <w:rPr>
            <w:rFonts w:ascii="Arial" w:hAnsi="Arial" w:cs="Arial" w:hint="eastAsia"/>
            <w:rtl/>
          </w:rPr>
          <w:delText>ממצאי</w:delText>
        </w:r>
        <w:r w:rsidRPr="009865F1" w:rsidDel="00DE6623">
          <w:rPr>
            <w:rFonts w:ascii="Arial" w:hAnsi="Arial" w:cs="Arial"/>
            <w:rtl/>
          </w:rPr>
          <w:delText xml:space="preserve"> </w:delText>
        </w:r>
        <w:r w:rsidRPr="009865F1" w:rsidDel="00DE6623">
          <w:rPr>
            <w:rFonts w:ascii="Arial" w:hAnsi="Arial" w:cs="Arial" w:hint="eastAsia"/>
            <w:rtl/>
          </w:rPr>
          <w:delText>סקר</w:delText>
        </w:r>
        <w:r w:rsidRPr="009865F1" w:rsidDel="00DE6623">
          <w:rPr>
            <w:rFonts w:ascii="Arial" w:hAnsi="Arial" w:cs="Arial"/>
            <w:rtl/>
          </w:rPr>
          <w:delText xml:space="preserve"> "</w:delText>
        </w:r>
        <w:r w:rsidRPr="009865F1" w:rsidDel="00DE6623">
          <w:rPr>
            <w:rFonts w:ascii="Arial" w:hAnsi="Arial" w:cs="Arial" w:hint="eastAsia"/>
            <w:rtl/>
          </w:rPr>
          <w:delText>גיאוקרטוגרפיה</w:delText>
        </w:r>
        <w:r w:rsidRPr="009865F1" w:rsidDel="00DE6623">
          <w:rPr>
            <w:rFonts w:ascii="Arial" w:hAnsi="Arial" w:cs="Arial"/>
            <w:rtl/>
          </w:rPr>
          <w:delText xml:space="preserve">" </w:delText>
        </w:r>
        <w:r w:rsidRPr="009865F1" w:rsidDel="00DE6623">
          <w:rPr>
            <w:rFonts w:ascii="Arial" w:hAnsi="Arial" w:cs="Arial" w:hint="eastAsia"/>
            <w:rtl/>
          </w:rPr>
          <w:delText>שבוצע</w:delText>
        </w:r>
        <w:r w:rsidRPr="009865F1" w:rsidDel="00DE6623">
          <w:rPr>
            <w:rFonts w:ascii="Arial" w:hAnsi="Arial" w:cs="Arial"/>
            <w:rtl/>
          </w:rPr>
          <w:delText xml:space="preserve"> </w:delText>
        </w:r>
        <w:r w:rsidDel="00DE6623">
          <w:rPr>
            <w:rFonts w:ascii="Arial" w:hAnsi="Arial" w:cs="Arial" w:hint="cs"/>
            <w:rtl/>
          </w:rPr>
          <w:delText>במרץ 2021</w:delText>
        </w:r>
        <w:r w:rsidDel="00DE6623">
          <w:rPr>
            <w:rFonts w:hint="cs"/>
            <w:rtl/>
          </w:rPr>
          <w:delText xml:space="preserve"> על ידי לקט ישראל ו- </w:delText>
        </w:r>
        <w:r w:rsidDel="00DE6623">
          <w:rPr>
            <w:rFonts w:hint="cs"/>
          </w:rPr>
          <w:delText>BDO</w:delText>
        </w:r>
        <w:r w:rsidDel="00DE6623">
          <w:rPr>
            <w:rFonts w:hint="cs"/>
            <w:rtl/>
          </w:rPr>
          <w:delText>.</w:delText>
        </w:r>
      </w:del>
    </w:p>
  </w:footnote>
  <w:footnote w:id="33">
    <w:p w14:paraId="5A2EA1C8" w14:textId="77777777" w:rsidR="00515D8C" w:rsidDel="00DE6623" w:rsidRDefault="00515D8C" w:rsidP="006E1F83">
      <w:pPr>
        <w:pStyle w:val="FootnoteText"/>
        <w:rPr>
          <w:del w:id="2744" w:author="Yael Armon" w:date="2022-07-03T15:15:00Z"/>
        </w:rPr>
      </w:pPr>
      <w:del w:id="2745" w:author="Yael Armon" w:date="2022-07-03T15:15:00Z">
        <w:r w:rsidDel="00DE6623">
          <w:rPr>
            <w:rStyle w:val="FootnoteReference"/>
          </w:rPr>
          <w:footnoteRef/>
        </w:r>
        <w:r w:rsidDel="00DE6623">
          <w:rPr>
            <w:rtl/>
          </w:rPr>
          <w:delText xml:space="preserve"> </w:delText>
        </w:r>
        <w:r w:rsidRPr="008C77EB" w:rsidDel="00DE6623">
          <w:rPr>
            <w:rFonts w:asciiTheme="minorBidi" w:hAnsiTheme="minorBidi" w:hint="cs"/>
            <w:sz w:val="18"/>
            <w:szCs w:val="18"/>
            <w:rtl/>
          </w:rPr>
          <w:delText>2018</w:delText>
        </w:r>
        <w:r w:rsidRPr="008C77EB" w:rsidDel="00DE6623">
          <w:rPr>
            <w:rFonts w:asciiTheme="minorBidi" w:hAnsiTheme="minorBidi"/>
            <w:sz w:val="18"/>
            <w:szCs w:val="18"/>
            <w:rtl/>
          </w:rPr>
          <w:delText xml:space="preserve"> </w:delText>
        </w:r>
        <w:r w:rsidRPr="008C77EB" w:rsidDel="00DE6623">
          <w:rPr>
            <w:rFonts w:asciiTheme="minorBidi" w:hAnsiTheme="minorBidi"/>
            <w:sz w:val="18"/>
            <w:szCs w:val="18"/>
          </w:rPr>
          <w:delText>Global Food Security Index Economist</w:delText>
        </w:r>
      </w:del>
    </w:p>
  </w:footnote>
  <w:footnote w:id="34">
    <w:p w14:paraId="4A016BD1" w14:textId="77777777" w:rsidR="00515D8C" w:rsidDel="00DE6623" w:rsidRDefault="00515D8C" w:rsidP="006E1F83">
      <w:pPr>
        <w:pStyle w:val="FootnoteText"/>
        <w:rPr>
          <w:del w:id="2820" w:author="Yael Armon" w:date="2022-07-03T15:15:00Z"/>
        </w:rPr>
      </w:pPr>
      <w:del w:id="2821" w:author="Yael Armon" w:date="2022-07-03T15:15:00Z">
        <w:r w:rsidDel="00DE6623">
          <w:rPr>
            <w:rStyle w:val="FootnoteReference"/>
          </w:rPr>
          <w:footnoteRef/>
        </w:r>
        <w:r w:rsidDel="00DE6623">
          <w:rPr>
            <w:rtl/>
          </w:rPr>
          <w:delText xml:space="preserve"> </w:delText>
        </w:r>
        <w:r w:rsidDel="00DE6623">
          <w:rPr>
            <w:rFonts w:hint="cs"/>
            <w:rtl/>
          </w:rPr>
          <w:delText xml:space="preserve">עלויות חיצוניות שלא נכללו בעלות זו </w:delText>
        </w:r>
        <w:r w:rsidDel="00DE6623">
          <w:rPr>
            <w:rtl/>
          </w:rPr>
          <w:delText>–</w:delText>
        </w:r>
        <w:r w:rsidDel="00DE6623">
          <w:rPr>
            <w:rFonts w:hint="cs"/>
            <w:rtl/>
          </w:rPr>
          <w:delText xml:space="preserve"> עלות פינוי והטמנת המזון שנזרק, </w:delText>
        </w:r>
        <w:r w:rsidDel="00DE6623">
          <w:rPr>
            <w:rFonts w:cs="Arial" w:hint="cs"/>
            <w:rtl/>
          </w:rPr>
          <w:delText>עלות</w:delText>
        </w:r>
        <w:r w:rsidRPr="00F914A6" w:rsidDel="00DE6623">
          <w:rPr>
            <w:rFonts w:cs="Arial"/>
            <w:rtl/>
          </w:rPr>
          <w:delText xml:space="preserve"> פליטות גזי חממה ומזהמי אוויר</w:delText>
        </w:r>
        <w:r w:rsidDel="00DE6623">
          <w:rPr>
            <w:rFonts w:hint="cs"/>
            <w:rtl/>
          </w:rPr>
          <w:delText xml:space="preserve">, </w:delText>
        </w:r>
        <w:r w:rsidRPr="00987855" w:rsidDel="00DE6623">
          <w:rPr>
            <w:rFonts w:ascii="Arial" w:eastAsia="Times New Roman" w:hAnsi="Arial" w:cs="Arial" w:hint="cs"/>
            <w:color w:val="FFFFFF" w:themeColor="background1"/>
            <w:rtl/>
          </w:rPr>
          <w:delText>תיח ק</w:delText>
        </w:r>
        <w:r w:rsidDel="00DE6623">
          <w:rPr>
            <w:rFonts w:ascii="Arial" w:eastAsia="Times New Roman" w:hAnsi="Arial" w:cs="Arial" w:hint="cs"/>
            <w:color w:val="FFFFFF" w:themeColor="background1"/>
            <w:rtl/>
          </w:rPr>
          <w:delText xml:space="preserve"> ו</w:delText>
        </w:r>
        <w:r w:rsidRPr="00F914A6" w:rsidDel="00DE6623">
          <w:rPr>
            <w:rFonts w:cs="Arial"/>
            <w:rtl/>
          </w:rPr>
          <w:delText>התייקרות מחיר סיטונאי בגלל אובדן בחקלאות ובתעשיה</w:delText>
        </w:r>
        <w:r w:rsidDel="00DE6623">
          <w:rPr>
            <w:rFonts w:cs="Arial" w:hint="cs"/>
            <w:rtl/>
          </w:rPr>
          <w:delText>.</w:delText>
        </w:r>
      </w:del>
    </w:p>
  </w:footnote>
  <w:footnote w:id="35">
    <w:p w14:paraId="33921BED" w14:textId="77777777" w:rsidR="00515D8C" w:rsidDel="00DE6623" w:rsidRDefault="00515D8C" w:rsidP="006E1F83">
      <w:pPr>
        <w:pStyle w:val="FootnoteText"/>
        <w:rPr>
          <w:del w:id="2826" w:author="Yael Armon" w:date="2022-07-03T15:15:00Z"/>
        </w:rPr>
      </w:pPr>
      <w:del w:id="2827" w:author="Yael Armon" w:date="2022-07-03T15:15:00Z">
        <w:r w:rsidRPr="000436CC" w:rsidDel="00DE6623">
          <w:rPr>
            <w:rStyle w:val="FootnoteReference"/>
          </w:rPr>
          <w:footnoteRef/>
        </w:r>
        <w:r w:rsidRPr="000436CC" w:rsidDel="00DE6623">
          <w:rPr>
            <w:rtl/>
          </w:rPr>
          <w:delText xml:space="preserve"> </w:delText>
        </w:r>
        <w:r w:rsidRPr="000436CC" w:rsidDel="00DE6623">
          <w:rPr>
            <w:rFonts w:cs="Arial" w:hint="eastAsia"/>
            <w:rtl/>
          </w:rPr>
          <w:delText>הספר</w:delText>
        </w:r>
        <w:r w:rsidRPr="000436CC" w:rsidDel="00DE6623">
          <w:rPr>
            <w:rFonts w:cs="Arial"/>
            <w:rtl/>
          </w:rPr>
          <w:delText xml:space="preserve"> </w:delText>
        </w:r>
        <w:r w:rsidRPr="000436CC" w:rsidDel="00DE6623">
          <w:rPr>
            <w:rFonts w:cs="Arial" w:hint="eastAsia"/>
            <w:rtl/>
          </w:rPr>
          <w:delText>הירוק</w:delText>
        </w:r>
        <w:r w:rsidRPr="000436CC" w:rsidDel="00DE6623">
          <w:rPr>
            <w:rtl/>
          </w:rPr>
          <w:delText xml:space="preserve">, </w:delText>
        </w:r>
        <w:r w:rsidRPr="000436CC" w:rsidDel="00DE6623">
          <w:rPr>
            <w:rFonts w:cs="Arial" w:hint="eastAsia"/>
            <w:rtl/>
          </w:rPr>
          <w:delText>הערכה</w:delText>
        </w:r>
        <w:r w:rsidRPr="000436CC" w:rsidDel="00DE6623">
          <w:rPr>
            <w:rFonts w:cs="Arial"/>
            <w:rtl/>
          </w:rPr>
          <w:delText xml:space="preserve"> </w:delText>
        </w:r>
        <w:r w:rsidRPr="000436CC" w:rsidDel="00DE6623">
          <w:rPr>
            <w:rFonts w:cs="Arial" w:hint="eastAsia"/>
            <w:rtl/>
          </w:rPr>
          <w:delText>ומדידה</w:delText>
        </w:r>
        <w:r w:rsidRPr="000436CC" w:rsidDel="00DE6623">
          <w:rPr>
            <w:rFonts w:cs="Arial"/>
            <w:rtl/>
          </w:rPr>
          <w:delText xml:space="preserve"> </w:delText>
        </w:r>
        <w:r w:rsidRPr="000436CC" w:rsidDel="00DE6623">
          <w:rPr>
            <w:rFonts w:cs="Arial" w:hint="eastAsia"/>
            <w:rtl/>
          </w:rPr>
          <w:delText>של</w:delText>
        </w:r>
        <w:r w:rsidRPr="000436CC" w:rsidDel="00DE6623">
          <w:rPr>
            <w:rFonts w:cs="Arial"/>
            <w:rtl/>
          </w:rPr>
          <w:delText xml:space="preserve"> </w:delText>
        </w:r>
        <w:r w:rsidRPr="000436CC" w:rsidDel="00DE6623">
          <w:rPr>
            <w:rFonts w:cs="Arial" w:hint="eastAsia"/>
            <w:rtl/>
          </w:rPr>
          <w:delText>עלויות</w:delText>
        </w:r>
        <w:r w:rsidRPr="000436CC" w:rsidDel="00DE6623">
          <w:rPr>
            <w:rFonts w:cs="Arial"/>
            <w:rtl/>
          </w:rPr>
          <w:delText xml:space="preserve"> </w:delText>
        </w:r>
        <w:r w:rsidRPr="000436CC" w:rsidDel="00DE6623">
          <w:rPr>
            <w:rFonts w:cs="Arial" w:hint="eastAsia"/>
            <w:rtl/>
          </w:rPr>
          <w:delText>סביבתיות</w:delText>
        </w:r>
        <w:r w:rsidRPr="000436CC" w:rsidDel="00DE6623">
          <w:rPr>
            <w:rtl/>
          </w:rPr>
          <w:delText xml:space="preserve">, </w:delText>
        </w:r>
        <w:r w:rsidRPr="000436CC" w:rsidDel="00DE6623">
          <w:rPr>
            <w:rFonts w:hint="eastAsia"/>
            <w:rtl/>
          </w:rPr>
          <w:delText>המשרד</w:delText>
        </w:r>
        <w:r w:rsidRPr="000436CC" w:rsidDel="00DE6623">
          <w:rPr>
            <w:rtl/>
          </w:rPr>
          <w:delText xml:space="preserve"> </w:delText>
        </w:r>
        <w:r w:rsidRPr="000436CC" w:rsidDel="00DE6623">
          <w:rPr>
            <w:rFonts w:hint="eastAsia"/>
            <w:rtl/>
          </w:rPr>
          <w:delText>להגנת</w:delText>
        </w:r>
        <w:r w:rsidRPr="000436CC" w:rsidDel="00DE6623">
          <w:rPr>
            <w:rtl/>
          </w:rPr>
          <w:delText xml:space="preserve"> </w:delText>
        </w:r>
        <w:r w:rsidRPr="000436CC" w:rsidDel="00DE6623">
          <w:rPr>
            <w:rFonts w:hint="eastAsia"/>
            <w:rtl/>
          </w:rPr>
          <w:delText>הסביבה</w:delText>
        </w:r>
        <w:r w:rsidRPr="000436CC" w:rsidDel="00DE6623">
          <w:rPr>
            <w:rtl/>
          </w:rPr>
          <w:delText>, 2020</w:delText>
        </w:r>
      </w:del>
    </w:p>
  </w:footnote>
  <w:footnote w:id="36">
    <w:p w14:paraId="07461543" w14:textId="77777777" w:rsidR="00515D8C" w:rsidRPr="009B5B5E" w:rsidDel="00DE6623" w:rsidRDefault="00515D8C" w:rsidP="006E1F83">
      <w:pPr>
        <w:pStyle w:val="FootnoteText"/>
        <w:rPr>
          <w:del w:id="2832" w:author="Yael Armon" w:date="2022-07-03T15:15:00Z"/>
          <w:rFonts w:asciiTheme="minorBidi" w:hAnsiTheme="minorBidi"/>
        </w:rPr>
      </w:pPr>
      <w:del w:id="2833" w:author="Yael Armon" w:date="2022-07-03T15:15:00Z">
        <w:r w:rsidRPr="009B5B5E" w:rsidDel="00DE6623">
          <w:rPr>
            <w:rStyle w:val="FootnoteReference"/>
            <w:rFonts w:asciiTheme="minorBidi" w:hAnsiTheme="minorBidi"/>
          </w:rPr>
          <w:footnoteRef/>
        </w:r>
        <w:r w:rsidRPr="009B5B5E" w:rsidDel="00DE6623">
          <w:rPr>
            <w:rFonts w:asciiTheme="minorBidi" w:hAnsiTheme="minorBidi"/>
            <w:rtl/>
          </w:rPr>
          <w:delText xml:space="preserve"> </w:delText>
        </w:r>
        <w:r w:rsidRPr="009B5B5E" w:rsidDel="00DE6623">
          <w:rPr>
            <w:rFonts w:asciiTheme="minorBidi" w:hAnsiTheme="minorBidi"/>
            <w:color w:val="393745"/>
            <w:shd w:val="clear" w:color="auto" w:fill="FFFFFF"/>
          </w:rPr>
          <w:delText>IPCC, 2014: </w:delText>
        </w:r>
        <w:r w:rsidRPr="009B5B5E" w:rsidDel="00DE6623">
          <w:rPr>
            <w:rStyle w:val="Emphasis"/>
            <w:rFonts w:asciiTheme="minorBidi" w:hAnsiTheme="minorBidi"/>
            <w:color w:val="393745"/>
            <w:shd w:val="clear" w:color="auto" w:fill="FFFFFF"/>
          </w:rPr>
          <w:delText>Climate Change 2014: Synthesis Report</w:delText>
        </w:r>
      </w:del>
    </w:p>
  </w:footnote>
  <w:footnote w:id="37">
    <w:p w14:paraId="26AA6DBA" w14:textId="77777777" w:rsidR="00515D8C" w:rsidDel="00DE6623" w:rsidRDefault="00515D8C" w:rsidP="006E1F83">
      <w:pPr>
        <w:pStyle w:val="FootnoteText"/>
        <w:rPr>
          <w:del w:id="2856" w:author="Yael Armon" w:date="2022-07-03T15:15:00Z"/>
          <w:rtl/>
        </w:rPr>
      </w:pPr>
      <w:del w:id="2857" w:author="Yael Armon" w:date="2022-07-03T15:15:00Z">
        <w:r w:rsidDel="00DE6623">
          <w:rPr>
            <w:rStyle w:val="FootnoteReference"/>
          </w:rPr>
          <w:footnoteRef/>
        </w:r>
        <w:r w:rsidDel="00DE6623">
          <w:fldChar w:fldCharType="begin"/>
        </w:r>
        <w:r w:rsidDel="00DE6623">
          <w:delInstrText xml:space="preserve"> HYPERLINK "https://www.moag.gov.il/subject/the_food_we_eat/Storage_Guidelines_For_Fruits_Vegetables/Pages/Storage_Guidelines_consumer.aspx" </w:delInstrText>
        </w:r>
        <w:r w:rsidDel="00DE6623">
          <w:fldChar w:fldCharType="separate"/>
        </w:r>
      </w:del>
      <w:r>
        <w:rPr>
          <w:b/>
          <w:bCs/>
        </w:rPr>
        <w:t>Error! Hyperlink reference not valid.</w:t>
      </w:r>
      <w:del w:id="2858" w:author="Yael Armon" w:date="2022-07-03T15:15:00Z">
        <w:r w:rsidDel="00DE6623">
          <w:rPr>
            <w:rStyle w:val="Hyperlink"/>
          </w:rPr>
          <w:fldChar w:fldCharType="end"/>
        </w:r>
        <w:r w:rsidDel="00DE6623">
          <w:rPr>
            <w:rFonts w:hint="cs"/>
            <w:rtl/>
          </w:rPr>
          <w:delText xml:space="preserve"> </w:delText>
        </w:r>
      </w:del>
    </w:p>
  </w:footnote>
  <w:footnote w:id="38">
    <w:p w14:paraId="73404FDC" w14:textId="77777777" w:rsidR="00515D8C" w:rsidDel="00DE6623" w:rsidRDefault="00515D8C" w:rsidP="006E1F83">
      <w:pPr>
        <w:pStyle w:val="FootnoteText"/>
        <w:rPr>
          <w:del w:id="2863" w:author="Yael Armon" w:date="2022-07-03T15:15:00Z"/>
          <w:rtl/>
        </w:rPr>
      </w:pPr>
      <w:del w:id="2864" w:author="Yael Armon" w:date="2022-07-03T15:15:00Z">
        <w:r w:rsidDel="00DE6623">
          <w:rPr>
            <w:rStyle w:val="FootnoteReference"/>
          </w:rPr>
          <w:footnoteRef/>
        </w:r>
        <w:r w:rsidDel="00DE6623">
          <w:rPr>
            <w:rtl/>
          </w:rPr>
          <w:delText xml:space="preserve"> </w:delText>
        </w:r>
        <w:r w:rsidDel="00DE6623">
          <w:rPr>
            <w:rFonts w:hint="cs"/>
            <w:rtl/>
          </w:rPr>
          <w:delText xml:space="preserve">השימוש בשיטת - </w:delText>
        </w:r>
        <w:r w:rsidRPr="005B6753" w:rsidDel="00DE6623">
          <w:delText>Pay As You Throw</w:delText>
        </w:r>
        <w:r w:rsidDel="00DE6623">
          <w:rPr>
            <w:rFonts w:ascii="Arial" w:hAnsi="Arial" w:cs="Arial" w:hint="cs"/>
            <w:sz w:val="24"/>
            <w:szCs w:val="24"/>
            <w:rtl/>
          </w:rPr>
          <w:delText xml:space="preserve"> </w:delText>
        </w:r>
        <w:r w:rsidDel="00DE6623">
          <w:rPr>
            <w:rFonts w:hint="cs"/>
            <w:rtl/>
          </w:rPr>
          <w:delText xml:space="preserve">בארה"ב ובקנדה מתבצע ברמה המקומית במדינות השונות. המדינות המובילות בשימוש בשיטה זו בארה"ב הן- </w:delText>
        </w:r>
        <w:r w:rsidDel="00DE6623">
          <w:rPr>
            <w:rFonts w:ascii="Arial" w:hAnsi="Arial" w:cs="Arial"/>
            <w:rtl/>
          </w:rPr>
          <w:delText>ושינגטון, אורגון, מינסוטה, וויסקונסין, וניו המפשיר.</w:delText>
        </w:r>
        <w:r w:rsidDel="00DE6623">
          <w:rPr>
            <w:rFonts w:hint="cs"/>
            <w:rtl/>
          </w:rPr>
          <w:delText xml:space="preserve"> בקנדה השיטה מיושמת בין היתר במדינות- </w:delText>
        </w:r>
        <w:r w:rsidRPr="003D4619" w:rsidDel="00DE6623">
          <w:rPr>
            <w:rFonts w:cs="Arial" w:hint="cs"/>
            <w:rtl/>
          </w:rPr>
          <w:delText>מניטובה</w:delText>
        </w:r>
        <w:r w:rsidRPr="003D4619" w:rsidDel="00DE6623">
          <w:rPr>
            <w:rFonts w:cs="Arial"/>
            <w:rtl/>
          </w:rPr>
          <w:delText xml:space="preserve">, </w:delText>
        </w:r>
        <w:r w:rsidRPr="003D4619" w:rsidDel="00DE6623">
          <w:rPr>
            <w:rFonts w:cs="Arial" w:hint="cs"/>
            <w:rtl/>
          </w:rPr>
          <w:delText>אונטריו</w:delText>
        </w:r>
        <w:r w:rsidRPr="003D4619" w:rsidDel="00DE6623">
          <w:rPr>
            <w:rFonts w:cs="Arial"/>
            <w:rtl/>
          </w:rPr>
          <w:delText xml:space="preserve">, </w:delText>
        </w:r>
        <w:r w:rsidRPr="003D4619" w:rsidDel="00DE6623">
          <w:rPr>
            <w:rFonts w:cs="Arial" w:hint="cs"/>
            <w:rtl/>
          </w:rPr>
          <w:delText>אלברטה</w:delText>
        </w:r>
        <w:r w:rsidRPr="003D4619" w:rsidDel="00DE6623">
          <w:rPr>
            <w:rFonts w:cs="Arial"/>
            <w:rtl/>
          </w:rPr>
          <w:delText xml:space="preserve">, </w:delText>
        </w:r>
        <w:r w:rsidRPr="003D4619" w:rsidDel="00DE6623">
          <w:rPr>
            <w:rFonts w:cs="Arial" w:hint="cs"/>
            <w:rtl/>
          </w:rPr>
          <w:delText>בריטיש</w:delText>
        </w:r>
        <w:r w:rsidRPr="003D4619" w:rsidDel="00DE6623">
          <w:rPr>
            <w:rFonts w:cs="Arial"/>
            <w:rtl/>
          </w:rPr>
          <w:delText xml:space="preserve"> </w:delText>
        </w:r>
        <w:r w:rsidRPr="003D4619" w:rsidDel="00DE6623">
          <w:rPr>
            <w:rFonts w:cs="Arial" w:hint="cs"/>
            <w:rtl/>
          </w:rPr>
          <w:delText>קולומביה</w:delText>
        </w:r>
        <w:r w:rsidRPr="003D4619" w:rsidDel="00DE6623">
          <w:rPr>
            <w:rFonts w:cs="Arial"/>
            <w:rtl/>
          </w:rPr>
          <w:delText xml:space="preserve"> </w:delText>
        </w:r>
        <w:r w:rsidDel="00DE6623">
          <w:rPr>
            <w:rFonts w:cs="Arial" w:hint="cs"/>
            <w:rtl/>
          </w:rPr>
          <w:delText>ו</w:delText>
        </w:r>
        <w:r w:rsidRPr="003D4619" w:rsidDel="00DE6623">
          <w:rPr>
            <w:rFonts w:cs="Arial" w:hint="cs"/>
            <w:rtl/>
          </w:rPr>
          <w:delText>ססקצ</w:delText>
        </w:r>
        <w:r w:rsidRPr="003D4619" w:rsidDel="00DE6623">
          <w:rPr>
            <w:rFonts w:cs="Arial"/>
            <w:rtl/>
          </w:rPr>
          <w:delText>'</w:delText>
        </w:r>
        <w:r w:rsidRPr="003D4619" w:rsidDel="00DE6623">
          <w:rPr>
            <w:rFonts w:cs="Arial" w:hint="cs"/>
            <w:rtl/>
          </w:rPr>
          <w:delText>ואן</w:delText>
        </w:r>
        <w:r w:rsidRPr="003D4619" w:rsidDel="00DE6623">
          <w:rPr>
            <w:rFonts w:cs="Arial"/>
            <w:rtl/>
          </w:rPr>
          <w:delText>.</w:delText>
        </w:r>
      </w:del>
    </w:p>
  </w:footnote>
  <w:footnote w:id="39">
    <w:p w14:paraId="05449C38" w14:textId="77777777" w:rsidR="00515D8C" w:rsidRPr="003C35CB" w:rsidDel="00DE6623" w:rsidRDefault="00515D8C" w:rsidP="007B65A8">
      <w:pPr>
        <w:pStyle w:val="FootnoteText"/>
        <w:rPr>
          <w:del w:id="3374" w:author="Yael Armon" w:date="2022-07-03T15:15:00Z"/>
          <w:rtl/>
        </w:rPr>
      </w:pPr>
      <w:del w:id="3375" w:author="Yael Armon" w:date="2022-07-03T15:15:00Z">
        <w:r w:rsidDel="00DE6623">
          <w:rPr>
            <w:rStyle w:val="FootnoteReference"/>
          </w:rPr>
          <w:footnoteRef/>
        </w:r>
        <w:r w:rsidDel="00DE6623">
          <w:rPr>
            <w:rtl/>
          </w:rPr>
          <w:delText xml:space="preserve"> </w:delText>
        </w:r>
        <w:r w:rsidDel="00DE6623">
          <w:rPr>
            <w:rFonts w:hint="cs"/>
            <w:rtl/>
          </w:rPr>
          <w:delText xml:space="preserve">סקר רשות האוכליסין האמריקאית </w:delText>
        </w:r>
        <w:r w:rsidRPr="003C35CB" w:rsidDel="00DE6623">
          <w:delText>https://www.census.gov/programs-surveys/household-pulse-survey/data.html</w:delText>
        </w:r>
      </w:del>
    </w:p>
  </w:footnote>
  <w:footnote w:id="40">
    <w:p w14:paraId="3429B609" w14:textId="77777777" w:rsidR="00515D8C" w:rsidDel="00DE6623" w:rsidRDefault="00515D8C" w:rsidP="007B65A8">
      <w:pPr>
        <w:pStyle w:val="FootnoteText"/>
        <w:rPr>
          <w:del w:id="3483" w:author="Yael Armon" w:date="2022-07-03T15:15:00Z"/>
          <w:rtl/>
        </w:rPr>
      </w:pPr>
      <w:del w:id="3484" w:author="Yael Armon" w:date="2022-07-03T15:15:00Z">
        <w:r w:rsidDel="00DE6623">
          <w:rPr>
            <w:rStyle w:val="FootnoteReference"/>
          </w:rPr>
          <w:footnoteRef/>
        </w:r>
        <w:r w:rsidDel="00DE6623">
          <w:rPr>
            <w:rtl/>
          </w:rPr>
          <w:delText xml:space="preserve"> </w:delText>
        </w:r>
        <w:r w:rsidRPr="004F6A3E" w:rsidDel="00DE6623">
          <w:rPr>
            <w:rFonts w:ascii="Arial" w:hAnsi="Arial" w:cs="Arial"/>
            <w:rtl/>
          </w:rPr>
          <w:delText>דפוסי ההוצאה על מזון בישראל, מרכז טאוב, 2014</w:delText>
        </w:r>
      </w:del>
    </w:p>
  </w:footnote>
  <w:footnote w:id="41">
    <w:p w14:paraId="3F3938C2" w14:textId="77777777" w:rsidR="00515D8C" w:rsidRPr="004F6A3E" w:rsidDel="00DE6623" w:rsidRDefault="00515D8C" w:rsidP="007B65A8">
      <w:pPr>
        <w:pStyle w:val="FootnoteText"/>
        <w:rPr>
          <w:del w:id="3487" w:author="Yael Armon" w:date="2022-07-03T15:15:00Z"/>
        </w:rPr>
      </w:pPr>
      <w:del w:id="3488" w:author="Yael Armon" w:date="2022-07-03T15:15:00Z">
        <w:r w:rsidRPr="006E0B7A" w:rsidDel="00DE6623">
          <w:rPr>
            <w:rStyle w:val="FootnoteReference"/>
            <w:sz w:val="18"/>
            <w:szCs w:val="18"/>
          </w:rPr>
          <w:footnoteRef/>
        </w:r>
        <w:r w:rsidRPr="004F6A3E" w:rsidDel="00DE6623">
          <w:rPr>
            <w:rFonts w:ascii="Arial" w:hAnsi="Arial" w:cs="Arial"/>
            <w:rtl/>
          </w:rPr>
          <w:delText>ללא ארוחות מחוץ לבית, אלכוהול ומשקאות חריפים ומשקאות קלים.</w:delText>
        </w:r>
      </w:del>
    </w:p>
  </w:footnote>
  <w:footnote w:id="42">
    <w:p w14:paraId="11433AE1" w14:textId="77777777" w:rsidR="00515D8C" w:rsidDel="00DE6623" w:rsidRDefault="00515D8C" w:rsidP="007B65A8">
      <w:pPr>
        <w:pStyle w:val="FootnoteText"/>
        <w:rPr>
          <w:del w:id="3630" w:author="Yael Armon" w:date="2022-07-03T15:15:00Z"/>
          <w:rtl/>
        </w:rPr>
      </w:pPr>
      <w:del w:id="3631" w:author="Yael Armon" w:date="2022-07-03T15:15:00Z">
        <w:r w:rsidDel="00DE6623">
          <w:rPr>
            <w:rStyle w:val="FootnoteReference"/>
          </w:rPr>
          <w:footnoteRef/>
        </w:r>
        <w:r w:rsidDel="00DE6623">
          <w:rPr>
            <w:rtl/>
          </w:rPr>
          <w:delText xml:space="preserve"> </w:delText>
        </w:r>
        <w:r w:rsidRPr="003940F3" w:rsidDel="00DE6623">
          <w:rPr>
            <w:rFonts w:cs="Arial" w:hint="cs"/>
            <w:rtl/>
          </w:rPr>
          <w:delText>עלות</w:delText>
        </w:r>
        <w:r w:rsidRPr="003940F3" w:rsidDel="00DE6623">
          <w:rPr>
            <w:rFonts w:cs="Arial"/>
            <w:rtl/>
          </w:rPr>
          <w:delText xml:space="preserve"> </w:delText>
        </w:r>
        <w:r w:rsidRPr="003940F3" w:rsidDel="00DE6623">
          <w:rPr>
            <w:rFonts w:cs="Arial" w:hint="cs"/>
            <w:rtl/>
          </w:rPr>
          <w:delText>הפער</w:delText>
        </w:r>
        <w:r w:rsidRPr="003940F3" w:rsidDel="00DE6623">
          <w:rPr>
            <w:rFonts w:cs="Arial"/>
            <w:rtl/>
          </w:rPr>
          <w:delText xml:space="preserve"> </w:delText>
        </w:r>
        <w:r w:rsidRPr="003940F3" w:rsidDel="00DE6623">
          <w:rPr>
            <w:rFonts w:cs="Arial" w:hint="cs"/>
            <w:rtl/>
          </w:rPr>
          <w:delText>התזונתי</w:delText>
        </w:r>
        <w:r w:rsidRPr="003940F3" w:rsidDel="00DE6623">
          <w:rPr>
            <w:rFonts w:cs="Arial"/>
            <w:rtl/>
          </w:rPr>
          <w:delText xml:space="preserve"> </w:delText>
        </w:r>
        <w:r w:rsidRPr="003940F3" w:rsidDel="00DE6623">
          <w:rPr>
            <w:rFonts w:cs="Arial" w:hint="cs"/>
            <w:rtl/>
          </w:rPr>
          <w:delText>של</w:delText>
        </w:r>
        <w:r w:rsidRPr="003940F3" w:rsidDel="00DE6623">
          <w:rPr>
            <w:rFonts w:cs="Arial"/>
            <w:rtl/>
          </w:rPr>
          <w:delText xml:space="preserve"> </w:delText>
        </w:r>
        <w:r w:rsidRPr="003940F3" w:rsidDel="00DE6623">
          <w:rPr>
            <w:rFonts w:cs="Arial" w:hint="cs"/>
            <w:rtl/>
          </w:rPr>
          <w:delText>משקי</w:delText>
        </w:r>
        <w:r w:rsidRPr="003940F3" w:rsidDel="00DE6623">
          <w:rPr>
            <w:rFonts w:cs="Arial"/>
            <w:rtl/>
          </w:rPr>
          <w:delText xml:space="preserve"> </w:delText>
        </w:r>
        <w:r w:rsidRPr="003940F3" w:rsidDel="00DE6623">
          <w:rPr>
            <w:rFonts w:cs="Arial" w:hint="cs"/>
            <w:rtl/>
          </w:rPr>
          <w:delText>הבית</w:delText>
        </w:r>
        <w:r w:rsidRPr="003940F3" w:rsidDel="00DE6623">
          <w:rPr>
            <w:rFonts w:cs="Arial"/>
            <w:rtl/>
          </w:rPr>
          <w:delText xml:space="preserve"> </w:delText>
        </w:r>
        <w:r w:rsidRPr="003940F3" w:rsidDel="00DE6623">
          <w:rPr>
            <w:rFonts w:cs="Arial" w:hint="cs"/>
            <w:rtl/>
          </w:rPr>
          <w:delText>החיים</w:delText>
        </w:r>
        <w:r w:rsidRPr="003940F3" w:rsidDel="00DE6623">
          <w:rPr>
            <w:rFonts w:cs="Arial"/>
            <w:rtl/>
          </w:rPr>
          <w:delText xml:space="preserve"> </w:delText>
        </w:r>
        <w:r w:rsidRPr="003940F3" w:rsidDel="00DE6623">
          <w:rPr>
            <w:rFonts w:cs="Arial" w:hint="cs"/>
            <w:rtl/>
          </w:rPr>
          <w:delText>באי</w:delText>
        </w:r>
        <w:r w:rsidRPr="003940F3" w:rsidDel="00DE6623">
          <w:rPr>
            <w:rFonts w:cs="Arial"/>
            <w:rtl/>
          </w:rPr>
          <w:delText xml:space="preserve"> </w:delText>
        </w:r>
        <w:r w:rsidRPr="003940F3" w:rsidDel="00DE6623">
          <w:rPr>
            <w:rFonts w:cs="Arial" w:hint="cs"/>
            <w:rtl/>
          </w:rPr>
          <w:delText>בטחון</w:delText>
        </w:r>
        <w:r w:rsidRPr="003940F3" w:rsidDel="00DE6623">
          <w:rPr>
            <w:rFonts w:cs="Arial"/>
            <w:rtl/>
          </w:rPr>
          <w:delText xml:space="preserve"> </w:delText>
        </w:r>
        <w:r w:rsidRPr="003940F3" w:rsidDel="00DE6623">
          <w:rPr>
            <w:rFonts w:cs="Arial" w:hint="cs"/>
            <w:rtl/>
          </w:rPr>
          <w:delText>תזונתי</w:delText>
        </w:r>
        <w:r w:rsidRPr="003940F3" w:rsidDel="00DE6623">
          <w:rPr>
            <w:rFonts w:cs="Arial"/>
            <w:rtl/>
          </w:rPr>
          <w:delText xml:space="preserve"> </w:delText>
        </w:r>
        <w:r w:rsidDel="00DE6623">
          <w:rPr>
            <w:rFonts w:cs="Arial" w:hint="cs"/>
            <w:rtl/>
          </w:rPr>
          <w:delText xml:space="preserve">חושבה </w:delText>
        </w:r>
        <w:r w:rsidRPr="003940F3" w:rsidDel="00DE6623">
          <w:rPr>
            <w:rFonts w:cs="Arial" w:hint="cs"/>
            <w:rtl/>
          </w:rPr>
          <w:delText>על</w:delText>
        </w:r>
        <w:r w:rsidRPr="003940F3" w:rsidDel="00DE6623">
          <w:rPr>
            <w:rFonts w:cs="Arial"/>
            <w:rtl/>
          </w:rPr>
          <w:delText xml:space="preserve"> </w:delText>
        </w:r>
        <w:r w:rsidRPr="003940F3" w:rsidDel="00DE6623">
          <w:rPr>
            <w:rFonts w:cs="Arial" w:hint="cs"/>
            <w:rtl/>
          </w:rPr>
          <w:delText>בסיס</w:delText>
        </w:r>
        <w:r w:rsidRPr="003940F3" w:rsidDel="00DE6623">
          <w:rPr>
            <w:rFonts w:cs="Arial"/>
            <w:rtl/>
          </w:rPr>
          <w:delText xml:space="preserve"> </w:delText>
        </w:r>
        <w:r w:rsidRPr="003940F3" w:rsidDel="00DE6623">
          <w:rPr>
            <w:rFonts w:cs="Arial" w:hint="cs"/>
            <w:rtl/>
          </w:rPr>
          <w:delText>המתודולגיה</w:delText>
        </w:r>
        <w:r w:rsidRPr="003940F3" w:rsidDel="00DE6623">
          <w:rPr>
            <w:rFonts w:cs="Arial"/>
            <w:rtl/>
          </w:rPr>
          <w:delText xml:space="preserve"> </w:delText>
        </w:r>
        <w:r w:rsidRPr="003940F3" w:rsidDel="00DE6623">
          <w:rPr>
            <w:rFonts w:cs="Arial" w:hint="cs"/>
            <w:rtl/>
          </w:rPr>
          <w:delText>הדו</w:delText>
        </w:r>
        <w:r w:rsidRPr="003940F3" w:rsidDel="00DE6623">
          <w:rPr>
            <w:rFonts w:cs="Arial"/>
            <w:rtl/>
          </w:rPr>
          <w:delText>"</w:delText>
        </w:r>
        <w:r w:rsidRPr="003940F3" w:rsidDel="00DE6623">
          <w:rPr>
            <w:rFonts w:cs="Arial" w:hint="cs"/>
            <w:rtl/>
          </w:rPr>
          <w:delText>ח</w:delText>
        </w:r>
        <w:r w:rsidRPr="003940F3" w:rsidDel="00DE6623">
          <w:rPr>
            <w:rFonts w:cs="Arial"/>
            <w:rtl/>
          </w:rPr>
          <w:delText xml:space="preserve"> </w:delText>
        </w:r>
        <w:r w:rsidRPr="003940F3" w:rsidDel="00DE6623">
          <w:rPr>
            <w:rFonts w:cs="Arial" w:hint="cs"/>
            <w:rtl/>
          </w:rPr>
          <w:delText>של</w:delText>
        </w:r>
        <w:r w:rsidRPr="003940F3" w:rsidDel="00DE6623">
          <w:rPr>
            <w:rFonts w:cs="Arial"/>
            <w:rtl/>
          </w:rPr>
          <w:delText xml:space="preserve"> </w:delText>
        </w:r>
        <w:r w:rsidRPr="003940F3" w:rsidDel="00DE6623">
          <w:rPr>
            <w:rFonts w:cs="Arial" w:hint="cs"/>
            <w:rtl/>
          </w:rPr>
          <w:delText>צ</w:delText>
        </w:r>
        <w:r w:rsidRPr="003940F3" w:rsidDel="00DE6623">
          <w:rPr>
            <w:rFonts w:cs="Arial"/>
            <w:rtl/>
          </w:rPr>
          <w:delText>'</w:delText>
        </w:r>
        <w:r w:rsidRPr="003940F3" w:rsidDel="00DE6623">
          <w:rPr>
            <w:rFonts w:cs="Arial" w:hint="cs"/>
            <w:rtl/>
          </w:rPr>
          <w:delText>רניחובסקי</w:delText>
        </w:r>
        <w:r w:rsidRPr="003940F3" w:rsidDel="00DE6623">
          <w:rPr>
            <w:rFonts w:cs="Arial"/>
            <w:rtl/>
          </w:rPr>
          <w:delText xml:space="preserve"> </w:delText>
        </w:r>
        <w:r w:rsidRPr="003940F3" w:rsidDel="00DE6623">
          <w:rPr>
            <w:rFonts w:cs="Arial" w:hint="cs"/>
            <w:rtl/>
          </w:rPr>
          <w:delText>ורגב</w:delText>
        </w:r>
        <w:r w:rsidRPr="003940F3" w:rsidDel="00DE6623">
          <w:rPr>
            <w:rFonts w:cs="Arial"/>
            <w:rtl/>
          </w:rPr>
          <w:delText xml:space="preserve"> </w:delText>
        </w:r>
        <w:r w:rsidRPr="003940F3" w:rsidDel="00DE6623">
          <w:rPr>
            <w:rFonts w:cs="Arial" w:hint="cs"/>
            <w:rtl/>
          </w:rPr>
          <w:delText>לאי</w:delText>
        </w:r>
        <w:r w:rsidRPr="003940F3" w:rsidDel="00DE6623">
          <w:rPr>
            <w:rFonts w:cs="Arial"/>
            <w:rtl/>
          </w:rPr>
          <w:delText xml:space="preserve"> </w:delText>
        </w:r>
        <w:r w:rsidRPr="003940F3" w:rsidDel="00DE6623">
          <w:rPr>
            <w:rFonts w:cs="Arial" w:hint="cs"/>
            <w:rtl/>
          </w:rPr>
          <w:delText>ביטחון</w:delText>
        </w:r>
        <w:r w:rsidRPr="003940F3" w:rsidDel="00DE6623">
          <w:rPr>
            <w:rFonts w:cs="Arial"/>
            <w:rtl/>
          </w:rPr>
          <w:delText xml:space="preserve"> </w:delText>
        </w:r>
        <w:r w:rsidRPr="003940F3" w:rsidDel="00DE6623">
          <w:rPr>
            <w:rFonts w:cs="Arial" w:hint="cs"/>
            <w:rtl/>
          </w:rPr>
          <w:delText>תזונתי</w:delText>
        </w:r>
        <w:r w:rsidRPr="003940F3" w:rsidDel="00DE6623">
          <w:rPr>
            <w:rFonts w:cs="Arial"/>
            <w:rtl/>
          </w:rPr>
          <w:delText xml:space="preserve"> </w:delText>
        </w:r>
        <w:r w:rsidDel="00DE6623">
          <w:rPr>
            <w:rFonts w:cs="Arial" w:hint="cs"/>
            <w:rtl/>
          </w:rPr>
          <w:delText>(</w:delText>
        </w:r>
        <w:r w:rsidRPr="003940F3" w:rsidDel="00DE6623">
          <w:rPr>
            <w:rFonts w:cs="Arial" w:hint="cs"/>
            <w:rtl/>
          </w:rPr>
          <w:delText>דפוסי</w:delText>
        </w:r>
        <w:r w:rsidRPr="003940F3" w:rsidDel="00DE6623">
          <w:rPr>
            <w:rFonts w:cs="Arial"/>
            <w:rtl/>
          </w:rPr>
          <w:delText xml:space="preserve"> </w:delText>
        </w:r>
        <w:r w:rsidRPr="003940F3" w:rsidDel="00DE6623">
          <w:rPr>
            <w:rFonts w:cs="Arial" w:hint="cs"/>
            <w:rtl/>
          </w:rPr>
          <w:delText>ההוצאה</w:delText>
        </w:r>
        <w:r w:rsidRPr="003940F3" w:rsidDel="00DE6623">
          <w:rPr>
            <w:rFonts w:cs="Arial"/>
            <w:rtl/>
          </w:rPr>
          <w:delText xml:space="preserve"> </w:delText>
        </w:r>
        <w:r w:rsidRPr="003940F3" w:rsidDel="00DE6623">
          <w:rPr>
            <w:rFonts w:cs="Arial" w:hint="cs"/>
            <w:rtl/>
          </w:rPr>
          <w:delText>על</w:delText>
        </w:r>
        <w:r w:rsidRPr="003940F3" w:rsidDel="00DE6623">
          <w:rPr>
            <w:rFonts w:cs="Arial"/>
            <w:rtl/>
          </w:rPr>
          <w:delText xml:space="preserve"> </w:delText>
        </w:r>
        <w:r w:rsidRPr="003940F3" w:rsidDel="00DE6623">
          <w:rPr>
            <w:rFonts w:cs="Arial" w:hint="cs"/>
            <w:rtl/>
          </w:rPr>
          <w:delText>מזון</w:delText>
        </w:r>
        <w:r w:rsidRPr="003940F3" w:rsidDel="00DE6623">
          <w:rPr>
            <w:rFonts w:cs="Arial"/>
            <w:rtl/>
          </w:rPr>
          <w:delText xml:space="preserve"> </w:delText>
        </w:r>
        <w:r w:rsidRPr="003940F3" w:rsidDel="00DE6623">
          <w:rPr>
            <w:rFonts w:cs="Arial" w:hint="cs"/>
            <w:rtl/>
          </w:rPr>
          <w:delText>בישראל</w:delText>
        </w:r>
        <w:r w:rsidRPr="003940F3" w:rsidDel="00DE6623">
          <w:rPr>
            <w:rFonts w:cs="Arial"/>
            <w:rtl/>
          </w:rPr>
          <w:delText xml:space="preserve">, </w:delText>
        </w:r>
        <w:r w:rsidRPr="003940F3" w:rsidDel="00DE6623">
          <w:rPr>
            <w:rFonts w:cs="Arial" w:hint="cs"/>
            <w:rtl/>
          </w:rPr>
          <w:delText>מרכז</w:delText>
        </w:r>
        <w:r w:rsidRPr="003940F3" w:rsidDel="00DE6623">
          <w:rPr>
            <w:rFonts w:cs="Arial"/>
            <w:rtl/>
          </w:rPr>
          <w:delText xml:space="preserve"> </w:delText>
        </w:r>
        <w:r w:rsidRPr="003940F3" w:rsidDel="00DE6623">
          <w:rPr>
            <w:rFonts w:cs="Arial" w:hint="cs"/>
            <w:rtl/>
          </w:rPr>
          <w:delText>טאוב</w:delText>
        </w:r>
        <w:r w:rsidRPr="003940F3" w:rsidDel="00DE6623">
          <w:rPr>
            <w:rFonts w:cs="Arial"/>
            <w:rtl/>
          </w:rPr>
          <w:delText>, 2014</w:delText>
        </w:r>
        <w:r w:rsidDel="00DE6623">
          <w:rPr>
            <w:rFonts w:cs="Arial" w:hint="cs"/>
            <w:rtl/>
          </w:rPr>
          <w:delText xml:space="preserve">) </w:delText>
        </w:r>
        <w:r w:rsidRPr="003940F3" w:rsidDel="00DE6623">
          <w:rPr>
            <w:rFonts w:cs="Arial" w:hint="cs"/>
            <w:rtl/>
          </w:rPr>
          <w:delText>בשילוב</w:delText>
        </w:r>
        <w:r w:rsidRPr="003940F3" w:rsidDel="00DE6623">
          <w:rPr>
            <w:rFonts w:cs="Arial"/>
            <w:rtl/>
          </w:rPr>
          <w:delText xml:space="preserve"> </w:delText>
        </w:r>
        <w:r w:rsidRPr="003940F3" w:rsidDel="00DE6623">
          <w:rPr>
            <w:rFonts w:cs="Arial" w:hint="cs"/>
            <w:rtl/>
          </w:rPr>
          <w:delText>עם</w:delText>
        </w:r>
        <w:r w:rsidRPr="003940F3" w:rsidDel="00DE6623">
          <w:rPr>
            <w:rFonts w:cs="Arial"/>
            <w:rtl/>
          </w:rPr>
          <w:delText xml:space="preserve"> </w:delText>
        </w:r>
        <w:r w:rsidRPr="003940F3" w:rsidDel="00DE6623">
          <w:rPr>
            <w:rFonts w:cs="Arial" w:hint="cs"/>
            <w:rtl/>
          </w:rPr>
          <w:delText>סקר</w:delText>
        </w:r>
        <w:r w:rsidRPr="003940F3" w:rsidDel="00DE6623">
          <w:rPr>
            <w:rFonts w:cs="Arial"/>
            <w:rtl/>
          </w:rPr>
          <w:delText xml:space="preserve"> </w:delText>
        </w:r>
        <w:r w:rsidRPr="003940F3" w:rsidDel="00DE6623">
          <w:rPr>
            <w:rFonts w:cs="Arial" w:hint="cs"/>
            <w:rtl/>
          </w:rPr>
          <w:delText>הוצאות</w:delText>
        </w:r>
        <w:r w:rsidRPr="003940F3" w:rsidDel="00DE6623">
          <w:rPr>
            <w:rFonts w:cs="Arial"/>
            <w:rtl/>
          </w:rPr>
          <w:delText xml:space="preserve"> </w:delText>
        </w:r>
        <w:r w:rsidRPr="003940F3" w:rsidDel="00DE6623">
          <w:rPr>
            <w:rFonts w:cs="Arial" w:hint="cs"/>
            <w:rtl/>
          </w:rPr>
          <w:delText>משקי</w:delText>
        </w:r>
        <w:r w:rsidRPr="003940F3" w:rsidDel="00DE6623">
          <w:rPr>
            <w:rFonts w:cs="Arial"/>
            <w:rtl/>
          </w:rPr>
          <w:delText xml:space="preserve"> </w:delText>
        </w:r>
        <w:r w:rsidRPr="003940F3" w:rsidDel="00DE6623">
          <w:rPr>
            <w:rFonts w:cs="Arial" w:hint="cs"/>
            <w:rtl/>
          </w:rPr>
          <w:delText>הבית</w:delText>
        </w:r>
        <w:r w:rsidRPr="003940F3" w:rsidDel="00DE6623">
          <w:rPr>
            <w:rFonts w:cs="Arial"/>
            <w:rtl/>
          </w:rPr>
          <w:delText xml:space="preserve"> </w:delText>
        </w:r>
        <w:r w:rsidRPr="003940F3" w:rsidDel="00DE6623">
          <w:rPr>
            <w:rFonts w:cs="Arial" w:hint="cs"/>
            <w:rtl/>
          </w:rPr>
          <w:delText>של</w:delText>
        </w:r>
        <w:r w:rsidRPr="003940F3" w:rsidDel="00DE6623">
          <w:rPr>
            <w:rFonts w:cs="Arial"/>
            <w:rtl/>
          </w:rPr>
          <w:delText xml:space="preserve"> </w:delText>
        </w:r>
        <w:r w:rsidRPr="003940F3" w:rsidDel="00DE6623">
          <w:rPr>
            <w:rFonts w:cs="Arial" w:hint="cs"/>
            <w:rtl/>
          </w:rPr>
          <w:delText>הלמ</w:delText>
        </w:r>
        <w:r w:rsidRPr="003940F3" w:rsidDel="00DE6623">
          <w:rPr>
            <w:rFonts w:cs="Arial"/>
            <w:rtl/>
          </w:rPr>
          <w:delText>"</w:delText>
        </w:r>
        <w:r w:rsidRPr="003940F3" w:rsidDel="00DE6623">
          <w:rPr>
            <w:rFonts w:cs="Arial" w:hint="cs"/>
            <w:rtl/>
          </w:rPr>
          <w:delText>ס</w:delText>
        </w:r>
        <w:r w:rsidDel="00DE6623">
          <w:rPr>
            <w:rFonts w:cs="Arial" w:hint="cs"/>
            <w:rtl/>
          </w:rPr>
          <w:delText xml:space="preserve"> ודוח העוני של הביטוח הלאומי</w:delText>
        </w:r>
        <w:r w:rsidRPr="003940F3" w:rsidDel="00DE6623">
          <w:rPr>
            <w:rFonts w:cs="Arial"/>
            <w:rtl/>
          </w:rPr>
          <w:delText>.</w:delText>
        </w:r>
      </w:del>
    </w:p>
  </w:footnote>
  <w:footnote w:id="43">
    <w:p w14:paraId="5B367964" w14:textId="77777777" w:rsidR="00515D8C" w:rsidDel="00DE6623" w:rsidRDefault="00515D8C" w:rsidP="007B65A8">
      <w:pPr>
        <w:pStyle w:val="FootnoteText"/>
        <w:rPr>
          <w:del w:id="3807" w:author="Yael Armon" w:date="2022-07-03T15:15:00Z"/>
          <w:rtl/>
        </w:rPr>
      </w:pPr>
      <w:del w:id="3808" w:author="Yael Armon" w:date="2022-07-03T15:15:00Z">
        <w:r w:rsidDel="00DE6623">
          <w:rPr>
            <w:rStyle w:val="FootnoteReference"/>
          </w:rPr>
          <w:footnoteRef/>
        </w:r>
        <w:r w:rsidDel="00DE6623">
          <w:rPr>
            <w:rtl/>
          </w:rPr>
          <w:delText xml:space="preserve"> </w:delText>
        </w:r>
        <w:r w:rsidDel="00DE6623">
          <w:rPr>
            <w:rFonts w:hint="cs"/>
            <w:rtl/>
          </w:rPr>
          <w:delText xml:space="preserve">17 יעדי פיתוח בר קיימא גלובליים שנקבעו על ידי האסיפה הכללית של האו"ם בשנת 2015. </w:delText>
        </w:r>
      </w:del>
    </w:p>
  </w:footnote>
  <w:footnote w:id="44">
    <w:p w14:paraId="53DBDF3F" w14:textId="77777777" w:rsidR="00515D8C" w:rsidDel="00DE6623" w:rsidRDefault="00515D8C" w:rsidP="00FD2A03">
      <w:pPr>
        <w:pStyle w:val="FootnoteText"/>
        <w:rPr>
          <w:del w:id="3821" w:author="Yael Armon" w:date="2022-07-03T15:15:00Z"/>
        </w:rPr>
      </w:pPr>
      <w:del w:id="3822" w:author="Yael Armon" w:date="2022-07-03T15:15:00Z">
        <w:r w:rsidDel="00DE6623">
          <w:rPr>
            <w:rStyle w:val="FootnoteReference"/>
          </w:rPr>
          <w:footnoteRef/>
        </w:r>
        <w:r w:rsidDel="00DE6623">
          <w:rPr>
            <w:rtl/>
          </w:rPr>
          <w:delText xml:space="preserve"> </w:delText>
        </w:r>
        <w:r w:rsidDel="00DE6623">
          <w:rPr>
            <w:rFonts w:hint="cs"/>
            <w:rtl/>
          </w:rPr>
          <w:delText>עלות אובדן משאבי טבע מופנמת בעלות השוקית של כ-19.1 מיליארד ₪ מאובדן מזון</w:delText>
        </w:r>
      </w:del>
    </w:p>
  </w:footnote>
  <w:footnote w:id="45">
    <w:p w14:paraId="35105FA2" w14:textId="77777777" w:rsidR="00515D8C" w:rsidDel="00DE6623" w:rsidRDefault="00515D8C" w:rsidP="00FD2A03">
      <w:pPr>
        <w:pStyle w:val="FootnoteText"/>
        <w:rPr>
          <w:del w:id="3825" w:author="Yael Armon" w:date="2022-07-03T15:15:00Z"/>
          <w:rtl/>
        </w:rPr>
      </w:pPr>
      <w:del w:id="3826" w:author="Yael Armon" w:date="2022-07-03T15:15:00Z">
        <w:r w:rsidDel="00DE6623">
          <w:rPr>
            <w:rStyle w:val="FootnoteReference"/>
          </w:rPr>
          <w:footnoteRef/>
        </w:r>
        <w:r w:rsidDel="00DE6623">
          <w:rPr>
            <w:rtl/>
          </w:rPr>
          <w:delText xml:space="preserve"> </w:delText>
        </w:r>
        <w:r w:rsidDel="00DE6623">
          <w:rPr>
            <w:rFonts w:hint="cs"/>
            <w:rtl/>
          </w:rPr>
          <w:delText>לפי ערכי עלויות חיצוניות הספר הירוק 2020, המשרד להגנת הסביבה</w:delText>
        </w:r>
      </w:del>
    </w:p>
  </w:footnote>
  <w:footnote w:id="46">
    <w:p w14:paraId="5031AB55" w14:textId="77777777" w:rsidR="00515D8C" w:rsidDel="00DE6623" w:rsidRDefault="00515D8C" w:rsidP="00FD2A03">
      <w:pPr>
        <w:pStyle w:val="FootnoteText"/>
        <w:rPr>
          <w:del w:id="3831" w:author="Yael Armon" w:date="2022-07-03T15:15:00Z"/>
        </w:rPr>
      </w:pPr>
      <w:del w:id="3832" w:author="Yael Armon" w:date="2022-07-03T15:15:00Z">
        <w:r w:rsidDel="00DE6623">
          <w:rPr>
            <w:rStyle w:val="FootnoteReference"/>
          </w:rPr>
          <w:footnoteRef/>
        </w:r>
        <w:r w:rsidDel="00DE6623">
          <w:rPr>
            <w:rtl/>
          </w:rPr>
          <w:delText xml:space="preserve"> </w:delText>
        </w:r>
        <w:r w:rsidDel="00DE6623">
          <w:fldChar w:fldCharType="begin"/>
        </w:r>
        <w:r w:rsidDel="00DE6623">
          <w:delInstrText xml:space="preserve"> HYPERLINK "http://www.fao.org/economic/ess/environment/data/emission-shares/en/" </w:delInstrText>
        </w:r>
        <w:r w:rsidDel="00DE6623">
          <w:fldChar w:fldCharType="separate"/>
        </w:r>
      </w:del>
      <w:r>
        <w:rPr>
          <w:b/>
          <w:bCs/>
        </w:rPr>
        <w:t>Error! Hyperlink reference not valid.</w:t>
      </w:r>
      <w:del w:id="3833" w:author="Yael Armon" w:date="2022-07-03T15:15:00Z">
        <w:r w:rsidDel="00DE6623">
          <w:rPr>
            <w:rStyle w:val="Hyperlink"/>
          </w:rPr>
          <w:fldChar w:fldCharType="end"/>
        </w:r>
      </w:del>
    </w:p>
  </w:footnote>
  <w:footnote w:id="47">
    <w:p w14:paraId="1C86C1C9" w14:textId="77777777" w:rsidR="00515D8C" w:rsidDel="00DE6623" w:rsidRDefault="00515D8C" w:rsidP="00FD2A03">
      <w:pPr>
        <w:pStyle w:val="FootnoteText"/>
        <w:rPr>
          <w:del w:id="3834" w:author="Yael Armon" w:date="2022-07-03T15:15:00Z"/>
          <w:sz w:val="14"/>
          <w:szCs w:val="14"/>
          <w:rtl/>
        </w:rPr>
      </w:pPr>
      <w:del w:id="3835" w:author="Yael Armon" w:date="2022-07-03T15:15:00Z">
        <w:r w:rsidRPr="00027B35" w:rsidDel="00DE6623">
          <w:rPr>
            <w:rStyle w:val="FootnoteReference"/>
            <w:rFonts w:ascii="Arial" w:hAnsi="Arial" w:cs="Arial"/>
            <w:sz w:val="18"/>
            <w:szCs w:val="18"/>
          </w:rPr>
          <w:footnoteRef/>
        </w:r>
        <w:r w:rsidRPr="00027B35" w:rsidDel="00DE6623">
          <w:rPr>
            <w:rFonts w:ascii="Arial" w:hAnsi="Arial" w:cs="Arial"/>
            <w:sz w:val="18"/>
            <w:szCs w:val="18"/>
            <w:rtl/>
          </w:rPr>
          <w:delText xml:space="preserve"> </w:delText>
        </w:r>
        <w:r w:rsidRPr="00027B35" w:rsidDel="00DE6623">
          <w:rPr>
            <w:rFonts w:ascii="Arial" w:hAnsi="Arial" w:cs="Arial"/>
            <w:sz w:val="18"/>
            <w:szCs w:val="18"/>
          </w:rPr>
          <w:delText>Cut Waste, GROW PROFIT. How to reduce and manage food waste, leading to increased profitability and environmental sustainability, background paper 2012</w:delText>
        </w:r>
        <w:r w:rsidRPr="00027B35" w:rsidDel="00DE6623">
          <w:rPr>
            <w:rFonts w:ascii="Arial" w:hAnsi="Arial" w:cs="Arial"/>
            <w:sz w:val="14"/>
            <w:szCs w:val="18"/>
          </w:rPr>
          <w:delText xml:space="preserve"> </w:delText>
        </w:r>
      </w:del>
    </w:p>
  </w:footnote>
  <w:footnote w:id="48">
    <w:p w14:paraId="78C4F0B1" w14:textId="77777777" w:rsidR="00515D8C" w:rsidDel="00DE6623" w:rsidRDefault="00515D8C" w:rsidP="00FD2A03">
      <w:pPr>
        <w:pStyle w:val="FootnoteText"/>
        <w:rPr>
          <w:del w:id="3897" w:author="Yael Armon" w:date="2022-07-03T15:15:00Z"/>
          <w:rtl/>
        </w:rPr>
      </w:pPr>
      <w:del w:id="3898" w:author="Yael Armon" w:date="2022-07-03T15:15:00Z">
        <w:r w:rsidDel="00DE6623">
          <w:rPr>
            <w:rStyle w:val="FootnoteReference"/>
          </w:rPr>
          <w:footnoteRef/>
        </w:r>
        <w:r w:rsidDel="00DE6623">
          <w:rPr>
            <w:rtl/>
          </w:rPr>
          <w:delText xml:space="preserve"> </w:delText>
        </w:r>
        <w:r w:rsidDel="00DE6623">
          <w:fldChar w:fldCharType="begin"/>
        </w:r>
        <w:r w:rsidDel="00DE6623">
          <w:delInstrText xml:space="preserve"> HYPERLINK "https://eur03.safelinks.protection.outlook.com/?url=https%3A%2F%2Fwedocs.unep.org%2Fbitstream%2Fhandle%2F20.500.11822%2F27688%2FWasteNot.pdf%3Fsequence%3D1%26isAllowed%3Dy&amp;data=04%7C01%7CYaelAr%40bdo.co.il%7C49313698ed25495befed08d98343987c%7C3c054339d6c24bdcb99e4aeb43de91ec%7C0%7C0%7C637685148608986662%7CUnknown%7CTWFpbGZsb3d8eyJWIjoiMC4wLjAwMDAiLCJQIjoiV2luMzIiLCJBTiI6Ik1haWwiLCJXVCI6Mn0%3D%7C1000&amp;sdata=4PM9giFtoSMeNvR4Rt%2FHGccWBvwaddiZHvEyxnYgLqI%3D&amp;reserved=0" </w:delInstrText>
        </w:r>
        <w:r w:rsidDel="00DE6623">
          <w:fldChar w:fldCharType="separate"/>
        </w:r>
      </w:del>
      <w:r>
        <w:rPr>
          <w:b/>
          <w:bCs/>
        </w:rPr>
        <w:t>Error! Hyperlink reference not valid.</w:t>
      </w:r>
      <w:del w:id="3899" w:author="Yael Armon" w:date="2022-07-03T15:15:00Z">
        <w:r w:rsidDel="00DE6623">
          <w:rPr>
            <w:rStyle w:val="Hyperlink"/>
          </w:rPr>
          <w:fldChar w:fldCharType="end"/>
        </w:r>
      </w:del>
    </w:p>
  </w:footnote>
  <w:footnote w:id="49">
    <w:p w14:paraId="3652AABE" w14:textId="77777777" w:rsidR="00515D8C" w:rsidRPr="00650C82" w:rsidDel="00DE6623" w:rsidRDefault="00515D8C" w:rsidP="00FD2A03">
      <w:pPr>
        <w:pStyle w:val="FootnoteText"/>
        <w:rPr>
          <w:del w:id="3904" w:author="Yael Armon" w:date="2022-07-03T15:15:00Z"/>
          <w:rtl/>
        </w:rPr>
      </w:pPr>
      <w:del w:id="3905" w:author="Yael Armon" w:date="2022-07-03T15:15:00Z">
        <w:r w:rsidDel="00DE6623">
          <w:rPr>
            <w:rStyle w:val="FootnoteReference"/>
          </w:rPr>
          <w:footnoteRef/>
        </w:r>
        <w:r w:rsidDel="00DE6623">
          <w:rPr>
            <w:rtl/>
          </w:rPr>
          <w:delText xml:space="preserve"> </w:delText>
        </w:r>
        <w:r w:rsidDel="00DE6623">
          <w:rPr>
            <w:rFonts w:hint="cs"/>
          </w:rPr>
          <w:delText>FAO</w:delText>
        </w:r>
        <w:r w:rsidDel="00DE6623">
          <w:delText>, Food Waste Footprint Full Cost Accounting, 2014</w:delText>
        </w:r>
      </w:del>
    </w:p>
  </w:footnote>
  <w:footnote w:id="50">
    <w:p w14:paraId="1C6CF8FE" w14:textId="77777777" w:rsidR="00515D8C" w:rsidDel="00DE6623" w:rsidRDefault="00515D8C" w:rsidP="00FD2A03">
      <w:pPr>
        <w:pStyle w:val="FootnoteText"/>
        <w:rPr>
          <w:del w:id="3917" w:author="Yael Armon" w:date="2022-07-03T15:15:00Z"/>
        </w:rPr>
      </w:pPr>
      <w:del w:id="3918" w:author="Yael Armon" w:date="2022-07-03T15:15:00Z">
        <w:r w:rsidDel="00DE6623">
          <w:rPr>
            <w:rStyle w:val="FootnoteReference"/>
          </w:rPr>
          <w:footnoteRef/>
        </w:r>
        <w:r w:rsidDel="00DE6623">
          <w:rPr>
            <w:rtl/>
          </w:rPr>
          <w:delText xml:space="preserve"> </w:delText>
        </w:r>
        <w:r w:rsidRPr="00AE64C3" w:rsidDel="00DE6623">
          <w:delText>https://www.gov.il/he/departments/policies/dec171_2021</w:delText>
        </w:r>
      </w:del>
    </w:p>
  </w:footnote>
  <w:footnote w:id="51">
    <w:p w14:paraId="1B98E412" w14:textId="77777777" w:rsidR="00515D8C" w:rsidDel="00DE6623" w:rsidRDefault="00515D8C" w:rsidP="00FD2A03">
      <w:pPr>
        <w:pStyle w:val="FootnoteText"/>
        <w:rPr>
          <w:del w:id="3923" w:author="Yael Armon" w:date="2022-07-03T15:15:00Z"/>
        </w:rPr>
      </w:pPr>
      <w:del w:id="3924" w:author="Yael Armon" w:date="2022-07-03T15:15:00Z">
        <w:r w:rsidDel="00DE6623">
          <w:rPr>
            <w:rStyle w:val="FootnoteReference"/>
          </w:rPr>
          <w:footnoteRef/>
        </w:r>
        <w:r w:rsidDel="00DE6623">
          <w:rPr>
            <w:rtl/>
          </w:rPr>
          <w:delText xml:space="preserve"> </w:delText>
        </w:r>
        <w:r w:rsidDel="00DE6623">
          <w:rPr>
            <w:rFonts w:hint="cs"/>
            <w:rtl/>
          </w:rPr>
          <w:delText>צריכת מים ביתית למגורים</w:delText>
        </w:r>
      </w:del>
    </w:p>
  </w:footnote>
  <w:footnote w:id="52">
    <w:p w14:paraId="53723811" w14:textId="77777777" w:rsidR="00515D8C" w:rsidDel="00DE6623" w:rsidRDefault="00515D8C" w:rsidP="00FD2A03">
      <w:pPr>
        <w:pStyle w:val="FootnoteText"/>
        <w:rPr>
          <w:del w:id="4097" w:author="Yael Armon" w:date="2022-07-03T15:15:00Z"/>
        </w:rPr>
      </w:pPr>
      <w:del w:id="4098" w:author="Yael Armon" w:date="2022-07-03T15:15:00Z">
        <w:r w:rsidDel="00DE6623">
          <w:rPr>
            <w:rStyle w:val="FootnoteReference"/>
          </w:rPr>
          <w:footnoteRef/>
        </w:r>
        <w:r w:rsidDel="00DE6623">
          <w:rPr>
            <w:rtl/>
          </w:rPr>
          <w:delText xml:space="preserve"> </w:delText>
        </w:r>
        <w:r w:rsidDel="00DE6623">
          <w:rPr>
            <w:rFonts w:hint="cs"/>
            <w:rtl/>
          </w:rPr>
          <w:delText>לפי סקר הרכב הפסולת שנערך למשרד להגנת הסביבה, 2013</w:delText>
        </w:r>
      </w:del>
    </w:p>
  </w:footnote>
  <w:footnote w:id="53">
    <w:p w14:paraId="5FDDC07C" w14:textId="77777777" w:rsidR="00515D8C" w:rsidDel="00DE6623" w:rsidRDefault="00515D8C" w:rsidP="00FD2A03">
      <w:pPr>
        <w:pStyle w:val="FootnoteText"/>
        <w:rPr>
          <w:del w:id="4101" w:author="Yael Armon" w:date="2022-07-03T15:15:00Z"/>
          <w:rtl/>
        </w:rPr>
      </w:pPr>
      <w:del w:id="4102" w:author="Yael Armon" w:date="2022-07-03T15:15:00Z">
        <w:r w:rsidDel="00DE6623">
          <w:rPr>
            <w:rStyle w:val="FootnoteReference"/>
          </w:rPr>
          <w:footnoteRef/>
        </w:r>
        <w:r w:rsidDel="00DE6623">
          <w:rPr>
            <w:rtl/>
          </w:rPr>
          <w:delText xml:space="preserve"> </w:delText>
        </w:r>
        <w:r w:rsidDel="00DE6623">
          <w:rPr>
            <w:rFonts w:hint="cs"/>
            <w:rtl/>
          </w:rPr>
          <w:delText>עלויות זיהום מים וקרקע לא כומתו בעבודה זו.</w:delText>
        </w:r>
      </w:del>
    </w:p>
  </w:footnote>
  <w:footnote w:id="54">
    <w:p w14:paraId="592E4CDB" w14:textId="77777777" w:rsidR="00515D8C" w:rsidDel="00DE6623" w:rsidRDefault="00515D8C" w:rsidP="00FD2A03">
      <w:pPr>
        <w:pStyle w:val="FootnoteText"/>
        <w:rPr>
          <w:del w:id="4105" w:author="Yael Armon" w:date="2022-07-03T15:15:00Z"/>
        </w:rPr>
      </w:pPr>
      <w:del w:id="4106" w:author="Yael Armon" w:date="2022-07-03T15:15:00Z">
        <w:r w:rsidDel="00DE6623">
          <w:rPr>
            <w:rStyle w:val="FootnoteReference"/>
          </w:rPr>
          <w:footnoteRef/>
        </w:r>
        <w:r w:rsidDel="00DE6623">
          <w:rPr>
            <w:rtl/>
          </w:rPr>
          <w:delText xml:space="preserve"> </w:delText>
        </w:r>
        <w:r w:rsidDel="00DE6623">
          <w:rPr>
            <w:rFonts w:hint="cs"/>
            <w:rtl/>
          </w:rPr>
          <w:delText>אומדני המשרד להגנת הסביבה לשנת 2018.</w:delText>
        </w:r>
      </w:del>
    </w:p>
  </w:footnote>
  <w:footnote w:id="55">
    <w:p w14:paraId="60475868" w14:textId="77777777" w:rsidR="00515D8C" w:rsidDel="00DE6623" w:rsidRDefault="00515D8C" w:rsidP="00FD2A03">
      <w:pPr>
        <w:pStyle w:val="FootnoteText"/>
        <w:rPr>
          <w:del w:id="4107" w:author="Yael Armon" w:date="2022-07-03T15:15:00Z"/>
          <w:rtl/>
        </w:rPr>
      </w:pPr>
      <w:del w:id="4108" w:author="Yael Armon" w:date="2022-07-03T15:15:00Z">
        <w:r w:rsidDel="00DE6623">
          <w:rPr>
            <w:rStyle w:val="FootnoteReference"/>
          </w:rPr>
          <w:footnoteRef/>
        </w:r>
        <w:r w:rsidDel="00DE6623">
          <w:rPr>
            <w:rtl/>
          </w:rPr>
          <w:delText xml:space="preserve"> </w:delText>
        </w:r>
        <w:r w:rsidRPr="008467A6" w:rsidDel="00DE6623">
          <w:rPr>
            <w:rFonts w:ascii="Arial" w:hAnsi="Arial" w:cs="Arial" w:hint="eastAsia"/>
            <w:rtl/>
          </w:rPr>
          <w:delText>כ</w:delText>
        </w:r>
        <w:r w:rsidRPr="008467A6" w:rsidDel="00DE6623">
          <w:rPr>
            <w:rFonts w:ascii="Arial" w:hAnsi="Arial" w:cs="Arial"/>
            <w:rtl/>
          </w:rPr>
          <w:delText>-8</w:delText>
        </w:r>
        <w:r w:rsidDel="00DE6623">
          <w:rPr>
            <w:rFonts w:ascii="Arial" w:hAnsi="Arial" w:cs="Arial" w:hint="cs"/>
            <w:rtl/>
          </w:rPr>
          <w:delText>50</w:delText>
        </w:r>
        <w:r w:rsidRPr="008467A6" w:rsidDel="00DE6623">
          <w:rPr>
            <w:rFonts w:ascii="Arial" w:hAnsi="Arial" w:cs="Arial"/>
            <w:rtl/>
          </w:rPr>
          <w:delText xml:space="preserve"> </w:delText>
        </w:r>
        <w:r w:rsidRPr="008467A6" w:rsidDel="00DE6623">
          <w:rPr>
            <w:rFonts w:ascii="Arial" w:hAnsi="Arial" w:cs="Arial" w:hint="eastAsia"/>
            <w:rtl/>
          </w:rPr>
          <w:delText>מיליון</w:delText>
        </w:r>
        <w:r w:rsidRPr="008467A6" w:rsidDel="00DE6623">
          <w:rPr>
            <w:rFonts w:ascii="Arial" w:hAnsi="Arial" w:cs="Arial"/>
            <w:rtl/>
          </w:rPr>
          <w:delText xml:space="preserve"> </w:delText>
        </w:r>
        <w:r w:rsidDel="00DE6623">
          <w:rPr>
            <w:rFonts w:ascii="Arial" w:hAnsi="Arial" w:cs="Arial" w:hint="eastAsia"/>
            <w:rtl/>
          </w:rPr>
          <w:delText>טונות</w:delText>
        </w:r>
        <w:r w:rsidRPr="008467A6" w:rsidDel="00DE6623">
          <w:rPr>
            <w:rFonts w:ascii="Arial" w:hAnsi="Arial" w:cs="Arial"/>
            <w:rtl/>
          </w:rPr>
          <w:delText xml:space="preserve"> </w:delText>
        </w:r>
        <w:r w:rsidRPr="008467A6" w:rsidDel="00DE6623">
          <w:rPr>
            <w:rFonts w:ascii="Arial" w:hAnsi="Arial" w:cs="Arial" w:hint="eastAsia"/>
            <w:rtl/>
          </w:rPr>
          <w:delText>היא</w:delText>
        </w:r>
        <w:r w:rsidRPr="008467A6" w:rsidDel="00DE6623">
          <w:rPr>
            <w:rFonts w:ascii="Arial" w:hAnsi="Arial" w:cs="Arial"/>
            <w:rtl/>
          </w:rPr>
          <w:delText xml:space="preserve"> </w:delText>
        </w:r>
        <w:r w:rsidRPr="008467A6" w:rsidDel="00DE6623">
          <w:rPr>
            <w:rFonts w:ascii="Arial" w:hAnsi="Arial" w:cs="Arial" w:hint="eastAsia"/>
            <w:rtl/>
          </w:rPr>
          <w:delText>פסולת</w:delText>
        </w:r>
        <w:r w:rsidRPr="008467A6" w:rsidDel="00DE6623">
          <w:rPr>
            <w:rFonts w:ascii="Arial" w:hAnsi="Arial" w:cs="Arial"/>
            <w:rtl/>
          </w:rPr>
          <w:delText xml:space="preserve"> </w:delText>
        </w:r>
        <w:r w:rsidRPr="008467A6" w:rsidDel="00DE6623">
          <w:rPr>
            <w:rFonts w:ascii="Arial" w:hAnsi="Arial" w:cs="Arial" w:hint="eastAsia"/>
            <w:rtl/>
          </w:rPr>
          <w:delText>מזון</w:delText>
        </w:r>
        <w:r w:rsidRPr="008467A6" w:rsidDel="00DE6623">
          <w:rPr>
            <w:rFonts w:ascii="Arial" w:hAnsi="Arial" w:cs="Arial"/>
            <w:rtl/>
          </w:rPr>
          <w:delText xml:space="preserve"> </w:delText>
        </w:r>
        <w:r w:rsidRPr="008467A6" w:rsidDel="00DE6623">
          <w:rPr>
            <w:rFonts w:ascii="Arial" w:hAnsi="Arial" w:cs="Arial" w:hint="eastAsia"/>
            <w:rtl/>
          </w:rPr>
          <w:delText>מהשלב</w:delText>
        </w:r>
        <w:r w:rsidRPr="008467A6" w:rsidDel="00DE6623">
          <w:rPr>
            <w:rFonts w:ascii="Arial" w:hAnsi="Arial" w:cs="Arial"/>
            <w:rtl/>
          </w:rPr>
          <w:delText xml:space="preserve"> </w:delText>
        </w:r>
        <w:r w:rsidRPr="008467A6" w:rsidDel="00DE6623">
          <w:rPr>
            <w:rFonts w:ascii="Arial" w:hAnsi="Arial" w:cs="Arial" w:hint="eastAsia"/>
            <w:rtl/>
          </w:rPr>
          <w:delText>החקלאי</w:delText>
        </w:r>
        <w:r w:rsidRPr="008467A6" w:rsidDel="00DE6623">
          <w:rPr>
            <w:rFonts w:ascii="Arial" w:hAnsi="Arial" w:cs="Arial"/>
            <w:rtl/>
          </w:rPr>
          <w:delText xml:space="preserve"> </w:delText>
        </w:r>
        <w:r w:rsidRPr="008467A6" w:rsidDel="00DE6623">
          <w:rPr>
            <w:rFonts w:ascii="Arial" w:hAnsi="Arial" w:cs="Arial" w:hint="eastAsia"/>
            <w:rtl/>
          </w:rPr>
          <w:delText>אשר</w:delText>
        </w:r>
        <w:r w:rsidRPr="008467A6" w:rsidDel="00DE6623">
          <w:rPr>
            <w:rFonts w:ascii="Arial" w:hAnsi="Arial" w:cs="Arial"/>
            <w:rtl/>
          </w:rPr>
          <w:delText xml:space="preserve"> </w:delText>
        </w:r>
        <w:r w:rsidRPr="008467A6" w:rsidDel="00DE6623">
          <w:rPr>
            <w:rFonts w:ascii="Arial" w:hAnsi="Arial" w:cs="Arial" w:hint="eastAsia"/>
            <w:rtl/>
          </w:rPr>
          <w:delText>נותרת</w:delText>
        </w:r>
        <w:r w:rsidRPr="008467A6" w:rsidDel="00DE6623">
          <w:rPr>
            <w:rFonts w:ascii="Arial" w:hAnsi="Arial" w:cs="Arial"/>
            <w:rtl/>
          </w:rPr>
          <w:delText xml:space="preserve"> </w:delText>
        </w:r>
        <w:r w:rsidRPr="008467A6" w:rsidDel="00DE6623">
          <w:rPr>
            <w:rFonts w:ascii="Arial" w:hAnsi="Arial" w:cs="Arial" w:hint="eastAsia"/>
            <w:rtl/>
          </w:rPr>
          <w:delText>בשדה</w:delText>
        </w:r>
        <w:r w:rsidRPr="008467A6" w:rsidDel="00DE6623">
          <w:rPr>
            <w:rFonts w:ascii="Arial" w:hAnsi="Arial" w:cs="Arial"/>
            <w:rtl/>
          </w:rPr>
          <w:delText xml:space="preserve"> </w:delText>
        </w:r>
        <w:r w:rsidRPr="008467A6" w:rsidDel="00DE6623">
          <w:rPr>
            <w:rFonts w:ascii="Arial" w:hAnsi="Arial" w:cs="Arial" w:hint="eastAsia"/>
            <w:rtl/>
          </w:rPr>
          <w:delText>על</w:delText>
        </w:r>
        <w:r w:rsidRPr="008467A6" w:rsidDel="00DE6623">
          <w:rPr>
            <w:rFonts w:ascii="Arial" w:hAnsi="Arial" w:cs="Arial"/>
            <w:rtl/>
          </w:rPr>
          <w:delText xml:space="preserve"> </w:delText>
        </w:r>
        <w:r w:rsidRPr="008467A6" w:rsidDel="00DE6623">
          <w:rPr>
            <w:rFonts w:ascii="Arial" w:hAnsi="Arial" w:cs="Arial" w:hint="eastAsia"/>
            <w:rtl/>
          </w:rPr>
          <w:delText>פי</w:delText>
        </w:r>
        <w:r w:rsidRPr="008467A6" w:rsidDel="00DE6623">
          <w:rPr>
            <w:rFonts w:ascii="Arial" w:hAnsi="Arial" w:cs="Arial"/>
            <w:rtl/>
          </w:rPr>
          <w:delText xml:space="preserve"> </w:delText>
        </w:r>
        <w:r w:rsidRPr="008467A6" w:rsidDel="00DE6623">
          <w:rPr>
            <w:rFonts w:ascii="Arial" w:hAnsi="Arial" w:cs="Arial" w:hint="eastAsia"/>
            <w:rtl/>
          </w:rPr>
          <w:delText>רב</w:delText>
        </w:r>
        <w:r w:rsidDel="00DE6623">
          <w:rPr>
            <w:rFonts w:ascii="Arial" w:hAnsi="Arial" w:cs="Arial" w:hint="cs"/>
            <w:rtl/>
          </w:rPr>
          <w:delText xml:space="preserve"> ולא נדרש טיפול בה.</w:delText>
        </w:r>
      </w:del>
    </w:p>
  </w:footnote>
  <w:footnote w:id="56">
    <w:p w14:paraId="2C17685F" w14:textId="77777777" w:rsidR="00515D8C" w:rsidDel="00DE6623" w:rsidRDefault="00515D8C" w:rsidP="00FD2A03">
      <w:pPr>
        <w:pStyle w:val="FootnoteText"/>
        <w:rPr>
          <w:del w:id="4109" w:author="Yael Armon" w:date="2022-07-03T15:15:00Z"/>
        </w:rPr>
      </w:pPr>
      <w:del w:id="4110" w:author="Yael Armon" w:date="2022-07-03T15:15:00Z">
        <w:r w:rsidDel="00DE6623">
          <w:rPr>
            <w:rStyle w:val="FootnoteReference"/>
          </w:rPr>
          <w:footnoteRef/>
        </w:r>
        <w:r w:rsidDel="00DE6623">
          <w:rPr>
            <w:rtl/>
          </w:rPr>
          <w:delText xml:space="preserve"> </w:delText>
        </w:r>
        <w:r w:rsidDel="00DE6623">
          <w:rPr>
            <w:rFonts w:hint="cs"/>
            <w:rtl/>
          </w:rPr>
          <w:delText>משאיות דחס בעלות קיבולת של 10 טונות.</w:delText>
        </w:r>
      </w:del>
    </w:p>
  </w:footnote>
  <w:footnote w:id="57">
    <w:p w14:paraId="190BCF25" w14:textId="77777777" w:rsidR="00515D8C" w:rsidDel="00DE6623" w:rsidRDefault="00515D8C" w:rsidP="00FD2A03">
      <w:pPr>
        <w:pStyle w:val="FootnoteText"/>
        <w:rPr>
          <w:del w:id="4113" w:author="Yael Armon" w:date="2022-07-03T15:15:00Z"/>
        </w:rPr>
      </w:pPr>
      <w:del w:id="4114" w:author="Yael Armon" w:date="2022-07-03T15:15:00Z">
        <w:r w:rsidDel="00DE6623">
          <w:rPr>
            <w:rStyle w:val="FootnoteReference"/>
          </w:rPr>
          <w:footnoteRef/>
        </w:r>
        <w:r w:rsidDel="00DE6623">
          <w:rPr>
            <w:rtl/>
          </w:rPr>
          <w:delText xml:space="preserve"> </w:delText>
        </w:r>
        <w:r w:rsidDel="00DE6623">
          <w:rPr>
            <w:rFonts w:hint="cs"/>
            <w:rtl/>
          </w:rPr>
          <w:delText>לא כולל אובדן מזון בחקלאות.</w:delText>
        </w:r>
      </w:del>
    </w:p>
  </w:footnote>
  <w:footnote w:id="58">
    <w:p w14:paraId="75166E9E" w14:textId="77777777" w:rsidR="00515D8C" w:rsidDel="00DE6623" w:rsidRDefault="00515D8C" w:rsidP="00FD2A03">
      <w:pPr>
        <w:pStyle w:val="FootnoteText"/>
        <w:rPr>
          <w:del w:id="4121" w:author="Yael Armon" w:date="2022-07-03T15:15:00Z"/>
        </w:rPr>
      </w:pPr>
      <w:del w:id="4122" w:author="Yael Armon" w:date="2022-07-03T15:15:00Z">
        <w:r w:rsidDel="00DE6623">
          <w:rPr>
            <w:rStyle w:val="FootnoteReference"/>
          </w:rPr>
          <w:footnoteRef/>
        </w:r>
        <w:r w:rsidDel="00DE6623">
          <w:rPr>
            <w:rtl/>
          </w:rPr>
          <w:delText xml:space="preserve"> </w:delText>
        </w:r>
        <w:r w:rsidDel="00DE6623">
          <w:rPr>
            <w:rFonts w:hint="cs"/>
            <w:rtl/>
          </w:rPr>
          <w:delText>שלב הצריכה כולל צריכה ביתית וצריכה מוסדית</w:delText>
        </w:r>
      </w:del>
    </w:p>
  </w:footnote>
  <w:footnote w:id="59">
    <w:p w14:paraId="789E9BBB" w14:textId="77777777" w:rsidR="00515D8C" w:rsidRPr="00B00CE3" w:rsidDel="00DE6623" w:rsidRDefault="00515D8C" w:rsidP="00FD2A03">
      <w:pPr>
        <w:jc w:val="both"/>
        <w:rPr>
          <w:del w:id="4423" w:author="Yael Armon" w:date="2022-07-03T15:15:00Z"/>
          <w:rFonts w:asciiTheme="minorBidi" w:hAnsiTheme="minorBidi"/>
          <w:sz w:val="20"/>
          <w:szCs w:val="20"/>
          <w:rtl/>
        </w:rPr>
      </w:pPr>
      <w:del w:id="4424" w:author="Yael Armon" w:date="2022-07-03T15:15:00Z">
        <w:r w:rsidRPr="00B00CE3" w:rsidDel="00DE6623">
          <w:rPr>
            <w:rStyle w:val="FootnoteReference"/>
            <w:rFonts w:asciiTheme="minorBidi" w:hAnsiTheme="minorBidi"/>
            <w:sz w:val="20"/>
            <w:szCs w:val="20"/>
          </w:rPr>
          <w:footnoteRef/>
        </w:r>
        <w:r w:rsidRPr="00B00CE3" w:rsidDel="00DE6623">
          <w:rPr>
            <w:rFonts w:asciiTheme="minorBidi" w:hAnsiTheme="minorBidi"/>
            <w:sz w:val="20"/>
            <w:szCs w:val="20"/>
            <w:rtl/>
          </w:rPr>
          <w:delText xml:space="preserve"> השוואה הבינלאומית הינה על בסיס נתונים בשנים קודמות (טרום קורונה) זאת בשל העובדה כי עדיין לא פורסמו נתונים רשמיים על השפעות הקורנה על אובדן מזון במהלך שנת 2020.</w:delText>
        </w:r>
      </w:del>
    </w:p>
  </w:footnote>
  <w:footnote w:id="60">
    <w:p w14:paraId="77C94A58" w14:textId="636E0BF9" w:rsidR="00515D8C" w:rsidRPr="00DD09EC" w:rsidDel="00DE6623" w:rsidRDefault="00515D8C" w:rsidP="00B20788">
      <w:pPr>
        <w:jc w:val="both"/>
        <w:rPr>
          <w:del w:id="4427" w:author="Yael Armon" w:date="2022-07-03T15:15:00Z"/>
          <w:rFonts w:asciiTheme="minorBidi" w:hAnsiTheme="minorBidi"/>
          <w:sz w:val="20"/>
          <w:szCs w:val="20"/>
          <w:rtl/>
        </w:rPr>
      </w:pPr>
      <w:del w:id="4428" w:author="Yael Armon" w:date="2022-07-03T15:15:00Z">
        <w:r w:rsidRPr="00DD09EC" w:rsidDel="00DE6623">
          <w:rPr>
            <w:rStyle w:val="FootnoteReference"/>
            <w:rFonts w:asciiTheme="minorBidi" w:hAnsiTheme="minorBidi"/>
            <w:sz w:val="20"/>
            <w:szCs w:val="20"/>
          </w:rPr>
          <w:footnoteRef/>
        </w:r>
        <w:r w:rsidRPr="00DD09EC" w:rsidDel="00DE6623">
          <w:rPr>
            <w:rFonts w:asciiTheme="minorBidi" w:hAnsiTheme="minorBidi"/>
            <w:sz w:val="20"/>
            <w:szCs w:val="20"/>
            <w:rtl/>
          </w:rPr>
          <w:delText xml:space="preserve"> כיוון שבמחקר ה-</w:delText>
        </w:r>
        <w:r w:rsidRPr="00DD09EC" w:rsidDel="00DE6623">
          <w:rPr>
            <w:rFonts w:asciiTheme="minorBidi" w:hAnsiTheme="minorBidi"/>
            <w:sz w:val="20"/>
            <w:szCs w:val="20"/>
          </w:rPr>
          <w:delText>FAO</w:delText>
        </w:r>
        <w:r w:rsidRPr="00DD09EC" w:rsidDel="00DE6623">
          <w:rPr>
            <w:rFonts w:asciiTheme="minorBidi" w:hAnsiTheme="minorBidi"/>
            <w:sz w:val="20"/>
            <w:szCs w:val="20"/>
            <w:rtl/>
          </w:rPr>
          <w:delText xml:space="preserve"> לא כומתו פליטות מזהמי האוויר כתוצאה מייצור והשלכת מזון, ההשוואה המובאת להלן עוסקת אך ורק בפליטות גזי חממה כתוצאה מאובדן מזון. </w:delText>
        </w:r>
      </w:del>
    </w:p>
  </w:footnote>
  <w:footnote w:id="61">
    <w:p w14:paraId="00360417" w14:textId="77777777" w:rsidR="00515D8C" w:rsidDel="00DE6623" w:rsidRDefault="00515D8C" w:rsidP="00FD2A03">
      <w:pPr>
        <w:pStyle w:val="FootnoteText"/>
        <w:rPr>
          <w:del w:id="4431" w:author="Yael Armon" w:date="2022-07-03T15:15:00Z"/>
        </w:rPr>
      </w:pPr>
      <w:del w:id="4432" w:author="Yael Armon" w:date="2022-07-03T15:15:00Z">
        <w:r w:rsidDel="00DE6623">
          <w:rPr>
            <w:rStyle w:val="FootnoteReference"/>
          </w:rPr>
          <w:footnoteRef/>
        </w:r>
        <w:r w:rsidDel="00DE6623">
          <w:rPr>
            <w:rtl/>
          </w:rPr>
          <w:delText xml:space="preserve"> </w:delText>
        </w:r>
        <w:r w:rsidDel="00DE6623">
          <w:rPr>
            <w:rFonts w:hint="cs"/>
            <w:rtl/>
          </w:rPr>
          <w:delText>הוערכה על ידי ה-</w:delText>
        </w:r>
        <w:r w:rsidDel="00DE6623">
          <w:rPr>
            <w:rFonts w:hint="cs"/>
          </w:rPr>
          <w:delText>FAO</w:delText>
        </w:r>
        <w:r w:rsidDel="00DE6623">
          <w:rPr>
            <w:rFonts w:hint="cs"/>
            <w:rtl/>
          </w:rPr>
          <w:delText xml:space="preserve"> בשנת 2014.</w:delText>
        </w:r>
      </w:del>
    </w:p>
  </w:footnote>
  <w:footnote w:id="62">
    <w:p w14:paraId="33478C0C" w14:textId="77777777" w:rsidR="00515D8C" w:rsidDel="00DE6623" w:rsidRDefault="00515D8C" w:rsidP="00BF44A1">
      <w:pPr>
        <w:pStyle w:val="FootnoteText"/>
        <w:rPr>
          <w:del w:id="4573" w:author="Yael Armon" w:date="2022-07-03T15:15:00Z"/>
        </w:rPr>
      </w:pPr>
      <w:del w:id="4574" w:author="Yael Armon" w:date="2022-07-03T15:15:00Z">
        <w:r w:rsidDel="00DE6623">
          <w:rPr>
            <w:rStyle w:val="FootnoteReference"/>
          </w:rPr>
          <w:footnoteRef/>
        </w:r>
        <w:r w:rsidDel="00DE6623">
          <w:rPr>
            <w:rtl/>
          </w:rPr>
          <w:delText xml:space="preserve"> </w:delText>
        </w:r>
        <w:r w:rsidDel="00DE6623">
          <w:rPr>
            <w:rFonts w:hint="cs"/>
            <w:rtl/>
          </w:rPr>
          <w:delText>מתוך סך פליטות של 80 מיליון טונות גזי חממה בישראל בשנה.</w:delText>
        </w:r>
      </w:del>
    </w:p>
  </w:footnote>
  <w:footnote w:id="63">
    <w:p w14:paraId="5AD469D9" w14:textId="77777777" w:rsidR="00515D8C" w:rsidDel="00DE6623" w:rsidRDefault="00515D8C" w:rsidP="00C71CD0">
      <w:pPr>
        <w:pStyle w:val="FootnoteText"/>
        <w:rPr>
          <w:del w:id="4689" w:author="Yael Armon" w:date="2022-07-03T15:15:00Z"/>
          <w:rtl/>
        </w:rPr>
      </w:pPr>
      <w:del w:id="4690" w:author="Yael Armon" w:date="2022-07-03T15:15:00Z">
        <w:r w:rsidDel="00DE6623">
          <w:rPr>
            <w:rStyle w:val="FootnoteReference"/>
          </w:rPr>
          <w:footnoteRef/>
        </w:r>
        <w:r w:rsidDel="00DE6623">
          <w:rPr>
            <w:rtl/>
          </w:rPr>
          <w:delText xml:space="preserve"> </w:delText>
        </w:r>
        <w:r w:rsidDel="00DE6623">
          <w:rPr>
            <w:rFonts w:hint="cs"/>
            <w:rtl/>
          </w:rPr>
          <w:delText xml:space="preserve">הנציבות האירופית </w:delText>
        </w:r>
        <w:r w:rsidDel="00DE6623">
          <w:rPr>
            <w:rtl/>
          </w:rPr>
          <w:delText>–</w:delText>
        </w:r>
        <w:r w:rsidDel="00DE6623">
          <w:rPr>
            <w:rFonts w:hint="cs"/>
            <w:rtl/>
          </w:rPr>
          <w:delText xml:space="preserve"> </w:delText>
        </w:r>
        <w:r w:rsidDel="00DE6623">
          <w:fldChar w:fldCharType="begin"/>
        </w:r>
        <w:r w:rsidDel="00DE6623">
          <w:delInstrText xml:space="preserve"> HYPERLINK "https://ec.europa.eu/commission/presscorner/detail/en/IP_20_722" </w:delInstrText>
        </w:r>
        <w:r w:rsidDel="00DE6623">
          <w:fldChar w:fldCharType="separate"/>
        </w:r>
      </w:del>
      <w:r>
        <w:rPr>
          <w:b/>
          <w:bCs/>
        </w:rPr>
        <w:t>Error! Hyperlink reference not valid.</w:t>
      </w:r>
      <w:del w:id="4691" w:author="Yael Armon" w:date="2022-07-03T15:15:00Z">
        <w:r w:rsidDel="00DE6623">
          <w:rPr>
            <w:rStyle w:val="Hyperlink"/>
          </w:rPr>
          <w:fldChar w:fldCharType="end"/>
        </w:r>
      </w:del>
    </w:p>
  </w:footnote>
  <w:footnote w:id="64">
    <w:p w14:paraId="21ED889E" w14:textId="77777777" w:rsidR="00515D8C" w:rsidRPr="002653D7" w:rsidDel="00DE6623" w:rsidRDefault="00515D8C" w:rsidP="00C71CD0">
      <w:pPr>
        <w:pStyle w:val="FootnoteText"/>
        <w:rPr>
          <w:del w:id="4694" w:author="Yael Armon" w:date="2022-07-03T15:15:00Z"/>
          <w:rtl/>
        </w:rPr>
      </w:pPr>
      <w:del w:id="4695" w:author="Yael Armon" w:date="2022-07-03T15:15:00Z">
        <w:r w:rsidDel="00DE6623">
          <w:rPr>
            <w:rStyle w:val="FootnoteReference"/>
          </w:rPr>
          <w:footnoteRef/>
        </w:r>
        <w:r w:rsidDel="00DE6623">
          <w:rPr>
            <w:rtl/>
          </w:rPr>
          <w:delText xml:space="preserve"> </w:delText>
        </w:r>
        <w:r w:rsidDel="00DE6623">
          <w:delText xml:space="preserve">- </w:delText>
        </w:r>
        <w:r w:rsidRPr="00C44DA5" w:rsidDel="00DE6623">
          <w:delText>food</w:delText>
        </w:r>
        <w:r w:rsidDel="00DE6623">
          <w:delText xml:space="preserve"> </w:delText>
        </w:r>
        <w:r w:rsidRPr="00C44DA5" w:rsidDel="00DE6623">
          <w:delText>ingredients</w:delText>
        </w:r>
        <w:r w:rsidDel="00DE6623">
          <w:delText xml:space="preserve"> </w:delText>
        </w:r>
        <w:r w:rsidRPr="00C44DA5" w:rsidDel="00DE6623">
          <w:delText>first</w:delText>
        </w:r>
        <w:r w:rsidDel="00DE6623">
          <w:rPr>
            <w:rFonts w:hint="cs"/>
            <w:rtl/>
          </w:rPr>
          <w:delText xml:space="preserve"> </w:delText>
        </w:r>
        <w:r w:rsidDel="00DE6623">
          <w:fldChar w:fldCharType="begin"/>
        </w:r>
        <w:r w:rsidDel="00DE6623">
          <w:delInstrText xml:space="preserve"> HYPERLINK "https://www.foodingredientsfirst.com/news/eit-food-spearheads-us7m-funding-to-fast-track-food-innovation-amid-covid-19.html" </w:delInstrText>
        </w:r>
        <w:r w:rsidDel="00DE6623">
          <w:fldChar w:fldCharType="separate"/>
        </w:r>
      </w:del>
      <w:r>
        <w:rPr>
          <w:b/>
          <w:bCs/>
        </w:rPr>
        <w:t>Error! Hyperlink reference not valid.</w:t>
      </w:r>
      <w:del w:id="4696" w:author="Yael Armon" w:date="2022-07-03T15:15:00Z">
        <w:r w:rsidDel="00DE6623">
          <w:rPr>
            <w:rStyle w:val="Hyperlink"/>
          </w:rPr>
          <w:fldChar w:fldCharType="end"/>
        </w:r>
      </w:del>
    </w:p>
  </w:footnote>
  <w:footnote w:id="65">
    <w:p w14:paraId="309EE69F" w14:textId="77777777" w:rsidR="00515D8C" w:rsidRPr="009D05CE" w:rsidDel="00DE6623" w:rsidRDefault="00515D8C" w:rsidP="000A20B4">
      <w:pPr>
        <w:pStyle w:val="FootnoteText"/>
        <w:rPr>
          <w:del w:id="4701" w:author="Yael Armon" w:date="2022-07-03T15:15:00Z"/>
          <w:rtl/>
        </w:rPr>
      </w:pPr>
      <w:del w:id="4702" w:author="Yael Armon" w:date="2022-07-03T15:15:00Z">
        <w:r w:rsidDel="00DE6623">
          <w:rPr>
            <w:rStyle w:val="FootnoteReference"/>
          </w:rPr>
          <w:footnoteRef/>
        </w:r>
        <w:r w:rsidDel="00DE6623">
          <w:rPr>
            <w:rtl/>
          </w:rPr>
          <w:delText xml:space="preserve"> </w:delText>
        </w:r>
        <w:r w:rsidDel="00DE6623">
          <w:rPr>
            <w:rFonts w:hint="cs"/>
            <w:rtl/>
          </w:rPr>
          <w:delText xml:space="preserve">משרד החקלאות האמריקאי - </w:delText>
        </w:r>
        <w:r w:rsidDel="00DE6623">
          <w:fldChar w:fldCharType="begin"/>
        </w:r>
        <w:r w:rsidDel="00DE6623">
          <w:delInstrText xml:space="preserve"> HYPERLINK "https://www.usda.gov/media/press-releases/2020/04/17/usda-announces-coronavirus-food-assistance-program" </w:delInstrText>
        </w:r>
        <w:r w:rsidDel="00DE6623">
          <w:fldChar w:fldCharType="separate"/>
        </w:r>
      </w:del>
      <w:r>
        <w:rPr>
          <w:b/>
          <w:bCs/>
        </w:rPr>
        <w:t>Error! Hyperlink reference not valid.</w:t>
      </w:r>
      <w:del w:id="4703" w:author="Yael Armon" w:date="2022-07-03T15:15:00Z">
        <w:r w:rsidDel="00DE6623">
          <w:rPr>
            <w:rStyle w:val="Hyperlink"/>
          </w:rPr>
          <w:fldChar w:fldCharType="end"/>
        </w:r>
        <w:r w:rsidDel="00DE6623">
          <w:rPr>
            <w:rFonts w:hint="cs"/>
            <w:rtl/>
          </w:rPr>
          <w:delText xml:space="preserve">, </w:delText>
        </w:r>
        <w:r w:rsidDel="00DE6623">
          <w:fldChar w:fldCharType="begin"/>
        </w:r>
        <w:r w:rsidDel="00DE6623">
          <w:delInstrText xml:space="preserve"> HYPERLINK "https://www.usda.gov/media/press-releases/2021/01/04/usda-announces-continuation-farmers-families-food-box-program-fifth" \l ":~:text=In%20total%2C%20USDA%20has%20distributed,from%20the%20COVID%2D19%20pandemic." </w:delInstrText>
        </w:r>
        <w:r w:rsidDel="00DE6623">
          <w:fldChar w:fldCharType="separate"/>
        </w:r>
      </w:del>
      <w:r>
        <w:rPr>
          <w:b/>
          <w:bCs/>
        </w:rPr>
        <w:t>Error! Hyperlink reference not valid.</w:t>
      </w:r>
      <w:del w:id="4704" w:author="Yael Armon" w:date="2022-07-03T15:15:00Z">
        <w:r w:rsidDel="00DE6623">
          <w:rPr>
            <w:rStyle w:val="Hyperlink"/>
          </w:rPr>
          <w:fldChar w:fldCharType="end"/>
        </w:r>
      </w:del>
    </w:p>
  </w:footnote>
  <w:footnote w:id="66">
    <w:p w14:paraId="5B0237B4" w14:textId="77777777" w:rsidR="00515D8C" w:rsidDel="00DE6623" w:rsidRDefault="00515D8C" w:rsidP="000A20B4">
      <w:pPr>
        <w:pStyle w:val="FootnoteText"/>
        <w:rPr>
          <w:del w:id="4707" w:author="Yael Armon" w:date="2022-07-03T15:15:00Z"/>
          <w:rtl/>
        </w:rPr>
      </w:pPr>
      <w:del w:id="4708" w:author="Yael Armon" w:date="2022-07-03T15:15:00Z">
        <w:r w:rsidDel="00DE6623">
          <w:rPr>
            <w:rStyle w:val="FootnoteReference"/>
          </w:rPr>
          <w:footnoteRef/>
        </w:r>
        <w:r w:rsidDel="00DE6623">
          <w:rPr>
            <w:rtl/>
          </w:rPr>
          <w:delText xml:space="preserve"> </w:delText>
        </w:r>
        <w:r w:rsidDel="00DE6623">
          <w:rPr>
            <w:rFonts w:hint="cs"/>
            <w:rtl/>
          </w:rPr>
          <w:delText xml:space="preserve">הקונגרס האמריקאי - </w:delText>
        </w:r>
        <w:r w:rsidDel="00DE6623">
          <w:fldChar w:fldCharType="begin"/>
        </w:r>
        <w:r w:rsidDel="00DE6623">
          <w:delInstrText xml:space="preserve"> HYPERLINK "https://fas.org/sgp/crs/misc/R45408.pdf" </w:delInstrText>
        </w:r>
        <w:r w:rsidDel="00DE6623">
          <w:fldChar w:fldCharType="separate"/>
        </w:r>
      </w:del>
      <w:r>
        <w:rPr>
          <w:b/>
          <w:bCs/>
        </w:rPr>
        <w:t>Error! Hyperlink reference not valid.</w:t>
      </w:r>
      <w:del w:id="4709" w:author="Yael Armon" w:date="2022-07-03T15:15:00Z">
        <w:r w:rsidDel="00DE6623">
          <w:rPr>
            <w:rStyle w:val="Hyperlink"/>
          </w:rPr>
          <w:fldChar w:fldCharType="end"/>
        </w:r>
        <w:r w:rsidDel="00DE6623">
          <w:rPr>
            <w:rFonts w:cs="Arial" w:hint="cs"/>
            <w:rtl/>
          </w:rPr>
          <w:delText xml:space="preserve">, משרד החקלאות האמריקאי - </w:delText>
        </w:r>
        <w:r w:rsidDel="00DE6623">
          <w:fldChar w:fldCharType="begin"/>
        </w:r>
        <w:r w:rsidDel="00DE6623">
          <w:delInstrText xml:space="preserve"> HYPERLINK "https://www.usda.gov/media/press-releases/2020/04/17/usda-announces-coronavirus-food-assistance-program" </w:delInstrText>
        </w:r>
        <w:r w:rsidDel="00DE6623">
          <w:fldChar w:fldCharType="separate"/>
        </w:r>
      </w:del>
      <w:r>
        <w:rPr>
          <w:b/>
          <w:bCs/>
        </w:rPr>
        <w:t>Error! Hyperlink reference not valid.</w:t>
      </w:r>
      <w:del w:id="4710" w:author="Yael Armon" w:date="2022-07-03T15:15:00Z">
        <w:r w:rsidDel="00DE6623">
          <w:rPr>
            <w:rStyle w:val="Hyperlink"/>
          </w:rPr>
          <w:fldChar w:fldCharType="end"/>
        </w:r>
      </w:del>
    </w:p>
  </w:footnote>
  <w:footnote w:id="67">
    <w:p w14:paraId="7F1FDB57" w14:textId="77777777" w:rsidR="00515D8C" w:rsidRPr="00376674" w:rsidDel="00DE6623" w:rsidRDefault="00515D8C" w:rsidP="000A20B4">
      <w:pPr>
        <w:pStyle w:val="FootnoteText"/>
        <w:rPr>
          <w:del w:id="4713" w:author="Yael Armon" w:date="2022-07-03T15:15:00Z"/>
          <w:rtl/>
        </w:rPr>
      </w:pPr>
      <w:del w:id="4714" w:author="Yael Armon" w:date="2022-07-03T15:15:00Z">
        <w:r w:rsidDel="00DE6623">
          <w:rPr>
            <w:rStyle w:val="FootnoteReference"/>
          </w:rPr>
          <w:footnoteRef/>
        </w:r>
        <w:r w:rsidDel="00DE6623">
          <w:rPr>
            <w:rtl/>
          </w:rPr>
          <w:delText xml:space="preserve"> </w:delText>
        </w:r>
        <w:r w:rsidDel="00DE6623">
          <w:rPr>
            <w:rFonts w:hint="cs"/>
            <w:rtl/>
          </w:rPr>
          <w:delText xml:space="preserve">משרד הרווחה של מדינת קליפורניה - </w:delText>
        </w:r>
        <w:r w:rsidDel="00DE6623">
          <w:fldChar w:fldCharType="begin"/>
        </w:r>
        <w:r w:rsidDel="00DE6623">
          <w:delInstrText xml:space="preserve"> HYPERLINK "https://www.cdss.ca.gov/Portals/9/EBT/Pandemic/P-EBT-Outcomes-Report.pdf" </w:delInstrText>
        </w:r>
        <w:r w:rsidDel="00DE6623">
          <w:fldChar w:fldCharType="separate"/>
        </w:r>
      </w:del>
      <w:r>
        <w:rPr>
          <w:b/>
          <w:bCs/>
        </w:rPr>
        <w:t>Error! Hyperlink reference not valid.</w:t>
      </w:r>
      <w:del w:id="4715" w:author="Yael Armon" w:date="2022-07-03T15:15:00Z">
        <w:r w:rsidDel="00DE6623">
          <w:rPr>
            <w:rStyle w:val="Hyperlink"/>
          </w:rPr>
          <w:fldChar w:fldCharType="end"/>
        </w:r>
        <w:r w:rsidDel="00DE6623">
          <w:rPr>
            <w:rFonts w:hint="cs"/>
            <w:rtl/>
          </w:rPr>
          <w:delText xml:space="preserve">, משרד החקלאות האמריקאי - </w:delText>
        </w:r>
        <w:r w:rsidDel="00DE6623">
          <w:fldChar w:fldCharType="begin"/>
        </w:r>
        <w:r w:rsidDel="00DE6623">
          <w:delInstrText xml:space="preserve"> HYPERLINK "https://www.fns.usda.gov/snap/state-guidance-coronavirus-pandemic-ebt-pebt" </w:delInstrText>
        </w:r>
        <w:r w:rsidDel="00DE6623">
          <w:fldChar w:fldCharType="separate"/>
        </w:r>
      </w:del>
      <w:r>
        <w:rPr>
          <w:b/>
          <w:bCs/>
        </w:rPr>
        <w:t>Error! Hyperlink reference not valid.</w:t>
      </w:r>
      <w:del w:id="4716" w:author="Yael Armon" w:date="2022-07-03T15:15:00Z">
        <w:r w:rsidDel="00DE6623">
          <w:rPr>
            <w:rStyle w:val="Hyperlink"/>
          </w:rPr>
          <w:fldChar w:fldCharType="end"/>
        </w:r>
        <w:r w:rsidDel="00DE6623">
          <w:rPr>
            <w:rFonts w:hint="cs"/>
            <w:rtl/>
          </w:rPr>
          <w:delText xml:space="preserve">, </w:delText>
        </w:r>
        <w:r w:rsidDel="00DE6623">
          <w:fldChar w:fldCharType="begin"/>
        </w:r>
        <w:r w:rsidDel="00DE6623">
          <w:delInstrText xml:space="preserve"> HYPERLINK "https://www.fns.usda.gov/meals4kids" </w:delInstrText>
        </w:r>
        <w:r w:rsidDel="00DE6623">
          <w:fldChar w:fldCharType="separate"/>
        </w:r>
      </w:del>
      <w:r>
        <w:rPr>
          <w:b/>
          <w:bCs/>
        </w:rPr>
        <w:t>Error! Hyperlink reference not valid.</w:t>
      </w:r>
      <w:del w:id="4717" w:author="Yael Armon" w:date="2022-07-03T15:15:00Z">
        <w:r w:rsidDel="00DE6623">
          <w:rPr>
            <w:rStyle w:val="Hyperlink"/>
          </w:rPr>
          <w:fldChar w:fldCharType="end"/>
        </w:r>
      </w:del>
    </w:p>
  </w:footnote>
  <w:footnote w:id="68">
    <w:p w14:paraId="042E887A" w14:textId="77777777" w:rsidR="00515D8C" w:rsidDel="00DE6623" w:rsidRDefault="00515D8C" w:rsidP="000A20B4">
      <w:pPr>
        <w:pStyle w:val="FootnoteText"/>
        <w:rPr>
          <w:del w:id="4720" w:author="Yael Armon" w:date="2022-07-03T15:15:00Z"/>
          <w:rtl/>
        </w:rPr>
      </w:pPr>
      <w:del w:id="4721" w:author="Yael Armon" w:date="2022-07-03T15:15:00Z">
        <w:r w:rsidDel="00DE6623">
          <w:rPr>
            <w:rStyle w:val="FootnoteReference"/>
          </w:rPr>
          <w:footnoteRef/>
        </w:r>
        <w:r w:rsidDel="00DE6623">
          <w:rPr>
            <w:rtl/>
          </w:rPr>
          <w:delText xml:space="preserve"> </w:delText>
        </w:r>
        <w:r w:rsidDel="00DE6623">
          <w:rPr>
            <w:rFonts w:hint="cs"/>
            <w:rtl/>
          </w:rPr>
          <w:delText xml:space="preserve">משרד החקלאות האמריקאי - </w:delText>
        </w:r>
        <w:r w:rsidDel="00DE6623">
          <w:fldChar w:fldCharType="begin"/>
        </w:r>
        <w:r w:rsidDel="00DE6623">
          <w:delInstrText xml:space="preserve"> HYPERLINK "https://www.fns.usda.gov/usda-foods/covid-19-disaster-household-distribution" </w:delInstrText>
        </w:r>
        <w:r w:rsidDel="00DE6623">
          <w:fldChar w:fldCharType="separate"/>
        </w:r>
      </w:del>
      <w:r>
        <w:rPr>
          <w:b/>
          <w:bCs/>
        </w:rPr>
        <w:t>Error! Hyperlink reference not valid.</w:t>
      </w:r>
      <w:del w:id="4722" w:author="Yael Armon" w:date="2022-07-03T15:15:00Z">
        <w:r w:rsidDel="00DE6623">
          <w:rPr>
            <w:rStyle w:val="Hyperlink"/>
          </w:rPr>
          <w:fldChar w:fldCharType="end"/>
        </w:r>
      </w:del>
    </w:p>
  </w:footnote>
  <w:footnote w:id="69">
    <w:p w14:paraId="08366B25" w14:textId="77777777" w:rsidR="00515D8C" w:rsidDel="00DE6623" w:rsidRDefault="00515D8C" w:rsidP="00C71CD0">
      <w:pPr>
        <w:pStyle w:val="FootnoteText"/>
        <w:rPr>
          <w:del w:id="4726" w:author="Yael Armon" w:date="2022-07-03T15:15:00Z"/>
        </w:rPr>
      </w:pPr>
      <w:del w:id="4727" w:author="Yael Armon" w:date="2022-07-03T15:15:00Z">
        <w:r w:rsidDel="00DE6623">
          <w:rPr>
            <w:rStyle w:val="FootnoteReference"/>
          </w:rPr>
          <w:footnoteRef/>
        </w:r>
        <w:r w:rsidDel="00DE6623">
          <w:rPr>
            <w:rtl/>
          </w:rPr>
          <w:delText xml:space="preserve"> </w:delText>
        </w:r>
        <w:r w:rsidDel="00DE6623">
          <w:fldChar w:fldCharType="begin"/>
        </w:r>
        <w:r w:rsidDel="00DE6623">
          <w:delInstrText xml:space="preserve"> HYPERLINK "file:///C:\\Users\\matann\\AppData\\Local\\Microsoft\\Windows\\INetCache\\Content.Outlook\\VUBO2LLH\\Surplus%20food%20redistribution" </w:delInstrText>
        </w:r>
        <w:r w:rsidDel="00DE6623">
          <w:fldChar w:fldCharType="separate"/>
        </w:r>
      </w:del>
      <w:r>
        <w:rPr>
          <w:b/>
          <w:bCs/>
        </w:rPr>
        <w:t>Error! Hyperlink reference not valid.</w:t>
      </w:r>
      <w:del w:id="4728" w:author="Yael Armon" w:date="2022-07-03T15:15:00Z">
        <w:r w:rsidDel="00DE6623">
          <w:rPr>
            <w:rStyle w:val="Hyperlink"/>
          </w:rPr>
          <w:fldChar w:fldCharType="end"/>
        </w:r>
      </w:del>
    </w:p>
  </w:footnote>
  <w:footnote w:id="70">
    <w:p w14:paraId="2AB90E1C" w14:textId="77777777" w:rsidR="00515D8C" w:rsidDel="00DE6623" w:rsidRDefault="00515D8C" w:rsidP="00C71CD0">
      <w:pPr>
        <w:pStyle w:val="FootnoteText"/>
        <w:rPr>
          <w:del w:id="4731" w:author="Yael Armon" w:date="2022-07-03T15:15:00Z"/>
          <w:rtl/>
        </w:rPr>
      </w:pPr>
      <w:del w:id="4732" w:author="Yael Armon" w:date="2022-07-03T15:15:00Z">
        <w:r w:rsidDel="00DE6623">
          <w:rPr>
            <w:rStyle w:val="FootnoteReference"/>
          </w:rPr>
          <w:footnoteRef/>
        </w:r>
        <w:r w:rsidDel="00DE6623">
          <w:rPr>
            <w:rtl/>
          </w:rPr>
          <w:delText xml:space="preserve"> </w:delText>
        </w:r>
        <w:r w:rsidDel="00DE6623">
          <w:rPr>
            <w:rFonts w:hint="cs"/>
            <w:rtl/>
          </w:rPr>
          <w:delText>ממשלת בריטניה</w:delText>
        </w:r>
        <w:r w:rsidDel="00DE6623">
          <w:delText xml:space="preserve">- </w:delText>
        </w:r>
        <w:r w:rsidDel="00DE6623">
          <w:rPr>
            <w:rFonts w:hint="cs"/>
            <w:rtl/>
          </w:rPr>
          <w:delText xml:space="preserve"> </w:delText>
        </w:r>
        <w:r w:rsidDel="00DE6623">
          <w:fldChar w:fldCharType="begin"/>
        </w:r>
        <w:r w:rsidDel="00DE6623">
          <w:delInstrText xml:space="preserve"> HYPERLINK "https://www.gov.uk/government/publications/coronavirus-covid-19-free-school-meals-additional-costs/coronavirus-covid-19-free-school-meals-additional-costs-guidance" </w:delInstrText>
        </w:r>
        <w:r w:rsidDel="00DE6623">
          <w:fldChar w:fldCharType="separate"/>
        </w:r>
      </w:del>
      <w:r>
        <w:rPr>
          <w:b/>
          <w:bCs/>
        </w:rPr>
        <w:t>Error! Hyperlink reference not valid.</w:t>
      </w:r>
      <w:del w:id="4733" w:author="Yael Armon" w:date="2022-07-03T15:15:00Z">
        <w:r w:rsidDel="00DE6623">
          <w:rPr>
            <w:rStyle w:val="Hyperlink"/>
          </w:rPr>
          <w:fldChar w:fldCharType="end"/>
        </w:r>
      </w:del>
    </w:p>
    <w:p w14:paraId="185F0D55" w14:textId="77777777" w:rsidR="00515D8C" w:rsidDel="00DE6623" w:rsidRDefault="00515D8C" w:rsidP="00C71CD0">
      <w:pPr>
        <w:pStyle w:val="FootnoteText"/>
        <w:rPr>
          <w:del w:id="4734" w:author="Yael Armon" w:date="2022-07-03T15:15:00Z"/>
          <w:rtl/>
        </w:rPr>
      </w:pPr>
    </w:p>
  </w:footnote>
  <w:footnote w:id="71">
    <w:p w14:paraId="118F4275" w14:textId="77777777" w:rsidR="00515D8C" w:rsidRPr="00A96B1A" w:rsidDel="00DE6623" w:rsidRDefault="00515D8C" w:rsidP="00C71CD0">
      <w:pPr>
        <w:pStyle w:val="FootnoteText"/>
        <w:rPr>
          <w:del w:id="4739" w:author="Yael Armon" w:date="2022-07-03T15:15:00Z"/>
          <w:rtl/>
        </w:rPr>
      </w:pPr>
      <w:del w:id="4740" w:author="Yael Armon" w:date="2022-07-03T15:15:00Z">
        <w:r w:rsidDel="00DE6623">
          <w:rPr>
            <w:rStyle w:val="FootnoteReference"/>
          </w:rPr>
          <w:footnoteRef/>
        </w:r>
        <w:r w:rsidDel="00DE6623">
          <w:rPr>
            <w:rtl/>
          </w:rPr>
          <w:delText xml:space="preserve"> </w:delText>
        </w:r>
        <w:r w:rsidDel="00DE6623">
          <w:rPr>
            <w:rFonts w:hint="cs"/>
            <w:rtl/>
          </w:rPr>
          <w:delText xml:space="preserve">ממשלת בריטניה </w:delText>
        </w:r>
        <w:r w:rsidDel="00DE6623">
          <w:rPr>
            <w:rtl/>
          </w:rPr>
          <w:delText>–</w:delText>
        </w:r>
        <w:r w:rsidDel="00DE6623">
          <w:rPr>
            <w:rFonts w:hint="cs"/>
            <w:rtl/>
          </w:rPr>
          <w:delText xml:space="preserve"> </w:delText>
        </w:r>
        <w:r w:rsidDel="00DE6623">
          <w:fldChar w:fldCharType="begin"/>
        </w:r>
        <w:r w:rsidDel="00DE6623">
          <w:delInstrText xml:space="preserve"> HYPERLINK "https://www.gov.uk/government/news/new-winter-package-to-provide-further-support-for-children-and-families" </w:delInstrText>
        </w:r>
        <w:r w:rsidDel="00DE6623">
          <w:fldChar w:fldCharType="separate"/>
        </w:r>
      </w:del>
      <w:r>
        <w:rPr>
          <w:b/>
          <w:bCs/>
        </w:rPr>
        <w:t>Error! Hyperlink reference not valid.</w:t>
      </w:r>
      <w:del w:id="4741" w:author="Yael Armon" w:date="2022-07-03T15:15:00Z">
        <w:r w:rsidDel="00DE6623">
          <w:rPr>
            <w:rStyle w:val="Hyperlink"/>
          </w:rPr>
          <w:fldChar w:fldCharType="end"/>
        </w:r>
        <w:r w:rsidDel="00DE6623">
          <w:rPr>
            <w:rFonts w:hint="cs"/>
            <w:rtl/>
          </w:rPr>
          <w:delText xml:space="preserve">, </w:delText>
        </w:r>
        <w:r w:rsidDel="00DE6623">
          <w:fldChar w:fldCharType="begin"/>
        </w:r>
        <w:r w:rsidDel="00DE6623">
          <w:delInstrText xml:space="preserve"> HYPERLINK "https://publications.parliament.uk/pa/cm5801/cmselect/cmenvfru/841/84102.htm" </w:delInstrText>
        </w:r>
        <w:r w:rsidDel="00DE6623">
          <w:fldChar w:fldCharType="separate"/>
        </w:r>
      </w:del>
      <w:r>
        <w:rPr>
          <w:b/>
          <w:bCs/>
        </w:rPr>
        <w:t>Error! Hyperlink reference not valid.</w:t>
      </w:r>
      <w:del w:id="4742" w:author="Yael Armon" w:date="2022-07-03T15:15:00Z">
        <w:r w:rsidDel="00DE6623">
          <w:rPr>
            <w:rStyle w:val="Hyperlink"/>
          </w:rPr>
          <w:fldChar w:fldCharType="end"/>
        </w:r>
        <w:r w:rsidDel="00DE6623">
          <w:rPr>
            <w:rFonts w:hint="cs"/>
            <w:rtl/>
          </w:rPr>
          <w:delText xml:space="preserve">, הפרלמנט הבריטי </w:delText>
        </w:r>
        <w:r w:rsidDel="00DE6623">
          <w:rPr>
            <w:rtl/>
          </w:rPr>
          <w:delText>–</w:delText>
        </w:r>
        <w:r w:rsidDel="00DE6623">
          <w:rPr>
            <w:rFonts w:hint="cs"/>
            <w:rtl/>
          </w:rPr>
          <w:delText xml:space="preserve"> </w:delText>
        </w:r>
        <w:r w:rsidDel="00DE6623">
          <w:fldChar w:fldCharType="begin"/>
        </w:r>
        <w:r w:rsidDel="00DE6623">
          <w:delInstrText xml:space="preserve"> HYPERLINK "https://committees.parliament.uk/publications/2187/documents/20156/default/" </w:delInstrText>
        </w:r>
        <w:r w:rsidDel="00DE6623">
          <w:fldChar w:fldCharType="separate"/>
        </w:r>
      </w:del>
      <w:r>
        <w:rPr>
          <w:b/>
          <w:bCs/>
        </w:rPr>
        <w:t>Error! Hyperlink reference not valid.</w:t>
      </w:r>
      <w:del w:id="4743" w:author="Yael Armon" w:date="2022-07-03T15:15:00Z">
        <w:r w:rsidDel="00DE6623">
          <w:rPr>
            <w:rStyle w:val="Hyperlink"/>
          </w:rPr>
          <w:fldChar w:fldCharType="end"/>
        </w:r>
        <w:r w:rsidDel="00DE6623">
          <w:rPr>
            <w:rFonts w:cs="Arial"/>
            <w:rtl/>
          </w:rPr>
          <w:delText xml:space="preserve"> </w:delText>
        </w:r>
      </w:del>
    </w:p>
  </w:footnote>
  <w:footnote w:id="72">
    <w:p w14:paraId="3FF54E68" w14:textId="77777777" w:rsidR="00515D8C" w:rsidDel="00DE6623" w:rsidRDefault="00515D8C" w:rsidP="00C71CD0">
      <w:pPr>
        <w:pStyle w:val="FootnoteText"/>
        <w:jc w:val="both"/>
        <w:rPr>
          <w:del w:id="4746" w:author="Yael Armon" w:date="2022-07-03T15:15:00Z"/>
        </w:rPr>
      </w:pPr>
      <w:del w:id="4747" w:author="Yael Armon" w:date="2022-07-03T15:15:00Z">
        <w:r w:rsidDel="00DE6623">
          <w:rPr>
            <w:rStyle w:val="FootnoteReference"/>
          </w:rPr>
          <w:footnoteRef/>
        </w:r>
        <w:r w:rsidDel="00DE6623">
          <w:rPr>
            <w:rtl/>
          </w:rPr>
          <w:delText xml:space="preserve"> </w:delText>
        </w:r>
        <w:r w:rsidDel="00DE6623">
          <w:rPr>
            <w:rFonts w:hint="cs"/>
            <w:rtl/>
          </w:rPr>
          <w:delText xml:space="preserve">בנק המזון </w:delText>
        </w:r>
        <w:r w:rsidDel="00DE6623">
          <w:rPr>
            <w:rFonts w:hint="cs"/>
          </w:rPr>
          <w:delText>T</w:delText>
        </w:r>
        <w:r w:rsidDel="00DE6623">
          <w:delText>russell turst</w:delText>
        </w:r>
        <w:r w:rsidDel="00DE6623">
          <w:rPr>
            <w:rFonts w:hint="cs"/>
            <w:rtl/>
          </w:rPr>
          <w:delText xml:space="preserve"> - </w:delText>
        </w:r>
        <w:r w:rsidDel="00DE6623">
          <w:fldChar w:fldCharType="begin"/>
        </w:r>
        <w:r w:rsidDel="00DE6623">
          <w:delInstrText xml:space="preserve"> HYPERLINK "https://www.trusselltrust.org/wp-content/uploads/sites/2/2020/09/the-impact-of-covid-19-on-food-banks-report.pdf" </w:delInstrText>
        </w:r>
        <w:r w:rsidDel="00DE6623">
          <w:fldChar w:fldCharType="separate"/>
        </w:r>
      </w:del>
      <w:r>
        <w:rPr>
          <w:b/>
          <w:bCs/>
        </w:rPr>
        <w:t>Error! Hyperlink reference not valid.</w:t>
      </w:r>
      <w:del w:id="4748" w:author="Yael Armon" w:date="2022-07-03T15:15:00Z">
        <w:r w:rsidDel="00DE6623">
          <w:rPr>
            <w:rStyle w:val="Hyperlink"/>
          </w:rPr>
          <w:fldChar w:fldCharType="end"/>
        </w:r>
      </w:del>
    </w:p>
  </w:footnote>
  <w:footnote w:id="73">
    <w:p w14:paraId="40CDC5B2" w14:textId="77777777" w:rsidR="00515D8C" w:rsidDel="00DE6623" w:rsidRDefault="00515D8C" w:rsidP="00C71CD0">
      <w:pPr>
        <w:pStyle w:val="FootnoteText"/>
        <w:rPr>
          <w:del w:id="4752" w:author="Yael Armon" w:date="2022-07-03T15:15:00Z"/>
          <w:rtl/>
        </w:rPr>
      </w:pPr>
      <w:del w:id="4753" w:author="Yael Armon" w:date="2022-07-03T15:15:00Z">
        <w:r w:rsidDel="00DE6623">
          <w:rPr>
            <w:rStyle w:val="FootnoteReference"/>
          </w:rPr>
          <w:footnoteRef/>
        </w:r>
        <w:r w:rsidDel="00DE6623">
          <w:rPr>
            <w:rtl/>
          </w:rPr>
          <w:delText xml:space="preserve"> </w:delText>
        </w:r>
        <w:r w:rsidDel="00DE6623">
          <w:rPr>
            <w:rFonts w:hint="cs"/>
            <w:rtl/>
          </w:rPr>
          <w:delText xml:space="preserve">ממשלת צרפת - </w:delText>
        </w:r>
        <w:r w:rsidDel="00DE6623">
          <w:fldChar w:fldCharType="begin"/>
        </w:r>
        <w:r w:rsidDel="00DE6623">
          <w:delInstrText xml:space="preserve"> HYPERLINK "https://www.legifrance.gouv.fr/jorf/id/JORFTEXT000041553759/" </w:delInstrText>
        </w:r>
        <w:r w:rsidDel="00DE6623">
          <w:fldChar w:fldCharType="separate"/>
        </w:r>
      </w:del>
      <w:r>
        <w:rPr>
          <w:b/>
          <w:bCs/>
        </w:rPr>
        <w:t>Error! Hyperlink reference not valid.</w:t>
      </w:r>
      <w:del w:id="4754" w:author="Yael Armon" w:date="2022-07-03T15:15:00Z">
        <w:r w:rsidDel="00DE6623">
          <w:rPr>
            <w:rStyle w:val="Hyperlink"/>
          </w:rPr>
          <w:fldChar w:fldCharType="end"/>
        </w:r>
      </w:del>
    </w:p>
  </w:footnote>
  <w:footnote w:id="74">
    <w:p w14:paraId="3126164E" w14:textId="77777777" w:rsidR="00515D8C" w:rsidDel="00DE6623" w:rsidRDefault="00515D8C" w:rsidP="00C71CD0">
      <w:pPr>
        <w:pStyle w:val="FootnoteText"/>
        <w:rPr>
          <w:del w:id="4757" w:author="Yael Armon" w:date="2022-07-03T15:15:00Z"/>
          <w:rtl/>
        </w:rPr>
      </w:pPr>
      <w:del w:id="4758" w:author="Yael Armon" w:date="2022-07-03T15:15:00Z">
        <w:r w:rsidDel="00DE6623">
          <w:rPr>
            <w:rStyle w:val="FootnoteReference"/>
          </w:rPr>
          <w:footnoteRef/>
        </w:r>
        <w:r w:rsidDel="00DE6623">
          <w:rPr>
            <w:rtl/>
          </w:rPr>
          <w:delText xml:space="preserve"> </w:delText>
        </w:r>
        <w:r w:rsidDel="00DE6623">
          <w:rPr>
            <w:rFonts w:hint="cs"/>
            <w:rtl/>
          </w:rPr>
          <w:delText xml:space="preserve">בנק המזון </w:delText>
        </w:r>
        <w:r w:rsidDel="00DE6623">
          <w:delText>B</w:delText>
        </w:r>
        <w:r w:rsidRPr="007206BD" w:rsidDel="00DE6623">
          <w:delText xml:space="preserve">anque </w:delText>
        </w:r>
        <w:r w:rsidDel="00DE6623">
          <w:rPr>
            <w:rFonts w:hint="cs"/>
          </w:rPr>
          <w:delText>A</w:delText>
        </w:r>
        <w:r w:rsidRPr="007206BD" w:rsidDel="00DE6623">
          <w:delText>limentaire</w:delText>
        </w:r>
        <w:r w:rsidDel="00DE6623">
          <w:rPr>
            <w:rFonts w:hint="cs"/>
            <w:rtl/>
          </w:rPr>
          <w:delText xml:space="preserve"> - </w:delText>
        </w:r>
        <w:r w:rsidDel="00DE6623">
          <w:fldChar w:fldCharType="begin"/>
        </w:r>
        <w:r w:rsidDel="00DE6623">
          <w:delInstrText xml:space="preserve"> HYPERLINK "https://www.banquealimentaire.org/encouragement-fiscal-pour-le-don-aux-associations-daide-aux-plus-demunis-hausse-du-plafond-1000eu" </w:delInstrText>
        </w:r>
        <w:r w:rsidDel="00DE6623">
          <w:fldChar w:fldCharType="separate"/>
        </w:r>
      </w:del>
      <w:r>
        <w:rPr>
          <w:b/>
          <w:bCs/>
        </w:rPr>
        <w:t>Error! Hyperlink reference not valid.</w:t>
      </w:r>
      <w:del w:id="4759" w:author="Yael Armon" w:date="2022-07-03T15:15:00Z">
        <w:r w:rsidDel="00DE6623">
          <w:rPr>
            <w:rStyle w:val="Hyperlink"/>
          </w:rPr>
          <w:fldChar w:fldCharType="end"/>
        </w:r>
      </w:del>
    </w:p>
  </w:footnote>
  <w:footnote w:id="75">
    <w:p w14:paraId="1D32839B" w14:textId="77777777" w:rsidR="00515D8C" w:rsidRPr="007206BD" w:rsidDel="00DE6623" w:rsidRDefault="00515D8C" w:rsidP="00C71CD0">
      <w:pPr>
        <w:pStyle w:val="FootnoteText"/>
        <w:rPr>
          <w:del w:id="4762" w:author="Yael Armon" w:date="2022-07-03T15:15:00Z"/>
        </w:rPr>
      </w:pPr>
      <w:del w:id="4763" w:author="Yael Armon" w:date="2022-07-03T15:15:00Z">
        <w:r w:rsidDel="00DE6623">
          <w:rPr>
            <w:rStyle w:val="FootnoteReference"/>
          </w:rPr>
          <w:footnoteRef/>
        </w:r>
        <w:r w:rsidDel="00DE6623">
          <w:rPr>
            <w:rFonts w:hint="cs"/>
            <w:rtl/>
          </w:rPr>
          <w:delText xml:space="preserve"> פרסום ב- </w:delText>
        </w:r>
        <w:r w:rsidDel="00DE6623">
          <w:rPr>
            <w:rFonts w:hint="cs"/>
          </w:rPr>
          <w:delText>E</w:delText>
        </w:r>
        <w:r w:rsidDel="00DE6623">
          <w:delText>uro news</w:delText>
        </w:r>
        <w:r w:rsidDel="00DE6623">
          <w:rPr>
            <w:rFonts w:hint="cs"/>
            <w:rtl/>
          </w:rPr>
          <w:delText xml:space="preserve"> - </w:delText>
        </w:r>
        <w:r w:rsidDel="00DE6623">
          <w:fldChar w:fldCharType="begin"/>
        </w:r>
        <w:r w:rsidDel="00DE6623">
          <w:delInstrText xml:space="preserve"> HYPERLINK "https://www.euronews.com/2021/01/22/emmanuel-macron-promises-students-one-euro-lockdown-meals-and-a-quick-return-to-classes" </w:delInstrText>
        </w:r>
        <w:r w:rsidDel="00DE6623">
          <w:fldChar w:fldCharType="separate"/>
        </w:r>
      </w:del>
      <w:r>
        <w:rPr>
          <w:b/>
          <w:bCs/>
        </w:rPr>
        <w:t>Error! Hyperlink reference not valid.</w:t>
      </w:r>
      <w:del w:id="4764" w:author="Yael Armon" w:date="2022-07-03T15:15:00Z">
        <w:r w:rsidDel="00DE6623">
          <w:rPr>
            <w:rStyle w:val="Hyperlink"/>
          </w:rPr>
          <w:fldChar w:fldCharType="end"/>
        </w:r>
        <w:r w:rsidDel="00DE6623">
          <w:rPr>
            <w:rFonts w:hint="cs"/>
            <w:rtl/>
          </w:rPr>
          <w:delText xml:space="preserve">, פרסום ב- </w:delText>
        </w:r>
        <w:r w:rsidDel="00DE6623">
          <w:rPr>
            <w:rFonts w:hint="cs"/>
          </w:rPr>
          <w:delText>T</w:delText>
        </w:r>
        <w:r w:rsidDel="00DE6623">
          <w:delText>he Mayor</w:delText>
        </w:r>
        <w:r w:rsidDel="00DE6623">
          <w:rPr>
            <w:rFonts w:hint="cs"/>
            <w:rtl/>
          </w:rPr>
          <w:delText xml:space="preserve"> - </w:delText>
        </w:r>
        <w:r w:rsidDel="00DE6623">
          <w:fldChar w:fldCharType="begin"/>
        </w:r>
        <w:r w:rsidDel="00DE6623">
          <w:delInstrText xml:space="preserve"> HYPERLINK "https://www.themayor.eu/en/a/view/french-students-can-now-claim-meals-for-one-euro-7122" </w:delInstrText>
        </w:r>
        <w:r w:rsidDel="00DE6623">
          <w:fldChar w:fldCharType="separate"/>
        </w:r>
      </w:del>
      <w:r>
        <w:rPr>
          <w:b/>
          <w:bCs/>
        </w:rPr>
        <w:t>Error! Hyperlink reference not valid.</w:t>
      </w:r>
      <w:del w:id="4765" w:author="Yael Armon" w:date="2022-07-03T15:15:00Z">
        <w:r w:rsidDel="00DE6623">
          <w:rPr>
            <w:rStyle w:val="Hyperlink"/>
          </w:rPr>
          <w:fldChar w:fldCharType="end"/>
        </w:r>
      </w:del>
    </w:p>
  </w:footnote>
  <w:footnote w:id="76">
    <w:p w14:paraId="35EF9FE9" w14:textId="77777777" w:rsidR="00515D8C" w:rsidRPr="007206BD" w:rsidDel="00DE6623" w:rsidRDefault="00515D8C" w:rsidP="00C71CD0">
      <w:pPr>
        <w:pStyle w:val="FootnoteText"/>
        <w:rPr>
          <w:del w:id="4770" w:author="Yael Armon" w:date="2022-07-03T15:15:00Z"/>
        </w:rPr>
      </w:pPr>
      <w:del w:id="4771" w:author="Yael Armon" w:date="2022-07-03T15:15:00Z">
        <w:r w:rsidDel="00DE6623">
          <w:rPr>
            <w:rStyle w:val="FootnoteReference"/>
          </w:rPr>
          <w:footnoteRef/>
        </w:r>
        <w:r w:rsidDel="00DE6623">
          <w:rPr>
            <w:rtl/>
          </w:rPr>
          <w:delText xml:space="preserve"> </w:delText>
        </w:r>
        <w:r w:rsidDel="00DE6623">
          <w:rPr>
            <w:rFonts w:hint="cs"/>
            <w:rtl/>
          </w:rPr>
          <w:delText xml:space="preserve">הנציבות האירופית - </w:delText>
        </w:r>
        <w:r w:rsidDel="00DE6623">
          <w:fldChar w:fldCharType="begin"/>
        </w:r>
        <w:r w:rsidDel="00DE6623">
          <w:delInstrText xml:space="preserve"> HYPERLINK "https://ec.europa.eu/social/main.jsp?catId=1089" </w:delInstrText>
        </w:r>
        <w:r w:rsidDel="00DE6623">
          <w:fldChar w:fldCharType="separate"/>
        </w:r>
      </w:del>
      <w:r>
        <w:rPr>
          <w:b/>
          <w:bCs/>
        </w:rPr>
        <w:t>Error! Hyperlink reference not valid.</w:t>
      </w:r>
      <w:del w:id="4772" w:author="Yael Armon" w:date="2022-07-03T15:15:00Z">
        <w:r w:rsidDel="00DE6623">
          <w:rPr>
            <w:rStyle w:val="Hyperlink"/>
          </w:rPr>
          <w:fldChar w:fldCharType="end"/>
        </w:r>
        <w:r w:rsidDel="00DE6623">
          <w:rPr>
            <w:rFonts w:hint="cs"/>
            <w:rtl/>
          </w:rPr>
          <w:delText xml:space="preserve">, </w:delText>
        </w:r>
        <w:r w:rsidDel="00DE6623">
          <w:fldChar w:fldCharType="begin"/>
        </w:r>
        <w:r w:rsidDel="00DE6623">
          <w:delInstrText xml:space="preserve"> HYPERLINK "https://www.eurofoodbank.org/en/what-s-new/2020-11-04-f%C3%A9d%C3%A9ration-fran%C3%A7aise-des-banques-alimentaires-welcomes-announcements-that-there-is-a-major-step-forward-in-tackling-the-social-crisis-in-france" </w:delInstrText>
        </w:r>
        <w:r w:rsidDel="00DE6623">
          <w:fldChar w:fldCharType="separate"/>
        </w:r>
      </w:del>
      <w:r>
        <w:rPr>
          <w:b/>
          <w:bCs/>
        </w:rPr>
        <w:t>Error! Hyperlink reference not valid.</w:t>
      </w:r>
      <w:del w:id="4773" w:author="Yael Armon" w:date="2022-07-03T15:15:00Z">
        <w:r w:rsidDel="00DE6623">
          <w:rPr>
            <w:rStyle w:val="Hyperlink"/>
          </w:rPr>
          <w:fldChar w:fldCharType="end"/>
        </w:r>
      </w:del>
    </w:p>
  </w:footnote>
  <w:footnote w:id="77">
    <w:p w14:paraId="44D675E0" w14:textId="77777777" w:rsidR="00515D8C" w:rsidDel="00DE6623" w:rsidRDefault="00515D8C" w:rsidP="00C71CD0">
      <w:pPr>
        <w:pStyle w:val="FootnoteText"/>
        <w:rPr>
          <w:del w:id="4776" w:author="Yael Armon" w:date="2022-07-03T15:15:00Z"/>
          <w:rtl/>
        </w:rPr>
      </w:pPr>
      <w:del w:id="4777" w:author="Yael Armon" w:date="2022-07-03T15:15:00Z">
        <w:r w:rsidDel="00DE6623">
          <w:rPr>
            <w:rStyle w:val="FootnoteReference"/>
          </w:rPr>
          <w:footnoteRef/>
        </w:r>
        <w:r w:rsidDel="00DE6623">
          <w:rPr>
            <w:rFonts w:hint="cs"/>
            <w:rtl/>
          </w:rPr>
          <w:delText xml:space="preserve"> פרסום ב- </w:delText>
        </w:r>
        <w:r w:rsidDel="00DE6623">
          <w:delText>The Local</w:delText>
        </w:r>
        <w:r w:rsidDel="00DE6623">
          <w:rPr>
            <w:rFonts w:hint="cs"/>
            <w:rtl/>
          </w:rPr>
          <w:delText xml:space="preserve"> - </w:delText>
        </w:r>
        <w:r w:rsidDel="00DE6623">
          <w:fldChar w:fldCharType="begin"/>
        </w:r>
        <w:r w:rsidDel="00DE6623">
          <w:delInstrText xml:space="preserve"> HYPERLINK "https://www.thelocal.it/20200318/coronavirus-the-financial-help-available-in-italy-and-how-to-apply/" </w:delInstrText>
        </w:r>
        <w:r w:rsidDel="00DE6623">
          <w:fldChar w:fldCharType="separate"/>
        </w:r>
      </w:del>
      <w:r>
        <w:rPr>
          <w:b/>
          <w:bCs/>
        </w:rPr>
        <w:t>Error! Hyperlink reference not valid.</w:t>
      </w:r>
      <w:del w:id="4778" w:author="Yael Armon" w:date="2022-07-03T15:15:00Z">
        <w:r w:rsidDel="00DE6623">
          <w:rPr>
            <w:rStyle w:val="Hyperlink"/>
          </w:rPr>
          <w:fldChar w:fldCharType="end"/>
        </w:r>
      </w:del>
    </w:p>
  </w:footnote>
  <w:footnote w:id="78">
    <w:p w14:paraId="7274F01C" w14:textId="77777777" w:rsidR="00515D8C" w:rsidDel="00DE6623" w:rsidRDefault="00515D8C" w:rsidP="00C71CD0">
      <w:pPr>
        <w:pStyle w:val="FootnoteText"/>
        <w:rPr>
          <w:del w:id="4781" w:author="Yael Armon" w:date="2022-07-03T15:15:00Z"/>
          <w:rtl/>
        </w:rPr>
      </w:pPr>
      <w:del w:id="4782" w:author="Yael Armon" w:date="2022-07-03T15:15:00Z">
        <w:r w:rsidDel="00DE6623">
          <w:rPr>
            <w:rStyle w:val="FootnoteReference"/>
          </w:rPr>
          <w:footnoteRef/>
        </w:r>
        <w:r w:rsidDel="00DE6623">
          <w:rPr>
            <w:rtl/>
          </w:rPr>
          <w:delText xml:space="preserve"> </w:delText>
        </w:r>
        <w:r w:rsidDel="00DE6623">
          <w:rPr>
            <w:rFonts w:hint="cs"/>
            <w:rtl/>
          </w:rPr>
          <w:delText xml:space="preserve">פרסום ב- </w:delText>
        </w:r>
        <w:r w:rsidDel="00DE6623">
          <w:delText>ProBono Australia</w:delText>
        </w:r>
        <w:r w:rsidDel="00DE6623">
          <w:rPr>
            <w:rFonts w:hint="cs"/>
            <w:rtl/>
          </w:rPr>
          <w:delText xml:space="preserve"> - </w:delText>
        </w:r>
        <w:r w:rsidDel="00DE6623">
          <w:fldChar w:fldCharType="begin"/>
        </w:r>
        <w:r w:rsidDel="00DE6623">
          <w:delInstrText xml:space="preserve"> HYPERLINK "https://probonoaustralia.com.au/news/2020/04/morrison-government-offers-100m-boost-to-community-sector/" </w:delInstrText>
        </w:r>
        <w:r w:rsidDel="00DE6623">
          <w:fldChar w:fldCharType="separate"/>
        </w:r>
      </w:del>
      <w:r>
        <w:rPr>
          <w:b/>
          <w:bCs/>
        </w:rPr>
        <w:t>Error! Hyperlink reference not valid.</w:t>
      </w:r>
      <w:del w:id="4783" w:author="Yael Armon" w:date="2022-07-03T15:15:00Z">
        <w:r w:rsidDel="00DE6623">
          <w:rPr>
            <w:rStyle w:val="Hyperlink"/>
          </w:rPr>
          <w:fldChar w:fldCharType="end"/>
        </w:r>
      </w:del>
    </w:p>
  </w:footnote>
  <w:footnote w:id="79">
    <w:p w14:paraId="0B2C44EE" w14:textId="77777777" w:rsidR="00515D8C" w:rsidRPr="00F96613" w:rsidDel="00DE6623" w:rsidRDefault="00515D8C" w:rsidP="00C71CD0">
      <w:pPr>
        <w:pStyle w:val="FootnoteText"/>
        <w:rPr>
          <w:del w:id="4790" w:author="Yael Armon" w:date="2022-07-03T15:15:00Z"/>
          <w:rtl/>
        </w:rPr>
      </w:pPr>
      <w:del w:id="4791" w:author="Yael Armon" w:date="2022-07-03T15:15:00Z">
        <w:r w:rsidDel="00DE6623">
          <w:rPr>
            <w:rStyle w:val="FootnoteReference"/>
          </w:rPr>
          <w:footnoteRef/>
        </w:r>
        <w:r w:rsidDel="00DE6623">
          <w:rPr>
            <w:rtl/>
          </w:rPr>
          <w:delText xml:space="preserve"> </w:delText>
        </w:r>
        <w:r w:rsidDel="00DE6623">
          <w:rPr>
            <w:rFonts w:hint="cs"/>
            <w:rtl/>
          </w:rPr>
          <w:delText xml:space="preserve">ממשלת קנדה - </w:delText>
        </w:r>
        <w:r w:rsidDel="00DE6623">
          <w:fldChar w:fldCharType="begin"/>
        </w:r>
        <w:r w:rsidDel="00DE6623">
          <w:delInstrText xml:space="preserve"> HYPERLINK "https://www.agr.gc.ca/eng/agricultural-programs-and-services/emergency-food-security-fund/?id=1585855025072" </w:delInstrText>
        </w:r>
        <w:r w:rsidDel="00DE6623">
          <w:fldChar w:fldCharType="separate"/>
        </w:r>
      </w:del>
      <w:r>
        <w:rPr>
          <w:b/>
          <w:bCs/>
        </w:rPr>
        <w:t>Error! Hyperlink reference not valid.</w:t>
      </w:r>
      <w:del w:id="4792" w:author="Yael Armon" w:date="2022-07-03T15:15:00Z">
        <w:r w:rsidDel="00DE6623">
          <w:rPr>
            <w:rStyle w:val="Hyperlink"/>
          </w:rPr>
          <w:fldChar w:fldCharType="end"/>
        </w:r>
        <w:r w:rsidDel="00DE6623">
          <w:rPr>
            <w:rFonts w:hint="cs"/>
            <w:rtl/>
          </w:rPr>
          <w:delText xml:space="preserve">, </w:delText>
        </w:r>
        <w:r w:rsidDel="00DE6623">
          <w:fldChar w:fldCharType="begin"/>
        </w:r>
        <w:r w:rsidDel="00DE6623">
          <w:delInstrText xml:space="preserve"> HYPERLINK "https://www.canada.ca/en/agriculture-agri-food/news/2020/11/government-of-canada-joins-food-banks-canada-in-improving-food-security-for-rural-and-northern-communities.html" </w:delInstrText>
        </w:r>
        <w:r w:rsidDel="00DE6623">
          <w:fldChar w:fldCharType="separate"/>
        </w:r>
      </w:del>
      <w:r>
        <w:rPr>
          <w:b/>
          <w:bCs/>
        </w:rPr>
        <w:t>Error! Hyperlink reference not valid.</w:t>
      </w:r>
      <w:del w:id="4793" w:author="Yael Armon" w:date="2022-07-03T15:15:00Z">
        <w:r w:rsidDel="00DE6623">
          <w:rPr>
            <w:rStyle w:val="Hyperlink"/>
          </w:rPr>
          <w:fldChar w:fldCharType="end"/>
        </w:r>
        <w:r w:rsidDel="00DE6623">
          <w:rPr>
            <w:rFonts w:hint="cs"/>
            <w:rtl/>
          </w:rPr>
          <w:delText xml:space="preserve">, </w:delText>
        </w:r>
      </w:del>
    </w:p>
  </w:footnote>
  <w:footnote w:id="80">
    <w:p w14:paraId="3C5D2186" w14:textId="77777777" w:rsidR="00515D8C" w:rsidDel="00DE6623" w:rsidRDefault="00515D8C" w:rsidP="00C71CD0">
      <w:pPr>
        <w:pStyle w:val="FootnoteText"/>
        <w:rPr>
          <w:del w:id="4796" w:author="Yael Armon" w:date="2022-07-03T15:15:00Z"/>
          <w:rtl/>
        </w:rPr>
      </w:pPr>
      <w:del w:id="4797" w:author="Yael Armon" w:date="2022-07-03T15:15:00Z">
        <w:r w:rsidDel="00DE6623">
          <w:rPr>
            <w:rStyle w:val="FootnoteReference"/>
          </w:rPr>
          <w:footnoteRef/>
        </w:r>
        <w:r w:rsidDel="00DE6623">
          <w:rPr>
            <w:rtl/>
          </w:rPr>
          <w:delText xml:space="preserve"> </w:delText>
        </w:r>
        <w:r w:rsidDel="00DE6623">
          <w:rPr>
            <w:rFonts w:hint="cs"/>
            <w:rtl/>
          </w:rPr>
          <w:delText xml:space="preserve">משרד ראש הממשלה הקנדי - </w:delText>
        </w:r>
        <w:r w:rsidDel="00DE6623">
          <w:fldChar w:fldCharType="begin"/>
        </w:r>
        <w:r w:rsidDel="00DE6623">
          <w:delInstrText xml:space="preserve"> HYPERLINK "https://pm.gc.ca/en/news/news-releases/2020/10/09/prime-minister-announces-additional-support-food-banks-and-local-food" </w:delInstrText>
        </w:r>
        <w:r w:rsidDel="00DE6623">
          <w:fldChar w:fldCharType="separate"/>
        </w:r>
      </w:del>
      <w:r>
        <w:rPr>
          <w:b/>
          <w:bCs/>
        </w:rPr>
        <w:t>Error! Hyperlink reference not valid.</w:t>
      </w:r>
      <w:del w:id="4798" w:author="Yael Armon" w:date="2022-07-03T15:15:00Z">
        <w:r w:rsidDel="00DE6623">
          <w:rPr>
            <w:rStyle w:val="Hyperlink"/>
          </w:rPr>
          <w:fldChar w:fldCharType="end"/>
        </w:r>
      </w:del>
    </w:p>
  </w:footnote>
  <w:footnote w:id="81">
    <w:p w14:paraId="5BDBDAF5" w14:textId="77777777" w:rsidR="00515D8C" w:rsidDel="00DE6623" w:rsidRDefault="00515D8C" w:rsidP="00C71CD0">
      <w:pPr>
        <w:pStyle w:val="FootnoteText"/>
        <w:rPr>
          <w:del w:id="4801" w:author="Yael Armon" w:date="2022-07-03T15:15:00Z"/>
          <w:rtl/>
        </w:rPr>
      </w:pPr>
      <w:del w:id="4802" w:author="Yael Armon" w:date="2022-07-03T15:15:00Z">
        <w:r w:rsidDel="00DE6623">
          <w:rPr>
            <w:rStyle w:val="FootnoteReference"/>
          </w:rPr>
          <w:footnoteRef/>
        </w:r>
        <w:r w:rsidDel="00DE6623">
          <w:rPr>
            <w:rtl/>
          </w:rPr>
          <w:delText xml:space="preserve"> </w:delText>
        </w:r>
        <w:r w:rsidDel="00DE6623">
          <w:rPr>
            <w:rFonts w:hint="cs"/>
            <w:rtl/>
          </w:rPr>
          <w:delText xml:space="preserve">ממשלת קנדה - </w:delText>
        </w:r>
        <w:r w:rsidDel="00DE6623">
          <w:fldChar w:fldCharType="begin"/>
        </w:r>
        <w:r w:rsidDel="00DE6623">
          <w:delInstrText xml:space="preserve"> HYPERLINK "https://www.canada.ca/en/services/benefits/ei/cerb-application.html" </w:delInstrText>
        </w:r>
        <w:r w:rsidDel="00DE6623">
          <w:fldChar w:fldCharType="separate"/>
        </w:r>
      </w:del>
      <w:r>
        <w:rPr>
          <w:b/>
          <w:bCs/>
        </w:rPr>
        <w:t>Error! Hyperlink reference not valid.</w:t>
      </w:r>
      <w:del w:id="4803" w:author="Yael Armon" w:date="2022-07-03T15:15:00Z">
        <w:r w:rsidDel="00DE6623">
          <w:rPr>
            <w:rStyle w:val="Hyperlink"/>
          </w:rPr>
          <w:fldChar w:fldCharType="end"/>
        </w:r>
        <w:r w:rsidDel="00DE6623">
          <w:rPr>
            <w:rFonts w:hint="cs"/>
            <w:rtl/>
          </w:rPr>
          <w:delText>,</w:delText>
        </w:r>
        <w:r w:rsidRPr="00F93F95" w:rsidDel="00DE6623">
          <w:delText xml:space="preserve"> </w:delText>
        </w:r>
        <w:r w:rsidDel="00DE6623">
          <w:fldChar w:fldCharType="begin"/>
        </w:r>
        <w:r w:rsidDel="00DE6623">
          <w:delInstrText xml:space="preserve"> HYPERLINK "https://www.canada.ca/en/services/benefits/covid19-emergency-benefits/one-time-payment-persons-disabilities.html" </w:delInstrText>
        </w:r>
        <w:r w:rsidDel="00DE6623">
          <w:fldChar w:fldCharType="separate"/>
        </w:r>
      </w:del>
      <w:r>
        <w:rPr>
          <w:b/>
          <w:bCs/>
        </w:rPr>
        <w:t>Error! Hyperlink reference not valid.</w:t>
      </w:r>
      <w:del w:id="4804" w:author="Yael Armon" w:date="2022-07-03T15:15:00Z">
        <w:r w:rsidDel="00DE6623">
          <w:rPr>
            <w:rStyle w:val="Hyperlink"/>
          </w:rPr>
          <w:fldChar w:fldCharType="end"/>
        </w:r>
        <w:r w:rsidDel="00DE6623">
          <w:rPr>
            <w:rFonts w:hint="cs"/>
            <w:rtl/>
          </w:rPr>
          <w:delText xml:space="preserve"> ממשלת מחוז קולומביה הבריטית - </w:delText>
        </w:r>
        <w:r w:rsidDel="00DE6623">
          <w:fldChar w:fldCharType="begin"/>
        </w:r>
        <w:r w:rsidDel="00DE6623">
          <w:delInstrText xml:space="preserve"> HYPERLINK "https://www2.gov.bc.ca/gov/content/covid-19/info/benefits" \l "individuals" </w:delInstrText>
        </w:r>
        <w:r w:rsidDel="00DE6623">
          <w:fldChar w:fldCharType="separate"/>
        </w:r>
      </w:del>
      <w:r>
        <w:rPr>
          <w:b/>
          <w:bCs/>
        </w:rPr>
        <w:t>Error! Hyperlink reference not valid.</w:t>
      </w:r>
      <w:del w:id="4805" w:author="Yael Armon" w:date="2022-07-03T15:15:00Z">
        <w:r w:rsidDel="00DE6623">
          <w:rPr>
            <w:rStyle w:val="Hyperlink"/>
          </w:rPr>
          <w:fldChar w:fldCharType="end"/>
        </w:r>
      </w:del>
    </w:p>
  </w:footnote>
  <w:footnote w:id="82">
    <w:p w14:paraId="1C6BDB92" w14:textId="77777777" w:rsidR="00515D8C" w:rsidRPr="003F4341" w:rsidDel="00DE6623" w:rsidRDefault="00515D8C" w:rsidP="00C71CD0">
      <w:pPr>
        <w:pStyle w:val="FootnoteText"/>
        <w:rPr>
          <w:del w:id="4811" w:author="Yael Armon" w:date="2022-07-03T15:15:00Z"/>
          <w:rtl/>
        </w:rPr>
      </w:pPr>
      <w:del w:id="4812" w:author="Yael Armon" w:date="2022-07-03T15:15:00Z">
        <w:r w:rsidDel="00DE6623">
          <w:rPr>
            <w:rStyle w:val="FootnoteReference"/>
          </w:rPr>
          <w:footnoteRef/>
        </w:r>
        <w:r w:rsidDel="00DE6623">
          <w:rPr>
            <w:rtl/>
          </w:rPr>
          <w:delText xml:space="preserve"> </w:delText>
        </w:r>
        <w:r w:rsidDel="00DE6623">
          <w:rPr>
            <w:rFonts w:hint="cs"/>
            <w:rtl/>
          </w:rPr>
          <w:delText xml:space="preserve">ארגון הצלת המזון </w:delText>
        </w:r>
        <w:r w:rsidDel="00DE6623">
          <w:rPr>
            <w:rtl/>
          </w:rPr>
          <w:delText>–</w:delText>
        </w:r>
        <w:r w:rsidDel="00DE6623">
          <w:rPr>
            <w:rFonts w:hint="cs"/>
            <w:rtl/>
          </w:rPr>
          <w:delText xml:space="preserve"> </w:delText>
        </w:r>
        <w:r w:rsidDel="00DE6623">
          <w:fldChar w:fldCharType="begin"/>
        </w:r>
        <w:r w:rsidDel="00DE6623">
          <w:delInstrText xml:space="preserve"> HYPERLINK "https://thefelixproject.org/about/covid-19-reponse" </w:delInstrText>
        </w:r>
        <w:r w:rsidDel="00DE6623">
          <w:fldChar w:fldCharType="separate"/>
        </w:r>
      </w:del>
      <w:r>
        <w:rPr>
          <w:b/>
          <w:bCs/>
        </w:rPr>
        <w:t>Error! Hyperlink reference not valid.</w:t>
      </w:r>
      <w:del w:id="4813" w:author="Yael Armon" w:date="2022-07-03T15:15:00Z">
        <w:r w:rsidDel="00DE6623">
          <w:rPr>
            <w:rStyle w:val="Hyperlink"/>
          </w:rPr>
          <w:fldChar w:fldCharType="end"/>
        </w:r>
        <w:r w:rsidDel="00DE6623">
          <w:rPr>
            <w:rFonts w:hint="cs"/>
            <w:rtl/>
          </w:rPr>
          <w:delText xml:space="preserve">, ארגון הצלת המזון </w:delText>
        </w:r>
        <w:r w:rsidDel="00DE6623">
          <w:rPr>
            <w:rtl/>
          </w:rPr>
          <w:delText>–</w:delText>
        </w:r>
        <w:r w:rsidDel="00DE6623">
          <w:rPr>
            <w:rFonts w:hint="cs"/>
            <w:rtl/>
          </w:rPr>
          <w:delText xml:space="preserve"> </w:delText>
        </w:r>
        <w:r w:rsidDel="00DE6623">
          <w:fldChar w:fldCharType="begin"/>
        </w:r>
        <w:r w:rsidDel="00DE6623">
          <w:delInstrText xml:space="preserve"> HYPERLINK "https://fareshare.org.uk/news-media/press-releases/charities-form-pan-london-alliance-to-feed-vulnerable-londoners-during-covid-19-lockdown/" </w:delInstrText>
        </w:r>
        <w:r w:rsidDel="00DE6623">
          <w:fldChar w:fldCharType="separate"/>
        </w:r>
      </w:del>
      <w:r>
        <w:rPr>
          <w:b/>
          <w:bCs/>
        </w:rPr>
        <w:t>Error! Hyperlink reference not valid.</w:t>
      </w:r>
      <w:del w:id="4814" w:author="Yael Armon" w:date="2022-07-03T15:15:00Z">
        <w:r w:rsidDel="00DE6623">
          <w:rPr>
            <w:rStyle w:val="Hyperlink"/>
          </w:rPr>
          <w:fldChar w:fldCharType="end"/>
        </w:r>
      </w:del>
    </w:p>
  </w:footnote>
  <w:footnote w:id="83">
    <w:p w14:paraId="70D33F76" w14:textId="77777777" w:rsidR="00515D8C" w:rsidDel="00DE6623" w:rsidRDefault="00515D8C" w:rsidP="00C71CD0">
      <w:pPr>
        <w:pStyle w:val="FootnoteText"/>
        <w:rPr>
          <w:del w:id="4817" w:author="Yael Armon" w:date="2022-07-03T15:15:00Z"/>
          <w:rtl/>
        </w:rPr>
      </w:pPr>
      <w:del w:id="4818" w:author="Yael Armon" w:date="2022-07-03T15:15:00Z">
        <w:r w:rsidDel="00DE6623">
          <w:rPr>
            <w:rStyle w:val="FootnoteReference"/>
          </w:rPr>
          <w:footnoteRef/>
        </w:r>
        <w:r w:rsidDel="00DE6623">
          <w:rPr>
            <w:rtl/>
          </w:rPr>
          <w:delText xml:space="preserve"> </w:delText>
        </w:r>
        <w:r w:rsidDel="00DE6623">
          <w:fldChar w:fldCharType="begin"/>
        </w:r>
        <w:r w:rsidDel="00DE6623">
          <w:delInstrText xml:space="preserve"> HYPERLINK "https://wrap.org.uk/food-and-drink/surplus-food-redistribution/emergency-covid-19-surplus-food-redistribution-resource-hub" </w:delInstrText>
        </w:r>
        <w:r w:rsidDel="00DE6623">
          <w:fldChar w:fldCharType="separate"/>
        </w:r>
      </w:del>
      <w:r>
        <w:rPr>
          <w:b/>
          <w:bCs/>
        </w:rPr>
        <w:t>Error! Hyperlink reference not valid.</w:t>
      </w:r>
      <w:del w:id="4819" w:author="Yael Armon" w:date="2022-07-03T15:15:00Z">
        <w:r w:rsidDel="00DE6623">
          <w:rPr>
            <w:rStyle w:val="Hyperlink"/>
          </w:rPr>
          <w:fldChar w:fldCharType="end"/>
        </w:r>
      </w:del>
    </w:p>
  </w:footnote>
  <w:footnote w:id="84">
    <w:p w14:paraId="73368062" w14:textId="77777777" w:rsidR="00515D8C" w:rsidDel="00DE6623" w:rsidRDefault="00515D8C" w:rsidP="00C71CD0">
      <w:pPr>
        <w:pStyle w:val="FootnoteText"/>
        <w:rPr>
          <w:del w:id="4820" w:author="Yael Armon" w:date="2022-07-03T15:15:00Z"/>
          <w:rtl/>
        </w:rPr>
      </w:pPr>
      <w:del w:id="4821" w:author="Yael Armon" w:date="2022-07-03T15:15:00Z">
        <w:r w:rsidDel="00DE6623">
          <w:rPr>
            <w:rStyle w:val="FootnoteReference"/>
          </w:rPr>
          <w:footnoteRef/>
        </w:r>
        <w:r w:rsidDel="00DE6623">
          <w:rPr>
            <w:rtl/>
          </w:rPr>
          <w:delText xml:space="preserve"> </w:delText>
        </w:r>
        <w:r w:rsidRPr="003F4341" w:rsidDel="00DE6623">
          <w:rPr>
            <w:rFonts w:hint="cs"/>
            <w:rtl/>
          </w:rPr>
          <w:delText xml:space="preserve">ארגון </w:delText>
        </w:r>
        <w:r w:rsidRPr="003F4341" w:rsidDel="00DE6623">
          <w:delText>Zero Waste Scotland</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"https://www.zerowastescotland.org.uk/food-waste/covid19" </w:delInstrText>
        </w:r>
        <w:r w:rsidDel="00DE6623">
          <w:fldChar w:fldCharType="separate"/>
        </w:r>
      </w:del>
      <w:r>
        <w:rPr>
          <w:b/>
          <w:bCs/>
        </w:rPr>
        <w:t>Error! Hyperlink reference not valid.</w:t>
      </w:r>
      <w:del w:id="4822" w:author="Yael Armon" w:date="2022-07-03T15:15:00Z">
        <w:r w:rsidDel="00DE6623">
          <w:rPr>
            <w:rStyle w:val="Hyperlink"/>
          </w:rPr>
          <w:fldChar w:fldCharType="end"/>
        </w:r>
      </w:del>
    </w:p>
  </w:footnote>
  <w:footnote w:id="85">
    <w:p w14:paraId="0CE82CCF" w14:textId="77777777" w:rsidR="00515D8C" w:rsidRPr="00A849D0" w:rsidDel="00DE6623" w:rsidRDefault="00515D8C" w:rsidP="00C71CD0">
      <w:pPr>
        <w:spacing w:after="0"/>
        <w:rPr>
          <w:del w:id="4825" w:author="Yael Armon" w:date="2022-07-03T15:15:00Z"/>
          <w:sz w:val="20"/>
          <w:szCs w:val="20"/>
          <w:rtl/>
        </w:rPr>
      </w:pPr>
      <w:del w:id="4826" w:author="Yael Armon" w:date="2022-07-03T15:15:00Z">
        <w:r w:rsidDel="00DE6623">
          <w:rPr>
            <w:rStyle w:val="FootnoteReference"/>
          </w:rPr>
          <w:footnoteRef/>
        </w:r>
        <w:r w:rsidDel="00DE6623">
          <w:rPr>
            <w:rtl/>
          </w:rPr>
          <w:delText xml:space="preserve"> </w:delText>
        </w:r>
        <w:r w:rsidDel="00DE6623">
          <w:rPr>
            <w:rFonts w:hint="cs"/>
            <w:rtl/>
          </w:rPr>
          <w:delText>פרסום ב-</w:delText>
        </w:r>
        <w:r w:rsidDel="00DE6623">
          <w:rPr>
            <w:rFonts w:hint="cs"/>
          </w:rPr>
          <w:delText>VICE</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"https://www.vice.com/en/article/k7a4xw/students-are-starving-in-france-chefs-are-trying-to-help" </w:delInstrText>
        </w:r>
        <w:r w:rsidDel="00DE6623">
          <w:fldChar w:fldCharType="separate"/>
        </w:r>
      </w:del>
      <w:r>
        <w:rPr>
          <w:b/>
          <w:bCs/>
        </w:rPr>
        <w:t>Error! Hyperlink reference not valid.</w:t>
      </w:r>
      <w:del w:id="4827" w:author="Yael Armon" w:date="2022-07-03T15:15:00Z">
        <w:r w:rsidDel="00DE6623">
          <w:rPr>
            <w:rStyle w:val="Hyperlink"/>
          </w:rPr>
          <w:fldChar w:fldCharType="end"/>
        </w:r>
        <w:r w:rsidDel="00DE6623">
          <w:rPr>
            <w:rFonts w:hint="cs"/>
            <w:rtl/>
          </w:rPr>
          <w:delText xml:space="preserve">, ארגון </w:delText>
        </w:r>
        <w:r w:rsidDel="00DE6623">
          <w:rPr>
            <w:rFonts w:hint="cs"/>
          </w:rPr>
          <w:delText>L</w:delText>
        </w:r>
        <w:r w:rsidDel="00DE6623">
          <w:delText>inkee</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"http://www.linkee.co/blog/bilan-des-actions-de-linkee-pendant-la-crise-de-la-covid-19-1-4" </w:delInstrText>
        </w:r>
        <w:r w:rsidDel="00DE6623">
          <w:fldChar w:fldCharType="separate"/>
        </w:r>
      </w:del>
      <w:r>
        <w:rPr>
          <w:b/>
          <w:bCs/>
        </w:rPr>
        <w:t>Error! Hyperlink reference not valid.</w:t>
      </w:r>
      <w:del w:id="4828" w:author="Yael Armon" w:date="2022-07-03T15:15:00Z">
        <w:r w:rsidDel="00DE6623">
          <w:rPr>
            <w:rStyle w:val="Hyperlink"/>
            <w:rFonts w:cs="Arial"/>
            <w:sz w:val="20"/>
            <w:szCs w:val="20"/>
          </w:rPr>
          <w:fldChar w:fldCharType="end"/>
        </w:r>
      </w:del>
    </w:p>
  </w:footnote>
  <w:footnote w:id="86">
    <w:p w14:paraId="420BC8C2" w14:textId="77777777" w:rsidR="00515D8C" w:rsidRPr="00EF4D55" w:rsidDel="00DE6623" w:rsidRDefault="00515D8C" w:rsidP="00C71CD0">
      <w:pPr>
        <w:pStyle w:val="FootnoteText"/>
        <w:rPr>
          <w:del w:id="4829" w:author="Yael Armon" w:date="2022-07-03T15:15:00Z"/>
          <w:rtl/>
        </w:rPr>
      </w:pPr>
      <w:del w:id="4830" w:author="Yael Armon" w:date="2022-07-03T15:15:00Z">
        <w:r w:rsidDel="00DE6623">
          <w:rPr>
            <w:rStyle w:val="FootnoteReference"/>
          </w:rPr>
          <w:footnoteRef/>
        </w:r>
        <w:r w:rsidDel="00DE6623">
          <w:rPr>
            <w:rtl/>
          </w:rPr>
          <w:delText xml:space="preserve"> </w:delText>
        </w:r>
        <w:r w:rsidDel="00DE6623">
          <w:rPr>
            <w:rFonts w:hint="cs"/>
            <w:rtl/>
          </w:rPr>
          <w:delText xml:space="preserve">ארגון </w:delText>
        </w:r>
        <w:r w:rsidDel="00DE6623">
          <w:rPr>
            <w:rFonts w:hint="cs"/>
          </w:rPr>
          <w:delText>L</w:delText>
        </w:r>
        <w:r w:rsidDel="00DE6623">
          <w:delText>inkee</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"http://www.linkee.co/blog/bilan-des-actions-de-linkee-pendant-la-crise-de-la-covid-19-3-4" </w:delInstrText>
        </w:r>
        <w:r w:rsidDel="00DE6623">
          <w:fldChar w:fldCharType="separate"/>
        </w:r>
      </w:del>
      <w:r>
        <w:rPr>
          <w:b/>
          <w:bCs/>
        </w:rPr>
        <w:t>Error! Hyperlink reference not valid.</w:t>
      </w:r>
      <w:del w:id="4831" w:author="Yael Armon" w:date="2022-07-03T15:15:00Z">
        <w:r w:rsidDel="00DE6623">
          <w:rPr>
            <w:rStyle w:val="Hyperlink"/>
            <w:rFonts w:cs="Arial"/>
          </w:rPr>
          <w:fldChar w:fldCharType="end"/>
        </w:r>
      </w:del>
    </w:p>
  </w:footnote>
  <w:footnote w:id="87">
    <w:p w14:paraId="59217FDC" w14:textId="77777777" w:rsidR="00515D8C" w:rsidDel="00DE6623" w:rsidRDefault="00515D8C" w:rsidP="00C71CD0">
      <w:pPr>
        <w:pStyle w:val="FootnoteText"/>
        <w:rPr>
          <w:del w:id="4834" w:author="Yael Armon" w:date="2022-07-03T15:15:00Z"/>
        </w:rPr>
      </w:pPr>
      <w:del w:id="4835" w:author="Yael Armon" w:date="2022-07-03T15:15:00Z">
        <w:r w:rsidDel="00DE6623">
          <w:rPr>
            <w:rStyle w:val="FootnoteReference"/>
          </w:rPr>
          <w:footnoteRef/>
        </w:r>
        <w:r w:rsidDel="00DE6623">
          <w:rPr>
            <w:rtl/>
          </w:rPr>
          <w:delText xml:space="preserve"> </w:delText>
        </w:r>
        <w:r w:rsidDel="00DE6623">
          <w:rPr>
            <w:rFonts w:hint="cs"/>
            <w:rtl/>
          </w:rPr>
          <w:delText xml:space="preserve">בנק המזון </w:delText>
        </w:r>
        <w:r w:rsidDel="00DE6623">
          <w:rPr>
            <w:rFonts w:hint="cs"/>
          </w:rPr>
          <w:delText>D</w:delText>
        </w:r>
        <w:r w:rsidDel="00DE6623">
          <w:delText>aily Bread</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"https://www.dailybread.ca/wp-content/uploads/2020/07/DB-COVID-Impact-Report-2020-Final-Web.pdf" </w:delInstrText>
        </w:r>
        <w:r w:rsidDel="00DE6623">
          <w:fldChar w:fldCharType="separate"/>
        </w:r>
      </w:del>
      <w:r>
        <w:rPr>
          <w:b/>
          <w:bCs/>
        </w:rPr>
        <w:t>Error! Hyperlink reference not valid.</w:t>
      </w:r>
      <w:del w:id="4836" w:author="Yael Armon" w:date="2022-07-03T15:15:00Z">
        <w:r w:rsidDel="00DE6623">
          <w:rPr>
            <w:rStyle w:val="Hyperlink"/>
          </w:rPr>
          <w:fldChar w:fldCharType="end"/>
        </w:r>
        <w:r w:rsidDel="00DE6623">
          <w:rPr>
            <w:rFonts w:hint="cs"/>
            <w:rtl/>
          </w:rPr>
          <w:delText xml:space="preserve">, </w:delText>
        </w:r>
      </w:del>
    </w:p>
    <w:p w14:paraId="7532FC67" w14:textId="77777777" w:rsidR="00515D8C" w:rsidRPr="0025702A" w:rsidDel="00DE6623" w:rsidRDefault="00515D8C" w:rsidP="00C71CD0">
      <w:pPr>
        <w:pStyle w:val="FootnoteText"/>
        <w:rPr>
          <w:del w:id="4837" w:author="Yael Armon" w:date="2022-07-03T15:15:00Z"/>
          <w:rtl/>
        </w:rPr>
      </w:pPr>
      <w:del w:id="4838" w:author="Yael Armon" w:date="2022-07-03T15:15:00Z">
        <w:r w:rsidDel="00DE6623">
          <w:rPr>
            <w:rFonts w:hint="cs"/>
          </w:rPr>
          <w:delText>F</w:delText>
        </w:r>
        <w:r w:rsidDel="00DE6623">
          <w:delText>ood Banks Canada</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"https://www.foodbankscanada.ca/FoodBanks/MediaLibrary/COVID-Report_2020/A-Snapshot-of-Food-Banks-in-Canada-and-the-COVID-19-Crisis_EN.pdf" </w:delInstrText>
        </w:r>
        <w:r w:rsidDel="00DE6623">
          <w:fldChar w:fldCharType="separate"/>
        </w:r>
      </w:del>
      <w:r>
        <w:rPr>
          <w:b/>
          <w:bCs/>
        </w:rPr>
        <w:t>Error! Hyperlink reference not valid.</w:t>
      </w:r>
      <w:del w:id="4839" w:author="Yael Armon" w:date="2022-07-03T15:15:00Z">
        <w:r w:rsidDel="00DE6623">
          <w:rPr>
            <w:rStyle w:val="Hyperlink"/>
          </w:rPr>
          <w:fldChar w:fldCharType="end"/>
        </w:r>
      </w:del>
    </w:p>
  </w:footnote>
  <w:footnote w:id="88">
    <w:p w14:paraId="5615E1D3" w14:textId="77777777" w:rsidR="00515D8C" w:rsidDel="00DE6623" w:rsidRDefault="00515D8C" w:rsidP="00C71CD0">
      <w:pPr>
        <w:pStyle w:val="FootnoteText"/>
        <w:rPr>
          <w:del w:id="4842" w:author="Yael Armon" w:date="2022-07-03T15:15:00Z"/>
          <w:rtl/>
        </w:rPr>
      </w:pPr>
      <w:del w:id="4843" w:author="Yael Armon" w:date="2022-07-03T15:15:00Z">
        <w:r w:rsidDel="00DE6623">
          <w:rPr>
            <w:rStyle w:val="FootnoteReference"/>
          </w:rPr>
          <w:footnoteRef/>
        </w:r>
        <w:r w:rsidDel="00DE6623">
          <w:rPr>
            <w:rtl/>
          </w:rPr>
          <w:delText xml:space="preserve"> </w:delText>
        </w:r>
        <w:r w:rsidDel="00DE6623">
          <w:rPr>
            <w:rFonts w:hint="cs"/>
            <w:rtl/>
          </w:rPr>
          <w:delText xml:space="preserve">ארגון </w:delText>
        </w:r>
        <w:r w:rsidDel="00DE6623">
          <w:rPr>
            <w:rFonts w:hint="cs"/>
          </w:rPr>
          <w:delText>C</w:delText>
        </w:r>
        <w:r w:rsidDel="00DE6623">
          <w:delText>ity Harvest</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"file:///C:\\Users\\matann\\AppData\\Local\\Microsoft\\Windows\\INetCache\\Content.Outlook\\VUBO2LLH\\cityharvest.org\\2020\\03\\covid-19\\" </w:delInstrText>
        </w:r>
        <w:r w:rsidDel="00DE6623">
          <w:fldChar w:fldCharType="separate"/>
        </w:r>
      </w:del>
      <w:r>
        <w:rPr>
          <w:b/>
          <w:bCs/>
        </w:rPr>
        <w:t>Error! Hyperlink reference not valid.</w:t>
      </w:r>
      <w:del w:id="4844" w:author="Yael Armon" w:date="2022-07-03T15:15:00Z">
        <w:r w:rsidDel="00DE6623">
          <w:rPr>
            <w:rStyle w:val="Hyperlink"/>
          </w:rPr>
          <w:fldChar w:fldCharType="end"/>
        </w:r>
        <w:r w:rsidDel="00DE6623">
          <w:rPr>
            <w:rFonts w:hint="cs"/>
            <w:rtl/>
          </w:rPr>
          <w:delText xml:space="preserve">, </w:delText>
        </w:r>
        <w:r w:rsidDel="00DE6623">
          <w:fldChar w:fldCharType="begin"/>
        </w:r>
        <w:r w:rsidDel="00DE6623">
          <w:delInstrText xml:space="preserve"> HYPERLINK "https://www.cityharvest.org/wp-content/uploads/2021/03/City-Harvest_One-Year-of-COVID-19.pdf" </w:delInstrText>
        </w:r>
        <w:r w:rsidDel="00DE6623">
          <w:fldChar w:fldCharType="separate"/>
        </w:r>
      </w:del>
      <w:r>
        <w:rPr>
          <w:b/>
          <w:bCs/>
        </w:rPr>
        <w:t>Error! Hyperlink reference not valid.</w:t>
      </w:r>
      <w:del w:id="4845" w:author="Yael Armon" w:date="2022-07-03T15:15:00Z">
        <w:r w:rsidDel="00DE6623">
          <w:fldChar w:fldCharType="end"/>
        </w:r>
        <w:r w:rsidDel="00DE6623">
          <w:rPr>
            <w:rFonts w:hint="cs"/>
            <w:rtl/>
          </w:rPr>
          <w:delText>, פרסום ב-</w:delText>
        </w:r>
        <w:r w:rsidDel="00DE6623">
          <w:rPr>
            <w:rFonts w:hint="cs"/>
          </w:rPr>
          <w:delText>N</w:delText>
        </w:r>
        <w:r w:rsidDel="00DE6623">
          <w:delText>ew York Times</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"https://www.nytimes.com/2020/04/10/neediest-cases/feeding-america-food-banks-coronavirus.html" </w:delInstrText>
        </w:r>
        <w:r w:rsidDel="00DE6623">
          <w:fldChar w:fldCharType="separate"/>
        </w:r>
      </w:del>
      <w:r>
        <w:rPr>
          <w:b/>
          <w:bCs/>
        </w:rPr>
        <w:t>Error! Hyperlink reference not valid.</w:t>
      </w:r>
      <w:del w:id="4846" w:author="Yael Armon" w:date="2022-07-03T15:15:00Z">
        <w:r w:rsidDel="00DE6623">
          <w:rPr>
            <w:rStyle w:val="Hyperlink"/>
          </w:rPr>
          <w:fldChar w:fldCharType="end"/>
        </w:r>
      </w:del>
    </w:p>
  </w:footnote>
  <w:footnote w:id="89">
    <w:p w14:paraId="20855018" w14:textId="77777777" w:rsidR="00515D8C" w:rsidDel="00DE6623" w:rsidRDefault="00515D8C" w:rsidP="00C71CD0">
      <w:pPr>
        <w:pStyle w:val="FootnoteText"/>
        <w:rPr>
          <w:del w:id="4849" w:author="Yael Armon" w:date="2022-07-03T15:15:00Z"/>
          <w:rtl/>
        </w:rPr>
      </w:pPr>
      <w:del w:id="4850" w:author="Yael Armon" w:date="2022-07-03T15:15:00Z">
        <w:r w:rsidDel="00DE6623">
          <w:rPr>
            <w:rStyle w:val="FootnoteReference"/>
          </w:rPr>
          <w:footnoteRef/>
        </w:r>
        <w:r w:rsidDel="00DE6623">
          <w:rPr>
            <w:rFonts w:hint="cs"/>
            <w:rtl/>
          </w:rPr>
          <w:delText xml:space="preserve">פרסום ב- </w:delText>
        </w:r>
        <w:r w:rsidDel="00DE6623">
          <w:rPr>
            <w:rFonts w:hint="cs"/>
          </w:rPr>
          <w:delText>F</w:delText>
        </w:r>
        <w:r w:rsidDel="00DE6623">
          <w:delText>ood Tank</w:delText>
        </w:r>
        <w:r w:rsidDel="00DE6623">
          <w:rPr>
            <w:rFonts w:hint="cs"/>
            <w:rtl/>
          </w:rPr>
          <w:delText xml:space="preserve"> </w:delText>
        </w:r>
        <w:r w:rsidDel="00DE6623">
          <w:rPr>
            <w:rtl/>
          </w:rPr>
          <w:delText>–</w:delText>
        </w:r>
        <w:r w:rsidRPr="0025702A" w:rsidDel="00DE6623">
          <w:rPr>
            <w:rFonts w:cs="Arial"/>
            <w:rtl/>
          </w:rPr>
          <w:delText xml:space="preserve"> </w:delText>
        </w:r>
        <w:r w:rsidDel="00DE6623">
          <w:fldChar w:fldCharType="begin"/>
        </w:r>
        <w:r w:rsidDel="00DE6623">
          <w:delInstrText xml:space="preserve"> HYPERLINK "https://foodtank.com/news/2020/04/23-organizations-eliminating-food-waste-during-covid-19/" </w:delInstrText>
        </w:r>
        <w:r w:rsidDel="00DE6623">
          <w:fldChar w:fldCharType="separate"/>
        </w:r>
      </w:del>
      <w:r>
        <w:rPr>
          <w:b/>
          <w:bCs/>
        </w:rPr>
        <w:t>Error! Hyperlink reference not valid.</w:t>
      </w:r>
      <w:del w:id="4851" w:author="Yael Armon" w:date="2022-07-03T15:15:00Z">
        <w:r w:rsidDel="00DE6623">
          <w:rPr>
            <w:rStyle w:val="Hyperlink"/>
          </w:rPr>
          <w:fldChar w:fldCharType="end"/>
        </w:r>
      </w:del>
    </w:p>
  </w:footnote>
  <w:footnote w:id="90">
    <w:p w14:paraId="355E6689" w14:textId="77777777" w:rsidR="00515D8C" w:rsidRPr="0025702A" w:rsidDel="00DE6623" w:rsidRDefault="00515D8C" w:rsidP="00C71CD0">
      <w:pPr>
        <w:pStyle w:val="FootnoteText"/>
        <w:rPr>
          <w:del w:id="4854" w:author="Yael Armon" w:date="2022-07-03T15:15:00Z"/>
          <w:rtl/>
        </w:rPr>
      </w:pPr>
      <w:del w:id="4855" w:author="Yael Armon" w:date="2022-07-03T15:15:00Z">
        <w:r w:rsidDel="00DE6623">
          <w:rPr>
            <w:rStyle w:val="FootnoteReference"/>
          </w:rPr>
          <w:footnoteRef/>
        </w:r>
        <w:r w:rsidDel="00DE6623">
          <w:rPr>
            <w:rtl/>
          </w:rPr>
          <w:delText xml:space="preserve"> </w:delText>
        </w:r>
        <w:r w:rsidDel="00DE6623">
          <w:rPr>
            <w:rFonts w:hint="cs"/>
            <w:rtl/>
          </w:rPr>
          <w:delText xml:space="preserve">משרד החקלאות האמריקאי </w:delText>
        </w:r>
        <w:r w:rsidDel="00DE6623">
          <w:rPr>
            <w:rtl/>
          </w:rPr>
          <w:delText>–</w:delText>
        </w:r>
        <w:r w:rsidDel="00DE6623">
          <w:rPr>
            <w:rFonts w:hint="cs"/>
            <w:rtl/>
          </w:rPr>
          <w:delText xml:space="preserve"> </w:delText>
        </w:r>
        <w:r w:rsidDel="00DE6623">
          <w:fldChar w:fldCharType="begin"/>
        </w:r>
        <w:r w:rsidDel="00DE6623">
          <w:delInstrText xml:space="preserve"> HYPERLINK "https://www.usda.gov/media/blog/2020/09/29/three-key-messages-first-international-day-awareness-food-loss-and-waste" </w:delInstrText>
        </w:r>
        <w:r w:rsidDel="00DE6623">
          <w:fldChar w:fldCharType="separate"/>
        </w:r>
      </w:del>
      <w:r>
        <w:rPr>
          <w:b/>
          <w:bCs/>
        </w:rPr>
        <w:t>Error! Hyperlink reference not valid.</w:t>
      </w:r>
      <w:del w:id="4856" w:author="Yael Armon" w:date="2022-07-03T15:15:00Z">
        <w:r w:rsidDel="00DE6623">
          <w:rPr>
            <w:rStyle w:val="Hyperlink"/>
          </w:rPr>
          <w:fldChar w:fldCharType="end"/>
        </w:r>
        <w:r w:rsidDel="00DE6623">
          <w:rPr>
            <w:rFonts w:hint="cs"/>
            <w:rtl/>
          </w:rPr>
          <w:delText xml:space="preserve">, </w:delText>
        </w:r>
        <w:r w:rsidDel="00DE6623">
          <w:fldChar w:fldCharType="begin"/>
        </w:r>
        <w:r w:rsidDel="00DE6623">
          <w:delInstrText xml:space="preserve"> HYPERLINK "https://www.farmlinkproject.org/" </w:delInstrText>
        </w:r>
        <w:r w:rsidDel="00DE6623">
          <w:fldChar w:fldCharType="separate"/>
        </w:r>
      </w:del>
      <w:r>
        <w:rPr>
          <w:b/>
          <w:bCs/>
        </w:rPr>
        <w:t>Error! Hyperlink reference not valid.</w:t>
      </w:r>
      <w:del w:id="4857" w:author="Yael Armon" w:date="2022-07-03T15:15:00Z">
        <w:r w:rsidDel="00DE6623">
          <w:rPr>
            <w:rStyle w:val="Hyperlink"/>
          </w:rPr>
          <w:fldChar w:fldCharType="end"/>
        </w:r>
      </w:del>
    </w:p>
  </w:footnote>
  <w:footnote w:id="91">
    <w:p w14:paraId="019069FE" w14:textId="77777777" w:rsidR="00515D8C" w:rsidDel="00DE6623" w:rsidRDefault="00515D8C" w:rsidP="00C71CD0">
      <w:pPr>
        <w:pStyle w:val="FootnoteText"/>
        <w:rPr>
          <w:del w:id="4865" w:author="Yael Armon" w:date="2022-07-03T15:15:00Z"/>
          <w:rtl/>
        </w:rPr>
      </w:pPr>
      <w:del w:id="4866" w:author="Yael Armon" w:date="2022-07-03T15:15:00Z">
        <w:r w:rsidDel="00DE6623">
          <w:rPr>
            <w:rStyle w:val="FootnoteReference"/>
          </w:rPr>
          <w:footnoteRef/>
        </w:r>
        <w:r w:rsidDel="00DE6623">
          <w:rPr>
            <w:rtl/>
          </w:rPr>
          <w:delText xml:space="preserve"> </w:delText>
        </w:r>
        <w:r w:rsidDel="00DE6623">
          <w:rPr>
            <w:rFonts w:hint="cs"/>
            <w:rtl/>
          </w:rPr>
          <w:delText xml:space="preserve">מקור </w:delText>
        </w:r>
        <w:r w:rsidDel="00DE6623">
          <w:rPr>
            <w:rtl/>
          </w:rPr>
          <w:delText>–</w:delText>
        </w:r>
        <w:r w:rsidDel="00DE6623">
          <w:rPr>
            <w:rFonts w:hint="cs"/>
            <w:rtl/>
          </w:rPr>
          <w:delText xml:space="preserve"> </w:delText>
        </w:r>
        <w:r w:rsidDel="00DE6623">
          <w:fldChar w:fldCharType="begin"/>
        </w:r>
        <w:r w:rsidDel="00DE6623">
          <w:delInstrText xml:space="preserve"> HYPERLINK "https://www.compass-group.co.uk/media/blog/compass-group-uk-ireland-donates-over-25-tonnes-of-surplus-food-to-help-feed-people-in-need/" </w:delInstrText>
        </w:r>
        <w:r w:rsidDel="00DE6623">
          <w:fldChar w:fldCharType="separate"/>
        </w:r>
      </w:del>
      <w:r>
        <w:rPr>
          <w:b/>
          <w:bCs/>
        </w:rPr>
        <w:t>Error! Hyperlink reference not valid.</w:t>
      </w:r>
      <w:del w:id="4867" w:author="Yael Armon" w:date="2022-07-03T15:15:00Z">
        <w:r w:rsidDel="00DE6623">
          <w:rPr>
            <w:rStyle w:val="Hyperlink"/>
          </w:rPr>
          <w:fldChar w:fldCharType="end"/>
        </w:r>
      </w:del>
    </w:p>
  </w:footnote>
  <w:footnote w:id="92">
    <w:p w14:paraId="1C3EEF0C" w14:textId="77777777" w:rsidR="00515D8C" w:rsidDel="00DE6623" w:rsidRDefault="00515D8C" w:rsidP="00C71CD0">
      <w:pPr>
        <w:pStyle w:val="FootnoteText"/>
        <w:rPr>
          <w:del w:id="4870" w:author="Yael Armon" w:date="2022-07-03T15:15:00Z"/>
          <w:rtl/>
        </w:rPr>
      </w:pPr>
      <w:del w:id="4871" w:author="Yael Armon" w:date="2022-07-03T15:15:00Z">
        <w:r w:rsidDel="00DE6623">
          <w:rPr>
            <w:rStyle w:val="FootnoteReference"/>
          </w:rPr>
          <w:footnoteRef/>
        </w:r>
        <w:r w:rsidDel="00DE6623">
          <w:rPr>
            <w:rFonts w:hint="cs"/>
            <w:rtl/>
          </w:rPr>
          <w:delText xml:space="preserve"> כתבה מ-</w:delText>
        </w:r>
        <w:r w:rsidDel="00DE6623">
          <w:rPr>
            <w:rFonts w:hint="cs"/>
          </w:rPr>
          <w:delText>T</w:delText>
        </w:r>
        <w:r w:rsidDel="00DE6623">
          <w:delText>he Grocer</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"https://www.thegrocer.co.uk/food-waste/tesco-launches-new-campaign-to-help-consumers-slash-food-waste/649305.article" </w:delInstrText>
        </w:r>
        <w:r w:rsidDel="00DE6623">
          <w:fldChar w:fldCharType="separate"/>
        </w:r>
      </w:del>
      <w:r>
        <w:rPr>
          <w:b/>
          <w:bCs/>
        </w:rPr>
        <w:t>Error! Hyperlink reference not valid.</w:t>
      </w:r>
      <w:del w:id="4872" w:author="Yael Armon" w:date="2022-07-03T15:15:00Z">
        <w:r w:rsidDel="00DE6623">
          <w:rPr>
            <w:rStyle w:val="Hyperlink"/>
          </w:rPr>
          <w:fldChar w:fldCharType="end"/>
        </w:r>
      </w:del>
    </w:p>
  </w:footnote>
  <w:footnote w:id="93">
    <w:p w14:paraId="35655490" w14:textId="77777777" w:rsidR="00515D8C" w:rsidRPr="00C90126" w:rsidDel="00DE6623" w:rsidRDefault="00515D8C" w:rsidP="00C71CD0">
      <w:pPr>
        <w:pStyle w:val="FootnoteText"/>
        <w:rPr>
          <w:del w:id="4875" w:author="Yael Armon" w:date="2022-07-03T15:15:00Z"/>
          <w:rtl/>
        </w:rPr>
      </w:pPr>
      <w:del w:id="4876" w:author="Yael Armon" w:date="2022-07-03T15:15:00Z">
        <w:r w:rsidDel="00DE6623">
          <w:rPr>
            <w:rStyle w:val="FootnoteReference"/>
          </w:rPr>
          <w:footnoteRef/>
        </w:r>
        <w:r w:rsidDel="00DE6623">
          <w:rPr>
            <w:rtl/>
          </w:rPr>
          <w:delText xml:space="preserve"> </w:delText>
        </w:r>
        <w:r w:rsidDel="00DE6623">
          <w:fldChar w:fldCharType="begin"/>
        </w:r>
        <w:r w:rsidDel="00DE6623">
          <w:delInstrText xml:space="preserve"> HYPERLINK "https://www.fwd.co.uk/wholesale-news/2020/04/21/food2care-delivers-much-needed-care-home-support/" </w:delInstrText>
        </w:r>
        <w:r w:rsidDel="00DE6623">
          <w:fldChar w:fldCharType="separate"/>
        </w:r>
      </w:del>
      <w:r>
        <w:rPr>
          <w:b/>
          <w:bCs/>
        </w:rPr>
        <w:t>Error! Hyperlink reference not valid.</w:t>
      </w:r>
      <w:del w:id="4877" w:author="Yael Armon" w:date="2022-07-03T15:15:00Z">
        <w:r w:rsidDel="00DE6623">
          <w:rPr>
            <w:rStyle w:val="Hyperlink"/>
          </w:rPr>
          <w:fldChar w:fldCharType="end"/>
        </w:r>
      </w:del>
    </w:p>
  </w:footnote>
  <w:footnote w:id="94">
    <w:p w14:paraId="0B69D5F2" w14:textId="77777777" w:rsidR="00515D8C" w:rsidDel="00DE6623" w:rsidRDefault="00515D8C" w:rsidP="00C71CD0">
      <w:pPr>
        <w:pStyle w:val="FootnoteText"/>
        <w:rPr>
          <w:del w:id="4880" w:author="Yael Armon" w:date="2022-07-03T15:15:00Z"/>
        </w:rPr>
      </w:pPr>
      <w:del w:id="4881" w:author="Yael Armon" w:date="2022-07-03T15:15:00Z">
        <w:r w:rsidDel="00DE6623">
          <w:rPr>
            <w:rStyle w:val="FootnoteReference"/>
          </w:rPr>
          <w:footnoteRef/>
        </w:r>
        <w:r w:rsidDel="00DE6623">
          <w:rPr>
            <w:rtl/>
          </w:rPr>
          <w:delText xml:space="preserve"> </w:delText>
        </w:r>
        <w:r w:rsidDel="00DE6623">
          <w:rPr>
            <w:rFonts w:hint="cs"/>
            <w:rtl/>
          </w:rPr>
          <w:delText>כתבה מ-</w:delText>
        </w:r>
        <w:r w:rsidDel="00DE6623">
          <w:rPr>
            <w:rFonts w:hint="cs"/>
          </w:rPr>
          <w:delText>F</w:delText>
        </w:r>
        <w:r w:rsidDel="00DE6623">
          <w:delText>orbes</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"https://www.forbes.com/sites/rebeccahughes/2020/06/09/ugly-but-tasty-italys-project-against-food-waste/?sh=10fb5aac2c4a" </w:delInstrText>
        </w:r>
        <w:r w:rsidDel="00DE6623">
          <w:fldChar w:fldCharType="separate"/>
        </w:r>
      </w:del>
      <w:r>
        <w:rPr>
          <w:b/>
          <w:bCs/>
        </w:rPr>
        <w:t>Error! Hyperlink reference not valid.</w:t>
      </w:r>
      <w:del w:id="4882" w:author="Yael Armon" w:date="2022-07-03T15:15:00Z">
        <w:r w:rsidDel="00DE6623">
          <w:rPr>
            <w:rStyle w:val="Hyperlink"/>
          </w:rPr>
          <w:fldChar w:fldCharType="end"/>
        </w:r>
        <w:r w:rsidDel="00DE6623">
          <w:rPr>
            <w:rFonts w:hint="cs"/>
            <w:rtl/>
          </w:rPr>
          <w:delText xml:space="preserve">, </w:delText>
        </w:r>
        <w:r w:rsidDel="00DE6623">
          <w:fldChar w:fldCharType="begin"/>
        </w:r>
        <w:r w:rsidDel="00DE6623">
          <w:delInstrText xml:space="preserve"> HYPERLINK "https://www.lastampa.it/economia/agricoltura/2020/06/09/news/il-patto-tra-legambiente-e-naturasi-per-non-buttare-il-cibo-biologico-imperfetto-1.38946999" </w:delInstrText>
        </w:r>
        <w:r w:rsidDel="00DE6623">
          <w:fldChar w:fldCharType="separate"/>
        </w:r>
      </w:del>
      <w:r>
        <w:rPr>
          <w:b/>
          <w:bCs/>
        </w:rPr>
        <w:t>Error! Hyperlink reference not valid.</w:t>
      </w:r>
      <w:del w:id="4883" w:author="Yael Armon" w:date="2022-07-03T15:15:00Z">
        <w:r w:rsidDel="00DE6623">
          <w:rPr>
            <w:rStyle w:val="Hyperlink"/>
          </w:rPr>
          <w:fldChar w:fldCharType="end"/>
        </w:r>
      </w:del>
    </w:p>
  </w:footnote>
  <w:footnote w:id="95">
    <w:p w14:paraId="76415491" w14:textId="77777777" w:rsidR="00515D8C" w:rsidDel="00DE6623" w:rsidRDefault="00515D8C" w:rsidP="00C71CD0">
      <w:pPr>
        <w:pStyle w:val="FootnoteText"/>
        <w:rPr>
          <w:del w:id="4886" w:author="Yael Armon" w:date="2022-07-03T15:15:00Z"/>
          <w:rtl/>
        </w:rPr>
      </w:pPr>
      <w:del w:id="4887" w:author="Yael Armon" w:date="2022-07-03T15:15:00Z">
        <w:r w:rsidDel="00DE6623">
          <w:rPr>
            <w:rStyle w:val="FootnoteReference"/>
          </w:rPr>
          <w:footnoteRef/>
        </w:r>
        <w:r w:rsidDel="00DE6623">
          <w:rPr>
            <w:rtl/>
          </w:rPr>
          <w:delText xml:space="preserve"> </w:delText>
        </w:r>
        <w:r w:rsidDel="00DE6623">
          <w:rPr>
            <w:rFonts w:hint="cs"/>
          </w:rPr>
          <w:delText>F</w:delText>
        </w:r>
        <w:r w:rsidDel="00DE6623">
          <w:delText>ood Banks Canada</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"https://www.foodbankscanada.ca/FoodBanks/MediaLibrary/COVID-Report_2020/A-Snapshot-of-Food-Banks-in-Canada-and-the-COVID-19-Crisis_EN.pdf" </w:delInstrText>
        </w:r>
        <w:r w:rsidDel="00DE6623">
          <w:fldChar w:fldCharType="separate"/>
        </w:r>
      </w:del>
      <w:r>
        <w:rPr>
          <w:b/>
          <w:bCs/>
        </w:rPr>
        <w:t>Error! Hyperlink reference not valid.</w:t>
      </w:r>
      <w:del w:id="4888" w:author="Yael Armon" w:date="2022-07-03T15:15:00Z">
        <w:r w:rsidDel="00DE6623">
          <w:rPr>
            <w:rStyle w:val="Hyperlink"/>
          </w:rPr>
          <w:fldChar w:fldCharType="end"/>
        </w:r>
      </w:del>
    </w:p>
  </w:footnote>
  <w:footnote w:id="96">
    <w:p w14:paraId="43562C99" w14:textId="77777777" w:rsidR="00515D8C" w:rsidDel="00DE6623" w:rsidRDefault="00515D8C" w:rsidP="00C71CD0">
      <w:pPr>
        <w:pStyle w:val="FootnoteText"/>
        <w:rPr>
          <w:del w:id="4891" w:author="Yael Armon" w:date="2022-07-03T15:15:00Z"/>
        </w:rPr>
      </w:pPr>
      <w:del w:id="4892" w:author="Yael Armon" w:date="2022-07-03T15:15:00Z">
        <w:r w:rsidDel="00DE6623">
          <w:rPr>
            <w:rStyle w:val="FootnoteReference"/>
          </w:rPr>
          <w:footnoteRef/>
        </w:r>
        <w:r w:rsidDel="00DE6623">
          <w:rPr>
            <w:rtl/>
          </w:rPr>
          <w:delText xml:space="preserve"> </w:delText>
        </w:r>
        <w:r w:rsidDel="00DE6623">
          <w:rPr>
            <w:rFonts w:hint="cs"/>
            <w:rtl/>
          </w:rPr>
          <w:delText xml:space="preserve">מקור </w:delText>
        </w:r>
        <w:r w:rsidDel="00DE6623">
          <w:rPr>
            <w:rtl/>
          </w:rPr>
          <w:delText>–</w:delText>
        </w:r>
        <w:r w:rsidDel="00DE6623">
          <w:rPr>
            <w:rFonts w:hint="cs"/>
            <w:rtl/>
          </w:rPr>
          <w:delText xml:space="preserve"> </w:delText>
        </w:r>
        <w:r w:rsidDel="00DE6623">
          <w:fldChar w:fldCharType="begin"/>
        </w:r>
        <w:r w:rsidDel="00DE6623">
          <w:delInstrText xml:space="preserve"> HYPERLINK "https://www.danone.fr/nos-produits-laitiers-frais/danone/fruits-dici.html" </w:delInstrText>
        </w:r>
        <w:r w:rsidDel="00DE6623">
          <w:fldChar w:fldCharType="separate"/>
        </w:r>
      </w:del>
      <w:r>
        <w:rPr>
          <w:b/>
          <w:bCs/>
        </w:rPr>
        <w:t>Error! Hyperlink reference not valid.</w:t>
      </w:r>
      <w:del w:id="4893" w:author="Yael Armon" w:date="2022-07-03T15:15:00Z">
        <w:r w:rsidDel="00DE6623">
          <w:rPr>
            <w:rStyle w:val="Hyperlink"/>
          </w:rPr>
          <w:fldChar w:fldCharType="end"/>
        </w:r>
        <w:r w:rsidDel="00DE6623">
          <w:rPr>
            <w:rFonts w:hint="cs"/>
            <w:rtl/>
          </w:rPr>
          <w:delText xml:space="preserve">, </w:delText>
        </w:r>
        <w:r w:rsidDel="00DE6623">
          <w:fldChar w:fldCharType="begin"/>
        </w:r>
        <w:r w:rsidDel="00DE6623">
          <w:delInstrText xml:space="preserve"> HYPERLINK "https://www.danone.com/stories/articles-list/importance-reducing-food-waste.html" </w:delInstrText>
        </w:r>
        <w:r w:rsidDel="00DE6623">
          <w:fldChar w:fldCharType="separate"/>
        </w:r>
      </w:del>
      <w:r>
        <w:rPr>
          <w:b/>
          <w:bCs/>
        </w:rPr>
        <w:t>Error! Hyperlink reference not valid.</w:t>
      </w:r>
      <w:del w:id="4894" w:author="Yael Armon" w:date="2022-07-03T15:15:00Z">
        <w:r w:rsidDel="00DE6623">
          <w:rPr>
            <w:rStyle w:val="Hyperlink"/>
          </w:rPr>
          <w:fldChar w:fldCharType="end"/>
        </w:r>
      </w:del>
    </w:p>
  </w:footnote>
  <w:footnote w:id="97">
    <w:p w14:paraId="5BF9AF0A" w14:textId="77777777" w:rsidR="00515D8C" w:rsidDel="00DE6623" w:rsidRDefault="00515D8C" w:rsidP="00C71CD0">
      <w:pPr>
        <w:pStyle w:val="FootnoteText"/>
        <w:rPr>
          <w:del w:id="4897" w:author="Yael Armon" w:date="2022-07-03T15:15:00Z"/>
          <w:rtl/>
        </w:rPr>
      </w:pPr>
      <w:del w:id="4898" w:author="Yael Armon" w:date="2022-07-03T15:15:00Z">
        <w:r w:rsidDel="00DE6623">
          <w:rPr>
            <w:rStyle w:val="FootnoteReference"/>
          </w:rPr>
          <w:footnoteRef/>
        </w:r>
        <w:r w:rsidDel="00DE6623">
          <w:rPr>
            <w:rtl/>
          </w:rPr>
          <w:delText xml:space="preserve"> </w:delText>
        </w:r>
        <w:r w:rsidDel="00DE6623">
          <w:fldChar w:fldCharType="begin"/>
        </w:r>
        <w:r w:rsidDel="00DE6623">
          <w:delInstrText xml:space="preserve"> HYPERLINK "https://www.eurofoodbank.org/en/what-s-new/2021-01-04-operation-%E2%80%9Clait-du-coeur%E2%80%9D-for-the-food-banks-in-france" </w:delInstrText>
        </w:r>
        <w:r w:rsidDel="00DE6623">
          <w:fldChar w:fldCharType="separate"/>
        </w:r>
      </w:del>
      <w:r>
        <w:rPr>
          <w:b/>
          <w:bCs/>
        </w:rPr>
        <w:t>Error! Hyperlink reference not valid.</w:t>
      </w:r>
      <w:del w:id="4899" w:author="Yael Armon" w:date="2022-07-03T15:15:00Z">
        <w:r w:rsidDel="00DE6623">
          <w:rPr>
            <w:rStyle w:val="Hyperlink"/>
          </w:rPr>
          <w:fldChar w:fldCharType="end"/>
        </w:r>
      </w:del>
    </w:p>
  </w:footnote>
  <w:footnote w:id="98">
    <w:p w14:paraId="14BCFB16" w14:textId="77777777" w:rsidR="00515D8C" w:rsidRPr="0051756B" w:rsidDel="00DE6623" w:rsidRDefault="00515D8C" w:rsidP="00C71CD0">
      <w:pPr>
        <w:pStyle w:val="FootnoteText"/>
        <w:rPr>
          <w:del w:id="4902" w:author="Yael Armon" w:date="2022-07-03T15:15:00Z"/>
          <w:rtl/>
        </w:rPr>
      </w:pPr>
      <w:del w:id="4903" w:author="Yael Armon" w:date="2022-07-03T15:15:00Z">
        <w:r w:rsidDel="00DE6623">
          <w:rPr>
            <w:rStyle w:val="FootnoteReference"/>
          </w:rPr>
          <w:footnoteRef/>
        </w:r>
        <w:r w:rsidDel="00DE6623">
          <w:rPr>
            <w:rtl/>
          </w:rPr>
          <w:delText xml:space="preserve"> </w:delText>
        </w:r>
        <w:r w:rsidDel="00DE6623">
          <w:rPr>
            <w:rFonts w:hint="cs"/>
            <w:rtl/>
          </w:rPr>
          <w:delText>פרסום ב-</w:delText>
        </w:r>
        <w:r w:rsidDel="00DE6623">
          <w:rPr>
            <w:rFonts w:hint="cs"/>
          </w:rPr>
          <w:delText>T</w:delText>
        </w:r>
        <w:r w:rsidDel="00DE6623">
          <w:delText>he Take Out</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"https://thetakeout.com/disney-world-donates-its-extra-food-after-shutting-down-1842359611" </w:delInstrText>
        </w:r>
        <w:r w:rsidDel="00DE6623">
          <w:fldChar w:fldCharType="separate"/>
        </w:r>
      </w:del>
      <w:r>
        <w:rPr>
          <w:b/>
          <w:bCs/>
        </w:rPr>
        <w:t>Error! Hyperlink reference not valid.</w:t>
      </w:r>
      <w:del w:id="4904" w:author="Yael Armon" w:date="2022-07-03T15:15:00Z">
        <w:r w:rsidDel="00DE6623">
          <w:rPr>
            <w:rStyle w:val="Hyperlink"/>
          </w:rPr>
          <w:fldChar w:fldCharType="end"/>
        </w:r>
      </w:del>
    </w:p>
  </w:footnote>
  <w:footnote w:id="99">
    <w:p w14:paraId="30F93669" w14:textId="77777777" w:rsidR="00515D8C" w:rsidDel="00DE6623" w:rsidRDefault="00515D8C" w:rsidP="00C71CD0">
      <w:pPr>
        <w:pStyle w:val="FootnoteText"/>
        <w:rPr>
          <w:del w:id="4907" w:author="Yael Armon" w:date="2022-07-03T15:15:00Z"/>
          <w:rtl/>
        </w:rPr>
      </w:pPr>
      <w:del w:id="4908" w:author="Yael Armon" w:date="2022-07-03T15:15:00Z">
        <w:r w:rsidDel="00DE6623">
          <w:rPr>
            <w:rStyle w:val="FootnoteReference"/>
          </w:rPr>
          <w:footnoteRef/>
        </w:r>
        <w:r w:rsidDel="00DE6623">
          <w:rPr>
            <w:rtl/>
          </w:rPr>
          <w:delText xml:space="preserve"> </w:delText>
        </w:r>
        <w:r w:rsidDel="00DE6623">
          <w:rPr>
            <w:rFonts w:hint="cs"/>
            <w:rtl/>
          </w:rPr>
          <w:delText>פרסום ב-</w:delText>
        </w:r>
        <w:r w:rsidDel="00DE6623">
          <w:rPr>
            <w:rFonts w:hint="cs"/>
          </w:rPr>
          <w:delText>S</w:delText>
        </w:r>
        <w:r w:rsidRPr="0051756B" w:rsidDel="00DE6623">
          <w:delText>upermarket</w:delText>
        </w:r>
        <w:r w:rsidDel="00DE6623">
          <w:delText xml:space="preserve"> N</w:delText>
        </w:r>
        <w:r w:rsidRPr="0051756B" w:rsidDel="00DE6623">
          <w:delText>ews</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"https://www.supermarketnews.com/sustainability/kroger-expands-dairy-rescue-program-redirect-surplus-milk" </w:delInstrText>
        </w:r>
        <w:r w:rsidDel="00DE6623">
          <w:fldChar w:fldCharType="separate"/>
        </w:r>
      </w:del>
      <w:r>
        <w:rPr>
          <w:b/>
          <w:bCs/>
        </w:rPr>
        <w:t>Error! Hyperlink reference not valid.</w:t>
      </w:r>
      <w:del w:id="4909" w:author="Yael Armon" w:date="2022-07-03T15:15:00Z">
        <w:r w:rsidDel="00DE6623">
          <w:rPr>
            <w:rStyle w:val="Hyperlink"/>
          </w:rPr>
          <w:fldChar w:fldCharType="end"/>
        </w:r>
      </w:del>
    </w:p>
  </w:footnote>
  <w:footnote w:id="100">
    <w:p w14:paraId="63A9358E" w14:textId="77777777" w:rsidR="00515D8C" w:rsidRPr="0051756B" w:rsidDel="00DE6623" w:rsidRDefault="00515D8C" w:rsidP="00C71CD0">
      <w:pPr>
        <w:pStyle w:val="FootnoteText"/>
        <w:rPr>
          <w:del w:id="4912" w:author="Yael Armon" w:date="2022-07-03T15:15:00Z"/>
          <w:rtl/>
        </w:rPr>
      </w:pPr>
      <w:del w:id="4913" w:author="Yael Armon" w:date="2022-07-03T15:15:00Z">
        <w:r w:rsidDel="00DE6623">
          <w:rPr>
            <w:rStyle w:val="FootnoteReference"/>
          </w:rPr>
          <w:footnoteRef/>
        </w:r>
        <w:r w:rsidDel="00DE6623">
          <w:rPr>
            <w:rtl/>
          </w:rPr>
          <w:delText xml:space="preserve"> </w:delText>
        </w:r>
        <w:r w:rsidDel="00DE6623">
          <w:rPr>
            <w:rFonts w:hint="cs"/>
            <w:rtl/>
          </w:rPr>
          <w:delText>פרסום ב-</w:delText>
        </w:r>
        <w:r w:rsidDel="00DE6623">
          <w:rPr>
            <w:rFonts w:hint="cs"/>
          </w:rPr>
          <w:delText>S</w:delText>
        </w:r>
        <w:r w:rsidRPr="0051756B" w:rsidDel="00DE6623">
          <w:delText>upermarket</w:delText>
        </w:r>
        <w:r w:rsidDel="00DE6623">
          <w:delText xml:space="preserve"> N</w:delText>
        </w:r>
        <w:r w:rsidRPr="0051756B" w:rsidDel="00DE6623">
          <w:delText>ews</w:delText>
        </w:r>
        <w:r w:rsidDel="00DE6623">
          <w:rPr>
            <w:rFonts w:hint="cs"/>
            <w:rtl/>
          </w:rPr>
          <w:delText xml:space="preserve"> </w:delText>
        </w:r>
        <w:r w:rsidDel="00DE6623">
          <w:rPr>
            <w:rtl/>
          </w:rPr>
          <w:delText>–</w:delText>
        </w:r>
        <w:r w:rsidDel="00DE6623">
          <w:rPr>
            <w:rFonts w:hint="cs"/>
            <w:rtl/>
          </w:rPr>
          <w:delText xml:space="preserve"> </w:delText>
        </w:r>
        <w:r w:rsidDel="00DE6623">
          <w:fldChar w:fldCharType="begin"/>
        </w:r>
        <w:r w:rsidDel="00DE6623">
          <w:delInstrText xml:space="preserve"> HYPERLINK "https://www.supermarketnews.com/sustainability/publix-purchases-produce-milk-farmers-impacted-pandemic" </w:delInstrText>
        </w:r>
        <w:r w:rsidDel="00DE6623">
          <w:fldChar w:fldCharType="separate"/>
        </w:r>
      </w:del>
      <w:r>
        <w:rPr>
          <w:b/>
          <w:bCs/>
        </w:rPr>
        <w:t>Error! Hyperlink reference not valid.</w:t>
      </w:r>
      <w:del w:id="4914" w:author="Yael Armon" w:date="2022-07-03T15:15:00Z">
        <w:r w:rsidDel="00DE6623">
          <w:rPr>
            <w:rStyle w:val="Hyperlink"/>
          </w:rPr>
          <w:fldChar w:fldCharType="end"/>
        </w:r>
      </w:del>
    </w:p>
  </w:footnote>
  <w:footnote w:id="101">
    <w:p w14:paraId="6D787980" w14:textId="77777777" w:rsidR="00515D8C" w:rsidDel="00DE6623" w:rsidRDefault="00515D8C" w:rsidP="00C71CD0">
      <w:pPr>
        <w:pStyle w:val="FootnoteText"/>
        <w:rPr>
          <w:del w:id="4929" w:author="Yael Armon" w:date="2022-07-03T15:15:00Z"/>
        </w:rPr>
      </w:pPr>
      <w:del w:id="4930" w:author="Yael Armon" w:date="2022-07-03T15:15:00Z">
        <w:r w:rsidDel="00DE6623">
          <w:rPr>
            <w:rStyle w:val="FootnoteReference"/>
          </w:rPr>
          <w:footnoteRef/>
        </w:r>
        <w:r w:rsidDel="00DE6623">
          <w:rPr>
            <w:rtl/>
          </w:rPr>
          <w:delText xml:space="preserve"> </w:delText>
        </w:r>
        <w:r w:rsidDel="00DE6623">
          <w:fldChar w:fldCharType="begin"/>
        </w:r>
        <w:r w:rsidDel="00DE6623">
          <w:delInstrText xml:space="preserve"> HYPERLINK "https://corporate.mcdonalds.com/corpmcd/our-purpose-and-impact/community-connection/food-waste-and-donations.html" </w:delInstrText>
        </w:r>
        <w:r w:rsidDel="00DE6623">
          <w:fldChar w:fldCharType="separate"/>
        </w:r>
      </w:del>
      <w:r>
        <w:rPr>
          <w:b/>
          <w:bCs/>
        </w:rPr>
        <w:t>Error! Hyperlink reference not valid.</w:t>
      </w:r>
      <w:del w:id="4931" w:author="Yael Armon" w:date="2022-07-03T15:15:00Z">
        <w:r w:rsidDel="00DE6623">
          <w:rPr>
            <w:rStyle w:val="Hyperlink"/>
          </w:rPr>
          <w:fldChar w:fldCharType="end"/>
        </w:r>
      </w:del>
    </w:p>
  </w:footnote>
  <w:footnote w:id="102">
    <w:p w14:paraId="41DA1970" w14:textId="77777777" w:rsidR="00515D8C" w:rsidDel="00DE6623" w:rsidRDefault="00515D8C" w:rsidP="00C71CD0">
      <w:pPr>
        <w:pStyle w:val="FootnoteText"/>
        <w:rPr>
          <w:del w:id="5064" w:author="Yael Armon" w:date="2022-07-03T15:15:00Z"/>
        </w:rPr>
      </w:pPr>
      <w:del w:id="5065" w:author="Yael Armon" w:date="2022-07-03T15:15:00Z">
        <w:r w:rsidDel="00DE6623">
          <w:rPr>
            <w:rStyle w:val="FootnoteReference"/>
          </w:rPr>
          <w:footnoteRef/>
        </w:r>
        <w:r w:rsidDel="00DE6623">
          <w:rPr>
            <w:rtl/>
          </w:rPr>
          <w:delText xml:space="preserve"> </w:delText>
        </w:r>
        <w:r w:rsidDel="00DE6623">
          <w:rPr>
            <w:rFonts w:hint="cs"/>
            <w:rtl/>
          </w:rPr>
          <w:delText>המיזם הלאומי לביטחון תזונתי- מחקר הערכה, משרד העבודה, הרווחה והשירותים החברתיים, 2018</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52C7" w14:textId="77777777" w:rsidR="00515D8C" w:rsidRDefault="00515D8C" w:rsidP="002D24C4">
    <w:pPr>
      <w:pStyle w:val="Header"/>
      <w:tabs>
        <w:tab w:val="clear" w:pos="4513"/>
        <w:tab w:val="clear" w:pos="9026"/>
        <w:tab w:val="right" w:pos="9360"/>
      </w:tabs>
      <w:rPr>
        <w:b/>
        <w:bCs/>
        <w:i/>
        <w:iCs/>
        <w:sz w:val="48"/>
        <w:szCs w:val="48"/>
        <w:rtl/>
      </w:rPr>
    </w:pPr>
    <w:r>
      <w:rPr>
        <w:noProof/>
      </w:rPr>
      <w:drawing>
        <wp:anchor distT="0" distB="0" distL="114300" distR="114300" simplePos="0" relativeHeight="251764736" behindDoc="0" locked="0" layoutInCell="1" allowOverlap="1" wp14:anchorId="403220F4" wp14:editId="5E26F8A5">
          <wp:simplePos x="0" y="0"/>
          <wp:positionH relativeFrom="margin">
            <wp:posOffset>4891191</wp:posOffset>
          </wp:positionH>
          <wp:positionV relativeFrom="paragraph">
            <wp:posOffset>-393895</wp:posOffset>
          </wp:positionV>
          <wp:extent cx="863600" cy="863600"/>
          <wp:effectExtent l="0" t="0" r="0" b="0"/>
          <wp:wrapNone/>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59616" behindDoc="0" locked="0" layoutInCell="1" allowOverlap="1" wp14:anchorId="181DC123" wp14:editId="48872478">
          <wp:simplePos x="0" y="0"/>
          <wp:positionH relativeFrom="margin">
            <wp:align>left</wp:align>
          </wp:positionH>
          <wp:positionV relativeFrom="paragraph">
            <wp:posOffset>-84192</wp:posOffset>
          </wp:positionV>
          <wp:extent cx="1162050" cy="438150"/>
          <wp:effectExtent l="0" t="0" r="0" b="0"/>
          <wp:wrapNone/>
          <wp:docPr id="287439"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382D60C7" w14:textId="77777777" w:rsidR="00515D8C" w:rsidRPr="00F30899" w:rsidRDefault="00515D8C" w:rsidP="002D2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B8FB" w14:textId="77777777" w:rsidR="00515D8C" w:rsidRDefault="00515D8C" w:rsidP="00CB56B4">
    <w:pPr>
      <w:pStyle w:val="Header"/>
      <w:tabs>
        <w:tab w:val="clear" w:pos="4513"/>
        <w:tab w:val="clear" w:pos="9026"/>
        <w:tab w:val="right" w:pos="9360"/>
      </w:tabs>
      <w:rPr>
        <w:b/>
        <w:bCs/>
        <w:i/>
        <w:iCs/>
        <w:sz w:val="48"/>
        <w:szCs w:val="48"/>
        <w:rtl/>
      </w:rPr>
    </w:pPr>
    <w:r w:rsidRPr="00CB56B4">
      <w:rPr>
        <w:b/>
        <w:bCs/>
        <w:i/>
        <w:iCs/>
        <w:noProof/>
        <w:sz w:val="48"/>
        <w:szCs w:val="48"/>
      </w:rPr>
      <mc:AlternateContent>
        <mc:Choice Requires="wps">
          <w:drawing>
            <wp:inline distT="0" distB="0" distL="0" distR="0" wp14:anchorId="038EF7C0" wp14:editId="1EC3204C">
              <wp:extent cx="307975" cy="307975"/>
              <wp:effectExtent l="0" t="0" r="0" b="0"/>
              <wp:docPr id="11" name="Rectangle 11"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8D10CA" id="Rectangle 11"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mc:AlternateContent>
        <mc:Choice Requires="wps">
          <w:drawing>
            <wp:inline distT="0" distB="0" distL="0" distR="0" wp14:anchorId="3EBAC925" wp14:editId="1EC35980">
              <wp:extent cx="307975" cy="307975"/>
              <wp:effectExtent l="0" t="0" r="0" b="0"/>
              <wp:docPr id="13" name="AutoShape 2"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7917CA" id="AutoShape 2"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sidRPr="00CB56B4">
      <w:rPr>
        <w:noProof/>
      </w:rPr>
      <mc:AlternateContent>
        <mc:Choice Requires="wps">
          <w:drawing>
            <wp:inline distT="0" distB="0" distL="0" distR="0" wp14:anchorId="474D3ACC" wp14:editId="78D57FE5">
              <wp:extent cx="307975" cy="307975"/>
              <wp:effectExtent l="0" t="0" r="0" b="0"/>
              <wp:docPr id="19" name="Rectangle 19" descr="אתר ההתייעצות של המשרד להגנת הסביבה"/>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48D05E" id="Rectangle 19" o:spid="_x0000_s1026" alt="אתר ההתייעצות של המשרד להגנת הסביבה"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" filled="f" stroked="f">
              <o:lock v:ext="edit" aspectratio="t"/>
              <w10:wrap anchorx="page"/>
              <w10:anchorlock/>
            </v:rect>
          </w:pict>
        </mc:Fallback>
      </mc:AlternateContent>
    </w:r>
    <w:r>
      <w:rPr>
        <w:noProof/>
      </w:rPr>
      <w:drawing>
        <wp:anchor distT="0" distB="0" distL="114300" distR="114300" simplePos="0" relativeHeight="251761664" behindDoc="0" locked="0" layoutInCell="1" allowOverlap="1" wp14:anchorId="31986197" wp14:editId="3DE498D3">
          <wp:simplePos x="0" y="0"/>
          <wp:positionH relativeFrom="margin">
            <wp:posOffset>4656396</wp:posOffset>
          </wp:positionH>
          <wp:positionV relativeFrom="paragraph">
            <wp:posOffset>-396875</wp:posOffset>
          </wp:positionV>
          <wp:extent cx="863600" cy="863600"/>
          <wp:effectExtent l="0" t="0" r="0" b="0"/>
          <wp:wrapNone/>
          <wp:docPr id="287441" name="תמונה 287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62688" behindDoc="0" locked="0" layoutInCell="1" allowOverlap="1" wp14:anchorId="05C7AE9F" wp14:editId="5882C6AD">
          <wp:simplePos x="0" y="0"/>
          <wp:positionH relativeFrom="margin">
            <wp:align>left</wp:align>
          </wp:positionH>
          <wp:positionV relativeFrom="paragraph">
            <wp:posOffset>-95885</wp:posOffset>
          </wp:positionV>
          <wp:extent cx="1162050" cy="438150"/>
          <wp:effectExtent l="0" t="0" r="0" b="0"/>
          <wp:wrapNone/>
          <wp:docPr id="287440" name="תמונה 14" descr="BDO_Consulting_Group.png"/>
          <wp:cNvGraphicFramePr/>
          <a:graphic xmlns:a="http://schemas.openxmlformats.org/drawingml/2006/main">
            <a:graphicData uri="http://schemas.openxmlformats.org/drawingml/2006/picture">
              <pic:pic xmlns:pic="http://schemas.openxmlformats.org/drawingml/2006/picture">
                <pic:nvPicPr>
                  <pic:cNvPr id="1" name="תמונה 14" descr="BDO_Consulting_Group.png"/>
                  <pic:cNvPicPr/>
                </pic:nvPicPr>
                <pic:blipFill>
                  <a:blip r:embed="rId2" cstate="print">
                    <a:extLst>
                      <a:ext uri="{28A0092B-C50C-407E-A947-70E740481C1C}">
                        <a14:useLocalDpi xmlns:a14="http://schemas.microsoft.com/office/drawing/2010/main" val="0"/>
                      </a:ext>
                    </a:extLst>
                  </a:blip>
                  <a:srcRect r="29292" b="28491"/>
                  <a:stretch>
                    <a:fillRect/>
                  </a:stretch>
                </pic:blipFill>
                <pic:spPr bwMode="auto">
                  <a:xfrm>
                    <a:off x="0" y="0"/>
                    <a:ext cx="1162050" cy="438150"/>
                  </a:xfrm>
                  <a:prstGeom prst="rect">
                    <a:avLst/>
                  </a:prstGeom>
                  <a:noFill/>
                  <a:ln>
                    <a:noFill/>
                  </a:ln>
                </pic:spPr>
              </pic:pic>
            </a:graphicData>
          </a:graphic>
        </wp:anchor>
      </w:drawing>
    </w:r>
    <w:r>
      <w:rPr>
        <w:b/>
        <w:bCs/>
        <w:i/>
        <w:iCs/>
        <w:sz w:val="48"/>
        <w:szCs w:val="48"/>
        <w:rtl/>
      </w:rPr>
      <w:tab/>
    </w:r>
  </w:p>
  <w:p w14:paraId="1CFB5552" w14:textId="77777777" w:rsidR="00515D8C" w:rsidRPr="00F30899" w:rsidRDefault="00515D8C" w:rsidP="00002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1E1"/>
    <w:multiLevelType w:val="hybridMultilevel"/>
    <w:tmpl w:val="3C6E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F2C89"/>
    <w:multiLevelType w:val="hybridMultilevel"/>
    <w:tmpl w:val="633C6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20070"/>
    <w:multiLevelType w:val="hybridMultilevel"/>
    <w:tmpl w:val="CF9295B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C5B82"/>
    <w:multiLevelType w:val="hybridMultilevel"/>
    <w:tmpl w:val="C75E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D7B38"/>
    <w:multiLevelType w:val="multilevel"/>
    <w:tmpl w:val="C26E9A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264C5B"/>
    <w:multiLevelType w:val="hybridMultilevel"/>
    <w:tmpl w:val="646AD388"/>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B6EBD"/>
    <w:multiLevelType w:val="multilevel"/>
    <w:tmpl w:val="498E5BC8"/>
    <w:lvl w:ilvl="0">
      <w:start w:val="1"/>
      <w:numFmt w:val="decimal"/>
      <w:lvlText w:val="%1"/>
      <w:lvlJc w:val="left"/>
      <w:pPr>
        <w:ind w:left="570" w:hanging="570"/>
      </w:pPr>
      <w:rPr>
        <w:rFonts w:hint="default"/>
      </w:rPr>
    </w:lvl>
    <w:lvl w:ilvl="1">
      <w:start w:val="1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1A4331C4"/>
    <w:multiLevelType w:val="hybridMultilevel"/>
    <w:tmpl w:val="8CF87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9220F"/>
    <w:multiLevelType w:val="hybridMultilevel"/>
    <w:tmpl w:val="0D6431A8"/>
    <w:lvl w:ilvl="0" w:tplc="200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83366"/>
    <w:multiLevelType w:val="multilevel"/>
    <w:tmpl w:val="FE046FB0"/>
    <w:lvl w:ilvl="0">
      <w:start w:val="1"/>
      <w:numFmt w:val="decimal"/>
      <w:lvlText w:val="%1."/>
      <w:lvlJc w:val="left"/>
      <w:pPr>
        <w:ind w:left="480" w:hanging="48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1ED4368"/>
    <w:multiLevelType w:val="hybridMultilevel"/>
    <w:tmpl w:val="20500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F868E3"/>
    <w:multiLevelType w:val="hybridMultilevel"/>
    <w:tmpl w:val="445CF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17762"/>
    <w:multiLevelType w:val="hybridMultilevel"/>
    <w:tmpl w:val="9D903BBA"/>
    <w:lvl w:ilvl="0" w:tplc="BFD02CA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D79ED"/>
    <w:multiLevelType w:val="hybridMultilevel"/>
    <w:tmpl w:val="7E120B3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C425E"/>
    <w:multiLevelType w:val="hybridMultilevel"/>
    <w:tmpl w:val="A38CA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2093574"/>
    <w:multiLevelType w:val="hybridMultilevel"/>
    <w:tmpl w:val="A438A992"/>
    <w:lvl w:ilvl="0" w:tplc="637CE898">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32CE6"/>
    <w:multiLevelType w:val="multilevel"/>
    <w:tmpl w:val="6B482CE0"/>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34056970"/>
    <w:multiLevelType w:val="hybridMultilevel"/>
    <w:tmpl w:val="3586CDC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232A1"/>
    <w:multiLevelType w:val="multilevel"/>
    <w:tmpl w:val="2098E8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4F439FB"/>
    <w:multiLevelType w:val="hybridMultilevel"/>
    <w:tmpl w:val="10E21EC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0" w15:restartNumberingAfterBreak="0">
    <w:nsid w:val="36562E93"/>
    <w:multiLevelType w:val="hybridMultilevel"/>
    <w:tmpl w:val="FACE36E6"/>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B784D"/>
    <w:multiLevelType w:val="hybridMultilevel"/>
    <w:tmpl w:val="9F60C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1C0FAD"/>
    <w:multiLevelType w:val="hybridMultilevel"/>
    <w:tmpl w:val="4ACA79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069479E"/>
    <w:multiLevelType w:val="hybridMultilevel"/>
    <w:tmpl w:val="0EDA3E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227B2F"/>
    <w:multiLevelType w:val="hybridMultilevel"/>
    <w:tmpl w:val="393E7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3E91355"/>
    <w:multiLevelType w:val="hybridMultilevel"/>
    <w:tmpl w:val="B6F2EB18"/>
    <w:lvl w:ilvl="0" w:tplc="74B8291C">
      <w:start w:val="7"/>
      <w:numFmt w:val="bullet"/>
      <w:lvlText w:val=""/>
      <w:lvlJc w:val="left"/>
      <w:pPr>
        <w:ind w:left="1080" w:hanging="360"/>
      </w:pPr>
      <w:rPr>
        <w:rFonts w:ascii="Symbol" w:eastAsia="Calibri" w:hAnsi="Symbol" w:cs="Aria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26" w15:restartNumberingAfterBreak="0">
    <w:nsid w:val="44750E27"/>
    <w:multiLevelType w:val="hybridMultilevel"/>
    <w:tmpl w:val="2BD294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E13FC4"/>
    <w:multiLevelType w:val="hybridMultilevel"/>
    <w:tmpl w:val="E6725012"/>
    <w:lvl w:ilvl="0" w:tplc="CE52CC2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C02D0E"/>
    <w:multiLevelType w:val="hybridMultilevel"/>
    <w:tmpl w:val="F0D00BAE"/>
    <w:lvl w:ilvl="0" w:tplc="248A1632">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085F5D"/>
    <w:multiLevelType w:val="hybridMultilevel"/>
    <w:tmpl w:val="4AC00FA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C53E8D"/>
    <w:multiLevelType w:val="hybridMultilevel"/>
    <w:tmpl w:val="A3EE5100"/>
    <w:lvl w:ilvl="0" w:tplc="8DE8802C">
      <w:start w:val="20"/>
      <w:numFmt w:val="bullet"/>
      <w:lvlText w:val="-"/>
      <w:lvlJc w:val="left"/>
      <w:pPr>
        <w:ind w:left="430" w:hanging="360"/>
      </w:pPr>
      <w:rPr>
        <w:rFonts w:ascii="Arial" w:eastAsiaTheme="minorHAnsi" w:hAnsi="Arial" w:cs="Arial"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31" w15:restartNumberingAfterBreak="0">
    <w:nsid w:val="4ACD5010"/>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D66254"/>
    <w:multiLevelType w:val="hybridMultilevel"/>
    <w:tmpl w:val="AF42EBE4"/>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FF6433"/>
    <w:multiLevelType w:val="hybridMultilevel"/>
    <w:tmpl w:val="9C24B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A06DB5"/>
    <w:multiLevelType w:val="hybridMultilevel"/>
    <w:tmpl w:val="2E3E8AB8"/>
    <w:lvl w:ilvl="0" w:tplc="2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3B0807"/>
    <w:multiLevelType w:val="multilevel"/>
    <w:tmpl w:val="373E9132"/>
    <w:styleLink w:val="a"/>
    <w:lvl w:ilvl="0">
      <w:start w:val="1"/>
      <w:numFmt w:val="decimal"/>
      <w:lvlText w:val="%1."/>
      <w:lvlJc w:val="left"/>
      <w:pPr>
        <w:ind w:left="1826" w:hanging="360"/>
      </w:pPr>
    </w:lvl>
    <w:lvl w:ilvl="1">
      <w:start w:val="1"/>
      <w:numFmt w:val="bullet"/>
      <w:lvlText w:val=""/>
      <w:lvlJc w:val="left"/>
      <w:pPr>
        <w:ind w:left="2546" w:hanging="360"/>
      </w:pPr>
      <w:rPr>
        <w:rFonts w:ascii="Symbol" w:hAnsi="Symbol" w:cs="Times New Roman" w:hint="default"/>
        <w:color w:val="auto"/>
      </w:rPr>
    </w:lvl>
    <w:lvl w:ilvl="2">
      <w:start w:val="1"/>
      <w:numFmt w:val="bullet"/>
      <w:lvlText w:val=""/>
      <w:lvlJc w:val="left"/>
      <w:pPr>
        <w:ind w:left="3266" w:hanging="180"/>
      </w:pPr>
      <w:rPr>
        <w:rFonts w:ascii="Symbol" w:hAnsi="Symbol" w:cs="Times New Roman" w:hint="default"/>
        <w:color w:val="auto"/>
      </w:rPr>
    </w:lvl>
    <w:lvl w:ilvl="3">
      <w:start w:val="1"/>
      <w:numFmt w:val="decimal"/>
      <w:lvlText w:val="%4."/>
      <w:lvlJc w:val="left"/>
      <w:pPr>
        <w:ind w:left="3986" w:hanging="360"/>
      </w:pPr>
    </w:lvl>
    <w:lvl w:ilvl="4">
      <w:start w:val="1"/>
      <w:numFmt w:val="lowerLetter"/>
      <w:lvlText w:val="%5."/>
      <w:lvlJc w:val="left"/>
      <w:pPr>
        <w:ind w:left="4706" w:hanging="360"/>
      </w:pPr>
    </w:lvl>
    <w:lvl w:ilvl="5">
      <w:start w:val="1"/>
      <w:numFmt w:val="lowerRoman"/>
      <w:lvlText w:val="%6."/>
      <w:lvlJc w:val="right"/>
      <w:pPr>
        <w:ind w:left="5426" w:hanging="180"/>
      </w:pPr>
    </w:lvl>
    <w:lvl w:ilvl="6">
      <w:start w:val="1"/>
      <w:numFmt w:val="decimal"/>
      <w:lvlText w:val="%7."/>
      <w:lvlJc w:val="left"/>
      <w:pPr>
        <w:ind w:left="6146" w:hanging="360"/>
      </w:pPr>
    </w:lvl>
    <w:lvl w:ilvl="7">
      <w:start w:val="1"/>
      <w:numFmt w:val="lowerLetter"/>
      <w:lvlText w:val="%8."/>
      <w:lvlJc w:val="left"/>
      <w:pPr>
        <w:ind w:left="6866" w:hanging="360"/>
      </w:pPr>
    </w:lvl>
    <w:lvl w:ilvl="8">
      <w:start w:val="1"/>
      <w:numFmt w:val="lowerRoman"/>
      <w:lvlText w:val="%9."/>
      <w:lvlJc w:val="right"/>
      <w:pPr>
        <w:ind w:left="7586" w:hanging="180"/>
      </w:pPr>
    </w:lvl>
  </w:abstractNum>
  <w:abstractNum w:abstractNumId="36" w15:restartNumberingAfterBreak="0">
    <w:nsid w:val="528C7929"/>
    <w:multiLevelType w:val="hybridMultilevel"/>
    <w:tmpl w:val="2C0E7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0A6C12"/>
    <w:multiLevelType w:val="hybridMultilevel"/>
    <w:tmpl w:val="C51A0E52"/>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CD3177"/>
    <w:multiLevelType w:val="hybridMultilevel"/>
    <w:tmpl w:val="2556D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7824D4"/>
    <w:multiLevelType w:val="hybridMultilevel"/>
    <w:tmpl w:val="77009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4B5C6E"/>
    <w:multiLevelType w:val="hybridMultilevel"/>
    <w:tmpl w:val="C0DA1128"/>
    <w:lvl w:ilvl="0" w:tplc="C63C6ABA">
      <w:start w:val="1"/>
      <w:numFmt w:val="decimal"/>
      <w:lvlText w:val="%1."/>
      <w:lvlJc w:val="left"/>
      <w:pPr>
        <w:ind w:left="360" w:firstLine="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482721"/>
    <w:multiLevelType w:val="multilevel"/>
    <w:tmpl w:val="5A90BBCA"/>
    <w:lvl w:ilvl="0">
      <w:start w:val="1"/>
      <w:numFmt w:val="decimal"/>
      <w:pStyle w:val="Heading1"/>
      <w:lvlText w:val="%1."/>
      <w:lvlJc w:val="left"/>
      <w:pPr>
        <w:ind w:left="360" w:hanging="360"/>
      </w:pPr>
      <w:rPr>
        <w:rFonts w:asciiTheme="majorHAnsi" w:eastAsiaTheme="majorEastAsia" w:hAnsiTheme="majorHAnsi" w:cs="Arial"/>
        <w:color w:val="FF0000"/>
        <w:lang w:val="en-US" w:bidi="he-IL"/>
      </w:rPr>
    </w:lvl>
    <w:lvl w:ilvl="1">
      <w:start w:val="1"/>
      <w:numFmt w:val="decimal"/>
      <w:pStyle w:val="Heading2"/>
      <w:isLgl/>
      <w:lvlText w:val="%1.%2"/>
      <w:lvlJc w:val="left"/>
      <w:pPr>
        <w:ind w:left="900" w:hanging="720"/>
      </w:pPr>
      <w:rPr>
        <w:b/>
        <w:bCs/>
        <w:i w:val="0"/>
        <w:iCs w:val="0"/>
        <w:caps w:val="0"/>
        <w:smallCaps w:val="0"/>
        <w:strike w:val="0"/>
        <w:dstrike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1145" w:hanging="720"/>
      </w:pPr>
      <w:rPr>
        <w:b/>
        <w:bCs/>
        <w:i w:val="0"/>
        <w:iCs w:val="0"/>
        <w:caps w:val="0"/>
        <w:smallCaps w:val="0"/>
        <w:strike w:val="0"/>
        <w:dstrike w:val="0"/>
        <w:noProof w:val="0"/>
        <w:vanish w:val="0"/>
        <w:color w:val="FF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1015" w:hanging="1080"/>
      </w:pPr>
      <w:rPr>
        <w:rFonts w:hint="default"/>
      </w:rPr>
    </w:lvl>
    <w:lvl w:ilvl="4">
      <w:start w:val="1"/>
      <w:numFmt w:val="decimal"/>
      <w:isLgl/>
      <w:lvlText w:val="%1.%2.%3.%4.%5"/>
      <w:lvlJc w:val="left"/>
      <w:pPr>
        <w:ind w:left="1015" w:hanging="1080"/>
      </w:pPr>
      <w:rPr>
        <w:rFonts w:hint="default"/>
      </w:rPr>
    </w:lvl>
    <w:lvl w:ilvl="5">
      <w:start w:val="1"/>
      <w:numFmt w:val="decimal"/>
      <w:isLgl/>
      <w:lvlText w:val="%1.%2.%3.%4.%5.%6"/>
      <w:lvlJc w:val="left"/>
      <w:pPr>
        <w:ind w:left="1375" w:hanging="1440"/>
      </w:pPr>
      <w:rPr>
        <w:rFonts w:hint="default"/>
      </w:rPr>
    </w:lvl>
    <w:lvl w:ilvl="6">
      <w:start w:val="1"/>
      <w:numFmt w:val="decimal"/>
      <w:isLgl/>
      <w:lvlText w:val="%1.%2.%3.%4.%5.%6.%7"/>
      <w:lvlJc w:val="left"/>
      <w:pPr>
        <w:ind w:left="1735" w:hanging="1800"/>
      </w:pPr>
      <w:rPr>
        <w:rFonts w:hint="default"/>
      </w:rPr>
    </w:lvl>
    <w:lvl w:ilvl="7">
      <w:start w:val="1"/>
      <w:numFmt w:val="decimal"/>
      <w:isLgl/>
      <w:lvlText w:val="%1.%2.%3.%4.%5.%6.%7.%8"/>
      <w:lvlJc w:val="left"/>
      <w:pPr>
        <w:ind w:left="1735" w:hanging="1800"/>
      </w:pPr>
      <w:rPr>
        <w:rFonts w:hint="default"/>
      </w:rPr>
    </w:lvl>
    <w:lvl w:ilvl="8">
      <w:start w:val="1"/>
      <w:numFmt w:val="decimal"/>
      <w:isLgl/>
      <w:lvlText w:val="%1.%2.%3.%4.%5.%6.%7.%8.%9"/>
      <w:lvlJc w:val="left"/>
      <w:pPr>
        <w:ind w:left="2095" w:hanging="2160"/>
      </w:pPr>
      <w:rPr>
        <w:rFonts w:hint="default"/>
      </w:rPr>
    </w:lvl>
  </w:abstractNum>
  <w:abstractNum w:abstractNumId="42" w15:restartNumberingAfterBreak="0">
    <w:nsid w:val="66F93BCE"/>
    <w:multiLevelType w:val="hybridMultilevel"/>
    <w:tmpl w:val="97365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7444EF"/>
    <w:multiLevelType w:val="hybridMultilevel"/>
    <w:tmpl w:val="54163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D9460D"/>
    <w:multiLevelType w:val="hybridMultilevel"/>
    <w:tmpl w:val="492C9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85612E"/>
    <w:multiLevelType w:val="hybridMultilevel"/>
    <w:tmpl w:val="854E6C00"/>
    <w:lvl w:ilvl="0" w:tplc="BCF4516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A754AB"/>
    <w:multiLevelType w:val="hybridMultilevel"/>
    <w:tmpl w:val="7D1631E0"/>
    <w:lvl w:ilvl="0" w:tplc="248A163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D71210"/>
    <w:multiLevelType w:val="multilevel"/>
    <w:tmpl w:val="4E42B51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E42121"/>
    <w:multiLevelType w:val="hybridMultilevel"/>
    <w:tmpl w:val="54D869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D85984"/>
    <w:multiLevelType w:val="hybridMultilevel"/>
    <w:tmpl w:val="F2264D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E92D8A"/>
    <w:multiLevelType w:val="hybridMultilevel"/>
    <w:tmpl w:val="801ADDF4"/>
    <w:lvl w:ilvl="0" w:tplc="8EC21F16">
      <w:start w:val="1"/>
      <w:numFmt w:val="bullet"/>
      <w:lvlText w:val="•"/>
      <w:lvlJc w:val="left"/>
      <w:pPr>
        <w:tabs>
          <w:tab w:val="num" w:pos="720"/>
        </w:tabs>
        <w:ind w:left="720" w:hanging="360"/>
      </w:pPr>
      <w:rPr>
        <w:rFonts w:ascii="Arial" w:hAnsi="Arial" w:hint="default"/>
      </w:rPr>
    </w:lvl>
    <w:lvl w:ilvl="1" w:tplc="DB608384">
      <w:start w:val="1"/>
      <w:numFmt w:val="bullet"/>
      <w:lvlText w:val="•"/>
      <w:lvlJc w:val="left"/>
      <w:pPr>
        <w:tabs>
          <w:tab w:val="num" w:pos="1440"/>
        </w:tabs>
        <w:ind w:left="1440" w:hanging="360"/>
      </w:pPr>
      <w:rPr>
        <w:rFonts w:ascii="Arial" w:hAnsi="Arial" w:hint="default"/>
      </w:rPr>
    </w:lvl>
    <w:lvl w:ilvl="2" w:tplc="CFBCEFF8" w:tentative="1">
      <w:start w:val="1"/>
      <w:numFmt w:val="bullet"/>
      <w:lvlText w:val="•"/>
      <w:lvlJc w:val="left"/>
      <w:pPr>
        <w:tabs>
          <w:tab w:val="num" w:pos="2160"/>
        </w:tabs>
        <w:ind w:left="2160" w:hanging="360"/>
      </w:pPr>
      <w:rPr>
        <w:rFonts w:ascii="Arial" w:hAnsi="Arial" w:hint="default"/>
      </w:rPr>
    </w:lvl>
    <w:lvl w:ilvl="3" w:tplc="89761046" w:tentative="1">
      <w:start w:val="1"/>
      <w:numFmt w:val="bullet"/>
      <w:lvlText w:val="•"/>
      <w:lvlJc w:val="left"/>
      <w:pPr>
        <w:tabs>
          <w:tab w:val="num" w:pos="2880"/>
        </w:tabs>
        <w:ind w:left="2880" w:hanging="360"/>
      </w:pPr>
      <w:rPr>
        <w:rFonts w:ascii="Arial" w:hAnsi="Arial" w:hint="default"/>
      </w:rPr>
    </w:lvl>
    <w:lvl w:ilvl="4" w:tplc="8CD8D00C" w:tentative="1">
      <w:start w:val="1"/>
      <w:numFmt w:val="bullet"/>
      <w:lvlText w:val="•"/>
      <w:lvlJc w:val="left"/>
      <w:pPr>
        <w:tabs>
          <w:tab w:val="num" w:pos="3600"/>
        </w:tabs>
        <w:ind w:left="3600" w:hanging="360"/>
      </w:pPr>
      <w:rPr>
        <w:rFonts w:ascii="Arial" w:hAnsi="Arial" w:hint="default"/>
      </w:rPr>
    </w:lvl>
    <w:lvl w:ilvl="5" w:tplc="01FA1A74" w:tentative="1">
      <w:start w:val="1"/>
      <w:numFmt w:val="bullet"/>
      <w:lvlText w:val="•"/>
      <w:lvlJc w:val="left"/>
      <w:pPr>
        <w:tabs>
          <w:tab w:val="num" w:pos="4320"/>
        </w:tabs>
        <w:ind w:left="4320" w:hanging="360"/>
      </w:pPr>
      <w:rPr>
        <w:rFonts w:ascii="Arial" w:hAnsi="Arial" w:hint="default"/>
      </w:rPr>
    </w:lvl>
    <w:lvl w:ilvl="6" w:tplc="3146BC44" w:tentative="1">
      <w:start w:val="1"/>
      <w:numFmt w:val="bullet"/>
      <w:lvlText w:val="•"/>
      <w:lvlJc w:val="left"/>
      <w:pPr>
        <w:tabs>
          <w:tab w:val="num" w:pos="5040"/>
        </w:tabs>
        <w:ind w:left="5040" w:hanging="360"/>
      </w:pPr>
      <w:rPr>
        <w:rFonts w:ascii="Arial" w:hAnsi="Arial" w:hint="default"/>
      </w:rPr>
    </w:lvl>
    <w:lvl w:ilvl="7" w:tplc="08748330" w:tentative="1">
      <w:start w:val="1"/>
      <w:numFmt w:val="bullet"/>
      <w:lvlText w:val="•"/>
      <w:lvlJc w:val="left"/>
      <w:pPr>
        <w:tabs>
          <w:tab w:val="num" w:pos="5760"/>
        </w:tabs>
        <w:ind w:left="5760" w:hanging="360"/>
      </w:pPr>
      <w:rPr>
        <w:rFonts w:ascii="Arial" w:hAnsi="Arial" w:hint="default"/>
      </w:rPr>
    </w:lvl>
    <w:lvl w:ilvl="8" w:tplc="568CC01A"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B6F2AB3"/>
    <w:multiLevelType w:val="hybridMultilevel"/>
    <w:tmpl w:val="CEC02C5C"/>
    <w:lvl w:ilvl="0" w:tplc="E9EC800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BD5562"/>
    <w:multiLevelType w:val="hybridMultilevel"/>
    <w:tmpl w:val="71FC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5551596">
    <w:abstractNumId w:val="41"/>
  </w:num>
  <w:num w:numId="2" w16cid:durableId="1793593122">
    <w:abstractNumId w:val="35"/>
  </w:num>
  <w:num w:numId="3" w16cid:durableId="1471554389">
    <w:abstractNumId w:val="42"/>
  </w:num>
  <w:num w:numId="4" w16cid:durableId="287784701">
    <w:abstractNumId w:val="23"/>
  </w:num>
  <w:num w:numId="5" w16cid:durableId="1212689774">
    <w:abstractNumId w:val="41"/>
  </w:num>
  <w:num w:numId="6" w16cid:durableId="338964966">
    <w:abstractNumId w:val="21"/>
  </w:num>
  <w:num w:numId="7" w16cid:durableId="1760833225">
    <w:abstractNumId w:val="10"/>
  </w:num>
  <w:num w:numId="8" w16cid:durableId="1623920053">
    <w:abstractNumId w:val="47"/>
  </w:num>
  <w:num w:numId="9" w16cid:durableId="1453093167">
    <w:abstractNumId w:val="41"/>
  </w:num>
  <w:num w:numId="10" w16cid:durableId="224875151">
    <w:abstractNumId w:val="41"/>
    <w:lvlOverride w:ilvl="0">
      <w:startOverride w:val="2"/>
    </w:lvlOverride>
    <w:lvlOverride w:ilvl="1">
      <w:startOverride w:val="1"/>
    </w:lvlOverride>
    <w:lvlOverride w:ilvl="2">
      <w:startOverride w:val="1"/>
    </w:lvlOverride>
  </w:num>
  <w:num w:numId="11" w16cid:durableId="1122579804">
    <w:abstractNumId w:val="41"/>
  </w:num>
  <w:num w:numId="12" w16cid:durableId="1736781683">
    <w:abstractNumId w:val="41"/>
  </w:num>
  <w:num w:numId="13" w16cid:durableId="307899875">
    <w:abstractNumId w:val="41"/>
  </w:num>
  <w:num w:numId="14" w16cid:durableId="430249665">
    <w:abstractNumId w:val="41"/>
  </w:num>
  <w:num w:numId="15" w16cid:durableId="822963654">
    <w:abstractNumId w:val="41"/>
  </w:num>
  <w:num w:numId="16" w16cid:durableId="1405833393">
    <w:abstractNumId w:val="27"/>
  </w:num>
  <w:num w:numId="17" w16cid:durableId="160802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0858445">
    <w:abstractNumId w:val="24"/>
  </w:num>
  <w:num w:numId="19" w16cid:durableId="1740132144">
    <w:abstractNumId w:val="24"/>
  </w:num>
  <w:num w:numId="20" w16cid:durableId="18667355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3976830">
    <w:abstractNumId w:val="9"/>
  </w:num>
  <w:num w:numId="22" w16cid:durableId="864833069">
    <w:abstractNumId w:val="41"/>
  </w:num>
  <w:num w:numId="23" w16cid:durableId="531186497">
    <w:abstractNumId w:val="11"/>
  </w:num>
  <w:num w:numId="24" w16cid:durableId="1320965771">
    <w:abstractNumId w:val="41"/>
    <w:lvlOverride w:ilvl="0">
      <w:startOverride w:val="1"/>
    </w:lvlOverride>
  </w:num>
  <w:num w:numId="25" w16cid:durableId="88816403">
    <w:abstractNumId w:val="39"/>
  </w:num>
  <w:num w:numId="26" w16cid:durableId="1926649294">
    <w:abstractNumId w:val="41"/>
  </w:num>
  <w:num w:numId="27" w16cid:durableId="2131825801">
    <w:abstractNumId w:val="41"/>
  </w:num>
  <w:num w:numId="28" w16cid:durableId="1352341922">
    <w:abstractNumId w:val="1"/>
  </w:num>
  <w:num w:numId="29" w16cid:durableId="1502506726">
    <w:abstractNumId w:val="40"/>
  </w:num>
  <w:num w:numId="30" w16cid:durableId="1182015332">
    <w:abstractNumId w:val="26"/>
  </w:num>
  <w:num w:numId="31" w16cid:durableId="474563711">
    <w:abstractNumId w:val="49"/>
  </w:num>
  <w:num w:numId="32" w16cid:durableId="1636132698">
    <w:abstractNumId w:val="48"/>
  </w:num>
  <w:num w:numId="33" w16cid:durableId="123617558">
    <w:abstractNumId w:val="36"/>
  </w:num>
  <w:num w:numId="34" w16cid:durableId="513300619">
    <w:abstractNumId w:val="3"/>
  </w:num>
  <w:num w:numId="35" w16cid:durableId="616644757">
    <w:abstractNumId w:val="6"/>
  </w:num>
  <w:num w:numId="36" w16cid:durableId="563493218">
    <w:abstractNumId w:val="14"/>
  </w:num>
  <w:num w:numId="37" w16cid:durableId="1524248725">
    <w:abstractNumId w:val="7"/>
  </w:num>
  <w:num w:numId="38" w16cid:durableId="400711582">
    <w:abstractNumId w:val="33"/>
  </w:num>
  <w:num w:numId="39" w16cid:durableId="21297385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689717">
    <w:abstractNumId w:val="50"/>
  </w:num>
  <w:num w:numId="41" w16cid:durableId="1113015194">
    <w:abstractNumId w:val="16"/>
  </w:num>
  <w:num w:numId="42" w16cid:durableId="1259682324">
    <w:abstractNumId w:val="45"/>
  </w:num>
  <w:num w:numId="43" w16cid:durableId="1863281909">
    <w:abstractNumId w:val="52"/>
  </w:num>
  <w:num w:numId="44" w16cid:durableId="462582971">
    <w:abstractNumId w:val="44"/>
  </w:num>
  <w:num w:numId="45" w16cid:durableId="957879205">
    <w:abstractNumId w:val="38"/>
  </w:num>
  <w:num w:numId="46" w16cid:durableId="1347831266">
    <w:abstractNumId w:val="31"/>
  </w:num>
  <w:num w:numId="47" w16cid:durableId="2069456992">
    <w:abstractNumId w:val="15"/>
  </w:num>
  <w:num w:numId="48" w16cid:durableId="326326669">
    <w:abstractNumId w:val="5"/>
  </w:num>
  <w:num w:numId="49" w16cid:durableId="798884466">
    <w:abstractNumId w:val="20"/>
  </w:num>
  <w:num w:numId="50" w16cid:durableId="2107728642">
    <w:abstractNumId w:val="37"/>
  </w:num>
  <w:num w:numId="51" w16cid:durableId="153960990">
    <w:abstractNumId w:val="17"/>
  </w:num>
  <w:num w:numId="52" w16cid:durableId="146169032">
    <w:abstractNumId w:val="2"/>
  </w:num>
  <w:num w:numId="53" w16cid:durableId="1716419930">
    <w:abstractNumId w:val="32"/>
  </w:num>
  <w:num w:numId="54" w16cid:durableId="965551938">
    <w:abstractNumId w:val="51"/>
  </w:num>
  <w:num w:numId="55" w16cid:durableId="1550991423">
    <w:abstractNumId w:val="4"/>
  </w:num>
  <w:num w:numId="56" w16cid:durableId="1550606629">
    <w:abstractNumId w:val="30"/>
  </w:num>
  <w:num w:numId="57" w16cid:durableId="1350528794">
    <w:abstractNumId w:val="18"/>
  </w:num>
  <w:num w:numId="58" w16cid:durableId="1996228115">
    <w:abstractNumId w:val="8"/>
  </w:num>
  <w:num w:numId="59" w16cid:durableId="2128307860">
    <w:abstractNumId w:val="34"/>
  </w:num>
  <w:num w:numId="60" w16cid:durableId="1222058156">
    <w:abstractNumId w:val="0"/>
  </w:num>
  <w:num w:numId="61" w16cid:durableId="407507491">
    <w:abstractNumId w:val="22"/>
  </w:num>
  <w:num w:numId="62" w16cid:durableId="1866677114">
    <w:abstractNumId w:val="19"/>
  </w:num>
  <w:num w:numId="63" w16cid:durableId="1973246211">
    <w:abstractNumId w:val="28"/>
  </w:num>
  <w:num w:numId="64" w16cid:durableId="1218472919">
    <w:abstractNumId w:val="12"/>
  </w:num>
  <w:num w:numId="65" w16cid:durableId="1595437191">
    <w:abstractNumId w:val="25"/>
  </w:num>
  <w:num w:numId="66" w16cid:durableId="1024744691">
    <w:abstractNumId w:val="43"/>
  </w:num>
  <w:num w:numId="67" w16cid:durableId="1459912241">
    <w:abstractNumId w:val="13"/>
  </w:num>
  <w:num w:numId="68" w16cid:durableId="175584137">
    <w:abstractNumId w:val="29"/>
  </w:num>
  <w:num w:numId="69" w16cid:durableId="1489200775">
    <w:abstractNumId w:val="41"/>
  </w:num>
  <w:num w:numId="70" w16cid:durableId="1220703069">
    <w:abstractNumId w:val="4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vit Dinmez Yehezkel">
    <w15:presenceInfo w15:providerId="AD" w15:userId="S::ravit@leket.org::34a56fba-241b-45f7-a5e4-5ff963093656"/>
  </w15:person>
  <w15:person w15:author="Yael Armon">
    <w15:presenceInfo w15:providerId="AD" w15:userId="S-1-5-21-155517832-2704794264-1257202949-70467"/>
  </w15:person>
  <w15:person w15:author="Nisan Avraham">
    <w15:presenceInfo w15:providerId="AD" w15:userId="S::NisanA@bdo.co.il::82c31081-5980-44b6-b506-44972f2e60e5"/>
  </w15:person>
  <w15:person w15:author="ענת פרידמן-קולס">
    <w15:presenceInfo w15:providerId="AD" w15:userId="S::anat@leket.org::802033f5-411f-43e5-a1ba-737c572fec8d"/>
  </w15:person>
  <w15:person w15:author="רותם שמאי  Rotem Shamay">
    <w15:presenceInfo w15:providerId="AD" w15:userId="S::RotemSh@sviva.gov.il::6293ffc5-b6b2-490a-b2c2-f60b53ec2b73"/>
  </w15:person>
  <w15:person w15:author="Anat Friedman Coles - Leket Israel">
    <w15:presenceInfo w15:providerId="AD" w15:userId="S::anat@leket.org::802033f5-411f-43e5-a1ba-737c572fec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12E"/>
    <w:rsid w:val="0000048A"/>
    <w:rsid w:val="00000539"/>
    <w:rsid w:val="0000095E"/>
    <w:rsid w:val="00000C8E"/>
    <w:rsid w:val="000013BA"/>
    <w:rsid w:val="00002168"/>
    <w:rsid w:val="00002768"/>
    <w:rsid w:val="000027D1"/>
    <w:rsid w:val="000028A0"/>
    <w:rsid w:val="00002BB9"/>
    <w:rsid w:val="00002E7C"/>
    <w:rsid w:val="00003006"/>
    <w:rsid w:val="000037F4"/>
    <w:rsid w:val="00003A81"/>
    <w:rsid w:val="00003C72"/>
    <w:rsid w:val="00004044"/>
    <w:rsid w:val="00004257"/>
    <w:rsid w:val="000047A8"/>
    <w:rsid w:val="00004B8C"/>
    <w:rsid w:val="000050DD"/>
    <w:rsid w:val="00005D5F"/>
    <w:rsid w:val="0000645A"/>
    <w:rsid w:val="000064D4"/>
    <w:rsid w:val="00006508"/>
    <w:rsid w:val="00006796"/>
    <w:rsid w:val="00006D12"/>
    <w:rsid w:val="00007235"/>
    <w:rsid w:val="00007236"/>
    <w:rsid w:val="00007753"/>
    <w:rsid w:val="00007814"/>
    <w:rsid w:val="00007D5D"/>
    <w:rsid w:val="000103E5"/>
    <w:rsid w:val="000104E6"/>
    <w:rsid w:val="00010B81"/>
    <w:rsid w:val="000112FF"/>
    <w:rsid w:val="0001130C"/>
    <w:rsid w:val="00011676"/>
    <w:rsid w:val="000119D1"/>
    <w:rsid w:val="00011AB4"/>
    <w:rsid w:val="00011EF5"/>
    <w:rsid w:val="000120C3"/>
    <w:rsid w:val="0001215D"/>
    <w:rsid w:val="00012166"/>
    <w:rsid w:val="000123C6"/>
    <w:rsid w:val="00012553"/>
    <w:rsid w:val="00012625"/>
    <w:rsid w:val="000130A6"/>
    <w:rsid w:val="00013331"/>
    <w:rsid w:val="00013717"/>
    <w:rsid w:val="00013B4B"/>
    <w:rsid w:val="00013C46"/>
    <w:rsid w:val="00013CDB"/>
    <w:rsid w:val="000144A8"/>
    <w:rsid w:val="00014522"/>
    <w:rsid w:val="00014580"/>
    <w:rsid w:val="0001460B"/>
    <w:rsid w:val="0001512A"/>
    <w:rsid w:val="00015471"/>
    <w:rsid w:val="0001548A"/>
    <w:rsid w:val="00015B9D"/>
    <w:rsid w:val="00015E99"/>
    <w:rsid w:val="0001614C"/>
    <w:rsid w:val="000161C8"/>
    <w:rsid w:val="000161EE"/>
    <w:rsid w:val="000168E8"/>
    <w:rsid w:val="0001705A"/>
    <w:rsid w:val="0001727E"/>
    <w:rsid w:val="0001740C"/>
    <w:rsid w:val="000175D8"/>
    <w:rsid w:val="000177C6"/>
    <w:rsid w:val="0001786D"/>
    <w:rsid w:val="000179BC"/>
    <w:rsid w:val="00017BF2"/>
    <w:rsid w:val="00020319"/>
    <w:rsid w:val="00020601"/>
    <w:rsid w:val="000209BE"/>
    <w:rsid w:val="00020F5B"/>
    <w:rsid w:val="000211B2"/>
    <w:rsid w:val="000212A2"/>
    <w:rsid w:val="000216FD"/>
    <w:rsid w:val="00021C55"/>
    <w:rsid w:val="00021FA8"/>
    <w:rsid w:val="00022082"/>
    <w:rsid w:val="00022256"/>
    <w:rsid w:val="0002267E"/>
    <w:rsid w:val="0002285C"/>
    <w:rsid w:val="00022972"/>
    <w:rsid w:val="00022F97"/>
    <w:rsid w:val="000236B0"/>
    <w:rsid w:val="00023747"/>
    <w:rsid w:val="00023E62"/>
    <w:rsid w:val="00024211"/>
    <w:rsid w:val="00024874"/>
    <w:rsid w:val="00024F73"/>
    <w:rsid w:val="00025332"/>
    <w:rsid w:val="000254F3"/>
    <w:rsid w:val="00025753"/>
    <w:rsid w:val="00026054"/>
    <w:rsid w:val="00026491"/>
    <w:rsid w:val="00030097"/>
    <w:rsid w:val="00030423"/>
    <w:rsid w:val="0003066C"/>
    <w:rsid w:val="000306D2"/>
    <w:rsid w:val="00030B1A"/>
    <w:rsid w:val="00030CE2"/>
    <w:rsid w:val="00030F7D"/>
    <w:rsid w:val="0003129A"/>
    <w:rsid w:val="00031571"/>
    <w:rsid w:val="0003219E"/>
    <w:rsid w:val="0003240B"/>
    <w:rsid w:val="00032727"/>
    <w:rsid w:val="000327E0"/>
    <w:rsid w:val="0003285D"/>
    <w:rsid w:val="000331F2"/>
    <w:rsid w:val="0003320E"/>
    <w:rsid w:val="0003334A"/>
    <w:rsid w:val="00033770"/>
    <w:rsid w:val="00033B6D"/>
    <w:rsid w:val="000344E8"/>
    <w:rsid w:val="00034D04"/>
    <w:rsid w:val="00035295"/>
    <w:rsid w:val="00035BAA"/>
    <w:rsid w:val="00035DB1"/>
    <w:rsid w:val="00035F8F"/>
    <w:rsid w:val="00036CB5"/>
    <w:rsid w:val="000370AF"/>
    <w:rsid w:val="00037610"/>
    <w:rsid w:val="00037791"/>
    <w:rsid w:val="00037C51"/>
    <w:rsid w:val="00037EBC"/>
    <w:rsid w:val="00040575"/>
    <w:rsid w:val="00040BE7"/>
    <w:rsid w:val="00040D73"/>
    <w:rsid w:val="00041673"/>
    <w:rsid w:val="00041A1A"/>
    <w:rsid w:val="00041BD0"/>
    <w:rsid w:val="00041F03"/>
    <w:rsid w:val="00042016"/>
    <w:rsid w:val="0004228C"/>
    <w:rsid w:val="00042407"/>
    <w:rsid w:val="00042961"/>
    <w:rsid w:val="00042E82"/>
    <w:rsid w:val="000432E4"/>
    <w:rsid w:val="000436CC"/>
    <w:rsid w:val="000437D0"/>
    <w:rsid w:val="00044E0B"/>
    <w:rsid w:val="00045218"/>
    <w:rsid w:val="0004535D"/>
    <w:rsid w:val="00045396"/>
    <w:rsid w:val="00045920"/>
    <w:rsid w:val="00045BF3"/>
    <w:rsid w:val="0004644A"/>
    <w:rsid w:val="00046617"/>
    <w:rsid w:val="00046D2C"/>
    <w:rsid w:val="0005105A"/>
    <w:rsid w:val="00051DF0"/>
    <w:rsid w:val="00052038"/>
    <w:rsid w:val="00052100"/>
    <w:rsid w:val="00052367"/>
    <w:rsid w:val="0005267D"/>
    <w:rsid w:val="00052699"/>
    <w:rsid w:val="00052CBD"/>
    <w:rsid w:val="00052ECE"/>
    <w:rsid w:val="00053CDC"/>
    <w:rsid w:val="000542E7"/>
    <w:rsid w:val="00054556"/>
    <w:rsid w:val="00054B23"/>
    <w:rsid w:val="000552DB"/>
    <w:rsid w:val="0005536B"/>
    <w:rsid w:val="0005547B"/>
    <w:rsid w:val="00055A24"/>
    <w:rsid w:val="00056197"/>
    <w:rsid w:val="00057BA4"/>
    <w:rsid w:val="00060A86"/>
    <w:rsid w:val="00061C0C"/>
    <w:rsid w:val="00061FA2"/>
    <w:rsid w:val="00062EFF"/>
    <w:rsid w:val="0006377E"/>
    <w:rsid w:val="00063870"/>
    <w:rsid w:val="00063D32"/>
    <w:rsid w:val="00063E4F"/>
    <w:rsid w:val="00063E83"/>
    <w:rsid w:val="00063EFF"/>
    <w:rsid w:val="00064569"/>
    <w:rsid w:val="0006459B"/>
    <w:rsid w:val="00064B82"/>
    <w:rsid w:val="00065521"/>
    <w:rsid w:val="00065F2E"/>
    <w:rsid w:val="00066A5F"/>
    <w:rsid w:val="00066E9A"/>
    <w:rsid w:val="00066FEE"/>
    <w:rsid w:val="0006700D"/>
    <w:rsid w:val="000670E6"/>
    <w:rsid w:val="00067B10"/>
    <w:rsid w:val="0007005D"/>
    <w:rsid w:val="0007036D"/>
    <w:rsid w:val="00070376"/>
    <w:rsid w:val="00070A54"/>
    <w:rsid w:val="00070E56"/>
    <w:rsid w:val="00071111"/>
    <w:rsid w:val="00071C69"/>
    <w:rsid w:val="000721DE"/>
    <w:rsid w:val="00072C38"/>
    <w:rsid w:val="00073C6C"/>
    <w:rsid w:val="00074818"/>
    <w:rsid w:val="0007546A"/>
    <w:rsid w:val="00075789"/>
    <w:rsid w:val="00075829"/>
    <w:rsid w:val="00075DD5"/>
    <w:rsid w:val="00075F8D"/>
    <w:rsid w:val="00076825"/>
    <w:rsid w:val="00076A19"/>
    <w:rsid w:val="00077334"/>
    <w:rsid w:val="000802FC"/>
    <w:rsid w:val="00080420"/>
    <w:rsid w:val="00080862"/>
    <w:rsid w:val="0008128E"/>
    <w:rsid w:val="0008178A"/>
    <w:rsid w:val="00081A7A"/>
    <w:rsid w:val="00081BA2"/>
    <w:rsid w:val="00081CB4"/>
    <w:rsid w:val="000824F2"/>
    <w:rsid w:val="00082B3A"/>
    <w:rsid w:val="00083277"/>
    <w:rsid w:val="000837B0"/>
    <w:rsid w:val="000838C9"/>
    <w:rsid w:val="000840AB"/>
    <w:rsid w:val="000848C3"/>
    <w:rsid w:val="000848CD"/>
    <w:rsid w:val="00084BD3"/>
    <w:rsid w:val="00084F57"/>
    <w:rsid w:val="000850E8"/>
    <w:rsid w:val="00085154"/>
    <w:rsid w:val="00085270"/>
    <w:rsid w:val="0008534A"/>
    <w:rsid w:val="00085596"/>
    <w:rsid w:val="00085C48"/>
    <w:rsid w:val="00085F28"/>
    <w:rsid w:val="00086296"/>
    <w:rsid w:val="00086546"/>
    <w:rsid w:val="00086A2D"/>
    <w:rsid w:val="00086D09"/>
    <w:rsid w:val="00087101"/>
    <w:rsid w:val="00087162"/>
    <w:rsid w:val="00087FCB"/>
    <w:rsid w:val="00090779"/>
    <w:rsid w:val="0009077A"/>
    <w:rsid w:val="00091098"/>
    <w:rsid w:val="000916A7"/>
    <w:rsid w:val="000918D4"/>
    <w:rsid w:val="00091A24"/>
    <w:rsid w:val="00091AD5"/>
    <w:rsid w:val="00091B1C"/>
    <w:rsid w:val="00091B81"/>
    <w:rsid w:val="00092AC8"/>
    <w:rsid w:val="000932CF"/>
    <w:rsid w:val="000934ED"/>
    <w:rsid w:val="00093E8F"/>
    <w:rsid w:val="00093F75"/>
    <w:rsid w:val="00094758"/>
    <w:rsid w:val="000949DF"/>
    <w:rsid w:val="00094B48"/>
    <w:rsid w:val="00094CBE"/>
    <w:rsid w:val="0009520B"/>
    <w:rsid w:val="000953BC"/>
    <w:rsid w:val="00095486"/>
    <w:rsid w:val="000960E5"/>
    <w:rsid w:val="0009618B"/>
    <w:rsid w:val="00096542"/>
    <w:rsid w:val="00096570"/>
    <w:rsid w:val="00096805"/>
    <w:rsid w:val="0009699F"/>
    <w:rsid w:val="00096D68"/>
    <w:rsid w:val="00096EC1"/>
    <w:rsid w:val="00097185"/>
    <w:rsid w:val="000977B3"/>
    <w:rsid w:val="0009792D"/>
    <w:rsid w:val="000A008B"/>
    <w:rsid w:val="000A0172"/>
    <w:rsid w:val="000A0973"/>
    <w:rsid w:val="000A20B4"/>
    <w:rsid w:val="000A22AA"/>
    <w:rsid w:val="000A2398"/>
    <w:rsid w:val="000A2D22"/>
    <w:rsid w:val="000A2F4B"/>
    <w:rsid w:val="000A31B9"/>
    <w:rsid w:val="000A33CF"/>
    <w:rsid w:val="000A3435"/>
    <w:rsid w:val="000A3652"/>
    <w:rsid w:val="000A3692"/>
    <w:rsid w:val="000A3DAC"/>
    <w:rsid w:val="000A3E23"/>
    <w:rsid w:val="000A42C9"/>
    <w:rsid w:val="000A4351"/>
    <w:rsid w:val="000A4774"/>
    <w:rsid w:val="000A481C"/>
    <w:rsid w:val="000A4F6E"/>
    <w:rsid w:val="000A52D9"/>
    <w:rsid w:val="000A5AF7"/>
    <w:rsid w:val="000A5CB2"/>
    <w:rsid w:val="000A6454"/>
    <w:rsid w:val="000A6D15"/>
    <w:rsid w:val="000A71E1"/>
    <w:rsid w:val="000A7C58"/>
    <w:rsid w:val="000A7F57"/>
    <w:rsid w:val="000B064C"/>
    <w:rsid w:val="000B13E1"/>
    <w:rsid w:val="000B1448"/>
    <w:rsid w:val="000B307F"/>
    <w:rsid w:val="000B3141"/>
    <w:rsid w:val="000B32F8"/>
    <w:rsid w:val="000B3533"/>
    <w:rsid w:val="000B383F"/>
    <w:rsid w:val="000B3D0E"/>
    <w:rsid w:val="000B3EDC"/>
    <w:rsid w:val="000B3F85"/>
    <w:rsid w:val="000B4467"/>
    <w:rsid w:val="000B49A3"/>
    <w:rsid w:val="000B50D6"/>
    <w:rsid w:val="000B51FD"/>
    <w:rsid w:val="000B5300"/>
    <w:rsid w:val="000B5535"/>
    <w:rsid w:val="000B5E00"/>
    <w:rsid w:val="000B6376"/>
    <w:rsid w:val="000B6961"/>
    <w:rsid w:val="000B6CCF"/>
    <w:rsid w:val="000B6EBD"/>
    <w:rsid w:val="000B75EB"/>
    <w:rsid w:val="000B7B9F"/>
    <w:rsid w:val="000B7C76"/>
    <w:rsid w:val="000B7DA0"/>
    <w:rsid w:val="000C00AB"/>
    <w:rsid w:val="000C03D2"/>
    <w:rsid w:val="000C0D63"/>
    <w:rsid w:val="000C1245"/>
    <w:rsid w:val="000C1533"/>
    <w:rsid w:val="000C20F7"/>
    <w:rsid w:val="000C245F"/>
    <w:rsid w:val="000C3720"/>
    <w:rsid w:val="000C3796"/>
    <w:rsid w:val="000C388D"/>
    <w:rsid w:val="000C4346"/>
    <w:rsid w:val="000C52F3"/>
    <w:rsid w:val="000C5726"/>
    <w:rsid w:val="000C5C4A"/>
    <w:rsid w:val="000C5D00"/>
    <w:rsid w:val="000C60AF"/>
    <w:rsid w:val="000C61FD"/>
    <w:rsid w:val="000C6936"/>
    <w:rsid w:val="000C6E13"/>
    <w:rsid w:val="000C6F8A"/>
    <w:rsid w:val="000C7119"/>
    <w:rsid w:val="000C72BE"/>
    <w:rsid w:val="000C7647"/>
    <w:rsid w:val="000D0DB4"/>
    <w:rsid w:val="000D1002"/>
    <w:rsid w:val="000D1062"/>
    <w:rsid w:val="000D1CCA"/>
    <w:rsid w:val="000D20D5"/>
    <w:rsid w:val="000D2296"/>
    <w:rsid w:val="000D2EF4"/>
    <w:rsid w:val="000D32A3"/>
    <w:rsid w:val="000D3373"/>
    <w:rsid w:val="000D33A1"/>
    <w:rsid w:val="000D35ED"/>
    <w:rsid w:val="000D3C51"/>
    <w:rsid w:val="000D41C2"/>
    <w:rsid w:val="000D42E3"/>
    <w:rsid w:val="000D4658"/>
    <w:rsid w:val="000D4C50"/>
    <w:rsid w:val="000D4F42"/>
    <w:rsid w:val="000D509A"/>
    <w:rsid w:val="000D51CB"/>
    <w:rsid w:val="000D5817"/>
    <w:rsid w:val="000D59B7"/>
    <w:rsid w:val="000D6A4E"/>
    <w:rsid w:val="000D7084"/>
    <w:rsid w:val="000D7133"/>
    <w:rsid w:val="000D71A0"/>
    <w:rsid w:val="000D7511"/>
    <w:rsid w:val="000D7FD2"/>
    <w:rsid w:val="000E0C8D"/>
    <w:rsid w:val="000E0DC7"/>
    <w:rsid w:val="000E1338"/>
    <w:rsid w:val="000E1537"/>
    <w:rsid w:val="000E172B"/>
    <w:rsid w:val="000E17C4"/>
    <w:rsid w:val="000E1951"/>
    <w:rsid w:val="000E19ED"/>
    <w:rsid w:val="000E2D57"/>
    <w:rsid w:val="000E321D"/>
    <w:rsid w:val="000E3608"/>
    <w:rsid w:val="000E384B"/>
    <w:rsid w:val="000E3856"/>
    <w:rsid w:val="000E38F7"/>
    <w:rsid w:val="000E3A99"/>
    <w:rsid w:val="000E4612"/>
    <w:rsid w:val="000E4A50"/>
    <w:rsid w:val="000E4B4F"/>
    <w:rsid w:val="000E4DE5"/>
    <w:rsid w:val="000E4EB3"/>
    <w:rsid w:val="000E5466"/>
    <w:rsid w:val="000E59F0"/>
    <w:rsid w:val="000E5ACE"/>
    <w:rsid w:val="000E6702"/>
    <w:rsid w:val="000E6BC4"/>
    <w:rsid w:val="000E6BF6"/>
    <w:rsid w:val="000E6D46"/>
    <w:rsid w:val="000E71CF"/>
    <w:rsid w:val="000E7520"/>
    <w:rsid w:val="000E7A80"/>
    <w:rsid w:val="000E7F49"/>
    <w:rsid w:val="000F0467"/>
    <w:rsid w:val="000F07F1"/>
    <w:rsid w:val="000F0B83"/>
    <w:rsid w:val="000F13EC"/>
    <w:rsid w:val="000F1591"/>
    <w:rsid w:val="000F2A71"/>
    <w:rsid w:val="000F2E17"/>
    <w:rsid w:val="000F2F68"/>
    <w:rsid w:val="000F3035"/>
    <w:rsid w:val="000F383B"/>
    <w:rsid w:val="000F390B"/>
    <w:rsid w:val="000F39E7"/>
    <w:rsid w:val="000F3CAE"/>
    <w:rsid w:val="000F400B"/>
    <w:rsid w:val="000F40AD"/>
    <w:rsid w:val="000F4256"/>
    <w:rsid w:val="000F48CB"/>
    <w:rsid w:val="000F4C62"/>
    <w:rsid w:val="000F4E95"/>
    <w:rsid w:val="000F50C9"/>
    <w:rsid w:val="000F5280"/>
    <w:rsid w:val="000F5296"/>
    <w:rsid w:val="000F5892"/>
    <w:rsid w:val="000F5BE6"/>
    <w:rsid w:val="000F6639"/>
    <w:rsid w:val="000F7BEE"/>
    <w:rsid w:val="000F7F55"/>
    <w:rsid w:val="0010046A"/>
    <w:rsid w:val="00100B2C"/>
    <w:rsid w:val="001014C8"/>
    <w:rsid w:val="0010192D"/>
    <w:rsid w:val="00101D49"/>
    <w:rsid w:val="00102088"/>
    <w:rsid w:val="0010228D"/>
    <w:rsid w:val="0010243F"/>
    <w:rsid w:val="0010254A"/>
    <w:rsid w:val="001027C9"/>
    <w:rsid w:val="001028CF"/>
    <w:rsid w:val="00102AF7"/>
    <w:rsid w:val="00102C39"/>
    <w:rsid w:val="00103851"/>
    <w:rsid w:val="0010485C"/>
    <w:rsid w:val="00105401"/>
    <w:rsid w:val="0010555E"/>
    <w:rsid w:val="001055BB"/>
    <w:rsid w:val="00105ADB"/>
    <w:rsid w:val="001060DD"/>
    <w:rsid w:val="001065C0"/>
    <w:rsid w:val="00106DB2"/>
    <w:rsid w:val="00106F2B"/>
    <w:rsid w:val="00106F82"/>
    <w:rsid w:val="001074B9"/>
    <w:rsid w:val="001074F8"/>
    <w:rsid w:val="0010785D"/>
    <w:rsid w:val="00107AEC"/>
    <w:rsid w:val="00107E7A"/>
    <w:rsid w:val="00107FAA"/>
    <w:rsid w:val="00110241"/>
    <w:rsid w:val="00110299"/>
    <w:rsid w:val="001112D7"/>
    <w:rsid w:val="00111C5D"/>
    <w:rsid w:val="00112782"/>
    <w:rsid w:val="00113510"/>
    <w:rsid w:val="00113D72"/>
    <w:rsid w:val="001142ED"/>
    <w:rsid w:val="0011436F"/>
    <w:rsid w:val="001145B5"/>
    <w:rsid w:val="00114BA1"/>
    <w:rsid w:val="00114C84"/>
    <w:rsid w:val="00115323"/>
    <w:rsid w:val="001153DF"/>
    <w:rsid w:val="00115582"/>
    <w:rsid w:val="001162A3"/>
    <w:rsid w:val="001167E2"/>
    <w:rsid w:val="00116B17"/>
    <w:rsid w:val="00116C01"/>
    <w:rsid w:val="00116FFD"/>
    <w:rsid w:val="00117396"/>
    <w:rsid w:val="001175C0"/>
    <w:rsid w:val="00117AC8"/>
    <w:rsid w:val="00117D02"/>
    <w:rsid w:val="00120274"/>
    <w:rsid w:val="001204FF"/>
    <w:rsid w:val="00120A7E"/>
    <w:rsid w:val="00120EC8"/>
    <w:rsid w:val="00120F36"/>
    <w:rsid w:val="00121794"/>
    <w:rsid w:val="0012182C"/>
    <w:rsid w:val="00121A88"/>
    <w:rsid w:val="00121AFE"/>
    <w:rsid w:val="00122297"/>
    <w:rsid w:val="0012240B"/>
    <w:rsid w:val="0012319A"/>
    <w:rsid w:val="001234BC"/>
    <w:rsid w:val="00123AD0"/>
    <w:rsid w:val="00123D7C"/>
    <w:rsid w:val="00123DF0"/>
    <w:rsid w:val="00124409"/>
    <w:rsid w:val="001245E4"/>
    <w:rsid w:val="00124AFD"/>
    <w:rsid w:val="00124D6A"/>
    <w:rsid w:val="00124EB5"/>
    <w:rsid w:val="0012513A"/>
    <w:rsid w:val="00125157"/>
    <w:rsid w:val="0012550A"/>
    <w:rsid w:val="001257DE"/>
    <w:rsid w:val="00125A2D"/>
    <w:rsid w:val="00125CAC"/>
    <w:rsid w:val="00125DDC"/>
    <w:rsid w:val="001269BE"/>
    <w:rsid w:val="00126BC7"/>
    <w:rsid w:val="00126DFE"/>
    <w:rsid w:val="00127406"/>
    <w:rsid w:val="00127597"/>
    <w:rsid w:val="00127A02"/>
    <w:rsid w:val="00127E4C"/>
    <w:rsid w:val="001301E6"/>
    <w:rsid w:val="001308D4"/>
    <w:rsid w:val="001309EF"/>
    <w:rsid w:val="00130DCB"/>
    <w:rsid w:val="00130F59"/>
    <w:rsid w:val="0013108B"/>
    <w:rsid w:val="001310AF"/>
    <w:rsid w:val="00131412"/>
    <w:rsid w:val="001318E5"/>
    <w:rsid w:val="00131B74"/>
    <w:rsid w:val="00132089"/>
    <w:rsid w:val="00132663"/>
    <w:rsid w:val="001326F5"/>
    <w:rsid w:val="00132A6D"/>
    <w:rsid w:val="00132C51"/>
    <w:rsid w:val="00132E70"/>
    <w:rsid w:val="00132F1B"/>
    <w:rsid w:val="00133100"/>
    <w:rsid w:val="001337F6"/>
    <w:rsid w:val="001339C6"/>
    <w:rsid w:val="00133A07"/>
    <w:rsid w:val="00133C97"/>
    <w:rsid w:val="001345AD"/>
    <w:rsid w:val="00134AF1"/>
    <w:rsid w:val="00134B06"/>
    <w:rsid w:val="00134CC7"/>
    <w:rsid w:val="00135790"/>
    <w:rsid w:val="00135ABA"/>
    <w:rsid w:val="001366AA"/>
    <w:rsid w:val="00136A7C"/>
    <w:rsid w:val="001376BC"/>
    <w:rsid w:val="0014029A"/>
    <w:rsid w:val="0014039D"/>
    <w:rsid w:val="0014045F"/>
    <w:rsid w:val="00140B80"/>
    <w:rsid w:val="00140C89"/>
    <w:rsid w:val="00140D4E"/>
    <w:rsid w:val="00140F56"/>
    <w:rsid w:val="00141236"/>
    <w:rsid w:val="0014139C"/>
    <w:rsid w:val="001415D0"/>
    <w:rsid w:val="00141902"/>
    <w:rsid w:val="00142ED0"/>
    <w:rsid w:val="0014395C"/>
    <w:rsid w:val="001442D0"/>
    <w:rsid w:val="0014492F"/>
    <w:rsid w:val="0014684E"/>
    <w:rsid w:val="00146F9E"/>
    <w:rsid w:val="0014702F"/>
    <w:rsid w:val="00147D46"/>
    <w:rsid w:val="00150229"/>
    <w:rsid w:val="001505BD"/>
    <w:rsid w:val="001506B2"/>
    <w:rsid w:val="001509DA"/>
    <w:rsid w:val="001518DC"/>
    <w:rsid w:val="00151CB0"/>
    <w:rsid w:val="00152030"/>
    <w:rsid w:val="0015209D"/>
    <w:rsid w:val="001524B6"/>
    <w:rsid w:val="001526F9"/>
    <w:rsid w:val="00152C08"/>
    <w:rsid w:val="00153270"/>
    <w:rsid w:val="001533E7"/>
    <w:rsid w:val="001535CB"/>
    <w:rsid w:val="0015395F"/>
    <w:rsid w:val="00153A8B"/>
    <w:rsid w:val="00154DFA"/>
    <w:rsid w:val="00154E41"/>
    <w:rsid w:val="00154E47"/>
    <w:rsid w:val="00154FE3"/>
    <w:rsid w:val="0015506C"/>
    <w:rsid w:val="001550AE"/>
    <w:rsid w:val="001551E4"/>
    <w:rsid w:val="001552AB"/>
    <w:rsid w:val="001552D0"/>
    <w:rsid w:val="00155496"/>
    <w:rsid w:val="001556D3"/>
    <w:rsid w:val="00155A0A"/>
    <w:rsid w:val="00155ABF"/>
    <w:rsid w:val="00155C36"/>
    <w:rsid w:val="0015613B"/>
    <w:rsid w:val="001562C2"/>
    <w:rsid w:val="0015659B"/>
    <w:rsid w:val="0015694C"/>
    <w:rsid w:val="00156C59"/>
    <w:rsid w:val="001601C1"/>
    <w:rsid w:val="0016080A"/>
    <w:rsid w:val="0016099E"/>
    <w:rsid w:val="001609E4"/>
    <w:rsid w:val="00161B45"/>
    <w:rsid w:val="00161C4C"/>
    <w:rsid w:val="00161FC4"/>
    <w:rsid w:val="001627A6"/>
    <w:rsid w:val="0016312F"/>
    <w:rsid w:val="001633BB"/>
    <w:rsid w:val="00163722"/>
    <w:rsid w:val="001637CF"/>
    <w:rsid w:val="00163814"/>
    <w:rsid w:val="00164185"/>
    <w:rsid w:val="00164A07"/>
    <w:rsid w:val="001650B3"/>
    <w:rsid w:val="00165317"/>
    <w:rsid w:val="00165C77"/>
    <w:rsid w:val="001661A3"/>
    <w:rsid w:val="001663D1"/>
    <w:rsid w:val="00166EEF"/>
    <w:rsid w:val="0016773A"/>
    <w:rsid w:val="00167CAE"/>
    <w:rsid w:val="00170296"/>
    <w:rsid w:val="00170425"/>
    <w:rsid w:val="00170958"/>
    <w:rsid w:val="00170C87"/>
    <w:rsid w:val="00170ECC"/>
    <w:rsid w:val="001714A3"/>
    <w:rsid w:val="00171797"/>
    <w:rsid w:val="00171C22"/>
    <w:rsid w:val="00171CCD"/>
    <w:rsid w:val="00172009"/>
    <w:rsid w:val="00172154"/>
    <w:rsid w:val="00172C0E"/>
    <w:rsid w:val="0017300D"/>
    <w:rsid w:val="0017352B"/>
    <w:rsid w:val="0017359D"/>
    <w:rsid w:val="00174313"/>
    <w:rsid w:val="0017432C"/>
    <w:rsid w:val="001748CB"/>
    <w:rsid w:val="00174E07"/>
    <w:rsid w:val="00174FEB"/>
    <w:rsid w:val="0017529B"/>
    <w:rsid w:val="001759FB"/>
    <w:rsid w:val="00175ED5"/>
    <w:rsid w:val="00175F14"/>
    <w:rsid w:val="00176151"/>
    <w:rsid w:val="00176951"/>
    <w:rsid w:val="00176A7F"/>
    <w:rsid w:val="00177749"/>
    <w:rsid w:val="00177AFD"/>
    <w:rsid w:val="001800F0"/>
    <w:rsid w:val="001808A3"/>
    <w:rsid w:val="00180BBB"/>
    <w:rsid w:val="00181304"/>
    <w:rsid w:val="00181A01"/>
    <w:rsid w:val="00181A1D"/>
    <w:rsid w:val="00181A6F"/>
    <w:rsid w:val="00181CCF"/>
    <w:rsid w:val="001822F3"/>
    <w:rsid w:val="0018233D"/>
    <w:rsid w:val="00183516"/>
    <w:rsid w:val="00184043"/>
    <w:rsid w:val="00184066"/>
    <w:rsid w:val="0018427C"/>
    <w:rsid w:val="0018445B"/>
    <w:rsid w:val="001844B0"/>
    <w:rsid w:val="001846C6"/>
    <w:rsid w:val="001846EE"/>
    <w:rsid w:val="0018475B"/>
    <w:rsid w:val="001847FA"/>
    <w:rsid w:val="001848E0"/>
    <w:rsid w:val="0018498E"/>
    <w:rsid w:val="001850BD"/>
    <w:rsid w:val="00185241"/>
    <w:rsid w:val="001855BA"/>
    <w:rsid w:val="001859F5"/>
    <w:rsid w:val="00186BC0"/>
    <w:rsid w:val="00186D77"/>
    <w:rsid w:val="00186F78"/>
    <w:rsid w:val="00186FBE"/>
    <w:rsid w:val="00186FBF"/>
    <w:rsid w:val="00187017"/>
    <w:rsid w:val="00187DB4"/>
    <w:rsid w:val="00187ECF"/>
    <w:rsid w:val="00190203"/>
    <w:rsid w:val="00190685"/>
    <w:rsid w:val="001907B5"/>
    <w:rsid w:val="00190A56"/>
    <w:rsid w:val="00190B74"/>
    <w:rsid w:val="001914E7"/>
    <w:rsid w:val="00191EC8"/>
    <w:rsid w:val="00193034"/>
    <w:rsid w:val="00193130"/>
    <w:rsid w:val="00193732"/>
    <w:rsid w:val="00193D7E"/>
    <w:rsid w:val="00194006"/>
    <w:rsid w:val="001941CF"/>
    <w:rsid w:val="00194C7C"/>
    <w:rsid w:val="0019590E"/>
    <w:rsid w:val="00195B9F"/>
    <w:rsid w:val="00197045"/>
    <w:rsid w:val="001973A9"/>
    <w:rsid w:val="00197E6D"/>
    <w:rsid w:val="001A0030"/>
    <w:rsid w:val="001A0474"/>
    <w:rsid w:val="001A0968"/>
    <w:rsid w:val="001A0BF0"/>
    <w:rsid w:val="001A0D85"/>
    <w:rsid w:val="001A0F12"/>
    <w:rsid w:val="001A1074"/>
    <w:rsid w:val="001A129B"/>
    <w:rsid w:val="001A12F7"/>
    <w:rsid w:val="001A151B"/>
    <w:rsid w:val="001A18F0"/>
    <w:rsid w:val="001A1D2A"/>
    <w:rsid w:val="001A1F1C"/>
    <w:rsid w:val="001A2BAC"/>
    <w:rsid w:val="001A3880"/>
    <w:rsid w:val="001A485D"/>
    <w:rsid w:val="001A50A4"/>
    <w:rsid w:val="001A5707"/>
    <w:rsid w:val="001A5E4D"/>
    <w:rsid w:val="001A5F96"/>
    <w:rsid w:val="001A65D6"/>
    <w:rsid w:val="001A68DD"/>
    <w:rsid w:val="001A6E0B"/>
    <w:rsid w:val="001A6F3F"/>
    <w:rsid w:val="001A70C5"/>
    <w:rsid w:val="001A786F"/>
    <w:rsid w:val="001B00E6"/>
    <w:rsid w:val="001B0564"/>
    <w:rsid w:val="001B0898"/>
    <w:rsid w:val="001B0A4D"/>
    <w:rsid w:val="001B0D87"/>
    <w:rsid w:val="001B1018"/>
    <w:rsid w:val="001B1A79"/>
    <w:rsid w:val="001B1B5A"/>
    <w:rsid w:val="001B2A61"/>
    <w:rsid w:val="001B3EC8"/>
    <w:rsid w:val="001B419A"/>
    <w:rsid w:val="001B42C8"/>
    <w:rsid w:val="001B471F"/>
    <w:rsid w:val="001B4AE5"/>
    <w:rsid w:val="001B50A2"/>
    <w:rsid w:val="001B54EB"/>
    <w:rsid w:val="001B550E"/>
    <w:rsid w:val="001B57FE"/>
    <w:rsid w:val="001B587A"/>
    <w:rsid w:val="001B5BB2"/>
    <w:rsid w:val="001B6348"/>
    <w:rsid w:val="001B6990"/>
    <w:rsid w:val="001B7AF3"/>
    <w:rsid w:val="001C0354"/>
    <w:rsid w:val="001C0580"/>
    <w:rsid w:val="001C0E21"/>
    <w:rsid w:val="001C10B0"/>
    <w:rsid w:val="001C1275"/>
    <w:rsid w:val="001C1F24"/>
    <w:rsid w:val="001C21A8"/>
    <w:rsid w:val="001C21DF"/>
    <w:rsid w:val="001C22DF"/>
    <w:rsid w:val="001C22E0"/>
    <w:rsid w:val="001C339B"/>
    <w:rsid w:val="001C3609"/>
    <w:rsid w:val="001C3D4C"/>
    <w:rsid w:val="001C4E85"/>
    <w:rsid w:val="001C574F"/>
    <w:rsid w:val="001C5CC3"/>
    <w:rsid w:val="001C5EB6"/>
    <w:rsid w:val="001C66AC"/>
    <w:rsid w:val="001C6979"/>
    <w:rsid w:val="001C6E59"/>
    <w:rsid w:val="001C6E73"/>
    <w:rsid w:val="001C6F06"/>
    <w:rsid w:val="001C70CB"/>
    <w:rsid w:val="001C7193"/>
    <w:rsid w:val="001C7481"/>
    <w:rsid w:val="001C74BA"/>
    <w:rsid w:val="001C78A7"/>
    <w:rsid w:val="001C7C0E"/>
    <w:rsid w:val="001C7CA4"/>
    <w:rsid w:val="001D01E4"/>
    <w:rsid w:val="001D06F7"/>
    <w:rsid w:val="001D0B84"/>
    <w:rsid w:val="001D1263"/>
    <w:rsid w:val="001D132A"/>
    <w:rsid w:val="001D156F"/>
    <w:rsid w:val="001D159C"/>
    <w:rsid w:val="001D1859"/>
    <w:rsid w:val="001D1A29"/>
    <w:rsid w:val="001D1D33"/>
    <w:rsid w:val="001D1D3A"/>
    <w:rsid w:val="001D1DA9"/>
    <w:rsid w:val="001D23AC"/>
    <w:rsid w:val="001D2950"/>
    <w:rsid w:val="001D38A8"/>
    <w:rsid w:val="001D3B8F"/>
    <w:rsid w:val="001D4047"/>
    <w:rsid w:val="001D4135"/>
    <w:rsid w:val="001D43C1"/>
    <w:rsid w:val="001D4928"/>
    <w:rsid w:val="001D4993"/>
    <w:rsid w:val="001D4B44"/>
    <w:rsid w:val="001D4D25"/>
    <w:rsid w:val="001D4DE1"/>
    <w:rsid w:val="001D4E9E"/>
    <w:rsid w:val="001D5703"/>
    <w:rsid w:val="001D5B52"/>
    <w:rsid w:val="001D5DD5"/>
    <w:rsid w:val="001D613B"/>
    <w:rsid w:val="001D63F8"/>
    <w:rsid w:val="001D6574"/>
    <w:rsid w:val="001D684D"/>
    <w:rsid w:val="001D73A2"/>
    <w:rsid w:val="001D7B0F"/>
    <w:rsid w:val="001D7D4A"/>
    <w:rsid w:val="001D7E4D"/>
    <w:rsid w:val="001D7F78"/>
    <w:rsid w:val="001E0246"/>
    <w:rsid w:val="001E03C9"/>
    <w:rsid w:val="001E06D3"/>
    <w:rsid w:val="001E0D8E"/>
    <w:rsid w:val="001E12E3"/>
    <w:rsid w:val="001E17D6"/>
    <w:rsid w:val="001E19FD"/>
    <w:rsid w:val="001E1C1A"/>
    <w:rsid w:val="001E1C7C"/>
    <w:rsid w:val="001E2128"/>
    <w:rsid w:val="001E255A"/>
    <w:rsid w:val="001E2848"/>
    <w:rsid w:val="001E291F"/>
    <w:rsid w:val="001E2E4A"/>
    <w:rsid w:val="001E3668"/>
    <w:rsid w:val="001E3730"/>
    <w:rsid w:val="001E3D49"/>
    <w:rsid w:val="001E3FC7"/>
    <w:rsid w:val="001E42F0"/>
    <w:rsid w:val="001E4AFA"/>
    <w:rsid w:val="001E50E5"/>
    <w:rsid w:val="001E598A"/>
    <w:rsid w:val="001E5ED0"/>
    <w:rsid w:val="001E61F8"/>
    <w:rsid w:val="001E6A3F"/>
    <w:rsid w:val="001E6B41"/>
    <w:rsid w:val="001E6F06"/>
    <w:rsid w:val="001E76E4"/>
    <w:rsid w:val="001E7F7A"/>
    <w:rsid w:val="001F00C1"/>
    <w:rsid w:val="001F010B"/>
    <w:rsid w:val="001F0779"/>
    <w:rsid w:val="001F1014"/>
    <w:rsid w:val="001F109C"/>
    <w:rsid w:val="001F1A08"/>
    <w:rsid w:val="001F1FBB"/>
    <w:rsid w:val="001F2026"/>
    <w:rsid w:val="001F21DF"/>
    <w:rsid w:val="001F2320"/>
    <w:rsid w:val="001F2C5D"/>
    <w:rsid w:val="001F308C"/>
    <w:rsid w:val="001F32B0"/>
    <w:rsid w:val="001F3622"/>
    <w:rsid w:val="001F3671"/>
    <w:rsid w:val="001F36B1"/>
    <w:rsid w:val="001F3B31"/>
    <w:rsid w:val="001F40A0"/>
    <w:rsid w:val="001F47F3"/>
    <w:rsid w:val="001F4909"/>
    <w:rsid w:val="001F4A7B"/>
    <w:rsid w:val="001F4F32"/>
    <w:rsid w:val="001F520C"/>
    <w:rsid w:val="001F5D2D"/>
    <w:rsid w:val="001F61FC"/>
    <w:rsid w:val="001F6650"/>
    <w:rsid w:val="00200036"/>
    <w:rsid w:val="002000DE"/>
    <w:rsid w:val="002003F3"/>
    <w:rsid w:val="00200603"/>
    <w:rsid w:val="0020155E"/>
    <w:rsid w:val="002021EB"/>
    <w:rsid w:val="00202ED4"/>
    <w:rsid w:val="002036D9"/>
    <w:rsid w:val="00203831"/>
    <w:rsid w:val="00204088"/>
    <w:rsid w:val="0020428E"/>
    <w:rsid w:val="0020442C"/>
    <w:rsid w:val="00204C4D"/>
    <w:rsid w:val="00204DD5"/>
    <w:rsid w:val="00205D86"/>
    <w:rsid w:val="00205E7C"/>
    <w:rsid w:val="00205E83"/>
    <w:rsid w:val="00206125"/>
    <w:rsid w:val="002065F5"/>
    <w:rsid w:val="0020660A"/>
    <w:rsid w:val="00206B39"/>
    <w:rsid w:val="00206F45"/>
    <w:rsid w:val="00207157"/>
    <w:rsid w:val="002075AC"/>
    <w:rsid w:val="00207FDB"/>
    <w:rsid w:val="002103FE"/>
    <w:rsid w:val="002104F3"/>
    <w:rsid w:val="0021054C"/>
    <w:rsid w:val="00210D2F"/>
    <w:rsid w:val="00211DB6"/>
    <w:rsid w:val="00211E21"/>
    <w:rsid w:val="00211E84"/>
    <w:rsid w:val="002123A3"/>
    <w:rsid w:val="00212A5A"/>
    <w:rsid w:val="002132D0"/>
    <w:rsid w:val="00213F7C"/>
    <w:rsid w:val="0021524C"/>
    <w:rsid w:val="002157B0"/>
    <w:rsid w:val="002157EA"/>
    <w:rsid w:val="00215C0F"/>
    <w:rsid w:val="00215F3A"/>
    <w:rsid w:val="0021620E"/>
    <w:rsid w:val="00216510"/>
    <w:rsid w:val="0021673F"/>
    <w:rsid w:val="00216F0F"/>
    <w:rsid w:val="0021718B"/>
    <w:rsid w:val="0021743B"/>
    <w:rsid w:val="00217642"/>
    <w:rsid w:val="002176EC"/>
    <w:rsid w:val="002177B6"/>
    <w:rsid w:val="00217E7D"/>
    <w:rsid w:val="0022022C"/>
    <w:rsid w:val="00220438"/>
    <w:rsid w:val="00220455"/>
    <w:rsid w:val="00220475"/>
    <w:rsid w:val="00220767"/>
    <w:rsid w:val="00220A09"/>
    <w:rsid w:val="00220A7C"/>
    <w:rsid w:val="00220E9B"/>
    <w:rsid w:val="002212E9"/>
    <w:rsid w:val="002214A0"/>
    <w:rsid w:val="00221734"/>
    <w:rsid w:val="0022192B"/>
    <w:rsid w:val="00221961"/>
    <w:rsid w:val="00221D6E"/>
    <w:rsid w:val="0022220B"/>
    <w:rsid w:val="002224B6"/>
    <w:rsid w:val="0022292B"/>
    <w:rsid w:val="00223367"/>
    <w:rsid w:val="00223495"/>
    <w:rsid w:val="002235E1"/>
    <w:rsid w:val="00223628"/>
    <w:rsid w:val="00223AC8"/>
    <w:rsid w:val="0022430B"/>
    <w:rsid w:val="00224485"/>
    <w:rsid w:val="0022461A"/>
    <w:rsid w:val="00224957"/>
    <w:rsid w:val="00224C62"/>
    <w:rsid w:val="00224CB6"/>
    <w:rsid w:val="00224D05"/>
    <w:rsid w:val="00224F43"/>
    <w:rsid w:val="00225884"/>
    <w:rsid w:val="0022596B"/>
    <w:rsid w:val="0022598D"/>
    <w:rsid w:val="00226058"/>
    <w:rsid w:val="00226452"/>
    <w:rsid w:val="00226E59"/>
    <w:rsid w:val="0022795C"/>
    <w:rsid w:val="00227B6A"/>
    <w:rsid w:val="002301F5"/>
    <w:rsid w:val="002307EA"/>
    <w:rsid w:val="00230B73"/>
    <w:rsid w:val="00231AB1"/>
    <w:rsid w:val="00231AED"/>
    <w:rsid w:val="00231C38"/>
    <w:rsid w:val="00231FEC"/>
    <w:rsid w:val="002326F8"/>
    <w:rsid w:val="00232A04"/>
    <w:rsid w:val="00232D32"/>
    <w:rsid w:val="002330BF"/>
    <w:rsid w:val="002331DE"/>
    <w:rsid w:val="00233308"/>
    <w:rsid w:val="0023330C"/>
    <w:rsid w:val="0023389E"/>
    <w:rsid w:val="00233B77"/>
    <w:rsid w:val="002346EC"/>
    <w:rsid w:val="002349DE"/>
    <w:rsid w:val="00234BD7"/>
    <w:rsid w:val="002354E4"/>
    <w:rsid w:val="0023571D"/>
    <w:rsid w:val="002357AB"/>
    <w:rsid w:val="00235871"/>
    <w:rsid w:val="002358A2"/>
    <w:rsid w:val="00235DE0"/>
    <w:rsid w:val="00236090"/>
    <w:rsid w:val="002362D0"/>
    <w:rsid w:val="002379B9"/>
    <w:rsid w:val="00240A5B"/>
    <w:rsid w:val="002410B3"/>
    <w:rsid w:val="00241495"/>
    <w:rsid w:val="00241CDF"/>
    <w:rsid w:val="00241CEB"/>
    <w:rsid w:val="00242259"/>
    <w:rsid w:val="0024269B"/>
    <w:rsid w:val="00242A95"/>
    <w:rsid w:val="00242D35"/>
    <w:rsid w:val="00243329"/>
    <w:rsid w:val="00243415"/>
    <w:rsid w:val="00243537"/>
    <w:rsid w:val="00243689"/>
    <w:rsid w:val="00244878"/>
    <w:rsid w:val="00244A9D"/>
    <w:rsid w:val="00244E36"/>
    <w:rsid w:val="00245096"/>
    <w:rsid w:val="00245118"/>
    <w:rsid w:val="0024512E"/>
    <w:rsid w:val="0024582F"/>
    <w:rsid w:val="00245A30"/>
    <w:rsid w:val="00245A67"/>
    <w:rsid w:val="00245C13"/>
    <w:rsid w:val="00245CD1"/>
    <w:rsid w:val="00246698"/>
    <w:rsid w:val="002468E6"/>
    <w:rsid w:val="00246952"/>
    <w:rsid w:val="00246C93"/>
    <w:rsid w:val="00246F2E"/>
    <w:rsid w:val="0024708B"/>
    <w:rsid w:val="002474D2"/>
    <w:rsid w:val="0024794C"/>
    <w:rsid w:val="0024799B"/>
    <w:rsid w:val="0025075B"/>
    <w:rsid w:val="002508D3"/>
    <w:rsid w:val="00250DE0"/>
    <w:rsid w:val="0025215F"/>
    <w:rsid w:val="002523FA"/>
    <w:rsid w:val="0025336F"/>
    <w:rsid w:val="00253410"/>
    <w:rsid w:val="002546FC"/>
    <w:rsid w:val="00254D19"/>
    <w:rsid w:val="00254F7F"/>
    <w:rsid w:val="00255080"/>
    <w:rsid w:val="002556E1"/>
    <w:rsid w:val="00255E02"/>
    <w:rsid w:val="00255F4A"/>
    <w:rsid w:val="002561F4"/>
    <w:rsid w:val="002569D3"/>
    <w:rsid w:val="00256EBB"/>
    <w:rsid w:val="002570EE"/>
    <w:rsid w:val="00257395"/>
    <w:rsid w:val="0025747B"/>
    <w:rsid w:val="002574B1"/>
    <w:rsid w:val="0025767C"/>
    <w:rsid w:val="00257B03"/>
    <w:rsid w:val="00260C22"/>
    <w:rsid w:val="00260D7C"/>
    <w:rsid w:val="00260F53"/>
    <w:rsid w:val="00261198"/>
    <w:rsid w:val="002615C9"/>
    <w:rsid w:val="0026185E"/>
    <w:rsid w:val="00261C4B"/>
    <w:rsid w:val="00261E21"/>
    <w:rsid w:val="002621BB"/>
    <w:rsid w:val="002626AC"/>
    <w:rsid w:val="002627D9"/>
    <w:rsid w:val="00262CB8"/>
    <w:rsid w:val="00262E4F"/>
    <w:rsid w:val="00263651"/>
    <w:rsid w:val="002636AE"/>
    <w:rsid w:val="00263BF6"/>
    <w:rsid w:val="00263C54"/>
    <w:rsid w:val="00264B64"/>
    <w:rsid w:val="00264BF9"/>
    <w:rsid w:val="00265186"/>
    <w:rsid w:val="00265AD3"/>
    <w:rsid w:val="00265C6D"/>
    <w:rsid w:val="00266837"/>
    <w:rsid w:val="0026683C"/>
    <w:rsid w:val="00266FCF"/>
    <w:rsid w:val="002670AB"/>
    <w:rsid w:val="00270150"/>
    <w:rsid w:val="0027090D"/>
    <w:rsid w:val="00270C56"/>
    <w:rsid w:val="0027106A"/>
    <w:rsid w:val="002715A2"/>
    <w:rsid w:val="0027185C"/>
    <w:rsid w:val="00271E59"/>
    <w:rsid w:val="00272D90"/>
    <w:rsid w:val="00273656"/>
    <w:rsid w:val="00273AFD"/>
    <w:rsid w:val="002743F4"/>
    <w:rsid w:val="002748D0"/>
    <w:rsid w:val="00275563"/>
    <w:rsid w:val="00276057"/>
    <w:rsid w:val="002761D0"/>
    <w:rsid w:val="0027662A"/>
    <w:rsid w:val="00276F82"/>
    <w:rsid w:val="002773C0"/>
    <w:rsid w:val="00277491"/>
    <w:rsid w:val="00277706"/>
    <w:rsid w:val="002777C0"/>
    <w:rsid w:val="002804E5"/>
    <w:rsid w:val="002804F6"/>
    <w:rsid w:val="00280832"/>
    <w:rsid w:val="00281385"/>
    <w:rsid w:val="002818B1"/>
    <w:rsid w:val="002818D7"/>
    <w:rsid w:val="002824DD"/>
    <w:rsid w:val="0028255F"/>
    <w:rsid w:val="002825C5"/>
    <w:rsid w:val="002828A4"/>
    <w:rsid w:val="00282A9F"/>
    <w:rsid w:val="00282DB1"/>
    <w:rsid w:val="00282E1D"/>
    <w:rsid w:val="0028357D"/>
    <w:rsid w:val="00283752"/>
    <w:rsid w:val="00283BED"/>
    <w:rsid w:val="002853FC"/>
    <w:rsid w:val="00285F14"/>
    <w:rsid w:val="002861A5"/>
    <w:rsid w:val="002861F5"/>
    <w:rsid w:val="0028689A"/>
    <w:rsid w:val="00286CF0"/>
    <w:rsid w:val="0028724C"/>
    <w:rsid w:val="00287806"/>
    <w:rsid w:val="00287B12"/>
    <w:rsid w:val="0029072B"/>
    <w:rsid w:val="0029084C"/>
    <w:rsid w:val="00290D94"/>
    <w:rsid w:val="002914F5"/>
    <w:rsid w:val="00291776"/>
    <w:rsid w:val="002917ED"/>
    <w:rsid w:val="00291909"/>
    <w:rsid w:val="00291BDA"/>
    <w:rsid w:val="00291E4F"/>
    <w:rsid w:val="00291EBF"/>
    <w:rsid w:val="00291F19"/>
    <w:rsid w:val="00292CE5"/>
    <w:rsid w:val="0029308A"/>
    <w:rsid w:val="002934CE"/>
    <w:rsid w:val="00293558"/>
    <w:rsid w:val="00293DF4"/>
    <w:rsid w:val="00293F35"/>
    <w:rsid w:val="0029452F"/>
    <w:rsid w:val="00294D5B"/>
    <w:rsid w:val="00294D90"/>
    <w:rsid w:val="00295074"/>
    <w:rsid w:val="00295149"/>
    <w:rsid w:val="00295611"/>
    <w:rsid w:val="002957C9"/>
    <w:rsid w:val="00295D95"/>
    <w:rsid w:val="0029623E"/>
    <w:rsid w:val="00296794"/>
    <w:rsid w:val="002971DC"/>
    <w:rsid w:val="002973E7"/>
    <w:rsid w:val="00297776"/>
    <w:rsid w:val="002977F8"/>
    <w:rsid w:val="00297EBE"/>
    <w:rsid w:val="002A0C28"/>
    <w:rsid w:val="002A0D2F"/>
    <w:rsid w:val="002A18A1"/>
    <w:rsid w:val="002A18D9"/>
    <w:rsid w:val="002A2193"/>
    <w:rsid w:val="002A2776"/>
    <w:rsid w:val="002A28FC"/>
    <w:rsid w:val="002A29C6"/>
    <w:rsid w:val="002A31B5"/>
    <w:rsid w:val="002A331A"/>
    <w:rsid w:val="002A395E"/>
    <w:rsid w:val="002A41E4"/>
    <w:rsid w:val="002A46EC"/>
    <w:rsid w:val="002A4A7F"/>
    <w:rsid w:val="002A57DA"/>
    <w:rsid w:val="002A5C0F"/>
    <w:rsid w:val="002A5D8F"/>
    <w:rsid w:val="002A5F7D"/>
    <w:rsid w:val="002A6209"/>
    <w:rsid w:val="002A66CE"/>
    <w:rsid w:val="002A6A5C"/>
    <w:rsid w:val="002A6F0D"/>
    <w:rsid w:val="002A70BF"/>
    <w:rsid w:val="002A71E8"/>
    <w:rsid w:val="002A72AA"/>
    <w:rsid w:val="002A785F"/>
    <w:rsid w:val="002B02BF"/>
    <w:rsid w:val="002B0623"/>
    <w:rsid w:val="002B0E95"/>
    <w:rsid w:val="002B1273"/>
    <w:rsid w:val="002B1A01"/>
    <w:rsid w:val="002B208A"/>
    <w:rsid w:val="002B342B"/>
    <w:rsid w:val="002B3493"/>
    <w:rsid w:val="002B3563"/>
    <w:rsid w:val="002B36AB"/>
    <w:rsid w:val="002B36C4"/>
    <w:rsid w:val="002B3BBD"/>
    <w:rsid w:val="002B478A"/>
    <w:rsid w:val="002B4FD8"/>
    <w:rsid w:val="002B591E"/>
    <w:rsid w:val="002B5D12"/>
    <w:rsid w:val="002B60DA"/>
    <w:rsid w:val="002B6451"/>
    <w:rsid w:val="002B68BB"/>
    <w:rsid w:val="002B6BB8"/>
    <w:rsid w:val="002B6D02"/>
    <w:rsid w:val="002B6D3F"/>
    <w:rsid w:val="002B6F2D"/>
    <w:rsid w:val="002B7BED"/>
    <w:rsid w:val="002B7D02"/>
    <w:rsid w:val="002C1229"/>
    <w:rsid w:val="002C180A"/>
    <w:rsid w:val="002C182D"/>
    <w:rsid w:val="002C2099"/>
    <w:rsid w:val="002C21AE"/>
    <w:rsid w:val="002C22C7"/>
    <w:rsid w:val="002C241F"/>
    <w:rsid w:val="002C28E0"/>
    <w:rsid w:val="002C2D4D"/>
    <w:rsid w:val="002C34F2"/>
    <w:rsid w:val="002C3BD6"/>
    <w:rsid w:val="002C3DDC"/>
    <w:rsid w:val="002C43D0"/>
    <w:rsid w:val="002C4574"/>
    <w:rsid w:val="002C514E"/>
    <w:rsid w:val="002C52C3"/>
    <w:rsid w:val="002C52F8"/>
    <w:rsid w:val="002C59EF"/>
    <w:rsid w:val="002C6908"/>
    <w:rsid w:val="002C6F92"/>
    <w:rsid w:val="002C75E9"/>
    <w:rsid w:val="002C7720"/>
    <w:rsid w:val="002C781C"/>
    <w:rsid w:val="002C786E"/>
    <w:rsid w:val="002D0C9C"/>
    <w:rsid w:val="002D0F92"/>
    <w:rsid w:val="002D10FD"/>
    <w:rsid w:val="002D1A8E"/>
    <w:rsid w:val="002D1E86"/>
    <w:rsid w:val="002D1EE1"/>
    <w:rsid w:val="002D21C8"/>
    <w:rsid w:val="002D24C4"/>
    <w:rsid w:val="002D28D4"/>
    <w:rsid w:val="002D2BA6"/>
    <w:rsid w:val="002D3561"/>
    <w:rsid w:val="002D368F"/>
    <w:rsid w:val="002D38E2"/>
    <w:rsid w:val="002D3AC1"/>
    <w:rsid w:val="002D3DEA"/>
    <w:rsid w:val="002D3EE3"/>
    <w:rsid w:val="002D446F"/>
    <w:rsid w:val="002D4D5F"/>
    <w:rsid w:val="002D5240"/>
    <w:rsid w:val="002D537D"/>
    <w:rsid w:val="002D5757"/>
    <w:rsid w:val="002D57E3"/>
    <w:rsid w:val="002D6219"/>
    <w:rsid w:val="002D640F"/>
    <w:rsid w:val="002D660E"/>
    <w:rsid w:val="002D671E"/>
    <w:rsid w:val="002D67A8"/>
    <w:rsid w:val="002D6B89"/>
    <w:rsid w:val="002D7430"/>
    <w:rsid w:val="002D7485"/>
    <w:rsid w:val="002D7727"/>
    <w:rsid w:val="002D7D33"/>
    <w:rsid w:val="002D7D52"/>
    <w:rsid w:val="002E0C1E"/>
    <w:rsid w:val="002E0E53"/>
    <w:rsid w:val="002E0E96"/>
    <w:rsid w:val="002E0F1B"/>
    <w:rsid w:val="002E1603"/>
    <w:rsid w:val="002E1CBD"/>
    <w:rsid w:val="002E1F7A"/>
    <w:rsid w:val="002E25CD"/>
    <w:rsid w:val="002E275F"/>
    <w:rsid w:val="002E2E69"/>
    <w:rsid w:val="002E3EA6"/>
    <w:rsid w:val="002E3FBB"/>
    <w:rsid w:val="002E4028"/>
    <w:rsid w:val="002E45FB"/>
    <w:rsid w:val="002E46B9"/>
    <w:rsid w:val="002E4C73"/>
    <w:rsid w:val="002E5223"/>
    <w:rsid w:val="002E54A3"/>
    <w:rsid w:val="002E5572"/>
    <w:rsid w:val="002E5AD9"/>
    <w:rsid w:val="002E64F6"/>
    <w:rsid w:val="002E68CF"/>
    <w:rsid w:val="002E6C28"/>
    <w:rsid w:val="002E6E13"/>
    <w:rsid w:val="002E712E"/>
    <w:rsid w:val="002E7162"/>
    <w:rsid w:val="002E7644"/>
    <w:rsid w:val="002E7E2C"/>
    <w:rsid w:val="002E7F98"/>
    <w:rsid w:val="002F064E"/>
    <w:rsid w:val="002F0788"/>
    <w:rsid w:val="002F09A9"/>
    <w:rsid w:val="002F0B7E"/>
    <w:rsid w:val="002F11E0"/>
    <w:rsid w:val="002F2791"/>
    <w:rsid w:val="002F298B"/>
    <w:rsid w:val="002F29EA"/>
    <w:rsid w:val="002F2B11"/>
    <w:rsid w:val="002F2E2C"/>
    <w:rsid w:val="002F335D"/>
    <w:rsid w:val="002F3BD2"/>
    <w:rsid w:val="002F4DF3"/>
    <w:rsid w:val="002F4FFD"/>
    <w:rsid w:val="002F558D"/>
    <w:rsid w:val="002F57C1"/>
    <w:rsid w:val="002F5AB8"/>
    <w:rsid w:val="002F5F76"/>
    <w:rsid w:val="002F6BC0"/>
    <w:rsid w:val="002F71BA"/>
    <w:rsid w:val="002F71D4"/>
    <w:rsid w:val="002F7346"/>
    <w:rsid w:val="002F7472"/>
    <w:rsid w:val="002F79C2"/>
    <w:rsid w:val="002F7B53"/>
    <w:rsid w:val="003002FE"/>
    <w:rsid w:val="003012D9"/>
    <w:rsid w:val="00301766"/>
    <w:rsid w:val="003017BF"/>
    <w:rsid w:val="00301843"/>
    <w:rsid w:val="0030194D"/>
    <w:rsid w:val="00301CE5"/>
    <w:rsid w:val="00302416"/>
    <w:rsid w:val="0030248D"/>
    <w:rsid w:val="003024A9"/>
    <w:rsid w:val="003026D8"/>
    <w:rsid w:val="00302754"/>
    <w:rsid w:val="003029E2"/>
    <w:rsid w:val="00302D21"/>
    <w:rsid w:val="00302FC4"/>
    <w:rsid w:val="00303093"/>
    <w:rsid w:val="00303773"/>
    <w:rsid w:val="003038ED"/>
    <w:rsid w:val="00303987"/>
    <w:rsid w:val="003039C0"/>
    <w:rsid w:val="00303A76"/>
    <w:rsid w:val="00304096"/>
    <w:rsid w:val="00304214"/>
    <w:rsid w:val="003044C0"/>
    <w:rsid w:val="0030466D"/>
    <w:rsid w:val="00304F9B"/>
    <w:rsid w:val="003052B1"/>
    <w:rsid w:val="00305398"/>
    <w:rsid w:val="00305A8E"/>
    <w:rsid w:val="00305AD6"/>
    <w:rsid w:val="00306006"/>
    <w:rsid w:val="0030649A"/>
    <w:rsid w:val="00306561"/>
    <w:rsid w:val="003068B5"/>
    <w:rsid w:val="00306912"/>
    <w:rsid w:val="003078A3"/>
    <w:rsid w:val="00307974"/>
    <w:rsid w:val="00310487"/>
    <w:rsid w:val="00310E09"/>
    <w:rsid w:val="00311381"/>
    <w:rsid w:val="00311600"/>
    <w:rsid w:val="00311A9B"/>
    <w:rsid w:val="00311B67"/>
    <w:rsid w:val="00311E0B"/>
    <w:rsid w:val="003122B1"/>
    <w:rsid w:val="003123E0"/>
    <w:rsid w:val="0031317B"/>
    <w:rsid w:val="0031325B"/>
    <w:rsid w:val="003136EF"/>
    <w:rsid w:val="003138FE"/>
    <w:rsid w:val="00314559"/>
    <w:rsid w:val="003165F6"/>
    <w:rsid w:val="0031689D"/>
    <w:rsid w:val="003169F6"/>
    <w:rsid w:val="00316A02"/>
    <w:rsid w:val="00316C85"/>
    <w:rsid w:val="00316E87"/>
    <w:rsid w:val="00316F63"/>
    <w:rsid w:val="0031712D"/>
    <w:rsid w:val="0031758B"/>
    <w:rsid w:val="003178F5"/>
    <w:rsid w:val="00317A43"/>
    <w:rsid w:val="00320169"/>
    <w:rsid w:val="00320275"/>
    <w:rsid w:val="00320587"/>
    <w:rsid w:val="003206BC"/>
    <w:rsid w:val="00320BEE"/>
    <w:rsid w:val="00320D9C"/>
    <w:rsid w:val="00320F14"/>
    <w:rsid w:val="00321C05"/>
    <w:rsid w:val="00322572"/>
    <w:rsid w:val="003227D2"/>
    <w:rsid w:val="00322AFD"/>
    <w:rsid w:val="0032377E"/>
    <w:rsid w:val="003249ED"/>
    <w:rsid w:val="0032502A"/>
    <w:rsid w:val="0032560D"/>
    <w:rsid w:val="00325CDA"/>
    <w:rsid w:val="00325DE4"/>
    <w:rsid w:val="00326144"/>
    <w:rsid w:val="003262A2"/>
    <w:rsid w:val="003262C7"/>
    <w:rsid w:val="00326505"/>
    <w:rsid w:val="00326FF6"/>
    <w:rsid w:val="003271C1"/>
    <w:rsid w:val="00327325"/>
    <w:rsid w:val="003279B3"/>
    <w:rsid w:val="00327AFD"/>
    <w:rsid w:val="00327B2C"/>
    <w:rsid w:val="00327CB9"/>
    <w:rsid w:val="00330036"/>
    <w:rsid w:val="003301AB"/>
    <w:rsid w:val="0033042F"/>
    <w:rsid w:val="00330B19"/>
    <w:rsid w:val="003310E7"/>
    <w:rsid w:val="00331828"/>
    <w:rsid w:val="00331995"/>
    <w:rsid w:val="00331AF1"/>
    <w:rsid w:val="00332048"/>
    <w:rsid w:val="003320B4"/>
    <w:rsid w:val="003322A9"/>
    <w:rsid w:val="003326D6"/>
    <w:rsid w:val="00332BE8"/>
    <w:rsid w:val="00332C3B"/>
    <w:rsid w:val="0033320A"/>
    <w:rsid w:val="003336F1"/>
    <w:rsid w:val="00333851"/>
    <w:rsid w:val="00334764"/>
    <w:rsid w:val="00334879"/>
    <w:rsid w:val="003349FB"/>
    <w:rsid w:val="00334B9B"/>
    <w:rsid w:val="00334CBE"/>
    <w:rsid w:val="0033501F"/>
    <w:rsid w:val="00335085"/>
    <w:rsid w:val="003351EB"/>
    <w:rsid w:val="00335D89"/>
    <w:rsid w:val="003363E6"/>
    <w:rsid w:val="003367E0"/>
    <w:rsid w:val="00336CED"/>
    <w:rsid w:val="00337147"/>
    <w:rsid w:val="00337B5F"/>
    <w:rsid w:val="00337E21"/>
    <w:rsid w:val="00337FBD"/>
    <w:rsid w:val="00340021"/>
    <w:rsid w:val="003401CE"/>
    <w:rsid w:val="00340314"/>
    <w:rsid w:val="00340A7C"/>
    <w:rsid w:val="00340F3F"/>
    <w:rsid w:val="00341520"/>
    <w:rsid w:val="003415EC"/>
    <w:rsid w:val="003417F7"/>
    <w:rsid w:val="00341E74"/>
    <w:rsid w:val="00341F2C"/>
    <w:rsid w:val="00341FE4"/>
    <w:rsid w:val="003420EA"/>
    <w:rsid w:val="0034284E"/>
    <w:rsid w:val="00342B70"/>
    <w:rsid w:val="00342D81"/>
    <w:rsid w:val="0034320A"/>
    <w:rsid w:val="003434EC"/>
    <w:rsid w:val="00343C33"/>
    <w:rsid w:val="00343DAA"/>
    <w:rsid w:val="00343E2F"/>
    <w:rsid w:val="0034437E"/>
    <w:rsid w:val="00344518"/>
    <w:rsid w:val="003446A6"/>
    <w:rsid w:val="003447C2"/>
    <w:rsid w:val="00344A17"/>
    <w:rsid w:val="00344C55"/>
    <w:rsid w:val="00345214"/>
    <w:rsid w:val="00345A34"/>
    <w:rsid w:val="00345DE6"/>
    <w:rsid w:val="00346824"/>
    <w:rsid w:val="00346862"/>
    <w:rsid w:val="00346CFD"/>
    <w:rsid w:val="003473B2"/>
    <w:rsid w:val="00347598"/>
    <w:rsid w:val="00350572"/>
    <w:rsid w:val="003509FC"/>
    <w:rsid w:val="00350D60"/>
    <w:rsid w:val="00350D8E"/>
    <w:rsid w:val="00350E43"/>
    <w:rsid w:val="0035153D"/>
    <w:rsid w:val="00351A31"/>
    <w:rsid w:val="00351D67"/>
    <w:rsid w:val="00351E28"/>
    <w:rsid w:val="00352E8D"/>
    <w:rsid w:val="0035422E"/>
    <w:rsid w:val="00354777"/>
    <w:rsid w:val="00354CE8"/>
    <w:rsid w:val="00354DD1"/>
    <w:rsid w:val="00354DD8"/>
    <w:rsid w:val="0035569B"/>
    <w:rsid w:val="0035593E"/>
    <w:rsid w:val="00355B70"/>
    <w:rsid w:val="00355CB9"/>
    <w:rsid w:val="00355CD4"/>
    <w:rsid w:val="00355EA4"/>
    <w:rsid w:val="00357521"/>
    <w:rsid w:val="003579B6"/>
    <w:rsid w:val="00360A1F"/>
    <w:rsid w:val="003612BA"/>
    <w:rsid w:val="00361737"/>
    <w:rsid w:val="00361BF7"/>
    <w:rsid w:val="0036237D"/>
    <w:rsid w:val="003629FE"/>
    <w:rsid w:val="00362FB1"/>
    <w:rsid w:val="00363592"/>
    <w:rsid w:val="00363D08"/>
    <w:rsid w:val="00364227"/>
    <w:rsid w:val="00364781"/>
    <w:rsid w:val="0036490D"/>
    <w:rsid w:val="00364944"/>
    <w:rsid w:val="00364BA9"/>
    <w:rsid w:val="003656D3"/>
    <w:rsid w:val="00365B7C"/>
    <w:rsid w:val="00365F88"/>
    <w:rsid w:val="0036685A"/>
    <w:rsid w:val="0036689C"/>
    <w:rsid w:val="00366AFB"/>
    <w:rsid w:val="00366DB8"/>
    <w:rsid w:val="00367500"/>
    <w:rsid w:val="003704DA"/>
    <w:rsid w:val="00370698"/>
    <w:rsid w:val="003708B4"/>
    <w:rsid w:val="00370C5A"/>
    <w:rsid w:val="00370ED8"/>
    <w:rsid w:val="003711FD"/>
    <w:rsid w:val="0037141C"/>
    <w:rsid w:val="003716B2"/>
    <w:rsid w:val="00371766"/>
    <w:rsid w:val="00371F7D"/>
    <w:rsid w:val="00373394"/>
    <w:rsid w:val="00373619"/>
    <w:rsid w:val="00373CED"/>
    <w:rsid w:val="00373F31"/>
    <w:rsid w:val="00374626"/>
    <w:rsid w:val="00375CBC"/>
    <w:rsid w:val="0037602F"/>
    <w:rsid w:val="00376358"/>
    <w:rsid w:val="00376426"/>
    <w:rsid w:val="0037658A"/>
    <w:rsid w:val="0037676C"/>
    <w:rsid w:val="00376867"/>
    <w:rsid w:val="00376885"/>
    <w:rsid w:val="00376B6A"/>
    <w:rsid w:val="00376D77"/>
    <w:rsid w:val="00377297"/>
    <w:rsid w:val="003774DB"/>
    <w:rsid w:val="00380226"/>
    <w:rsid w:val="00380325"/>
    <w:rsid w:val="003805F8"/>
    <w:rsid w:val="00380824"/>
    <w:rsid w:val="00380971"/>
    <w:rsid w:val="00380B0B"/>
    <w:rsid w:val="00380B6B"/>
    <w:rsid w:val="00380C8A"/>
    <w:rsid w:val="00381B8D"/>
    <w:rsid w:val="00381BBD"/>
    <w:rsid w:val="00381C5F"/>
    <w:rsid w:val="00382194"/>
    <w:rsid w:val="00382483"/>
    <w:rsid w:val="00382778"/>
    <w:rsid w:val="003827C5"/>
    <w:rsid w:val="00382DF5"/>
    <w:rsid w:val="0038323D"/>
    <w:rsid w:val="003834BB"/>
    <w:rsid w:val="00383832"/>
    <w:rsid w:val="0038417F"/>
    <w:rsid w:val="003841EC"/>
    <w:rsid w:val="0038423A"/>
    <w:rsid w:val="00384438"/>
    <w:rsid w:val="003847A4"/>
    <w:rsid w:val="0038482E"/>
    <w:rsid w:val="00384ABE"/>
    <w:rsid w:val="00384C1C"/>
    <w:rsid w:val="00384D23"/>
    <w:rsid w:val="00384D5F"/>
    <w:rsid w:val="003850A9"/>
    <w:rsid w:val="00385331"/>
    <w:rsid w:val="0038579D"/>
    <w:rsid w:val="003865DD"/>
    <w:rsid w:val="00386900"/>
    <w:rsid w:val="00386C31"/>
    <w:rsid w:val="00386C37"/>
    <w:rsid w:val="00386CD8"/>
    <w:rsid w:val="0038707E"/>
    <w:rsid w:val="003876C1"/>
    <w:rsid w:val="003876EA"/>
    <w:rsid w:val="0038775E"/>
    <w:rsid w:val="00387E9A"/>
    <w:rsid w:val="0039007D"/>
    <w:rsid w:val="00390086"/>
    <w:rsid w:val="00390103"/>
    <w:rsid w:val="00390B2C"/>
    <w:rsid w:val="00391F60"/>
    <w:rsid w:val="00392194"/>
    <w:rsid w:val="003922DB"/>
    <w:rsid w:val="003924F2"/>
    <w:rsid w:val="0039258D"/>
    <w:rsid w:val="003925A4"/>
    <w:rsid w:val="00392B4D"/>
    <w:rsid w:val="0039307A"/>
    <w:rsid w:val="00393411"/>
    <w:rsid w:val="003935DE"/>
    <w:rsid w:val="0039363D"/>
    <w:rsid w:val="0039370E"/>
    <w:rsid w:val="003939DF"/>
    <w:rsid w:val="00393CA1"/>
    <w:rsid w:val="00393FA5"/>
    <w:rsid w:val="003940F3"/>
    <w:rsid w:val="00394F0F"/>
    <w:rsid w:val="00395867"/>
    <w:rsid w:val="00396522"/>
    <w:rsid w:val="003965C6"/>
    <w:rsid w:val="00396D5F"/>
    <w:rsid w:val="00396F56"/>
    <w:rsid w:val="00397F0E"/>
    <w:rsid w:val="003A0169"/>
    <w:rsid w:val="003A0211"/>
    <w:rsid w:val="003A0A1B"/>
    <w:rsid w:val="003A101B"/>
    <w:rsid w:val="003A1172"/>
    <w:rsid w:val="003A1271"/>
    <w:rsid w:val="003A1430"/>
    <w:rsid w:val="003A1B61"/>
    <w:rsid w:val="003A267C"/>
    <w:rsid w:val="003A278F"/>
    <w:rsid w:val="003A36E8"/>
    <w:rsid w:val="003A37CC"/>
    <w:rsid w:val="003A3930"/>
    <w:rsid w:val="003A3E16"/>
    <w:rsid w:val="003A3EDB"/>
    <w:rsid w:val="003A425D"/>
    <w:rsid w:val="003A4B0A"/>
    <w:rsid w:val="003A4D7F"/>
    <w:rsid w:val="003A5405"/>
    <w:rsid w:val="003A60E6"/>
    <w:rsid w:val="003A6643"/>
    <w:rsid w:val="003A66B3"/>
    <w:rsid w:val="003A6A69"/>
    <w:rsid w:val="003A6C6B"/>
    <w:rsid w:val="003A705E"/>
    <w:rsid w:val="003A72CB"/>
    <w:rsid w:val="003A737D"/>
    <w:rsid w:val="003A7D93"/>
    <w:rsid w:val="003B0041"/>
    <w:rsid w:val="003B0A0D"/>
    <w:rsid w:val="003B166F"/>
    <w:rsid w:val="003B1672"/>
    <w:rsid w:val="003B189C"/>
    <w:rsid w:val="003B18B3"/>
    <w:rsid w:val="003B1E83"/>
    <w:rsid w:val="003B213A"/>
    <w:rsid w:val="003B2141"/>
    <w:rsid w:val="003B3561"/>
    <w:rsid w:val="003B3F92"/>
    <w:rsid w:val="003B4247"/>
    <w:rsid w:val="003B4648"/>
    <w:rsid w:val="003B46F4"/>
    <w:rsid w:val="003B5525"/>
    <w:rsid w:val="003B6543"/>
    <w:rsid w:val="003B66A8"/>
    <w:rsid w:val="003B6A39"/>
    <w:rsid w:val="003B716A"/>
    <w:rsid w:val="003B71A2"/>
    <w:rsid w:val="003B7286"/>
    <w:rsid w:val="003B7665"/>
    <w:rsid w:val="003B7A1F"/>
    <w:rsid w:val="003B7B5F"/>
    <w:rsid w:val="003C01E7"/>
    <w:rsid w:val="003C064D"/>
    <w:rsid w:val="003C0A35"/>
    <w:rsid w:val="003C0CB5"/>
    <w:rsid w:val="003C0D15"/>
    <w:rsid w:val="003C1006"/>
    <w:rsid w:val="003C135D"/>
    <w:rsid w:val="003C13AA"/>
    <w:rsid w:val="003C15A2"/>
    <w:rsid w:val="003C18A7"/>
    <w:rsid w:val="003C1967"/>
    <w:rsid w:val="003C21D7"/>
    <w:rsid w:val="003C2916"/>
    <w:rsid w:val="003C2F02"/>
    <w:rsid w:val="003C3D94"/>
    <w:rsid w:val="003C3EBB"/>
    <w:rsid w:val="003C40C2"/>
    <w:rsid w:val="003C42FC"/>
    <w:rsid w:val="003C5125"/>
    <w:rsid w:val="003C54C6"/>
    <w:rsid w:val="003C5AD1"/>
    <w:rsid w:val="003C5E04"/>
    <w:rsid w:val="003C63AB"/>
    <w:rsid w:val="003C6460"/>
    <w:rsid w:val="003C66FC"/>
    <w:rsid w:val="003C67DC"/>
    <w:rsid w:val="003C6C17"/>
    <w:rsid w:val="003C7322"/>
    <w:rsid w:val="003C7570"/>
    <w:rsid w:val="003C78A7"/>
    <w:rsid w:val="003D022F"/>
    <w:rsid w:val="003D0478"/>
    <w:rsid w:val="003D0AE7"/>
    <w:rsid w:val="003D132B"/>
    <w:rsid w:val="003D1531"/>
    <w:rsid w:val="003D1BAA"/>
    <w:rsid w:val="003D1C0B"/>
    <w:rsid w:val="003D1F06"/>
    <w:rsid w:val="003D21D5"/>
    <w:rsid w:val="003D25C9"/>
    <w:rsid w:val="003D3547"/>
    <w:rsid w:val="003D3BAF"/>
    <w:rsid w:val="003D3CF6"/>
    <w:rsid w:val="003D3F8A"/>
    <w:rsid w:val="003D4619"/>
    <w:rsid w:val="003D47B1"/>
    <w:rsid w:val="003D4AF3"/>
    <w:rsid w:val="003D4FA1"/>
    <w:rsid w:val="003D5017"/>
    <w:rsid w:val="003D55D8"/>
    <w:rsid w:val="003D5863"/>
    <w:rsid w:val="003D5C25"/>
    <w:rsid w:val="003D6771"/>
    <w:rsid w:val="003D67F7"/>
    <w:rsid w:val="003D67FB"/>
    <w:rsid w:val="003D6838"/>
    <w:rsid w:val="003D6901"/>
    <w:rsid w:val="003D6D01"/>
    <w:rsid w:val="003D701A"/>
    <w:rsid w:val="003D77DD"/>
    <w:rsid w:val="003E06FB"/>
    <w:rsid w:val="003E0CD0"/>
    <w:rsid w:val="003E0F95"/>
    <w:rsid w:val="003E10D0"/>
    <w:rsid w:val="003E128A"/>
    <w:rsid w:val="003E13AC"/>
    <w:rsid w:val="003E18E3"/>
    <w:rsid w:val="003E1BD1"/>
    <w:rsid w:val="003E2C00"/>
    <w:rsid w:val="003E37C9"/>
    <w:rsid w:val="003E393D"/>
    <w:rsid w:val="003E3BE1"/>
    <w:rsid w:val="003E3C2D"/>
    <w:rsid w:val="003E44ED"/>
    <w:rsid w:val="003E46DA"/>
    <w:rsid w:val="003E49D0"/>
    <w:rsid w:val="003E52D1"/>
    <w:rsid w:val="003E533B"/>
    <w:rsid w:val="003E5E63"/>
    <w:rsid w:val="003E6507"/>
    <w:rsid w:val="003E6797"/>
    <w:rsid w:val="003E75D4"/>
    <w:rsid w:val="003E79C2"/>
    <w:rsid w:val="003E7E3B"/>
    <w:rsid w:val="003F04F5"/>
    <w:rsid w:val="003F05BF"/>
    <w:rsid w:val="003F05D8"/>
    <w:rsid w:val="003F2635"/>
    <w:rsid w:val="003F289E"/>
    <w:rsid w:val="003F35DD"/>
    <w:rsid w:val="003F3A43"/>
    <w:rsid w:val="003F4688"/>
    <w:rsid w:val="003F4AE5"/>
    <w:rsid w:val="003F4C84"/>
    <w:rsid w:val="003F5180"/>
    <w:rsid w:val="003F550F"/>
    <w:rsid w:val="003F586C"/>
    <w:rsid w:val="003F5A05"/>
    <w:rsid w:val="003F5C4D"/>
    <w:rsid w:val="003F5E2E"/>
    <w:rsid w:val="003F666B"/>
    <w:rsid w:val="003F70CE"/>
    <w:rsid w:val="003F737B"/>
    <w:rsid w:val="003F750F"/>
    <w:rsid w:val="003F7A4A"/>
    <w:rsid w:val="003F7C85"/>
    <w:rsid w:val="004002F9"/>
    <w:rsid w:val="00400334"/>
    <w:rsid w:val="0040072E"/>
    <w:rsid w:val="00400785"/>
    <w:rsid w:val="00400B48"/>
    <w:rsid w:val="00400D7B"/>
    <w:rsid w:val="00400F91"/>
    <w:rsid w:val="004016D8"/>
    <w:rsid w:val="00401867"/>
    <w:rsid w:val="004019AF"/>
    <w:rsid w:val="00401AEC"/>
    <w:rsid w:val="00401D4C"/>
    <w:rsid w:val="00402191"/>
    <w:rsid w:val="00402A45"/>
    <w:rsid w:val="00402AAC"/>
    <w:rsid w:val="00402E34"/>
    <w:rsid w:val="00403087"/>
    <w:rsid w:val="004042D2"/>
    <w:rsid w:val="0040501D"/>
    <w:rsid w:val="00405A40"/>
    <w:rsid w:val="00405E85"/>
    <w:rsid w:val="004066AF"/>
    <w:rsid w:val="00406936"/>
    <w:rsid w:val="00406FAE"/>
    <w:rsid w:val="0040725D"/>
    <w:rsid w:val="004079F4"/>
    <w:rsid w:val="00407A4B"/>
    <w:rsid w:val="00407BC4"/>
    <w:rsid w:val="0041030B"/>
    <w:rsid w:val="00410829"/>
    <w:rsid w:val="00410CE4"/>
    <w:rsid w:val="0041130F"/>
    <w:rsid w:val="0041140C"/>
    <w:rsid w:val="004114AA"/>
    <w:rsid w:val="004117A1"/>
    <w:rsid w:val="004119F0"/>
    <w:rsid w:val="00411CC7"/>
    <w:rsid w:val="004126F7"/>
    <w:rsid w:val="00412EAD"/>
    <w:rsid w:val="00413015"/>
    <w:rsid w:val="00413356"/>
    <w:rsid w:val="00413E72"/>
    <w:rsid w:val="00414002"/>
    <w:rsid w:val="004140BB"/>
    <w:rsid w:val="00414CCC"/>
    <w:rsid w:val="00415348"/>
    <w:rsid w:val="00415657"/>
    <w:rsid w:val="004158D0"/>
    <w:rsid w:val="004162A6"/>
    <w:rsid w:val="00416363"/>
    <w:rsid w:val="00416679"/>
    <w:rsid w:val="00416C45"/>
    <w:rsid w:val="00417DEC"/>
    <w:rsid w:val="00420388"/>
    <w:rsid w:val="0042053F"/>
    <w:rsid w:val="00420969"/>
    <w:rsid w:val="00420B18"/>
    <w:rsid w:val="00421182"/>
    <w:rsid w:val="004212C9"/>
    <w:rsid w:val="004212FF"/>
    <w:rsid w:val="004222E0"/>
    <w:rsid w:val="004229ED"/>
    <w:rsid w:val="00422CC8"/>
    <w:rsid w:val="00422CE5"/>
    <w:rsid w:val="004230C7"/>
    <w:rsid w:val="00423177"/>
    <w:rsid w:val="004234DE"/>
    <w:rsid w:val="00423DC0"/>
    <w:rsid w:val="00423DEC"/>
    <w:rsid w:val="00423F33"/>
    <w:rsid w:val="00424375"/>
    <w:rsid w:val="0042438D"/>
    <w:rsid w:val="0042465B"/>
    <w:rsid w:val="0042496B"/>
    <w:rsid w:val="00424B34"/>
    <w:rsid w:val="00425F25"/>
    <w:rsid w:val="00426423"/>
    <w:rsid w:val="0042655F"/>
    <w:rsid w:val="004265EE"/>
    <w:rsid w:val="00426AD1"/>
    <w:rsid w:val="00426BA8"/>
    <w:rsid w:val="00426C65"/>
    <w:rsid w:val="004270FC"/>
    <w:rsid w:val="00427902"/>
    <w:rsid w:val="00427ABB"/>
    <w:rsid w:val="00427B40"/>
    <w:rsid w:val="00427F02"/>
    <w:rsid w:val="0043064F"/>
    <w:rsid w:val="00430687"/>
    <w:rsid w:val="004312D3"/>
    <w:rsid w:val="0043152C"/>
    <w:rsid w:val="00431985"/>
    <w:rsid w:val="004320D9"/>
    <w:rsid w:val="00432762"/>
    <w:rsid w:val="0043292E"/>
    <w:rsid w:val="00433229"/>
    <w:rsid w:val="00433449"/>
    <w:rsid w:val="00433B16"/>
    <w:rsid w:val="00434078"/>
    <w:rsid w:val="004341D9"/>
    <w:rsid w:val="00434378"/>
    <w:rsid w:val="00434491"/>
    <w:rsid w:val="00434978"/>
    <w:rsid w:val="00434B28"/>
    <w:rsid w:val="00434D92"/>
    <w:rsid w:val="004356D8"/>
    <w:rsid w:val="00435DB3"/>
    <w:rsid w:val="00435DCB"/>
    <w:rsid w:val="00435FEA"/>
    <w:rsid w:val="00437068"/>
    <w:rsid w:val="00437133"/>
    <w:rsid w:val="004372DF"/>
    <w:rsid w:val="00437BCE"/>
    <w:rsid w:val="004404EF"/>
    <w:rsid w:val="00440C50"/>
    <w:rsid w:val="0044147C"/>
    <w:rsid w:val="00441519"/>
    <w:rsid w:val="00441D10"/>
    <w:rsid w:val="00442061"/>
    <w:rsid w:val="0044226B"/>
    <w:rsid w:val="00442789"/>
    <w:rsid w:val="00442CBA"/>
    <w:rsid w:val="00443014"/>
    <w:rsid w:val="00443082"/>
    <w:rsid w:val="004431E0"/>
    <w:rsid w:val="0044337C"/>
    <w:rsid w:val="00443423"/>
    <w:rsid w:val="004438AC"/>
    <w:rsid w:val="00443EBE"/>
    <w:rsid w:val="00443FED"/>
    <w:rsid w:val="004445A4"/>
    <w:rsid w:val="00444A3B"/>
    <w:rsid w:val="00444C17"/>
    <w:rsid w:val="0044527C"/>
    <w:rsid w:val="00445722"/>
    <w:rsid w:val="00445A06"/>
    <w:rsid w:val="00445A9A"/>
    <w:rsid w:val="00445B43"/>
    <w:rsid w:val="0044694C"/>
    <w:rsid w:val="00446FB4"/>
    <w:rsid w:val="004470E5"/>
    <w:rsid w:val="00447485"/>
    <w:rsid w:val="00447579"/>
    <w:rsid w:val="00447860"/>
    <w:rsid w:val="004479DA"/>
    <w:rsid w:val="00447F12"/>
    <w:rsid w:val="0045036E"/>
    <w:rsid w:val="00451098"/>
    <w:rsid w:val="00451217"/>
    <w:rsid w:val="00451F5C"/>
    <w:rsid w:val="004522C8"/>
    <w:rsid w:val="00452401"/>
    <w:rsid w:val="00452733"/>
    <w:rsid w:val="00452B9D"/>
    <w:rsid w:val="00452FE2"/>
    <w:rsid w:val="00453E18"/>
    <w:rsid w:val="00453E24"/>
    <w:rsid w:val="004540A3"/>
    <w:rsid w:val="004541EA"/>
    <w:rsid w:val="004543DC"/>
    <w:rsid w:val="004547E8"/>
    <w:rsid w:val="00455731"/>
    <w:rsid w:val="004557E0"/>
    <w:rsid w:val="0045616C"/>
    <w:rsid w:val="00456CB9"/>
    <w:rsid w:val="00456FC5"/>
    <w:rsid w:val="00457C2F"/>
    <w:rsid w:val="00457C41"/>
    <w:rsid w:val="004604BC"/>
    <w:rsid w:val="00460C19"/>
    <w:rsid w:val="00460D0F"/>
    <w:rsid w:val="004610EC"/>
    <w:rsid w:val="00461613"/>
    <w:rsid w:val="00461893"/>
    <w:rsid w:val="00461E48"/>
    <w:rsid w:val="00462336"/>
    <w:rsid w:val="00462795"/>
    <w:rsid w:val="00462861"/>
    <w:rsid w:val="00462D10"/>
    <w:rsid w:val="00462FC0"/>
    <w:rsid w:val="00463239"/>
    <w:rsid w:val="00463309"/>
    <w:rsid w:val="00463D71"/>
    <w:rsid w:val="004645B0"/>
    <w:rsid w:val="00464817"/>
    <w:rsid w:val="004655D7"/>
    <w:rsid w:val="0046560C"/>
    <w:rsid w:val="0046583B"/>
    <w:rsid w:val="00465845"/>
    <w:rsid w:val="00465AFB"/>
    <w:rsid w:val="0046625F"/>
    <w:rsid w:val="0046645B"/>
    <w:rsid w:val="004666D1"/>
    <w:rsid w:val="00466B82"/>
    <w:rsid w:val="00466DC0"/>
    <w:rsid w:val="004670B1"/>
    <w:rsid w:val="00467403"/>
    <w:rsid w:val="0046762C"/>
    <w:rsid w:val="004700A8"/>
    <w:rsid w:val="00470230"/>
    <w:rsid w:val="00470938"/>
    <w:rsid w:val="00470F19"/>
    <w:rsid w:val="0047114C"/>
    <w:rsid w:val="004717CE"/>
    <w:rsid w:val="0047197D"/>
    <w:rsid w:val="00471DED"/>
    <w:rsid w:val="00472970"/>
    <w:rsid w:val="00472BC0"/>
    <w:rsid w:val="00472C67"/>
    <w:rsid w:val="004733D0"/>
    <w:rsid w:val="004741DF"/>
    <w:rsid w:val="004748F5"/>
    <w:rsid w:val="0047494C"/>
    <w:rsid w:val="004750C3"/>
    <w:rsid w:val="004757A6"/>
    <w:rsid w:val="00475A1A"/>
    <w:rsid w:val="00475BBF"/>
    <w:rsid w:val="00475D08"/>
    <w:rsid w:val="00475E3C"/>
    <w:rsid w:val="00476404"/>
    <w:rsid w:val="00476623"/>
    <w:rsid w:val="004766D0"/>
    <w:rsid w:val="00476DEE"/>
    <w:rsid w:val="00477AE0"/>
    <w:rsid w:val="0048055E"/>
    <w:rsid w:val="00480CD7"/>
    <w:rsid w:val="00481478"/>
    <w:rsid w:val="00482550"/>
    <w:rsid w:val="0048288C"/>
    <w:rsid w:val="0048314F"/>
    <w:rsid w:val="004832B5"/>
    <w:rsid w:val="00483D4C"/>
    <w:rsid w:val="00483D7B"/>
    <w:rsid w:val="0048400C"/>
    <w:rsid w:val="00484019"/>
    <w:rsid w:val="00484149"/>
    <w:rsid w:val="00484345"/>
    <w:rsid w:val="004844EE"/>
    <w:rsid w:val="00485029"/>
    <w:rsid w:val="00485546"/>
    <w:rsid w:val="004857E3"/>
    <w:rsid w:val="00485B24"/>
    <w:rsid w:val="0048668C"/>
    <w:rsid w:val="0048672A"/>
    <w:rsid w:val="00486747"/>
    <w:rsid w:val="00486CB9"/>
    <w:rsid w:val="00486FDF"/>
    <w:rsid w:val="004870B6"/>
    <w:rsid w:val="0048725C"/>
    <w:rsid w:val="00490848"/>
    <w:rsid w:val="00490E01"/>
    <w:rsid w:val="0049109B"/>
    <w:rsid w:val="004913AC"/>
    <w:rsid w:val="00491740"/>
    <w:rsid w:val="004923B6"/>
    <w:rsid w:val="004925B2"/>
    <w:rsid w:val="00493E72"/>
    <w:rsid w:val="00493FAA"/>
    <w:rsid w:val="00494740"/>
    <w:rsid w:val="00494B3F"/>
    <w:rsid w:val="00494FFF"/>
    <w:rsid w:val="0049549E"/>
    <w:rsid w:val="00495F27"/>
    <w:rsid w:val="00496316"/>
    <w:rsid w:val="00496331"/>
    <w:rsid w:val="0049653E"/>
    <w:rsid w:val="0049688F"/>
    <w:rsid w:val="0049766A"/>
    <w:rsid w:val="00497AB5"/>
    <w:rsid w:val="00497D1D"/>
    <w:rsid w:val="00497DF9"/>
    <w:rsid w:val="004A045C"/>
    <w:rsid w:val="004A0C8F"/>
    <w:rsid w:val="004A1685"/>
    <w:rsid w:val="004A16EF"/>
    <w:rsid w:val="004A1B8F"/>
    <w:rsid w:val="004A1CD1"/>
    <w:rsid w:val="004A2260"/>
    <w:rsid w:val="004A25B3"/>
    <w:rsid w:val="004A2630"/>
    <w:rsid w:val="004A2669"/>
    <w:rsid w:val="004A2931"/>
    <w:rsid w:val="004A312A"/>
    <w:rsid w:val="004A346B"/>
    <w:rsid w:val="004A3651"/>
    <w:rsid w:val="004A381F"/>
    <w:rsid w:val="004A3900"/>
    <w:rsid w:val="004A3B96"/>
    <w:rsid w:val="004A3CDD"/>
    <w:rsid w:val="004A5BAA"/>
    <w:rsid w:val="004A5D44"/>
    <w:rsid w:val="004A5D4A"/>
    <w:rsid w:val="004A5E59"/>
    <w:rsid w:val="004A6262"/>
    <w:rsid w:val="004A6E01"/>
    <w:rsid w:val="004B028A"/>
    <w:rsid w:val="004B09FC"/>
    <w:rsid w:val="004B0E32"/>
    <w:rsid w:val="004B1549"/>
    <w:rsid w:val="004B20F8"/>
    <w:rsid w:val="004B2166"/>
    <w:rsid w:val="004B2445"/>
    <w:rsid w:val="004B24CD"/>
    <w:rsid w:val="004B2BDE"/>
    <w:rsid w:val="004B2D87"/>
    <w:rsid w:val="004B2EC0"/>
    <w:rsid w:val="004B2F90"/>
    <w:rsid w:val="004B2FFE"/>
    <w:rsid w:val="004B377E"/>
    <w:rsid w:val="004B3DCD"/>
    <w:rsid w:val="004B4A16"/>
    <w:rsid w:val="004B4F59"/>
    <w:rsid w:val="004B56A0"/>
    <w:rsid w:val="004B623A"/>
    <w:rsid w:val="004B6BDE"/>
    <w:rsid w:val="004C0161"/>
    <w:rsid w:val="004C0431"/>
    <w:rsid w:val="004C06B5"/>
    <w:rsid w:val="004C0ADD"/>
    <w:rsid w:val="004C0EE0"/>
    <w:rsid w:val="004C0F03"/>
    <w:rsid w:val="004C0F12"/>
    <w:rsid w:val="004C2289"/>
    <w:rsid w:val="004C234E"/>
    <w:rsid w:val="004C2500"/>
    <w:rsid w:val="004C31C9"/>
    <w:rsid w:val="004C3763"/>
    <w:rsid w:val="004C3C88"/>
    <w:rsid w:val="004C3DBB"/>
    <w:rsid w:val="004C43AF"/>
    <w:rsid w:val="004C474D"/>
    <w:rsid w:val="004C4D47"/>
    <w:rsid w:val="004C51F6"/>
    <w:rsid w:val="004C544F"/>
    <w:rsid w:val="004C56BB"/>
    <w:rsid w:val="004C6791"/>
    <w:rsid w:val="004C68DA"/>
    <w:rsid w:val="004C6D13"/>
    <w:rsid w:val="004C6F9A"/>
    <w:rsid w:val="004C72AC"/>
    <w:rsid w:val="004C7DFD"/>
    <w:rsid w:val="004D00F1"/>
    <w:rsid w:val="004D0BF1"/>
    <w:rsid w:val="004D0C70"/>
    <w:rsid w:val="004D0EA2"/>
    <w:rsid w:val="004D1658"/>
    <w:rsid w:val="004D1696"/>
    <w:rsid w:val="004D1777"/>
    <w:rsid w:val="004D1E2F"/>
    <w:rsid w:val="004D1E66"/>
    <w:rsid w:val="004D1FC9"/>
    <w:rsid w:val="004D285C"/>
    <w:rsid w:val="004D2B9D"/>
    <w:rsid w:val="004D3206"/>
    <w:rsid w:val="004D3321"/>
    <w:rsid w:val="004D36F5"/>
    <w:rsid w:val="004D38C2"/>
    <w:rsid w:val="004D43D3"/>
    <w:rsid w:val="004D4BE2"/>
    <w:rsid w:val="004D523F"/>
    <w:rsid w:val="004D571D"/>
    <w:rsid w:val="004D5738"/>
    <w:rsid w:val="004D5C5F"/>
    <w:rsid w:val="004D5CA7"/>
    <w:rsid w:val="004D5E15"/>
    <w:rsid w:val="004D63EE"/>
    <w:rsid w:val="004D6676"/>
    <w:rsid w:val="004D73A6"/>
    <w:rsid w:val="004D7450"/>
    <w:rsid w:val="004D7B7C"/>
    <w:rsid w:val="004D7C22"/>
    <w:rsid w:val="004E042A"/>
    <w:rsid w:val="004E1281"/>
    <w:rsid w:val="004E1643"/>
    <w:rsid w:val="004E2061"/>
    <w:rsid w:val="004E242D"/>
    <w:rsid w:val="004E26B4"/>
    <w:rsid w:val="004E2A0D"/>
    <w:rsid w:val="004E3C42"/>
    <w:rsid w:val="004E40E6"/>
    <w:rsid w:val="004E478A"/>
    <w:rsid w:val="004E4AEA"/>
    <w:rsid w:val="004E4B1F"/>
    <w:rsid w:val="004E4E0C"/>
    <w:rsid w:val="004E4E2D"/>
    <w:rsid w:val="004E6525"/>
    <w:rsid w:val="004E66A2"/>
    <w:rsid w:val="004E67D8"/>
    <w:rsid w:val="004E6AEC"/>
    <w:rsid w:val="004E6DB3"/>
    <w:rsid w:val="004E6DDD"/>
    <w:rsid w:val="004E714D"/>
    <w:rsid w:val="004E7A32"/>
    <w:rsid w:val="004E7B22"/>
    <w:rsid w:val="004F026D"/>
    <w:rsid w:val="004F02B0"/>
    <w:rsid w:val="004F044F"/>
    <w:rsid w:val="004F0764"/>
    <w:rsid w:val="004F07ED"/>
    <w:rsid w:val="004F092A"/>
    <w:rsid w:val="004F0B8D"/>
    <w:rsid w:val="004F0D44"/>
    <w:rsid w:val="004F112D"/>
    <w:rsid w:val="004F1B3B"/>
    <w:rsid w:val="004F1E38"/>
    <w:rsid w:val="004F240E"/>
    <w:rsid w:val="004F2AB8"/>
    <w:rsid w:val="004F2B2D"/>
    <w:rsid w:val="004F2BEE"/>
    <w:rsid w:val="004F2C95"/>
    <w:rsid w:val="004F2FB7"/>
    <w:rsid w:val="004F38A3"/>
    <w:rsid w:val="004F3EE3"/>
    <w:rsid w:val="004F41BC"/>
    <w:rsid w:val="004F452F"/>
    <w:rsid w:val="004F4ABD"/>
    <w:rsid w:val="004F5054"/>
    <w:rsid w:val="004F526F"/>
    <w:rsid w:val="004F5568"/>
    <w:rsid w:val="004F55F8"/>
    <w:rsid w:val="004F5661"/>
    <w:rsid w:val="004F5E27"/>
    <w:rsid w:val="004F61F2"/>
    <w:rsid w:val="004F6265"/>
    <w:rsid w:val="004F6A3E"/>
    <w:rsid w:val="004F6D7F"/>
    <w:rsid w:val="004F7B4E"/>
    <w:rsid w:val="004F7F45"/>
    <w:rsid w:val="00500E2F"/>
    <w:rsid w:val="005016AC"/>
    <w:rsid w:val="0050305A"/>
    <w:rsid w:val="0050305B"/>
    <w:rsid w:val="005033B3"/>
    <w:rsid w:val="00504E84"/>
    <w:rsid w:val="005050CB"/>
    <w:rsid w:val="0050586D"/>
    <w:rsid w:val="00505C8E"/>
    <w:rsid w:val="00505CE6"/>
    <w:rsid w:val="00506194"/>
    <w:rsid w:val="00507033"/>
    <w:rsid w:val="00507393"/>
    <w:rsid w:val="0050765F"/>
    <w:rsid w:val="00510949"/>
    <w:rsid w:val="00510EC8"/>
    <w:rsid w:val="005113E5"/>
    <w:rsid w:val="00512467"/>
    <w:rsid w:val="0051250E"/>
    <w:rsid w:val="005126B1"/>
    <w:rsid w:val="00512ACE"/>
    <w:rsid w:val="00512AFE"/>
    <w:rsid w:val="00512B40"/>
    <w:rsid w:val="005132AC"/>
    <w:rsid w:val="00513521"/>
    <w:rsid w:val="00514116"/>
    <w:rsid w:val="005145E5"/>
    <w:rsid w:val="0051493A"/>
    <w:rsid w:val="0051504F"/>
    <w:rsid w:val="00515B41"/>
    <w:rsid w:val="00515D8C"/>
    <w:rsid w:val="0051637D"/>
    <w:rsid w:val="00516872"/>
    <w:rsid w:val="0051742B"/>
    <w:rsid w:val="00517577"/>
    <w:rsid w:val="0051761D"/>
    <w:rsid w:val="00517A1B"/>
    <w:rsid w:val="0052069B"/>
    <w:rsid w:val="00521023"/>
    <w:rsid w:val="00521813"/>
    <w:rsid w:val="005219ED"/>
    <w:rsid w:val="00522146"/>
    <w:rsid w:val="00522268"/>
    <w:rsid w:val="005223E5"/>
    <w:rsid w:val="00522833"/>
    <w:rsid w:val="00522A21"/>
    <w:rsid w:val="00522AA9"/>
    <w:rsid w:val="00522B5B"/>
    <w:rsid w:val="005232F6"/>
    <w:rsid w:val="00523338"/>
    <w:rsid w:val="00523435"/>
    <w:rsid w:val="00523BE7"/>
    <w:rsid w:val="00523C46"/>
    <w:rsid w:val="00524887"/>
    <w:rsid w:val="00524A53"/>
    <w:rsid w:val="00524D28"/>
    <w:rsid w:val="00525794"/>
    <w:rsid w:val="005257CB"/>
    <w:rsid w:val="00525E26"/>
    <w:rsid w:val="00525FAD"/>
    <w:rsid w:val="00525FB2"/>
    <w:rsid w:val="00526427"/>
    <w:rsid w:val="00526DEA"/>
    <w:rsid w:val="005278EC"/>
    <w:rsid w:val="00527DCF"/>
    <w:rsid w:val="00530456"/>
    <w:rsid w:val="005304C2"/>
    <w:rsid w:val="005310E6"/>
    <w:rsid w:val="00531164"/>
    <w:rsid w:val="005312D5"/>
    <w:rsid w:val="00531A8A"/>
    <w:rsid w:val="00531C08"/>
    <w:rsid w:val="00531D8A"/>
    <w:rsid w:val="005323FA"/>
    <w:rsid w:val="0053278A"/>
    <w:rsid w:val="005328C8"/>
    <w:rsid w:val="00533394"/>
    <w:rsid w:val="0053388A"/>
    <w:rsid w:val="00533BA0"/>
    <w:rsid w:val="00533CA9"/>
    <w:rsid w:val="00533E51"/>
    <w:rsid w:val="00533F62"/>
    <w:rsid w:val="00534218"/>
    <w:rsid w:val="0053422F"/>
    <w:rsid w:val="005342B1"/>
    <w:rsid w:val="0053471D"/>
    <w:rsid w:val="00534C1F"/>
    <w:rsid w:val="005352AE"/>
    <w:rsid w:val="00535488"/>
    <w:rsid w:val="00535DF5"/>
    <w:rsid w:val="00535FB9"/>
    <w:rsid w:val="005361B3"/>
    <w:rsid w:val="00536221"/>
    <w:rsid w:val="00536234"/>
    <w:rsid w:val="00536BF1"/>
    <w:rsid w:val="00536CD5"/>
    <w:rsid w:val="00537058"/>
    <w:rsid w:val="0053706C"/>
    <w:rsid w:val="00537D31"/>
    <w:rsid w:val="00537DB6"/>
    <w:rsid w:val="00537E2B"/>
    <w:rsid w:val="00537FB6"/>
    <w:rsid w:val="005401B3"/>
    <w:rsid w:val="005401D5"/>
    <w:rsid w:val="0054058A"/>
    <w:rsid w:val="00541C69"/>
    <w:rsid w:val="00542086"/>
    <w:rsid w:val="005420A3"/>
    <w:rsid w:val="0054238A"/>
    <w:rsid w:val="005426ED"/>
    <w:rsid w:val="00542A8A"/>
    <w:rsid w:val="00542C1A"/>
    <w:rsid w:val="0054359F"/>
    <w:rsid w:val="00543CF5"/>
    <w:rsid w:val="00543F15"/>
    <w:rsid w:val="00544633"/>
    <w:rsid w:val="00544EA1"/>
    <w:rsid w:val="005456CC"/>
    <w:rsid w:val="00545868"/>
    <w:rsid w:val="005465C0"/>
    <w:rsid w:val="005471EC"/>
    <w:rsid w:val="005474DE"/>
    <w:rsid w:val="005474FE"/>
    <w:rsid w:val="00547AF8"/>
    <w:rsid w:val="00547BFD"/>
    <w:rsid w:val="00547C40"/>
    <w:rsid w:val="00547D86"/>
    <w:rsid w:val="00550D0D"/>
    <w:rsid w:val="00550E8F"/>
    <w:rsid w:val="00551787"/>
    <w:rsid w:val="00551F18"/>
    <w:rsid w:val="005522BB"/>
    <w:rsid w:val="005523D9"/>
    <w:rsid w:val="005527A0"/>
    <w:rsid w:val="00552AC8"/>
    <w:rsid w:val="00553456"/>
    <w:rsid w:val="0055353B"/>
    <w:rsid w:val="005535E6"/>
    <w:rsid w:val="005537BB"/>
    <w:rsid w:val="00553B78"/>
    <w:rsid w:val="00553BF1"/>
    <w:rsid w:val="00555200"/>
    <w:rsid w:val="00555637"/>
    <w:rsid w:val="00555863"/>
    <w:rsid w:val="005558C9"/>
    <w:rsid w:val="00555938"/>
    <w:rsid w:val="00555A53"/>
    <w:rsid w:val="00555B53"/>
    <w:rsid w:val="00555D5C"/>
    <w:rsid w:val="00556EB2"/>
    <w:rsid w:val="00556EF7"/>
    <w:rsid w:val="005574D8"/>
    <w:rsid w:val="00560979"/>
    <w:rsid w:val="00560EEC"/>
    <w:rsid w:val="00560FC7"/>
    <w:rsid w:val="00561A78"/>
    <w:rsid w:val="00561B6D"/>
    <w:rsid w:val="00562193"/>
    <w:rsid w:val="005623B6"/>
    <w:rsid w:val="005633FA"/>
    <w:rsid w:val="00564102"/>
    <w:rsid w:val="005642D8"/>
    <w:rsid w:val="0056466E"/>
    <w:rsid w:val="005646BC"/>
    <w:rsid w:val="00564D0F"/>
    <w:rsid w:val="00565137"/>
    <w:rsid w:val="005656D8"/>
    <w:rsid w:val="00565930"/>
    <w:rsid w:val="00566BB4"/>
    <w:rsid w:val="00567B81"/>
    <w:rsid w:val="00567D4C"/>
    <w:rsid w:val="005705E7"/>
    <w:rsid w:val="005706BD"/>
    <w:rsid w:val="00570A22"/>
    <w:rsid w:val="00570AF0"/>
    <w:rsid w:val="00570C8A"/>
    <w:rsid w:val="00570E88"/>
    <w:rsid w:val="0057129A"/>
    <w:rsid w:val="005713D6"/>
    <w:rsid w:val="00571455"/>
    <w:rsid w:val="00571AB6"/>
    <w:rsid w:val="00571D91"/>
    <w:rsid w:val="005721DF"/>
    <w:rsid w:val="00572299"/>
    <w:rsid w:val="005723F9"/>
    <w:rsid w:val="00572A5A"/>
    <w:rsid w:val="00572AB4"/>
    <w:rsid w:val="00572D49"/>
    <w:rsid w:val="00572FCA"/>
    <w:rsid w:val="00573007"/>
    <w:rsid w:val="00573166"/>
    <w:rsid w:val="0057423F"/>
    <w:rsid w:val="00574274"/>
    <w:rsid w:val="00574D05"/>
    <w:rsid w:val="00575816"/>
    <w:rsid w:val="00575A92"/>
    <w:rsid w:val="00575AD3"/>
    <w:rsid w:val="00575C2D"/>
    <w:rsid w:val="005761EC"/>
    <w:rsid w:val="005762A8"/>
    <w:rsid w:val="00576557"/>
    <w:rsid w:val="0057661A"/>
    <w:rsid w:val="00576718"/>
    <w:rsid w:val="00577AA7"/>
    <w:rsid w:val="00577B07"/>
    <w:rsid w:val="00577E43"/>
    <w:rsid w:val="00577F8C"/>
    <w:rsid w:val="005805A2"/>
    <w:rsid w:val="00580773"/>
    <w:rsid w:val="00580F52"/>
    <w:rsid w:val="00581136"/>
    <w:rsid w:val="005813DD"/>
    <w:rsid w:val="00581504"/>
    <w:rsid w:val="005815DF"/>
    <w:rsid w:val="00582485"/>
    <w:rsid w:val="0058261C"/>
    <w:rsid w:val="00582A6B"/>
    <w:rsid w:val="00583043"/>
    <w:rsid w:val="00583274"/>
    <w:rsid w:val="005834D8"/>
    <w:rsid w:val="00583E10"/>
    <w:rsid w:val="005842A7"/>
    <w:rsid w:val="005844E4"/>
    <w:rsid w:val="00584B78"/>
    <w:rsid w:val="00584F02"/>
    <w:rsid w:val="00585059"/>
    <w:rsid w:val="00585405"/>
    <w:rsid w:val="00585550"/>
    <w:rsid w:val="00585DB9"/>
    <w:rsid w:val="00585E76"/>
    <w:rsid w:val="00586171"/>
    <w:rsid w:val="00586681"/>
    <w:rsid w:val="005869D6"/>
    <w:rsid w:val="00586B85"/>
    <w:rsid w:val="00586DEC"/>
    <w:rsid w:val="00587577"/>
    <w:rsid w:val="00587FAB"/>
    <w:rsid w:val="005905B0"/>
    <w:rsid w:val="00590C1E"/>
    <w:rsid w:val="0059149E"/>
    <w:rsid w:val="0059169F"/>
    <w:rsid w:val="00591825"/>
    <w:rsid w:val="00591C1C"/>
    <w:rsid w:val="00591F6F"/>
    <w:rsid w:val="0059322C"/>
    <w:rsid w:val="0059388E"/>
    <w:rsid w:val="005939A6"/>
    <w:rsid w:val="00593C20"/>
    <w:rsid w:val="00593D89"/>
    <w:rsid w:val="00593E90"/>
    <w:rsid w:val="005949C2"/>
    <w:rsid w:val="00595217"/>
    <w:rsid w:val="0059543D"/>
    <w:rsid w:val="0059598F"/>
    <w:rsid w:val="00595A1F"/>
    <w:rsid w:val="005963B6"/>
    <w:rsid w:val="00596A23"/>
    <w:rsid w:val="00596BAE"/>
    <w:rsid w:val="00596FDC"/>
    <w:rsid w:val="00597479"/>
    <w:rsid w:val="00597980"/>
    <w:rsid w:val="00597A4B"/>
    <w:rsid w:val="00597E91"/>
    <w:rsid w:val="005A0307"/>
    <w:rsid w:val="005A0E0C"/>
    <w:rsid w:val="005A12E7"/>
    <w:rsid w:val="005A1892"/>
    <w:rsid w:val="005A18C3"/>
    <w:rsid w:val="005A1B71"/>
    <w:rsid w:val="005A1BB9"/>
    <w:rsid w:val="005A1D17"/>
    <w:rsid w:val="005A2300"/>
    <w:rsid w:val="005A237E"/>
    <w:rsid w:val="005A256B"/>
    <w:rsid w:val="005A2907"/>
    <w:rsid w:val="005A3268"/>
    <w:rsid w:val="005A336D"/>
    <w:rsid w:val="005A416D"/>
    <w:rsid w:val="005A4188"/>
    <w:rsid w:val="005A4626"/>
    <w:rsid w:val="005A4BAA"/>
    <w:rsid w:val="005A4EAE"/>
    <w:rsid w:val="005A560F"/>
    <w:rsid w:val="005A5E25"/>
    <w:rsid w:val="005A5FE3"/>
    <w:rsid w:val="005A60EC"/>
    <w:rsid w:val="005B0883"/>
    <w:rsid w:val="005B1539"/>
    <w:rsid w:val="005B15CD"/>
    <w:rsid w:val="005B16B5"/>
    <w:rsid w:val="005B1713"/>
    <w:rsid w:val="005B19FC"/>
    <w:rsid w:val="005B1A8B"/>
    <w:rsid w:val="005B261A"/>
    <w:rsid w:val="005B2777"/>
    <w:rsid w:val="005B29D5"/>
    <w:rsid w:val="005B2D9A"/>
    <w:rsid w:val="005B2DE7"/>
    <w:rsid w:val="005B3272"/>
    <w:rsid w:val="005B37FD"/>
    <w:rsid w:val="005B40AD"/>
    <w:rsid w:val="005B4313"/>
    <w:rsid w:val="005B4A57"/>
    <w:rsid w:val="005B637A"/>
    <w:rsid w:val="005B639A"/>
    <w:rsid w:val="005B66C1"/>
    <w:rsid w:val="005B6753"/>
    <w:rsid w:val="005B6F23"/>
    <w:rsid w:val="005B716D"/>
    <w:rsid w:val="005B73B3"/>
    <w:rsid w:val="005B75E7"/>
    <w:rsid w:val="005B76AB"/>
    <w:rsid w:val="005B77BC"/>
    <w:rsid w:val="005B78DE"/>
    <w:rsid w:val="005B7BF5"/>
    <w:rsid w:val="005C0024"/>
    <w:rsid w:val="005C03E7"/>
    <w:rsid w:val="005C06C9"/>
    <w:rsid w:val="005C0842"/>
    <w:rsid w:val="005C0F9E"/>
    <w:rsid w:val="005C1029"/>
    <w:rsid w:val="005C1879"/>
    <w:rsid w:val="005C1CF7"/>
    <w:rsid w:val="005C21D5"/>
    <w:rsid w:val="005C2260"/>
    <w:rsid w:val="005C2515"/>
    <w:rsid w:val="005C2ADB"/>
    <w:rsid w:val="005C3078"/>
    <w:rsid w:val="005C3207"/>
    <w:rsid w:val="005C35E7"/>
    <w:rsid w:val="005C37D5"/>
    <w:rsid w:val="005C3940"/>
    <w:rsid w:val="005C3C20"/>
    <w:rsid w:val="005C406C"/>
    <w:rsid w:val="005C4E0D"/>
    <w:rsid w:val="005C4F95"/>
    <w:rsid w:val="005C503B"/>
    <w:rsid w:val="005C5C1B"/>
    <w:rsid w:val="005C6235"/>
    <w:rsid w:val="005C6394"/>
    <w:rsid w:val="005C6A59"/>
    <w:rsid w:val="005C6FFC"/>
    <w:rsid w:val="005C7926"/>
    <w:rsid w:val="005C7F68"/>
    <w:rsid w:val="005C7FED"/>
    <w:rsid w:val="005D0A1F"/>
    <w:rsid w:val="005D108D"/>
    <w:rsid w:val="005D1136"/>
    <w:rsid w:val="005D1372"/>
    <w:rsid w:val="005D1386"/>
    <w:rsid w:val="005D192C"/>
    <w:rsid w:val="005D1ABE"/>
    <w:rsid w:val="005D1C30"/>
    <w:rsid w:val="005D28EC"/>
    <w:rsid w:val="005D2ECB"/>
    <w:rsid w:val="005D303A"/>
    <w:rsid w:val="005D303F"/>
    <w:rsid w:val="005D3244"/>
    <w:rsid w:val="005D343D"/>
    <w:rsid w:val="005D3D64"/>
    <w:rsid w:val="005D3F1E"/>
    <w:rsid w:val="005D4936"/>
    <w:rsid w:val="005D4A31"/>
    <w:rsid w:val="005D4ADD"/>
    <w:rsid w:val="005D5D23"/>
    <w:rsid w:val="005D69DE"/>
    <w:rsid w:val="005D6B0D"/>
    <w:rsid w:val="005D6ECF"/>
    <w:rsid w:val="005D6F7F"/>
    <w:rsid w:val="005D7365"/>
    <w:rsid w:val="005E0104"/>
    <w:rsid w:val="005E049D"/>
    <w:rsid w:val="005E0C9B"/>
    <w:rsid w:val="005E0D22"/>
    <w:rsid w:val="005E0D71"/>
    <w:rsid w:val="005E0DCD"/>
    <w:rsid w:val="005E0E04"/>
    <w:rsid w:val="005E106F"/>
    <w:rsid w:val="005E17EE"/>
    <w:rsid w:val="005E1A15"/>
    <w:rsid w:val="005E2930"/>
    <w:rsid w:val="005E2935"/>
    <w:rsid w:val="005E36F7"/>
    <w:rsid w:val="005E3792"/>
    <w:rsid w:val="005E3BD2"/>
    <w:rsid w:val="005E3D9A"/>
    <w:rsid w:val="005E3E8E"/>
    <w:rsid w:val="005E42C7"/>
    <w:rsid w:val="005E492F"/>
    <w:rsid w:val="005E4B17"/>
    <w:rsid w:val="005E4D9A"/>
    <w:rsid w:val="005E4FC0"/>
    <w:rsid w:val="005E515A"/>
    <w:rsid w:val="005E520F"/>
    <w:rsid w:val="005E5294"/>
    <w:rsid w:val="005E5ECA"/>
    <w:rsid w:val="005E5FD0"/>
    <w:rsid w:val="005E650D"/>
    <w:rsid w:val="005E70AC"/>
    <w:rsid w:val="005E748D"/>
    <w:rsid w:val="005F0A4D"/>
    <w:rsid w:val="005F0DC9"/>
    <w:rsid w:val="005F17F9"/>
    <w:rsid w:val="005F1825"/>
    <w:rsid w:val="005F1E58"/>
    <w:rsid w:val="005F1FC5"/>
    <w:rsid w:val="005F28D4"/>
    <w:rsid w:val="005F2B48"/>
    <w:rsid w:val="005F2E3A"/>
    <w:rsid w:val="005F307A"/>
    <w:rsid w:val="005F32DA"/>
    <w:rsid w:val="005F3384"/>
    <w:rsid w:val="005F355F"/>
    <w:rsid w:val="005F3615"/>
    <w:rsid w:val="005F3A50"/>
    <w:rsid w:val="005F5358"/>
    <w:rsid w:val="005F5535"/>
    <w:rsid w:val="005F5759"/>
    <w:rsid w:val="005F5A6C"/>
    <w:rsid w:val="005F6135"/>
    <w:rsid w:val="005F61AC"/>
    <w:rsid w:val="005F63EC"/>
    <w:rsid w:val="005F6566"/>
    <w:rsid w:val="005F6686"/>
    <w:rsid w:val="005F68D5"/>
    <w:rsid w:val="005F6A26"/>
    <w:rsid w:val="005F6BDB"/>
    <w:rsid w:val="005F711D"/>
    <w:rsid w:val="005F72D6"/>
    <w:rsid w:val="005F7742"/>
    <w:rsid w:val="005F777C"/>
    <w:rsid w:val="005F797C"/>
    <w:rsid w:val="005F7E99"/>
    <w:rsid w:val="00600238"/>
    <w:rsid w:val="0060077D"/>
    <w:rsid w:val="00600D94"/>
    <w:rsid w:val="00600DD4"/>
    <w:rsid w:val="00601468"/>
    <w:rsid w:val="00601A0F"/>
    <w:rsid w:val="00602091"/>
    <w:rsid w:val="006024D1"/>
    <w:rsid w:val="006025DA"/>
    <w:rsid w:val="006028ED"/>
    <w:rsid w:val="00602FD6"/>
    <w:rsid w:val="00603B55"/>
    <w:rsid w:val="00604A02"/>
    <w:rsid w:val="00604CED"/>
    <w:rsid w:val="00604D77"/>
    <w:rsid w:val="00605F3A"/>
    <w:rsid w:val="006063D5"/>
    <w:rsid w:val="00606E6A"/>
    <w:rsid w:val="0060700B"/>
    <w:rsid w:val="0060730C"/>
    <w:rsid w:val="00607419"/>
    <w:rsid w:val="00607738"/>
    <w:rsid w:val="0060796E"/>
    <w:rsid w:val="00607E13"/>
    <w:rsid w:val="006106CC"/>
    <w:rsid w:val="00610943"/>
    <w:rsid w:val="00610B0B"/>
    <w:rsid w:val="00610D23"/>
    <w:rsid w:val="00610EAE"/>
    <w:rsid w:val="006110F0"/>
    <w:rsid w:val="00611487"/>
    <w:rsid w:val="00612454"/>
    <w:rsid w:val="00612FA0"/>
    <w:rsid w:val="006131B4"/>
    <w:rsid w:val="00613B64"/>
    <w:rsid w:val="00613F99"/>
    <w:rsid w:val="0061446F"/>
    <w:rsid w:val="0061448E"/>
    <w:rsid w:val="006145FE"/>
    <w:rsid w:val="00614BFC"/>
    <w:rsid w:val="00615205"/>
    <w:rsid w:val="006156E2"/>
    <w:rsid w:val="00615864"/>
    <w:rsid w:val="006159F2"/>
    <w:rsid w:val="00615B17"/>
    <w:rsid w:val="00616516"/>
    <w:rsid w:val="00616B75"/>
    <w:rsid w:val="00616FF7"/>
    <w:rsid w:val="00617979"/>
    <w:rsid w:val="00620464"/>
    <w:rsid w:val="006204FF"/>
    <w:rsid w:val="006205E8"/>
    <w:rsid w:val="0062074E"/>
    <w:rsid w:val="00620C85"/>
    <w:rsid w:val="00620E76"/>
    <w:rsid w:val="00620FCB"/>
    <w:rsid w:val="0062101C"/>
    <w:rsid w:val="006211B6"/>
    <w:rsid w:val="0062140A"/>
    <w:rsid w:val="0062142C"/>
    <w:rsid w:val="00622F4E"/>
    <w:rsid w:val="0062321A"/>
    <w:rsid w:val="00623270"/>
    <w:rsid w:val="006234EC"/>
    <w:rsid w:val="00623B2F"/>
    <w:rsid w:val="00623CA5"/>
    <w:rsid w:val="00623D9C"/>
    <w:rsid w:val="00623DA7"/>
    <w:rsid w:val="00624901"/>
    <w:rsid w:val="0062494A"/>
    <w:rsid w:val="00624D66"/>
    <w:rsid w:val="0062565C"/>
    <w:rsid w:val="00625841"/>
    <w:rsid w:val="006263A7"/>
    <w:rsid w:val="00627F46"/>
    <w:rsid w:val="00631267"/>
    <w:rsid w:val="00631663"/>
    <w:rsid w:val="00631A6F"/>
    <w:rsid w:val="00631EA1"/>
    <w:rsid w:val="00631F8B"/>
    <w:rsid w:val="006325DB"/>
    <w:rsid w:val="0063262E"/>
    <w:rsid w:val="00632FAF"/>
    <w:rsid w:val="00633958"/>
    <w:rsid w:val="00633FEE"/>
    <w:rsid w:val="006340BC"/>
    <w:rsid w:val="0063429E"/>
    <w:rsid w:val="00634338"/>
    <w:rsid w:val="00634472"/>
    <w:rsid w:val="00634A26"/>
    <w:rsid w:val="006355A2"/>
    <w:rsid w:val="00635AC1"/>
    <w:rsid w:val="00635B06"/>
    <w:rsid w:val="00635B36"/>
    <w:rsid w:val="00635D80"/>
    <w:rsid w:val="006368C4"/>
    <w:rsid w:val="00637796"/>
    <w:rsid w:val="00637A69"/>
    <w:rsid w:val="00637C8E"/>
    <w:rsid w:val="00637D08"/>
    <w:rsid w:val="00640913"/>
    <w:rsid w:val="00641777"/>
    <w:rsid w:val="00641A39"/>
    <w:rsid w:val="00641C59"/>
    <w:rsid w:val="00641F70"/>
    <w:rsid w:val="006421C0"/>
    <w:rsid w:val="006422DA"/>
    <w:rsid w:val="00642C84"/>
    <w:rsid w:val="00643ACD"/>
    <w:rsid w:val="00643BB1"/>
    <w:rsid w:val="00644433"/>
    <w:rsid w:val="00644743"/>
    <w:rsid w:val="00644770"/>
    <w:rsid w:val="00644814"/>
    <w:rsid w:val="00644C83"/>
    <w:rsid w:val="006453E7"/>
    <w:rsid w:val="00645E62"/>
    <w:rsid w:val="006467E6"/>
    <w:rsid w:val="00646976"/>
    <w:rsid w:val="006469CC"/>
    <w:rsid w:val="00647321"/>
    <w:rsid w:val="00647709"/>
    <w:rsid w:val="006479CE"/>
    <w:rsid w:val="00647C2C"/>
    <w:rsid w:val="00647D74"/>
    <w:rsid w:val="00647D96"/>
    <w:rsid w:val="006515BF"/>
    <w:rsid w:val="00651609"/>
    <w:rsid w:val="00651832"/>
    <w:rsid w:val="00651C91"/>
    <w:rsid w:val="00651DD7"/>
    <w:rsid w:val="00652087"/>
    <w:rsid w:val="00652E12"/>
    <w:rsid w:val="00653167"/>
    <w:rsid w:val="00653D9E"/>
    <w:rsid w:val="006540B0"/>
    <w:rsid w:val="00654222"/>
    <w:rsid w:val="006543DC"/>
    <w:rsid w:val="00654FE5"/>
    <w:rsid w:val="0065518E"/>
    <w:rsid w:val="00655361"/>
    <w:rsid w:val="006556AE"/>
    <w:rsid w:val="00656C60"/>
    <w:rsid w:val="006572D1"/>
    <w:rsid w:val="00657462"/>
    <w:rsid w:val="00660116"/>
    <w:rsid w:val="006608A4"/>
    <w:rsid w:val="00660A33"/>
    <w:rsid w:val="00661165"/>
    <w:rsid w:val="00661225"/>
    <w:rsid w:val="0066145F"/>
    <w:rsid w:val="00661C02"/>
    <w:rsid w:val="00661C92"/>
    <w:rsid w:val="00662AE0"/>
    <w:rsid w:val="00662B91"/>
    <w:rsid w:val="006637A6"/>
    <w:rsid w:val="00663AA6"/>
    <w:rsid w:val="00663D7D"/>
    <w:rsid w:val="0066402D"/>
    <w:rsid w:val="00664257"/>
    <w:rsid w:val="006645A7"/>
    <w:rsid w:val="0066463A"/>
    <w:rsid w:val="0066530F"/>
    <w:rsid w:val="00665ED8"/>
    <w:rsid w:val="00666001"/>
    <w:rsid w:val="006666D1"/>
    <w:rsid w:val="00666ABF"/>
    <w:rsid w:val="0067108C"/>
    <w:rsid w:val="00671884"/>
    <w:rsid w:val="00672275"/>
    <w:rsid w:val="00673D00"/>
    <w:rsid w:val="00674325"/>
    <w:rsid w:val="00675359"/>
    <w:rsid w:val="00675509"/>
    <w:rsid w:val="00675EFA"/>
    <w:rsid w:val="0067652D"/>
    <w:rsid w:val="006765F5"/>
    <w:rsid w:val="00676B93"/>
    <w:rsid w:val="00676C01"/>
    <w:rsid w:val="00676E2F"/>
    <w:rsid w:val="00677140"/>
    <w:rsid w:val="00677752"/>
    <w:rsid w:val="0067797D"/>
    <w:rsid w:val="00680020"/>
    <w:rsid w:val="006803C7"/>
    <w:rsid w:val="0068091E"/>
    <w:rsid w:val="00681080"/>
    <w:rsid w:val="00681188"/>
    <w:rsid w:val="006813BA"/>
    <w:rsid w:val="00681CAF"/>
    <w:rsid w:val="006820DE"/>
    <w:rsid w:val="006824F8"/>
    <w:rsid w:val="0068297C"/>
    <w:rsid w:val="00682DB4"/>
    <w:rsid w:val="00683630"/>
    <w:rsid w:val="00683798"/>
    <w:rsid w:val="006841EF"/>
    <w:rsid w:val="006843E2"/>
    <w:rsid w:val="00684716"/>
    <w:rsid w:val="0068473C"/>
    <w:rsid w:val="00684D0E"/>
    <w:rsid w:val="00685CF5"/>
    <w:rsid w:val="00686712"/>
    <w:rsid w:val="00686C3E"/>
    <w:rsid w:val="006879E6"/>
    <w:rsid w:val="00690ACD"/>
    <w:rsid w:val="00690CF0"/>
    <w:rsid w:val="00690E12"/>
    <w:rsid w:val="0069108B"/>
    <w:rsid w:val="006912A5"/>
    <w:rsid w:val="00691331"/>
    <w:rsid w:val="00692271"/>
    <w:rsid w:val="006953B7"/>
    <w:rsid w:val="006957F7"/>
    <w:rsid w:val="006958B1"/>
    <w:rsid w:val="00695AEC"/>
    <w:rsid w:val="006960A9"/>
    <w:rsid w:val="006960CF"/>
    <w:rsid w:val="006963DC"/>
    <w:rsid w:val="00696F9E"/>
    <w:rsid w:val="006971C2"/>
    <w:rsid w:val="006974CC"/>
    <w:rsid w:val="00697BBF"/>
    <w:rsid w:val="006A0774"/>
    <w:rsid w:val="006A07D3"/>
    <w:rsid w:val="006A1338"/>
    <w:rsid w:val="006A17BE"/>
    <w:rsid w:val="006A1F7B"/>
    <w:rsid w:val="006A215B"/>
    <w:rsid w:val="006A216C"/>
    <w:rsid w:val="006A2621"/>
    <w:rsid w:val="006A3290"/>
    <w:rsid w:val="006A35B4"/>
    <w:rsid w:val="006A360E"/>
    <w:rsid w:val="006A36F4"/>
    <w:rsid w:val="006A38B6"/>
    <w:rsid w:val="006A38DD"/>
    <w:rsid w:val="006A3B54"/>
    <w:rsid w:val="006A420B"/>
    <w:rsid w:val="006A46AD"/>
    <w:rsid w:val="006A4A9A"/>
    <w:rsid w:val="006A5037"/>
    <w:rsid w:val="006A5105"/>
    <w:rsid w:val="006A563C"/>
    <w:rsid w:val="006A58CE"/>
    <w:rsid w:val="006A6075"/>
    <w:rsid w:val="006A66D5"/>
    <w:rsid w:val="006A6723"/>
    <w:rsid w:val="006A6BA7"/>
    <w:rsid w:val="006A6BAA"/>
    <w:rsid w:val="006A7431"/>
    <w:rsid w:val="006A7975"/>
    <w:rsid w:val="006A7A62"/>
    <w:rsid w:val="006A7B7C"/>
    <w:rsid w:val="006A7BBF"/>
    <w:rsid w:val="006A7D56"/>
    <w:rsid w:val="006B09DD"/>
    <w:rsid w:val="006B13B7"/>
    <w:rsid w:val="006B18A5"/>
    <w:rsid w:val="006B2205"/>
    <w:rsid w:val="006B23FE"/>
    <w:rsid w:val="006B249B"/>
    <w:rsid w:val="006B2AE8"/>
    <w:rsid w:val="006B318F"/>
    <w:rsid w:val="006B406E"/>
    <w:rsid w:val="006B4483"/>
    <w:rsid w:val="006B4528"/>
    <w:rsid w:val="006B45CB"/>
    <w:rsid w:val="006B4634"/>
    <w:rsid w:val="006B488B"/>
    <w:rsid w:val="006B498C"/>
    <w:rsid w:val="006B4B36"/>
    <w:rsid w:val="006B4BF7"/>
    <w:rsid w:val="006B4D41"/>
    <w:rsid w:val="006B5047"/>
    <w:rsid w:val="006B5754"/>
    <w:rsid w:val="006B5AFD"/>
    <w:rsid w:val="006B5E9D"/>
    <w:rsid w:val="006B642E"/>
    <w:rsid w:val="006B68A7"/>
    <w:rsid w:val="006B697B"/>
    <w:rsid w:val="006B6E01"/>
    <w:rsid w:val="006B6FEB"/>
    <w:rsid w:val="006B704A"/>
    <w:rsid w:val="006B72E4"/>
    <w:rsid w:val="006B736E"/>
    <w:rsid w:val="006C0819"/>
    <w:rsid w:val="006C0A71"/>
    <w:rsid w:val="006C0A9B"/>
    <w:rsid w:val="006C0D56"/>
    <w:rsid w:val="006C14CF"/>
    <w:rsid w:val="006C166A"/>
    <w:rsid w:val="006C1F74"/>
    <w:rsid w:val="006C2BC2"/>
    <w:rsid w:val="006C2D1E"/>
    <w:rsid w:val="006C3AEB"/>
    <w:rsid w:val="006C424F"/>
    <w:rsid w:val="006C43C0"/>
    <w:rsid w:val="006C490D"/>
    <w:rsid w:val="006C52AF"/>
    <w:rsid w:val="006C5877"/>
    <w:rsid w:val="006C5FBF"/>
    <w:rsid w:val="006C6E2A"/>
    <w:rsid w:val="006C70FF"/>
    <w:rsid w:val="006C7B9A"/>
    <w:rsid w:val="006C7E29"/>
    <w:rsid w:val="006D0363"/>
    <w:rsid w:val="006D03A7"/>
    <w:rsid w:val="006D05CA"/>
    <w:rsid w:val="006D12D9"/>
    <w:rsid w:val="006D1E09"/>
    <w:rsid w:val="006D1E24"/>
    <w:rsid w:val="006D1FAA"/>
    <w:rsid w:val="006D2549"/>
    <w:rsid w:val="006D2882"/>
    <w:rsid w:val="006D2A35"/>
    <w:rsid w:val="006D2BA6"/>
    <w:rsid w:val="006D2F38"/>
    <w:rsid w:val="006D30C4"/>
    <w:rsid w:val="006D3287"/>
    <w:rsid w:val="006D3461"/>
    <w:rsid w:val="006D3829"/>
    <w:rsid w:val="006D3872"/>
    <w:rsid w:val="006D427F"/>
    <w:rsid w:val="006D4E31"/>
    <w:rsid w:val="006D51FE"/>
    <w:rsid w:val="006D5492"/>
    <w:rsid w:val="006D6090"/>
    <w:rsid w:val="006D6110"/>
    <w:rsid w:val="006D6281"/>
    <w:rsid w:val="006D6DD6"/>
    <w:rsid w:val="006D76FB"/>
    <w:rsid w:val="006E0158"/>
    <w:rsid w:val="006E08C9"/>
    <w:rsid w:val="006E0B7A"/>
    <w:rsid w:val="006E0EB4"/>
    <w:rsid w:val="006E0FDD"/>
    <w:rsid w:val="006E15AF"/>
    <w:rsid w:val="006E188C"/>
    <w:rsid w:val="006E19D9"/>
    <w:rsid w:val="006E1CFE"/>
    <w:rsid w:val="006E1F83"/>
    <w:rsid w:val="006E25EB"/>
    <w:rsid w:val="006E2667"/>
    <w:rsid w:val="006E2A4B"/>
    <w:rsid w:val="006E2D20"/>
    <w:rsid w:val="006E2D31"/>
    <w:rsid w:val="006E2F7B"/>
    <w:rsid w:val="006E34AA"/>
    <w:rsid w:val="006E35B9"/>
    <w:rsid w:val="006E372E"/>
    <w:rsid w:val="006E3A15"/>
    <w:rsid w:val="006E3AEF"/>
    <w:rsid w:val="006E3B80"/>
    <w:rsid w:val="006E3F04"/>
    <w:rsid w:val="006E4003"/>
    <w:rsid w:val="006E407B"/>
    <w:rsid w:val="006E4151"/>
    <w:rsid w:val="006E47F4"/>
    <w:rsid w:val="006E48C9"/>
    <w:rsid w:val="006E4B40"/>
    <w:rsid w:val="006E5169"/>
    <w:rsid w:val="006E5294"/>
    <w:rsid w:val="006E5C02"/>
    <w:rsid w:val="006E62C9"/>
    <w:rsid w:val="006E6514"/>
    <w:rsid w:val="006E70B6"/>
    <w:rsid w:val="006E751A"/>
    <w:rsid w:val="006E7785"/>
    <w:rsid w:val="006E7A4D"/>
    <w:rsid w:val="006F0827"/>
    <w:rsid w:val="006F097B"/>
    <w:rsid w:val="006F0A86"/>
    <w:rsid w:val="006F0FF4"/>
    <w:rsid w:val="006F146C"/>
    <w:rsid w:val="006F20F4"/>
    <w:rsid w:val="006F2537"/>
    <w:rsid w:val="006F28A2"/>
    <w:rsid w:val="006F28BF"/>
    <w:rsid w:val="006F2A5B"/>
    <w:rsid w:val="006F3016"/>
    <w:rsid w:val="006F392D"/>
    <w:rsid w:val="006F3AD0"/>
    <w:rsid w:val="006F3BCF"/>
    <w:rsid w:val="006F47ED"/>
    <w:rsid w:val="006F499F"/>
    <w:rsid w:val="006F49FD"/>
    <w:rsid w:val="006F514B"/>
    <w:rsid w:val="006F5335"/>
    <w:rsid w:val="006F5607"/>
    <w:rsid w:val="006F58DB"/>
    <w:rsid w:val="006F5904"/>
    <w:rsid w:val="006F711F"/>
    <w:rsid w:val="006F7915"/>
    <w:rsid w:val="006F7B3F"/>
    <w:rsid w:val="007006A3"/>
    <w:rsid w:val="0070087F"/>
    <w:rsid w:val="00701706"/>
    <w:rsid w:val="00702086"/>
    <w:rsid w:val="007022A2"/>
    <w:rsid w:val="00702476"/>
    <w:rsid w:val="00702510"/>
    <w:rsid w:val="0070281D"/>
    <w:rsid w:val="00702C8D"/>
    <w:rsid w:val="00702D1C"/>
    <w:rsid w:val="00703002"/>
    <w:rsid w:val="00703092"/>
    <w:rsid w:val="007033BF"/>
    <w:rsid w:val="00703C83"/>
    <w:rsid w:val="00704150"/>
    <w:rsid w:val="00704208"/>
    <w:rsid w:val="00704E92"/>
    <w:rsid w:val="00705239"/>
    <w:rsid w:val="00705686"/>
    <w:rsid w:val="0070569D"/>
    <w:rsid w:val="0070578A"/>
    <w:rsid w:val="007057A5"/>
    <w:rsid w:val="00705CD1"/>
    <w:rsid w:val="00705E75"/>
    <w:rsid w:val="00706B4B"/>
    <w:rsid w:val="00706EEC"/>
    <w:rsid w:val="007070F4"/>
    <w:rsid w:val="00707520"/>
    <w:rsid w:val="00707E01"/>
    <w:rsid w:val="007103AC"/>
    <w:rsid w:val="00710798"/>
    <w:rsid w:val="00710CC4"/>
    <w:rsid w:val="007112CE"/>
    <w:rsid w:val="007116F4"/>
    <w:rsid w:val="00712497"/>
    <w:rsid w:val="0071256C"/>
    <w:rsid w:val="00712EE7"/>
    <w:rsid w:val="0071323C"/>
    <w:rsid w:val="00713568"/>
    <w:rsid w:val="00713CC3"/>
    <w:rsid w:val="00713E7C"/>
    <w:rsid w:val="0071427F"/>
    <w:rsid w:val="007144A7"/>
    <w:rsid w:val="0071465F"/>
    <w:rsid w:val="00714756"/>
    <w:rsid w:val="00714A31"/>
    <w:rsid w:val="007155B2"/>
    <w:rsid w:val="007155BE"/>
    <w:rsid w:val="00715992"/>
    <w:rsid w:val="00717BE1"/>
    <w:rsid w:val="00717C50"/>
    <w:rsid w:val="00720305"/>
    <w:rsid w:val="00721842"/>
    <w:rsid w:val="00721A36"/>
    <w:rsid w:val="00721BBA"/>
    <w:rsid w:val="00721DD9"/>
    <w:rsid w:val="00721F15"/>
    <w:rsid w:val="00722C44"/>
    <w:rsid w:val="00722DC4"/>
    <w:rsid w:val="00722F12"/>
    <w:rsid w:val="00723332"/>
    <w:rsid w:val="007234BE"/>
    <w:rsid w:val="00723849"/>
    <w:rsid w:val="00724176"/>
    <w:rsid w:val="0072417C"/>
    <w:rsid w:val="00724795"/>
    <w:rsid w:val="00724842"/>
    <w:rsid w:val="00724896"/>
    <w:rsid w:val="0072492C"/>
    <w:rsid w:val="00724BDF"/>
    <w:rsid w:val="00724C35"/>
    <w:rsid w:val="00724CD8"/>
    <w:rsid w:val="00724EF9"/>
    <w:rsid w:val="00726FBE"/>
    <w:rsid w:val="007270AA"/>
    <w:rsid w:val="00727334"/>
    <w:rsid w:val="007279F7"/>
    <w:rsid w:val="00730239"/>
    <w:rsid w:val="00730304"/>
    <w:rsid w:val="0073077F"/>
    <w:rsid w:val="00730B80"/>
    <w:rsid w:val="007313D6"/>
    <w:rsid w:val="00731619"/>
    <w:rsid w:val="00731764"/>
    <w:rsid w:val="00731ADF"/>
    <w:rsid w:val="00731C11"/>
    <w:rsid w:val="00731EED"/>
    <w:rsid w:val="00732C52"/>
    <w:rsid w:val="00732CB9"/>
    <w:rsid w:val="00733158"/>
    <w:rsid w:val="00733606"/>
    <w:rsid w:val="0073490A"/>
    <w:rsid w:val="007349D5"/>
    <w:rsid w:val="00734A33"/>
    <w:rsid w:val="007350DC"/>
    <w:rsid w:val="007351B7"/>
    <w:rsid w:val="0073522C"/>
    <w:rsid w:val="00735813"/>
    <w:rsid w:val="00735876"/>
    <w:rsid w:val="007358E0"/>
    <w:rsid w:val="00735AE5"/>
    <w:rsid w:val="00735DD3"/>
    <w:rsid w:val="0073601A"/>
    <w:rsid w:val="007360F7"/>
    <w:rsid w:val="00736D4C"/>
    <w:rsid w:val="00737015"/>
    <w:rsid w:val="00737399"/>
    <w:rsid w:val="00737A26"/>
    <w:rsid w:val="00737F7C"/>
    <w:rsid w:val="007407FF"/>
    <w:rsid w:val="00740C04"/>
    <w:rsid w:val="0074102A"/>
    <w:rsid w:val="007410F0"/>
    <w:rsid w:val="00741906"/>
    <w:rsid w:val="00741C99"/>
    <w:rsid w:val="007426BD"/>
    <w:rsid w:val="007428C4"/>
    <w:rsid w:val="00742F7C"/>
    <w:rsid w:val="0074337C"/>
    <w:rsid w:val="00743950"/>
    <w:rsid w:val="00743FDE"/>
    <w:rsid w:val="00744A80"/>
    <w:rsid w:val="00744C1D"/>
    <w:rsid w:val="00744DA2"/>
    <w:rsid w:val="00744E07"/>
    <w:rsid w:val="00744FA5"/>
    <w:rsid w:val="0074552C"/>
    <w:rsid w:val="0074566A"/>
    <w:rsid w:val="00745F23"/>
    <w:rsid w:val="00745F80"/>
    <w:rsid w:val="0074609C"/>
    <w:rsid w:val="00746195"/>
    <w:rsid w:val="00746353"/>
    <w:rsid w:val="00746617"/>
    <w:rsid w:val="007466C8"/>
    <w:rsid w:val="00746A80"/>
    <w:rsid w:val="00747394"/>
    <w:rsid w:val="00747655"/>
    <w:rsid w:val="00747DC0"/>
    <w:rsid w:val="0075052C"/>
    <w:rsid w:val="00750658"/>
    <w:rsid w:val="00750A2F"/>
    <w:rsid w:val="00750CB1"/>
    <w:rsid w:val="00750D2B"/>
    <w:rsid w:val="00750ECD"/>
    <w:rsid w:val="007514FB"/>
    <w:rsid w:val="00751752"/>
    <w:rsid w:val="00751892"/>
    <w:rsid w:val="00751BAF"/>
    <w:rsid w:val="007526B1"/>
    <w:rsid w:val="00752810"/>
    <w:rsid w:val="0075292F"/>
    <w:rsid w:val="00752AEA"/>
    <w:rsid w:val="00752EC9"/>
    <w:rsid w:val="00753271"/>
    <w:rsid w:val="0075342A"/>
    <w:rsid w:val="0075379C"/>
    <w:rsid w:val="00753A20"/>
    <w:rsid w:val="00753FF1"/>
    <w:rsid w:val="0075451D"/>
    <w:rsid w:val="007546B9"/>
    <w:rsid w:val="00754FC5"/>
    <w:rsid w:val="007564B7"/>
    <w:rsid w:val="00756632"/>
    <w:rsid w:val="0075704A"/>
    <w:rsid w:val="00760271"/>
    <w:rsid w:val="007607F5"/>
    <w:rsid w:val="00760926"/>
    <w:rsid w:val="00760AC5"/>
    <w:rsid w:val="00760F11"/>
    <w:rsid w:val="00760F1F"/>
    <w:rsid w:val="00760F7A"/>
    <w:rsid w:val="00761F3F"/>
    <w:rsid w:val="0076237E"/>
    <w:rsid w:val="00762627"/>
    <w:rsid w:val="00762CE0"/>
    <w:rsid w:val="00762F25"/>
    <w:rsid w:val="00763012"/>
    <w:rsid w:val="00764174"/>
    <w:rsid w:val="007641A1"/>
    <w:rsid w:val="0076435A"/>
    <w:rsid w:val="007643B9"/>
    <w:rsid w:val="00764C9A"/>
    <w:rsid w:val="00765662"/>
    <w:rsid w:val="00765981"/>
    <w:rsid w:val="007659F1"/>
    <w:rsid w:val="00765E38"/>
    <w:rsid w:val="00765F6C"/>
    <w:rsid w:val="00765F90"/>
    <w:rsid w:val="00766359"/>
    <w:rsid w:val="00766554"/>
    <w:rsid w:val="007673FB"/>
    <w:rsid w:val="00767994"/>
    <w:rsid w:val="00767AAF"/>
    <w:rsid w:val="00767B7B"/>
    <w:rsid w:val="007700A4"/>
    <w:rsid w:val="00770AE4"/>
    <w:rsid w:val="00771344"/>
    <w:rsid w:val="00771E5B"/>
    <w:rsid w:val="00771FF0"/>
    <w:rsid w:val="00772135"/>
    <w:rsid w:val="00772287"/>
    <w:rsid w:val="007727E0"/>
    <w:rsid w:val="00772917"/>
    <w:rsid w:val="00772AAD"/>
    <w:rsid w:val="00774DEB"/>
    <w:rsid w:val="00774E2E"/>
    <w:rsid w:val="00775048"/>
    <w:rsid w:val="00775336"/>
    <w:rsid w:val="00775388"/>
    <w:rsid w:val="0077605C"/>
    <w:rsid w:val="00776143"/>
    <w:rsid w:val="00776380"/>
    <w:rsid w:val="00776CB0"/>
    <w:rsid w:val="007770CD"/>
    <w:rsid w:val="00777541"/>
    <w:rsid w:val="00777E78"/>
    <w:rsid w:val="0078020D"/>
    <w:rsid w:val="00780387"/>
    <w:rsid w:val="00780581"/>
    <w:rsid w:val="00780720"/>
    <w:rsid w:val="00781816"/>
    <w:rsid w:val="00782AFE"/>
    <w:rsid w:val="00782C50"/>
    <w:rsid w:val="00782E0C"/>
    <w:rsid w:val="007833A6"/>
    <w:rsid w:val="00783C08"/>
    <w:rsid w:val="00785885"/>
    <w:rsid w:val="00785AC8"/>
    <w:rsid w:val="00785C04"/>
    <w:rsid w:val="0078604D"/>
    <w:rsid w:val="00786278"/>
    <w:rsid w:val="007862CC"/>
    <w:rsid w:val="00786859"/>
    <w:rsid w:val="00786A0C"/>
    <w:rsid w:val="00787C39"/>
    <w:rsid w:val="00787CA8"/>
    <w:rsid w:val="00790955"/>
    <w:rsid w:val="00790E3E"/>
    <w:rsid w:val="00790EA0"/>
    <w:rsid w:val="00790EA4"/>
    <w:rsid w:val="00792271"/>
    <w:rsid w:val="007928D7"/>
    <w:rsid w:val="00792F9F"/>
    <w:rsid w:val="007930F3"/>
    <w:rsid w:val="00793E49"/>
    <w:rsid w:val="00793FF0"/>
    <w:rsid w:val="0079446A"/>
    <w:rsid w:val="00794B06"/>
    <w:rsid w:val="00794E0F"/>
    <w:rsid w:val="0079538E"/>
    <w:rsid w:val="00795449"/>
    <w:rsid w:val="00795455"/>
    <w:rsid w:val="0079557F"/>
    <w:rsid w:val="007961BE"/>
    <w:rsid w:val="007963FB"/>
    <w:rsid w:val="00796525"/>
    <w:rsid w:val="007967E4"/>
    <w:rsid w:val="00796BCC"/>
    <w:rsid w:val="00796E0F"/>
    <w:rsid w:val="007970DE"/>
    <w:rsid w:val="00797FD1"/>
    <w:rsid w:val="007A0832"/>
    <w:rsid w:val="007A0836"/>
    <w:rsid w:val="007A0A2B"/>
    <w:rsid w:val="007A0D91"/>
    <w:rsid w:val="007A0DD2"/>
    <w:rsid w:val="007A0FBA"/>
    <w:rsid w:val="007A134E"/>
    <w:rsid w:val="007A1565"/>
    <w:rsid w:val="007A1B71"/>
    <w:rsid w:val="007A1C4A"/>
    <w:rsid w:val="007A22E0"/>
    <w:rsid w:val="007A27A7"/>
    <w:rsid w:val="007A2CF6"/>
    <w:rsid w:val="007A2FD5"/>
    <w:rsid w:val="007A3621"/>
    <w:rsid w:val="007A3C67"/>
    <w:rsid w:val="007A4B52"/>
    <w:rsid w:val="007A4E56"/>
    <w:rsid w:val="007A501A"/>
    <w:rsid w:val="007A5B65"/>
    <w:rsid w:val="007A606B"/>
    <w:rsid w:val="007A62FE"/>
    <w:rsid w:val="007A6548"/>
    <w:rsid w:val="007A6644"/>
    <w:rsid w:val="007A682E"/>
    <w:rsid w:val="007A6DC6"/>
    <w:rsid w:val="007A704D"/>
    <w:rsid w:val="007A70DC"/>
    <w:rsid w:val="007A733A"/>
    <w:rsid w:val="007A740E"/>
    <w:rsid w:val="007A7AE8"/>
    <w:rsid w:val="007B02C1"/>
    <w:rsid w:val="007B0386"/>
    <w:rsid w:val="007B086A"/>
    <w:rsid w:val="007B08EB"/>
    <w:rsid w:val="007B08ED"/>
    <w:rsid w:val="007B0B5A"/>
    <w:rsid w:val="007B0BE2"/>
    <w:rsid w:val="007B19F7"/>
    <w:rsid w:val="007B19FC"/>
    <w:rsid w:val="007B2277"/>
    <w:rsid w:val="007B26BB"/>
    <w:rsid w:val="007B2ABE"/>
    <w:rsid w:val="007B2DCB"/>
    <w:rsid w:val="007B32F9"/>
    <w:rsid w:val="007B4C20"/>
    <w:rsid w:val="007B4C60"/>
    <w:rsid w:val="007B4CFC"/>
    <w:rsid w:val="007B4F92"/>
    <w:rsid w:val="007B5091"/>
    <w:rsid w:val="007B57BE"/>
    <w:rsid w:val="007B5A76"/>
    <w:rsid w:val="007B5FAE"/>
    <w:rsid w:val="007B65A8"/>
    <w:rsid w:val="007B6659"/>
    <w:rsid w:val="007B69C6"/>
    <w:rsid w:val="007B6BD8"/>
    <w:rsid w:val="007B6C29"/>
    <w:rsid w:val="007B6E41"/>
    <w:rsid w:val="007B7752"/>
    <w:rsid w:val="007B7795"/>
    <w:rsid w:val="007C042E"/>
    <w:rsid w:val="007C055E"/>
    <w:rsid w:val="007C12DA"/>
    <w:rsid w:val="007C1B01"/>
    <w:rsid w:val="007C1D15"/>
    <w:rsid w:val="007C2147"/>
    <w:rsid w:val="007C21A1"/>
    <w:rsid w:val="007C28CE"/>
    <w:rsid w:val="007C31F1"/>
    <w:rsid w:val="007C3AA1"/>
    <w:rsid w:val="007C40EE"/>
    <w:rsid w:val="007C42C9"/>
    <w:rsid w:val="007C4C96"/>
    <w:rsid w:val="007C57D1"/>
    <w:rsid w:val="007C611C"/>
    <w:rsid w:val="007C62A2"/>
    <w:rsid w:val="007C6ABE"/>
    <w:rsid w:val="007C6B53"/>
    <w:rsid w:val="007C7074"/>
    <w:rsid w:val="007C7666"/>
    <w:rsid w:val="007D011D"/>
    <w:rsid w:val="007D14E5"/>
    <w:rsid w:val="007D1B96"/>
    <w:rsid w:val="007D1F5A"/>
    <w:rsid w:val="007D2006"/>
    <w:rsid w:val="007D2285"/>
    <w:rsid w:val="007D23DC"/>
    <w:rsid w:val="007D2B29"/>
    <w:rsid w:val="007D2C44"/>
    <w:rsid w:val="007D2E1C"/>
    <w:rsid w:val="007D335E"/>
    <w:rsid w:val="007D33C3"/>
    <w:rsid w:val="007D35C4"/>
    <w:rsid w:val="007D4B42"/>
    <w:rsid w:val="007D4F0B"/>
    <w:rsid w:val="007D50FB"/>
    <w:rsid w:val="007D5366"/>
    <w:rsid w:val="007D56F9"/>
    <w:rsid w:val="007D5894"/>
    <w:rsid w:val="007D5ED9"/>
    <w:rsid w:val="007D6108"/>
    <w:rsid w:val="007D62CC"/>
    <w:rsid w:val="007D6556"/>
    <w:rsid w:val="007D6879"/>
    <w:rsid w:val="007D6DAE"/>
    <w:rsid w:val="007D7062"/>
    <w:rsid w:val="007D71F1"/>
    <w:rsid w:val="007E0239"/>
    <w:rsid w:val="007E02AB"/>
    <w:rsid w:val="007E07EB"/>
    <w:rsid w:val="007E0D62"/>
    <w:rsid w:val="007E11FE"/>
    <w:rsid w:val="007E14C2"/>
    <w:rsid w:val="007E1A05"/>
    <w:rsid w:val="007E310F"/>
    <w:rsid w:val="007E32CB"/>
    <w:rsid w:val="007E3A2C"/>
    <w:rsid w:val="007E3ACC"/>
    <w:rsid w:val="007E3C40"/>
    <w:rsid w:val="007E4265"/>
    <w:rsid w:val="007E43F5"/>
    <w:rsid w:val="007E4529"/>
    <w:rsid w:val="007E4ADF"/>
    <w:rsid w:val="007E4EC6"/>
    <w:rsid w:val="007E50DC"/>
    <w:rsid w:val="007E5284"/>
    <w:rsid w:val="007E5D54"/>
    <w:rsid w:val="007E5DEE"/>
    <w:rsid w:val="007E5DFE"/>
    <w:rsid w:val="007E5E01"/>
    <w:rsid w:val="007E60DC"/>
    <w:rsid w:val="007E633D"/>
    <w:rsid w:val="007E65F0"/>
    <w:rsid w:val="007E66D1"/>
    <w:rsid w:val="007E6703"/>
    <w:rsid w:val="007E684D"/>
    <w:rsid w:val="007E6DCC"/>
    <w:rsid w:val="007E752E"/>
    <w:rsid w:val="007E766A"/>
    <w:rsid w:val="007E77DF"/>
    <w:rsid w:val="007E7B58"/>
    <w:rsid w:val="007F05BC"/>
    <w:rsid w:val="007F0C0F"/>
    <w:rsid w:val="007F1DBA"/>
    <w:rsid w:val="007F1EEA"/>
    <w:rsid w:val="007F1F71"/>
    <w:rsid w:val="007F21CA"/>
    <w:rsid w:val="007F286C"/>
    <w:rsid w:val="007F2939"/>
    <w:rsid w:val="007F2AA8"/>
    <w:rsid w:val="007F2C55"/>
    <w:rsid w:val="007F2FCA"/>
    <w:rsid w:val="007F38C8"/>
    <w:rsid w:val="007F3C98"/>
    <w:rsid w:val="007F4102"/>
    <w:rsid w:val="007F445D"/>
    <w:rsid w:val="007F4C89"/>
    <w:rsid w:val="007F4DAF"/>
    <w:rsid w:val="007F4F74"/>
    <w:rsid w:val="007F5112"/>
    <w:rsid w:val="007F529C"/>
    <w:rsid w:val="007F53A2"/>
    <w:rsid w:val="007F570F"/>
    <w:rsid w:val="007F597E"/>
    <w:rsid w:val="007F5E01"/>
    <w:rsid w:val="007F5E07"/>
    <w:rsid w:val="007F66C2"/>
    <w:rsid w:val="007F6928"/>
    <w:rsid w:val="007F6D21"/>
    <w:rsid w:val="007F6E78"/>
    <w:rsid w:val="007F7396"/>
    <w:rsid w:val="007F7450"/>
    <w:rsid w:val="007F75E4"/>
    <w:rsid w:val="007F7A75"/>
    <w:rsid w:val="007F7B7D"/>
    <w:rsid w:val="007F7CE5"/>
    <w:rsid w:val="0080032A"/>
    <w:rsid w:val="00800362"/>
    <w:rsid w:val="008014DE"/>
    <w:rsid w:val="0080187E"/>
    <w:rsid w:val="008018CE"/>
    <w:rsid w:val="008019F7"/>
    <w:rsid w:val="0080247C"/>
    <w:rsid w:val="0080274C"/>
    <w:rsid w:val="008029B4"/>
    <w:rsid w:val="008034D1"/>
    <w:rsid w:val="00803588"/>
    <w:rsid w:val="0080361B"/>
    <w:rsid w:val="00803EB8"/>
    <w:rsid w:val="008046D8"/>
    <w:rsid w:val="00804A05"/>
    <w:rsid w:val="00804B98"/>
    <w:rsid w:val="00804C56"/>
    <w:rsid w:val="00804C8A"/>
    <w:rsid w:val="008067C9"/>
    <w:rsid w:val="00806916"/>
    <w:rsid w:val="00806F07"/>
    <w:rsid w:val="00807420"/>
    <w:rsid w:val="00807B9A"/>
    <w:rsid w:val="0081035F"/>
    <w:rsid w:val="00810EFB"/>
    <w:rsid w:val="008110B7"/>
    <w:rsid w:val="0081194A"/>
    <w:rsid w:val="00811C60"/>
    <w:rsid w:val="00811E8A"/>
    <w:rsid w:val="00811F2C"/>
    <w:rsid w:val="00812A28"/>
    <w:rsid w:val="00812A98"/>
    <w:rsid w:val="00812BE6"/>
    <w:rsid w:val="008135BE"/>
    <w:rsid w:val="00813BFA"/>
    <w:rsid w:val="00813DB0"/>
    <w:rsid w:val="00814573"/>
    <w:rsid w:val="008145DC"/>
    <w:rsid w:val="008154BC"/>
    <w:rsid w:val="00815758"/>
    <w:rsid w:val="0081590D"/>
    <w:rsid w:val="00815A27"/>
    <w:rsid w:val="00815DA5"/>
    <w:rsid w:val="008163D3"/>
    <w:rsid w:val="00816F5F"/>
    <w:rsid w:val="0081704B"/>
    <w:rsid w:val="0081727C"/>
    <w:rsid w:val="00817D7A"/>
    <w:rsid w:val="00820D20"/>
    <w:rsid w:val="00820D82"/>
    <w:rsid w:val="00821BAD"/>
    <w:rsid w:val="00821EBB"/>
    <w:rsid w:val="00821FB4"/>
    <w:rsid w:val="00822192"/>
    <w:rsid w:val="00822389"/>
    <w:rsid w:val="00822467"/>
    <w:rsid w:val="00822CD2"/>
    <w:rsid w:val="00822D5C"/>
    <w:rsid w:val="00823002"/>
    <w:rsid w:val="00823EE4"/>
    <w:rsid w:val="00824EF1"/>
    <w:rsid w:val="00825030"/>
    <w:rsid w:val="00825D8B"/>
    <w:rsid w:val="00825FA1"/>
    <w:rsid w:val="00826297"/>
    <w:rsid w:val="008262D0"/>
    <w:rsid w:val="00826541"/>
    <w:rsid w:val="0082725F"/>
    <w:rsid w:val="00827398"/>
    <w:rsid w:val="008277C7"/>
    <w:rsid w:val="0082782F"/>
    <w:rsid w:val="00827D32"/>
    <w:rsid w:val="00827E67"/>
    <w:rsid w:val="00830429"/>
    <w:rsid w:val="0083078A"/>
    <w:rsid w:val="008308F4"/>
    <w:rsid w:val="00832051"/>
    <w:rsid w:val="0083211E"/>
    <w:rsid w:val="008324D6"/>
    <w:rsid w:val="008327A7"/>
    <w:rsid w:val="0083288A"/>
    <w:rsid w:val="00832B3F"/>
    <w:rsid w:val="00832BC4"/>
    <w:rsid w:val="00832CD9"/>
    <w:rsid w:val="008333F1"/>
    <w:rsid w:val="0083361A"/>
    <w:rsid w:val="00833FF2"/>
    <w:rsid w:val="008340BA"/>
    <w:rsid w:val="008342D8"/>
    <w:rsid w:val="00834AD8"/>
    <w:rsid w:val="00834E9B"/>
    <w:rsid w:val="008352E9"/>
    <w:rsid w:val="00836E27"/>
    <w:rsid w:val="00837326"/>
    <w:rsid w:val="008402FE"/>
    <w:rsid w:val="008403B8"/>
    <w:rsid w:val="00840A48"/>
    <w:rsid w:val="00840DCB"/>
    <w:rsid w:val="00840FE5"/>
    <w:rsid w:val="008413EF"/>
    <w:rsid w:val="008414DE"/>
    <w:rsid w:val="008416C7"/>
    <w:rsid w:val="008416EF"/>
    <w:rsid w:val="0084186B"/>
    <w:rsid w:val="00841995"/>
    <w:rsid w:val="00841F2E"/>
    <w:rsid w:val="00841FAB"/>
    <w:rsid w:val="00842419"/>
    <w:rsid w:val="0084271B"/>
    <w:rsid w:val="0084283C"/>
    <w:rsid w:val="008436A6"/>
    <w:rsid w:val="00843CD9"/>
    <w:rsid w:val="00844303"/>
    <w:rsid w:val="008443A5"/>
    <w:rsid w:val="0084452F"/>
    <w:rsid w:val="00844B64"/>
    <w:rsid w:val="00844B83"/>
    <w:rsid w:val="00844C03"/>
    <w:rsid w:val="00844C6F"/>
    <w:rsid w:val="00844C70"/>
    <w:rsid w:val="00845217"/>
    <w:rsid w:val="008452AA"/>
    <w:rsid w:val="00845440"/>
    <w:rsid w:val="0084638A"/>
    <w:rsid w:val="008466A3"/>
    <w:rsid w:val="00846896"/>
    <w:rsid w:val="00846A3D"/>
    <w:rsid w:val="00846BCB"/>
    <w:rsid w:val="00846BE9"/>
    <w:rsid w:val="00846FEB"/>
    <w:rsid w:val="00847199"/>
    <w:rsid w:val="008471BB"/>
    <w:rsid w:val="00847A92"/>
    <w:rsid w:val="00847BAD"/>
    <w:rsid w:val="00850CE3"/>
    <w:rsid w:val="00851990"/>
    <w:rsid w:val="00851B4D"/>
    <w:rsid w:val="00851CD0"/>
    <w:rsid w:val="00851E3B"/>
    <w:rsid w:val="00851EEF"/>
    <w:rsid w:val="008526B4"/>
    <w:rsid w:val="008526D6"/>
    <w:rsid w:val="008527DD"/>
    <w:rsid w:val="00852B3E"/>
    <w:rsid w:val="00852B54"/>
    <w:rsid w:val="00852E49"/>
    <w:rsid w:val="008536B4"/>
    <w:rsid w:val="00853AED"/>
    <w:rsid w:val="0085429B"/>
    <w:rsid w:val="008544D6"/>
    <w:rsid w:val="0085514C"/>
    <w:rsid w:val="00855585"/>
    <w:rsid w:val="00855586"/>
    <w:rsid w:val="00855602"/>
    <w:rsid w:val="008561EC"/>
    <w:rsid w:val="0085653A"/>
    <w:rsid w:val="008565B8"/>
    <w:rsid w:val="00856E9E"/>
    <w:rsid w:val="00856F39"/>
    <w:rsid w:val="00856FBE"/>
    <w:rsid w:val="0085766A"/>
    <w:rsid w:val="008604FD"/>
    <w:rsid w:val="008605B3"/>
    <w:rsid w:val="00860A6C"/>
    <w:rsid w:val="0086127C"/>
    <w:rsid w:val="00861638"/>
    <w:rsid w:val="00861BA0"/>
    <w:rsid w:val="00861D5C"/>
    <w:rsid w:val="00861F08"/>
    <w:rsid w:val="0086200F"/>
    <w:rsid w:val="0086238B"/>
    <w:rsid w:val="008628CB"/>
    <w:rsid w:val="00862CD0"/>
    <w:rsid w:val="00862D70"/>
    <w:rsid w:val="00863AD5"/>
    <w:rsid w:val="00863B13"/>
    <w:rsid w:val="00863EC9"/>
    <w:rsid w:val="0086410B"/>
    <w:rsid w:val="00864959"/>
    <w:rsid w:val="00865490"/>
    <w:rsid w:val="008654F3"/>
    <w:rsid w:val="00865544"/>
    <w:rsid w:val="008660BF"/>
    <w:rsid w:val="00866123"/>
    <w:rsid w:val="008663EE"/>
    <w:rsid w:val="00866AD2"/>
    <w:rsid w:val="00866D73"/>
    <w:rsid w:val="0087005B"/>
    <w:rsid w:val="008703B4"/>
    <w:rsid w:val="008708B4"/>
    <w:rsid w:val="0087090E"/>
    <w:rsid w:val="00870E1E"/>
    <w:rsid w:val="0087142D"/>
    <w:rsid w:val="00871D06"/>
    <w:rsid w:val="008721E2"/>
    <w:rsid w:val="00872A70"/>
    <w:rsid w:val="00874F27"/>
    <w:rsid w:val="0087502B"/>
    <w:rsid w:val="00875485"/>
    <w:rsid w:val="008758A8"/>
    <w:rsid w:val="008759CA"/>
    <w:rsid w:val="00875A34"/>
    <w:rsid w:val="00875F70"/>
    <w:rsid w:val="0087636D"/>
    <w:rsid w:val="008764A2"/>
    <w:rsid w:val="00876575"/>
    <w:rsid w:val="008767E2"/>
    <w:rsid w:val="008768DB"/>
    <w:rsid w:val="008769F4"/>
    <w:rsid w:val="00876D55"/>
    <w:rsid w:val="00876E36"/>
    <w:rsid w:val="00880433"/>
    <w:rsid w:val="00880AF4"/>
    <w:rsid w:val="00880BCC"/>
    <w:rsid w:val="0088117F"/>
    <w:rsid w:val="00881A3A"/>
    <w:rsid w:val="00881BA9"/>
    <w:rsid w:val="00882380"/>
    <w:rsid w:val="00882F6F"/>
    <w:rsid w:val="008834A8"/>
    <w:rsid w:val="008838D3"/>
    <w:rsid w:val="00884055"/>
    <w:rsid w:val="00884990"/>
    <w:rsid w:val="008850CE"/>
    <w:rsid w:val="0088528E"/>
    <w:rsid w:val="008856CB"/>
    <w:rsid w:val="0088574E"/>
    <w:rsid w:val="00885879"/>
    <w:rsid w:val="00885949"/>
    <w:rsid w:val="00885F45"/>
    <w:rsid w:val="00885FA6"/>
    <w:rsid w:val="00886666"/>
    <w:rsid w:val="00887579"/>
    <w:rsid w:val="008877C0"/>
    <w:rsid w:val="00887CD0"/>
    <w:rsid w:val="00890223"/>
    <w:rsid w:val="00890596"/>
    <w:rsid w:val="00890A98"/>
    <w:rsid w:val="00890B85"/>
    <w:rsid w:val="00890BFD"/>
    <w:rsid w:val="00890E5F"/>
    <w:rsid w:val="008911C6"/>
    <w:rsid w:val="008912A8"/>
    <w:rsid w:val="008914E3"/>
    <w:rsid w:val="00892012"/>
    <w:rsid w:val="00892C71"/>
    <w:rsid w:val="008932F8"/>
    <w:rsid w:val="00894530"/>
    <w:rsid w:val="00894932"/>
    <w:rsid w:val="00894FBE"/>
    <w:rsid w:val="00894FF9"/>
    <w:rsid w:val="008955EF"/>
    <w:rsid w:val="00895E2C"/>
    <w:rsid w:val="00896968"/>
    <w:rsid w:val="0089716B"/>
    <w:rsid w:val="008973B0"/>
    <w:rsid w:val="00897A06"/>
    <w:rsid w:val="008A0188"/>
    <w:rsid w:val="008A08CA"/>
    <w:rsid w:val="008A09F9"/>
    <w:rsid w:val="008A1483"/>
    <w:rsid w:val="008A1C80"/>
    <w:rsid w:val="008A29D3"/>
    <w:rsid w:val="008A327D"/>
    <w:rsid w:val="008A32DF"/>
    <w:rsid w:val="008A372A"/>
    <w:rsid w:val="008A3AA2"/>
    <w:rsid w:val="008A487C"/>
    <w:rsid w:val="008A4927"/>
    <w:rsid w:val="008A50BE"/>
    <w:rsid w:val="008A58E2"/>
    <w:rsid w:val="008A5D99"/>
    <w:rsid w:val="008A60DA"/>
    <w:rsid w:val="008A6758"/>
    <w:rsid w:val="008A6D00"/>
    <w:rsid w:val="008A759A"/>
    <w:rsid w:val="008A76B4"/>
    <w:rsid w:val="008A7982"/>
    <w:rsid w:val="008A7BAD"/>
    <w:rsid w:val="008A7ED9"/>
    <w:rsid w:val="008A7F34"/>
    <w:rsid w:val="008B0983"/>
    <w:rsid w:val="008B0985"/>
    <w:rsid w:val="008B0EE5"/>
    <w:rsid w:val="008B0F3F"/>
    <w:rsid w:val="008B138C"/>
    <w:rsid w:val="008B15C4"/>
    <w:rsid w:val="008B15CA"/>
    <w:rsid w:val="008B188C"/>
    <w:rsid w:val="008B2020"/>
    <w:rsid w:val="008B27C8"/>
    <w:rsid w:val="008B2CB4"/>
    <w:rsid w:val="008B36AA"/>
    <w:rsid w:val="008B3739"/>
    <w:rsid w:val="008B3882"/>
    <w:rsid w:val="008B388E"/>
    <w:rsid w:val="008B3AF8"/>
    <w:rsid w:val="008B4680"/>
    <w:rsid w:val="008B4CE1"/>
    <w:rsid w:val="008B502C"/>
    <w:rsid w:val="008B5370"/>
    <w:rsid w:val="008B573B"/>
    <w:rsid w:val="008B5C8E"/>
    <w:rsid w:val="008B67D9"/>
    <w:rsid w:val="008B72BB"/>
    <w:rsid w:val="008B7B39"/>
    <w:rsid w:val="008B7C32"/>
    <w:rsid w:val="008C09B4"/>
    <w:rsid w:val="008C1488"/>
    <w:rsid w:val="008C1969"/>
    <w:rsid w:val="008C2415"/>
    <w:rsid w:val="008C2425"/>
    <w:rsid w:val="008C2537"/>
    <w:rsid w:val="008C2666"/>
    <w:rsid w:val="008C290C"/>
    <w:rsid w:val="008C2EE6"/>
    <w:rsid w:val="008C3336"/>
    <w:rsid w:val="008C33B9"/>
    <w:rsid w:val="008C35FE"/>
    <w:rsid w:val="008C392B"/>
    <w:rsid w:val="008C3B1E"/>
    <w:rsid w:val="008C3C35"/>
    <w:rsid w:val="008C3E64"/>
    <w:rsid w:val="008C3F1D"/>
    <w:rsid w:val="008C4027"/>
    <w:rsid w:val="008C4BAA"/>
    <w:rsid w:val="008C4F0B"/>
    <w:rsid w:val="008C5262"/>
    <w:rsid w:val="008C5545"/>
    <w:rsid w:val="008C691E"/>
    <w:rsid w:val="008C6B62"/>
    <w:rsid w:val="008C77EB"/>
    <w:rsid w:val="008C7A49"/>
    <w:rsid w:val="008C7A5C"/>
    <w:rsid w:val="008D0014"/>
    <w:rsid w:val="008D00DE"/>
    <w:rsid w:val="008D0DE8"/>
    <w:rsid w:val="008D11A1"/>
    <w:rsid w:val="008D1710"/>
    <w:rsid w:val="008D2225"/>
    <w:rsid w:val="008D2259"/>
    <w:rsid w:val="008D29D2"/>
    <w:rsid w:val="008D33E7"/>
    <w:rsid w:val="008D3802"/>
    <w:rsid w:val="008D3918"/>
    <w:rsid w:val="008D3CF4"/>
    <w:rsid w:val="008D3F28"/>
    <w:rsid w:val="008D4361"/>
    <w:rsid w:val="008D46DE"/>
    <w:rsid w:val="008D4B30"/>
    <w:rsid w:val="008D55F3"/>
    <w:rsid w:val="008D5B86"/>
    <w:rsid w:val="008D5CA4"/>
    <w:rsid w:val="008D66C2"/>
    <w:rsid w:val="008D6770"/>
    <w:rsid w:val="008D681B"/>
    <w:rsid w:val="008D69E4"/>
    <w:rsid w:val="008D6C00"/>
    <w:rsid w:val="008D763B"/>
    <w:rsid w:val="008D7666"/>
    <w:rsid w:val="008D795C"/>
    <w:rsid w:val="008D7BEF"/>
    <w:rsid w:val="008D7C04"/>
    <w:rsid w:val="008D7CAA"/>
    <w:rsid w:val="008E004F"/>
    <w:rsid w:val="008E05BA"/>
    <w:rsid w:val="008E074D"/>
    <w:rsid w:val="008E0870"/>
    <w:rsid w:val="008E13D0"/>
    <w:rsid w:val="008E18AC"/>
    <w:rsid w:val="008E1BD1"/>
    <w:rsid w:val="008E1C42"/>
    <w:rsid w:val="008E1CEF"/>
    <w:rsid w:val="008E1EFC"/>
    <w:rsid w:val="008E2050"/>
    <w:rsid w:val="008E27BF"/>
    <w:rsid w:val="008E3152"/>
    <w:rsid w:val="008E3FF4"/>
    <w:rsid w:val="008E4053"/>
    <w:rsid w:val="008E4408"/>
    <w:rsid w:val="008E4953"/>
    <w:rsid w:val="008E4D99"/>
    <w:rsid w:val="008E53E8"/>
    <w:rsid w:val="008E5E21"/>
    <w:rsid w:val="008E5F6A"/>
    <w:rsid w:val="008E600B"/>
    <w:rsid w:val="008E61C1"/>
    <w:rsid w:val="008E6552"/>
    <w:rsid w:val="008E67C7"/>
    <w:rsid w:val="008E6AB0"/>
    <w:rsid w:val="008E6C49"/>
    <w:rsid w:val="008E7079"/>
    <w:rsid w:val="008E79D3"/>
    <w:rsid w:val="008E7B40"/>
    <w:rsid w:val="008F040F"/>
    <w:rsid w:val="008F0568"/>
    <w:rsid w:val="008F1007"/>
    <w:rsid w:val="008F178F"/>
    <w:rsid w:val="008F1A72"/>
    <w:rsid w:val="008F1B5D"/>
    <w:rsid w:val="008F1F0D"/>
    <w:rsid w:val="008F2662"/>
    <w:rsid w:val="008F2828"/>
    <w:rsid w:val="008F2EB0"/>
    <w:rsid w:val="008F2F56"/>
    <w:rsid w:val="008F378F"/>
    <w:rsid w:val="008F3B47"/>
    <w:rsid w:val="008F406A"/>
    <w:rsid w:val="008F4A29"/>
    <w:rsid w:val="008F4CF3"/>
    <w:rsid w:val="008F4E88"/>
    <w:rsid w:val="008F4F45"/>
    <w:rsid w:val="008F5277"/>
    <w:rsid w:val="008F5D40"/>
    <w:rsid w:val="008F6030"/>
    <w:rsid w:val="008F6F2B"/>
    <w:rsid w:val="008F6F7A"/>
    <w:rsid w:val="008F77DB"/>
    <w:rsid w:val="008F7C99"/>
    <w:rsid w:val="008F7E24"/>
    <w:rsid w:val="0090006E"/>
    <w:rsid w:val="00900F4B"/>
    <w:rsid w:val="00900F93"/>
    <w:rsid w:val="00901053"/>
    <w:rsid w:val="009014E0"/>
    <w:rsid w:val="009016BF"/>
    <w:rsid w:val="00901741"/>
    <w:rsid w:val="00902228"/>
    <w:rsid w:val="0090250B"/>
    <w:rsid w:val="00902A47"/>
    <w:rsid w:val="009035B7"/>
    <w:rsid w:val="009037AB"/>
    <w:rsid w:val="00903E2A"/>
    <w:rsid w:val="00903EF1"/>
    <w:rsid w:val="009043F5"/>
    <w:rsid w:val="00904436"/>
    <w:rsid w:val="00904AA5"/>
    <w:rsid w:val="00904ECC"/>
    <w:rsid w:val="009052AC"/>
    <w:rsid w:val="0090546B"/>
    <w:rsid w:val="00905EE0"/>
    <w:rsid w:val="00906922"/>
    <w:rsid w:val="00906AFD"/>
    <w:rsid w:val="009070F9"/>
    <w:rsid w:val="00907691"/>
    <w:rsid w:val="00907B76"/>
    <w:rsid w:val="0091000E"/>
    <w:rsid w:val="009112F9"/>
    <w:rsid w:val="009113D6"/>
    <w:rsid w:val="00911AA3"/>
    <w:rsid w:val="00912298"/>
    <w:rsid w:val="00913B95"/>
    <w:rsid w:val="00913E3D"/>
    <w:rsid w:val="00913FFF"/>
    <w:rsid w:val="00914845"/>
    <w:rsid w:val="00915A94"/>
    <w:rsid w:val="009169FD"/>
    <w:rsid w:val="00916D87"/>
    <w:rsid w:val="00917654"/>
    <w:rsid w:val="00917C90"/>
    <w:rsid w:val="00917FE8"/>
    <w:rsid w:val="009200C8"/>
    <w:rsid w:val="00920153"/>
    <w:rsid w:val="00920283"/>
    <w:rsid w:val="009207F8"/>
    <w:rsid w:val="00920ADE"/>
    <w:rsid w:val="0092117D"/>
    <w:rsid w:val="00921247"/>
    <w:rsid w:val="0092130D"/>
    <w:rsid w:val="00921565"/>
    <w:rsid w:val="0092179C"/>
    <w:rsid w:val="009217D0"/>
    <w:rsid w:val="00921D40"/>
    <w:rsid w:val="00921E35"/>
    <w:rsid w:val="00921F1E"/>
    <w:rsid w:val="00922DBD"/>
    <w:rsid w:val="00922E60"/>
    <w:rsid w:val="00923257"/>
    <w:rsid w:val="00923443"/>
    <w:rsid w:val="00923BD5"/>
    <w:rsid w:val="0092403C"/>
    <w:rsid w:val="00924395"/>
    <w:rsid w:val="00924538"/>
    <w:rsid w:val="00924912"/>
    <w:rsid w:val="00925213"/>
    <w:rsid w:val="009259FD"/>
    <w:rsid w:val="00925E43"/>
    <w:rsid w:val="009261F4"/>
    <w:rsid w:val="009262F6"/>
    <w:rsid w:val="00926519"/>
    <w:rsid w:val="00926614"/>
    <w:rsid w:val="009267CF"/>
    <w:rsid w:val="00926A3F"/>
    <w:rsid w:val="0092784B"/>
    <w:rsid w:val="00927B4D"/>
    <w:rsid w:val="00930258"/>
    <w:rsid w:val="00930EE8"/>
    <w:rsid w:val="00931584"/>
    <w:rsid w:val="00931849"/>
    <w:rsid w:val="00932AB6"/>
    <w:rsid w:val="00933453"/>
    <w:rsid w:val="00933E53"/>
    <w:rsid w:val="00933F52"/>
    <w:rsid w:val="0093403C"/>
    <w:rsid w:val="00934709"/>
    <w:rsid w:val="00935467"/>
    <w:rsid w:val="00935539"/>
    <w:rsid w:val="00935547"/>
    <w:rsid w:val="00935879"/>
    <w:rsid w:val="009358F9"/>
    <w:rsid w:val="00935F14"/>
    <w:rsid w:val="0093665A"/>
    <w:rsid w:val="009366E1"/>
    <w:rsid w:val="00936A8A"/>
    <w:rsid w:val="00937959"/>
    <w:rsid w:val="0093795A"/>
    <w:rsid w:val="00937BA6"/>
    <w:rsid w:val="00937BC0"/>
    <w:rsid w:val="0094038F"/>
    <w:rsid w:val="009404E7"/>
    <w:rsid w:val="00940F7F"/>
    <w:rsid w:val="00941189"/>
    <w:rsid w:val="00941582"/>
    <w:rsid w:val="00941CDF"/>
    <w:rsid w:val="009424B8"/>
    <w:rsid w:val="00942885"/>
    <w:rsid w:val="00942D51"/>
    <w:rsid w:val="00943A3F"/>
    <w:rsid w:val="00943AF3"/>
    <w:rsid w:val="00943BAE"/>
    <w:rsid w:val="009446EC"/>
    <w:rsid w:val="009448CA"/>
    <w:rsid w:val="00944F5D"/>
    <w:rsid w:val="00945717"/>
    <w:rsid w:val="0094595C"/>
    <w:rsid w:val="00945CA2"/>
    <w:rsid w:val="009460EB"/>
    <w:rsid w:val="00946BB6"/>
    <w:rsid w:val="00946BB7"/>
    <w:rsid w:val="00946C0B"/>
    <w:rsid w:val="00946FA5"/>
    <w:rsid w:val="00947570"/>
    <w:rsid w:val="009475ED"/>
    <w:rsid w:val="00947731"/>
    <w:rsid w:val="00947807"/>
    <w:rsid w:val="00947823"/>
    <w:rsid w:val="00947A88"/>
    <w:rsid w:val="0095048B"/>
    <w:rsid w:val="00950558"/>
    <w:rsid w:val="00950BD8"/>
    <w:rsid w:val="00950D6C"/>
    <w:rsid w:val="00951233"/>
    <w:rsid w:val="009512A4"/>
    <w:rsid w:val="009515B8"/>
    <w:rsid w:val="009516FB"/>
    <w:rsid w:val="00951746"/>
    <w:rsid w:val="0095215C"/>
    <w:rsid w:val="009523E0"/>
    <w:rsid w:val="00952894"/>
    <w:rsid w:val="00952FDC"/>
    <w:rsid w:val="00952FE0"/>
    <w:rsid w:val="0095396B"/>
    <w:rsid w:val="00953B3C"/>
    <w:rsid w:val="00954129"/>
    <w:rsid w:val="0095417A"/>
    <w:rsid w:val="0095429C"/>
    <w:rsid w:val="0095456C"/>
    <w:rsid w:val="00954835"/>
    <w:rsid w:val="00954D5A"/>
    <w:rsid w:val="009552AF"/>
    <w:rsid w:val="00955C6E"/>
    <w:rsid w:val="009564C2"/>
    <w:rsid w:val="0095744F"/>
    <w:rsid w:val="00957A5E"/>
    <w:rsid w:val="00957C7B"/>
    <w:rsid w:val="00957D80"/>
    <w:rsid w:val="00960278"/>
    <w:rsid w:val="00960B64"/>
    <w:rsid w:val="00960D9C"/>
    <w:rsid w:val="00960E4B"/>
    <w:rsid w:val="0096196C"/>
    <w:rsid w:val="00961C04"/>
    <w:rsid w:val="00962165"/>
    <w:rsid w:val="00962408"/>
    <w:rsid w:val="0096247E"/>
    <w:rsid w:val="00962B02"/>
    <w:rsid w:val="009633E3"/>
    <w:rsid w:val="0096452D"/>
    <w:rsid w:val="0096457E"/>
    <w:rsid w:val="00965AE5"/>
    <w:rsid w:val="009674EE"/>
    <w:rsid w:val="0096750C"/>
    <w:rsid w:val="0096785F"/>
    <w:rsid w:val="00967D3A"/>
    <w:rsid w:val="0097053D"/>
    <w:rsid w:val="00970CF5"/>
    <w:rsid w:val="0097147F"/>
    <w:rsid w:val="00971945"/>
    <w:rsid w:val="009719F3"/>
    <w:rsid w:val="009721FC"/>
    <w:rsid w:val="009722FC"/>
    <w:rsid w:val="00972331"/>
    <w:rsid w:val="009723B0"/>
    <w:rsid w:val="00973790"/>
    <w:rsid w:val="009739BA"/>
    <w:rsid w:val="00973A0E"/>
    <w:rsid w:val="00973E7D"/>
    <w:rsid w:val="00974571"/>
    <w:rsid w:val="009746EC"/>
    <w:rsid w:val="009747B0"/>
    <w:rsid w:val="00974953"/>
    <w:rsid w:val="00974CE1"/>
    <w:rsid w:val="009756D8"/>
    <w:rsid w:val="0097598F"/>
    <w:rsid w:val="00975B93"/>
    <w:rsid w:val="00976083"/>
    <w:rsid w:val="00976482"/>
    <w:rsid w:val="009766AE"/>
    <w:rsid w:val="00976822"/>
    <w:rsid w:val="00976C27"/>
    <w:rsid w:val="00976CFC"/>
    <w:rsid w:val="0097700C"/>
    <w:rsid w:val="00977298"/>
    <w:rsid w:val="009777EC"/>
    <w:rsid w:val="00977A92"/>
    <w:rsid w:val="0098056C"/>
    <w:rsid w:val="009811F4"/>
    <w:rsid w:val="00981951"/>
    <w:rsid w:val="0098197D"/>
    <w:rsid w:val="00981D18"/>
    <w:rsid w:val="00981FCE"/>
    <w:rsid w:val="0098202D"/>
    <w:rsid w:val="0098282A"/>
    <w:rsid w:val="009828B2"/>
    <w:rsid w:val="009836A5"/>
    <w:rsid w:val="00983A16"/>
    <w:rsid w:val="00983A48"/>
    <w:rsid w:val="00983C8A"/>
    <w:rsid w:val="0098416A"/>
    <w:rsid w:val="00984246"/>
    <w:rsid w:val="00984391"/>
    <w:rsid w:val="00984554"/>
    <w:rsid w:val="00985998"/>
    <w:rsid w:val="00985EF2"/>
    <w:rsid w:val="0098612E"/>
    <w:rsid w:val="009865F1"/>
    <w:rsid w:val="00986FBB"/>
    <w:rsid w:val="00987155"/>
    <w:rsid w:val="00987339"/>
    <w:rsid w:val="00987427"/>
    <w:rsid w:val="009877F4"/>
    <w:rsid w:val="00987855"/>
    <w:rsid w:val="009901DF"/>
    <w:rsid w:val="00990322"/>
    <w:rsid w:val="009906A2"/>
    <w:rsid w:val="00990855"/>
    <w:rsid w:val="00991382"/>
    <w:rsid w:val="00991602"/>
    <w:rsid w:val="00991B0B"/>
    <w:rsid w:val="00991C18"/>
    <w:rsid w:val="0099252F"/>
    <w:rsid w:val="009925E8"/>
    <w:rsid w:val="009926C2"/>
    <w:rsid w:val="00992A07"/>
    <w:rsid w:val="00992E8B"/>
    <w:rsid w:val="00992F88"/>
    <w:rsid w:val="00993AE7"/>
    <w:rsid w:val="00993BB1"/>
    <w:rsid w:val="00993E22"/>
    <w:rsid w:val="00993FD4"/>
    <w:rsid w:val="00994554"/>
    <w:rsid w:val="0099478B"/>
    <w:rsid w:val="00994D17"/>
    <w:rsid w:val="00995E73"/>
    <w:rsid w:val="00996169"/>
    <w:rsid w:val="009961A7"/>
    <w:rsid w:val="0099681A"/>
    <w:rsid w:val="00996D78"/>
    <w:rsid w:val="00996E23"/>
    <w:rsid w:val="00997111"/>
    <w:rsid w:val="00997266"/>
    <w:rsid w:val="0099743C"/>
    <w:rsid w:val="009A02BB"/>
    <w:rsid w:val="009A1276"/>
    <w:rsid w:val="009A1590"/>
    <w:rsid w:val="009A16DF"/>
    <w:rsid w:val="009A1A01"/>
    <w:rsid w:val="009A20B5"/>
    <w:rsid w:val="009A24EE"/>
    <w:rsid w:val="009A3123"/>
    <w:rsid w:val="009A3560"/>
    <w:rsid w:val="009A3A46"/>
    <w:rsid w:val="009A4195"/>
    <w:rsid w:val="009A41CF"/>
    <w:rsid w:val="009A4326"/>
    <w:rsid w:val="009A441D"/>
    <w:rsid w:val="009A44E2"/>
    <w:rsid w:val="009A4EF1"/>
    <w:rsid w:val="009A4F50"/>
    <w:rsid w:val="009A5568"/>
    <w:rsid w:val="009A5A5F"/>
    <w:rsid w:val="009A5B38"/>
    <w:rsid w:val="009A5FCF"/>
    <w:rsid w:val="009A6184"/>
    <w:rsid w:val="009A6249"/>
    <w:rsid w:val="009A62FD"/>
    <w:rsid w:val="009A7403"/>
    <w:rsid w:val="009A7D1C"/>
    <w:rsid w:val="009B076F"/>
    <w:rsid w:val="009B16A9"/>
    <w:rsid w:val="009B19B6"/>
    <w:rsid w:val="009B2529"/>
    <w:rsid w:val="009B277B"/>
    <w:rsid w:val="009B2A62"/>
    <w:rsid w:val="009B2F9B"/>
    <w:rsid w:val="009B34F3"/>
    <w:rsid w:val="009B395E"/>
    <w:rsid w:val="009B4039"/>
    <w:rsid w:val="009B42FC"/>
    <w:rsid w:val="009B48D5"/>
    <w:rsid w:val="009B4B4D"/>
    <w:rsid w:val="009B4CC8"/>
    <w:rsid w:val="009B4D8F"/>
    <w:rsid w:val="009B5B5E"/>
    <w:rsid w:val="009B5D91"/>
    <w:rsid w:val="009B6725"/>
    <w:rsid w:val="009B6C70"/>
    <w:rsid w:val="009B6D15"/>
    <w:rsid w:val="009B7085"/>
    <w:rsid w:val="009B74B1"/>
    <w:rsid w:val="009B781E"/>
    <w:rsid w:val="009B7959"/>
    <w:rsid w:val="009B7FC9"/>
    <w:rsid w:val="009C05A9"/>
    <w:rsid w:val="009C06B5"/>
    <w:rsid w:val="009C075E"/>
    <w:rsid w:val="009C0E6D"/>
    <w:rsid w:val="009C0F94"/>
    <w:rsid w:val="009C13A7"/>
    <w:rsid w:val="009C172F"/>
    <w:rsid w:val="009C1BA2"/>
    <w:rsid w:val="009C1EAB"/>
    <w:rsid w:val="009C1FAB"/>
    <w:rsid w:val="009C238A"/>
    <w:rsid w:val="009C2BFA"/>
    <w:rsid w:val="009C2C05"/>
    <w:rsid w:val="009C2DFB"/>
    <w:rsid w:val="009C3BE3"/>
    <w:rsid w:val="009C426F"/>
    <w:rsid w:val="009C42DE"/>
    <w:rsid w:val="009C4759"/>
    <w:rsid w:val="009C4A3A"/>
    <w:rsid w:val="009C4C14"/>
    <w:rsid w:val="009C5114"/>
    <w:rsid w:val="009C5607"/>
    <w:rsid w:val="009C580C"/>
    <w:rsid w:val="009C5AAD"/>
    <w:rsid w:val="009C60DD"/>
    <w:rsid w:val="009C645B"/>
    <w:rsid w:val="009C6CE3"/>
    <w:rsid w:val="009C71DA"/>
    <w:rsid w:val="009C728F"/>
    <w:rsid w:val="009C75A4"/>
    <w:rsid w:val="009C7763"/>
    <w:rsid w:val="009C7766"/>
    <w:rsid w:val="009C7D96"/>
    <w:rsid w:val="009C7D9F"/>
    <w:rsid w:val="009D0A76"/>
    <w:rsid w:val="009D0D33"/>
    <w:rsid w:val="009D0FCE"/>
    <w:rsid w:val="009D13EC"/>
    <w:rsid w:val="009D18C4"/>
    <w:rsid w:val="009D18D1"/>
    <w:rsid w:val="009D1F2C"/>
    <w:rsid w:val="009D1F9B"/>
    <w:rsid w:val="009D26B2"/>
    <w:rsid w:val="009D27E6"/>
    <w:rsid w:val="009D2D50"/>
    <w:rsid w:val="009D304B"/>
    <w:rsid w:val="009D31BA"/>
    <w:rsid w:val="009D397C"/>
    <w:rsid w:val="009D3F0C"/>
    <w:rsid w:val="009D4340"/>
    <w:rsid w:val="009D49B9"/>
    <w:rsid w:val="009D49DA"/>
    <w:rsid w:val="009D4C74"/>
    <w:rsid w:val="009D4F79"/>
    <w:rsid w:val="009D5DB3"/>
    <w:rsid w:val="009D62B0"/>
    <w:rsid w:val="009D65A6"/>
    <w:rsid w:val="009D6711"/>
    <w:rsid w:val="009D6BBA"/>
    <w:rsid w:val="009E023B"/>
    <w:rsid w:val="009E0945"/>
    <w:rsid w:val="009E0F75"/>
    <w:rsid w:val="009E2BF1"/>
    <w:rsid w:val="009E2F3F"/>
    <w:rsid w:val="009E3811"/>
    <w:rsid w:val="009E39AB"/>
    <w:rsid w:val="009E460F"/>
    <w:rsid w:val="009E4B09"/>
    <w:rsid w:val="009E4B7F"/>
    <w:rsid w:val="009E4E0D"/>
    <w:rsid w:val="009E4FF9"/>
    <w:rsid w:val="009E5326"/>
    <w:rsid w:val="009E57B8"/>
    <w:rsid w:val="009E5F9C"/>
    <w:rsid w:val="009E618A"/>
    <w:rsid w:val="009E638E"/>
    <w:rsid w:val="009E63B5"/>
    <w:rsid w:val="009E64EB"/>
    <w:rsid w:val="009E65DD"/>
    <w:rsid w:val="009E66B3"/>
    <w:rsid w:val="009E68CD"/>
    <w:rsid w:val="009E6C46"/>
    <w:rsid w:val="009E705A"/>
    <w:rsid w:val="009E73B3"/>
    <w:rsid w:val="009E7D0D"/>
    <w:rsid w:val="009F01B1"/>
    <w:rsid w:val="009F196E"/>
    <w:rsid w:val="009F2967"/>
    <w:rsid w:val="009F2A82"/>
    <w:rsid w:val="009F2AB6"/>
    <w:rsid w:val="009F2DF2"/>
    <w:rsid w:val="009F3204"/>
    <w:rsid w:val="009F4097"/>
    <w:rsid w:val="009F4603"/>
    <w:rsid w:val="009F49C2"/>
    <w:rsid w:val="009F4B22"/>
    <w:rsid w:val="009F503D"/>
    <w:rsid w:val="009F5377"/>
    <w:rsid w:val="009F5BB3"/>
    <w:rsid w:val="009F62EC"/>
    <w:rsid w:val="009F647C"/>
    <w:rsid w:val="009F6BAA"/>
    <w:rsid w:val="009F6C39"/>
    <w:rsid w:val="009F6C62"/>
    <w:rsid w:val="009F721C"/>
    <w:rsid w:val="009F7CCD"/>
    <w:rsid w:val="009F7D31"/>
    <w:rsid w:val="00A003DA"/>
    <w:rsid w:val="00A00AF1"/>
    <w:rsid w:val="00A00E01"/>
    <w:rsid w:val="00A00EAE"/>
    <w:rsid w:val="00A0182C"/>
    <w:rsid w:val="00A02302"/>
    <w:rsid w:val="00A028EB"/>
    <w:rsid w:val="00A02A78"/>
    <w:rsid w:val="00A0356B"/>
    <w:rsid w:val="00A03B8A"/>
    <w:rsid w:val="00A04A6C"/>
    <w:rsid w:val="00A04EEB"/>
    <w:rsid w:val="00A04FE9"/>
    <w:rsid w:val="00A05A38"/>
    <w:rsid w:val="00A061A8"/>
    <w:rsid w:val="00A063F8"/>
    <w:rsid w:val="00A06FCF"/>
    <w:rsid w:val="00A0740B"/>
    <w:rsid w:val="00A07BED"/>
    <w:rsid w:val="00A07E90"/>
    <w:rsid w:val="00A07F04"/>
    <w:rsid w:val="00A10278"/>
    <w:rsid w:val="00A1098D"/>
    <w:rsid w:val="00A10BC5"/>
    <w:rsid w:val="00A10F51"/>
    <w:rsid w:val="00A1101D"/>
    <w:rsid w:val="00A110A5"/>
    <w:rsid w:val="00A1149F"/>
    <w:rsid w:val="00A116B0"/>
    <w:rsid w:val="00A12129"/>
    <w:rsid w:val="00A12B74"/>
    <w:rsid w:val="00A12BB9"/>
    <w:rsid w:val="00A12C06"/>
    <w:rsid w:val="00A130B4"/>
    <w:rsid w:val="00A136B6"/>
    <w:rsid w:val="00A142C1"/>
    <w:rsid w:val="00A146A9"/>
    <w:rsid w:val="00A14B54"/>
    <w:rsid w:val="00A14D69"/>
    <w:rsid w:val="00A15257"/>
    <w:rsid w:val="00A1721C"/>
    <w:rsid w:val="00A178F1"/>
    <w:rsid w:val="00A17A49"/>
    <w:rsid w:val="00A17BF5"/>
    <w:rsid w:val="00A20006"/>
    <w:rsid w:val="00A204ED"/>
    <w:rsid w:val="00A20555"/>
    <w:rsid w:val="00A2153E"/>
    <w:rsid w:val="00A219A1"/>
    <w:rsid w:val="00A23D34"/>
    <w:rsid w:val="00A23E11"/>
    <w:rsid w:val="00A23FE7"/>
    <w:rsid w:val="00A24F24"/>
    <w:rsid w:val="00A25B16"/>
    <w:rsid w:val="00A26849"/>
    <w:rsid w:val="00A272B8"/>
    <w:rsid w:val="00A30D36"/>
    <w:rsid w:val="00A30F0F"/>
    <w:rsid w:val="00A312D2"/>
    <w:rsid w:val="00A3153E"/>
    <w:rsid w:val="00A33DC2"/>
    <w:rsid w:val="00A340F9"/>
    <w:rsid w:val="00A341EA"/>
    <w:rsid w:val="00A3441B"/>
    <w:rsid w:val="00A3485C"/>
    <w:rsid w:val="00A35183"/>
    <w:rsid w:val="00A35645"/>
    <w:rsid w:val="00A35CFB"/>
    <w:rsid w:val="00A35F25"/>
    <w:rsid w:val="00A361E4"/>
    <w:rsid w:val="00A36462"/>
    <w:rsid w:val="00A369FB"/>
    <w:rsid w:val="00A37115"/>
    <w:rsid w:val="00A372E4"/>
    <w:rsid w:val="00A3766E"/>
    <w:rsid w:val="00A40488"/>
    <w:rsid w:val="00A40527"/>
    <w:rsid w:val="00A407C2"/>
    <w:rsid w:val="00A407C3"/>
    <w:rsid w:val="00A409A2"/>
    <w:rsid w:val="00A40BBF"/>
    <w:rsid w:val="00A40C87"/>
    <w:rsid w:val="00A414AC"/>
    <w:rsid w:val="00A415C1"/>
    <w:rsid w:val="00A41913"/>
    <w:rsid w:val="00A41C11"/>
    <w:rsid w:val="00A41E45"/>
    <w:rsid w:val="00A41EF2"/>
    <w:rsid w:val="00A43407"/>
    <w:rsid w:val="00A43A96"/>
    <w:rsid w:val="00A43F18"/>
    <w:rsid w:val="00A43FC3"/>
    <w:rsid w:val="00A44B2D"/>
    <w:rsid w:val="00A44CA4"/>
    <w:rsid w:val="00A454D4"/>
    <w:rsid w:val="00A45978"/>
    <w:rsid w:val="00A45EC8"/>
    <w:rsid w:val="00A45FF6"/>
    <w:rsid w:val="00A465AC"/>
    <w:rsid w:val="00A465E3"/>
    <w:rsid w:val="00A46CC5"/>
    <w:rsid w:val="00A46FD5"/>
    <w:rsid w:val="00A4759B"/>
    <w:rsid w:val="00A5044B"/>
    <w:rsid w:val="00A50492"/>
    <w:rsid w:val="00A50B8E"/>
    <w:rsid w:val="00A50EDF"/>
    <w:rsid w:val="00A51551"/>
    <w:rsid w:val="00A51906"/>
    <w:rsid w:val="00A51AF8"/>
    <w:rsid w:val="00A51E5F"/>
    <w:rsid w:val="00A52800"/>
    <w:rsid w:val="00A528DE"/>
    <w:rsid w:val="00A52BC6"/>
    <w:rsid w:val="00A52C8A"/>
    <w:rsid w:val="00A52D4B"/>
    <w:rsid w:val="00A53508"/>
    <w:rsid w:val="00A53A3E"/>
    <w:rsid w:val="00A5463D"/>
    <w:rsid w:val="00A54AD2"/>
    <w:rsid w:val="00A54F57"/>
    <w:rsid w:val="00A54FF6"/>
    <w:rsid w:val="00A552A6"/>
    <w:rsid w:val="00A552B1"/>
    <w:rsid w:val="00A553FB"/>
    <w:rsid w:val="00A554E4"/>
    <w:rsid w:val="00A55BC9"/>
    <w:rsid w:val="00A55C33"/>
    <w:rsid w:val="00A55FAD"/>
    <w:rsid w:val="00A561EE"/>
    <w:rsid w:val="00A56305"/>
    <w:rsid w:val="00A56344"/>
    <w:rsid w:val="00A5656B"/>
    <w:rsid w:val="00A56B8B"/>
    <w:rsid w:val="00A56C55"/>
    <w:rsid w:val="00A57131"/>
    <w:rsid w:val="00A5755F"/>
    <w:rsid w:val="00A57741"/>
    <w:rsid w:val="00A57824"/>
    <w:rsid w:val="00A57AB4"/>
    <w:rsid w:val="00A600B6"/>
    <w:rsid w:val="00A6062E"/>
    <w:rsid w:val="00A6078F"/>
    <w:rsid w:val="00A6093A"/>
    <w:rsid w:val="00A60B05"/>
    <w:rsid w:val="00A610E5"/>
    <w:rsid w:val="00A61D70"/>
    <w:rsid w:val="00A621D7"/>
    <w:rsid w:val="00A62983"/>
    <w:rsid w:val="00A62B98"/>
    <w:rsid w:val="00A63542"/>
    <w:rsid w:val="00A63A80"/>
    <w:rsid w:val="00A64316"/>
    <w:rsid w:val="00A657AE"/>
    <w:rsid w:val="00A66139"/>
    <w:rsid w:val="00A6634A"/>
    <w:rsid w:val="00A6639F"/>
    <w:rsid w:val="00A6660A"/>
    <w:rsid w:val="00A67073"/>
    <w:rsid w:val="00A672FA"/>
    <w:rsid w:val="00A67BEA"/>
    <w:rsid w:val="00A70474"/>
    <w:rsid w:val="00A706B7"/>
    <w:rsid w:val="00A70D0F"/>
    <w:rsid w:val="00A70E4B"/>
    <w:rsid w:val="00A710F0"/>
    <w:rsid w:val="00A72B1E"/>
    <w:rsid w:val="00A72FC1"/>
    <w:rsid w:val="00A735C3"/>
    <w:rsid w:val="00A735DB"/>
    <w:rsid w:val="00A73968"/>
    <w:rsid w:val="00A73BDB"/>
    <w:rsid w:val="00A73CCC"/>
    <w:rsid w:val="00A743D8"/>
    <w:rsid w:val="00A74AFB"/>
    <w:rsid w:val="00A74FEC"/>
    <w:rsid w:val="00A74FEE"/>
    <w:rsid w:val="00A751F1"/>
    <w:rsid w:val="00A75BC4"/>
    <w:rsid w:val="00A76157"/>
    <w:rsid w:val="00A7647D"/>
    <w:rsid w:val="00A76A63"/>
    <w:rsid w:val="00A773F4"/>
    <w:rsid w:val="00A77600"/>
    <w:rsid w:val="00A801E0"/>
    <w:rsid w:val="00A8109C"/>
    <w:rsid w:val="00A81704"/>
    <w:rsid w:val="00A81D68"/>
    <w:rsid w:val="00A81DDC"/>
    <w:rsid w:val="00A822E2"/>
    <w:rsid w:val="00A824F5"/>
    <w:rsid w:val="00A828AA"/>
    <w:rsid w:val="00A82A0F"/>
    <w:rsid w:val="00A82DF9"/>
    <w:rsid w:val="00A82FF2"/>
    <w:rsid w:val="00A83075"/>
    <w:rsid w:val="00A8340E"/>
    <w:rsid w:val="00A83874"/>
    <w:rsid w:val="00A839AD"/>
    <w:rsid w:val="00A83C1D"/>
    <w:rsid w:val="00A83F93"/>
    <w:rsid w:val="00A84006"/>
    <w:rsid w:val="00A841D0"/>
    <w:rsid w:val="00A841DE"/>
    <w:rsid w:val="00A84786"/>
    <w:rsid w:val="00A85006"/>
    <w:rsid w:val="00A85265"/>
    <w:rsid w:val="00A85C79"/>
    <w:rsid w:val="00A868A1"/>
    <w:rsid w:val="00A86CD1"/>
    <w:rsid w:val="00A870B1"/>
    <w:rsid w:val="00A873BC"/>
    <w:rsid w:val="00A87D73"/>
    <w:rsid w:val="00A87E8F"/>
    <w:rsid w:val="00A90777"/>
    <w:rsid w:val="00A90A86"/>
    <w:rsid w:val="00A90D84"/>
    <w:rsid w:val="00A90DB4"/>
    <w:rsid w:val="00A90E7B"/>
    <w:rsid w:val="00A9101D"/>
    <w:rsid w:val="00A91055"/>
    <w:rsid w:val="00A912BD"/>
    <w:rsid w:val="00A91509"/>
    <w:rsid w:val="00A918A7"/>
    <w:rsid w:val="00A919BF"/>
    <w:rsid w:val="00A9272D"/>
    <w:rsid w:val="00A93341"/>
    <w:rsid w:val="00A934D4"/>
    <w:rsid w:val="00A936B3"/>
    <w:rsid w:val="00A93CED"/>
    <w:rsid w:val="00A940DE"/>
    <w:rsid w:val="00A942A8"/>
    <w:rsid w:val="00A951D0"/>
    <w:rsid w:val="00A9542C"/>
    <w:rsid w:val="00A95915"/>
    <w:rsid w:val="00A96426"/>
    <w:rsid w:val="00A9665A"/>
    <w:rsid w:val="00A9681E"/>
    <w:rsid w:val="00A96C24"/>
    <w:rsid w:val="00A97332"/>
    <w:rsid w:val="00A9750A"/>
    <w:rsid w:val="00A97D8E"/>
    <w:rsid w:val="00AA0166"/>
    <w:rsid w:val="00AA01C7"/>
    <w:rsid w:val="00AA0562"/>
    <w:rsid w:val="00AA081A"/>
    <w:rsid w:val="00AA0BE1"/>
    <w:rsid w:val="00AA0C7D"/>
    <w:rsid w:val="00AA0DDB"/>
    <w:rsid w:val="00AA1477"/>
    <w:rsid w:val="00AA1A99"/>
    <w:rsid w:val="00AA210C"/>
    <w:rsid w:val="00AA2316"/>
    <w:rsid w:val="00AA3068"/>
    <w:rsid w:val="00AA314E"/>
    <w:rsid w:val="00AA34C1"/>
    <w:rsid w:val="00AA399E"/>
    <w:rsid w:val="00AA3BA1"/>
    <w:rsid w:val="00AA3C5C"/>
    <w:rsid w:val="00AA405B"/>
    <w:rsid w:val="00AA4167"/>
    <w:rsid w:val="00AA430F"/>
    <w:rsid w:val="00AA4592"/>
    <w:rsid w:val="00AA4689"/>
    <w:rsid w:val="00AA4B0B"/>
    <w:rsid w:val="00AA4D3B"/>
    <w:rsid w:val="00AA58C1"/>
    <w:rsid w:val="00AA59DE"/>
    <w:rsid w:val="00AA5C96"/>
    <w:rsid w:val="00AA60F9"/>
    <w:rsid w:val="00AA6A33"/>
    <w:rsid w:val="00AA6D8A"/>
    <w:rsid w:val="00AA7778"/>
    <w:rsid w:val="00AA7B8A"/>
    <w:rsid w:val="00AB00CC"/>
    <w:rsid w:val="00AB11E2"/>
    <w:rsid w:val="00AB222A"/>
    <w:rsid w:val="00AB25BA"/>
    <w:rsid w:val="00AB27D7"/>
    <w:rsid w:val="00AB2A5D"/>
    <w:rsid w:val="00AB2C89"/>
    <w:rsid w:val="00AB33B2"/>
    <w:rsid w:val="00AB35F5"/>
    <w:rsid w:val="00AB39C4"/>
    <w:rsid w:val="00AB3F18"/>
    <w:rsid w:val="00AB4678"/>
    <w:rsid w:val="00AB5328"/>
    <w:rsid w:val="00AB5702"/>
    <w:rsid w:val="00AB6283"/>
    <w:rsid w:val="00AB6372"/>
    <w:rsid w:val="00AB6DB3"/>
    <w:rsid w:val="00AB77FC"/>
    <w:rsid w:val="00AB78DB"/>
    <w:rsid w:val="00AB78FB"/>
    <w:rsid w:val="00AB7F97"/>
    <w:rsid w:val="00AC01A7"/>
    <w:rsid w:val="00AC04C6"/>
    <w:rsid w:val="00AC07AA"/>
    <w:rsid w:val="00AC1FD6"/>
    <w:rsid w:val="00AC2097"/>
    <w:rsid w:val="00AC2641"/>
    <w:rsid w:val="00AC2C9D"/>
    <w:rsid w:val="00AC2D17"/>
    <w:rsid w:val="00AC306E"/>
    <w:rsid w:val="00AC3479"/>
    <w:rsid w:val="00AC36C4"/>
    <w:rsid w:val="00AC3C38"/>
    <w:rsid w:val="00AC3E6E"/>
    <w:rsid w:val="00AC4638"/>
    <w:rsid w:val="00AC49F7"/>
    <w:rsid w:val="00AC4C62"/>
    <w:rsid w:val="00AC4CA5"/>
    <w:rsid w:val="00AC52B0"/>
    <w:rsid w:val="00AC5A5D"/>
    <w:rsid w:val="00AC5C30"/>
    <w:rsid w:val="00AC5E3D"/>
    <w:rsid w:val="00AC5FC7"/>
    <w:rsid w:val="00AC6512"/>
    <w:rsid w:val="00AD01D0"/>
    <w:rsid w:val="00AD0ECD"/>
    <w:rsid w:val="00AD1AE1"/>
    <w:rsid w:val="00AD22CA"/>
    <w:rsid w:val="00AD2B56"/>
    <w:rsid w:val="00AD2F30"/>
    <w:rsid w:val="00AD3BE6"/>
    <w:rsid w:val="00AD43E2"/>
    <w:rsid w:val="00AD4B6E"/>
    <w:rsid w:val="00AD4CF5"/>
    <w:rsid w:val="00AD4CF8"/>
    <w:rsid w:val="00AD525C"/>
    <w:rsid w:val="00AD5BB5"/>
    <w:rsid w:val="00AD61BE"/>
    <w:rsid w:val="00AD6249"/>
    <w:rsid w:val="00AD6A84"/>
    <w:rsid w:val="00AD6B4D"/>
    <w:rsid w:val="00AD6BB0"/>
    <w:rsid w:val="00AD6DD8"/>
    <w:rsid w:val="00AD7666"/>
    <w:rsid w:val="00AD781A"/>
    <w:rsid w:val="00AD7E2E"/>
    <w:rsid w:val="00AE0E7D"/>
    <w:rsid w:val="00AE0FEB"/>
    <w:rsid w:val="00AE11C5"/>
    <w:rsid w:val="00AE14DB"/>
    <w:rsid w:val="00AE161B"/>
    <w:rsid w:val="00AE1706"/>
    <w:rsid w:val="00AE1C2A"/>
    <w:rsid w:val="00AE1D11"/>
    <w:rsid w:val="00AE2159"/>
    <w:rsid w:val="00AE2567"/>
    <w:rsid w:val="00AE27BE"/>
    <w:rsid w:val="00AE2F36"/>
    <w:rsid w:val="00AE33B1"/>
    <w:rsid w:val="00AE38D2"/>
    <w:rsid w:val="00AE3B4E"/>
    <w:rsid w:val="00AE4515"/>
    <w:rsid w:val="00AE54B2"/>
    <w:rsid w:val="00AE54CA"/>
    <w:rsid w:val="00AE554C"/>
    <w:rsid w:val="00AE5F22"/>
    <w:rsid w:val="00AE5FCD"/>
    <w:rsid w:val="00AE64C3"/>
    <w:rsid w:val="00AE718C"/>
    <w:rsid w:val="00AE724D"/>
    <w:rsid w:val="00AE7345"/>
    <w:rsid w:val="00AE7DE8"/>
    <w:rsid w:val="00AE7F0C"/>
    <w:rsid w:val="00AF0523"/>
    <w:rsid w:val="00AF0600"/>
    <w:rsid w:val="00AF0690"/>
    <w:rsid w:val="00AF0810"/>
    <w:rsid w:val="00AF093B"/>
    <w:rsid w:val="00AF0957"/>
    <w:rsid w:val="00AF178F"/>
    <w:rsid w:val="00AF17AB"/>
    <w:rsid w:val="00AF17AE"/>
    <w:rsid w:val="00AF1B34"/>
    <w:rsid w:val="00AF1EAE"/>
    <w:rsid w:val="00AF23C2"/>
    <w:rsid w:val="00AF24AE"/>
    <w:rsid w:val="00AF298B"/>
    <w:rsid w:val="00AF3CAF"/>
    <w:rsid w:val="00AF3DEB"/>
    <w:rsid w:val="00AF3E10"/>
    <w:rsid w:val="00AF3E2B"/>
    <w:rsid w:val="00AF40B4"/>
    <w:rsid w:val="00AF45C7"/>
    <w:rsid w:val="00AF4844"/>
    <w:rsid w:val="00AF4B94"/>
    <w:rsid w:val="00AF4E1C"/>
    <w:rsid w:val="00AF503E"/>
    <w:rsid w:val="00AF52E0"/>
    <w:rsid w:val="00AF5D9D"/>
    <w:rsid w:val="00AF5E2B"/>
    <w:rsid w:val="00AF6513"/>
    <w:rsid w:val="00AF6B2B"/>
    <w:rsid w:val="00AF6B89"/>
    <w:rsid w:val="00AF71D9"/>
    <w:rsid w:val="00AF72A5"/>
    <w:rsid w:val="00AF7BEE"/>
    <w:rsid w:val="00AF7F9A"/>
    <w:rsid w:val="00B00166"/>
    <w:rsid w:val="00B00F75"/>
    <w:rsid w:val="00B01360"/>
    <w:rsid w:val="00B01866"/>
    <w:rsid w:val="00B018A7"/>
    <w:rsid w:val="00B021A5"/>
    <w:rsid w:val="00B0233A"/>
    <w:rsid w:val="00B02599"/>
    <w:rsid w:val="00B031E4"/>
    <w:rsid w:val="00B031F9"/>
    <w:rsid w:val="00B036A7"/>
    <w:rsid w:val="00B03C49"/>
    <w:rsid w:val="00B03C8F"/>
    <w:rsid w:val="00B03D90"/>
    <w:rsid w:val="00B03F09"/>
    <w:rsid w:val="00B0413E"/>
    <w:rsid w:val="00B048B0"/>
    <w:rsid w:val="00B06119"/>
    <w:rsid w:val="00B06302"/>
    <w:rsid w:val="00B065D7"/>
    <w:rsid w:val="00B0687E"/>
    <w:rsid w:val="00B06C7F"/>
    <w:rsid w:val="00B1010C"/>
    <w:rsid w:val="00B108AD"/>
    <w:rsid w:val="00B10979"/>
    <w:rsid w:val="00B10AA6"/>
    <w:rsid w:val="00B112B3"/>
    <w:rsid w:val="00B115CD"/>
    <w:rsid w:val="00B116D4"/>
    <w:rsid w:val="00B11946"/>
    <w:rsid w:val="00B1194D"/>
    <w:rsid w:val="00B11F37"/>
    <w:rsid w:val="00B12409"/>
    <w:rsid w:val="00B12713"/>
    <w:rsid w:val="00B12982"/>
    <w:rsid w:val="00B129FF"/>
    <w:rsid w:val="00B12C60"/>
    <w:rsid w:val="00B130A7"/>
    <w:rsid w:val="00B131F1"/>
    <w:rsid w:val="00B13323"/>
    <w:rsid w:val="00B13EC3"/>
    <w:rsid w:val="00B1410E"/>
    <w:rsid w:val="00B14131"/>
    <w:rsid w:val="00B141B7"/>
    <w:rsid w:val="00B141CF"/>
    <w:rsid w:val="00B14673"/>
    <w:rsid w:val="00B147DF"/>
    <w:rsid w:val="00B157FB"/>
    <w:rsid w:val="00B158D1"/>
    <w:rsid w:val="00B15957"/>
    <w:rsid w:val="00B15B83"/>
    <w:rsid w:val="00B160BF"/>
    <w:rsid w:val="00B16882"/>
    <w:rsid w:val="00B16CAC"/>
    <w:rsid w:val="00B16F5C"/>
    <w:rsid w:val="00B178FB"/>
    <w:rsid w:val="00B17A32"/>
    <w:rsid w:val="00B17EFF"/>
    <w:rsid w:val="00B2075B"/>
    <w:rsid w:val="00B20788"/>
    <w:rsid w:val="00B20B2B"/>
    <w:rsid w:val="00B20CBE"/>
    <w:rsid w:val="00B2134F"/>
    <w:rsid w:val="00B21386"/>
    <w:rsid w:val="00B214BB"/>
    <w:rsid w:val="00B2161F"/>
    <w:rsid w:val="00B22042"/>
    <w:rsid w:val="00B220C1"/>
    <w:rsid w:val="00B22444"/>
    <w:rsid w:val="00B234EE"/>
    <w:rsid w:val="00B235DA"/>
    <w:rsid w:val="00B237C6"/>
    <w:rsid w:val="00B240CF"/>
    <w:rsid w:val="00B24343"/>
    <w:rsid w:val="00B24C81"/>
    <w:rsid w:val="00B2637A"/>
    <w:rsid w:val="00B264B5"/>
    <w:rsid w:val="00B26581"/>
    <w:rsid w:val="00B26AD3"/>
    <w:rsid w:val="00B26C7E"/>
    <w:rsid w:val="00B26FBC"/>
    <w:rsid w:val="00B27B08"/>
    <w:rsid w:val="00B30B2E"/>
    <w:rsid w:val="00B30BE7"/>
    <w:rsid w:val="00B30FA6"/>
    <w:rsid w:val="00B311EA"/>
    <w:rsid w:val="00B31986"/>
    <w:rsid w:val="00B31DD4"/>
    <w:rsid w:val="00B31F7F"/>
    <w:rsid w:val="00B31FAA"/>
    <w:rsid w:val="00B31FD5"/>
    <w:rsid w:val="00B32146"/>
    <w:rsid w:val="00B32541"/>
    <w:rsid w:val="00B326D4"/>
    <w:rsid w:val="00B32B87"/>
    <w:rsid w:val="00B331E1"/>
    <w:rsid w:val="00B332D2"/>
    <w:rsid w:val="00B34B86"/>
    <w:rsid w:val="00B350FB"/>
    <w:rsid w:val="00B3539F"/>
    <w:rsid w:val="00B354E5"/>
    <w:rsid w:val="00B359D7"/>
    <w:rsid w:val="00B360F6"/>
    <w:rsid w:val="00B3656A"/>
    <w:rsid w:val="00B366E0"/>
    <w:rsid w:val="00B36BB2"/>
    <w:rsid w:val="00B36DDC"/>
    <w:rsid w:val="00B3741F"/>
    <w:rsid w:val="00B377E4"/>
    <w:rsid w:val="00B40452"/>
    <w:rsid w:val="00B40B08"/>
    <w:rsid w:val="00B40FA7"/>
    <w:rsid w:val="00B41774"/>
    <w:rsid w:val="00B4204F"/>
    <w:rsid w:val="00B42249"/>
    <w:rsid w:val="00B42B05"/>
    <w:rsid w:val="00B42B34"/>
    <w:rsid w:val="00B42C4F"/>
    <w:rsid w:val="00B42EE6"/>
    <w:rsid w:val="00B43381"/>
    <w:rsid w:val="00B43514"/>
    <w:rsid w:val="00B43B24"/>
    <w:rsid w:val="00B441EE"/>
    <w:rsid w:val="00B44544"/>
    <w:rsid w:val="00B446A5"/>
    <w:rsid w:val="00B44A66"/>
    <w:rsid w:val="00B45540"/>
    <w:rsid w:val="00B456A3"/>
    <w:rsid w:val="00B45B3A"/>
    <w:rsid w:val="00B45DCC"/>
    <w:rsid w:val="00B45E0D"/>
    <w:rsid w:val="00B464CA"/>
    <w:rsid w:val="00B46E08"/>
    <w:rsid w:val="00B475BB"/>
    <w:rsid w:val="00B47A8A"/>
    <w:rsid w:val="00B47D3C"/>
    <w:rsid w:val="00B47FA7"/>
    <w:rsid w:val="00B50346"/>
    <w:rsid w:val="00B50689"/>
    <w:rsid w:val="00B506CD"/>
    <w:rsid w:val="00B50A58"/>
    <w:rsid w:val="00B50AB1"/>
    <w:rsid w:val="00B50CD1"/>
    <w:rsid w:val="00B5158B"/>
    <w:rsid w:val="00B51ACC"/>
    <w:rsid w:val="00B51B71"/>
    <w:rsid w:val="00B51FC6"/>
    <w:rsid w:val="00B52D8F"/>
    <w:rsid w:val="00B5389A"/>
    <w:rsid w:val="00B53BC9"/>
    <w:rsid w:val="00B542B7"/>
    <w:rsid w:val="00B55495"/>
    <w:rsid w:val="00B55C58"/>
    <w:rsid w:val="00B55DDE"/>
    <w:rsid w:val="00B568A9"/>
    <w:rsid w:val="00B56994"/>
    <w:rsid w:val="00B56A57"/>
    <w:rsid w:val="00B56B04"/>
    <w:rsid w:val="00B57032"/>
    <w:rsid w:val="00B575F6"/>
    <w:rsid w:val="00B57788"/>
    <w:rsid w:val="00B57E07"/>
    <w:rsid w:val="00B601D0"/>
    <w:rsid w:val="00B60C7D"/>
    <w:rsid w:val="00B6133B"/>
    <w:rsid w:val="00B613CE"/>
    <w:rsid w:val="00B61ECB"/>
    <w:rsid w:val="00B620DB"/>
    <w:rsid w:val="00B62551"/>
    <w:rsid w:val="00B62632"/>
    <w:rsid w:val="00B63149"/>
    <w:rsid w:val="00B63496"/>
    <w:rsid w:val="00B6357B"/>
    <w:rsid w:val="00B63DA1"/>
    <w:rsid w:val="00B6473B"/>
    <w:rsid w:val="00B6518A"/>
    <w:rsid w:val="00B65341"/>
    <w:rsid w:val="00B6597A"/>
    <w:rsid w:val="00B66457"/>
    <w:rsid w:val="00B66466"/>
    <w:rsid w:val="00B66515"/>
    <w:rsid w:val="00B66768"/>
    <w:rsid w:val="00B66E32"/>
    <w:rsid w:val="00B6706E"/>
    <w:rsid w:val="00B672CD"/>
    <w:rsid w:val="00B67687"/>
    <w:rsid w:val="00B67A50"/>
    <w:rsid w:val="00B67B4D"/>
    <w:rsid w:val="00B70055"/>
    <w:rsid w:val="00B70E4D"/>
    <w:rsid w:val="00B72515"/>
    <w:rsid w:val="00B727A2"/>
    <w:rsid w:val="00B728F6"/>
    <w:rsid w:val="00B72D11"/>
    <w:rsid w:val="00B73A6C"/>
    <w:rsid w:val="00B73E22"/>
    <w:rsid w:val="00B74A86"/>
    <w:rsid w:val="00B74D25"/>
    <w:rsid w:val="00B7594A"/>
    <w:rsid w:val="00B759DE"/>
    <w:rsid w:val="00B75BC1"/>
    <w:rsid w:val="00B764E5"/>
    <w:rsid w:val="00B766C8"/>
    <w:rsid w:val="00B76E2D"/>
    <w:rsid w:val="00B76F29"/>
    <w:rsid w:val="00B7766E"/>
    <w:rsid w:val="00B80312"/>
    <w:rsid w:val="00B803C0"/>
    <w:rsid w:val="00B8085F"/>
    <w:rsid w:val="00B81EE7"/>
    <w:rsid w:val="00B82695"/>
    <w:rsid w:val="00B831E4"/>
    <w:rsid w:val="00B833CD"/>
    <w:rsid w:val="00B8347A"/>
    <w:rsid w:val="00B83DAF"/>
    <w:rsid w:val="00B84087"/>
    <w:rsid w:val="00B85011"/>
    <w:rsid w:val="00B850F9"/>
    <w:rsid w:val="00B856D9"/>
    <w:rsid w:val="00B85721"/>
    <w:rsid w:val="00B858BD"/>
    <w:rsid w:val="00B85B9E"/>
    <w:rsid w:val="00B85D59"/>
    <w:rsid w:val="00B86EEB"/>
    <w:rsid w:val="00B870E0"/>
    <w:rsid w:val="00B87312"/>
    <w:rsid w:val="00B87658"/>
    <w:rsid w:val="00B878DC"/>
    <w:rsid w:val="00B87929"/>
    <w:rsid w:val="00B87981"/>
    <w:rsid w:val="00B90126"/>
    <w:rsid w:val="00B907E4"/>
    <w:rsid w:val="00B90A21"/>
    <w:rsid w:val="00B90CB4"/>
    <w:rsid w:val="00B911F9"/>
    <w:rsid w:val="00B917E1"/>
    <w:rsid w:val="00B91A2F"/>
    <w:rsid w:val="00B91C42"/>
    <w:rsid w:val="00B92477"/>
    <w:rsid w:val="00B92A9E"/>
    <w:rsid w:val="00B92E86"/>
    <w:rsid w:val="00B92EC1"/>
    <w:rsid w:val="00B930C7"/>
    <w:rsid w:val="00B936B2"/>
    <w:rsid w:val="00B9381C"/>
    <w:rsid w:val="00B93900"/>
    <w:rsid w:val="00B93A44"/>
    <w:rsid w:val="00B93BE6"/>
    <w:rsid w:val="00B94096"/>
    <w:rsid w:val="00B94D30"/>
    <w:rsid w:val="00B95249"/>
    <w:rsid w:val="00B9538B"/>
    <w:rsid w:val="00B960E6"/>
    <w:rsid w:val="00B961FB"/>
    <w:rsid w:val="00B9621A"/>
    <w:rsid w:val="00B9765B"/>
    <w:rsid w:val="00B97A12"/>
    <w:rsid w:val="00B97E30"/>
    <w:rsid w:val="00B97E78"/>
    <w:rsid w:val="00BA036E"/>
    <w:rsid w:val="00BA0463"/>
    <w:rsid w:val="00BA10C6"/>
    <w:rsid w:val="00BA117F"/>
    <w:rsid w:val="00BA11EE"/>
    <w:rsid w:val="00BA14FB"/>
    <w:rsid w:val="00BA16BE"/>
    <w:rsid w:val="00BA1A33"/>
    <w:rsid w:val="00BA1CB5"/>
    <w:rsid w:val="00BA1CF6"/>
    <w:rsid w:val="00BA1E8F"/>
    <w:rsid w:val="00BA2214"/>
    <w:rsid w:val="00BA32DB"/>
    <w:rsid w:val="00BA3631"/>
    <w:rsid w:val="00BA3E9A"/>
    <w:rsid w:val="00BA4354"/>
    <w:rsid w:val="00BA5512"/>
    <w:rsid w:val="00BA5D62"/>
    <w:rsid w:val="00BA649C"/>
    <w:rsid w:val="00BA656F"/>
    <w:rsid w:val="00BA7678"/>
    <w:rsid w:val="00BA7784"/>
    <w:rsid w:val="00BB02F9"/>
    <w:rsid w:val="00BB04B3"/>
    <w:rsid w:val="00BB0888"/>
    <w:rsid w:val="00BB094D"/>
    <w:rsid w:val="00BB0CC3"/>
    <w:rsid w:val="00BB0DB7"/>
    <w:rsid w:val="00BB0DD9"/>
    <w:rsid w:val="00BB2BB7"/>
    <w:rsid w:val="00BB2F9A"/>
    <w:rsid w:val="00BB33B0"/>
    <w:rsid w:val="00BB33B7"/>
    <w:rsid w:val="00BB36A5"/>
    <w:rsid w:val="00BB37E6"/>
    <w:rsid w:val="00BB3ABB"/>
    <w:rsid w:val="00BB3C18"/>
    <w:rsid w:val="00BB3E77"/>
    <w:rsid w:val="00BB3E78"/>
    <w:rsid w:val="00BB453E"/>
    <w:rsid w:val="00BB467A"/>
    <w:rsid w:val="00BB4A9D"/>
    <w:rsid w:val="00BB4D01"/>
    <w:rsid w:val="00BB531B"/>
    <w:rsid w:val="00BB5B6F"/>
    <w:rsid w:val="00BB5C39"/>
    <w:rsid w:val="00BB5C86"/>
    <w:rsid w:val="00BB5D93"/>
    <w:rsid w:val="00BB5E52"/>
    <w:rsid w:val="00BB5FA0"/>
    <w:rsid w:val="00BB6D76"/>
    <w:rsid w:val="00BB771B"/>
    <w:rsid w:val="00BC009D"/>
    <w:rsid w:val="00BC0748"/>
    <w:rsid w:val="00BC079B"/>
    <w:rsid w:val="00BC0F7E"/>
    <w:rsid w:val="00BC1217"/>
    <w:rsid w:val="00BC1259"/>
    <w:rsid w:val="00BC21B7"/>
    <w:rsid w:val="00BC283E"/>
    <w:rsid w:val="00BC294E"/>
    <w:rsid w:val="00BC3024"/>
    <w:rsid w:val="00BC30AA"/>
    <w:rsid w:val="00BC31FF"/>
    <w:rsid w:val="00BC3521"/>
    <w:rsid w:val="00BC38E0"/>
    <w:rsid w:val="00BC3973"/>
    <w:rsid w:val="00BC3B22"/>
    <w:rsid w:val="00BC3B77"/>
    <w:rsid w:val="00BC4A4C"/>
    <w:rsid w:val="00BC4FC0"/>
    <w:rsid w:val="00BC5045"/>
    <w:rsid w:val="00BC512B"/>
    <w:rsid w:val="00BC5FC3"/>
    <w:rsid w:val="00BC62E6"/>
    <w:rsid w:val="00BC6FEF"/>
    <w:rsid w:val="00BC70BE"/>
    <w:rsid w:val="00BC71BE"/>
    <w:rsid w:val="00BC7651"/>
    <w:rsid w:val="00BC7CBC"/>
    <w:rsid w:val="00BC7DF8"/>
    <w:rsid w:val="00BD0452"/>
    <w:rsid w:val="00BD0497"/>
    <w:rsid w:val="00BD07CC"/>
    <w:rsid w:val="00BD0A22"/>
    <w:rsid w:val="00BD1973"/>
    <w:rsid w:val="00BD1A8E"/>
    <w:rsid w:val="00BD1E04"/>
    <w:rsid w:val="00BD1E32"/>
    <w:rsid w:val="00BD20AC"/>
    <w:rsid w:val="00BD2B71"/>
    <w:rsid w:val="00BD3194"/>
    <w:rsid w:val="00BD360A"/>
    <w:rsid w:val="00BD3B3E"/>
    <w:rsid w:val="00BD45BC"/>
    <w:rsid w:val="00BD4C86"/>
    <w:rsid w:val="00BD538C"/>
    <w:rsid w:val="00BD5647"/>
    <w:rsid w:val="00BD5B21"/>
    <w:rsid w:val="00BD638C"/>
    <w:rsid w:val="00BD674C"/>
    <w:rsid w:val="00BD6BE2"/>
    <w:rsid w:val="00BD7007"/>
    <w:rsid w:val="00BD7A06"/>
    <w:rsid w:val="00BE001B"/>
    <w:rsid w:val="00BE0390"/>
    <w:rsid w:val="00BE07EF"/>
    <w:rsid w:val="00BE0813"/>
    <w:rsid w:val="00BE0D0C"/>
    <w:rsid w:val="00BE0F2C"/>
    <w:rsid w:val="00BE109F"/>
    <w:rsid w:val="00BE1157"/>
    <w:rsid w:val="00BE126D"/>
    <w:rsid w:val="00BE1712"/>
    <w:rsid w:val="00BE26FD"/>
    <w:rsid w:val="00BE2874"/>
    <w:rsid w:val="00BE2912"/>
    <w:rsid w:val="00BE305D"/>
    <w:rsid w:val="00BE3390"/>
    <w:rsid w:val="00BE3680"/>
    <w:rsid w:val="00BE3D12"/>
    <w:rsid w:val="00BE423C"/>
    <w:rsid w:val="00BE45C2"/>
    <w:rsid w:val="00BE50B2"/>
    <w:rsid w:val="00BE575B"/>
    <w:rsid w:val="00BE5857"/>
    <w:rsid w:val="00BE597A"/>
    <w:rsid w:val="00BE5AB6"/>
    <w:rsid w:val="00BE61AE"/>
    <w:rsid w:val="00BE65FC"/>
    <w:rsid w:val="00BE6799"/>
    <w:rsid w:val="00BE6A82"/>
    <w:rsid w:val="00BE6C41"/>
    <w:rsid w:val="00BE73C1"/>
    <w:rsid w:val="00BE73CB"/>
    <w:rsid w:val="00BE753C"/>
    <w:rsid w:val="00BE777B"/>
    <w:rsid w:val="00BE7C7E"/>
    <w:rsid w:val="00BE7CD2"/>
    <w:rsid w:val="00BE7DD2"/>
    <w:rsid w:val="00BF0038"/>
    <w:rsid w:val="00BF035B"/>
    <w:rsid w:val="00BF05EF"/>
    <w:rsid w:val="00BF0610"/>
    <w:rsid w:val="00BF1AB5"/>
    <w:rsid w:val="00BF21C5"/>
    <w:rsid w:val="00BF23FB"/>
    <w:rsid w:val="00BF264E"/>
    <w:rsid w:val="00BF2EC7"/>
    <w:rsid w:val="00BF2FDC"/>
    <w:rsid w:val="00BF3510"/>
    <w:rsid w:val="00BF37B5"/>
    <w:rsid w:val="00BF3866"/>
    <w:rsid w:val="00BF3CBC"/>
    <w:rsid w:val="00BF3D7B"/>
    <w:rsid w:val="00BF3F2B"/>
    <w:rsid w:val="00BF4050"/>
    <w:rsid w:val="00BF44A1"/>
    <w:rsid w:val="00BF499D"/>
    <w:rsid w:val="00BF4C64"/>
    <w:rsid w:val="00BF51B9"/>
    <w:rsid w:val="00BF59F4"/>
    <w:rsid w:val="00BF63CB"/>
    <w:rsid w:val="00BF6797"/>
    <w:rsid w:val="00BF726F"/>
    <w:rsid w:val="00BF73E3"/>
    <w:rsid w:val="00BF7B24"/>
    <w:rsid w:val="00C005CC"/>
    <w:rsid w:val="00C00865"/>
    <w:rsid w:val="00C00A13"/>
    <w:rsid w:val="00C00BA8"/>
    <w:rsid w:val="00C00BEE"/>
    <w:rsid w:val="00C00C86"/>
    <w:rsid w:val="00C015A0"/>
    <w:rsid w:val="00C018E4"/>
    <w:rsid w:val="00C02278"/>
    <w:rsid w:val="00C028E8"/>
    <w:rsid w:val="00C029E9"/>
    <w:rsid w:val="00C0303A"/>
    <w:rsid w:val="00C034EB"/>
    <w:rsid w:val="00C0357D"/>
    <w:rsid w:val="00C03853"/>
    <w:rsid w:val="00C039E2"/>
    <w:rsid w:val="00C042AB"/>
    <w:rsid w:val="00C063A2"/>
    <w:rsid w:val="00C0698D"/>
    <w:rsid w:val="00C06D7B"/>
    <w:rsid w:val="00C070CE"/>
    <w:rsid w:val="00C071A5"/>
    <w:rsid w:val="00C078F7"/>
    <w:rsid w:val="00C0790A"/>
    <w:rsid w:val="00C07CB8"/>
    <w:rsid w:val="00C10089"/>
    <w:rsid w:val="00C100B0"/>
    <w:rsid w:val="00C109F3"/>
    <w:rsid w:val="00C10A0D"/>
    <w:rsid w:val="00C10B96"/>
    <w:rsid w:val="00C10BFE"/>
    <w:rsid w:val="00C1180A"/>
    <w:rsid w:val="00C11E4D"/>
    <w:rsid w:val="00C12187"/>
    <w:rsid w:val="00C12924"/>
    <w:rsid w:val="00C12B4D"/>
    <w:rsid w:val="00C12CE4"/>
    <w:rsid w:val="00C13491"/>
    <w:rsid w:val="00C1354E"/>
    <w:rsid w:val="00C13A53"/>
    <w:rsid w:val="00C1489E"/>
    <w:rsid w:val="00C14990"/>
    <w:rsid w:val="00C14B1E"/>
    <w:rsid w:val="00C15A21"/>
    <w:rsid w:val="00C15DA5"/>
    <w:rsid w:val="00C16D52"/>
    <w:rsid w:val="00C173E2"/>
    <w:rsid w:val="00C176D8"/>
    <w:rsid w:val="00C203A5"/>
    <w:rsid w:val="00C20448"/>
    <w:rsid w:val="00C20FBC"/>
    <w:rsid w:val="00C2105A"/>
    <w:rsid w:val="00C2155A"/>
    <w:rsid w:val="00C21A43"/>
    <w:rsid w:val="00C21A75"/>
    <w:rsid w:val="00C21C25"/>
    <w:rsid w:val="00C21DC0"/>
    <w:rsid w:val="00C22189"/>
    <w:rsid w:val="00C227E4"/>
    <w:rsid w:val="00C23287"/>
    <w:rsid w:val="00C23720"/>
    <w:rsid w:val="00C23894"/>
    <w:rsid w:val="00C23A25"/>
    <w:rsid w:val="00C240B4"/>
    <w:rsid w:val="00C24AC5"/>
    <w:rsid w:val="00C24CD3"/>
    <w:rsid w:val="00C24F7D"/>
    <w:rsid w:val="00C25214"/>
    <w:rsid w:val="00C2550E"/>
    <w:rsid w:val="00C25802"/>
    <w:rsid w:val="00C258EC"/>
    <w:rsid w:val="00C260DC"/>
    <w:rsid w:val="00C2625E"/>
    <w:rsid w:val="00C26A15"/>
    <w:rsid w:val="00C27A61"/>
    <w:rsid w:val="00C27E16"/>
    <w:rsid w:val="00C30100"/>
    <w:rsid w:val="00C30A28"/>
    <w:rsid w:val="00C31357"/>
    <w:rsid w:val="00C31831"/>
    <w:rsid w:val="00C31D97"/>
    <w:rsid w:val="00C31E98"/>
    <w:rsid w:val="00C3203D"/>
    <w:rsid w:val="00C320E8"/>
    <w:rsid w:val="00C32823"/>
    <w:rsid w:val="00C32A59"/>
    <w:rsid w:val="00C33B19"/>
    <w:rsid w:val="00C3473A"/>
    <w:rsid w:val="00C34E8B"/>
    <w:rsid w:val="00C352C2"/>
    <w:rsid w:val="00C354A0"/>
    <w:rsid w:val="00C35735"/>
    <w:rsid w:val="00C358C2"/>
    <w:rsid w:val="00C35BC0"/>
    <w:rsid w:val="00C35F4A"/>
    <w:rsid w:val="00C3698C"/>
    <w:rsid w:val="00C36E8F"/>
    <w:rsid w:val="00C375D1"/>
    <w:rsid w:val="00C378D2"/>
    <w:rsid w:val="00C40628"/>
    <w:rsid w:val="00C40A5A"/>
    <w:rsid w:val="00C41852"/>
    <w:rsid w:val="00C42047"/>
    <w:rsid w:val="00C422FB"/>
    <w:rsid w:val="00C427F9"/>
    <w:rsid w:val="00C42878"/>
    <w:rsid w:val="00C4290E"/>
    <w:rsid w:val="00C42C1A"/>
    <w:rsid w:val="00C42CAF"/>
    <w:rsid w:val="00C439FA"/>
    <w:rsid w:val="00C43E90"/>
    <w:rsid w:val="00C4438C"/>
    <w:rsid w:val="00C448ED"/>
    <w:rsid w:val="00C44A4D"/>
    <w:rsid w:val="00C44D08"/>
    <w:rsid w:val="00C44FF4"/>
    <w:rsid w:val="00C45031"/>
    <w:rsid w:val="00C45119"/>
    <w:rsid w:val="00C45197"/>
    <w:rsid w:val="00C455EA"/>
    <w:rsid w:val="00C456A2"/>
    <w:rsid w:val="00C45FC7"/>
    <w:rsid w:val="00C464DE"/>
    <w:rsid w:val="00C46762"/>
    <w:rsid w:val="00C46B70"/>
    <w:rsid w:val="00C46C36"/>
    <w:rsid w:val="00C46FB5"/>
    <w:rsid w:val="00C4714D"/>
    <w:rsid w:val="00C47E7C"/>
    <w:rsid w:val="00C47F73"/>
    <w:rsid w:val="00C47FD8"/>
    <w:rsid w:val="00C47FE9"/>
    <w:rsid w:val="00C50361"/>
    <w:rsid w:val="00C505E9"/>
    <w:rsid w:val="00C511B4"/>
    <w:rsid w:val="00C513A6"/>
    <w:rsid w:val="00C513AB"/>
    <w:rsid w:val="00C5142F"/>
    <w:rsid w:val="00C51AEA"/>
    <w:rsid w:val="00C51CD6"/>
    <w:rsid w:val="00C5222F"/>
    <w:rsid w:val="00C522D2"/>
    <w:rsid w:val="00C525B2"/>
    <w:rsid w:val="00C52AB8"/>
    <w:rsid w:val="00C52FE4"/>
    <w:rsid w:val="00C5337E"/>
    <w:rsid w:val="00C53B21"/>
    <w:rsid w:val="00C53C67"/>
    <w:rsid w:val="00C5411B"/>
    <w:rsid w:val="00C54C62"/>
    <w:rsid w:val="00C54C78"/>
    <w:rsid w:val="00C55110"/>
    <w:rsid w:val="00C5534C"/>
    <w:rsid w:val="00C554EB"/>
    <w:rsid w:val="00C55673"/>
    <w:rsid w:val="00C55BFC"/>
    <w:rsid w:val="00C56469"/>
    <w:rsid w:val="00C56774"/>
    <w:rsid w:val="00C5679E"/>
    <w:rsid w:val="00C56D39"/>
    <w:rsid w:val="00C570AC"/>
    <w:rsid w:val="00C573C7"/>
    <w:rsid w:val="00C57F41"/>
    <w:rsid w:val="00C601F4"/>
    <w:rsid w:val="00C605F2"/>
    <w:rsid w:val="00C60E9B"/>
    <w:rsid w:val="00C60FA5"/>
    <w:rsid w:val="00C618F8"/>
    <w:rsid w:val="00C61C0B"/>
    <w:rsid w:val="00C61C65"/>
    <w:rsid w:val="00C62171"/>
    <w:rsid w:val="00C62513"/>
    <w:rsid w:val="00C62595"/>
    <w:rsid w:val="00C6268F"/>
    <w:rsid w:val="00C62997"/>
    <w:rsid w:val="00C63489"/>
    <w:rsid w:val="00C634EF"/>
    <w:rsid w:val="00C638A8"/>
    <w:rsid w:val="00C6483F"/>
    <w:rsid w:val="00C65283"/>
    <w:rsid w:val="00C6544E"/>
    <w:rsid w:val="00C65506"/>
    <w:rsid w:val="00C65B47"/>
    <w:rsid w:val="00C65ECD"/>
    <w:rsid w:val="00C65F16"/>
    <w:rsid w:val="00C66975"/>
    <w:rsid w:val="00C6743E"/>
    <w:rsid w:val="00C674A8"/>
    <w:rsid w:val="00C7038F"/>
    <w:rsid w:val="00C706D8"/>
    <w:rsid w:val="00C70858"/>
    <w:rsid w:val="00C70D7B"/>
    <w:rsid w:val="00C7198C"/>
    <w:rsid w:val="00C71AFF"/>
    <w:rsid w:val="00C71CD0"/>
    <w:rsid w:val="00C71EA4"/>
    <w:rsid w:val="00C71FA8"/>
    <w:rsid w:val="00C72480"/>
    <w:rsid w:val="00C724FA"/>
    <w:rsid w:val="00C7255A"/>
    <w:rsid w:val="00C7262D"/>
    <w:rsid w:val="00C727E5"/>
    <w:rsid w:val="00C73091"/>
    <w:rsid w:val="00C734A6"/>
    <w:rsid w:val="00C7391B"/>
    <w:rsid w:val="00C73B25"/>
    <w:rsid w:val="00C73DA5"/>
    <w:rsid w:val="00C73EF1"/>
    <w:rsid w:val="00C744E6"/>
    <w:rsid w:val="00C74545"/>
    <w:rsid w:val="00C74A86"/>
    <w:rsid w:val="00C751E5"/>
    <w:rsid w:val="00C75424"/>
    <w:rsid w:val="00C75FBE"/>
    <w:rsid w:val="00C765E7"/>
    <w:rsid w:val="00C76E9E"/>
    <w:rsid w:val="00C77179"/>
    <w:rsid w:val="00C778AB"/>
    <w:rsid w:val="00C77A2F"/>
    <w:rsid w:val="00C77ADF"/>
    <w:rsid w:val="00C77E35"/>
    <w:rsid w:val="00C77F6D"/>
    <w:rsid w:val="00C8025C"/>
    <w:rsid w:val="00C808E4"/>
    <w:rsid w:val="00C80D07"/>
    <w:rsid w:val="00C812C8"/>
    <w:rsid w:val="00C81FC0"/>
    <w:rsid w:val="00C82138"/>
    <w:rsid w:val="00C82384"/>
    <w:rsid w:val="00C8249B"/>
    <w:rsid w:val="00C82593"/>
    <w:rsid w:val="00C828B7"/>
    <w:rsid w:val="00C82D82"/>
    <w:rsid w:val="00C82ED9"/>
    <w:rsid w:val="00C83091"/>
    <w:rsid w:val="00C83283"/>
    <w:rsid w:val="00C8375C"/>
    <w:rsid w:val="00C83EDC"/>
    <w:rsid w:val="00C845CE"/>
    <w:rsid w:val="00C852E6"/>
    <w:rsid w:val="00C8532E"/>
    <w:rsid w:val="00C857B3"/>
    <w:rsid w:val="00C859A1"/>
    <w:rsid w:val="00C866A9"/>
    <w:rsid w:val="00C867A2"/>
    <w:rsid w:val="00C869BD"/>
    <w:rsid w:val="00C86AF2"/>
    <w:rsid w:val="00C86C69"/>
    <w:rsid w:val="00C87009"/>
    <w:rsid w:val="00C87348"/>
    <w:rsid w:val="00C9013A"/>
    <w:rsid w:val="00C90823"/>
    <w:rsid w:val="00C9107A"/>
    <w:rsid w:val="00C9128A"/>
    <w:rsid w:val="00C916FC"/>
    <w:rsid w:val="00C9185F"/>
    <w:rsid w:val="00C919D5"/>
    <w:rsid w:val="00C922A0"/>
    <w:rsid w:val="00C92E2C"/>
    <w:rsid w:val="00C92F71"/>
    <w:rsid w:val="00C9326B"/>
    <w:rsid w:val="00C93806"/>
    <w:rsid w:val="00C93C12"/>
    <w:rsid w:val="00C941A4"/>
    <w:rsid w:val="00C94208"/>
    <w:rsid w:val="00C94965"/>
    <w:rsid w:val="00C951C5"/>
    <w:rsid w:val="00C95856"/>
    <w:rsid w:val="00C96420"/>
    <w:rsid w:val="00C97158"/>
    <w:rsid w:val="00C974D1"/>
    <w:rsid w:val="00C97943"/>
    <w:rsid w:val="00C97BB9"/>
    <w:rsid w:val="00C97E2C"/>
    <w:rsid w:val="00C97F10"/>
    <w:rsid w:val="00CA01B6"/>
    <w:rsid w:val="00CA01E1"/>
    <w:rsid w:val="00CA0F9A"/>
    <w:rsid w:val="00CA17C5"/>
    <w:rsid w:val="00CA1BA7"/>
    <w:rsid w:val="00CA236F"/>
    <w:rsid w:val="00CA23B8"/>
    <w:rsid w:val="00CA2BB1"/>
    <w:rsid w:val="00CA3702"/>
    <w:rsid w:val="00CA3829"/>
    <w:rsid w:val="00CA3BA1"/>
    <w:rsid w:val="00CA4B2D"/>
    <w:rsid w:val="00CA4C93"/>
    <w:rsid w:val="00CA5662"/>
    <w:rsid w:val="00CA5A37"/>
    <w:rsid w:val="00CA5D38"/>
    <w:rsid w:val="00CA6349"/>
    <w:rsid w:val="00CA6361"/>
    <w:rsid w:val="00CA6A3D"/>
    <w:rsid w:val="00CA6CE9"/>
    <w:rsid w:val="00CA6FDF"/>
    <w:rsid w:val="00CA7483"/>
    <w:rsid w:val="00CA7A0B"/>
    <w:rsid w:val="00CA7EFC"/>
    <w:rsid w:val="00CB013F"/>
    <w:rsid w:val="00CB057A"/>
    <w:rsid w:val="00CB0F74"/>
    <w:rsid w:val="00CB11FB"/>
    <w:rsid w:val="00CB188D"/>
    <w:rsid w:val="00CB1A0B"/>
    <w:rsid w:val="00CB1AED"/>
    <w:rsid w:val="00CB2338"/>
    <w:rsid w:val="00CB2FC4"/>
    <w:rsid w:val="00CB30F6"/>
    <w:rsid w:val="00CB3181"/>
    <w:rsid w:val="00CB34C4"/>
    <w:rsid w:val="00CB3DB9"/>
    <w:rsid w:val="00CB4640"/>
    <w:rsid w:val="00CB4BD7"/>
    <w:rsid w:val="00CB4C7B"/>
    <w:rsid w:val="00CB4EAF"/>
    <w:rsid w:val="00CB51AA"/>
    <w:rsid w:val="00CB5387"/>
    <w:rsid w:val="00CB5431"/>
    <w:rsid w:val="00CB55A8"/>
    <w:rsid w:val="00CB5600"/>
    <w:rsid w:val="00CB564E"/>
    <w:rsid w:val="00CB56B4"/>
    <w:rsid w:val="00CB5DDE"/>
    <w:rsid w:val="00CB5FEE"/>
    <w:rsid w:val="00CB6B5D"/>
    <w:rsid w:val="00CB6D64"/>
    <w:rsid w:val="00CB7074"/>
    <w:rsid w:val="00CC00B7"/>
    <w:rsid w:val="00CC0152"/>
    <w:rsid w:val="00CC124D"/>
    <w:rsid w:val="00CC12E2"/>
    <w:rsid w:val="00CC13B2"/>
    <w:rsid w:val="00CC16DF"/>
    <w:rsid w:val="00CC18EB"/>
    <w:rsid w:val="00CC1AED"/>
    <w:rsid w:val="00CC2CCA"/>
    <w:rsid w:val="00CC2EA7"/>
    <w:rsid w:val="00CC302B"/>
    <w:rsid w:val="00CC3276"/>
    <w:rsid w:val="00CC328C"/>
    <w:rsid w:val="00CC3CDA"/>
    <w:rsid w:val="00CC3D34"/>
    <w:rsid w:val="00CC3DFB"/>
    <w:rsid w:val="00CC4740"/>
    <w:rsid w:val="00CC4DFE"/>
    <w:rsid w:val="00CC50FC"/>
    <w:rsid w:val="00CC5880"/>
    <w:rsid w:val="00CC5AFE"/>
    <w:rsid w:val="00CC614D"/>
    <w:rsid w:val="00CC70A3"/>
    <w:rsid w:val="00CC7472"/>
    <w:rsid w:val="00CC7B48"/>
    <w:rsid w:val="00CD024E"/>
    <w:rsid w:val="00CD04DF"/>
    <w:rsid w:val="00CD094A"/>
    <w:rsid w:val="00CD0A27"/>
    <w:rsid w:val="00CD1066"/>
    <w:rsid w:val="00CD1419"/>
    <w:rsid w:val="00CD1876"/>
    <w:rsid w:val="00CD1C8E"/>
    <w:rsid w:val="00CD1EA2"/>
    <w:rsid w:val="00CD1ECE"/>
    <w:rsid w:val="00CD21DD"/>
    <w:rsid w:val="00CD22B3"/>
    <w:rsid w:val="00CD39BD"/>
    <w:rsid w:val="00CD3F8E"/>
    <w:rsid w:val="00CD4282"/>
    <w:rsid w:val="00CD44C9"/>
    <w:rsid w:val="00CD458E"/>
    <w:rsid w:val="00CD4A6C"/>
    <w:rsid w:val="00CD4B58"/>
    <w:rsid w:val="00CD50E6"/>
    <w:rsid w:val="00CD594F"/>
    <w:rsid w:val="00CD5AC8"/>
    <w:rsid w:val="00CD5C80"/>
    <w:rsid w:val="00CD5CFE"/>
    <w:rsid w:val="00CD5D6F"/>
    <w:rsid w:val="00CD6D91"/>
    <w:rsid w:val="00CD7563"/>
    <w:rsid w:val="00CD761A"/>
    <w:rsid w:val="00CD7B93"/>
    <w:rsid w:val="00CD7BEB"/>
    <w:rsid w:val="00CD7FCC"/>
    <w:rsid w:val="00CE00B2"/>
    <w:rsid w:val="00CE0A51"/>
    <w:rsid w:val="00CE0CAA"/>
    <w:rsid w:val="00CE0D47"/>
    <w:rsid w:val="00CE12FF"/>
    <w:rsid w:val="00CE1D70"/>
    <w:rsid w:val="00CE2053"/>
    <w:rsid w:val="00CE2175"/>
    <w:rsid w:val="00CE2E7F"/>
    <w:rsid w:val="00CE2FA9"/>
    <w:rsid w:val="00CE34B3"/>
    <w:rsid w:val="00CE35ED"/>
    <w:rsid w:val="00CE39A3"/>
    <w:rsid w:val="00CE3AAC"/>
    <w:rsid w:val="00CE3EDA"/>
    <w:rsid w:val="00CE4B50"/>
    <w:rsid w:val="00CE5705"/>
    <w:rsid w:val="00CE5D91"/>
    <w:rsid w:val="00CE66AB"/>
    <w:rsid w:val="00CE673F"/>
    <w:rsid w:val="00CE6DAF"/>
    <w:rsid w:val="00CE7A64"/>
    <w:rsid w:val="00CE7C28"/>
    <w:rsid w:val="00CF0143"/>
    <w:rsid w:val="00CF0190"/>
    <w:rsid w:val="00CF0341"/>
    <w:rsid w:val="00CF078D"/>
    <w:rsid w:val="00CF0A50"/>
    <w:rsid w:val="00CF0AE2"/>
    <w:rsid w:val="00CF0E29"/>
    <w:rsid w:val="00CF1241"/>
    <w:rsid w:val="00CF1CA4"/>
    <w:rsid w:val="00CF1CFB"/>
    <w:rsid w:val="00CF25DE"/>
    <w:rsid w:val="00CF2915"/>
    <w:rsid w:val="00CF304B"/>
    <w:rsid w:val="00CF3517"/>
    <w:rsid w:val="00CF3DB5"/>
    <w:rsid w:val="00CF468C"/>
    <w:rsid w:val="00CF4DC1"/>
    <w:rsid w:val="00CF55AA"/>
    <w:rsid w:val="00CF5ED6"/>
    <w:rsid w:val="00CF6898"/>
    <w:rsid w:val="00CF6A39"/>
    <w:rsid w:val="00CF6D99"/>
    <w:rsid w:val="00CF6E80"/>
    <w:rsid w:val="00CF71CC"/>
    <w:rsid w:val="00CF7461"/>
    <w:rsid w:val="00CF751B"/>
    <w:rsid w:val="00CF78AF"/>
    <w:rsid w:val="00CF78E4"/>
    <w:rsid w:val="00CF7B4A"/>
    <w:rsid w:val="00CF7FD9"/>
    <w:rsid w:val="00D00A7E"/>
    <w:rsid w:val="00D00FD8"/>
    <w:rsid w:val="00D01573"/>
    <w:rsid w:val="00D027E4"/>
    <w:rsid w:val="00D03A82"/>
    <w:rsid w:val="00D03AB4"/>
    <w:rsid w:val="00D03D5E"/>
    <w:rsid w:val="00D03F4A"/>
    <w:rsid w:val="00D0437D"/>
    <w:rsid w:val="00D043D9"/>
    <w:rsid w:val="00D047B0"/>
    <w:rsid w:val="00D04938"/>
    <w:rsid w:val="00D05409"/>
    <w:rsid w:val="00D05414"/>
    <w:rsid w:val="00D055B0"/>
    <w:rsid w:val="00D06257"/>
    <w:rsid w:val="00D06631"/>
    <w:rsid w:val="00D06E80"/>
    <w:rsid w:val="00D07B95"/>
    <w:rsid w:val="00D10544"/>
    <w:rsid w:val="00D1089B"/>
    <w:rsid w:val="00D1199C"/>
    <w:rsid w:val="00D11D7E"/>
    <w:rsid w:val="00D124F7"/>
    <w:rsid w:val="00D12B14"/>
    <w:rsid w:val="00D12CD9"/>
    <w:rsid w:val="00D131F3"/>
    <w:rsid w:val="00D1352D"/>
    <w:rsid w:val="00D1389C"/>
    <w:rsid w:val="00D14124"/>
    <w:rsid w:val="00D1493D"/>
    <w:rsid w:val="00D14C3C"/>
    <w:rsid w:val="00D14DF0"/>
    <w:rsid w:val="00D14E6E"/>
    <w:rsid w:val="00D14FE9"/>
    <w:rsid w:val="00D15242"/>
    <w:rsid w:val="00D152AB"/>
    <w:rsid w:val="00D15754"/>
    <w:rsid w:val="00D15B26"/>
    <w:rsid w:val="00D15BAA"/>
    <w:rsid w:val="00D15C2F"/>
    <w:rsid w:val="00D15CE6"/>
    <w:rsid w:val="00D161DF"/>
    <w:rsid w:val="00D164F5"/>
    <w:rsid w:val="00D16C06"/>
    <w:rsid w:val="00D16ED0"/>
    <w:rsid w:val="00D1713D"/>
    <w:rsid w:val="00D175AF"/>
    <w:rsid w:val="00D177BC"/>
    <w:rsid w:val="00D17A4B"/>
    <w:rsid w:val="00D17B81"/>
    <w:rsid w:val="00D20138"/>
    <w:rsid w:val="00D20B63"/>
    <w:rsid w:val="00D20DEE"/>
    <w:rsid w:val="00D2131F"/>
    <w:rsid w:val="00D215DA"/>
    <w:rsid w:val="00D218D0"/>
    <w:rsid w:val="00D21C42"/>
    <w:rsid w:val="00D22C5C"/>
    <w:rsid w:val="00D234BB"/>
    <w:rsid w:val="00D23509"/>
    <w:rsid w:val="00D23741"/>
    <w:rsid w:val="00D24074"/>
    <w:rsid w:val="00D24629"/>
    <w:rsid w:val="00D246A7"/>
    <w:rsid w:val="00D25266"/>
    <w:rsid w:val="00D255D8"/>
    <w:rsid w:val="00D2570A"/>
    <w:rsid w:val="00D25F89"/>
    <w:rsid w:val="00D2608B"/>
    <w:rsid w:val="00D263A0"/>
    <w:rsid w:val="00D266B7"/>
    <w:rsid w:val="00D26E01"/>
    <w:rsid w:val="00D270E1"/>
    <w:rsid w:val="00D2779B"/>
    <w:rsid w:val="00D27AFE"/>
    <w:rsid w:val="00D27BA3"/>
    <w:rsid w:val="00D27BE9"/>
    <w:rsid w:val="00D27F6C"/>
    <w:rsid w:val="00D3076C"/>
    <w:rsid w:val="00D30882"/>
    <w:rsid w:val="00D308EF"/>
    <w:rsid w:val="00D30B72"/>
    <w:rsid w:val="00D31258"/>
    <w:rsid w:val="00D314D3"/>
    <w:rsid w:val="00D32331"/>
    <w:rsid w:val="00D3248B"/>
    <w:rsid w:val="00D32A6E"/>
    <w:rsid w:val="00D32D08"/>
    <w:rsid w:val="00D33398"/>
    <w:rsid w:val="00D33553"/>
    <w:rsid w:val="00D336E0"/>
    <w:rsid w:val="00D33B14"/>
    <w:rsid w:val="00D344C5"/>
    <w:rsid w:val="00D345CE"/>
    <w:rsid w:val="00D34660"/>
    <w:rsid w:val="00D3481B"/>
    <w:rsid w:val="00D3497A"/>
    <w:rsid w:val="00D3512D"/>
    <w:rsid w:val="00D355DE"/>
    <w:rsid w:val="00D36286"/>
    <w:rsid w:val="00D367EF"/>
    <w:rsid w:val="00D36AC3"/>
    <w:rsid w:val="00D37DEB"/>
    <w:rsid w:val="00D40C77"/>
    <w:rsid w:val="00D40F58"/>
    <w:rsid w:val="00D410BE"/>
    <w:rsid w:val="00D410F5"/>
    <w:rsid w:val="00D411B2"/>
    <w:rsid w:val="00D41AAE"/>
    <w:rsid w:val="00D41C08"/>
    <w:rsid w:val="00D41C50"/>
    <w:rsid w:val="00D423F1"/>
    <w:rsid w:val="00D42BBF"/>
    <w:rsid w:val="00D42CE6"/>
    <w:rsid w:val="00D42FD2"/>
    <w:rsid w:val="00D440D3"/>
    <w:rsid w:val="00D441A0"/>
    <w:rsid w:val="00D44A0E"/>
    <w:rsid w:val="00D44B34"/>
    <w:rsid w:val="00D450AC"/>
    <w:rsid w:val="00D45880"/>
    <w:rsid w:val="00D45D86"/>
    <w:rsid w:val="00D46673"/>
    <w:rsid w:val="00D46C70"/>
    <w:rsid w:val="00D46E49"/>
    <w:rsid w:val="00D471AF"/>
    <w:rsid w:val="00D475CA"/>
    <w:rsid w:val="00D47775"/>
    <w:rsid w:val="00D50F8C"/>
    <w:rsid w:val="00D5150F"/>
    <w:rsid w:val="00D517A4"/>
    <w:rsid w:val="00D5189B"/>
    <w:rsid w:val="00D51C0F"/>
    <w:rsid w:val="00D51CD9"/>
    <w:rsid w:val="00D52232"/>
    <w:rsid w:val="00D52F8E"/>
    <w:rsid w:val="00D53038"/>
    <w:rsid w:val="00D54547"/>
    <w:rsid w:val="00D548AC"/>
    <w:rsid w:val="00D54D76"/>
    <w:rsid w:val="00D54FC2"/>
    <w:rsid w:val="00D559A4"/>
    <w:rsid w:val="00D55A16"/>
    <w:rsid w:val="00D55D62"/>
    <w:rsid w:val="00D563F2"/>
    <w:rsid w:val="00D56627"/>
    <w:rsid w:val="00D56972"/>
    <w:rsid w:val="00D56AE6"/>
    <w:rsid w:val="00D56CC0"/>
    <w:rsid w:val="00D56D61"/>
    <w:rsid w:val="00D56E21"/>
    <w:rsid w:val="00D572DB"/>
    <w:rsid w:val="00D6022B"/>
    <w:rsid w:val="00D603BD"/>
    <w:rsid w:val="00D607A6"/>
    <w:rsid w:val="00D608EC"/>
    <w:rsid w:val="00D60CD1"/>
    <w:rsid w:val="00D61505"/>
    <w:rsid w:val="00D617AA"/>
    <w:rsid w:val="00D6274F"/>
    <w:rsid w:val="00D628FC"/>
    <w:rsid w:val="00D62ABA"/>
    <w:rsid w:val="00D62FB4"/>
    <w:rsid w:val="00D63175"/>
    <w:rsid w:val="00D63C41"/>
    <w:rsid w:val="00D650AE"/>
    <w:rsid w:val="00D65357"/>
    <w:rsid w:val="00D65981"/>
    <w:rsid w:val="00D659F0"/>
    <w:rsid w:val="00D65AA4"/>
    <w:rsid w:val="00D66083"/>
    <w:rsid w:val="00D665F3"/>
    <w:rsid w:val="00D6660D"/>
    <w:rsid w:val="00D66E4C"/>
    <w:rsid w:val="00D66E9D"/>
    <w:rsid w:val="00D66EBD"/>
    <w:rsid w:val="00D6706B"/>
    <w:rsid w:val="00D6768C"/>
    <w:rsid w:val="00D70188"/>
    <w:rsid w:val="00D7061F"/>
    <w:rsid w:val="00D70713"/>
    <w:rsid w:val="00D7077C"/>
    <w:rsid w:val="00D7084B"/>
    <w:rsid w:val="00D7154A"/>
    <w:rsid w:val="00D718C0"/>
    <w:rsid w:val="00D718D1"/>
    <w:rsid w:val="00D723B6"/>
    <w:rsid w:val="00D72A98"/>
    <w:rsid w:val="00D73631"/>
    <w:rsid w:val="00D73947"/>
    <w:rsid w:val="00D73A22"/>
    <w:rsid w:val="00D73A90"/>
    <w:rsid w:val="00D742F9"/>
    <w:rsid w:val="00D746F4"/>
    <w:rsid w:val="00D74D01"/>
    <w:rsid w:val="00D7504A"/>
    <w:rsid w:val="00D75116"/>
    <w:rsid w:val="00D764A8"/>
    <w:rsid w:val="00D7658E"/>
    <w:rsid w:val="00D76A52"/>
    <w:rsid w:val="00D76AF8"/>
    <w:rsid w:val="00D76C31"/>
    <w:rsid w:val="00D76F02"/>
    <w:rsid w:val="00D776FC"/>
    <w:rsid w:val="00D7770F"/>
    <w:rsid w:val="00D77965"/>
    <w:rsid w:val="00D80578"/>
    <w:rsid w:val="00D80702"/>
    <w:rsid w:val="00D80A98"/>
    <w:rsid w:val="00D80EF4"/>
    <w:rsid w:val="00D810A4"/>
    <w:rsid w:val="00D81270"/>
    <w:rsid w:val="00D8131F"/>
    <w:rsid w:val="00D81492"/>
    <w:rsid w:val="00D81946"/>
    <w:rsid w:val="00D81A90"/>
    <w:rsid w:val="00D81B83"/>
    <w:rsid w:val="00D821BF"/>
    <w:rsid w:val="00D823D6"/>
    <w:rsid w:val="00D825E0"/>
    <w:rsid w:val="00D82951"/>
    <w:rsid w:val="00D82A09"/>
    <w:rsid w:val="00D8394D"/>
    <w:rsid w:val="00D845C9"/>
    <w:rsid w:val="00D8487C"/>
    <w:rsid w:val="00D84A2C"/>
    <w:rsid w:val="00D84BCB"/>
    <w:rsid w:val="00D84C1C"/>
    <w:rsid w:val="00D85041"/>
    <w:rsid w:val="00D85077"/>
    <w:rsid w:val="00D851F2"/>
    <w:rsid w:val="00D8562B"/>
    <w:rsid w:val="00D86111"/>
    <w:rsid w:val="00D86CB8"/>
    <w:rsid w:val="00D87065"/>
    <w:rsid w:val="00D8758E"/>
    <w:rsid w:val="00D87CD0"/>
    <w:rsid w:val="00D904B5"/>
    <w:rsid w:val="00D9095E"/>
    <w:rsid w:val="00D910C4"/>
    <w:rsid w:val="00D9113D"/>
    <w:rsid w:val="00D91483"/>
    <w:rsid w:val="00D91774"/>
    <w:rsid w:val="00D91AC5"/>
    <w:rsid w:val="00D91C3E"/>
    <w:rsid w:val="00D91D5D"/>
    <w:rsid w:val="00D91E40"/>
    <w:rsid w:val="00D91F14"/>
    <w:rsid w:val="00D91F74"/>
    <w:rsid w:val="00D92121"/>
    <w:rsid w:val="00D923D5"/>
    <w:rsid w:val="00D92760"/>
    <w:rsid w:val="00D92D79"/>
    <w:rsid w:val="00D92EB2"/>
    <w:rsid w:val="00D935CD"/>
    <w:rsid w:val="00D93B88"/>
    <w:rsid w:val="00D953C8"/>
    <w:rsid w:val="00D957C1"/>
    <w:rsid w:val="00D95A18"/>
    <w:rsid w:val="00D95FA9"/>
    <w:rsid w:val="00D964E5"/>
    <w:rsid w:val="00D96C52"/>
    <w:rsid w:val="00DA06A7"/>
    <w:rsid w:val="00DA0BEE"/>
    <w:rsid w:val="00DA10F6"/>
    <w:rsid w:val="00DA146C"/>
    <w:rsid w:val="00DA2345"/>
    <w:rsid w:val="00DA3773"/>
    <w:rsid w:val="00DA37BE"/>
    <w:rsid w:val="00DA3867"/>
    <w:rsid w:val="00DA3B7D"/>
    <w:rsid w:val="00DA4843"/>
    <w:rsid w:val="00DA4974"/>
    <w:rsid w:val="00DA4A28"/>
    <w:rsid w:val="00DA5441"/>
    <w:rsid w:val="00DA58DD"/>
    <w:rsid w:val="00DA6132"/>
    <w:rsid w:val="00DA6401"/>
    <w:rsid w:val="00DA6776"/>
    <w:rsid w:val="00DA6B3C"/>
    <w:rsid w:val="00DA6DAD"/>
    <w:rsid w:val="00DA7010"/>
    <w:rsid w:val="00DA7055"/>
    <w:rsid w:val="00DA7543"/>
    <w:rsid w:val="00DA780A"/>
    <w:rsid w:val="00DA7CDA"/>
    <w:rsid w:val="00DA7CF2"/>
    <w:rsid w:val="00DA7D0A"/>
    <w:rsid w:val="00DA7FF2"/>
    <w:rsid w:val="00DB0270"/>
    <w:rsid w:val="00DB0B48"/>
    <w:rsid w:val="00DB0DDB"/>
    <w:rsid w:val="00DB0E68"/>
    <w:rsid w:val="00DB111E"/>
    <w:rsid w:val="00DB1946"/>
    <w:rsid w:val="00DB1CB6"/>
    <w:rsid w:val="00DB200C"/>
    <w:rsid w:val="00DB2052"/>
    <w:rsid w:val="00DB272F"/>
    <w:rsid w:val="00DB34EE"/>
    <w:rsid w:val="00DB3908"/>
    <w:rsid w:val="00DB3A9A"/>
    <w:rsid w:val="00DB46F0"/>
    <w:rsid w:val="00DB4B24"/>
    <w:rsid w:val="00DB5347"/>
    <w:rsid w:val="00DB5371"/>
    <w:rsid w:val="00DB5971"/>
    <w:rsid w:val="00DB5CC6"/>
    <w:rsid w:val="00DB5E84"/>
    <w:rsid w:val="00DB5F65"/>
    <w:rsid w:val="00DB623C"/>
    <w:rsid w:val="00DB67B1"/>
    <w:rsid w:val="00DB6A01"/>
    <w:rsid w:val="00DB723C"/>
    <w:rsid w:val="00DB7537"/>
    <w:rsid w:val="00DB78E3"/>
    <w:rsid w:val="00DB7B30"/>
    <w:rsid w:val="00DC0871"/>
    <w:rsid w:val="00DC0D51"/>
    <w:rsid w:val="00DC1971"/>
    <w:rsid w:val="00DC1F6D"/>
    <w:rsid w:val="00DC2087"/>
    <w:rsid w:val="00DC28CD"/>
    <w:rsid w:val="00DC2C0C"/>
    <w:rsid w:val="00DC2E39"/>
    <w:rsid w:val="00DC3358"/>
    <w:rsid w:val="00DC4101"/>
    <w:rsid w:val="00DC4799"/>
    <w:rsid w:val="00DC47EA"/>
    <w:rsid w:val="00DC5EC2"/>
    <w:rsid w:val="00DC683D"/>
    <w:rsid w:val="00DC6A2C"/>
    <w:rsid w:val="00DC6A84"/>
    <w:rsid w:val="00DC6CDE"/>
    <w:rsid w:val="00DC77EA"/>
    <w:rsid w:val="00DC7A5A"/>
    <w:rsid w:val="00DC7B54"/>
    <w:rsid w:val="00DD0415"/>
    <w:rsid w:val="00DD0A51"/>
    <w:rsid w:val="00DD105B"/>
    <w:rsid w:val="00DD16C0"/>
    <w:rsid w:val="00DD1807"/>
    <w:rsid w:val="00DD2263"/>
    <w:rsid w:val="00DD2852"/>
    <w:rsid w:val="00DD2ADB"/>
    <w:rsid w:val="00DD32D7"/>
    <w:rsid w:val="00DD432F"/>
    <w:rsid w:val="00DD44A7"/>
    <w:rsid w:val="00DD4605"/>
    <w:rsid w:val="00DD563E"/>
    <w:rsid w:val="00DD589C"/>
    <w:rsid w:val="00DD5B81"/>
    <w:rsid w:val="00DD5EE6"/>
    <w:rsid w:val="00DD5FF2"/>
    <w:rsid w:val="00DD612D"/>
    <w:rsid w:val="00DD6162"/>
    <w:rsid w:val="00DD73F0"/>
    <w:rsid w:val="00DD7A98"/>
    <w:rsid w:val="00DE0899"/>
    <w:rsid w:val="00DE0CBC"/>
    <w:rsid w:val="00DE1386"/>
    <w:rsid w:val="00DE1741"/>
    <w:rsid w:val="00DE19C6"/>
    <w:rsid w:val="00DE27C1"/>
    <w:rsid w:val="00DE2AE0"/>
    <w:rsid w:val="00DE2AF6"/>
    <w:rsid w:val="00DE2B63"/>
    <w:rsid w:val="00DE2DE1"/>
    <w:rsid w:val="00DE332A"/>
    <w:rsid w:val="00DE33A7"/>
    <w:rsid w:val="00DE428A"/>
    <w:rsid w:val="00DE4537"/>
    <w:rsid w:val="00DE47DF"/>
    <w:rsid w:val="00DE4807"/>
    <w:rsid w:val="00DE5C4D"/>
    <w:rsid w:val="00DE5DFF"/>
    <w:rsid w:val="00DE6240"/>
    <w:rsid w:val="00DE6623"/>
    <w:rsid w:val="00DE6643"/>
    <w:rsid w:val="00DE6ACB"/>
    <w:rsid w:val="00DE6C7E"/>
    <w:rsid w:val="00DE7084"/>
    <w:rsid w:val="00DE717C"/>
    <w:rsid w:val="00DE78C5"/>
    <w:rsid w:val="00DE7E66"/>
    <w:rsid w:val="00DF0149"/>
    <w:rsid w:val="00DF0178"/>
    <w:rsid w:val="00DF0706"/>
    <w:rsid w:val="00DF07A9"/>
    <w:rsid w:val="00DF0EEC"/>
    <w:rsid w:val="00DF194C"/>
    <w:rsid w:val="00DF1AC3"/>
    <w:rsid w:val="00DF1FB6"/>
    <w:rsid w:val="00DF21B8"/>
    <w:rsid w:val="00DF28D6"/>
    <w:rsid w:val="00DF3166"/>
    <w:rsid w:val="00DF33C3"/>
    <w:rsid w:val="00DF3632"/>
    <w:rsid w:val="00DF3886"/>
    <w:rsid w:val="00DF3B7D"/>
    <w:rsid w:val="00DF3BC1"/>
    <w:rsid w:val="00DF402F"/>
    <w:rsid w:val="00DF4383"/>
    <w:rsid w:val="00DF46CE"/>
    <w:rsid w:val="00DF4A2D"/>
    <w:rsid w:val="00DF4E41"/>
    <w:rsid w:val="00DF51C6"/>
    <w:rsid w:val="00DF5365"/>
    <w:rsid w:val="00DF5E33"/>
    <w:rsid w:val="00DF6441"/>
    <w:rsid w:val="00DF659E"/>
    <w:rsid w:val="00DF6D30"/>
    <w:rsid w:val="00DF7543"/>
    <w:rsid w:val="00DF789F"/>
    <w:rsid w:val="00DF7EF8"/>
    <w:rsid w:val="00E001F9"/>
    <w:rsid w:val="00E0024B"/>
    <w:rsid w:val="00E005C7"/>
    <w:rsid w:val="00E00DD4"/>
    <w:rsid w:val="00E00F16"/>
    <w:rsid w:val="00E00F20"/>
    <w:rsid w:val="00E012FF"/>
    <w:rsid w:val="00E0179A"/>
    <w:rsid w:val="00E01B97"/>
    <w:rsid w:val="00E01BC5"/>
    <w:rsid w:val="00E01FCB"/>
    <w:rsid w:val="00E0202B"/>
    <w:rsid w:val="00E02040"/>
    <w:rsid w:val="00E02379"/>
    <w:rsid w:val="00E0266F"/>
    <w:rsid w:val="00E02A3E"/>
    <w:rsid w:val="00E03037"/>
    <w:rsid w:val="00E0320E"/>
    <w:rsid w:val="00E036BE"/>
    <w:rsid w:val="00E0393B"/>
    <w:rsid w:val="00E03A08"/>
    <w:rsid w:val="00E03E2E"/>
    <w:rsid w:val="00E040A4"/>
    <w:rsid w:val="00E0426E"/>
    <w:rsid w:val="00E04688"/>
    <w:rsid w:val="00E058F9"/>
    <w:rsid w:val="00E05993"/>
    <w:rsid w:val="00E06022"/>
    <w:rsid w:val="00E0612A"/>
    <w:rsid w:val="00E0623E"/>
    <w:rsid w:val="00E06809"/>
    <w:rsid w:val="00E068B8"/>
    <w:rsid w:val="00E06FA8"/>
    <w:rsid w:val="00E07378"/>
    <w:rsid w:val="00E07DFD"/>
    <w:rsid w:val="00E10294"/>
    <w:rsid w:val="00E106E5"/>
    <w:rsid w:val="00E10E43"/>
    <w:rsid w:val="00E10F88"/>
    <w:rsid w:val="00E11247"/>
    <w:rsid w:val="00E1128F"/>
    <w:rsid w:val="00E12227"/>
    <w:rsid w:val="00E12228"/>
    <w:rsid w:val="00E12D71"/>
    <w:rsid w:val="00E1368A"/>
    <w:rsid w:val="00E13C39"/>
    <w:rsid w:val="00E13EF1"/>
    <w:rsid w:val="00E14744"/>
    <w:rsid w:val="00E149DC"/>
    <w:rsid w:val="00E14B7E"/>
    <w:rsid w:val="00E14F13"/>
    <w:rsid w:val="00E15207"/>
    <w:rsid w:val="00E1561A"/>
    <w:rsid w:val="00E1570B"/>
    <w:rsid w:val="00E15881"/>
    <w:rsid w:val="00E160D6"/>
    <w:rsid w:val="00E167F7"/>
    <w:rsid w:val="00E1760E"/>
    <w:rsid w:val="00E17CD6"/>
    <w:rsid w:val="00E17E6D"/>
    <w:rsid w:val="00E200B0"/>
    <w:rsid w:val="00E2043E"/>
    <w:rsid w:val="00E2050C"/>
    <w:rsid w:val="00E20BB1"/>
    <w:rsid w:val="00E20D7C"/>
    <w:rsid w:val="00E215C8"/>
    <w:rsid w:val="00E21D4D"/>
    <w:rsid w:val="00E228AD"/>
    <w:rsid w:val="00E23143"/>
    <w:rsid w:val="00E231BF"/>
    <w:rsid w:val="00E2365C"/>
    <w:rsid w:val="00E23A7F"/>
    <w:rsid w:val="00E23B35"/>
    <w:rsid w:val="00E24856"/>
    <w:rsid w:val="00E24B7B"/>
    <w:rsid w:val="00E24BA7"/>
    <w:rsid w:val="00E24CDA"/>
    <w:rsid w:val="00E25993"/>
    <w:rsid w:val="00E261FE"/>
    <w:rsid w:val="00E262EE"/>
    <w:rsid w:val="00E26764"/>
    <w:rsid w:val="00E26B20"/>
    <w:rsid w:val="00E26C5A"/>
    <w:rsid w:val="00E2720E"/>
    <w:rsid w:val="00E2752F"/>
    <w:rsid w:val="00E277BE"/>
    <w:rsid w:val="00E27975"/>
    <w:rsid w:val="00E27A93"/>
    <w:rsid w:val="00E27E55"/>
    <w:rsid w:val="00E308ED"/>
    <w:rsid w:val="00E31165"/>
    <w:rsid w:val="00E31B03"/>
    <w:rsid w:val="00E31FE7"/>
    <w:rsid w:val="00E33119"/>
    <w:rsid w:val="00E3314A"/>
    <w:rsid w:val="00E33671"/>
    <w:rsid w:val="00E337A2"/>
    <w:rsid w:val="00E33F73"/>
    <w:rsid w:val="00E33F92"/>
    <w:rsid w:val="00E34650"/>
    <w:rsid w:val="00E34964"/>
    <w:rsid w:val="00E34A0F"/>
    <w:rsid w:val="00E3529C"/>
    <w:rsid w:val="00E35656"/>
    <w:rsid w:val="00E35B7D"/>
    <w:rsid w:val="00E35D92"/>
    <w:rsid w:val="00E35DD9"/>
    <w:rsid w:val="00E35E5B"/>
    <w:rsid w:val="00E3646F"/>
    <w:rsid w:val="00E364ED"/>
    <w:rsid w:val="00E3796C"/>
    <w:rsid w:val="00E40A57"/>
    <w:rsid w:val="00E40B8A"/>
    <w:rsid w:val="00E41B9F"/>
    <w:rsid w:val="00E42067"/>
    <w:rsid w:val="00E4215C"/>
    <w:rsid w:val="00E42F1F"/>
    <w:rsid w:val="00E4338A"/>
    <w:rsid w:val="00E43A42"/>
    <w:rsid w:val="00E43C2F"/>
    <w:rsid w:val="00E43EDB"/>
    <w:rsid w:val="00E44332"/>
    <w:rsid w:val="00E44C9B"/>
    <w:rsid w:val="00E44E41"/>
    <w:rsid w:val="00E4546F"/>
    <w:rsid w:val="00E45734"/>
    <w:rsid w:val="00E45897"/>
    <w:rsid w:val="00E463C5"/>
    <w:rsid w:val="00E46C9B"/>
    <w:rsid w:val="00E46EA1"/>
    <w:rsid w:val="00E46F71"/>
    <w:rsid w:val="00E46FB1"/>
    <w:rsid w:val="00E47551"/>
    <w:rsid w:val="00E47932"/>
    <w:rsid w:val="00E50242"/>
    <w:rsid w:val="00E50451"/>
    <w:rsid w:val="00E50C0D"/>
    <w:rsid w:val="00E513E7"/>
    <w:rsid w:val="00E51B0D"/>
    <w:rsid w:val="00E527BC"/>
    <w:rsid w:val="00E5365C"/>
    <w:rsid w:val="00E538F3"/>
    <w:rsid w:val="00E5399A"/>
    <w:rsid w:val="00E53ADB"/>
    <w:rsid w:val="00E53D8E"/>
    <w:rsid w:val="00E544F6"/>
    <w:rsid w:val="00E54A87"/>
    <w:rsid w:val="00E54E72"/>
    <w:rsid w:val="00E556E6"/>
    <w:rsid w:val="00E5570D"/>
    <w:rsid w:val="00E559BA"/>
    <w:rsid w:val="00E55A76"/>
    <w:rsid w:val="00E55AA9"/>
    <w:rsid w:val="00E55BB2"/>
    <w:rsid w:val="00E55F21"/>
    <w:rsid w:val="00E56243"/>
    <w:rsid w:val="00E56303"/>
    <w:rsid w:val="00E5681B"/>
    <w:rsid w:val="00E56AFF"/>
    <w:rsid w:val="00E56BAF"/>
    <w:rsid w:val="00E56FCC"/>
    <w:rsid w:val="00E573C7"/>
    <w:rsid w:val="00E578F8"/>
    <w:rsid w:val="00E57D9F"/>
    <w:rsid w:val="00E57EA3"/>
    <w:rsid w:val="00E60B18"/>
    <w:rsid w:val="00E60DFE"/>
    <w:rsid w:val="00E61D5C"/>
    <w:rsid w:val="00E62029"/>
    <w:rsid w:val="00E6248F"/>
    <w:rsid w:val="00E626F5"/>
    <w:rsid w:val="00E6284A"/>
    <w:rsid w:val="00E629AC"/>
    <w:rsid w:val="00E645BC"/>
    <w:rsid w:val="00E65326"/>
    <w:rsid w:val="00E65DD1"/>
    <w:rsid w:val="00E65F5F"/>
    <w:rsid w:val="00E66867"/>
    <w:rsid w:val="00E669E7"/>
    <w:rsid w:val="00E66ABA"/>
    <w:rsid w:val="00E66E1F"/>
    <w:rsid w:val="00E6715A"/>
    <w:rsid w:val="00E67452"/>
    <w:rsid w:val="00E677FC"/>
    <w:rsid w:val="00E67DF4"/>
    <w:rsid w:val="00E708E3"/>
    <w:rsid w:val="00E70AD8"/>
    <w:rsid w:val="00E70D7B"/>
    <w:rsid w:val="00E710D5"/>
    <w:rsid w:val="00E7244E"/>
    <w:rsid w:val="00E7262A"/>
    <w:rsid w:val="00E72F63"/>
    <w:rsid w:val="00E741D5"/>
    <w:rsid w:val="00E744DA"/>
    <w:rsid w:val="00E74544"/>
    <w:rsid w:val="00E7461A"/>
    <w:rsid w:val="00E749A2"/>
    <w:rsid w:val="00E74B8B"/>
    <w:rsid w:val="00E75210"/>
    <w:rsid w:val="00E7539C"/>
    <w:rsid w:val="00E7594F"/>
    <w:rsid w:val="00E761B2"/>
    <w:rsid w:val="00E76895"/>
    <w:rsid w:val="00E77170"/>
    <w:rsid w:val="00E772C7"/>
    <w:rsid w:val="00E80D0B"/>
    <w:rsid w:val="00E80E86"/>
    <w:rsid w:val="00E81432"/>
    <w:rsid w:val="00E81585"/>
    <w:rsid w:val="00E815C8"/>
    <w:rsid w:val="00E81C16"/>
    <w:rsid w:val="00E81F05"/>
    <w:rsid w:val="00E81FA0"/>
    <w:rsid w:val="00E82625"/>
    <w:rsid w:val="00E82763"/>
    <w:rsid w:val="00E82C40"/>
    <w:rsid w:val="00E82FA9"/>
    <w:rsid w:val="00E83221"/>
    <w:rsid w:val="00E832A5"/>
    <w:rsid w:val="00E83346"/>
    <w:rsid w:val="00E83355"/>
    <w:rsid w:val="00E8355B"/>
    <w:rsid w:val="00E836C2"/>
    <w:rsid w:val="00E83DD6"/>
    <w:rsid w:val="00E84263"/>
    <w:rsid w:val="00E8462D"/>
    <w:rsid w:val="00E8466A"/>
    <w:rsid w:val="00E84D89"/>
    <w:rsid w:val="00E854B7"/>
    <w:rsid w:val="00E856B4"/>
    <w:rsid w:val="00E859E8"/>
    <w:rsid w:val="00E85C8E"/>
    <w:rsid w:val="00E86710"/>
    <w:rsid w:val="00E86750"/>
    <w:rsid w:val="00E87DD4"/>
    <w:rsid w:val="00E90042"/>
    <w:rsid w:val="00E90292"/>
    <w:rsid w:val="00E91004"/>
    <w:rsid w:val="00E91252"/>
    <w:rsid w:val="00E9127D"/>
    <w:rsid w:val="00E917E1"/>
    <w:rsid w:val="00E91D5E"/>
    <w:rsid w:val="00E91DA2"/>
    <w:rsid w:val="00E93EE0"/>
    <w:rsid w:val="00E93F61"/>
    <w:rsid w:val="00E94722"/>
    <w:rsid w:val="00E95661"/>
    <w:rsid w:val="00E95AE4"/>
    <w:rsid w:val="00E960E2"/>
    <w:rsid w:val="00E965D3"/>
    <w:rsid w:val="00E96AEE"/>
    <w:rsid w:val="00E96D9E"/>
    <w:rsid w:val="00E971CA"/>
    <w:rsid w:val="00EA00CC"/>
    <w:rsid w:val="00EA0345"/>
    <w:rsid w:val="00EA0457"/>
    <w:rsid w:val="00EA08A3"/>
    <w:rsid w:val="00EA0D75"/>
    <w:rsid w:val="00EA0D85"/>
    <w:rsid w:val="00EA105B"/>
    <w:rsid w:val="00EA12CF"/>
    <w:rsid w:val="00EA1466"/>
    <w:rsid w:val="00EA1F2A"/>
    <w:rsid w:val="00EA231B"/>
    <w:rsid w:val="00EA232F"/>
    <w:rsid w:val="00EA24F5"/>
    <w:rsid w:val="00EA2756"/>
    <w:rsid w:val="00EA439A"/>
    <w:rsid w:val="00EA4B2C"/>
    <w:rsid w:val="00EA4BF4"/>
    <w:rsid w:val="00EA60D6"/>
    <w:rsid w:val="00EA651B"/>
    <w:rsid w:val="00EA76D1"/>
    <w:rsid w:val="00EA7796"/>
    <w:rsid w:val="00EA7858"/>
    <w:rsid w:val="00EA7988"/>
    <w:rsid w:val="00EA7EA0"/>
    <w:rsid w:val="00EA7EB4"/>
    <w:rsid w:val="00EB02DD"/>
    <w:rsid w:val="00EB07F8"/>
    <w:rsid w:val="00EB0BBC"/>
    <w:rsid w:val="00EB1886"/>
    <w:rsid w:val="00EB20F6"/>
    <w:rsid w:val="00EB2192"/>
    <w:rsid w:val="00EB2733"/>
    <w:rsid w:val="00EB289F"/>
    <w:rsid w:val="00EB2958"/>
    <w:rsid w:val="00EB2A44"/>
    <w:rsid w:val="00EB321A"/>
    <w:rsid w:val="00EB3455"/>
    <w:rsid w:val="00EB37F1"/>
    <w:rsid w:val="00EB46C1"/>
    <w:rsid w:val="00EB47F8"/>
    <w:rsid w:val="00EB5069"/>
    <w:rsid w:val="00EB51EB"/>
    <w:rsid w:val="00EB61F0"/>
    <w:rsid w:val="00EB6B97"/>
    <w:rsid w:val="00EB7163"/>
    <w:rsid w:val="00EB720A"/>
    <w:rsid w:val="00EB7C8C"/>
    <w:rsid w:val="00EC0193"/>
    <w:rsid w:val="00EC120A"/>
    <w:rsid w:val="00EC12B0"/>
    <w:rsid w:val="00EC1631"/>
    <w:rsid w:val="00EC174F"/>
    <w:rsid w:val="00EC1B45"/>
    <w:rsid w:val="00EC1EDA"/>
    <w:rsid w:val="00EC2583"/>
    <w:rsid w:val="00EC2C77"/>
    <w:rsid w:val="00EC2CF9"/>
    <w:rsid w:val="00EC2F5F"/>
    <w:rsid w:val="00EC346C"/>
    <w:rsid w:val="00EC3602"/>
    <w:rsid w:val="00EC39EE"/>
    <w:rsid w:val="00EC3D70"/>
    <w:rsid w:val="00EC40CD"/>
    <w:rsid w:val="00EC4FAA"/>
    <w:rsid w:val="00EC53DC"/>
    <w:rsid w:val="00EC572C"/>
    <w:rsid w:val="00EC57BB"/>
    <w:rsid w:val="00EC592E"/>
    <w:rsid w:val="00EC6043"/>
    <w:rsid w:val="00EC614A"/>
    <w:rsid w:val="00EC63E2"/>
    <w:rsid w:val="00EC6496"/>
    <w:rsid w:val="00EC6692"/>
    <w:rsid w:val="00EC68CB"/>
    <w:rsid w:val="00EC69C3"/>
    <w:rsid w:val="00EC7397"/>
    <w:rsid w:val="00EC782B"/>
    <w:rsid w:val="00EC7A91"/>
    <w:rsid w:val="00ED0386"/>
    <w:rsid w:val="00ED0409"/>
    <w:rsid w:val="00ED04F1"/>
    <w:rsid w:val="00ED1620"/>
    <w:rsid w:val="00ED183C"/>
    <w:rsid w:val="00ED2577"/>
    <w:rsid w:val="00ED3548"/>
    <w:rsid w:val="00ED39CB"/>
    <w:rsid w:val="00ED3F3F"/>
    <w:rsid w:val="00ED4769"/>
    <w:rsid w:val="00ED5407"/>
    <w:rsid w:val="00ED5BBA"/>
    <w:rsid w:val="00ED5CE2"/>
    <w:rsid w:val="00ED6BBA"/>
    <w:rsid w:val="00ED74AF"/>
    <w:rsid w:val="00ED79A5"/>
    <w:rsid w:val="00ED79E0"/>
    <w:rsid w:val="00ED7C4A"/>
    <w:rsid w:val="00ED7FBA"/>
    <w:rsid w:val="00EE01A7"/>
    <w:rsid w:val="00EE03D7"/>
    <w:rsid w:val="00EE122C"/>
    <w:rsid w:val="00EE1335"/>
    <w:rsid w:val="00EE1D82"/>
    <w:rsid w:val="00EE1E7F"/>
    <w:rsid w:val="00EE1ED9"/>
    <w:rsid w:val="00EE261D"/>
    <w:rsid w:val="00EE2812"/>
    <w:rsid w:val="00EE307E"/>
    <w:rsid w:val="00EE3903"/>
    <w:rsid w:val="00EE4500"/>
    <w:rsid w:val="00EE4B93"/>
    <w:rsid w:val="00EE52C9"/>
    <w:rsid w:val="00EE5F70"/>
    <w:rsid w:val="00EE5FBA"/>
    <w:rsid w:val="00EE6874"/>
    <w:rsid w:val="00EE6992"/>
    <w:rsid w:val="00EE6A05"/>
    <w:rsid w:val="00EE717B"/>
    <w:rsid w:val="00EE727A"/>
    <w:rsid w:val="00EE7A28"/>
    <w:rsid w:val="00EE7DEA"/>
    <w:rsid w:val="00EF0AAA"/>
    <w:rsid w:val="00EF0F9E"/>
    <w:rsid w:val="00EF17FE"/>
    <w:rsid w:val="00EF18C1"/>
    <w:rsid w:val="00EF19A5"/>
    <w:rsid w:val="00EF1AC2"/>
    <w:rsid w:val="00EF1CAA"/>
    <w:rsid w:val="00EF2545"/>
    <w:rsid w:val="00EF29B3"/>
    <w:rsid w:val="00EF30A3"/>
    <w:rsid w:val="00EF315E"/>
    <w:rsid w:val="00EF33CD"/>
    <w:rsid w:val="00EF40AB"/>
    <w:rsid w:val="00EF48C8"/>
    <w:rsid w:val="00EF4CCD"/>
    <w:rsid w:val="00EF4F47"/>
    <w:rsid w:val="00EF52B7"/>
    <w:rsid w:val="00EF52C1"/>
    <w:rsid w:val="00EF6187"/>
    <w:rsid w:val="00EF6F41"/>
    <w:rsid w:val="00EF75AB"/>
    <w:rsid w:val="00EF7619"/>
    <w:rsid w:val="00EF7649"/>
    <w:rsid w:val="00EF7897"/>
    <w:rsid w:val="00EF7B6B"/>
    <w:rsid w:val="00EF7F3C"/>
    <w:rsid w:val="00F000CF"/>
    <w:rsid w:val="00F006FC"/>
    <w:rsid w:val="00F00D10"/>
    <w:rsid w:val="00F00D78"/>
    <w:rsid w:val="00F011E6"/>
    <w:rsid w:val="00F015E3"/>
    <w:rsid w:val="00F01F07"/>
    <w:rsid w:val="00F0230E"/>
    <w:rsid w:val="00F029AA"/>
    <w:rsid w:val="00F02C48"/>
    <w:rsid w:val="00F02D5B"/>
    <w:rsid w:val="00F02FA4"/>
    <w:rsid w:val="00F033C9"/>
    <w:rsid w:val="00F03AA7"/>
    <w:rsid w:val="00F043B3"/>
    <w:rsid w:val="00F04593"/>
    <w:rsid w:val="00F04620"/>
    <w:rsid w:val="00F049BD"/>
    <w:rsid w:val="00F04B89"/>
    <w:rsid w:val="00F04DD7"/>
    <w:rsid w:val="00F054B8"/>
    <w:rsid w:val="00F05723"/>
    <w:rsid w:val="00F059FC"/>
    <w:rsid w:val="00F06454"/>
    <w:rsid w:val="00F06949"/>
    <w:rsid w:val="00F06C4D"/>
    <w:rsid w:val="00F06D35"/>
    <w:rsid w:val="00F06D78"/>
    <w:rsid w:val="00F10144"/>
    <w:rsid w:val="00F10401"/>
    <w:rsid w:val="00F10984"/>
    <w:rsid w:val="00F10F06"/>
    <w:rsid w:val="00F11320"/>
    <w:rsid w:val="00F11544"/>
    <w:rsid w:val="00F1181C"/>
    <w:rsid w:val="00F118B8"/>
    <w:rsid w:val="00F119E9"/>
    <w:rsid w:val="00F11C63"/>
    <w:rsid w:val="00F11CFC"/>
    <w:rsid w:val="00F12044"/>
    <w:rsid w:val="00F12C79"/>
    <w:rsid w:val="00F1309A"/>
    <w:rsid w:val="00F13294"/>
    <w:rsid w:val="00F132E2"/>
    <w:rsid w:val="00F13540"/>
    <w:rsid w:val="00F13E63"/>
    <w:rsid w:val="00F1444B"/>
    <w:rsid w:val="00F14583"/>
    <w:rsid w:val="00F14E8B"/>
    <w:rsid w:val="00F1502D"/>
    <w:rsid w:val="00F15769"/>
    <w:rsid w:val="00F15F6B"/>
    <w:rsid w:val="00F160A8"/>
    <w:rsid w:val="00F16C7A"/>
    <w:rsid w:val="00F16EE7"/>
    <w:rsid w:val="00F173C9"/>
    <w:rsid w:val="00F17840"/>
    <w:rsid w:val="00F20087"/>
    <w:rsid w:val="00F20208"/>
    <w:rsid w:val="00F20BA8"/>
    <w:rsid w:val="00F217B0"/>
    <w:rsid w:val="00F217D6"/>
    <w:rsid w:val="00F21860"/>
    <w:rsid w:val="00F21916"/>
    <w:rsid w:val="00F21DF1"/>
    <w:rsid w:val="00F22A81"/>
    <w:rsid w:val="00F22F98"/>
    <w:rsid w:val="00F23173"/>
    <w:rsid w:val="00F23989"/>
    <w:rsid w:val="00F23CC9"/>
    <w:rsid w:val="00F23DC5"/>
    <w:rsid w:val="00F246C1"/>
    <w:rsid w:val="00F246F0"/>
    <w:rsid w:val="00F24B72"/>
    <w:rsid w:val="00F25146"/>
    <w:rsid w:val="00F25402"/>
    <w:rsid w:val="00F259D1"/>
    <w:rsid w:val="00F25EBA"/>
    <w:rsid w:val="00F26109"/>
    <w:rsid w:val="00F26710"/>
    <w:rsid w:val="00F2679E"/>
    <w:rsid w:val="00F26AF2"/>
    <w:rsid w:val="00F27407"/>
    <w:rsid w:val="00F2782D"/>
    <w:rsid w:val="00F27A28"/>
    <w:rsid w:val="00F27B95"/>
    <w:rsid w:val="00F27D93"/>
    <w:rsid w:val="00F30274"/>
    <w:rsid w:val="00F30465"/>
    <w:rsid w:val="00F30F80"/>
    <w:rsid w:val="00F311CA"/>
    <w:rsid w:val="00F312D4"/>
    <w:rsid w:val="00F31586"/>
    <w:rsid w:val="00F338E7"/>
    <w:rsid w:val="00F33A48"/>
    <w:rsid w:val="00F340C4"/>
    <w:rsid w:val="00F344AC"/>
    <w:rsid w:val="00F349A7"/>
    <w:rsid w:val="00F35245"/>
    <w:rsid w:val="00F35365"/>
    <w:rsid w:val="00F35508"/>
    <w:rsid w:val="00F3590A"/>
    <w:rsid w:val="00F35AEA"/>
    <w:rsid w:val="00F361B8"/>
    <w:rsid w:val="00F36D01"/>
    <w:rsid w:val="00F374DF"/>
    <w:rsid w:val="00F376C6"/>
    <w:rsid w:val="00F37FB8"/>
    <w:rsid w:val="00F40057"/>
    <w:rsid w:val="00F40698"/>
    <w:rsid w:val="00F406B3"/>
    <w:rsid w:val="00F406EF"/>
    <w:rsid w:val="00F40B5F"/>
    <w:rsid w:val="00F41DF0"/>
    <w:rsid w:val="00F42004"/>
    <w:rsid w:val="00F421D7"/>
    <w:rsid w:val="00F425FA"/>
    <w:rsid w:val="00F426C3"/>
    <w:rsid w:val="00F431B2"/>
    <w:rsid w:val="00F43458"/>
    <w:rsid w:val="00F43A41"/>
    <w:rsid w:val="00F43BB6"/>
    <w:rsid w:val="00F43BD9"/>
    <w:rsid w:val="00F43C7E"/>
    <w:rsid w:val="00F43D37"/>
    <w:rsid w:val="00F4436B"/>
    <w:rsid w:val="00F445EC"/>
    <w:rsid w:val="00F44FF4"/>
    <w:rsid w:val="00F45251"/>
    <w:rsid w:val="00F461E3"/>
    <w:rsid w:val="00F46265"/>
    <w:rsid w:val="00F46349"/>
    <w:rsid w:val="00F46C39"/>
    <w:rsid w:val="00F470D9"/>
    <w:rsid w:val="00F473D6"/>
    <w:rsid w:val="00F474C4"/>
    <w:rsid w:val="00F475AF"/>
    <w:rsid w:val="00F4762A"/>
    <w:rsid w:val="00F4789E"/>
    <w:rsid w:val="00F479C9"/>
    <w:rsid w:val="00F47AB6"/>
    <w:rsid w:val="00F506EE"/>
    <w:rsid w:val="00F5100F"/>
    <w:rsid w:val="00F51311"/>
    <w:rsid w:val="00F5222D"/>
    <w:rsid w:val="00F52C80"/>
    <w:rsid w:val="00F52D71"/>
    <w:rsid w:val="00F53314"/>
    <w:rsid w:val="00F535F4"/>
    <w:rsid w:val="00F53843"/>
    <w:rsid w:val="00F53D05"/>
    <w:rsid w:val="00F53EF9"/>
    <w:rsid w:val="00F544DE"/>
    <w:rsid w:val="00F54522"/>
    <w:rsid w:val="00F54816"/>
    <w:rsid w:val="00F550BE"/>
    <w:rsid w:val="00F5544A"/>
    <w:rsid w:val="00F56D11"/>
    <w:rsid w:val="00F56D12"/>
    <w:rsid w:val="00F5707F"/>
    <w:rsid w:val="00F571D7"/>
    <w:rsid w:val="00F575B4"/>
    <w:rsid w:val="00F577AD"/>
    <w:rsid w:val="00F60426"/>
    <w:rsid w:val="00F60964"/>
    <w:rsid w:val="00F609F2"/>
    <w:rsid w:val="00F60D00"/>
    <w:rsid w:val="00F61246"/>
    <w:rsid w:val="00F61724"/>
    <w:rsid w:val="00F61A8C"/>
    <w:rsid w:val="00F61E03"/>
    <w:rsid w:val="00F62374"/>
    <w:rsid w:val="00F6295F"/>
    <w:rsid w:val="00F62F1F"/>
    <w:rsid w:val="00F630C7"/>
    <w:rsid w:val="00F6351B"/>
    <w:rsid w:val="00F63809"/>
    <w:rsid w:val="00F63E2B"/>
    <w:rsid w:val="00F642B5"/>
    <w:rsid w:val="00F6456A"/>
    <w:rsid w:val="00F64E60"/>
    <w:rsid w:val="00F65362"/>
    <w:rsid w:val="00F65BD5"/>
    <w:rsid w:val="00F65FC4"/>
    <w:rsid w:val="00F660F1"/>
    <w:rsid w:val="00F662E4"/>
    <w:rsid w:val="00F662FA"/>
    <w:rsid w:val="00F668D5"/>
    <w:rsid w:val="00F670B7"/>
    <w:rsid w:val="00F6730D"/>
    <w:rsid w:val="00F67718"/>
    <w:rsid w:val="00F6772B"/>
    <w:rsid w:val="00F67E1E"/>
    <w:rsid w:val="00F7004B"/>
    <w:rsid w:val="00F700DB"/>
    <w:rsid w:val="00F7020A"/>
    <w:rsid w:val="00F702CA"/>
    <w:rsid w:val="00F70B39"/>
    <w:rsid w:val="00F713AE"/>
    <w:rsid w:val="00F71BDB"/>
    <w:rsid w:val="00F72AEB"/>
    <w:rsid w:val="00F72D45"/>
    <w:rsid w:val="00F73131"/>
    <w:rsid w:val="00F73351"/>
    <w:rsid w:val="00F73478"/>
    <w:rsid w:val="00F7378C"/>
    <w:rsid w:val="00F7548B"/>
    <w:rsid w:val="00F755CD"/>
    <w:rsid w:val="00F75850"/>
    <w:rsid w:val="00F75AE2"/>
    <w:rsid w:val="00F76856"/>
    <w:rsid w:val="00F76859"/>
    <w:rsid w:val="00F76974"/>
    <w:rsid w:val="00F76A6F"/>
    <w:rsid w:val="00F77B98"/>
    <w:rsid w:val="00F800DB"/>
    <w:rsid w:val="00F805AA"/>
    <w:rsid w:val="00F8088C"/>
    <w:rsid w:val="00F80CAD"/>
    <w:rsid w:val="00F80F58"/>
    <w:rsid w:val="00F8159F"/>
    <w:rsid w:val="00F823B8"/>
    <w:rsid w:val="00F82407"/>
    <w:rsid w:val="00F82555"/>
    <w:rsid w:val="00F82C62"/>
    <w:rsid w:val="00F83381"/>
    <w:rsid w:val="00F8339E"/>
    <w:rsid w:val="00F835D2"/>
    <w:rsid w:val="00F853DD"/>
    <w:rsid w:val="00F85455"/>
    <w:rsid w:val="00F858CA"/>
    <w:rsid w:val="00F85BAD"/>
    <w:rsid w:val="00F85C87"/>
    <w:rsid w:val="00F8600F"/>
    <w:rsid w:val="00F861A9"/>
    <w:rsid w:val="00F861BE"/>
    <w:rsid w:val="00F864F0"/>
    <w:rsid w:val="00F8665B"/>
    <w:rsid w:val="00F866C3"/>
    <w:rsid w:val="00F907CE"/>
    <w:rsid w:val="00F90A95"/>
    <w:rsid w:val="00F90D8A"/>
    <w:rsid w:val="00F910BB"/>
    <w:rsid w:val="00F91202"/>
    <w:rsid w:val="00F914A6"/>
    <w:rsid w:val="00F9167B"/>
    <w:rsid w:val="00F91F20"/>
    <w:rsid w:val="00F9202C"/>
    <w:rsid w:val="00F93D66"/>
    <w:rsid w:val="00F93E3F"/>
    <w:rsid w:val="00F94222"/>
    <w:rsid w:val="00F942DA"/>
    <w:rsid w:val="00F95229"/>
    <w:rsid w:val="00F952ED"/>
    <w:rsid w:val="00F95640"/>
    <w:rsid w:val="00F95AAE"/>
    <w:rsid w:val="00F95BEB"/>
    <w:rsid w:val="00F95CDE"/>
    <w:rsid w:val="00F9613E"/>
    <w:rsid w:val="00F96726"/>
    <w:rsid w:val="00F96FB7"/>
    <w:rsid w:val="00F97114"/>
    <w:rsid w:val="00F974AD"/>
    <w:rsid w:val="00F974F6"/>
    <w:rsid w:val="00F97AA3"/>
    <w:rsid w:val="00F97E33"/>
    <w:rsid w:val="00FA01DA"/>
    <w:rsid w:val="00FA0888"/>
    <w:rsid w:val="00FA0AF2"/>
    <w:rsid w:val="00FA0C49"/>
    <w:rsid w:val="00FA103A"/>
    <w:rsid w:val="00FA14A2"/>
    <w:rsid w:val="00FA1582"/>
    <w:rsid w:val="00FA1BAA"/>
    <w:rsid w:val="00FA2744"/>
    <w:rsid w:val="00FA3013"/>
    <w:rsid w:val="00FA3074"/>
    <w:rsid w:val="00FA35AE"/>
    <w:rsid w:val="00FA3834"/>
    <w:rsid w:val="00FA39DD"/>
    <w:rsid w:val="00FA410A"/>
    <w:rsid w:val="00FA44F9"/>
    <w:rsid w:val="00FA47B6"/>
    <w:rsid w:val="00FA5129"/>
    <w:rsid w:val="00FA54AA"/>
    <w:rsid w:val="00FA55E1"/>
    <w:rsid w:val="00FA59C9"/>
    <w:rsid w:val="00FA634F"/>
    <w:rsid w:val="00FA7297"/>
    <w:rsid w:val="00FA77DE"/>
    <w:rsid w:val="00FA78F0"/>
    <w:rsid w:val="00FA7BCF"/>
    <w:rsid w:val="00FB0626"/>
    <w:rsid w:val="00FB0CC5"/>
    <w:rsid w:val="00FB10CD"/>
    <w:rsid w:val="00FB1A37"/>
    <w:rsid w:val="00FB1BB9"/>
    <w:rsid w:val="00FB1E4F"/>
    <w:rsid w:val="00FB2CD2"/>
    <w:rsid w:val="00FB2EFD"/>
    <w:rsid w:val="00FB45CB"/>
    <w:rsid w:val="00FB488C"/>
    <w:rsid w:val="00FB4DB8"/>
    <w:rsid w:val="00FB5AA1"/>
    <w:rsid w:val="00FB5CA7"/>
    <w:rsid w:val="00FB6431"/>
    <w:rsid w:val="00FB6EA0"/>
    <w:rsid w:val="00FB756F"/>
    <w:rsid w:val="00FB759A"/>
    <w:rsid w:val="00FB7967"/>
    <w:rsid w:val="00FB7BAD"/>
    <w:rsid w:val="00FB7C39"/>
    <w:rsid w:val="00FC0031"/>
    <w:rsid w:val="00FC0151"/>
    <w:rsid w:val="00FC042C"/>
    <w:rsid w:val="00FC1598"/>
    <w:rsid w:val="00FC1A9F"/>
    <w:rsid w:val="00FC1E95"/>
    <w:rsid w:val="00FC1F44"/>
    <w:rsid w:val="00FC2268"/>
    <w:rsid w:val="00FC23D8"/>
    <w:rsid w:val="00FC2E68"/>
    <w:rsid w:val="00FC3313"/>
    <w:rsid w:val="00FC407A"/>
    <w:rsid w:val="00FC4396"/>
    <w:rsid w:val="00FC47E4"/>
    <w:rsid w:val="00FC4E35"/>
    <w:rsid w:val="00FC5297"/>
    <w:rsid w:val="00FC530E"/>
    <w:rsid w:val="00FC6E1F"/>
    <w:rsid w:val="00FC710A"/>
    <w:rsid w:val="00FC7264"/>
    <w:rsid w:val="00FC730E"/>
    <w:rsid w:val="00FC74EB"/>
    <w:rsid w:val="00FC7EC3"/>
    <w:rsid w:val="00FC7ECB"/>
    <w:rsid w:val="00FD0400"/>
    <w:rsid w:val="00FD05A9"/>
    <w:rsid w:val="00FD1959"/>
    <w:rsid w:val="00FD1CCE"/>
    <w:rsid w:val="00FD1E0F"/>
    <w:rsid w:val="00FD2489"/>
    <w:rsid w:val="00FD2A03"/>
    <w:rsid w:val="00FD2A36"/>
    <w:rsid w:val="00FD2EB8"/>
    <w:rsid w:val="00FD312B"/>
    <w:rsid w:val="00FD353E"/>
    <w:rsid w:val="00FD363A"/>
    <w:rsid w:val="00FD3727"/>
    <w:rsid w:val="00FD37C0"/>
    <w:rsid w:val="00FD3825"/>
    <w:rsid w:val="00FD403C"/>
    <w:rsid w:val="00FD4AFE"/>
    <w:rsid w:val="00FD4BB1"/>
    <w:rsid w:val="00FD5CD6"/>
    <w:rsid w:val="00FD6D11"/>
    <w:rsid w:val="00FD773D"/>
    <w:rsid w:val="00FD7F94"/>
    <w:rsid w:val="00FE048F"/>
    <w:rsid w:val="00FE0662"/>
    <w:rsid w:val="00FE0FC9"/>
    <w:rsid w:val="00FE192A"/>
    <w:rsid w:val="00FE1FAE"/>
    <w:rsid w:val="00FE24EF"/>
    <w:rsid w:val="00FE2764"/>
    <w:rsid w:val="00FE2C48"/>
    <w:rsid w:val="00FE2EFE"/>
    <w:rsid w:val="00FE40C9"/>
    <w:rsid w:val="00FE4315"/>
    <w:rsid w:val="00FE478C"/>
    <w:rsid w:val="00FE48C7"/>
    <w:rsid w:val="00FE4BC5"/>
    <w:rsid w:val="00FE4BCB"/>
    <w:rsid w:val="00FE4FDF"/>
    <w:rsid w:val="00FE6E96"/>
    <w:rsid w:val="00FE6E9B"/>
    <w:rsid w:val="00FE7612"/>
    <w:rsid w:val="00FE76DD"/>
    <w:rsid w:val="00FE77BC"/>
    <w:rsid w:val="00FE7852"/>
    <w:rsid w:val="00FE7D4C"/>
    <w:rsid w:val="00FF0045"/>
    <w:rsid w:val="00FF008E"/>
    <w:rsid w:val="00FF0389"/>
    <w:rsid w:val="00FF06DE"/>
    <w:rsid w:val="00FF0FBD"/>
    <w:rsid w:val="00FF125E"/>
    <w:rsid w:val="00FF14F1"/>
    <w:rsid w:val="00FF15BE"/>
    <w:rsid w:val="00FF2056"/>
    <w:rsid w:val="00FF20EC"/>
    <w:rsid w:val="00FF2190"/>
    <w:rsid w:val="00FF27AB"/>
    <w:rsid w:val="00FF29AC"/>
    <w:rsid w:val="00FF2E4E"/>
    <w:rsid w:val="00FF31FA"/>
    <w:rsid w:val="00FF3AD4"/>
    <w:rsid w:val="00FF46F2"/>
    <w:rsid w:val="00FF5488"/>
    <w:rsid w:val="00FF679C"/>
    <w:rsid w:val="00FF6897"/>
    <w:rsid w:val="00FF6B8C"/>
    <w:rsid w:val="00FF6D60"/>
    <w:rsid w:val="00FF6E31"/>
    <w:rsid w:val="00FF6F07"/>
    <w:rsid w:val="00FF6F13"/>
    <w:rsid w:val="00FF78B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12319"/>
  <w15:docId w15:val="{269F9A4B-BF1B-4D43-81B0-04126C59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25B"/>
    <w:pPr>
      <w:bidi/>
    </w:pPr>
  </w:style>
  <w:style w:type="paragraph" w:styleId="Heading1">
    <w:name w:val="heading 1"/>
    <w:basedOn w:val="Title"/>
    <w:next w:val="Normal"/>
    <w:link w:val="Heading1Char"/>
    <w:uiPriority w:val="9"/>
    <w:qFormat/>
    <w:rsid w:val="00890E5F"/>
    <w:pPr>
      <w:numPr>
        <w:numId w:val="1"/>
      </w:numPr>
      <w:pBdr>
        <w:bottom w:val="none" w:sz="0" w:space="0" w:color="auto"/>
      </w:pBdr>
      <w:spacing w:before="240" w:after="360"/>
      <w:jc w:val="both"/>
      <w:outlineLvl w:val="0"/>
    </w:pPr>
    <w:rPr>
      <w:rFonts w:cs="Arial"/>
      <w:b/>
      <w:bCs/>
      <w:color w:val="auto"/>
      <w:sz w:val="32"/>
      <w:szCs w:val="32"/>
    </w:rPr>
  </w:style>
  <w:style w:type="paragraph" w:styleId="Heading2">
    <w:name w:val="heading 2"/>
    <w:basedOn w:val="Normal"/>
    <w:next w:val="Normal"/>
    <w:link w:val="Heading2Char"/>
    <w:uiPriority w:val="9"/>
    <w:unhideWhenUsed/>
    <w:qFormat/>
    <w:rsid w:val="006E25EB"/>
    <w:pPr>
      <w:keepNext/>
      <w:keepLines/>
      <w:numPr>
        <w:ilvl w:val="1"/>
        <w:numId w:val="1"/>
      </w:numPr>
      <w:spacing w:before="240" w:after="360" w:line="360" w:lineRule="auto"/>
      <w:jc w:val="both"/>
      <w:outlineLvl w:val="1"/>
    </w:pPr>
    <w:rPr>
      <w:rFonts w:asciiTheme="majorHAnsi" w:eastAsiaTheme="majorEastAsia" w:hAnsiTheme="majorHAnsi" w:cs="Arial"/>
      <w:b/>
      <w:bCs/>
      <w:color w:val="FF0000"/>
      <w:sz w:val="28"/>
      <w:szCs w:val="28"/>
    </w:rPr>
  </w:style>
  <w:style w:type="paragraph" w:styleId="Heading3">
    <w:name w:val="heading 3"/>
    <w:basedOn w:val="Normal"/>
    <w:next w:val="Normal"/>
    <w:link w:val="Heading3Char"/>
    <w:uiPriority w:val="9"/>
    <w:unhideWhenUsed/>
    <w:qFormat/>
    <w:rsid w:val="00890E5F"/>
    <w:pPr>
      <w:keepNext/>
      <w:keepLines/>
      <w:numPr>
        <w:ilvl w:val="2"/>
        <w:numId w:val="1"/>
      </w:numPr>
      <w:spacing w:before="240" w:after="360" w:line="360" w:lineRule="auto"/>
      <w:jc w:val="both"/>
      <w:outlineLvl w:val="2"/>
    </w:pPr>
    <w:rPr>
      <w:rFonts w:asciiTheme="majorHAnsi" w:eastAsiaTheme="majorEastAsia" w:hAnsiTheme="majorHAnsi" w:cs="Arial"/>
      <w:b/>
      <w:bCs/>
      <w:color w:val="FF0000"/>
      <w:szCs w:val="24"/>
    </w:rPr>
  </w:style>
  <w:style w:type="paragraph" w:styleId="Heading4">
    <w:name w:val="heading 4"/>
    <w:basedOn w:val="Normal"/>
    <w:next w:val="Normal"/>
    <w:link w:val="Heading4Char"/>
    <w:uiPriority w:val="9"/>
    <w:unhideWhenUsed/>
    <w:qFormat/>
    <w:rsid w:val="00760F1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71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712E"/>
  </w:style>
  <w:style w:type="paragraph" w:styleId="Footer">
    <w:name w:val="footer"/>
    <w:basedOn w:val="Normal"/>
    <w:link w:val="FooterChar"/>
    <w:uiPriority w:val="99"/>
    <w:unhideWhenUsed/>
    <w:rsid w:val="002E7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12E"/>
  </w:style>
  <w:style w:type="paragraph" w:styleId="BalloonText">
    <w:name w:val="Balloon Text"/>
    <w:basedOn w:val="Normal"/>
    <w:link w:val="BalloonTextChar"/>
    <w:uiPriority w:val="99"/>
    <w:semiHidden/>
    <w:unhideWhenUsed/>
    <w:rsid w:val="002E7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12E"/>
    <w:rPr>
      <w:rFonts w:ascii="Tahoma" w:hAnsi="Tahoma" w:cs="Tahoma"/>
      <w:sz w:val="16"/>
      <w:szCs w:val="16"/>
    </w:rPr>
  </w:style>
  <w:style w:type="paragraph" w:styleId="ListParagraph">
    <w:name w:val="List Paragraph"/>
    <w:basedOn w:val="Normal"/>
    <w:link w:val="ListParagraphChar"/>
    <w:uiPriority w:val="34"/>
    <w:qFormat/>
    <w:rsid w:val="00D957C1"/>
    <w:pPr>
      <w:ind w:left="720"/>
      <w:contextualSpacing/>
    </w:pPr>
  </w:style>
  <w:style w:type="paragraph" w:styleId="Title">
    <w:name w:val="Title"/>
    <w:basedOn w:val="Normal"/>
    <w:next w:val="Normal"/>
    <w:link w:val="TitleChar"/>
    <w:uiPriority w:val="10"/>
    <w:qFormat/>
    <w:rsid w:val="00A64316"/>
    <w:pPr>
      <w:pBdr>
        <w:bottom w:val="single" w:sz="8" w:space="4" w:color="5B9BD5" w:themeColor="accent1"/>
      </w:pBdr>
      <w:spacing w:before="12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64316"/>
    <w:rPr>
      <w:rFonts w:asciiTheme="majorHAnsi" w:eastAsiaTheme="majorEastAsia" w:hAnsiTheme="majorHAnsi" w:cstheme="majorBidi"/>
      <w:color w:val="323E4F" w:themeColor="text2" w:themeShade="BF"/>
      <w:spacing w:val="5"/>
      <w:kern w:val="28"/>
      <w:sz w:val="52"/>
      <w:szCs w:val="52"/>
    </w:rPr>
  </w:style>
  <w:style w:type="character" w:customStyle="1" w:styleId="Heading2Char">
    <w:name w:val="Heading 2 Char"/>
    <w:basedOn w:val="DefaultParagraphFont"/>
    <w:link w:val="Heading2"/>
    <w:uiPriority w:val="9"/>
    <w:rsid w:val="006E25EB"/>
    <w:rPr>
      <w:rFonts w:asciiTheme="majorHAnsi" w:eastAsiaTheme="majorEastAsia" w:hAnsiTheme="majorHAnsi" w:cs="Arial"/>
      <w:b/>
      <w:bCs/>
      <w:color w:val="FF0000"/>
      <w:sz w:val="28"/>
      <w:szCs w:val="28"/>
    </w:rPr>
  </w:style>
  <w:style w:type="character" w:customStyle="1" w:styleId="Heading3Char">
    <w:name w:val="Heading 3 Char"/>
    <w:basedOn w:val="DefaultParagraphFont"/>
    <w:link w:val="Heading3"/>
    <w:uiPriority w:val="9"/>
    <w:rsid w:val="00890E5F"/>
    <w:rPr>
      <w:rFonts w:asciiTheme="majorHAnsi" w:eastAsiaTheme="majorEastAsia" w:hAnsiTheme="majorHAnsi" w:cs="Arial"/>
      <w:b/>
      <w:bCs/>
      <w:color w:val="FF0000"/>
      <w:szCs w:val="24"/>
    </w:rPr>
  </w:style>
  <w:style w:type="character" w:customStyle="1" w:styleId="Heading1Char">
    <w:name w:val="Heading 1 Char"/>
    <w:basedOn w:val="DefaultParagraphFont"/>
    <w:link w:val="Heading1"/>
    <w:uiPriority w:val="9"/>
    <w:rsid w:val="00890E5F"/>
    <w:rPr>
      <w:rFonts w:asciiTheme="majorHAnsi" w:eastAsiaTheme="majorEastAsia" w:hAnsiTheme="majorHAnsi" w:cs="Arial"/>
      <w:b/>
      <w:bCs/>
      <w:spacing w:val="5"/>
      <w:kern w:val="28"/>
      <w:sz w:val="32"/>
      <w:szCs w:val="32"/>
    </w:rPr>
  </w:style>
  <w:style w:type="paragraph" w:styleId="TOCHeading">
    <w:name w:val="TOC Heading"/>
    <w:basedOn w:val="Heading1"/>
    <w:next w:val="Normal"/>
    <w:uiPriority w:val="39"/>
    <w:unhideWhenUsed/>
    <w:qFormat/>
    <w:rsid w:val="00470F19"/>
    <w:pPr>
      <w:outlineLvl w:val="9"/>
    </w:pPr>
    <w:rPr>
      <w:rtl/>
      <w:cs/>
    </w:rPr>
  </w:style>
  <w:style w:type="paragraph" w:styleId="TOC2">
    <w:name w:val="toc 2"/>
    <w:basedOn w:val="Normal"/>
    <w:next w:val="Normal"/>
    <w:autoRedefine/>
    <w:uiPriority w:val="39"/>
    <w:unhideWhenUsed/>
    <w:qFormat/>
    <w:rsid w:val="008E4408"/>
    <w:pPr>
      <w:tabs>
        <w:tab w:val="left" w:pos="1766"/>
        <w:tab w:val="right" w:leader="dot" w:pos="9016"/>
      </w:tabs>
      <w:spacing w:after="0" w:line="240" w:lineRule="auto"/>
      <w:ind w:left="220"/>
    </w:pPr>
    <w:rPr>
      <w:rFonts w:asciiTheme="minorBidi" w:eastAsiaTheme="majorEastAsia" w:hAnsiTheme="minorBidi"/>
      <w:smallCaps/>
      <w:noProof/>
      <w:sz w:val="20"/>
      <w:szCs w:val="20"/>
      <w14:scene3d>
        <w14:camera w14:prst="orthographicFront"/>
        <w14:lightRig w14:rig="threePt" w14:dir="t">
          <w14:rot w14:lat="0" w14:lon="0" w14:rev="0"/>
        </w14:lightRig>
      </w14:scene3d>
    </w:rPr>
  </w:style>
  <w:style w:type="paragraph" w:styleId="TOC3">
    <w:name w:val="toc 3"/>
    <w:basedOn w:val="Normal"/>
    <w:next w:val="Normal"/>
    <w:autoRedefine/>
    <w:uiPriority w:val="39"/>
    <w:unhideWhenUsed/>
    <w:qFormat/>
    <w:rsid w:val="00987427"/>
    <w:pPr>
      <w:spacing w:after="0"/>
      <w:ind w:left="440"/>
    </w:pPr>
    <w:rPr>
      <w:rFonts w:cs="Times New Roman"/>
      <w:i/>
      <w:iCs/>
      <w:sz w:val="20"/>
      <w:szCs w:val="20"/>
    </w:rPr>
  </w:style>
  <w:style w:type="character" w:styleId="Hyperlink">
    <w:name w:val="Hyperlink"/>
    <w:basedOn w:val="DefaultParagraphFont"/>
    <w:uiPriority w:val="99"/>
    <w:unhideWhenUsed/>
    <w:rsid w:val="00470F19"/>
    <w:rPr>
      <w:color w:val="0563C1" w:themeColor="hyperlink"/>
      <w:u w:val="single"/>
    </w:rPr>
  </w:style>
  <w:style w:type="character" w:customStyle="1" w:styleId="Heading4Char">
    <w:name w:val="Heading 4 Char"/>
    <w:basedOn w:val="DefaultParagraphFont"/>
    <w:link w:val="Heading4"/>
    <w:uiPriority w:val="9"/>
    <w:rsid w:val="00760F1F"/>
    <w:rPr>
      <w:rFonts w:asciiTheme="majorHAnsi" w:eastAsiaTheme="majorEastAsia" w:hAnsiTheme="majorHAnsi" w:cstheme="majorBidi"/>
      <w:b/>
      <w:bCs/>
      <w:i/>
      <w:iCs/>
      <w:color w:val="5B9BD5" w:themeColor="accent1"/>
    </w:rPr>
  </w:style>
  <w:style w:type="table" w:styleId="TableGrid">
    <w:name w:val="Table Grid"/>
    <w:basedOn w:val="TableNormal"/>
    <w:uiPriority w:val="59"/>
    <w:rsid w:val="00F47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80773"/>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TOC1">
    <w:name w:val="toc 1"/>
    <w:basedOn w:val="Normal"/>
    <w:next w:val="Normal"/>
    <w:autoRedefine/>
    <w:uiPriority w:val="39"/>
    <w:unhideWhenUsed/>
    <w:qFormat/>
    <w:rsid w:val="00C63489"/>
    <w:pPr>
      <w:tabs>
        <w:tab w:val="left" w:pos="1320"/>
        <w:tab w:val="left" w:pos="2488"/>
        <w:tab w:val="right" w:leader="dot" w:pos="9016"/>
      </w:tabs>
      <w:spacing w:before="120" w:after="120"/>
      <w:ind w:left="720"/>
      <w:pPrChange w:id="0" w:author="Ravit Dinmez Yehezkel" w:date="2022-07-21T10:44:00Z">
        <w:pPr>
          <w:tabs>
            <w:tab w:val="left" w:pos="1320"/>
            <w:tab w:val="left" w:pos="2488"/>
            <w:tab w:val="right" w:leader="dot" w:pos="9016"/>
          </w:tabs>
          <w:bidi/>
          <w:spacing w:before="120" w:after="120" w:line="276" w:lineRule="auto"/>
          <w:ind w:left="720"/>
        </w:pPr>
      </w:pPrChange>
    </w:pPr>
    <w:rPr>
      <w:rFonts w:cs="Times New Roman"/>
      <w:b/>
      <w:bCs/>
      <w:caps/>
      <w:sz w:val="20"/>
      <w:szCs w:val="20"/>
      <w:rPrChange w:id="0" w:author="Ravit Dinmez Yehezkel" w:date="2022-07-21T10:44:00Z">
        <w:rPr>
          <w:rFonts w:asciiTheme="minorHAnsi" w:eastAsiaTheme="minorHAnsi" w:hAnsiTheme="minorHAnsi"/>
          <w:b/>
          <w:bCs/>
          <w:caps/>
          <w:lang w:val="en-US" w:eastAsia="en-US" w:bidi="he-IL"/>
        </w:rPr>
      </w:rPrChange>
    </w:rPr>
  </w:style>
  <w:style w:type="paragraph" w:styleId="NoSpacing">
    <w:name w:val="No Spacing"/>
    <w:link w:val="NoSpacingChar"/>
    <w:uiPriority w:val="1"/>
    <w:qFormat/>
    <w:rsid w:val="001A68DD"/>
    <w:pPr>
      <w:bidi/>
      <w:spacing w:after="0" w:line="240" w:lineRule="auto"/>
    </w:pPr>
    <w:rPr>
      <w:rFonts w:eastAsiaTheme="minorEastAsia"/>
    </w:rPr>
  </w:style>
  <w:style w:type="character" w:customStyle="1" w:styleId="NoSpacingChar">
    <w:name w:val="No Spacing Char"/>
    <w:basedOn w:val="DefaultParagraphFont"/>
    <w:link w:val="NoSpacing"/>
    <w:uiPriority w:val="1"/>
    <w:rsid w:val="001A68DD"/>
    <w:rPr>
      <w:rFonts w:eastAsiaTheme="minorEastAsia"/>
    </w:rPr>
  </w:style>
  <w:style w:type="character" w:customStyle="1" w:styleId="ListParagraphChar">
    <w:name w:val="List Paragraph Char"/>
    <w:link w:val="ListParagraph"/>
    <w:uiPriority w:val="34"/>
    <w:rsid w:val="004C0431"/>
  </w:style>
  <w:style w:type="paragraph" w:styleId="TOC4">
    <w:name w:val="toc 4"/>
    <w:basedOn w:val="Normal"/>
    <w:next w:val="Normal"/>
    <w:autoRedefine/>
    <w:uiPriority w:val="39"/>
    <w:unhideWhenUsed/>
    <w:rsid w:val="00987427"/>
    <w:pPr>
      <w:spacing w:after="0"/>
      <w:ind w:left="660"/>
    </w:pPr>
    <w:rPr>
      <w:rFonts w:cs="Times New Roman"/>
      <w:sz w:val="18"/>
      <w:szCs w:val="18"/>
    </w:rPr>
  </w:style>
  <w:style w:type="paragraph" w:styleId="TOC5">
    <w:name w:val="toc 5"/>
    <w:basedOn w:val="Normal"/>
    <w:next w:val="Normal"/>
    <w:autoRedefine/>
    <w:uiPriority w:val="39"/>
    <w:unhideWhenUsed/>
    <w:rsid w:val="00987427"/>
    <w:pPr>
      <w:spacing w:after="0"/>
      <w:ind w:left="880"/>
    </w:pPr>
    <w:rPr>
      <w:rFonts w:cs="Times New Roman"/>
      <w:sz w:val="18"/>
      <w:szCs w:val="18"/>
    </w:rPr>
  </w:style>
  <w:style w:type="paragraph" w:styleId="TOC6">
    <w:name w:val="toc 6"/>
    <w:basedOn w:val="Normal"/>
    <w:next w:val="Normal"/>
    <w:autoRedefine/>
    <w:uiPriority w:val="39"/>
    <w:unhideWhenUsed/>
    <w:rsid w:val="00987427"/>
    <w:pPr>
      <w:spacing w:after="0"/>
      <w:ind w:left="1100"/>
    </w:pPr>
    <w:rPr>
      <w:rFonts w:cs="Times New Roman"/>
      <w:sz w:val="18"/>
      <w:szCs w:val="18"/>
    </w:rPr>
  </w:style>
  <w:style w:type="paragraph" w:styleId="TOC7">
    <w:name w:val="toc 7"/>
    <w:basedOn w:val="Normal"/>
    <w:next w:val="Normal"/>
    <w:autoRedefine/>
    <w:uiPriority w:val="39"/>
    <w:unhideWhenUsed/>
    <w:rsid w:val="00987427"/>
    <w:pPr>
      <w:spacing w:after="0"/>
      <w:ind w:left="1320"/>
    </w:pPr>
    <w:rPr>
      <w:rFonts w:cs="Times New Roman"/>
      <w:sz w:val="18"/>
      <w:szCs w:val="18"/>
    </w:rPr>
  </w:style>
  <w:style w:type="paragraph" w:styleId="TOC8">
    <w:name w:val="toc 8"/>
    <w:basedOn w:val="Normal"/>
    <w:next w:val="Normal"/>
    <w:autoRedefine/>
    <w:uiPriority w:val="39"/>
    <w:unhideWhenUsed/>
    <w:rsid w:val="00987427"/>
    <w:pPr>
      <w:spacing w:after="0"/>
      <w:ind w:left="1540"/>
    </w:pPr>
    <w:rPr>
      <w:rFonts w:cs="Times New Roman"/>
      <w:sz w:val="18"/>
      <w:szCs w:val="18"/>
    </w:rPr>
  </w:style>
  <w:style w:type="paragraph" w:styleId="TOC9">
    <w:name w:val="toc 9"/>
    <w:basedOn w:val="Normal"/>
    <w:next w:val="Normal"/>
    <w:autoRedefine/>
    <w:uiPriority w:val="39"/>
    <w:unhideWhenUsed/>
    <w:rsid w:val="00987427"/>
    <w:pPr>
      <w:spacing w:after="0"/>
      <w:ind w:left="1760"/>
    </w:pPr>
    <w:rPr>
      <w:rFonts w:cs="Times New Roman"/>
      <w:sz w:val="18"/>
      <w:szCs w:val="18"/>
    </w:rPr>
  </w:style>
  <w:style w:type="paragraph" w:styleId="NormalWeb">
    <w:name w:val="Normal (Web)"/>
    <w:basedOn w:val="Normal"/>
    <w:uiPriority w:val="99"/>
    <w:unhideWhenUsed/>
    <w:rsid w:val="00A62B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759FB"/>
    <w:rPr>
      <w:sz w:val="16"/>
      <w:szCs w:val="16"/>
    </w:rPr>
  </w:style>
  <w:style w:type="paragraph" w:styleId="CommentText">
    <w:name w:val="annotation text"/>
    <w:basedOn w:val="Normal"/>
    <w:link w:val="CommentTextChar"/>
    <w:uiPriority w:val="99"/>
    <w:unhideWhenUsed/>
    <w:rsid w:val="001759FB"/>
    <w:pPr>
      <w:spacing w:line="240" w:lineRule="auto"/>
    </w:pPr>
    <w:rPr>
      <w:sz w:val="20"/>
      <w:szCs w:val="20"/>
    </w:rPr>
  </w:style>
  <w:style w:type="character" w:customStyle="1" w:styleId="CommentTextChar">
    <w:name w:val="Comment Text Char"/>
    <w:basedOn w:val="DefaultParagraphFont"/>
    <w:link w:val="CommentText"/>
    <w:uiPriority w:val="99"/>
    <w:rsid w:val="001759FB"/>
    <w:rPr>
      <w:sz w:val="20"/>
      <w:szCs w:val="20"/>
    </w:rPr>
  </w:style>
  <w:style w:type="paragraph" w:styleId="CommentSubject">
    <w:name w:val="annotation subject"/>
    <w:basedOn w:val="CommentText"/>
    <w:next w:val="CommentText"/>
    <w:link w:val="CommentSubjectChar"/>
    <w:uiPriority w:val="99"/>
    <w:semiHidden/>
    <w:unhideWhenUsed/>
    <w:rsid w:val="001759FB"/>
    <w:rPr>
      <w:b/>
      <w:bCs/>
    </w:rPr>
  </w:style>
  <w:style w:type="character" w:customStyle="1" w:styleId="CommentSubjectChar">
    <w:name w:val="Comment Subject Char"/>
    <w:basedOn w:val="CommentTextChar"/>
    <w:link w:val="CommentSubject"/>
    <w:uiPriority w:val="99"/>
    <w:semiHidden/>
    <w:rsid w:val="001759FB"/>
    <w:rPr>
      <w:b/>
      <w:bCs/>
      <w:sz w:val="20"/>
      <w:szCs w:val="20"/>
    </w:rPr>
  </w:style>
  <w:style w:type="paragraph" w:styleId="Revision">
    <w:name w:val="Revision"/>
    <w:hidden/>
    <w:uiPriority w:val="99"/>
    <w:semiHidden/>
    <w:rsid w:val="001759FB"/>
    <w:pPr>
      <w:spacing w:after="0" w:line="240" w:lineRule="auto"/>
    </w:pPr>
  </w:style>
  <w:style w:type="character" w:customStyle="1" w:styleId="apple-converted-space">
    <w:name w:val="apple-converted-space"/>
    <w:basedOn w:val="DefaultParagraphFont"/>
    <w:rsid w:val="001759FB"/>
  </w:style>
  <w:style w:type="numbering" w:customStyle="1" w:styleId="a">
    <w:name w:val="מספר ובולטים"/>
    <w:uiPriority w:val="99"/>
    <w:rsid w:val="001759FB"/>
    <w:pPr>
      <w:numPr>
        <w:numId w:val="2"/>
      </w:numPr>
    </w:pPr>
  </w:style>
  <w:style w:type="table" w:customStyle="1" w:styleId="GridTable6Colorful-Accent11">
    <w:name w:val="Grid Table 6 Colorful - Accent 11"/>
    <w:basedOn w:val="TableNormal"/>
    <w:uiPriority w:val="51"/>
    <w:rsid w:val="001759F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
    <w:name w:val="Grid Table 1 Light - Accent 31"/>
    <w:basedOn w:val="TableNormal"/>
    <w:uiPriority w:val="46"/>
    <w:rsid w:val="001759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1759FB"/>
    <w:pPr>
      <w:spacing w:line="240" w:lineRule="auto"/>
    </w:pPr>
    <w:rPr>
      <w:b/>
      <w:bCs/>
      <w:color w:val="5B9BD5" w:themeColor="accent1"/>
      <w:sz w:val="18"/>
      <w:szCs w:val="18"/>
    </w:rPr>
  </w:style>
  <w:style w:type="paragraph" w:styleId="TableofFigures">
    <w:name w:val="table of figures"/>
    <w:basedOn w:val="Normal"/>
    <w:next w:val="Normal"/>
    <w:uiPriority w:val="99"/>
    <w:unhideWhenUsed/>
    <w:rsid w:val="001759FB"/>
    <w:pPr>
      <w:spacing w:after="0"/>
    </w:pPr>
  </w:style>
  <w:style w:type="character" w:styleId="FollowedHyperlink">
    <w:name w:val="FollowedHyperlink"/>
    <w:basedOn w:val="DefaultParagraphFont"/>
    <w:uiPriority w:val="99"/>
    <w:semiHidden/>
    <w:unhideWhenUsed/>
    <w:rsid w:val="001759FB"/>
    <w:rPr>
      <w:color w:val="954F72" w:themeColor="followedHyperlink"/>
      <w:u w:val="single"/>
    </w:rPr>
  </w:style>
  <w:style w:type="table" w:styleId="LightShading-Accent6">
    <w:name w:val="Light Shading Accent 6"/>
    <w:basedOn w:val="TableNormal"/>
    <w:uiPriority w:val="60"/>
    <w:rsid w:val="001759FB"/>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FootnoteText">
    <w:name w:val="footnote text"/>
    <w:basedOn w:val="Normal"/>
    <w:link w:val="FootnoteTextChar"/>
    <w:uiPriority w:val="99"/>
    <w:unhideWhenUsed/>
    <w:rsid w:val="001759FB"/>
    <w:pPr>
      <w:spacing w:after="0" w:line="240" w:lineRule="auto"/>
    </w:pPr>
    <w:rPr>
      <w:sz w:val="20"/>
      <w:szCs w:val="20"/>
    </w:rPr>
  </w:style>
  <w:style w:type="character" w:customStyle="1" w:styleId="FootnoteTextChar">
    <w:name w:val="Footnote Text Char"/>
    <w:basedOn w:val="DefaultParagraphFont"/>
    <w:link w:val="FootnoteText"/>
    <w:uiPriority w:val="99"/>
    <w:rsid w:val="001759FB"/>
    <w:rPr>
      <w:sz w:val="20"/>
      <w:szCs w:val="20"/>
    </w:rPr>
  </w:style>
  <w:style w:type="character" w:styleId="FootnoteReference">
    <w:name w:val="footnote reference"/>
    <w:basedOn w:val="DefaultParagraphFont"/>
    <w:uiPriority w:val="99"/>
    <w:semiHidden/>
    <w:unhideWhenUsed/>
    <w:rsid w:val="001759FB"/>
    <w:rPr>
      <w:vertAlign w:val="superscript"/>
    </w:rPr>
  </w:style>
  <w:style w:type="character" w:styleId="Emphasis">
    <w:name w:val="Emphasis"/>
    <w:basedOn w:val="DefaultParagraphFont"/>
    <w:uiPriority w:val="20"/>
    <w:qFormat/>
    <w:rsid w:val="001759FB"/>
    <w:rPr>
      <w:i/>
      <w:iCs/>
    </w:rPr>
  </w:style>
  <w:style w:type="character" w:customStyle="1" w:styleId="apple-tab-span">
    <w:name w:val="apple-tab-span"/>
    <w:basedOn w:val="DefaultParagraphFont"/>
    <w:rsid w:val="0008178A"/>
  </w:style>
  <w:style w:type="table" w:customStyle="1" w:styleId="1">
    <w:name w:val="טבלת רשת1"/>
    <w:basedOn w:val="TableNormal"/>
    <w:next w:val="TableGrid"/>
    <w:uiPriority w:val="59"/>
    <w:rsid w:val="00947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E81585"/>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DE78C5"/>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Shading-Accent2">
    <w:name w:val="Light Shading Accent 2"/>
    <w:basedOn w:val="TableNormal"/>
    <w:uiPriority w:val="60"/>
    <w:rsid w:val="00135790"/>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10">
    <w:name w:val="ללא רשימה1"/>
    <w:next w:val="NoList"/>
    <w:uiPriority w:val="99"/>
    <w:semiHidden/>
    <w:unhideWhenUsed/>
    <w:rsid w:val="00A44B2D"/>
  </w:style>
  <w:style w:type="table" w:customStyle="1" w:styleId="2">
    <w:name w:val="טבלת רשת2"/>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הצללה בהירה - הדגשה 11"/>
    <w:basedOn w:val="TableNormal"/>
    <w:next w:val="LightShading-Accent1"/>
    <w:uiPriority w:val="60"/>
    <w:rsid w:val="00A44B2D"/>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GridTable6Colorful-Accent111">
    <w:name w:val="Grid Table 6 Colorful - Accent 111"/>
    <w:basedOn w:val="TableNormal"/>
    <w:uiPriority w:val="51"/>
    <w:rsid w:val="00A44B2D"/>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311">
    <w:name w:val="Grid Table 1 Light - Accent 311"/>
    <w:basedOn w:val="TableNormal"/>
    <w:uiPriority w:val="46"/>
    <w:rsid w:val="00A44B2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61">
    <w:name w:val="הצללה בהירה - הדגשה 61"/>
    <w:basedOn w:val="TableNormal"/>
    <w:next w:val="LightShading-Accent6"/>
    <w:uiPriority w:val="60"/>
    <w:rsid w:val="00A44B2D"/>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
    <w:name w:val="טבלת רשת11"/>
    <w:basedOn w:val="TableNormal"/>
    <w:next w:val="TableGrid"/>
    <w:uiPriority w:val="59"/>
    <w:rsid w:val="00A44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הצללה בינונית 1 - הדגשה 11"/>
    <w:basedOn w:val="TableNormal"/>
    <w:next w:val="MediumShading1-Accent1"/>
    <w:uiPriority w:val="63"/>
    <w:rsid w:val="00A44B2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10">
    <w:name w:val="רשימה בהירה - הדגשה 11"/>
    <w:basedOn w:val="TableNormal"/>
    <w:next w:val="LightList-Accent1"/>
    <w:uiPriority w:val="61"/>
    <w:rsid w:val="00A44B2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
    <w:name w:val="הצללה בהירה - הדגשה 21"/>
    <w:basedOn w:val="TableNormal"/>
    <w:next w:val="LightShading-Accent2"/>
    <w:uiPriority w:val="60"/>
    <w:rsid w:val="00A44B2D"/>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styleId="EndnoteText">
    <w:name w:val="endnote text"/>
    <w:basedOn w:val="Normal"/>
    <w:link w:val="EndnoteTextChar"/>
    <w:uiPriority w:val="99"/>
    <w:semiHidden/>
    <w:unhideWhenUsed/>
    <w:rsid w:val="0007582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75829"/>
    <w:rPr>
      <w:sz w:val="20"/>
      <w:szCs w:val="20"/>
    </w:rPr>
  </w:style>
  <w:style w:type="character" w:styleId="EndnoteReference">
    <w:name w:val="endnote reference"/>
    <w:basedOn w:val="DefaultParagraphFont"/>
    <w:uiPriority w:val="99"/>
    <w:semiHidden/>
    <w:unhideWhenUsed/>
    <w:rsid w:val="00075829"/>
    <w:rPr>
      <w:vertAlign w:val="superscript"/>
    </w:rPr>
  </w:style>
  <w:style w:type="table" w:customStyle="1" w:styleId="4-11">
    <w:name w:val="טבלת רשת 4 - הדגשה 11"/>
    <w:basedOn w:val="TableNormal"/>
    <w:uiPriority w:val="49"/>
    <w:rsid w:val="00A839A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EA60D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Strong">
    <w:name w:val="Strong"/>
    <w:basedOn w:val="DefaultParagraphFont"/>
    <w:uiPriority w:val="22"/>
    <w:qFormat/>
    <w:rsid w:val="009E2BF1"/>
    <w:rPr>
      <w:b/>
      <w:bCs/>
    </w:rPr>
  </w:style>
  <w:style w:type="paragraph" w:customStyle="1" w:styleId="HeadHatzaotHok">
    <w:name w:val="Head HatzaotHok"/>
    <w:basedOn w:val="Normal"/>
    <w:rsid w:val="00846896"/>
    <w:pPr>
      <w:keepNext/>
      <w:keepLines/>
      <w:widowControl w:val="0"/>
      <w:autoSpaceDE w:val="0"/>
      <w:autoSpaceDN w:val="0"/>
      <w:adjustRightInd w:val="0"/>
      <w:snapToGrid w:val="0"/>
      <w:spacing w:before="240" w:after="0" w:line="360" w:lineRule="auto"/>
      <w:jc w:val="center"/>
      <w:textAlignment w:val="center"/>
    </w:pPr>
    <w:rPr>
      <w:rFonts w:ascii="Arial" w:eastAsia="Arial Unicode MS" w:hAnsi="Arial" w:cs="David"/>
      <w:b/>
      <w:bCs/>
      <w:snapToGrid w:val="0"/>
      <w:color w:val="000000"/>
      <w:sz w:val="20"/>
      <w:szCs w:val="26"/>
      <w:lang w:eastAsia="ja-JP"/>
    </w:rPr>
  </w:style>
  <w:style w:type="paragraph" w:customStyle="1" w:styleId="font8">
    <w:name w:val="font_8"/>
    <w:basedOn w:val="Normal"/>
    <w:rsid w:val="001F3622"/>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עברית רגיל"/>
    <w:basedOn w:val="Normal"/>
    <w:link w:val="a1"/>
    <w:qFormat/>
    <w:rsid w:val="00224C62"/>
    <w:pPr>
      <w:spacing w:before="120" w:after="120" w:line="360" w:lineRule="auto"/>
      <w:jc w:val="both"/>
    </w:pPr>
    <w:rPr>
      <w:rFonts w:ascii="Arial" w:eastAsia="Times New Roman" w:hAnsi="Arial" w:cs="Arial"/>
      <w:color w:val="786860"/>
      <w:sz w:val="20"/>
      <w:szCs w:val="20"/>
    </w:rPr>
  </w:style>
  <w:style w:type="character" w:customStyle="1" w:styleId="a1">
    <w:name w:val="עברית רגיל תו"/>
    <w:basedOn w:val="DefaultParagraphFont"/>
    <w:link w:val="a0"/>
    <w:rsid w:val="00224C62"/>
    <w:rPr>
      <w:rFonts w:ascii="Arial" w:eastAsia="Times New Roman" w:hAnsi="Arial" w:cs="Arial"/>
      <w:color w:val="786860"/>
      <w:sz w:val="20"/>
      <w:szCs w:val="20"/>
    </w:rPr>
  </w:style>
  <w:style w:type="table" w:customStyle="1" w:styleId="GridTable4-Accent52">
    <w:name w:val="Grid Table 4 - Accent 52"/>
    <w:basedOn w:val="TableNormal"/>
    <w:uiPriority w:val="49"/>
    <w:rsid w:val="001D684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11">
    <w:name w:val="Grid Table 4 - Accent 11"/>
    <w:basedOn w:val="TableNormal"/>
    <w:uiPriority w:val="49"/>
    <w:rsid w:val="00537E2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
    <w:name w:val="Grid Table 5 Dark - Accent 21"/>
    <w:basedOn w:val="TableNormal"/>
    <w:uiPriority w:val="50"/>
    <w:rsid w:val="00823EE4"/>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1F3F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2EAFA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2EAFA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2EAFA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2EAFA4"/>
      </w:tcPr>
    </w:tblStylePr>
    <w:tblStylePr w:type="band1Vert">
      <w:tblPr/>
      <w:tcPr>
        <w:shd w:val="clear" w:color="auto" w:fill="A3E7E1"/>
      </w:tcPr>
    </w:tblStylePr>
    <w:tblStylePr w:type="band1Horz">
      <w:tblPr/>
      <w:tcPr>
        <w:shd w:val="clear" w:color="auto" w:fill="A3E7E1"/>
      </w:tcPr>
    </w:tblStylePr>
  </w:style>
  <w:style w:type="paragraph" w:styleId="HTMLPreformatted">
    <w:name w:val="HTML Preformatted"/>
    <w:basedOn w:val="Normal"/>
    <w:link w:val="HTMLPreformattedChar"/>
    <w:uiPriority w:val="99"/>
    <w:unhideWhenUsed/>
    <w:rsid w:val="00DF4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F46CE"/>
    <w:rPr>
      <w:rFonts w:ascii="Courier New" w:eastAsia="Times New Roman" w:hAnsi="Courier New" w:cs="Courier New"/>
      <w:sz w:val="20"/>
      <w:szCs w:val="20"/>
    </w:rPr>
  </w:style>
  <w:style w:type="character" w:customStyle="1" w:styleId="iconlabel">
    <w:name w:val="iconlabel"/>
    <w:basedOn w:val="DefaultParagraphFont"/>
    <w:rsid w:val="005713D6"/>
  </w:style>
  <w:style w:type="character" w:customStyle="1" w:styleId="UnresolvedMention1">
    <w:name w:val="Unresolved Mention1"/>
    <w:basedOn w:val="DefaultParagraphFont"/>
    <w:uiPriority w:val="99"/>
    <w:semiHidden/>
    <w:unhideWhenUsed/>
    <w:rsid w:val="00B50A58"/>
    <w:rPr>
      <w:color w:val="605E5C"/>
      <w:shd w:val="clear" w:color="auto" w:fill="E1DFDD"/>
    </w:rPr>
  </w:style>
  <w:style w:type="character" w:customStyle="1" w:styleId="tlid-translation">
    <w:name w:val="tlid-translation"/>
    <w:basedOn w:val="DefaultParagraphFont"/>
    <w:rsid w:val="006A5037"/>
  </w:style>
  <w:style w:type="table" w:styleId="GridTable4-Accent1">
    <w:name w:val="Grid Table 4 Accent 1"/>
    <w:basedOn w:val="TableNormal"/>
    <w:uiPriority w:val="49"/>
    <w:rsid w:val="0030421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304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411">
      <w:bodyDiv w:val="1"/>
      <w:marLeft w:val="0"/>
      <w:marRight w:val="0"/>
      <w:marTop w:val="0"/>
      <w:marBottom w:val="0"/>
      <w:divBdr>
        <w:top w:val="none" w:sz="0" w:space="0" w:color="auto"/>
        <w:left w:val="none" w:sz="0" w:space="0" w:color="auto"/>
        <w:bottom w:val="none" w:sz="0" w:space="0" w:color="auto"/>
        <w:right w:val="none" w:sz="0" w:space="0" w:color="auto"/>
      </w:divBdr>
    </w:div>
    <w:div w:id="11880145">
      <w:bodyDiv w:val="1"/>
      <w:marLeft w:val="0"/>
      <w:marRight w:val="0"/>
      <w:marTop w:val="0"/>
      <w:marBottom w:val="0"/>
      <w:divBdr>
        <w:top w:val="none" w:sz="0" w:space="0" w:color="auto"/>
        <w:left w:val="none" w:sz="0" w:space="0" w:color="auto"/>
        <w:bottom w:val="none" w:sz="0" w:space="0" w:color="auto"/>
        <w:right w:val="none" w:sz="0" w:space="0" w:color="auto"/>
      </w:divBdr>
    </w:div>
    <w:div w:id="20906226">
      <w:bodyDiv w:val="1"/>
      <w:marLeft w:val="0"/>
      <w:marRight w:val="0"/>
      <w:marTop w:val="0"/>
      <w:marBottom w:val="0"/>
      <w:divBdr>
        <w:top w:val="none" w:sz="0" w:space="0" w:color="auto"/>
        <w:left w:val="none" w:sz="0" w:space="0" w:color="auto"/>
        <w:bottom w:val="none" w:sz="0" w:space="0" w:color="auto"/>
        <w:right w:val="none" w:sz="0" w:space="0" w:color="auto"/>
      </w:divBdr>
    </w:div>
    <w:div w:id="21976835">
      <w:bodyDiv w:val="1"/>
      <w:marLeft w:val="0"/>
      <w:marRight w:val="0"/>
      <w:marTop w:val="0"/>
      <w:marBottom w:val="0"/>
      <w:divBdr>
        <w:top w:val="none" w:sz="0" w:space="0" w:color="auto"/>
        <w:left w:val="none" w:sz="0" w:space="0" w:color="auto"/>
        <w:bottom w:val="none" w:sz="0" w:space="0" w:color="auto"/>
        <w:right w:val="none" w:sz="0" w:space="0" w:color="auto"/>
      </w:divBdr>
    </w:div>
    <w:div w:id="27142192">
      <w:bodyDiv w:val="1"/>
      <w:marLeft w:val="0"/>
      <w:marRight w:val="0"/>
      <w:marTop w:val="0"/>
      <w:marBottom w:val="0"/>
      <w:divBdr>
        <w:top w:val="none" w:sz="0" w:space="0" w:color="auto"/>
        <w:left w:val="none" w:sz="0" w:space="0" w:color="auto"/>
        <w:bottom w:val="none" w:sz="0" w:space="0" w:color="auto"/>
        <w:right w:val="none" w:sz="0" w:space="0" w:color="auto"/>
      </w:divBdr>
      <w:divsChild>
        <w:div w:id="876359276">
          <w:marLeft w:val="0"/>
          <w:marRight w:val="547"/>
          <w:marTop w:val="106"/>
          <w:marBottom w:val="0"/>
          <w:divBdr>
            <w:top w:val="none" w:sz="0" w:space="0" w:color="auto"/>
            <w:left w:val="none" w:sz="0" w:space="0" w:color="auto"/>
            <w:bottom w:val="none" w:sz="0" w:space="0" w:color="auto"/>
            <w:right w:val="none" w:sz="0" w:space="0" w:color="auto"/>
          </w:divBdr>
        </w:div>
        <w:div w:id="936408564">
          <w:marLeft w:val="0"/>
          <w:marRight w:val="547"/>
          <w:marTop w:val="106"/>
          <w:marBottom w:val="0"/>
          <w:divBdr>
            <w:top w:val="none" w:sz="0" w:space="0" w:color="auto"/>
            <w:left w:val="none" w:sz="0" w:space="0" w:color="auto"/>
            <w:bottom w:val="none" w:sz="0" w:space="0" w:color="auto"/>
            <w:right w:val="none" w:sz="0" w:space="0" w:color="auto"/>
          </w:divBdr>
        </w:div>
        <w:div w:id="1485272877">
          <w:marLeft w:val="0"/>
          <w:marRight w:val="547"/>
          <w:marTop w:val="106"/>
          <w:marBottom w:val="0"/>
          <w:divBdr>
            <w:top w:val="none" w:sz="0" w:space="0" w:color="auto"/>
            <w:left w:val="none" w:sz="0" w:space="0" w:color="auto"/>
            <w:bottom w:val="none" w:sz="0" w:space="0" w:color="auto"/>
            <w:right w:val="none" w:sz="0" w:space="0" w:color="auto"/>
          </w:divBdr>
        </w:div>
        <w:div w:id="2102212659">
          <w:marLeft w:val="0"/>
          <w:marRight w:val="547"/>
          <w:marTop w:val="106"/>
          <w:marBottom w:val="0"/>
          <w:divBdr>
            <w:top w:val="none" w:sz="0" w:space="0" w:color="auto"/>
            <w:left w:val="none" w:sz="0" w:space="0" w:color="auto"/>
            <w:bottom w:val="none" w:sz="0" w:space="0" w:color="auto"/>
            <w:right w:val="none" w:sz="0" w:space="0" w:color="auto"/>
          </w:divBdr>
        </w:div>
      </w:divsChild>
    </w:div>
    <w:div w:id="37628966">
      <w:bodyDiv w:val="1"/>
      <w:marLeft w:val="0"/>
      <w:marRight w:val="0"/>
      <w:marTop w:val="0"/>
      <w:marBottom w:val="0"/>
      <w:divBdr>
        <w:top w:val="none" w:sz="0" w:space="0" w:color="auto"/>
        <w:left w:val="none" w:sz="0" w:space="0" w:color="auto"/>
        <w:bottom w:val="none" w:sz="0" w:space="0" w:color="auto"/>
        <w:right w:val="none" w:sz="0" w:space="0" w:color="auto"/>
      </w:divBdr>
    </w:div>
    <w:div w:id="55402522">
      <w:bodyDiv w:val="1"/>
      <w:marLeft w:val="0"/>
      <w:marRight w:val="0"/>
      <w:marTop w:val="0"/>
      <w:marBottom w:val="0"/>
      <w:divBdr>
        <w:top w:val="none" w:sz="0" w:space="0" w:color="auto"/>
        <w:left w:val="none" w:sz="0" w:space="0" w:color="auto"/>
        <w:bottom w:val="none" w:sz="0" w:space="0" w:color="auto"/>
        <w:right w:val="none" w:sz="0" w:space="0" w:color="auto"/>
      </w:divBdr>
    </w:div>
    <w:div w:id="78603599">
      <w:bodyDiv w:val="1"/>
      <w:marLeft w:val="0"/>
      <w:marRight w:val="0"/>
      <w:marTop w:val="0"/>
      <w:marBottom w:val="0"/>
      <w:divBdr>
        <w:top w:val="none" w:sz="0" w:space="0" w:color="auto"/>
        <w:left w:val="none" w:sz="0" w:space="0" w:color="auto"/>
        <w:bottom w:val="none" w:sz="0" w:space="0" w:color="auto"/>
        <w:right w:val="none" w:sz="0" w:space="0" w:color="auto"/>
      </w:divBdr>
    </w:div>
    <w:div w:id="94132539">
      <w:bodyDiv w:val="1"/>
      <w:marLeft w:val="0"/>
      <w:marRight w:val="0"/>
      <w:marTop w:val="0"/>
      <w:marBottom w:val="0"/>
      <w:divBdr>
        <w:top w:val="none" w:sz="0" w:space="0" w:color="auto"/>
        <w:left w:val="none" w:sz="0" w:space="0" w:color="auto"/>
        <w:bottom w:val="none" w:sz="0" w:space="0" w:color="auto"/>
        <w:right w:val="none" w:sz="0" w:space="0" w:color="auto"/>
      </w:divBdr>
    </w:div>
    <w:div w:id="95634079">
      <w:bodyDiv w:val="1"/>
      <w:marLeft w:val="0"/>
      <w:marRight w:val="0"/>
      <w:marTop w:val="0"/>
      <w:marBottom w:val="0"/>
      <w:divBdr>
        <w:top w:val="none" w:sz="0" w:space="0" w:color="auto"/>
        <w:left w:val="none" w:sz="0" w:space="0" w:color="auto"/>
        <w:bottom w:val="none" w:sz="0" w:space="0" w:color="auto"/>
        <w:right w:val="none" w:sz="0" w:space="0" w:color="auto"/>
      </w:divBdr>
    </w:div>
    <w:div w:id="99301730">
      <w:bodyDiv w:val="1"/>
      <w:marLeft w:val="0"/>
      <w:marRight w:val="0"/>
      <w:marTop w:val="0"/>
      <w:marBottom w:val="0"/>
      <w:divBdr>
        <w:top w:val="none" w:sz="0" w:space="0" w:color="auto"/>
        <w:left w:val="none" w:sz="0" w:space="0" w:color="auto"/>
        <w:bottom w:val="none" w:sz="0" w:space="0" w:color="auto"/>
        <w:right w:val="none" w:sz="0" w:space="0" w:color="auto"/>
      </w:divBdr>
    </w:div>
    <w:div w:id="114521320">
      <w:bodyDiv w:val="1"/>
      <w:marLeft w:val="0"/>
      <w:marRight w:val="0"/>
      <w:marTop w:val="0"/>
      <w:marBottom w:val="0"/>
      <w:divBdr>
        <w:top w:val="none" w:sz="0" w:space="0" w:color="auto"/>
        <w:left w:val="none" w:sz="0" w:space="0" w:color="auto"/>
        <w:bottom w:val="none" w:sz="0" w:space="0" w:color="auto"/>
        <w:right w:val="none" w:sz="0" w:space="0" w:color="auto"/>
      </w:divBdr>
      <w:divsChild>
        <w:div w:id="850222605">
          <w:marLeft w:val="0"/>
          <w:marRight w:val="547"/>
          <w:marTop w:val="106"/>
          <w:marBottom w:val="0"/>
          <w:divBdr>
            <w:top w:val="none" w:sz="0" w:space="0" w:color="auto"/>
            <w:left w:val="none" w:sz="0" w:space="0" w:color="auto"/>
            <w:bottom w:val="none" w:sz="0" w:space="0" w:color="auto"/>
            <w:right w:val="none" w:sz="0" w:space="0" w:color="auto"/>
          </w:divBdr>
        </w:div>
        <w:div w:id="1720589847">
          <w:marLeft w:val="0"/>
          <w:marRight w:val="547"/>
          <w:marTop w:val="106"/>
          <w:marBottom w:val="0"/>
          <w:divBdr>
            <w:top w:val="none" w:sz="0" w:space="0" w:color="auto"/>
            <w:left w:val="none" w:sz="0" w:space="0" w:color="auto"/>
            <w:bottom w:val="none" w:sz="0" w:space="0" w:color="auto"/>
            <w:right w:val="none" w:sz="0" w:space="0" w:color="auto"/>
          </w:divBdr>
        </w:div>
        <w:div w:id="1921404840">
          <w:marLeft w:val="0"/>
          <w:marRight w:val="547"/>
          <w:marTop w:val="106"/>
          <w:marBottom w:val="0"/>
          <w:divBdr>
            <w:top w:val="none" w:sz="0" w:space="0" w:color="auto"/>
            <w:left w:val="none" w:sz="0" w:space="0" w:color="auto"/>
            <w:bottom w:val="none" w:sz="0" w:space="0" w:color="auto"/>
            <w:right w:val="none" w:sz="0" w:space="0" w:color="auto"/>
          </w:divBdr>
        </w:div>
      </w:divsChild>
    </w:div>
    <w:div w:id="119619703">
      <w:bodyDiv w:val="1"/>
      <w:marLeft w:val="0"/>
      <w:marRight w:val="0"/>
      <w:marTop w:val="0"/>
      <w:marBottom w:val="0"/>
      <w:divBdr>
        <w:top w:val="none" w:sz="0" w:space="0" w:color="auto"/>
        <w:left w:val="none" w:sz="0" w:space="0" w:color="auto"/>
        <w:bottom w:val="none" w:sz="0" w:space="0" w:color="auto"/>
        <w:right w:val="none" w:sz="0" w:space="0" w:color="auto"/>
      </w:divBdr>
    </w:div>
    <w:div w:id="121535106">
      <w:bodyDiv w:val="1"/>
      <w:marLeft w:val="0"/>
      <w:marRight w:val="0"/>
      <w:marTop w:val="0"/>
      <w:marBottom w:val="0"/>
      <w:divBdr>
        <w:top w:val="none" w:sz="0" w:space="0" w:color="auto"/>
        <w:left w:val="none" w:sz="0" w:space="0" w:color="auto"/>
        <w:bottom w:val="none" w:sz="0" w:space="0" w:color="auto"/>
        <w:right w:val="none" w:sz="0" w:space="0" w:color="auto"/>
      </w:divBdr>
    </w:div>
    <w:div w:id="122776682">
      <w:bodyDiv w:val="1"/>
      <w:marLeft w:val="0"/>
      <w:marRight w:val="0"/>
      <w:marTop w:val="0"/>
      <w:marBottom w:val="0"/>
      <w:divBdr>
        <w:top w:val="none" w:sz="0" w:space="0" w:color="auto"/>
        <w:left w:val="none" w:sz="0" w:space="0" w:color="auto"/>
        <w:bottom w:val="none" w:sz="0" w:space="0" w:color="auto"/>
        <w:right w:val="none" w:sz="0" w:space="0" w:color="auto"/>
      </w:divBdr>
    </w:div>
    <w:div w:id="124279965">
      <w:bodyDiv w:val="1"/>
      <w:marLeft w:val="0"/>
      <w:marRight w:val="0"/>
      <w:marTop w:val="0"/>
      <w:marBottom w:val="0"/>
      <w:divBdr>
        <w:top w:val="none" w:sz="0" w:space="0" w:color="auto"/>
        <w:left w:val="none" w:sz="0" w:space="0" w:color="auto"/>
        <w:bottom w:val="none" w:sz="0" w:space="0" w:color="auto"/>
        <w:right w:val="none" w:sz="0" w:space="0" w:color="auto"/>
      </w:divBdr>
      <w:divsChild>
        <w:div w:id="881866746">
          <w:marLeft w:val="0"/>
          <w:marRight w:val="547"/>
          <w:marTop w:val="106"/>
          <w:marBottom w:val="0"/>
          <w:divBdr>
            <w:top w:val="none" w:sz="0" w:space="0" w:color="auto"/>
            <w:left w:val="none" w:sz="0" w:space="0" w:color="auto"/>
            <w:bottom w:val="none" w:sz="0" w:space="0" w:color="auto"/>
            <w:right w:val="none" w:sz="0" w:space="0" w:color="auto"/>
          </w:divBdr>
        </w:div>
      </w:divsChild>
    </w:div>
    <w:div w:id="153451049">
      <w:bodyDiv w:val="1"/>
      <w:marLeft w:val="0"/>
      <w:marRight w:val="0"/>
      <w:marTop w:val="0"/>
      <w:marBottom w:val="0"/>
      <w:divBdr>
        <w:top w:val="none" w:sz="0" w:space="0" w:color="auto"/>
        <w:left w:val="none" w:sz="0" w:space="0" w:color="auto"/>
        <w:bottom w:val="none" w:sz="0" w:space="0" w:color="auto"/>
        <w:right w:val="none" w:sz="0" w:space="0" w:color="auto"/>
      </w:divBdr>
    </w:div>
    <w:div w:id="171722425">
      <w:bodyDiv w:val="1"/>
      <w:marLeft w:val="0"/>
      <w:marRight w:val="0"/>
      <w:marTop w:val="0"/>
      <w:marBottom w:val="0"/>
      <w:divBdr>
        <w:top w:val="none" w:sz="0" w:space="0" w:color="auto"/>
        <w:left w:val="none" w:sz="0" w:space="0" w:color="auto"/>
        <w:bottom w:val="none" w:sz="0" w:space="0" w:color="auto"/>
        <w:right w:val="none" w:sz="0" w:space="0" w:color="auto"/>
      </w:divBdr>
    </w:div>
    <w:div w:id="175195551">
      <w:bodyDiv w:val="1"/>
      <w:marLeft w:val="0"/>
      <w:marRight w:val="0"/>
      <w:marTop w:val="0"/>
      <w:marBottom w:val="0"/>
      <w:divBdr>
        <w:top w:val="none" w:sz="0" w:space="0" w:color="auto"/>
        <w:left w:val="none" w:sz="0" w:space="0" w:color="auto"/>
        <w:bottom w:val="none" w:sz="0" w:space="0" w:color="auto"/>
        <w:right w:val="none" w:sz="0" w:space="0" w:color="auto"/>
      </w:divBdr>
    </w:div>
    <w:div w:id="176161692">
      <w:bodyDiv w:val="1"/>
      <w:marLeft w:val="0"/>
      <w:marRight w:val="0"/>
      <w:marTop w:val="0"/>
      <w:marBottom w:val="0"/>
      <w:divBdr>
        <w:top w:val="none" w:sz="0" w:space="0" w:color="auto"/>
        <w:left w:val="none" w:sz="0" w:space="0" w:color="auto"/>
        <w:bottom w:val="none" w:sz="0" w:space="0" w:color="auto"/>
        <w:right w:val="none" w:sz="0" w:space="0" w:color="auto"/>
      </w:divBdr>
    </w:div>
    <w:div w:id="188102856">
      <w:bodyDiv w:val="1"/>
      <w:marLeft w:val="0"/>
      <w:marRight w:val="0"/>
      <w:marTop w:val="0"/>
      <w:marBottom w:val="0"/>
      <w:divBdr>
        <w:top w:val="none" w:sz="0" w:space="0" w:color="auto"/>
        <w:left w:val="none" w:sz="0" w:space="0" w:color="auto"/>
        <w:bottom w:val="none" w:sz="0" w:space="0" w:color="auto"/>
        <w:right w:val="none" w:sz="0" w:space="0" w:color="auto"/>
      </w:divBdr>
      <w:divsChild>
        <w:div w:id="723213720">
          <w:marLeft w:val="0"/>
          <w:marRight w:val="850"/>
          <w:marTop w:val="0"/>
          <w:marBottom w:val="120"/>
          <w:divBdr>
            <w:top w:val="none" w:sz="0" w:space="0" w:color="auto"/>
            <w:left w:val="none" w:sz="0" w:space="0" w:color="auto"/>
            <w:bottom w:val="none" w:sz="0" w:space="0" w:color="auto"/>
            <w:right w:val="none" w:sz="0" w:space="0" w:color="auto"/>
          </w:divBdr>
        </w:div>
        <w:div w:id="946815599">
          <w:marLeft w:val="0"/>
          <w:marRight w:val="850"/>
          <w:marTop w:val="0"/>
          <w:marBottom w:val="120"/>
          <w:divBdr>
            <w:top w:val="none" w:sz="0" w:space="0" w:color="auto"/>
            <w:left w:val="none" w:sz="0" w:space="0" w:color="auto"/>
            <w:bottom w:val="none" w:sz="0" w:space="0" w:color="auto"/>
            <w:right w:val="none" w:sz="0" w:space="0" w:color="auto"/>
          </w:divBdr>
        </w:div>
        <w:div w:id="1162740247">
          <w:marLeft w:val="0"/>
          <w:marRight w:val="850"/>
          <w:marTop w:val="0"/>
          <w:marBottom w:val="120"/>
          <w:divBdr>
            <w:top w:val="none" w:sz="0" w:space="0" w:color="auto"/>
            <w:left w:val="none" w:sz="0" w:space="0" w:color="auto"/>
            <w:bottom w:val="none" w:sz="0" w:space="0" w:color="auto"/>
            <w:right w:val="none" w:sz="0" w:space="0" w:color="auto"/>
          </w:divBdr>
        </w:div>
        <w:div w:id="1249774132">
          <w:marLeft w:val="0"/>
          <w:marRight w:val="850"/>
          <w:marTop w:val="0"/>
          <w:marBottom w:val="120"/>
          <w:divBdr>
            <w:top w:val="none" w:sz="0" w:space="0" w:color="auto"/>
            <w:left w:val="none" w:sz="0" w:space="0" w:color="auto"/>
            <w:bottom w:val="none" w:sz="0" w:space="0" w:color="auto"/>
            <w:right w:val="none" w:sz="0" w:space="0" w:color="auto"/>
          </w:divBdr>
        </w:div>
        <w:div w:id="1577520851">
          <w:marLeft w:val="0"/>
          <w:marRight w:val="850"/>
          <w:marTop w:val="0"/>
          <w:marBottom w:val="120"/>
          <w:divBdr>
            <w:top w:val="none" w:sz="0" w:space="0" w:color="auto"/>
            <w:left w:val="none" w:sz="0" w:space="0" w:color="auto"/>
            <w:bottom w:val="none" w:sz="0" w:space="0" w:color="auto"/>
            <w:right w:val="none" w:sz="0" w:space="0" w:color="auto"/>
          </w:divBdr>
        </w:div>
        <w:div w:id="1591430833">
          <w:marLeft w:val="0"/>
          <w:marRight w:val="1555"/>
          <w:marTop w:val="0"/>
          <w:marBottom w:val="120"/>
          <w:divBdr>
            <w:top w:val="none" w:sz="0" w:space="0" w:color="auto"/>
            <w:left w:val="none" w:sz="0" w:space="0" w:color="auto"/>
            <w:bottom w:val="none" w:sz="0" w:space="0" w:color="auto"/>
            <w:right w:val="none" w:sz="0" w:space="0" w:color="auto"/>
          </w:divBdr>
        </w:div>
        <w:div w:id="1783066558">
          <w:marLeft w:val="0"/>
          <w:marRight w:val="1555"/>
          <w:marTop w:val="0"/>
          <w:marBottom w:val="120"/>
          <w:divBdr>
            <w:top w:val="none" w:sz="0" w:space="0" w:color="auto"/>
            <w:left w:val="none" w:sz="0" w:space="0" w:color="auto"/>
            <w:bottom w:val="none" w:sz="0" w:space="0" w:color="auto"/>
            <w:right w:val="none" w:sz="0" w:space="0" w:color="auto"/>
          </w:divBdr>
        </w:div>
        <w:div w:id="1979264511">
          <w:marLeft w:val="0"/>
          <w:marRight w:val="1555"/>
          <w:marTop w:val="0"/>
          <w:marBottom w:val="120"/>
          <w:divBdr>
            <w:top w:val="none" w:sz="0" w:space="0" w:color="auto"/>
            <w:left w:val="none" w:sz="0" w:space="0" w:color="auto"/>
            <w:bottom w:val="none" w:sz="0" w:space="0" w:color="auto"/>
            <w:right w:val="none" w:sz="0" w:space="0" w:color="auto"/>
          </w:divBdr>
        </w:div>
      </w:divsChild>
    </w:div>
    <w:div w:id="190655265">
      <w:bodyDiv w:val="1"/>
      <w:marLeft w:val="0"/>
      <w:marRight w:val="0"/>
      <w:marTop w:val="0"/>
      <w:marBottom w:val="0"/>
      <w:divBdr>
        <w:top w:val="none" w:sz="0" w:space="0" w:color="auto"/>
        <w:left w:val="none" w:sz="0" w:space="0" w:color="auto"/>
        <w:bottom w:val="none" w:sz="0" w:space="0" w:color="auto"/>
        <w:right w:val="none" w:sz="0" w:space="0" w:color="auto"/>
      </w:divBdr>
    </w:div>
    <w:div w:id="194344977">
      <w:bodyDiv w:val="1"/>
      <w:marLeft w:val="0"/>
      <w:marRight w:val="0"/>
      <w:marTop w:val="0"/>
      <w:marBottom w:val="0"/>
      <w:divBdr>
        <w:top w:val="none" w:sz="0" w:space="0" w:color="auto"/>
        <w:left w:val="none" w:sz="0" w:space="0" w:color="auto"/>
        <w:bottom w:val="none" w:sz="0" w:space="0" w:color="auto"/>
        <w:right w:val="none" w:sz="0" w:space="0" w:color="auto"/>
      </w:divBdr>
      <w:divsChild>
        <w:div w:id="71440296">
          <w:marLeft w:val="0"/>
          <w:marRight w:val="547"/>
          <w:marTop w:val="106"/>
          <w:marBottom w:val="120"/>
          <w:divBdr>
            <w:top w:val="none" w:sz="0" w:space="0" w:color="auto"/>
            <w:left w:val="none" w:sz="0" w:space="0" w:color="auto"/>
            <w:bottom w:val="none" w:sz="0" w:space="0" w:color="auto"/>
            <w:right w:val="none" w:sz="0" w:space="0" w:color="auto"/>
          </w:divBdr>
        </w:div>
        <w:div w:id="406391093">
          <w:marLeft w:val="0"/>
          <w:marRight w:val="547"/>
          <w:marTop w:val="106"/>
          <w:marBottom w:val="120"/>
          <w:divBdr>
            <w:top w:val="none" w:sz="0" w:space="0" w:color="auto"/>
            <w:left w:val="none" w:sz="0" w:space="0" w:color="auto"/>
            <w:bottom w:val="none" w:sz="0" w:space="0" w:color="auto"/>
            <w:right w:val="none" w:sz="0" w:space="0" w:color="auto"/>
          </w:divBdr>
        </w:div>
        <w:div w:id="1056319038">
          <w:marLeft w:val="0"/>
          <w:marRight w:val="547"/>
          <w:marTop w:val="106"/>
          <w:marBottom w:val="120"/>
          <w:divBdr>
            <w:top w:val="none" w:sz="0" w:space="0" w:color="auto"/>
            <w:left w:val="none" w:sz="0" w:space="0" w:color="auto"/>
            <w:bottom w:val="none" w:sz="0" w:space="0" w:color="auto"/>
            <w:right w:val="none" w:sz="0" w:space="0" w:color="auto"/>
          </w:divBdr>
        </w:div>
        <w:div w:id="1115246157">
          <w:marLeft w:val="0"/>
          <w:marRight w:val="547"/>
          <w:marTop w:val="106"/>
          <w:marBottom w:val="120"/>
          <w:divBdr>
            <w:top w:val="none" w:sz="0" w:space="0" w:color="auto"/>
            <w:left w:val="none" w:sz="0" w:space="0" w:color="auto"/>
            <w:bottom w:val="none" w:sz="0" w:space="0" w:color="auto"/>
            <w:right w:val="none" w:sz="0" w:space="0" w:color="auto"/>
          </w:divBdr>
        </w:div>
        <w:div w:id="1138841549">
          <w:marLeft w:val="0"/>
          <w:marRight w:val="547"/>
          <w:marTop w:val="106"/>
          <w:marBottom w:val="120"/>
          <w:divBdr>
            <w:top w:val="none" w:sz="0" w:space="0" w:color="auto"/>
            <w:left w:val="none" w:sz="0" w:space="0" w:color="auto"/>
            <w:bottom w:val="none" w:sz="0" w:space="0" w:color="auto"/>
            <w:right w:val="none" w:sz="0" w:space="0" w:color="auto"/>
          </w:divBdr>
        </w:div>
        <w:div w:id="1296906454">
          <w:marLeft w:val="0"/>
          <w:marRight w:val="547"/>
          <w:marTop w:val="106"/>
          <w:marBottom w:val="120"/>
          <w:divBdr>
            <w:top w:val="none" w:sz="0" w:space="0" w:color="auto"/>
            <w:left w:val="none" w:sz="0" w:space="0" w:color="auto"/>
            <w:bottom w:val="none" w:sz="0" w:space="0" w:color="auto"/>
            <w:right w:val="none" w:sz="0" w:space="0" w:color="auto"/>
          </w:divBdr>
        </w:div>
        <w:div w:id="2029257347">
          <w:marLeft w:val="0"/>
          <w:marRight w:val="547"/>
          <w:marTop w:val="106"/>
          <w:marBottom w:val="120"/>
          <w:divBdr>
            <w:top w:val="none" w:sz="0" w:space="0" w:color="auto"/>
            <w:left w:val="none" w:sz="0" w:space="0" w:color="auto"/>
            <w:bottom w:val="none" w:sz="0" w:space="0" w:color="auto"/>
            <w:right w:val="none" w:sz="0" w:space="0" w:color="auto"/>
          </w:divBdr>
        </w:div>
      </w:divsChild>
    </w:div>
    <w:div w:id="197592072">
      <w:bodyDiv w:val="1"/>
      <w:marLeft w:val="0"/>
      <w:marRight w:val="0"/>
      <w:marTop w:val="0"/>
      <w:marBottom w:val="0"/>
      <w:divBdr>
        <w:top w:val="none" w:sz="0" w:space="0" w:color="auto"/>
        <w:left w:val="none" w:sz="0" w:space="0" w:color="auto"/>
        <w:bottom w:val="none" w:sz="0" w:space="0" w:color="auto"/>
        <w:right w:val="none" w:sz="0" w:space="0" w:color="auto"/>
      </w:divBdr>
      <w:divsChild>
        <w:div w:id="243345458">
          <w:marLeft w:val="0"/>
          <w:marRight w:val="418"/>
          <w:marTop w:val="115"/>
          <w:marBottom w:val="0"/>
          <w:divBdr>
            <w:top w:val="none" w:sz="0" w:space="0" w:color="auto"/>
            <w:left w:val="none" w:sz="0" w:space="0" w:color="auto"/>
            <w:bottom w:val="none" w:sz="0" w:space="0" w:color="auto"/>
            <w:right w:val="none" w:sz="0" w:space="0" w:color="auto"/>
          </w:divBdr>
        </w:div>
        <w:div w:id="627904471">
          <w:marLeft w:val="0"/>
          <w:marRight w:val="418"/>
          <w:marTop w:val="115"/>
          <w:marBottom w:val="0"/>
          <w:divBdr>
            <w:top w:val="none" w:sz="0" w:space="0" w:color="auto"/>
            <w:left w:val="none" w:sz="0" w:space="0" w:color="auto"/>
            <w:bottom w:val="none" w:sz="0" w:space="0" w:color="auto"/>
            <w:right w:val="none" w:sz="0" w:space="0" w:color="auto"/>
          </w:divBdr>
        </w:div>
        <w:div w:id="859465656">
          <w:marLeft w:val="0"/>
          <w:marRight w:val="418"/>
          <w:marTop w:val="115"/>
          <w:marBottom w:val="0"/>
          <w:divBdr>
            <w:top w:val="none" w:sz="0" w:space="0" w:color="auto"/>
            <w:left w:val="none" w:sz="0" w:space="0" w:color="auto"/>
            <w:bottom w:val="none" w:sz="0" w:space="0" w:color="auto"/>
            <w:right w:val="none" w:sz="0" w:space="0" w:color="auto"/>
          </w:divBdr>
        </w:div>
        <w:div w:id="1434863085">
          <w:marLeft w:val="0"/>
          <w:marRight w:val="418"/>
          <w:marTop w:val="115"/>
          <w:marBottom w:val="0"/>
          <w:divBdr>
            <w:top w:val="none" w:sz="0" w:space="0" w:color="auto"/>
            <w:left w:val="none" w:sz="0" w:space="0" w:color="auto"/>
            <w:bottom w:val="none" w:sz="0" w:space="0" w:color="auto"/>
            <w:right w:val="none" w:sz="0" w:space="0" w:color="auto"/>
          </w:divBdr>
        </w:div>
        <w:div w:id="1757284527">
          <w:marLeft w:val="0"/>
          <w:marRight w:val="418"/>
          <w:marTop w:val="115"/>
          <w:marBottom w:val="0"/>
          <w:divBdr>
            <w:top w:val="none" w:sz="0" w:space="0" w:color="auto"/>
            <w:left w:val="none" w:sz="0" w:space="0" w:color="auto"/>
            <w:bottom w:val="none" w:sz="0" w:space="0" w:color="auto"/>
            <w:right w:val="none" w:sz="0" w:space="0" w:color="auto"/>
          </w:divBdr>
        </w:div>
        <w:div w:id="2036079342">
          <w:marLeft w:val="0"/>
          <w:marRight w:val="418"/>
          <w:marTop w:val="115"/>
          <w:marBottom w:val="0"/>
          <w:divBdr>
            <w:top w:val="none" w:sz="0" w:space="0" w:color="auto"/>
            <w:left w:val="none" w:sz="0" w:space="0" w:color="auto"/>
            <w:bottom w:val="none" w:sz="0" w:space="0" w:color="auto"/>
            <w:right w:val="none" w:sz="0" w:space="0" w:color="auto"/>
          </w:divBdr>
        </w:div>
      </w:divsChild>
    </w:div>
    <w:div w:id="215510794">
      <w:bodyDiv w:val="1"/>
      <w:marLeft w:val="0"/>
      <w:marRight w:val="0"/>
      <w:marTop w:val="0"/>
      <w:marBottom w:val="0"/>
      <w:divBdr>
        <w:top w:val="none" w:sz="0" w:space="0" w:color="auto"/>
        <w:left w:val="none" w:sz="0" w:space="0" w:color="auto"/>
        <w:bottom w:val="none" w:sz="0" w:space="0" w:color="auto"/>
        <w:right w:val="none" w:sz="0" w:space="0" w:color="auto"/>
      </w:divBdr>
    </w:div>
    <w:div w:id="229314544">
      <w:bodyDiv w:val="1"/>
      <w:marLeft w:val="0"/>
      <w:marRight w:val="0"/>
      <w:marTop w:val="0"/>
      <w:marBottom w:val="0"/>
      <w:divBdr>
        <w:top w:val="none" w:sz="0" w:space="0" w:color="auto"/>
        <w:left w:val="none" w:sz="0" w:space="0" w:color="auto"/>
        <w:bottom w:val="none" w:sz="0" w:space="0" w:color="auto"/>
        <w:right w:val="none" w:sz="0" w:space="0" w:color="auto"/>
      </w:divBdr>
    </w:div>
    <w:div w:id="237834919">
      <w:bodyDiv w:val="1"/>
      <w:marLeft w:val="0"/>
      <w:marRight w:val="0"/>
      <w:marTop w:val="0"/>
      <w:marBottom w:val="0"/>
      <w:divBdr>
        <w:top w:val="none" w:sz="0" w:space="0" w:color="auto"/>
        <w:left w:val="none" w:sz="0" w:space="0" w:color="auto"/>
        <w:bottom w:val="none" w:sz="0" w:space="0" w:color="auto"/>
        <w:right w:val="none" w:sz="0" w:space="0" w:color="auto"/>
      </w:divBdr>
      <w:divsChild>
        <w:div w:id="407389940">
          <w:marLeft w:val="0"/>
          <w:marRight w:val="850"/>
          <w:marTop w:val="0"/>
          <w:marBottom w:val="120"/>
          <w:divBdr>
            <w:top w:val="none" w:sz="0" w:space="0" w:color="auto"/>
            <w:left w:val="none" w:sz="0" w:space="0" w:color="auto"/>
            <w:bottom w:val="none" w:sz="0" w:space="0" w:color="auto"/>
            <w:right w:val="none" w:sz="0" w:space="0" w:color="auto"/>
          </w:divBdr>
        </w:div>
        <w:div w:id="729815046">
          <w:marLeft w:val="0"/>
          <w:marRight w:val="850"/>
          <w:marTop w:val="0"/>
          <w:marBottom w:val="120"/>
          <w:divBdr>
            <w:top w:val="none" w:sz="0" w:space="0" w:color="auto"/>
            <w:left w:val="none" w:sz="0" w:space="0" w:color="auto"/>
            <w:bottom w:val="none" w:sz="0" w:space="0" w:color="auto"/>
            <w:right w:val="none" w:sz="0" w:space="0" w:color="auto"/>
          </w:divBdr>
        </w:div>
        <w:div w:id="1420370788">
          <w:marLeft w:val="0"/>
          <w:marRight w:val="850"/>
          <w:marTop w:val="0"/>
          <w:marBottom w:val="120"/>
          <w:divBdr>
            <w:top w:val="none" w:sz="0" w:space="0" w:color="auto"/>
            <w:left w:val="none" w:sz="0" w:space="0" w:color="auto"/>
            <w:bottom w:val="none" w:sz="0" w:space="0" w:color="auto"/>
            <w:right w:val="none" w:sz="0" w:space="0" w:color="auto"/>
          </w:divBdr>
        </w:div>
        <w:div w:id="1704213001">
          <w:marLeft w:val="0"/>
          <w:marRight w:val="850"/>
          <w:marTop w:val="0"/>
          <w:marBottom w:val="120"/>
          <w:divBdr>
            <w:top w:val="none" w:sz="0" w:space="0" w:color="auto"/>
            <w:left w:val="none" w:sz="0" w:space="0" w:color="auto"/>
            <w:bottom w:val="none" w:sz="0" w:space="0" w:color="auto"/>
            <w:right w:val="none" w:sz="0" w:space="0" w:color="auto"/>
          </w:divBdr>
        </w:div>
        <w:div w:id="1856311894">
          <w:marLeft w:val="0"/>
          <w:marRight w:val="850"/>
          <w:marTop w:val="0"/>
          <w:marBottom w:val="120"/>
          <w:divBdr>
            <w:top w:val="none" w:sz="0" w:space="0" w:color="auto"/>
            <w:left w:val="none" w:sz="0" w:space="0" w:color="auto"/>
            <w:bottom w:val="none" w:sz="0" w:space="0" w:color="auto"/>
            <w:right w:val="none" w:sz="0" w:space="0" w:color="auto"/>
          </w:divBdr>
        </w:div>
      </w:divsChild>
    </w:div>
    <w:div w:id="240801573">
      <w:bodyDiv w:val="1"/>
      <w:marLeft w:val="0"/>
      <w:marRight w:val="0"/>
      <w:marTop w:val="0"/>
      <w:marBottom w:val="0"/>
      <w:divBdr>
        <w:top w:val="none" w:sz="0" w:space="0" w:color="auto"/>
        <w:left w:val="none" w:sz="0" w:space="0" w:color="auto"/>
        <w:bottom w:val="none" w:sz="0" w:space="0" w:color="auto"/>
        <w:right w:val="none" w:sz="0" w:space="0" w:color="auto"/>
      </w:divBdr>
    </w:div>
    <w:div w:id="242109533">
      <w:bodyDiv w:val="1"/>
      <w:marLeft w:val="0"/>
      <w:marRight w:val="0"/>
      <w:marTop w:val="0"/>
      <w:marBottom w:val="0"/>
      <w:divBdr>
        <w:top w:val="none" w:sz="0" w:space="0" w:color="auto"/>
        <w:left w:val="none" w:sz="0" w:space="0" w:color="auto"/>
        <w:bottom w:val="none" w:sz="0" w:space="0" w:color="auto"/>
        <w:right w:val="none" w:sz="0" w:space="0" w:color="auto"/>
      </w:divBdr>
      <w:divsChild>
        <w:div w:id="54276977">
          <w:marLeft w:val="0"/>
          <w:marRight w:val="1253"/>
          <w:marTop w:val="115"/>
          <w:marBottom w:val="0"/>
          <w:divBdr>
            <w:top w:val="none" w:sz="0" w:space="0" w:color="auto"/>
            <w:left w:val="none" w:sz="0" w:space="0" w:color="auto"/>
            <w:bottom w:val="none" w:sz="0" w:space="0" w:color="auto"/>
            <w:right w:val="none" w:sz="0" w:space="0" w:color="auto"/>
          </w:divBdr>
        </w:div>
        <w:div w:id="1804152450">
          <w:marLeft w:val="0"/>
          <w:marRight w:val="1253"/>
          <w:marTop w:val="115"/>
          <w:marBottom w:val="0"/>
          <w:divBdr>
            <w:top w:val="none" w:sz="0" w:space="0" w:color="auto"/>
            <w:left w:val="none" w:sz="0" w:space="0" w:color="auto"/>
            <w:bottom w:val="none" w:sz="0" w:space="0" w:color="auto"/>
            <w:right w:val="none" w:sz="0" w:space="0" w:color="auto"/>
          </w:divBdr>
        </w:div>
      </w:divsChild>
    </w:div>
    <w:div w:id="243953515">
      <w:bodyDiv w:val="1"/>
      <w:marLeft w:val="0"/>
      <w:marRight w:val="0"/>
      <w:marTop w:val="0"/>
      <w:marBottom w:val="0"/>
      <w:divBdr>
        <w:top w:val="none" w:sz="0" w:space="0" w:color="auto"/>
        <w:left w:val="none" w:sz="0" w:space="0" w:color="auto"/>
        <w:bottom w:val="none" w:sz="0" w:space="0" w:color="auto"/>
        <w:right w:val="none" w:sz="0" w:space="0" w:color="auto"/>
      </w:divBdr>
    </w:div>
    <w:div w:id="246615421">
      <w:bodyDiv w:val="1"/>
      <w:marLeft w:val="0"/>
      <w:marRight w:val="0"/>
      <w:marTop w:val="0"/>
      <w:marBottom w:val="0"/>
      <w:divBdr>
        <w:top w:val="none" w:sz="0" w:space="0" w:color="auto"/>
        <w:left w:val="none" w:sz="0" w:space="0" w:color="auto"/>
        <w:bottom w:val="none" w:sz="0" w:space="0" w:color="auto"/>
        <w:right w:val="none" w:sz="0" w:space="0" w:color="auto"/>
      </w:divBdr>
      <w:divsChild>
        <w:div w:id="210113865">
          <w:marLeft w:val="0"/>
          <w:marRight w:val="547"/>
          <w:marTop w:val="0"/>
          <w:marBottom w:val="0"/>
          <w:divBdr>
            <w:top w:val="none" w:sz="0" w:space="0" w:color="auto"/>
            <w:left w:val="none" w:sz="0" w:space="0" w:color="auto"/>
            <w:bottom w:val="none" w:sz="0" w:space="0" w:color="auto"/>
            <w:right w:val="none" w:sz="0" w:space="0" w:color="auto"/>
          </w:divBdr>
        </w:div>
        <w:div w:id="631905382">
          <w:marLeft w:val="0"/>
          <w:marRight w:val="547"/>
          <w:marTop w:val="0"/>
          <w:marBottom w:val="0"/>
          <w:divBdr>
            <w:top w:val="none" w:sz="0" w:space="0" w:color="auto"/>
            <w:left w:val="none" w:sz="0" w:space="0" w:color="auto"/>
            <w:bottom w:val="none" w:sz="0" w:space="0" w:color="auto"/>
            <w:right w:val="none" w:sz="0" w:space="0" w:color="auto"/>
          </w:divBdr>
        </w:div>
      </w:divsChild>
    </w:div>
    <w:div w:id="247615920">
      <w:bodyDiv w:val="1"/>
      <w:marLeft w:val="0"/>
      <w:marRight w:val="0"/>
      <w:marTop w:val="0"/>
      <w:marBottom w:val="0"/>
      <w:divBdr>
        <w:top w:val="none" w:sz="0" w:space="0" w:color="auto"/>
        <w:left w:val="none" w:sz="0" w:space="0" w:color="auto"/>
        <w:bottom w:val="none" w:sz="0" w:space="0" w:color="auto"/>
        <w:right w:val="none" w:sz="0" w:space="0" w:color="auto"/>
      </w:divBdr>
      <w:divsChild>
        <w:div w:id="292055457">
          <w:marLeft w:val="0"/>
          <w:marRight w:val="547"/>
          <w:marTop w:val="106"/>
          <w:marBottom w:val="0"/>
          <w:divBdr>
            <w:top w:val="none" w:sz="0" w:space="0" w:color="auto"/>
            <w:left w:val="none" w:sz="0" w:space="0" w:color="auto"/>
            <w:bottom w:val="none" w:sz="0" w:space="0" w:color="auto"/>
            <w:right w:val="none" w:sz="0" w:space="0" w:color="auto"/>
          </w:divBdr>
        </w:div>
        <w:div w:id="1052312884">
          <w:marLeft w:val="0"/>
          <w:marRight w:val="547"/>
          <w:marTop w:val="106"/>
          <w:marBottom w:val="0"/>
          <w:divBdr>
            <w:top w:val="none" w:sz="0" w:space="0" w:color="auto"/>
            <w:left w:val="none" w:sz="0" w:space="0" w:color="auto"/>
            <w:bottom w:val="none" w:sz="0" w:space="0" w:color="auto"/>
            <w:right w:val="none" w:sz="0" w:space="0" w:color="auto"/>
          </w:divBdr>
        </w:div>
        <w:div w:id="1858036426">
          <w:marLeft w:val="0"/>
          <w:marRight w:val="547"/>
          <w:marTop w:val="106"/>
          <w:marBottom w:val="0"/>
          <w:divBdr>
            <w:top w:val="none" w:sz="0" w:space="0" w:color="auto"/>
            <w:left w:val="none" w:sz="0" w:space="0" w:color="auto"/>
            <w:bottom w:val="none" w:sz="0" w:space="0" w:color="auto"/>
            <w:right w:val="none" w:sz="0" w:space="0" w:color="auto"/>
          </w:divBdr>
        </w:div>
        <w:div w:id="1915964441">
          <w:marLeft w:val="0"/>
          <w:marRight w:val="547"/>
          <w:marTop w:val="106"/>
          <w:marBottom w:val="0"/>
          <w:divBdr>
            <w:top w:val="none" w:sz="0" w:space="0" w:color="auto"/>
            <w:left w:val="none" w:sz="0" w:space="0" w:color="auto"/>
            <w:bottom w:val="none" w:sz="0" w:space="0" w:color="auto"/>
            <w:right w:val="none" w:sz="0" w:space="0" w:color="auto"/>
          </w:divBdr>
        </w:div>
      </w:divsChild>
    </w:div>
    <w:div w:id="255675823">
      <w:bodyDiv w:val="1"/>
      <w:marLeft w:val="0"/>
      <w:marRight w:val="0"/>
      <w:marTop w:val="0"/>
      <w:marBottom w:val="0"/>
      <w:divBdr>
        <w:top w:val="none" w:sz="0" w:space="0" w:color="auto"/>
        <w:left w:val="none" w:sz="0" w:space="0" w:color="auto"/>
        <w:bottom w:val="none" w:sz="0" w:space="0" w:color="auto"/>
        <w:right w:val="none" w:sz="0" w:space="0" w:color="auto"/>
      </w:divBdr>
    </w:div>
    <w:div w:id="257561372">
      <w:bodyDiv w:val="1"/>
      <w:marLeft w:val="0"/>
      <w:marRight w:val="0"/>
      <w:marTop w:val="0"/>
      <w:marBottom w:val="0"/>
      <w:divBdr>
        <w:top w:val="none" w:sz="0" w:space="0" w:color="auto"/>
        <w:left w:val="none" w:sz="0" w:space="0" w:color="auto"/>
        <w:bottom w:val="none" w:sz="0" w:space="0" w:color="auto"/>
        <w:right w:val="none" w:sz="0" w:space="0" w:color="auto"/>
      </w:divBdr>
      <w:divsChild>
        <w:div w:id="72243385">
          <w:marLeft w:val="0"/>
          <w:marRight w:val="547"/>
          <w:marTop w:val="0"/>
          <w:marBottom w:val="0"/>
          <w:divBdr>
            <w:top w:val="none" w:sz="0" w:space="0" w:color="auto"/>
            <w:left w:val="none" w:sz="0" w:space="0" w:color="auto"/>
            <w:bottom w:val="none" w:sz="0" w:space="0" w:color="auto"/>
            <w:right w:val="none" w:sz="0" w:space="0" w:color="auto"/>
          </w:divBdr>
        </w:div>
        <w:div w:id="296373295">
          <w:marLeft w:val="0"/>
          <w:marRight w:val="547"/>
          <w:marTop w:val="0"/>
          <w:marBottom w:val="0"/>
          <w:divBdr>
            <w:top w:val="none" w:sz="0" w:space="0" w:color="auto"/>
            <w:left w:val="none" w:sz="0" w:space="0" w:color="auto"/>
            <w:bottom w:val="none" w:sz="0" w:space="0" w:color="auto"/>
            <w:right w:val="none" w:sz="0" w:space="0" w:color="auto"/>
          </w:divBdr>
        </w:div>
        <w:div w:id="553807931">
          <w:marLeft w:val="0"/>
          <w:marRight w:val="547"/>
          <w:marTop w:val="0"/>
          <w:marBottom w:val="0"/>
          <w:divBdr>
            <w:top w:val="none" w:sz="0" w:space="0" w:color="auto"/>
            <w:left w:val="none" w:sz="0" w:space="0" w:color="auto"/>
            <w:bottom w:val="none" w:sz="0" w:space="0" w:color="auto"/>
            <w:right w:val="none" w:sz="0" w:space="0" w:color="auto"/>
          </w:divBdr>
        </w:div>
        <w:div w:id="866679601">
          <w:marLeft w:val="0"/>
          <w:marRight w:val="547"/>
          <w:marTop w:val="0"/>
          <w:marBottom w:val="0"/>
          <w:divBdr>
            <w:top w:val="none" w:sz="0" w:space="0" w:color="auto"/>
            <w:left w:val="none" w:sz="0" w:space="0" w:color="auto"/>
            <w:bottom w:val="none" w:sz="0" w:space="0" w:color="auto"/>
            <w:right w:val="none" w:sz="0" w:space="0" w:color="auto"/>
          </w:divBdr>
        </w:div>
        <w:div w:id="1248151864">
          <w:marLeft w:val="0"/>
          <w:marRight w:val="547"/>
          <w:marTop w:val="0"/>
          <w:marBottom w:val="0"/>
          <w:divBdr>
            <w:top w:val="none" w:sz="0" w:space="0" w:color="auto"/>
            <w:left w:val="none" w:sz="0" w:space="0" w:color="auto"/>
            <w:bottom w:val="none" w:sz="0" w:space="0" w:color="auto"/>
            <w:right w:val="none" w:sz="0" w:space="0" w:color="auto"/>
          </w:divBdr>
        </w:div>
        <w:div w:id="1519196375">
          <w:marLeft w:val="0"/>
          <w:marRight w:val="547"/>
          <w:marTop w:val="0"/>
          <w:marBottom w:val="0"/>
          <w:divBdr>
            <w:top w:val="none" w:sz="0" w:space="0" w:color="auto"/>
            <w:left w:val="none" w:sz="0" w:space="0" w:color="auto"/>
            <w:bottom w:val="none" w:sz="0" w:space="0" w:color="auto"/>
            <w:right w:val="none" w:sz="0" w:space="0" w:color="auto"/>
          </w:divBdr>
        </w:div>
      </w:divsChild>
    </w:div>
    <w:div w:id="267742736">
      <w:bodyDiv w:val="1"/>
      <w:marLeft w:val="0"/>
      <w:marRight w:val="0"/>
      <w:marTop w:val="0"/>
      <w:marBottom w:val="0"/>
      <w:divBdr>
        <w:top w:val="none" w:sz="0" w:space="0" w:color="auto"/>
        <w:left w:val="none" w:sz="0" w:space="0" w:color="auto"/>
        <w:bottom w:val="none" w:sz="0" w:space="0" w:color="auto"/>
        <w:right w:val="none" w:sz="0" w:space="0" w:color="auto"/>
      </w:divBdr>
    </w:div>
    <w:div w:id="275527289">
      <w:bodyDiv w:val="1"/>
      <w:marLeft w:val="0"/>
      <w:marRight w:val="0"/>
      <w:marTop w:val="0"/>
      <w:marBottom w:val="0"/>
      <w:divBdr>
        <w:top w:val="none" w:sz="0" w:space="0" w:color="auto"/>
        <w:left w:val="none" w:sz="0" w:space="0" w:color="auto"/>
        <w:bottom w:val="none" w:sz="0" w:space="0" w:color="auto"/>
        <w:right w:val="none" w:sz="0" w:space="0" w:color="auto"/>
      </w:divBdr>
    </w:div>
    <w:div w:id="275992907">
      <w:bodyDiv w:val="1"/>
      <w:marLeft w:val="0"/>
      <w:marRight w:val="0"/>
      <w:marTop w:val="0"/>
      <w:marBottom w:val="0"/>
      <w:divBdr>
        <w:top w:val="none" w:sz="0" w:space="0" w:color="auto"/>
        <w:left w:val="none" w:sz="0" w:space="0" w:color="auto"/>
        <w:bottom w:val="none" w:sz="0" w:space="0" w:color="auto"/>
        <w:right w:val="none" w:sz="0" w:space="0" w:color="auto"/>
      </w:divBdr>
    </w:div>
    <w:div w:id="291714899">
      <w:bodyDiv w:val="1"/>
      <w:marLeft w:val="0"/>
      <w:marRight w:val="0"/>
      <w:marTop w:val="0"/>
      <w:marBottom w:val="0"/>
      <w:divBdr>
        <w:top w:val="none" w:sz="0" w:space="0" w:color="auto"/>
        <w:left w:val="none" w:sz="0" w:space="0" w:color="auto"/>
        <w:bottom w:val="none" w:sz="0" w:space="0" w:color="auto"/>
        <w:right w:val="none" w:sz="0" w:space="0" w:color="auto"/>
      </w:divBdr>
    </w:div>
    <w:div w:id="301231617">
      <w:bodyDiv w:val="1"/>
      <w:marLeft w:val="0"/>
      <w:marRight w:val="0"/>
      <w:marTop w:val="0"/>
      <w:marBottom w:val="0"/>
      <w:divBdr>
        <w:top w:val="none" w:sz="0" w:space="0" w:color="auto"/>
        <w:left w:val="none" w:sz="0" w:space="0" w:color="auto"/>
        <w:bottom w:val="none" w:sz="0" w:space="0" w:color="auto"/>
        <w:right w:val="none" w:sz="0" w:space="0" w:color="auto"/>
      </w:divBdr>
    </w:div>
    <w:div w:id="308289838">
      <w:bodyDiv w:val="1"/>
      <w:marLeft w:val="0"/>
      <w:marRight w:val="0"/>
      <w:marTop w:val="0"/>
      <w:marBottom w:val="0"/>
      <w:divBdr>
        <w:top w:val="none" w:sz="0" w:space="0" w:color="auto"/>
        <w:left w:val="none" w:sz="0" w:space="0" w:color="auto"/>
        <w:bottom w:val="none" w:sz="0" w:space="0" w:color="auto"/>
        <w:right w:val="none" w:sz="0" w:space="0" w:color="auto"/>
      </w:divBdr>
    </w:div>
    <w:div w:id="308556013">
      <w:bodyDiv w:val="1"/>
      <w:marLeft w:val="0"/>
      <w:marRight w:val="0"/>
      <w:marTop w:val="0"/>
      <w:marBottom w:val="0"/>
      <w:divBdr>
        <w:top w:val="none" w:sz="0" w:space="0" w:color="auto"/>
        <w:left w:val="none" w:sz="0" w:space="0" w:color="auto"/>
        <w:bottom w:val="none" w:sz="0" w:space="0" w:color="auto"/>
        <w:right w:val="none" w:sz="0" w:space="0" w:color="auto"/>
      </w:divBdr>
    </w:div>
    <w:div w:id="312565712">
      <w:bodyDiv w:val="1"/>
      <w:marLeft w:val="0"/>
      <w:marRight w:val="0"/>
      <w:marTop w:val="0"/>
      <w:marBottom w:val="0"/>
      <w:divBdr>
        <w:top w:val="none" w:sz="0" w:space="0" w:color="auto"/>
        <w:left w:val="none" w:sz="0" w:space="0" w:color="auto"/>
        <w:bottom w:val="none" w:sz="0" w:space="0" w:color="auto"/>
        <w:right w:val="none" w:sz="0" w:space="0" w:color="auto"/>
      </w:divBdr>
    </w:div>
    <w:div w:id="335890687">
      <w:bodyDiv w:val="1"/>
      <w:marLeft w:val="0"/>
      <w:marRight w:val="0"/>
      <w:marTop w:val="0"/>
      <w:marBottom w:val="0"/>
      <w:divBdr>
        <w:top w:val="none" w:sz="0" w:space="0" w:color="auto"/>
        <w:left w:val="none" w:sz="0" w:space="0" w:color="auto"/>
        <w:bottom w:val="none" w:sz="0" w:space="0" w:color="auto"/>
        <w:right w:val="none" w:sz="0" w:space="0" w:color="auto"/>
      </w:divBdr>
    </w:div>
    <w:div w:id="339625032">
      <w:bodyDiv w:val="1"/>
      <w:marLeft w:val="0"/>
      <w:marRight w:val="0"/>
      <w:marTop w:val="0"/>
      <w:marBottom w:val="0"/>
      <w:divBdr>
        <w:top w:val="none" w:sz="0" w:space="0" w:color="auto"/>
        <w:left w:val="none" w:sz="0" w:space="0" w:color="auto"/>
        <w:bottom w:val="none" w:sz="0" w:space="0" w:color="auto"/>
        <w:right w:val="none" w:sz="0" w:space="0" w:color="auto"/>
      </w:divBdr>
    </w:div>
    <w:div w:id="353699471">
      <w:bodyDiv w:val="1"/>
      <w:marLeft w:val="0"/>
      <w:marRight w:val="0"/>
      <w:marTop w:val="0"/>
      <w:marBottom w:val="0"/>
      <w:divBdr>
        <w:top w:val="none" w:sz="0" w:space="0" w:color="auto"/>
        <w:left w:val="none" w:sz="0" w:space="0" w:color="auto"/>
        <w:bottom w:val="none" w:sz="0" w:space="0" w:color="auto"/>
        <w:right w:val="none" w:sz="0" w:space="0" w:color="auto"/>
      </w:divBdr>
    </w:div>
    <w:div w:id="359669274">
      <w:bodyDiv w:val="1"/>
      <w:marLeft w:val="0"/>
      <w:marRight w:val="0"/>
      <w:marTop w:val="0"/>
      <w:marBottom w:val="0"/>
      <w:divBdr>
        <w:top w:val="none" w:sz="0" w:space="0" w:color="auto"/>
        <w:left w:val="none" w:sz="0" w:space="0" w:color="auto"/>
        <w:bottom w:val="none" w:sz="0" w:space="0" w:color="auto"/>
        <w:right w:val="none" w:sz="0" w:space="0" w:color="auto"/>
      </w:divBdr>
    </w:div>
    <w:div w:id="365301235">
      <w:bodyDiv w:val="1"/>
      <w:marLeft w:val="0"/>
      <w:marRight w:val="0"/>
      <w:marTop w:val="0"/>
      <w:marBottom w:val="0"/>
      <w:divBdr>
        <w:top w:val="none" w:sz="0" w:space="0" w:color="auto"/>
        <w:left w:val="none" w:sz="0" w:space="0" w:color="auto"/>
        <w:bottom w:val="none" w:sz="0" w:space="0" w:color="auto"/>
        <w:right w:val="none" w:sz="0" w:space="0" w:color="auto"/>
      </w:divBdr>
    </w:div>
    <w:div w:id="369844536">
      <w:bodyDiv w:val="1"/>
      <w:marLeft w:val="0"/>
      <w:marRight w:val="0"/>
      <w:marTop w:val="0"/>
      <w:marBottom w:val="0"/>
      <w:divBdr>
        <w:top w:val="none" w:sz="0" w:space="0" w:color="auto"/>
        <w:left w:val="none" w:sz="0" w:space="0" w:color="auto"/>
        <w:bottom w:val="none" w:sz="0" w:space="0" w:color="auto"/>
        <w:right w:val="none" w:sz="0" w:space="0" w:color="auto"/>
      </w:divBdr>
    </w:div>
    <w:div w:id="379672539">
      <w:bodyDiv w:val="1"/>
      <w:marLeft w:val="0"/>
      <w:marRight w:val="0"/>
      <w:marTop w:val="0"/>
      <w:marBottom w:val="0"/>
      <w:divBdr>
        <w:top w:val="none" w:sz="0" w:space="0" w:color="auto"/>
        <w:left w:val="none" w:sz="0" w:space="0" w:color="auto"/>
        <w:bottom w:val="none" w:sz="0" w:space="0" w:color="auto"/>
        <w:right w:val="none" w:sz="0" w:space="0" w:color="auto"/>
      </w:divBdr>
    </w:div>
    <w:div w:id="391274377">
      <w:bodyDiv w:val="1"/>
      <w:marLeft w:val="0"/>
      <w:marRight w:val="0"/>
      <w:marTop w:val="0"/>
      <w:marBottom w:val="0"/>
      <w:divBdr>
        <w:top w:val="none" w:sz="0" w:space="0" w:color="auto"/>
        <w:left w:val="none" w:sz="0" w:space="0" w:color="auto"/>
        <w:bottom w:val="none" w:sz="0" w:space="0" w:color="auto"/>
        <w:right w:val="none" w:sz="0" w:space="0" w:color="auto"/>
      </w:divBdr>
    </w:div>
    <w:div w:id="396168625">
      <w:bodyDiv w:val="1"/>
      <w:marLeft w:val="0"/>
      <w:marRight w:val="0"/>
      <w:marTop w:val="0"/>
      <w:marBottom w:val="0"/>
      <w:divBdr>
        <w:top w:val="none" w:sz="0" w:space="0" w:color="auto"/>
        <w:left w:val="none" w:sz="0" w:space="0" w:color="auto"/>
        <w:bottom w:val="none" w:sz="0" w:space="0" w:color="auto"/>
        <w:right w:val="none" w:sz="0" w:space="0" w:color="auto"/>
      </w:divBdr>
    </w:div>
    <w:div w:id="398094350">
      <w:bodyDiv w:val="1"/>
      <w:marLeft w:val="0"/>
      <w:marRight w:val="0"/>
      <w:marTop w:val="0"/>
      <w:marBottom w:val="0"/>
      <w:divBdr>
        <w:top w:val="none" w:sz="0" w:space="0" w:color="auto"/>
        <w:left w:val="none" w:sz="0" w:space="0" w:color="auto"/>
        <w:bottom w:val="none" w:sz="0" w:space="0" w:color="auto"/>
        <w:right w:val="none" w:sz="0" w:space="0" w:color="auto"/>
      </w:divBdr>
      <w:divsChild>
        <w:div w:id="79258900">
          <w:marLeft w:val="0"/>
          <w:marRight w:val="547"/>
          <w:marTop w:val="0"/>
          <w:marBottom w:val="0"/>
          <w:divBdr>
            <w:top w:val="none" w:sz="0" w:space="0" w:color="auto"/>
            <w:left w:val="none" w:sz="0" w:space="0" w:color="auto"/>
            <w:bottom w:val="none" w:sz="0" w:space="0" w:color="auto"/>
            <w:right w:val="none" w:sz="0" w:space="0" w:color="auto"/>
          </w:divBdr>
        </w:div>
        <w:div w:id="895552718">
          <w:marLeft w:val="0"/>
          <w:marRight w:val="547"/>
          <w:marTop w:val="0"/>
          <w:marBottom w:val="0"/>
          <w:divBdr>
            <w:top w:val="none" w:sz="0" w:space="0" w:color="auto"/>
            <w:left w:val="none" w:sz="0" w:space="0" w:color="auto"/>
            <w:bottom w:val="none" w:sz="0" w:space="0" w:color="auto"/>
            <w:right w:val="none" w:sz="0" w:space="0" w:color="auto"/>
          </w:divBdr>
        </w:div>
        <w:div w:id="1288394008">
          <w:marLeft w:val="0"/>
          <w:marRight w:val="547"/>
          <w:marTop w:val="0"/>
          <w:marBottom w:val="0"/>
          <w:divBdr>
            <w:top w:val="none" w:sz="0" w:space="0" w:color="auto"/>
            <w:left w:val="none" w:sz="0" w:space="0" w:color="auto"/>
            <w:bottom w:val="none" w:sz="0" w:space="0" w:color="auto"/>
            <w:right w:val="none" w:sz="0" w:space="0" w:color="auto"/>
          </w:divBdr>
        </w:div>
        <w:div w:id="1303197472">
          <w:marLeft w:val="0"/>
          <w:marRight w:val="547"/>
          <w:marTop w:val="0"/>
          <w:marBottom w:val="0"/>
          <w:divBdr>
            <w:top w:val="none" w:sz="0" w:space="0" w:color="auto"/>
            <w:left w:val="none" w:sz="0" w:space="0" w:color="auto"/>
            <w:bottom w:val="none" w:sz="0" w:space="0" w:color="auto"/>
            <w:right w:val="none" w:sz="0" w:space="0" w:color="auto"/>
          </w:divBdr>
        </w:div>
      </w:divsChild>
    </w:div>
    <w:div w:id="426075070">
      <w:bodyDiv w:val="1"/>
      <w:marLeft w:val="0"/>
      <w:marRight w:val="0"/>
      <w:marTop w:val="0"/>
      <w:marBottom w:val="0"/>
      <w:divBdr>
        <w:top w:val="none" w:sz="0" w:space="0" w:color="auto"/>
        <w:left w:val="none" w:sz="0" w:space="0" w:color="auto"/>
        <w:bottom w:val="none" w:sz="0" w:space="0" w:color="auto"/>
        <w:right w:val="none" w:sz="0" w:space="0" w:color="auto"/>
      </w:divBdr>
    </w:div>
    <w:div w:id="429863107">
      <w:bodyDiv w:val="1"/>
      <w:marLeft w:val="0"/>
      <w:marRight w:val="0"/>
      <w:marTop w:val="0"/>
      <w:marBottom w:val="0"/>
      <w:divBdr>
        <w:top w:val="none" w:sz="0" w:space="0" w:color="auto"/>
        <w:left w:val="none" w:sz="0" w:space="0" w:color="auto"/>
        <w:bottom w:val="none" w:sz="0" w:space="0" w:color="auto"/>
        <w:right w:val="none" w:sz="0" w:space="0" w:color="auto"/>
      </w:divBdr>
    </w:div>
    <w:div w:id="437455189">
      <w:bodyDiv w:val="1"/>
      <w:marLeft w:val="0"/>
      <w:marRight w:val="0"/>
      <w:marTop w:val="0"/>
      <w:marBottom w:val="0"/>
      <w:divBdr>
        <w:top w:val="none" w:sz="0" w:space="0" w:color="auto"/>
        <w:left w:val="none" w:sz="0" w:space="0" w:color="auto"/>
        <w:bottom w:val="none" w:sz="0" w:space="0" w:color="auto"/>
        <w:right w:val="none" w:sz="0" w:space="0" w:color="auto"/>
      </w:divBdr>
    </w:div>
    <w:div w:id="441848239">
      <w:bodyDiv w:val="1"/>
      <w:marLeft w:val="0"/>
      <w:marRight w:val="0"/>
      <w:marTop w:val="0"/>
      <w:marBottom w:val="0"/>
      <w:divBdr>
        <w:top w:val="none" w:sz="0" w:space="0" w:color="auto"/>
        <w:left w:val="none" w:sz="0" w:space="0" w:color="auto"/>
        <w:bottom w:val="none" w:sz="0" w:space="0" w:color="auto"/>
        <w:right w:val="none" w:sz="0" w:space="0" w:color="auto"/>
      </w:divBdr>
    </w:div>
    <w:div w:id="448594520">
      <w:bodyDiv w:val="1"/>
      <w:marLeft w:val="0"/>
      <w:marRight w:val="0"/>
      <w:marTop w:val="0"/>
      <w:marBottom w:val="0"/>
      <w:divBdr>
        <w:top w:val="none" w:sz="0" w:space="0" w:color="auto"/>
        <w:left w:val="none" w:sz="0" w:space="0" w:color="auto"/>
        <w:bottom w:val="none" w:sz="0" w:space="0" w:color="auto"/>
        <w:right w:val="none" w:sz="0" w:space="0" w:color="auto"/>
      </w:divBdr>
      <w:divsChild>
        <w:div w:id="434642951">
          <w:marLeft w:val="0"/>
          <w:marRight w:val="547"/>
          <w:marTop w:val="115"/>
          <w:marBottom w:val="0"/>
          <w:divBdr>
            <w:top w:val="none" w:sz="0" w:space="0" w:color="auto"/>
            <w:left w:val="none" w:sz="0" w:space="0" w:color="auto"/>
            <w:bottom w:val="none" w:sz="0" w:space="0" w:color="auto"/>
            <w:right w:val="none" w:sz="0" w:space="0" w:color="auto"/>
          </w:divBdr>
        </w:div>
        <w:div w:id="610163359">
          <w:marLeft w:val="0"/>
          <w:marRight w:val="547"/>
          <w:marTop w:val="115"/>
          <w:marBottom w:val="0"/>
          <w:divBdr>
            <w:top w:val="none" w:sz="0" w:space="0" w:color="auto"/>
            <w:left w:val="none" w:sz="0" w:space="0" w:color="auto"/>
            <w:bottom w:val="none" w:sz="0" w:space="0" w:color="auto"/>
            <w:right w:val="none" w:sz="0" w:space="0" w:color="auto"/>
          </w:divBdr>
        </w:div>
        <w:div w:id="1215384073">
          <w:marLeft w:val="0"/>
          <w:marRight w:val="547"/>
          <w:marTop w:val="115"/>
          <w:marBottom w:val="0"/>
          <w:divBdr>
            <w:top w:val="none" w:sz="0" w:space="0" w:color="auto"/>
            <w:left w:val="none" w:sz="0" w:space="0" w:color="auto"/>
            <w:bottom w:val="none" w:sz="0" w:space="0" w:color="auto"/>
            <w:right w:val="none" w:sz="0" w:space="0" w:color="auto"/>
          </w:divBdr>
        </w:div>
        <w:div w:id="1967618784">
          <w:marLeft w:val="0"/>
          <w:marRight w:val="547"/>
          <w:marTop w:val="115"/>
          <w:marBottom w:val="0"/>
          <w:divBdr>
            <w:top w:val="none" w:sz="0" w:space="0" w:color="auto"/>
            <w:left w:val="none" w:sz="0" w:space="0" w:color="auto"/>
            <w:bottom w:val="none" w:sz="0" w:space="0" w:color="auto"/>
            <w:right w:val="none" w:sz="0" w:space="0" w:color="auto"/>
          </w:divBdr>
        </w:div>
      </w:divsChild>
    </w:div>
    <w:div w:id="460657332">
      <w:bodyDiv w:val="1"/>
      <w:marLeft w:val="0"/>
      <w:marRight w:val="0"/>
      <w:marTop w:val="0"/>
      <w:marBottom w:val="0"/>
      <w:divBdr>
        <w:top w:val="none" w:sz="0" w:space="0" w:color="auto"/>
        <w:left w:val="none" w:sz="0" w:space="0" w:color="auto"/>
        <w:bottom w:val="none" w:sz="0" w:space="0" w:color="auto"/>
        <w:right w:val="none" w:sz="0" w:space="0" w:color="auto"/>
      </w:divBdr>
    </w:div>
    <w:div w:id="463351693">
      <w:bodyDiv w:val="1"/>
      <w:marLeft w:val="0"/>
      <w:marRight w:val="0"/>
      <w:marTop w:val="0"/>
      <w:marBottom w:val="0"/>
      <w:divBdr>
        <w:top w:val="none" w:sz="0" w:space="0" w:color="auto"/>
        <w:left w:val="none" w:sz="0" w:space="0" w:color="auto"/>
        <w:bottom w:val="none" w:sz="0" w:space="0" w:color="auto"/>
        <w:right w:val="none" w:sz="0" w:space="0" w:color="auto"/>
      </w:divBdr>
    </w:div>
    <w:div w:id="464658886">
      <w:bodyDiv w:val="1"/>
      <w:marLeft w:val="0"/>
      <w:marRight w:val="0"/>
      <w:marTop w:val="0"/>
      <w:marBottom w:val="0"/>
      <w:divBdr>
        <w:top w:val="none" w:sz="0" w:space="0" w:color="auto"/>
        <w:left w:val="none" w:sz="0" w:space="0" w:color="auto"/>
        <w:bottom w:val="none" w:sz="0" w:space="0" w:color="auto"/>
        <w:right w:val="none" w:sz="0" w:space="0" w:color="auto"/>
      </w:divBdr>
      <w:divsChild>
        <w:div w:id="198249980">
          <w:marLeft w:val="0"/>
          <w:marRight w:val="547"/>
          <w:marTop w:val="106"/>
          <w:marBottom w:val="0"/>
          <w:divBdr>
            <w:top w:val="none" w:sz="0" w:space="0" w:color="auto"/>
            <w:left w:val="none" w:sz="0" w:space="0" w:color="auto"/>
            <w:bottom w:val="none" w:sz="0" w:space="0" w:color="auto"/>
            <w:right w:val="none" w:sz="0" w:space="0" w:color="auto"/>
          </w:divBdr>
        </w:div>
        <w:div w:id="221909324">
          <w:marLeft w:val="0"/>
          <w:marRight w:val="547"/>
          <w:marTop w:val="106"/>
          <w:marBottom w:val="0"/>
          <w:divBdr>
            <w:top w:val="none" w:sz="0" w:space="0" w:color="auto"/>
            <w:left w:val="none" w:sz="0" w:space="0" w:color="auto"/>
            <w:bottom w:val="none" w:sz="0" w:space="0" w:color="auto"/>
            <w:right w:val="none" w:sz="0" w:space="0" w:color="auto"/>
          </w:divBdr>
        </w:div>
        <w:div w:id="869805822">
          <w:marLeft w:val="0"/>
          <w:marRight w:val="547"/>
          <w:marTop w:val="106"/>
          <w:marBottom w:val="0"/>
          <w:divBdr>
            <w:top w:val="none" w:sz="0" w:space="0" w:color="auto"/>
            <w:left w:val="none" w:sz="0" w:space="0" w:color="auto"/>
            <w:bottom w:val="none" w:sz="0" w:space="0" w:color="auto"/>
            <w:right w:val="none" w:sz="0" w:space="0" w:color="auto"/>
          </w:divBdr>
        </w:div>
        <w:div w:id="1075585177">
          <w:marLeft w:val="0"/>
          <w:marRight w:val="547"/>
          <w:marTop w:val="106"/>
          <w:marBottom w:val="0"/>
          <w:divBdr>
            <w:top w:val="none" w:sz="0" w:space="0" w:color="auto"/>
            <w:left w:val="none" w:sz="0" w:space="0" w:color="auto"/>
            <w:bottom w:val="none" w:sz="0" w:space="0" w:color="auto"/>
            <w:right w:val="none" w:sz="0" w:space="0" w:color="auto"/>
          </w:divBdr>
        </w:div>
        <w:div w:id="2045864421">
          <w:marLeft w:val="0"/>
          <w:marRight w:val="547"/>
          <w:marTop w:val="106"/>
          <w:marBottom w:val="0"/>
          <w:divBdr>
            <w:top w:val="none" w:sz="0" w:space="0" w:color="auto"/>
            <w:left w:val="none" w:sz="0" w:space="0" w:color="auto"/>
            <w:bottom w:val="none" w:sz="0" w:space="0" w:color="auto"/>
            <w:right w:val="none" w:sz="0" w:space="0" w:color="auto"/>
          </w:divBdr>
        </w:div>
      </w:divsChild>
    </w:div>
    <w:div w:id="481240117">
      <w:bodyDiv w:val="1"/>
      <w:marLeft w:val="0"/>
      <w:marRight w:val="0"/>
      <w:marTop w:val="0"/>
      <w:marBottom w:val="0"/>
      <w:divBdr>
        <w:top w:val="none" w:sz="0" w:space="0" w:color="auto"/>
        <w:left w:val="none" w:sz="0" w:space="0" w:color="auto"/>
        <w:bottom w:val="none" w:sz="0" w:space="0" w:color="auto"/>
        <w:right w:val="none" w:sz="0" w:space="0" w:color="auto"/>
      </w:divBdr>
    </w:div>
    <w:div w:id="484786081">
      <w:bodyDiv w:val="1"/>
      <w:marLeft w:val="0"/>
      <w:marRight w:val="0"/>
      <w:marTop w:val="0"/>
      <w:marBottom w:val="0"/>
      <w:divBdr>
        <w:top w:val="none" w:sz="0" w:space="0" w:color="auto"/>
        <w:left w:val="none" w:sz="0" w:space="0" w:color="auto"/>
        <w:bottom w:val="none" w:sz="0" w:space="0" w:color="auto"/>
        <w:right w:val="none" w:sz="0" w:space="0" w:color="auto"/>
      </w:divBdr>
    </w:div>
    <w:div w:id="517815013">
      <w:bodyDiv w:val="1"/>
      <w:marLeft w:val="0"/>
      <w:marRight w:val="0"/>
      <w:marTop w:val="0"/>
      <w:marBottom w:val="0"/>
      <w:divBdr>
        <w:top w:val="none" w:sz="0" w:space="0" w:color="auto"/>
        <w:left w:val="none" w:sz="0" w:space="0" w:color="auto"/>
        <w:bottom w:val="none" w:sz="0" w:space="0" w:color="auto"/>
        <w:right w:val="none" w:sz="0" w:space="0" w:color="auto"/>
      </w:divBdr>
    </w:div>
    <w:div w:id="523059781">
      <w:bodyDiv w:val="1"/>
      <w:marLeft w:val="0"/>
      <w:marRight w:val="0"/>
      <w:marTop w:val="0"/>
      <w:marBottom w:val="0"/>
      <w:divBdr>
        <w:top w:val="none" w:sz="0" w:space="0" w:color="auto"/>
        <w:left w:val="none" w:sz="0" w:space="0" w:color="auto"/>
        <w:bottom w:val="none" w:sz="0" w:space="0" w:color="auto"/>
        <w:right w:val="none" w:sz="0" w:space="0" w:color="auto"/>
      </w:divBdr>
    </w:div>
    <w:div w:id="531192729">
      <w:bodyDiv w:val="1"/>
      <w:marLeft w:val="0"/>
      <w:marRight w:val="0"/>
      <w:marTop w:val="0"/>
      <w:marBottom w:val="0"/>
      <w:divBdr>
        <w:top w:val="none" w:sz="0" w:space="0" w:color="auto"/>
        <w:left w:val="none" w:sz="0" w:space="0" w:color="auto"/>
        <w:bottom w:val="none" w:sz="0" w:space="0" w:color="auto"/>
        <w:right w:val="none" w:sz="0" w:space="0" w:color="auto"/>
      </w:divBdr>
      <w:divsChild>
        <w:div w:id="568997209">
          <w:marLeft w:val="0"/>
          <w:marRight w:val="547"/>
          <w:marTop w:val="240"/>
          <w:marBottom w:val="0"/>
          <w:divBdr>
            <w:top w:val="none" w:sz="0" w:space="0" w:color="auto"/>
            <w:left w:val="none" w:sz="0" w:space="0" w:color="auto"/>
            <w:bottom w:val="none" w:sz="0" w:space="0" w:color="auto"/>
            <w:right w:val="none" w:sz="0" w:space="0" w:color="auto"/>
          </w:divBdr>
        </w:div>
        <w:div w:id="591744954">
          <w:marLeft w:val="0"/>
          <w:marRight w:val="547"/>
          <w:marTop w:val="240"/>
          <w:marBottom w:val="0"/>
          <w:divBdr>
            <w:top w:val="none" w:sz="0" w:space="0" w:color="auto"/>
            <w:left w:val="none" w:sz="0" w:space="0" w:color="auto"/>
            <w:bottom w:val="none" w:sz="0" w:space="0" w:color="auto"/>
            <w:right w:val="none" w:sz="0" w:space="0" w:color="auto"/>
          </w:divBdr>
        </w:div>
        <w:div w:id="745224586">
          <w:marLeft w:val="0"/>
          <w:marRight w:val="547"/>
          <w:marTop w:val="240"/>
          <w:marBottom w:val="0"/>
          <w:divBdr>
            <w:top w:val="none" w:sz="0" w:space="0" w:color="auto"/>
            <w:left w:val="none" w:sz="0" w:space="0" w:color="auto"/>
            <w:bottom w:val="none" w:sz="0" w:space="0" w:color="auto"/>
            <w:right w:val="none" w:sz="0" w:space="0" w:color="auto"/>
          </w:divBdr>
        </w:div>
        <w:div w:id="963464489">
          <w:marLeft w:val="0"/>
          <w:marRight w:val="547"/>
          <w:marTop w:val="240"/>
          <w:marBottom w:val="0"/>
          <w:divBdr>
            <w:top w:val="none" w:sz="0" w:space="0" w:color="auto"/>
            <w:left w:val="none" w:sz="0" w:space="0" w:color="auto"/>
            <w:bottom w:val="none" w:sz="0" w:space="0" w:color="auto"/>
            <w:right w:val="none" w:sz="0" w:space="0" w:color="auto"/>
          </w:divBdr>
        </w:div>
      </w:divsChild>
    </w:div>
    <w:div w:id="540672607">
      <w:bodyDiv w:val="1"/>
      <w:marLeft w:val="0"/>
      <w:marRight w:val="0"/>
      <w:marTop w:val="0"/>
      <w:marBottom w:val="0"/>
      <w:divBdr>
        <w:top w:val="none" w:sz="0" w:space="0" w:color="auto"/>
        <w:left w:val="none" w:sz="0" w:space="0" w:color="auto"/>
        <w:bottom w:val="none" w:sz="0" w:space="0" w:color="auto"/>
        <w:right w:val="none" w:sz="0" w:space="0" w:color="auto"/>
      </w:divBdr>
    </w:div>
    <w:div w:id="540820268">
      <w:bodyDiv w:val="1"/>
      <w:marLeft w:val="0"/>
      <w:marRight w:val="0"/>
      <w:marTop w:val="0"/>
      <w:marBottom w:val="0"/>
      <w:divBdr>
        <w:top w:val="none" w:sz="0" w:space="0" w:color="auto"/>
        <w:left w:val="none" w:sz="0" w:space="0" w:color="auto"/>
        <w:bottom w:val="none" w:sz="0" w:space="0" w:color="auto"/>
        <w:right w:val="none" w:sz="0" w:space="0" w:color="auto"/>
      </w:divBdr>
    </w:div>
    <w:div w:id="540869093">
      <w:bodyDiv w:val="1"/>
      <w:marLeft w:val="0"/>
      <w:marRight w:val="0"/>
      <w:marTop w:val="0"/>
      <w:marBottom w:val="0"/>
      <w:divBdr>
        <w:top w:val="none" w:sz="0" w:space="0" w:color="auto"/>
        <w:left w:val="none" w:sz="0" w:space="0" w:color="auto"/>
        <w:bottom w:val="none" w:sz="0" w:space="0" w:color="auto"/>
        <w:right w:val="none" w:sz="0" w:space="0" w:color="auto"/>
      </w:divBdr>
    </w:div>
    <w:div w:id="546453317">
      <w:bodyDiv w:val="1"/>
      <w:marLeft w:val="0"/>
      <w:marRight w:val="0"/>
      <w:marTop w:val="0"/>
      <w:marBottom w:val="0"/>
      <w:divBdr>
        <w:top w:val="none" w:sz="0" w:space="0" w:color="auto"/>
        <w:left w:val="none" w:sz="0" w:space="0" w:color="auto"/>
        <w:bottom w:val="none" w:sz="0" w:space="0" w:color="auto"/>
        <w:right w:val="none" w:sz="0" w:space="0" w:color="auto"/>
      </w:divBdr>
    </w:div>
    <w:div w:id="558176575">
      <w:bodyDiv w:val="1"/>
      <w:marLeft w:val="0"/>
      <w:marRight w:val="0"/>
      <w:marTop w:val="0"/>
      <w:marBottom w:val="0"/>
      <w:divBdr>
        <w:top w:val="none" w:sz="0" w:space="0" w:color="auto"/>
        <w:left w:val="none" w:sz="0" w:space="0" w:color="auto"/>
        <w:bottom w:val="none" w:sz="0" w:space="0" w:color="auto"/>
        <w:right w:val="none" w:sz="0" w:space="0" w:color="auto"/>
      </w:divBdr>
    </w:div>
    <w:div w:id="565142539">
      <w:bodyDiv w:val="1"/>
      <w:marLeft w:val="0"/>
      <w:marRight w:val="0"/>
      <w:marTop w:val="0"/>
      <w:marBottom w:val="0"/>
      <w:divBdr>
        <w:top w:val="none" w:sz="0" w:space="0" w:color="auto"/>
        <w:left w:val="none" w:sz="0" w:space="0" w:color="auto"/>
        <w:bottom w:val="none" w:sz="0" w:space="0" w:color="auto"/>
        <w:right w:val="none" w:sz="0" w:space="0" w:color="auto"/>
      </w:divBdr>
    </w:div>
    <w:div w:id="587619843">
      <w:bodyDiv w:val="1"/>
      <w:marLeft w:val="0"/>
      <w:marRight w:val="0"/>
      <w:marTop w:val="0"/>
      <w:marBottom w:val="0"/>
      <w:divBdr>
        <w:top w:val="none" w:sz="0" w:space="0" w:color="auto"/>
        <w:left w:val="none" w:sz="0" w:space="0" w:color="auto"/>
        <w:bottom w:val="none" w:sz="0" w:space="0" w:color="auto"/>
        <w:right w:val="none" w:sz="0" w:space="0" w:color="auto"/>
      </w:divBdr>
    </w:div>
    <w:div w:id="590355400">
      <w:bodyDiv w:val="1"/>
      <w:marLeft w:val="0"/>
      <w:marRight w:val="0"/>
      <w:marTop w:val="0"/>
      <w:marBottom w:val="0"/>
      <w:divBdr>
        <w:top w:val="none" w:sz="0" w:space="0" w:color="auto"/>
        <w:left w:val="none" w:sz="0" w:space="0" w:color="auto"/>
        <w:bottom w:val="none" w:sz="0" w:space="0" w:color="auto"/>
        <w:right w:val="none" w:sz="0" w:space="0" w:color="auto"/>
      </w:divBdr>
      <w:divsChild>
        <w:div w:id="173082262">
          <w:marLeft w:val="0"/>
          <w:marRight w:val="720"/>
          <w:marTop w:val="106"/>
          <w:marBottom w:val="0"/>
          <w:divBdr>
            <w:top w:val="none" w:sz="0" w:space="0" w:color="auto"/>
            <w:left w:val="none" w:sz="0" w:space="0" w:color="auto"/>
            <w:bottom w:val="none" w:sz="0" w:space="0" w:color="auto"/>
            <w:right w:val="none" w:sz="0" w:space="0" w:color="auto"/>
          </w:divBdr>
        </w:div>
        <w:div w:id="216168202">
          <w:marLeft w:val="0"/>
          <w:marRight w:val="720"/>
          <w:marTop w:val="106"/>
          <w:marBottom w:val="0"/>
          <w:divBdr>
            <w:top w:val="none" w:sz="0" w:space="0" w:color="auto"/>
            <w:left w:val="none" w:sz="0" w:space="0" w:color="auto"/>
            <w:bottom w:val="none" w:sz="0" w:space="0" w:color="auto"/>
            <w:right w:val="none" w:sz="0" w:space="0" w:color="auto"/>
          </w:divBdr>
        </w:div>
        <w:div w:id="1000348392">
          <w:marLeft w:val="0"/>
          <w:marRight w:val="720"/>
          <w:marTop w:val="106"/>
          <w:marBottom w:val="0"/>
          <w:divBdr>
            <w:top w:val="none" w:sz="0" w:space="0" w:color="auto"/>
            <w:left w:val="none" w:sz="0" w:space="0" w:color="auto"/>
            <w:bottom w:val="none" w:sz="0" w:space="0" w:color="auto"/>
            <w:right w:val="none" w:sz="0" w:space="0" w:color="auto"/>
          </w:divBdr>
        </w:div>
        <w:div w:id="1253050728">
          <w:marLeft w:val="0"/>
          <w:marRight w:val="720"/>
          <w:marTop w:val="106"/>
          <w:marBottom w:val="0"/>
          <w:divBdr>
            <w:top w:val="none" w:sz="0" w:space="0" w:color="auto"/>
            <w:left w:val="none" w:sz="0" w:space="0" w:color="auto"/>
            <w:bottom w:val="none" w:sz="0" w:space="0" w:color="auto"/>
            <w:right w:val="none" w:sz="0" w:space="0" w:color="auto"/>
          </w:divBdr>
        </w:div>
        <w:div w:id="1297643229">
          <w:marLeft w:val="0"/>
          <w:marRight w:val="720"/>
          <w:marTop w:val="106"/>
          <w:marBottom w:val="0"/>
          <w:divBdr>
            <w:top w:val="none" w:sz="0" w:space="0" w:color="auto"/>
            <w:left w:val="none" w:sz="0" w:space="0" w:color="auto"/>
            <w:bottom w:val="none" w:sz="0" w:space="0" w:color="auto"/>
            <w:right w:val="none" w:sz="0" w:space="0" w:color="auto"/>
          </w:divBdr>
        </w:div>
        <w:div w:id="1425802849">
          <w:marLeft w:val="0"/>
          <w:marRight w:val="720"/>
          <w:marTop w:val="106"/>
          <w:marBottom w:val="0"/>
          <w:divBdr>
            <w:top w:val="none" w:sz="0" w:space="0" w:color="auto"/>
            <w:left w:val="none" w:sz="0" w:space="0" w:color="auto"/>
            <w:bottom w:val="none" w:sz="0" w:space="0" w:color="auto"/>
            <w:right w:val="none" w:sz="0" w:space="0" w:color="auto"/>
          </w:divBdr>
        </w:div>
        <w:div w:id="1589581453">
          <w:marLeft w:val="0"/>
          <w:marRight w:val="720"/>
          <w:marTop w:val="106"/>
          <w:marBottom w:val="0"/>
          <w:divBdr>
            <w:top w:val="none" w:sz="0" w:space="0" w:color="auto"/>
            <w:left w:val="none" w:sz="0" w:space="0" w:color="auto"/>
            <w:bottom w:val="none" w:sz="0" w:space="0" w:color="auto"/>
            <w:right w:val="none" w:sz="0" w:space="0" w:color="auto"/>
          </w:divBdr>
        </w:div>
      </w:divsChild>
    </w:div>
    <w:div w:id="610286093">
      <w:bodyDiv w:val="1"/>
      <w:marLeft w:val="0"/>
      <w:marRight w:val="0"/>
      <w:marTop w:val="0"/>
      <w:marBottom w:val="0"/>
      <w:divBdr>
        <w:top w:val="none" w:sz="0" w:space="0" w:color="auto"/>
        <w:left w:val="none" w:sz="0" w:space="0" w:color="auto"/>
        <w:bottom w:val="none" w:sz="0" w:space="0" w:color="auto"/>
        <w:right w:val="none" w:sz="0" w:space="0" w:color="auto"/>
      </w:divBdr>
    </w:div>
    <w:div w:id="612827673">
      <w:bodyDiv w:val="1"/>
      <w:marLeft w:val="0"/>
      <w:marRight w:val="0"/>
      <w:marTop w:val="0"/>
      <w:marBottom w:val="0"/>
      <w:divBdr>
        <w:top w:val="none" w:sz="0" w:space="0" w:color="auto"/>
        <w:left w:val="none" w:sz="0" w:space="0" w:color="auto"/>
        <w:bottom w:val="none" w:sz="0" w:space="0" w:color="auto"/>
        <w:right w:val="none" w:sz="0" w:space="0" w:color="auto"/>
      </w:divBdr>
    </w:div>
    <w:div w:id="621500898">
      <w:bodyDiv w:val="1"/>
      <w:marLeft w:val="0"/>
      <w:marRight w:val="0"/>
      <w:marTop w:val="0"/>
      <w:marBottom w:val="0"/>
      <w:divBdr>
        <w:top w:val="none" w:sz="0" w:space="0" w:color="auto"/>
        <w:left w:val="none" w:sz="0" w:space="0" w:color="auto"/>
        <w:bottom w:val="none" w:sz="0" w:space="0" w:color="auto"/>
        <w:right w:val="none" w:sz="0" w:space="0" w:color="auto"/>
      </w:divBdr>
      <w:divsChild>
        <w:div w:id="570307697">
          <w:marLeft w:val="0"/>
          <w:marRight w:val="850"/>
          <w:marTop w:val="58"/>
          <w:marBottom w:val="200"/>
          <w:divBdr>
            <w:top w:val="none" w:sz="0" w:space="0" w:color="auto"/>
            <w:left w:val="none" w:sz="0" w:space="0" w:color="auto"/>
            <w:bottom w:val="none" w:sz="0" w:space="0" w:color="auto"/>
            <w:right w:val="none" w:sz="0" w:space="0" w:color="auto"/>
          </w:divBdr>
        </w:div>
        <w:div w:id="584071279">
          <w:marLeft w:val="0"/>
          <w:marRight w:val="850"/>
          <w:marTop w:val="58"/>
          <w:marBottom w:val="200"/>
          <w:divBdr>
            <w:top w:val="none" w:sz="0" w:space="0" w:color="auto"/>
            <w:left w:val="none" w:sz="0" w:space="0" w:color="auto"/>
            <w:bottom w:val="none" w:sz="0" w:space="0" w:color="auto"/>
            <w:right w:val="none" w:sz="0" w:space="0" w:color="auto"/>
          </w:divBdr>
        </w:div>
        <w:div w:id="634875641">
          <w:marLeft w:val="0"/>
          <w:marRight w:val="850"/>
          <w:marTop w:val="58"/>
          <w:marBottom w:val="200"/>
          <w:divBdr>
            <w:top w:val="none" w:sz="0" w:space="0" w:color="auto"/>
            <w:left w:val="none" w:sz="0" w:space="0" w:color="auto"/>
            <w:bottom w:val="none" w:sz="0" w:space="0" w:color="auto"/>
            <w:right w:val="none" w:sz="0" w:space="0" w:color="auto"/>
          </w:divBdr>
        </w:div>
      </w:divsChild>
    </w:div>
    <w:div w:id="623773226">
      <w:bodyDiv w:val="1"/>
      <w:marLeft w:val="0"/>
      <w:marRight w:val="0"/>
      <w:marTop w:val="0"/>
      <w:marBottom w:val="0"/>
      <w:divBdr>
        <w:top w:val="none" w:sz="0" w:space="0" w:color="auto"/>
        <w:left w:val="none" w:sz="0" w:space="0" w:color="auto"/>
        <w:bottom w:val="none" w:sz="0" w:space="0" w:color="auto"/>
        <w:right w:val="none" w:sz="0" w:space="0" w:color="auto"/>
      </w:divBdr>
    </w:div>
    <w:div w:id="634260727">
      <w:bodyDiv w:val="1"/>
      <w:marLeft w:val="0"/>
      <w:marRight w:val="0"/>
      <w:marTop w:val="0"/>
      <w:marBottom w:val="0"/>
      <w:divBdr>
        <w:top w:val="none" w:sz="0" w:space="0" w:color="auto"/>
        <w:left w:val="none" w:sz="0" w:space="0" w:color="auto"/>
        <w:bottom w:val="none" w:sz="0" w:space="0" w:color="auto"/>
        <w:right w:val="none" w:sz="0" w:space="0" w:color="auto"/>
      </w:divBdr>
    </w:div>
    <w:div w:id="653995876">
      <w:bodyDiv w:val="1"/>
      <w:marLeft w:val="0"/>
      <w:marRight w:val="0"/>
      <w:marTop w:val="0"/>
      <w:marBottom w:val="0"/>
      <w:divBdr>
        <w:top w:val="none" w:sz="0" w:space="0" w:color="auto"/>
        <w:left w:val="none" w:sz="0" w:space="0" w:color="auto"/>
        <w:bottom w:val="none" w:sz="0" w:space="0" w:color="auto"/>
        <w:right w:val="none" w:sz="0" w:space="0" w:color="auto"/>
      </w:divBdr>
    </w:div>
    <w:div w:id="673266934">
      <w:bodyDiv w:val="1"/>
      <w:marLeft w:val="0"/>
      <w:marRight w:val="0"/>
      <w:marTop w:val="0"/>
      <w:marBottom w:val="0"/>
      <w:divBdr>
        <w:top w:val="none" w:sz="0" w:space="0" w:color="auto"/>
        <w:left w:val="none" w:sz="0" w:space="0" w:color="auto"/>
        <w:bottom w:val="none" w:sz="0" w:space="0" w:color="auto"/>
        <w:right w:val="none" w:sz="0" w:space="0" w:color="auto"/>
      </w:divBdr>
    </w:div>
    <w:div w:id="680162728">
      <w:bodyDiv w:val="1"/>
      <w:marLeft w:val="0"/>
      <w:marRight w:val="0"/>
      <w:marTop w:val="0"/>
      <w:marBottom w:val="0"/>
      <w:divBdr>
        <w:top w:val="none" w:sz="0" w:space="0" w:color="auto"/>
        <w:left w:val="none" w:sz="0" w:space="0" w:color="auto"/>
        <w:bottom w:val="none" w:sz="0" w:space="0" w:color="auto"/>
        <w:right w:val="none" w:sz="0" w:space="0" w:color="auto"/>
      </w:divBdr>
    </w:div>
    <w:div w:id="681588864">
      <w:bodyDiv w:val="1"/>
      <w:marLeft w:val="0"/>
      <w:marRight w:val="0"/>
      <w:marTop w:val="0"/>
      <w:marBottom w:val="0"/>
      <w:divBdr>
        <w:top w:val="none" w:sz="0" w:space="0" w:color="auto"/>
        <w:left w:val="none" w:sz="0" w:space="0" w:color="auto"/>
        <w:bottom w:val="none" w:sz="0" w:space="0" w:color="auto"/>
        <w:right w:val="none" w:sz="0" w:space="0" w:color="auto"/>
      </w:divBdr>
      <w:divsChild>
        <w:div w:id="13894447">
          <w:marLeft w:val="0"/>
          <w:marRight w:val="1253"/>
          <w:marTop w:val="106"/>
          <w:marBottom w:val="0"/>
          <w:divBdr>
            <w:top w:val="none" w:sz="0" w:space="0" w:color="auto"/>
            <w:left w:val="none" w:sz="0" w:space="0" w:color="auto"/>
            <w:bottom w:val="none" w:sz="0" w:space="0" w:color="auto"/>
            <w:right w:val="none" w:sz="0" w:space="0" w:color="auto"/>
          </w:divBdr>
        </w:div>
        <w:div w:id="1270312979">
          <w:marLeft w:val="0"/>
          <w:marRight w:val="1253"/>
          <w:marTop w:val="106"/>
          <w:marBottom w:val="0"/>
          <w:divBdr>
            <w:top w:val="none" w:sz="0" w:space="0" w:color="auto"/>
            <w:left w:val="none" w:sz="0" w:space="0" w:color="auto"/>
            <w:bottom w:val="none" w:sz="0" w:space="0" w:color="auto"/>
            <w:right w:val="none" w:sz="0" w:space="0" w:color="auto"/>
          </w:divBdr>
        </w:div>
        <w:div w:id="1430158263">
          <w:marLeft w:val="0"/>
          <w:marRight w:val="1253"/>
          <w:marTop w:val="106"/>
          <w:marBottom w:val="0"/>
          <w:divBdr>
            <w:top w:val="none" w:sz="0" w:space="0" w:color="auto"/>
            <w:left w:val="none" w:sz="0" w:space="0" w:color="auto"/>
            <w:bottom w:val="none" w:sz="0" w:space="0" w:color="auto"/>
            <w:right w:val="none" w:sz="0" w:space="0" w:color="auto"/>
          </w:divBdr>
        </w:div>
        <w:div w:id="1765344631">
          <w:marLeft w:val="0"/>
          <w:marRight w:val="1253"/>
          <w:marTop w:val="106"/>
          <w:marBottom w:val="0"/>
          <w:divBdr>
            <w:top w:val="none" w:sz="0" w:space="0" w:color="auto"/>
            <w:left w:val="none" w:sz="0" w:space="0" w:color="auto"/>
            <w:bottom w:val="none" w:sz="0" w:space="0" w:color="auto"/>
            <w:right w:val="none" w:sz="0" w:space="0" w:color="auto"/>
          </w:divBdr>
        </w:div>
        <w:div w:id="1777826590">
          <w:marLeft w:val="0"/>
          <w:marRight w:val="1253"/>
          <w:marTop w:val="106"/>
          <w:marBottom w:val="0"/>
          <w:divBdr>
            <w:top w:val="none" w:sz="0" w:space="0" w:color="auto"/>
            <w:left w:val="none" w:sz="0" w:space="0" w:color="auto"/>
            <w:bottom w:val="none" w:sz="0" w:space="0" w:color="auto"/>
            <w:right w:val="none" w:sz="0" w:space="0" w:color="auto"/>
          </w:divBdr>
        </w:div>
      </w:divsChild>
    </w:div>
    <w:div w:id="698435337">
      <w:bodyDiv w:val="1"/>
      <w:marLeft w:val="0"/>
      <w:marRight w:val="0"/>
      <w:marTop w:val="0"/>
      <w:marBottom w:val="0"/>
      <w:divBdr>
        <w:top w:val="none" w:sz="0" w:space="0" w:color="auto"/>
        <w:left w:val="none" w:sz="0" w:space="0" w:color="auto"/>
        <w:bottom w:val="none" w:sz="0" w:space="0" w:color="auto"/>
        <w:right w:val="none" w:sz="0" w:space="0" w:color="auto"/>
      </w:divBdr>
    </w:div>
    <w:div w:id="716978860">
      <w:bodyDiv w:val="1"/>
      <w:marLeft w:val="0"/>
      <w:marRight w:val="0"/>
      <w:marTop w:val="0"/>
      <w:marBottom w:val="0"/>
      <w:divBdr>
        <w:top w:val="none" w:sz="0" w:space="0" w:color="auto"/>
        <w:left w:val="none" w:sz="0" w:space="0" w:color="auto"/>
        <w:bottom w:val="none" w:sz="0" w:space="0" w:color="auto"/>
        <w:right w:val="none" w:sz="0" w:space="0" w:color="auto"/>
      </w:divBdr>
    </w:div>
    <w:div w:id="729502373">
      <w:bodyDiv w:val="1"/>
      <w:marLeft w:val="0"/>
      <w:marRight w:val="0"/>
      <w:marTop w:val="0"/>
      <w:marBottom w:val="0"/>
      <w:divBdr>
        <w:top w:val="none" w:sz="0" w:space="0" w:color="auto"/>
        <w:left w:val="none" w:sz="0" w:space="0" w:color="auto"/>
        <w:bottom w:val="none" w:sz="0" w:space="0" w:color="auto"/>
        <w:right w:val="none" w:sz="0" w:space="0" w:color="auto"/>
      </w:divBdr>
    </w:div>
    <w:div w:id="730230986">
      <w:bodyDiv w:val="1"/>
      <w:marLeft w:val="0"/>
      <w:marRight w:val="0"/>
      <w:marTop w:val="0"/>
      <w:marBottom w:val="0"/>
      <w:divBdr>
        <w:top w:val="none" w:sz="0" w:space="0" w:color="auto"/>
        <w:left w:val="none" w:sz="0" w:space="0" w:color="auto"/>
        <w:bottom w:val="none" w:sz="0" w:space="0" w:color="auto"/>
        <w:right w:val="none" w:sz="0" w:space="0" w:color="auto"/>
      </w:divBdr>
    </w:div>
    <w:div w:id="749473036">
      <w:bodyDiv w:val="1"/>
      <w:marLeft w:val="0"/>
      <w:marRight w:val="0"/>
      <w:marTop w:val="0"/>
      <w:marBottom w:val="0"/>
      <w:divBdr>
        <w:top w:val="none" w:sz="0" w:space="0" w:color="auto"/>
        <w:left w:val="none" w:sz="0" w:space="0" w:color="auto"/>
        <w:bottom w:val="none" w:sz="0" w:space="0" w:color="auto"/>
        <w:right w:val="none" w:sz="0" w:space="0" w:color="auto"/>
      </w:divBdr>
    </w:div>
    <w:div w:id="773357058">
      <w:bodyDiv w:val="1"/>
      <w:marLeft w:val="0"/>
      <w:marRight w:val="0"/>
      <w:marTop w:val="0"/>
      <w:marBottom w:val="0"/>
      <w:divBdr>
        <w:top w:val="none" w:sz="0" w:space="0" w:color="auto"/>
        <w:left w:val="none" w:sz="0" w:space="0" w:color="auto"/>
        <w:bottom w:val="none" w:sz="0" w:space="0" w:color="auto"/>
        <w:right w:val="none" w:sz="0" w:space="0" w:color="auto"/>
      </w:divBdr>
    </w:div>
    <w:div w:id="774523164">
      <w:bodyDiv w:val="1"/>
      <w:marLeft w:val="0"/>
      <w:marRight w:val="0"/>
      <w:marTop w:val="0"/>
      <w:marBottom w:val="0"/>
      <w:divBdr>
        <w:top w:val="none" w:sz="0" w:space="0" w:color="auto"/>
        <w:left w:val="none" w:sz="0" w:space="0" w:color="auto"/>
        <w:bottom w:val="none" w:sz="0" w:space="0" w:color="auto"/>
        <w:right w:val="none" w:sz="0" w:space="0" w:color="auto"/>
      </w:divBdr>
    </w:div>
    <w:div w:id="775321571">
      <w:bodyDiv w:val="1"/>
      <w:marLeft w:val="0"/>
      <w:marRight w:val="0"/>
      <w:marTop w:val="0"/>
      <w:marBottom w:val="0"/>
      <w:divBdr>
        <w:top w:val="none" w:sz="0" w:space="0" w:color="auto"/>
        <w:left w:val="none" w:sz="0" w:space="0" w:color="auto"/>
        <w:bottom w:val="none" w:sz="0" w:space="0" w:color="auto"/>
        <w:right w:val="none" w:sz="0" w:space="0" w:color="auto"/>
      </w:divBdr>
    </w:div>
    <w:div w:id="796988766">
      <w:bodyDiv w:val="1"/>
      <w:marLeft w:val="0"/>
      <w:marRight w:val="0"/>
      <w:marTop w:val="0"/>
      <w:marBottom w:val="0"/>
      <w:divBdr>
        <w:top w:val="none" w:sz="0" w:space="0" w:color="auto"/>
        <w:left w:val="none" w:sz="0" w:space="0" w:color="auto"/>
        <w:bottom w:val="none" w:sz="0" w:space="0" w:color="auto"/>
        <w:right w:val="none" w:sz="0" w:space="0" w:color="auto"/>
      </w:divBdr>
    </w:div>
    <w:div w:id="813983876">
      <w:bodyDiv w:val="1"/>
      <w:marLeft w:val="0"/>
      <w:marRight w:val="0"/>
      <w:marTop w:val="0"/>
      <w:marBottom w:val="0"/>
      <w:divBdr>
        <w:top w:val="none" w:sz="0" w:space="0" w:color="auto"/>
        <w:left w:val="none" w:sz="0" w:space="0" w:color="auto"/>
        <w:bottom w:val="none" w:sz="0" w:space="0" w:color="auto"/>
        <w:right w:val="none" w:sz="0" w:space="0" w:color="auto"/>
      </w:divBdr>
    </w:div>
    <w:div w:id="866143747">
      <w:bodyDiv w:val="1"/>
      <w:marLeft w:val="0"/>
      <w:marRight w:val="0"/>
      <w:marTop w:val="0"/>
      <w:marBottom w:val="0"/>
      <w:divBdr>
        <w:top w:val="none" w:sz="0" w:space="0" w:color="auto"/>
        <w:left w:val="none" w:sz="0" w:space="0" w:color="auto"/>
        <w:bottom w:val="none" w:sz="0" w:space="0" w:color="auto"/>
        <w:right w:val="none" w:sz="0" w:space="0" w:color="auto"/>
      </w:divBdr>
    </w:div>
    <w:div w:id="870650773">
      <w:bodyDiv w:val="1"/>
      <w:marLeft w:val="0"/>
      <w:marRight w:val="0"/>
      <w:marTop w:val="0"/>
      <w:marBottom w:val="0"/>
      <w:divBdr>
        <w:top w:val="none" w:sz="0" w:space="0" w:color="auto"/>
        <w:left w:val="none" w:sz="0" w:space="0" w:color="auto"/>
        <w:bottom w:val="none" w:sz="0" w:space="0" w:color="auto"/>
        <w:right w:val="none" w:sz="0" w:space="0" w:color="auto"/>
      </w:divBdr>
    </w:div>
    <w:div w:id="876283147">
      <w:bodyDiv w:val="1"/>
      <w:marLeft w:val="0"/>
      <w:marRight w:val="0"/>
      <w:marTop w:val="0"/>
      <w:marBottom w:val="0"/>
      <w:divBdr>
        <w:top w:val="none" w:sz="0" w:space="0" w:color="auto"/>
        <w:left w:val="none" w:sz="0" w:space="0" w:color="auto"/>
        <w:bottom w:val="none" w:sz="0" w:space="0" w:color="auto"/>
        <w:right w:val="none" w:sz="0" w:space="0" w:color="auto"/>
      </w:divBdr>
    </w:div>
    <w:div w:id="879780642">
      <w:bodyDiv w:val="1"/>
      <w:marLeft w:val="0"/>
      <w:marRight w:val="0"/>
      <w:marTop w:val="0"/>
      <w:marBottom w:val="0"/>
      <w:divBdr>
        <w:top w:val="none" w:sz="0" w:space="0" w:color="auto"/>
        <w:left w:val="none" w:sz="0" w:space="0" w:color="auto"/>
        <w:bottom w:val="none" w:sz="0" w:space="0" w:color="auto"/>
        <w:right w:val="none" w:sz="0" w:space="0" w:color="auto"/>
      </w:divBdr>
    </w:div>
    <w:div w:id="891772154">
      <w:bodyDiv w:val="1"/>
      <w:marLeft w:val="0"/>
      <w:marRight w:val="0"/>
      <w:marTop w:val="0"/>
      <w:marBottom w:val="0"/>
      <w:divBdr>
        <w:top w:val="none" w:sz="0" w:space="0" w:color="auto"/>
        <w:left w:val="none" w:sz="0" w:space="0" w:color="auto"/>
        <w:bottom w:val="none" w:sz="0" w:space="0" w:color="auto"/>
        <w:right w:val="none" w:sz="0" w:space="0" w:color="auto"/>
      </w:divBdr>
    </w:div>
    <w:div w:id="895355536">
      <w:bodyDiv w:val="1"/>
      <w:marLeft w:val="0"/>
      <w:marRight w:val="0"/>
      <w:marTop w:val="0"/>
      <w:marBottom w:val="0"/>
      <w:divBdr>
        <w:top w:val="none" w:sz="0" w:space="0" w:color="auto"/>
        <w:left w:val="none" w:sz="0" w:space="0" w:color="auto"/>
        <w:bottom w:val="none" w:sz="0" w:space="0" w:color="auto"/>
        <w:right w:val="none" w:sz="0" w:space="0" w:color="auto"/>
      </w:divBdr>
    </w:div>
    <w:div w:id="911546805">
      <w:bodyDiv w:val="1"/>
      <w:marLeft w:val="0"/>
      <w:marRight w:val="0"/>
      <w:marTop w:val="0"/>
      <w:marBottom w:val="0"/>
      <w:divBdr>
        <w:top w:val="none" w:sz="0" w:space="0" w:color="auto"/>
        <w:left w:val="none" w:sz="0" w:space="0" w:color="auto"/>
        <w:bottom w:val="none" w:sz="0" w:space="0" w:color="auto"/>
        <w:right w:val="none" w:sz="0" w:space="0" w:color="auto"/>
      </w:divBdr>
    </w:div>
    <w:div w:id="913012420">
      <w:bodyDiv w:val="1"/>
      <w:marLeft w:val="0"/>
      <w:marRight w:val="0"/>
      <w:marTop w:val="0"/>
      <w:marBottom w:val="0"/>
      <w:divBdr>
        <w:top w:val="none" w:sz="0" w:space="0" w:color="auto"/>
        <w:left w:val="none" w:sz="0" w:space="0" w:color="auto"/>
        <w:bottom w:val="none" w:sz="0" w:space="0" w:color="auto"/>
        <w:right w:val="none" w:sz="0" w:space="0" w:color="auto"/>
      </w:divBdr>
    </w:div>
    <w:div w:id="930698790">
      <w:bodyDiv w:val="1"/>
      <w:marLeft w:val="0"/>
      <w:marRight w:val="0"/>
      <w:marTop w:val="0"/>
      <w:marBottom w:val="0"/>
      <w:divBdr>
        <w:top w:val="none" w:sz="0" w:space="0" w:color="auto"/>
        <w:left w:val="none" w:sz="0" w:space="0" w:color="auto"/>
        <w:bottom w:val="none" w:sz="0" w:space="0" w:color="auto"/>
        <w:right w:val="none" w:sz="0" w:space="0" w:color="auto"/>
      </w:divBdr>
    </w:div>
    <w:div w:id="946887991">
      <w:bodyDiv w:val="1"/>
      <w:marLeft w:val="0"/>
      <w:marRight w:val="0"/>
      <w:marTop w:val="0"/>
      <w:marBottom w:val="0"/>
      <w:divBdr>
        <w:top w:val="none" w:sz="0" w:space="0" w:color="auto"/>
        <w:left w:val="none" w:sz="0" w:space="0" w:color="auto"/>
        <w:bottom w:val="none" w:sz="0" w:space="0" w:color="auto"/>
        <w:right w:val="none" w:sz="0" w:space="0" w:color="auto"/>
      </w:divBdr>
      <w:divsChild>
        <w:div w:id="141892617">
          <w:marLeft w:val="0"/>
          <w:marRight w:val="533"/>
          <w:marTop w:val="106"/>
          <w:marBottom w:val="0"/>
          <w:divBdr>
            <w:top w:val="none" w:sz="0" w:space="0" w:color="auto"/>
            <w:left w:val="none" w:sz="0" w:space="0" w:color="auto"/>
            <w:bottom w:val="none" w:sz="0" w:space="0" w:color="auto"/>
            <w:right w:val="none" w:sz="0" w:space="0" w:color="auto"/>
          </w:divBdr>
        </w:div>
        <w:div w:id="338777910">
          <w:marLeft w:val="0"/>
          <w:marRight w:val="533"/>
          <w:marTop w:val="106"/>
          <w:marBottom w:val="0"/>
          <w:divBdr>
            <w:top w:val="none" w:sz="0" w:space="0" w:color="auto"/>
            <w:left w:val="none" w:sz="0" w:space="0" w:color="auto"/>
            <w:bottom w:val="none" w:sz="0" w:space="0" w:color="auto"/>
            <w:right w:val="none" w:sz="0" w:space="0" w:color="auto"/>
          </w:divBdr>
        </w:div>
        <w:div w:id="805783025">
          <w:marLeft w:val="0"/>
          <w:marRight w:val="533"/>
          <w:marTop w:val="106"/>
          <w:marBottom w:val="0"/>
          <w:divBdr>
            <w:top w:val="none" w:sz="0" w:space="0" w:color="auto"/>
            <w:left w:val="none" w:sz="0" w:space="0" w:color="auto"/>
            <w:bottom w:val="none" w:sz="0" w:space="0" w:color="auto"/>
            <w:right w:val="none" w:sz="0" w:space="0" w:color="auto"/>
          </w:divBdr>
        </w:div>
        <w:div w:id="1825269722">
          <w:marLeft w:val="0"/>
          <w:marRight w:val="533"/>
          <w:marTop w:val="106"/>
          <w:marBottom w:val="0"/>
          <w:divBdr>
            <w:top w:val="none" w:sz="0" w:space="0" w:color="auto"/>
            <w:left w:val="none" w:sz="0" w:space="0" w:color="auto"/>
            <w:bottom w:val="none" w:sz="0" w:space="0" w:color="auto"/>
            <w:right w:val="none" w:sz="0" w:space="0" w:color="auto"/>
          </w:divBdr>
        </w:div>
      </w:divsChild>
    </w:div>
    <w:div w:id="951714565">
      <w:bodyDiv w:val="1"/>
      <w:marLeft w:val="0"/>
      <w:marRight w:val="0"/>
      <w:marTop w:val="0"/>
      <w:marBottom w:val="0"/>
      <w:divBdr>
        <w:top w:val="none" w:sz="0" w:space="0" w:color="auto"/>
        <w:left w:val="none" w:sz="0" w:space="0" w:color="auto"/>
        <w:bottom w:val="none" w:sz="0" w:space="0" w:color="auto"/>
        <w:right w:val="none" w:sz="0" w:space="0" w:color="auto"/>
      </w:divBdr>
    </w:div>
    <w:div w:id="952440126">
      <w:bodyDiv w:val="1"/>
      <w:marLeft w:val="0"/>
      <w:marRight w:val="0"/>
      <w:marTop w:val="0"/>
      <w:marBottom w:val="0"/>
      <w:divBdr>
        <w:top w:val="none" w:sz="0" w:space="0" w:color="auto"/>
        <w:left w:val="none" w:sz="0" w:space="0" w:color="auto"/>
        <w:bottom w:val="none" w:sz="0" w:space="0" w:color="auto"/>
        <w:right w:val="none" w:sz="0" w:space="0" w:color="auto"/>
      </w:divBdr>
      <w:divsChild>
        <w:div w:id="146870441">
          <w:marLeft w:val="0"/>
          <w:marRight w:val="850"/>
          <w:marTop w:val="0"/>
          <w:marBottom w:val="120"/>
          <w:divBdr>
            <w:top w:val="none" w:sz="0" w:space="0" w:color="auto"/>
            <w:left w:val="none" w:sz="0" w:space="0" w:color="auto"/>
            <w:bottom w:val="none" w:sz="0" w:space="0" w:color="auto"/>
            <w:right w:val="none" w:sz="0" w:space="0" w:color="auto"/>
          </w:divBdr>
        </w:div>
        <w:div w:id="241917143">
          <w:marLeft w:val="0"/>
          <w:marRight w:val="850"/>
          <w:marTop w:val="0"/>
          <w:marBottom w:val="120"/>
          <w:divBdr>
            <w:top w:val="none" w:sz="0" w:space="0" w:color="auto"/>
            <w:left w:val="none" w:sz="0" w:space="0" w:color="auto"/>
            <w:bottom w:val="none" w:sz="0" w:space="0" w:color="auto"/>
            <w:right w:val="none" w:sz="0" w:space="0" w:color="auto"/>
          </w:divBdr>
        </w:div>
        <w:div w:id="731807684">
          <w:marLeft w:val="0"/>
          <w:marRight w:val="850"/>
          <w:marTop w:val="0"/>
          <w:marBottom w:val="120"/>
          <w:divBdr>
            <w:top w:val="none" w:sz="0" w:space="0" w:color="auto"/>
            <w:left w:val="none" w:sz="0" w:space="0" w:color="auto"/>
            <w:bottom w:val="none" w:sz="0" w:space="0" w:color="auto"/>
            <w:right w:val="none" w:sz="0" w:space="0" w:color="auto"/>
          </w:divBdr>
        </w:div>
        <w:div w:id="1847863017">
          <w:marLeft w:val="0"/>
          <w:marRight w:val="850"/>
          <w:marTop w:val="0"/>
          <w:marBottom w:val="120"/>
          <w:divBdr>
            <w:top w:val="none" w:sz="0" w:space="0" w:color="auto"/>
            <w:left w:val="none" w:sz="0" w:space="0" w:color="auto"/>
            <w:bottom w:val="none" w:sz="0" w:space="0" w:color="auto"/>
            <w:right w:val="none" w:sz="0" w:space="0" w:color="auto"/>
          </w:divBdr>
        </w:div>
        <w:div w:id="1865094580">
          <w:marLeft w:val="0"/>
          <w:marRight w:val="850"/>
          <w:marTop w:val="0"/>
          <w:marBottom w:val="120"/>
          <w:divBdr>
            <w:top w:val="none" w:sz="0" w:space="0" w:color="auto"/>
            <w:left w:val="none" w:sz="0" w:space="0" w:color="auto"/>
            <w:bottom w:val="none" w:sz="0" w:space="0" w:color="auto"/>
            <w:right w:val="none" w:sz="0" w:space="0" w:color="auto"/>
          </w:divBdr>
        </w:div>
        <w:div w:id="1935164309">
          <w:marLeft w:val="0"/>
          <w:marRight w:val="850"/>
          <w:marTop w:val="0"/>
          <w:marBottom w:val="120"/>
          <w:divBdr>
            <w:top w:val="none" w:sz="0" w:space="0" w:color="auto"/>
            <w:left w:val="none" w:sz="0" w:space="0" w:color="auto"/>
            <w:bottom w:val="none" w:sz="0" w:space="0" w:color="auto"/>
            <w:right w:val="none" w:sz="0" w:space="0" w:color="auto"/>
          </w:divBdr>
        </w:div>
      </w:divsChild>
    </w:div>
    <w:div w:id="953367089">
      <w:bodyDiv w:val="1"/>
      <w:marLeft w:val="0"/>
      <w:marRight w:val="0"/>
      <w:marTop w:val="0"/>
      <w:marBottom w:val="0"/>
      <w:divBdr>
        <w:top w:val="none" w:sz="0" w:space="0" w:color="auto"/>
        <w:left w:val="none" w:sz="0" w:space="0" w:color="auto"/>
        <w:bottom w:val="none" w:sz="0" w:space="0" w:color="auto"/>
        <w:right w:val="none" w:sz="0" w:space="0" w:color="auto"/>
      </w:divBdr>
    </w:div>
    <w:div w:id="953710971">
      <w:bodyDiv w:val="1"/>
      <w:marLeft w:val="0"/>
      <w:marRight w:val="0"/>
      <w:marTop w:val="0"/>
      <w:marBottom w:val="0"/>
      <w:divBdr>
        <w:top w:val="none" w:sz="0" w:space="0" w:color="auto"/>
        <w:left w:val="none" w:sz="0" w:space="0" w:color="auto"/>
        <w:bottom w:val="none" w:sz="0" w:space="0" w:color="auto"/>
        <w:right w:val="none" w:sz="0" w:space="0" w:color="auto"/>
      </w:divBdr>
      <w:divsChild>
        <w:div w:id="781263559">
          <w:marLeft w:val="0"/>
          <w:marRight w:val="850"/>
          <w:marTop w:val="0"/>
          <w:marBottom w:val="120"/>
          <w:divBdr>
            <w:top w:val="none" w:sz="0" w:space="0" w:color="auto"/>
            <w:left w:val="none" w:sz="0" w:space="0" w:color="auto"/>
            <w:bottom w:val="none" w:sz="0" w:space="0" w:color="auto"/>
            <w:right w:val="none" w:sz="0" w:space="0" w:color="auto"/>
          </w:divBdr>
        </w:div>
        <w:div w:id="1435440231">
          <w:marLeft w:val="0"/>
          <w:marRight w:val="850"/>
          <w:marTop w:val="0"/>
          <w:marBottom w:val="120"/>
          <w:divBdr>
            <w:top w:val="none" w:sz="0" w:space="0" w:color="auto"/>
            <w:left w:val="none" w:sz="0" w:space="0" w:color="auto"/>
            <w:bottom w:val="none" w:sz="0" w:space="0" w:color="auto"/>
            <w:right w:val="none" w:sz="0" w:space="0" w:color="auto"/>
          </w:divBdr>
        </w:div>
        <w:div w:id="1787194694">
          <w:marLeft w:val="0"/>
          <w:marRight w:val="850"/>
          <w:marTop w:val="0"/>
          <w:marBottom w:val="120"/>
          <w:divBdr>
            <w:top w:val="none" w:sz="0" w:space="0" w:color="auto"/>
            <w:left w:val="none" w:sz="0" w:space="0" w:color="auto"/>
            <w:bottom w:val="none" w:sz="0" w:space="0" w:color="auto"/>
            <w:right w:val="none" w:sz="0" w:space="0" w:color="auto"/>
          </w:divBdr>
        </w:div>
      </w:divsChild>
    </w:div>
    <w:div w:id="962418899">
      <w:bodyDiv w:val="1"/>
      <w:marLeft w:val="0"/>
      <w:marRight w:val="0"/>
      <w:marTop w:val="0"/>
      <w:marBottom w:val="0"/>
      <w:divBdr>
        <w:top w:val="none" w:sz="0" w:space="0" w:color="auto"/>
        <w:left w:val="none" w:sz="0" w:space="0" w:color="auto"/>
        <w:bottom w:val="none" w:sz="0" w:space="0" w:color="auto"/>
        <w:right w:val="none" w:sz="0" w:space="0" w:color="auto"/>
      </w:divBdr>
      <w:divsChild>
        <w:div w:id="73163275">
          <w:marLeft w:val="0"/>
          <w:marRight w:val="1253"/>
          <w:marTop w:val="106"/>
          <w:marBottom w:val="0"/>
          <w:divBdr>
            <w:top w:val="none" w:sz="0" w:space="0" w:color="auto"/>
            <w:left w:val="none" w:sz="0" w:space="0" w:color="auto"/>
            <w:bottom w:val="none" w:sz="0" w:space="0" w:color="auto"/>
            <w:right w:val="none" w:sz="0" w:space="0" w:color="auto"/>
          </w:divBdr>
        </w:div>
        <w:div w:id="276110101">
          <w:marLeft w:val="0"/>
          <w:marRight w:val="1253"/>
          <w:marTop w:val="106"/>
          <w:marBottom w:val="0"/>
          <w:divBdr>
            <w:top w:val="none" w:sz="0" w:space="0" w:color="auto"/>
            <w:left w:val="none" w:sz="0" w:space="0" w:color="auto"/>
            <w:bottom w:val="none" w:sz="0" w:space="0" w:color="auto"/>
            <w:right w:val="none" w:sz="0" w:space="0" w:color="auto"/>
          </w:divBdr>
        </w:div>
        <w:div w:id="423963017">
          <w:marLeft w:val="0"/>
          <w:marRight w:val="1253"/>
          <w:marTop w:val="106"/>
          <w:marBottom w:val="0"/>
          <w:divBdr>
            <w:top w:val="none" w:sz="0" w:space="0" w:color="auto"/>
            <w:left w:val="none" w:sz="0" w:space="0" w:color="auto"/>
            <w:bottom w:val="none" w:sz="0" w:space="0" w:color="auto"/>
            <w:right w:val="none" w:sz="0" w:space="0" w:color="auto"/>
          </w:divBdr>
        </w:div>
        <w:div w:id="1015115980">
          <w:marLeft w:val="0"/>
          <w:marRight w:val="1253"/>
          <w:marTop w:val="106"/>
          <w:marBottom w:val="0"/>
          <w:divBdr>
            <w:top w:val="none" w:sz="0" w:space="0" w:color="auto"/>
            <w:left w:val="none" w:sz="0" w:space="0" w:color="auto"/>
            <w:bottom w:val="none" w:sz="0" w:space="0" w:color="auto"/>
            <w:right w:val="none" w:sz="0" w:space="0" w:color="auto"/>
          </w:divBdr>
        </w:div>
        <w:div w:id="1015231015">
          <w:marLeft w:val="0"/>
          <w:marRight w:val="1253"/>
          <w:marTop w:val="106"/>
          <w:marBottom w:val="0"/>
          <w:divBdr>
            <w:top w:val="none" w:sz="0" w:space="0" w:color="auto"/>
            <w:left w:val="none" w:sz="0" w:space="0" w:color="auto"/>
            <w:bottom w:val="none" w:sz="0" w:space="0" w:color="auto"/>
            <w:right w:val="none" w:sz="0" w:space="0" w:color="auto"/>
          </w:divBdr>
        </w:div>
        <w:div w:id="1545558851">
          <w:marLeft w:val="0"/>
          <w:marRight w:val="1253"/>
          <w:marTop w:val="106"/>
          <w:marBottom w:val="0"/>
          <w:divBdr>
            <w:top w:val="none" w:sz="0" w:space="0" w:color="auto"/>
            <w:left w:val="none" w:sz="0" w:space="0" w:color="auto"/>
            <w:bottom w:val="none" w:sz="0" w:space="0" w:color="auto"/>
            <w:right w:val="none" w:sz="0" w:space="0" w:color="auto"/>
          </w:divBdr>
        </w:div>
        <w:div w:id="1823693015">
          <w:marLeft w:val="0"/>
          <w:marRight w:val="1253"/>
          <w:marTop w:val="106"/>
          <w:marBottom w:val="0"/>
          <w:divBdr>
            <w:top w:val="none" w:sz="0" w:space="0" w:color="auto"/>
            <w:left w:val="none" w:sz="0" w:space="0" w:color="auto"/>
            <w:bottom w:val="none" w:sz="0" w:space="0" w:color="auto"/>
            <w:right w:val="none" w:sz="0" w:space="0" w:color="auto"/>
          </w:divBdr>
        </w:div>
      </w:divsChild>
    </w:div>
    <w:div w:id="963119996">
      <w:bodyDiv w:val="1"/>
      <w:marLeft w:val="0"/>
      <w:marRight w:val="0"/>
      <w:marTop w:val="0"/>
      <w:marBottom w:val="0"/>
      <w:divBdr>
        <w:top w:val="none" w:sz="0" w:space="0" w:color="auto"/>
        <w:left w:val="none" w:sz="0" w:space="0" w:color="auto"/>
        <w:bottom w:val="none" w:sz="0" w:space="0" w:color="auto"/>
        <w:right w:val="none" w:sz="0" w:space="0" w:color="auto"/>
      </w:divBdr>
      <w:divsChild>
        <w:div w:id="203367535">
          <w:marLeft w:val="0"/>
          <w:marRight w:val="547"/>
          <w:marTop w:val="0"/>
          <w:marBottom w:val="0"/>
          <w:divBdr>
            <w:top w:val="none" w:sz="0" w:space="0" w:color="auto"/>
            <w:left w:val="none" w:sz="0" w:space="0" w:color="auto"/>
            <w:bottom w:val="none" w:sz="0" w:space="0" w:color="auto"/>
            <w:right w:val="none" w:sz="0" w:space="0" w:color="auto"/>
          </w:divBdr>
        </w:div>
        <w:div w:id="231933197">
          <w:marLeft w:val="0"/>
          <w:marRight w:val="547"/>
          <w:marTop w:val="0"/>
          <w:marBottom w:val="0"/>
          <w:divBdr>
            <w:top w:val="none" w:sz="0" w:space="0" w:color="auto"/>
            <w:left w:val="none" w:sz="0" w:space="0" w:color="auto"/>
            <w:bottom w:val="none" w:sz="0" w:space="0" w:color="auto"/>
            <w:right w:val="none" w:sz="0" w:space="0" w:color="auto"/>
          </w:divBdr>
        </w:div>
        <w:div w:id="471750599">
          <w:marLeft w:val="0"/>
          <w:marRight w:val="547"/>
          <w:marTop w:val="0"/>
          <w:marBottom w:val="0"/>
          <w:divBdr>
            <w:top w:val="none" w:sz="0" w:space="0" w:color="auto"/>
            <w:left w:val="none" w:sz="0" w:space="0" w:color="auto"/>
            <w:bottom w:val="none" w:sz="0" w:space="0" w:color="auto"/>
            <w:right w:val="none" w:sz="0" w:space="0" w:color="auto"/>
          </w:divBdr>
        </w:div>
        <w:div w:id="513374838">
          <w:marLeft w:val="0"/>
          <w:marRight w:val="547"/>
          <w:marTop w:val="0"/>
          <w:marBottom w:val="0"/>
          <w:divBdr>
            <w:top w:val="none" w:sz="0" w:space="0" w:color="auto"/>
            <w:left w:val="none" w:sz="0" w:space="0" w:color="auto"/>
            <w:bottom w:val="none" w:sz="0" w:space="0" w:color="auto"/>
            <w:right w:val="none" w:sz="0" w:space="0" w:color="auto"/>
          </w:divBdr>
        </w:div>
        <w:div w:id="665596399">
          <w:marLeft w:val="0"/>
          <w:marRight w:val="547"/>
          <w:marTop w:val="0"/>
          <w:marBottom w:val="0"/>
          <w:divBdr>
            <w:top w:val="none" w:sz="0" w:space="0" w:color="auto"/>
            <w:left w:val="none" w:sz="0" w:space="0" w:color="auto"/>
            <w:bottom w:val="none" w:sz="0" w:space="0" w:color="auto"/>
            <w:right w:val="none" w:sz="0" w:space="0" w:color="auto"/>
          </w:divBdr>
        </w:div>
        <w:div w:id="687367684">
          <w:marLeft w:val="0"/>
          <w:marRight w:val="547"/>
          <w:marTop w:val="0"/>
          <w:marBottom w:val="0"/>
          <w:divBdr>
            <w:top w:val="none" w:sz="0" w:space="0" w:color="auto"/>
            <w:left w:val="none" w:sz="0" w:space="0" w:color="auto"/>
            <w:bottom w:val="none" w:sz="0" w:space="0" w:color="auto"/>
            <w:right w:val="none" w:sz="0" w:space="0" w:color="auto"/>
          </w:divBdr>
        </w:div>
        <w:div w:id="872884734">
          <w:marLeft w:val="0"/>
          <w:marRight w:val="547"/>
          <w:marTop w:val="0"/>
          <w:marBottom w:val="0"/>
          <w:divBdr>
            <w:top w:val="none" w:sz="0" w:space="0" w:color="auto"/>
            <w:left w:val="none" w:sz="0" w:space="0" w:color="auto"/>
            <w:bottom w:val="none" w:sz="0" w:space="0" w:color="auto"/>
            <w:right w:val="none" w:sz="0" w:space="0" w:color="auto"/>
          </w:divBdr>
        </w:div>
        <w:div w:id="957562969">
          <w:marLeft w:val="0"/>
          <w:marRight w:val="547"/>
          <w:marTop w:val="0"/>
          <w:marBottom w:val="0"/>
          <w:divBdr>
            <w:top w:val="none" w:sz="0" w:space="0" w:color="auto"/>
            <w:left w:val="none" w:sz="0" w:space="0" w:color="auto"/>
            <w:bottom w:val="none" w:sz="0" w:space="0" w:color="auto"/>
            <w:right w:val="none" w:sz="0" w:space="0" w:color="auto"/>
          </w:divBdr>
        </w:div>
        <w:div w:id="987706347">
          <w:marLeft w:val="0"/>
          <w:marRight w:val="547"/>
          <w:marTop w:val="0"/>
          <w:marBottom w:val="0"/>
          <w:divBdr>
            <w:top w:val="none" w:sz="0" w:space="0" w:color="auto"/>
            <w:left w:val="none" w:sz="0" w:space="0" w:color="auto"/>
            <w:bottom w:val="none" w:sz="0" w:space="0" w:color="auto"/>
            <w:right w:val="none" w:sz="0" w:space="0" w:color="auto"/>
          </w:divBdr>
        </w:div>
        <w:div w:id="1036005866">
          <w:marLeft w:val="0"/>
          <w:marRight w:val="547"/>
          <w:marTop w:val="0"/>
          <w:marBottom w:val="0"/>
          <w:divBdr>
            <w:top w:val="none" w:sz="0" w:space="0" w:color="auto"/>
            <w:left w:val="none" w:sz="0" w:space="0" w:color="auto"/>
            <w:bottom w:val="none" w:sz="0" w:space="0" w:color="auto"/>
            <w:right w:val="none" w:sz="0" w:space="0" w:color="auto"/>
          </w:divBdr>
        </w:div>
        <w:div w:id="1064719393">
          <w:marLeft w:val="0"/>
          <w:marRight w:val="547"/>
          <w:marTop w:val="0"/>
          <w:marBottom w:val="0"/>
          <w:divBdr>
            <w:top w:val="none" w:sz="0" w:space="0" w:color="auto"/>
            <w:left w:val="none" w:sz="0" w:space="0" w:color="auto"/>
            <w:bottom w:val="none" w:sz="0" w:space="0" w:color="auto"/>
            <w:right w:val="none" w:sz="0" w:space="0" w:color="auto"/>
          </w:divBdr>
        </w:div>
        <w:div w:id="1211111639">
          <w:marLeft w:val="0"/>
          <w:marRight w:val="547"/>
          <w:marTop w:val="0"/>
          <w:marBottom w:val="0"/>
          <w:divBdr>
            <w:top w:val="none" w:sz="0" w:space="0" w:color="auto"/>
            <w:left w:val="none" w:sz="0" w:space="0" w:color="auto"/>
            <w:bottom w:val="none" w:sz="0" w:space="0" w:color="auto"/>
            <w:right w:val="none" w:sz="0" w:space="0" w:color="auto"/>
          </w:divBdr>
        </w:div>
        <w:div w:id="1838810761">
          <w:marLeft w:val="0"/>
          <w:marRight w:val="547"/>
          <w:marTop w:val="0"/>
          <w:marBottom w:val="0"/>
          <w:divBdr>
            <w:top w:val="none" w:sz="0" w:space="0" w:color="auto"/>
            <w:left w:val="none" w:sz="0" w:space="0" w:color="auto"/>
            <w:bottom w:val="none" w:sz="0" w:space="0" w:color="auto"/>
            <w:right w:val="none" w:sz="0" w:space="0" w:color="auto"/>
          </w:divBdr>
        </w:div>
        <w:div w:id="2082217276">
          <w:marLeft w:val="0"/>
          <w:marRight w:val="547"/>
          <w:marTop w:val="0"/>
          <w:marBottom w:val="0"/>
          <w:divBdr>
            <w:top w:val="none" w:sz="0" w:space="0" w:color="auto"/>
            <w:left w:val="none" w:sz="0" w:space="0" w:color="auto"/>
            <w:bottom w:val="none" w:sz="0" w:space="0" w:color="auto"/>
            <w:right w:val="none" w:sz="0" w:space="0" w:color="auto"/>
          </w:divBdr>
        </w:div>
      </w:divsChild>
    </w:div>
    <w:div w:id="975331942">
      <w:bodyDiv w:val="1"/>
      <w:marLeft w:val="0"/>
      <w:marRight w:val="0"/>
      <w:marTop w:val="0"/>
      <w:marBottom w:val="0"/>
      <w:divBdr>
        <w:top w:val="none" w:sz="0" w:space="0" w:color="auto"/>
        <w:left w:val="none" w:sz="0" w:space="0" w:color="auto"/>
        <w:bottom w:val="none" w:sz="0" w:space="0" w:color="auto"/>
        <w:right w:val="none" w:sz="0" w:space="0" w:color="auto"/>
      </w:divBdr>
    </w:div>
    <w:div w:id="979532822">
      <w:bodyDiv w:val="1"/>
      <w:marLeft w:val="0"/>
      <w:marRight w:val="0"/>
      <w:marTop w:val="0"/>
      <w:marBottom w:val="0"/>
      <w:divBdr>
        <w:top w:val="none" w:sz="0" w:space="0" w:color="auto"/>
        <w:left w:val="none" w:sz="0" w:space="0" w:color="auto"/>
        <w:bottom w:val="none" w:sz="0" w:space="0" w:color="auto"/>
        <w:right w:val="none" w:sz="0" w:space="0" w:color="auto"/>
      </w:divBdr>
    </w:div>
    <w:div w:id="992562072">
      <w:bodyDiv w:val="1"/>
      <w:marLeft w:val="0"/>
      <w:marRight w:val="0"/>
      <w:marTop w:val="0"/>
      <w:marBottom w:val="0"/>
      <w:divBdr>
        <w:top w:val="none" w:sz="0" w:space="0" w:color="auto"/>
        <w:left w:val="none" w:sz="0" w:space="0" w:color="auto"/>
        <w:bottom w:val="none" w:sz="0" w:space="0" w:color="auto"/>
        <w:right w:val="none" w:sz="0" w:space="0" w:color="auto"/>
      </w:divBdr>
    </w:div>
    <w:div w:id="998384914">
      <w:bodyDiv w:val="1"/>
      <w:marLeft w:val="0"/>
      <w:marRight w:val="0"/>
      <w:marTop w:val="0"/>
      <w:marBottom w:val="0"/>
      <w:divBdr>
        <w:top w:val="none" w:sz="0" w:space="0" w:color="auto"/>
        <w:left w:val="none" w:sz="0" w:space="0" w:color="auto"/>
        <w:bottom w:val="none" w:sz="0" w:space="0" w:color="auto"/>
        <w:right w:val="none" w:sz="0" w:space="0" w:color="auto"/>
      </w:divBdr>
    </w:div>
    <w:div w:id="1019116161">
      <w:bodyDiv w:val="1"/>
      <w:marLeft w:val="0"/>
      <w:marRight w:val="0"/>
      <w:marTop w:val="0"/>
      <w:marBottom w:val="0"/>
      <w:divBdr>
        <w:top w:val="none" w:sz="0" w:space="0" w:color="auto"/>
        <w:left w:val="none" w:sz="0" w:space="0" w:color="auto"/>
        <w:bottom w:val="none" w:sz="0" w:space="0" w:color="auto"/>
        <w:right w:val="none" w:sz="0" w:space="0" w:color="auto"/>
      </w:divBdr>
    </w:div>
    <w:div w:id="1020814984">
      <w:bodyDiv w:val="1"/>
      <w:marLeft w:val="0"/>
      <w:marRight w:val="0"/>
      <w:marTop w:val="0"/>
      <w:marBottom w:val="0"/>
      <w:divBdr>
        <w:top w:val="none" w:sz="0" w:space="0" w:color="auto"/>
        <w:left w:val="none" w:sz="0" w:space="0" w:color="auto"/>
        <w:bottom w:val="none" w:sz="0" w:space="0" w:color="auto"/>
        <w:right w:val="none" w:sz="0" w:space="0" w:color="auto"/>
      </w:divBdr>
    </w:div>
    <w:div w:id="1023628317">
      <w:bodyDiv w:val="1"/>
      <w:marLeft w:val="0"/>
      <w:marRight w:val="0"/>
      <w:marTop w:val="0"/>
      <w:marBottom w:val="0"/>
      <w:divBdr>
        <w:top w:val="none" w:sz="0" w:space="0" w:color="auto"/>
        <w:left w:val="none" w:sz="0" w:space="0" w:color="auto"/>
        <w:bottom w:val="none" w:sz="0" w:space="0" w:color="auto"/>
        <w:right w:val="none" w:sz="0" w:space="0" w:color="auto"/>
      </w:divBdr>
      <w:divsChild>
        <w:div w:id="112410914">
          <w:marLeft w:val="0"/>
          <w:marRight w:val="806"/>
          <w:marTop w:val="115"/>
          <w:marBottom w:val="0"/>
          <w:divBdr>
            <w:top w:val="none" w:sz="0" w:space="0" w:color="auto"/>
            <w:left w:val="none" w:sz="0" w:space="0" w:color="auto"/>
            <w:bottom w:val="none" w:sz="0" w:space="0" w:color="auto"/>
            <w:right w:val="none" w:sz="0" w:space="0" w:color="auto"/>
          </w:divBdr>
        </w:div>
        <w:div w:id="540896761">
          <w:marLeft w:val="0"/>
          <w:marRight w:val="806"/>
          <w:marTop w:val="115"/>
          <w:marBottom w:val="0"/>
          <w:divBdr>
            <w:top w:val="none" w:sz="0" w:space="0" w:color="auto"/>
            <w:left w:val="none" w:sz="0" w:space="0" w:color="auto"/>
            <w:bottom w:val="none" w:sz="0" w:space="0" w:color="auto"/>
            <w:right w:val="none" w:sz="0" w:space="0" w:color="auto"/>
          </w:divBdr>
        </w:div>
        <w:div w:id="578364731">
          <w:marLeft w:val="0"/>
          <w:marRight w:val="806"/>
          <w:marTop w:val="115"/>
          <w:marBottom w:val="0"/>
          <w:divBdr>
            <w:top w:val="none" w:sz="0" w:space="0" w:color="auto"/>
            <w:left w:val="none" w:sz="0" w:space="0" w:color="auto"/>
            <w:bottom w:val="none" w:sz="0" w:space="0" w:color="auto"/>
            <w:right w:val="none" w:sz="0" w:space="0" w:color="auto"/>
          </w:divBdr>
        </w:div>
        <w:div w:id="886457191">
          <w:marLeft w:val="0"/>
          <w:marRight w:val="806"/>
          <w:marTop w:val="115"/>
          <w:marBottom w:val="0"/>
          <w:divBdr>
            <w:top w:val="none" w:sz="0" w:space="0" w:color="auto"/>
            <w:left w:val="none" w:sz="0" w:space="0" w:color="auto"/>
            <w:bottom w:val="none" w:sz="0" w:space="0" w:color="auto"/>
            <w:right w:val="none" w:sz="0" w:space="0" w:color="auto"/>
          </w:divBdr>
        </w:div>
        <w:div w:id="1100100019">
          <w:marLeft w:val="0"/>
          <w:marRight w:val="806"/>
          <w:marTop w:val="115"/>
          <w:marBottom w:val="0"/>
          <w:divBdr>
            <w:top w:val="none" w:sz="0" w:space="0" w:color="auto"/>
            <w:left w:val="none" w:sz="0" w:space="0" w:color="auto"/>
            <w:bottom w:val="none" w:sz="0" w:space="0" w:color="auto"/>
            <w:right w:val="none" w:sz="0" w:space="0" w:color="auto"/>
          </w:divBdr>
        </w:div>
        <w:div w:id="1151677844">
          <w:marLeft w:val="0"/>
          <w:marRight w:val="806"/>
          <w:marTop w:val="115"/>
          <w:marBottom w:val="0"/>
          <w:divBdr>
            <w:top w:val="none" w:sz="0" w:space="0" w:color="auto"/>
            <w:left w:val="none" w:sz="0" w:space="0" w:color="auto"/>
            <w:bottom w:val="none" w:sz="0" w:space="0" w:color="auto"/>
            <w:right w:val="none" w:sz="0" w:space="0" w:color="auto"/>
          </w:divBdr>
        </w:div>
        <w:div w:id="2108693114">
          <w:marLeft w:val="0"/>
          <w:marRight w:val="806"/>
          <w:marTop w:val="115"/>
          <w:marBottom w:val="0"/>
          <w:divBdr>
            <w:top w:val="none" w:sz="0" w:space="0" w:color="auto"/>
            <w:left w:val="none" w:sz="0" w:space="0" w:color="auto"/>
            <w:bottom w:val="none" w:sz="0" w:space="0" w:color="auto"/>
            <w:right w:val="none" w:sz="0" w:space="0" w:color="auto"/>
          </w:divBdr>
        </w:div>
      </w:divsChild>
    </w:div>
    <w:div w:id="1027487698">
      <w:bodyDiv w:val="1"/>
      <w:marLeft w:val="0"/>
      <w:marRight w:val="0"/>
      <w:marTop w:val="0"/>
      <w:marBottom w:val="0"/>
      <w:divBdr>
        <w:top w:val="none" w:sz="0" w:space="0" w:color="auto"/>
        <w:left w:val="none" w:sz="0" w:space="0" w:color="auto"/>
        <w:bottom w:val="none" w:sz="0" w:space="0" w:color="auto"/>
        <w:right w:val="none" w:sz="0" w:space="0" w:color="auto"/>
      </w:divBdr>
    </w:div>
    <w:div w:id="1029113340">
      <w:bodyDiv w:val="1"/>
      <w:marLeft w:val="0"/>
      <w:marRight w:val="0"/>
      <w:marTop w:val="0"/>
      <w:marBottom w:val="0"/>
      <w:divBdr>
        <w:top w:val="none" w:sz="0" w:space="0" w:color="auto"/>
        <w:left w:val="none" w:sz="0" w:space="0" w:color="auto"/>
        <w:bottom w:val="none" w:sz="0" w:space="0" w:color="auto"/>
        <w:right w:val="none" w:sz="0" w:space="0" w:color="auto"/>
      </w:divBdr>
    </w:div>
    <w:div w:id="1032876941">
      <w:bodyDiv w:val="1"/>
      <w:marLeft w:val="0"/>
      <w:marRight w:val="0"/>
      <w:marTop w:val="0"/>
      <w:marBottom w:val="0"/>
      <w:divBdr>
        <w:top w:val="none" w:sz="0" w:space="0" w:color="auto"/>
        <w:left w:val="none" w:sz="0" w:space="0" w:color="auto"/>
        <w:bottom w:val="none" w:sz="0" w:space="0" w:color="auto"/>
        <w:right w:val="none" w:sz="0" w:space="0" w:color="auto"/>
      </w:divBdr>
    </w:div>
    <w:div w:id="1058089825">
      <w:bodyDiv w:val="1"/>
      <w:marLeft w:val="0"/>
      <w:marRight w:val="0"/>
      <w:marTop w:val="0"/>
      <w:marBottom w:val="0"/>
      <w:divBdr>
        <w:top w:val="none" w:sz="0" w:space="0" w:color="auto"/>
        <w:left w:val="none" w:sz="0" w:space="0" w:color="auto"/>
        <w:bottom w:val="none" w:sz="0" w:space="0" w:color="auto"/>
        <w:right w:val="none" w:sz="0" w:space="0" w:color="auto"/>
      </w:divBdr>
      <w:divsChild>
        <w:div w:id="256670397">
          <w:marLeft w:val="0"/>
          <w:marRight w:val="547"/>
          <w:marTop w:val="106"/>
          <w:marBottom w:val="0"/>
          <w:divBdr>
            <w:top w:val="none" w:sz="0" w:space="0" w:color="auto"/>
            <w:left w:val="none" w:sz="0" w:space="0" w:color="auto"/>
            <w:bottom w:val="none" w:sz="0" w:space="0" w:color="auto"/>
            <w:right w:val="none" w:sz="0" w:space="0" w:color="auto"/>
          </w:divBdr>
        </w:div>
        <w:div w:id="524907684">
          <w:marLeft w:val="0"/>
          <w:marRight w:val="547"/>
          <w:marTop w:val="106"/>
          <w:marBottom w:val="0"/>
          <w:divBdr>
            <w:top w:val="none" w:sz="0" w:space="0" w:color="auto"/>
            <w:left w:val="none" w:sz="0" w:space="0" w:color="auto"/>
            <w:bottom w:val="none" w:sz="0" w:space="0" w:color="auto"/>
            <w:right w:val="none" w:sz="0" w:space="0" w:color="auto"/>
          </w:divBdr>
        </w:div>
        <w:div w:id="1258176503">
          <w:marLeft w:val="0"/>
          <w:marRight w:val="547"/>
          <w:marTop w:val="106"/>
          <w:marBottom w:val="0"/>
          <w:divBdr>
            <w:top w:val="none" w:sz="0" w:space="0" w:color="auto"/>
            <w:left w:val="none" w:sz="0" w:space="0" w:color="auto"/>
            <w:bottom w:val="none" w:sz="0" w:space="0" w:color="auto"/>
            <w:right w:val="none" w:sz="0" w:space="0" w:color="auto"/>
          </w:divBdr>
        </w:div>
        <w:div w:id="1390692939">
          <w:marLeft w:val="0"/>
          <w:marRight w:val="547"/>
          <w:marTop w:val="106"/>
          <w:marBottom w:val="0"/>
          <w:divBdr>
            <w:top w:val="none" w:sz="0" w:space="0" w:color="auto"/>
            <w:left w:val="none" w:sz="0" w:space="0" w:color="auto"/>
            <w:bottom w:val="none" w:sz="0" w:space="0" w:color="auto"/>
            <w:right w:val="none" w:sz="0" w:space="0" w:color="auto"/>
          </w:divBdr>
        </w:div>
        <w:div w:id="1979334144">
          <w:marLeft w:val="0"/>
          <w:marRight w:val="547"/>
          <w:marTop w:val="106"/>
          <w:marBottom w:val="0"/>
          <w:divBdr>
            <w:top w:val="none" w:sz="0" w:space="0" w:color="auto"/>
            <w:left w:val="none" w:sz="0" w:space="0" w:color="auto"/>
            <w:bottom w:val="none" w:sz="0" w:space="0" w:color="auto"/>
            <w:right w:val="none" w:sz="0" w:space="0" w:color="auto"/>
          </w:divBdr>
        </w:div>
      </w:divsChild>
    </w:div>
    <w:div w:id="1063407239">
      <w:bodyDiv w:val="1"/>
      <w:marLeft w:val="0"/>
      <w:marRight w:val="0"/>
      <w:marTop w:val="0"/>
      <w:marBottom w:val="0"/>
      <w:divBdr>
        <w:top w:val="none" w:sz="0" w:space="0" w:color="auto"/>
        <w:left w:val="none" w:sz="0" w:space="0" w:color="auto"/>
        <w:bottom w:val="none" w:sz="0" w:space="0" w:color="auto"/>
        <w:right w:val="none" w:sz="0" w:space="0" w:color="auto"/>
      </w:divBdr>
    </w:div>
    <w:div w:id="1069690913">
      <w:bodyDiv w:val="1"/>
      <w:marLeft w:val="0"/>
      <w:marRight w:val="0"/>
      <w:marTop w:val="0"/>
      <w:marBottom w:val="0"/>
      <w:divBdr>
        <w:top w:val="none" w:sz="0" w:space="0" w:color="auto"/>
        <w:left w:val="none" w:sz="0" w:space="0" w:color="auto"/>
        <w:bottom w:val="none" w:sz="0" w:space="0" w:color="auto"/>
        <w:right w:val="none" w:sz="0" w:space="0" w:color="auto"/>
      </w:divBdr>
      <w:divsChild>
        <w:div w:id="1257207981">
          <w:marLeft w:val="0"/>
          <w:marRight w:val="720"/>
          <w:marTop w:val="115"/>
          <w:marBottom w:val="0"/>
          <w:divBdr>
            <w:top w:val="none" w:sz="0" w:space="0" w:color="auto"/>
            <w:left w:val="none" w:sz="0" w:space="0" w:color="auto"/>
            <w:bottom w:val="none" w:sz="0" w:space="0" w:color="auto"/>
            <w:right w:val="none" w:sz="0" w:space="0" w:color="auto"/>
          </w:divBdr>
        </w:div>
      </w:divsChild>
    </w:div>
    <w:div w:id="1111319364">
      <w:bodyDiv w:val="1"/>
      <w:marLeft w:val="0"/>
      <w:marRight w:val="0"/>
      <w:marTop w:val="0"/>
      <w:marBottom w:val="0"/>
      <w:divBdr>
        <w:top w:val="none" w:sz="0" w:space="0" w:color="auto"/>
        <w:left w:val="none" w:sz="0" w:space="0" w:color="auto"/>
        <w:bottom w:val="none" w:sz="0" w:space="0" w:color="auto"/>
        <w:right w:val="none" w:sz="0" w:space="0" w:color="auto"/>
      </w:divBdr>
    </w:div>
    <w:div w:id="1125856988">
      <w:bodyDiv w:val="1"/>
      <w:marLeft w:val="0"/>
      <w:marRight w:val="0"/>
      <w:marTop w:val="0"/>
      <w:marBottom w:val="0"/>
      <w:divBdr>
        <w:top w:val="none" w:sz="0" w:space="0" w:color="auto"/>
        <w:left w:val="none" w:sz="0" w:space="0" w:color="auto"/>
        <w:bottom w:val="none" w:sz="0" w:space="0" w:color="auto"/>
        <w:right w:val="none" w:sz="0" w:space="0" w:color="auto"/>
      </w:divBdr>
      <w:divsChild>
        <w:div w:id="43063392">
          <w:marLeft w:val="0"/>
          <w:marRight w:val="850"/>
          <w:marTop w:val="0"/>
          <w:marBottom w:val="120"/>
          <w:divBdr>
            <w:top w:val="none" w:sz="0" w:space="0" w:color="auto"/>
            <w:left w:val="none" w:sz="0" w:space="0" w:color="auto"/>
            <w:bottom w:val="none" w:sz="0" w:space="0" w:color="auto"/>
            <w:right w:val="none" w:sz="0" w:space="0" w:color="auto"/>
          </w:divBdr>
        </w:div>
        <w:div w:id="501047932">
          <w:marLeft w:val="0"/>
          <w:marRight w:val="850"/>
          <w:marTop w:val="0"/>
          <w:marBottom w:val="120"/>
          <w:divBdr>
            <w:top w:val="none" w:sz="0" w:space="0" w:color="auto"/>
            <w:left w:val="none" w:sz="0" w:space="0" w:color="auto"/>
            <w:bottom w:val="none" w:sz="0" w:space="0" w:color="auto"/>
            <w:right w:val="none" w:sz="0" w:space="0" w:color="auto"/>
          </w:divBdr>
        </w:div>
        <w:div w:id="539321756">
          <w:marLeft w:val="0"/>
          <w:marRight w:val="850"/>
          <w:marTop w:val="0"/>
          <w:marBottom w:val="120"/>
          <w:divBdr>
            <w:top w:val="none" w:sz="0" w:space="0" w:color="auto"/>
            <w:left w:val="none" w:sz="0" w:space="0" w:color="auto"/>
            <w:bottom w:val="none" w:sz="0" w:space="0" w:color="auto"/>
            <w:right w:val="none" w:sz="0" w:space="0" w:color="auto"/>
          </w:divBdr>
        </w:div>
        <w:div w:id="586353872">
          <w:marLeft w:val="0"/>
          <w:marRight w:val="850"/>
          <w:marTop w:val="0"/>
          <w:marBottom w:val="120"/>
          <w:divBdr>
            <w:top w:val="none" w:sz="0" w:space="0" w:color="auto"/>
            <w:left w:val="none" w:sz="0" w:space="0" w:color="auto"/>
            <w:bottom w:val="none" w:sz="0" w:space="0" w:color="auto"/>
            <w:right w:val="none" w:sz="0" w:space="0" w:color="auto"/>
          </w:divBdr>
        </w:div>
        <w:div w:id="1051688185">
          <w:marLeft w:val="0"/>
          <w:marRight w:val="850"/>
          <w:marTop w:val="0"/>
          <w:marBottom w:val="120"/>
          <w:divBdr>
            <w:top w:val="none" w:sz="0" w:space="0" w:color="auto"/>
            <w:left w:val="none" w:sz="0" w:space="0" w:color="auto"/>
            <w:bottom w:val="none" w:sz="0" w:space="0" w:color="auto"/>
            <w:right w:val="none" w:sz="0" w:space="0" w:color="auto"/>
          </w:divBdr>
        </w:div>
        <w:div w:id="1556089316">
          <w:marLeft w:val="0"/>
          <w:marRight w:val="850"/>
          <w:marTop w:val="0"/>
          <w:marBottom w:val="120"/>
          <w:divBdr>
            <w:top w:val="none" w:sz="0" w:space="0" w:color="auto"/>
            <w:left w:val="none" w:sz="0" w:space="0" w:color="auto"/>
            <w:bottom w:val="none" w:sz="0" w:space="0" w:color="auto"/>
            <w:right w:val="none" w:sz="0" w:space="0" w:color="auto"/>
          </w:divBdr>
        </w:div>
      </w:divsChild>
    </w:div>
    <w:div w:id="1129665761">
      <w:bodyDiv w:val="1"/>
      <w:marLeft w:val="0"/>
      <w:marRight w:val="0"/>
      <w:marTop w:val="0"/>
      <w:marBottom w:val="0"/>
      <w:divBdr>
        <w:top w:val="none" w:sz="0" w:space="0" w:color="auto"/>
        <w:left w:val="none" w:sz="0" w:space="0" w:color="auto"/>
        <w:bottom w:val="none" w:sz="0" w:space="0" w:color="auto"/>
        <w:right w:val="none" w:sz="0" w:space="0" w:color="auto"/>
      </w:divBdr>
    </w:div>
    <w:div w:id="1132599339">
      <w:bodyDiv w:val="1"/>
      <w:marLeft w:val="0"/>
      <w:marRight w:val="0"/>
      <w:marTop w:val="0"/>
      <w:marBottom w:val="0"/>
      <w:divBdr>
        <w:top w:val="none" w:sz="0" w:space="0" w:color="auto"/>
        <w:left w:val="none" w:sz="0" w:space="0" w:color="auto"/>
        <w:bottom w:val="none" w:sz="0" w:space="0" w:color="auto"/>
        <w:right w:val="none" w:sz="0" w:space="0" w:color="auto"/>
      </w:divBdr>
    </w:div>
    <w:div w:id="1135561346">
      <w:bodyDiv w:val="1"/>
      <w:marLeft w:val="0"/>
      <w:marRight w:val="0"/>
      <w:marTop w:val="0"/>
      <w:marBottom w:val="0"/>
      <w:divBdr>
        <w:top w:val="none" w:sz="0" w:space="0" w:color="auto"/>
        <w:left w:val="none" w:sz="0" w:space="0" w:color="auto"/>
        <w:bottom w:val="none" w:sz="0" w:space="0" w:color="auto"/>
        <w:right w:val="none" w:sz="0" w:space="0" w:color="auto"/>
      </w:divBdr>
    </w:div>
    <w:div w:id="1144470560">
      <w:bodyDiv w:val="1"/>
      <w:marLeft w:val="0"/>
      <w:marRight w:val="0"/>
      <w:marTop w:val="0"/>
      <w:marBottom w:val="0"/>
      <w:divBdr>
        <w:top w:val="none" w:sz="0" w:space="0" w:color="auto"/>
        <w:left w:val="none" w:sz="0" w:space="0" w:color="auto"/>
        <w:bottom w:val="none" w:sz="0" w:space="0" w:color="auto"/>
        <w:right w:val="none" w:sz="0" w:space="0" w:color="auto"/>
      </w:divBdr>
    </w:div>
    <w:div w:id="1175071367">
      <w:bodyDiv w:val="1"/>
      <w:marLeft w:val="0"/>
      <w:marRight w:val="0"/>
      <w:marTop w:val="0"/>
      <w:marBottom w:val="0"/>
      <w:divBdr>
        <w:top w:val="none" w:sz="0" w:space="0" w:color="auto"/>
        <w:left w:val="none" w:sz="0" w:space="0" w:color="auto"/>
        <w:bottom w:val="none" w:sz="0" w:space="0" w:color="auto"/>
        <w:right w:val="none" w:sz="0" w:space="0" w:color="auto"/>
      </w:divBdr>
    </w:div>
    <w:div w:id="1183738799">
      <w:bodyDiv w:val="1"/>
      <w:marLeft w:val="0"/>
      <w:marRight w:val="0"/>
      <w:marTop w:val="0"/>
      <w:marBottom w:val="0"/>
      <w:divBdr>
        <w:top w:val="none" w:sz="0" w:space="0" w:color="auto"/>
        <w:left w:val="none" w:sz="0" w:space="0" w:color="auto"/>
        <w:bottom w:val="none" w:sz="0" w:space="0" w:color="auto"/>
        <w:right w:val="none" w:sz="0" w:space="0" w:color="auto"/>
      </w:divBdr>
    </w:div>
    <w:div w:id="1211648026">
      <w:bodyDiv w:val="1"/>
      <w:marLeft w:val="0"/>
      <w:marRight w:val="0"/>
      <w:marTop w:val="0"/>
      <w:marBottom w:val="0"/>
      <w:divBdr>
        <w:top w:val="none" w:sz="0" w:space="0" w:color="auto"/>
        <w:left w:val="none" w:sz="0" w:space="0" w:color="auto"/>
        <w:bottom w:val="none" w:sz="0" w:space="0" w:color="auto"/>
        <w:right w:val="none" w:sz="0" w:space="0" w:color="auto"/>
      </w:divBdr>
    </w:div>
    <w:div w:id="1221862476">
      <w:bodyDiv w:val="1"/>
      <w:marLeft w:val="0"/>
      <w:marRight w:val="0"/>
      <w:marTop w:val="0"/>
      <w:marBottom w:val="0"/>
      <w:divBdr>
        <w:top w:val="none" w:sz="0" w:space="0" w:color="auto"/>
        <w:left w:val="none" w:sz="0" w:space="0" w:color="auto"/>
        <w:bottom w:val="none" w:sz="0" w:space="0" w:color="auto"/>
        <w:right w:val="none" w:sz="0" w:space="0" w:color="auto"/>
      </w:divBdr>
    </w:div>
    <w:div w:id="1232736084">
      <w:bodyDiv w:val="1"/>
      <w:marLeft w:val="0"/>
      <w:marRight w:val="0"/>
      <w:marTop w:val="0"/>
      <w:marBottom w:val="0"/>
      <w:divBdr>
        <w:top w:val="none" w:sz="0" w:space="0" w:color="auto"/>
        <w:left w:val="none" w:sz="0" w:space="0" w:color="auto"/>
        <w:bottom w:val="none" w:sz="0" w:space="0" w:color="auto"/>
        <w:right w:val="none" w:sz="0" w:space="0" w:color="auto"/>
      </w:divBdr>
    </w:div>
    <w:div w:id="1233394760">
      <w:bodyDiv w:val="1"/>
      <w:marLeft w:val="0"/>
      <w:marRight w:val="0"/>
      <w:marTop w:val="0"/>
      <w:marBottom w:val="0"/>
      <w:divBdr>
        <w:top w:val="none" w:sz="0" w:space="0" w:color="auto"/>
        <w:left w:val="none" w:sz="0" w:space="0" w:color="auto"/>
        <w:bottom w:val="none" w:sz="0" w:space="0" w:color="auto"/>
        <w:right w:val="none" w:sz="0" w:space="0" w:color="auto"/>
      </w:divBdr>
      <w:divsChild>
        <w:div w:id="167410697">
          <w:marLeft w:val="0"/>
          <w:marRight w:val="547"/>
          <w:marTop w:val="115"/>
          <w:marBottom w:val="0"/>
          <w:divBdr>
            <w:top w:val="none" w:sz="0" w:space="0" w:color="auto"/>
            <w:left w:val="none" w:sz="0" w:space="0" w:color="auto"/>
            <w:bottom w:val="none" w:sz="0" w:space="0" w:color="auto"/>
            <w:right w:val="none" w:sz="0" w:space="0" w:color="auto"/>
          </w:divBdr>
        </w:div>
        <w:div w:id="1344743739">
          <w:marLeft w:val="0"/>
          <w:marRight w:val="547"/>
          <w:marTop w:val="115"/>
          <w:marBottom w:val="0"/>
          <w:divBdr>
            <w:top w:val="none" w:sz="0" w:space="0" w:color="auto"/>
            <w:left w:val="none" w:sz="0" w:space="0" w:color="auto"/>
            <w:bottom w:val="none" w:sz="0" w:space="0" w:color="auto"/>
            <w:right w:val="none" w:sz="0" w:space="0" w:color="auto"/>
          </w:divBdr>
        </w:div>
        <w:div w:id="1768232850">
          <w:marLeft w:val="0"/>
          <w:marRight w:val="547"/>
          <w:marTop w:val="115"/>
          <w:marBottom w:val="0"/>
          <w:divBdr>
            <w:top w:val="none" w:sz="0" w:space="0" w:color="auto"/>
            <w:left w:val="none" w:sz="0" w:space="0" w:color="auto"/>
            <w:bottom w:val="none" w:sz="0" w:space="0" w:color="auto"/>
            <w:right w:val="none" w:sz="0" w:space="0" w:color="auto"/>
          </w:divBdr>
        </w:div>
        <w:div w:id="2055343744">
          <w:marLeft w:val="0"/>
          <w:marRight w:val="547"/>
          <w:marTop w:val="115"/>
          <w:marBottom w:val="0"/>
          <w:divBdr>
            <w:top w:val="none" w:sz="0" w:space="0" w:color="auto"/>
            <w:left w:val="none" w:sz="0" w:space="0" w:color="auto"/>
            <w:bottom w:val="none" w:sz="0" w:space="0" w:color="auto"/>
            <w:right w:val="none" w:sz="0" w:space="0" w:color="auto"/>
          </w:divBdr>
        </w:div>
      </w:divsChild>
    </w:div>
    <w:div w:id="1246263259">
      <w:bodyDiv w:val="1"/>
      <w:marLeft w:val="0"/>
      <w:marRight w:val="0"/>
      <w:marTop w:val="0"/>
      <w:marBottom w:val="0"/>
      <w:divBdr>
        <w:top w:val="none" w:sz="0" w:space="0" w:color="auto"/>
        <w:left w:val="none" w:sz="0" w:space="0" w:color="auto"/>
        <w:bottom w:val="none" w:sz="0" w:space="0" w:color="auto"/>
        <w:right w:val="none" w:sz="0" w:space="0" w:color="auto"/>
      </w:divBdr>
    </w:div>
    <w:div w:id="1248808829">
      <w:bodyDiv w:val="1"/>
      <w:marLeft w:val="0"/>
      <w:marRight w:val="0"/>
      <w:marTop w:val="0"/>
      <w:marBottom w:val="0"/>
      <w:divBdr>
        <w:top w:val="none" w:sz="0" w:space="0" w:color="auto"/>
        <w:left w:val="none" w:sz="0" w:space="0" w:color="auto"/>
        <w:bottom w:val="none" w:sz="0" w:space="0" w:color="auto"/>
        <w:right w:val="none" w:sz="0" w:space="0" w:color="auto"/>
      </w:divBdr>
    </w:div>
    <w:div w:id="1254506992">
      <w:bodyDiv w:val="1"/>
      <w:marLeft w:val="0"/>
      <w:marRight w:val="0"/>
      <w:marTop w:val="0"/>
      <w:marBottom w:val="0"/>
      <w:divBdr>
        <w:top w:val="none" w:sz="0" w:space="0" w:color="auto"/>
        <w:left w:val="none" w:sz="0" w:space="0" w:color="auto"/>
        <w:bottom w:val="none" w:sz="0" w:space="0" w:color="auto"/>
        <w:right w:val="none" w:sz="0" w:space="0" w:color="auto"/>
      </w:divBdr>
    </w:div>
    <w:div w:id="1257519943">
      <w:bodyDiv w:val="1"/>
      <w:marLeft w:val="0"/>
      <w:marRight w:val="0"/>
      <w:marTop w:val="0"/>
      <w:marBottom w:val="0"/>
      <w:divBdr>
        <w:top w:val="none" w:sz="0" w:space="0" w:color="auto"/>
        <w:left w:val="none" w:sz="0" w:space="0" w:color="auto"/>
        <w:bottom w:val="none" w:sz="0" w:space="0" w:color="auto"/>
        <w:right w:val="none" w:sz="0" w:space="0" w:color="auto"/>
      </w:divBdr>
    </w:div>
    <w:div w:id="1260866066">
      <w:bodyDiv w:val="1"/>
      <w:marLeft w:val="0"/>
      <w:marRight w:val="0"/>
      <w:marTop w:val="0"/>
      <w:marBottom w:val="0"/>
      <w:divBdr>
        <w:top w:val="none" w:sz="0" w:space="0" w:color="auto"/>
        <w:left w:val="none" w:sz="0" w:space="0" w:color="auto"/>
        <w:bottom w:val="none" w:sz="0" w:space="0" w:color="auto"/>
        <w:right w:val="none" w:sz="0" w:space="0" w:color="auto"/>
      </w:divBdr>
    </w:div>
    <w:div w:id="1286735385">
      <w:bodyDiv w:val="1"/>
      <w:marLeft w:val="0"/>
      <w:marRight w:val="0"/>
      <w:marTop w:val="0"/>
      <w:marBottom w:val="0"/>
      <w:divBdr>
        <w:top w:val="none" w:sz="0" w:space="0" w:color="auto"/>
        <w:left w:val="none" w:sz="0" w:space="0" w:color="auto"/>
        <w:bottom w:val="none" w:sz="0" w:space="0" w:color="auto"/>
        <w:right w:val="none" w:sz="0" w:space="0" w:color="auto"/>
      </w:divBdr>
    </w:div>
    <w:div w:id="1287421271">
      <w:bodyDiv w:val="1"/>
      <w:marLeft w:val="0"/>
      <w:marRight w:val="0"/>
      <w:marTop w:val="0"/>
      <w:marBottom w:val="0"/>
      <w:divBdr>
        <w:top w:val="none" w:sz="0" w:space="0" w:color="auto"/>
        <w:left w:val="none" w:sz="0" w:space="0" w:color="auto"/>
        <w:bottom w:val="none" w:sz="0" w:space="0" w:color="auto"/>
        <w:right w:val="none" w:sz="0" w:space="0" w:color="auto"/>
      </w:divBdr>
    </w:div>
    <w:div w:id="1291665082">
      <w:bodyDiv w:val="1"/>
      <w:marLeft w:val="0"/>
      <w:marRight w:val="0"/>
      <w:marTop w:val="0"/>
      <w:marBottom w:val="0"/>
      <w:divBdr>
        <w:top w:val="none" w:sz="0" w:space="0" w:color="auto"/>
        <w:left w:val="none" w:sz="0" w:space="0" w:color="auto"/>
        <w:bottom w:val="none" w:sz="0" w:space="0" w:color="auto"/>
        <w:right w:val="none" w:sz="0" w:space="0" w:color="auto"/>
      </w:divBdr>
    </w:div>
    <w:div w:id="1294095271">
      <w:bodyDiv w:val="1"/>
      <w:marLeft w:val="0"/>
      <w:marRight w:val="0"/>
      <w:marTop w:val="0"/>
      <w:marBottom w:val="0"/>
      <w:divBdr>
        <w:top w:val="none" w:sz="0" w:space="0" w:color="auto"/>
        <w:left w:val="none" w:sz="0" w:space="0" w:color="auto"/>
        <w:bottom w:val="none" w:sz="0" w:space="0" w:color="auto"/>
        <w:right w:val="none" w:sz="0" w:space="0" w:color="auto"/>
      </w:divBdr>
    </w:div>
    <w:div w:id="1314875372">
      <w:bodyDiv w:val="1"/>
      <w:marLeft w:val="0"/>
      <w:marRight w:val="0"/>
      <w:marTop w:val="0"/>
      <w:marBottom w:val="0"/>
      <w:divBdr>
        <w:top w:val="none" w:sz="0" w:space="0" w:color="auto"/>
        <w:left w:val="none" w:sz="0" w:space="0" w:color="auto"/>
        <w:bottom w:val="none" w:sz="0" w:space="0" w:color="auto"/>
        <w:right w:val="none" w:sz="0" w:space="0" w:color="auto"/>
      </w:divBdr>
    </w:div>
    <w:div w:id="1321541878">
      <w:bodyDiv w:val="1"/>
      <w:marLeft w:val="0"/>
      <w:marRight w:val="0"/>
      <w:marTop w:val="0"/>
      <w:marBottom w:val="0"/>
      <w:divBdr>
        <w:top w:val="none" w:sz="0" w:space="0" w:color="auto"/>
        <w:left w:val="none" w:sz="0" w:space="0" w:color="auto"/>
        <w:bottom w:val="none" w:sz="0" w:space="0" w:color="auto"/>
        <w:right w:val="none" w:sz="0" w:space="0" w:color="auto"/>
      </w:divBdr>
    </w:div>
    <w:div w:id="1377703770">
      <w:bodyDiv w:val="1"/>
      <w:marLeft w:val="0"/>
      <w:marRight w:val="0"/>
      <w:marTop w:val="0"/>
      <w:marBottom w:val="0"/>
      <w:divBdr>
        <w:top w:val="none" w:sz="0" w:space="0" w:color="auto"/>
        <w:left w:val="none" w:sz="0" w:space="0" w:color="auto"/>
        <w:bottom w:val="none" w:sz="0" w:space="0" w:color="auto"/>
        <w:right w:val="none" w:sz="0" w:space="0" w:color="auto"/>
      </w:divBdr>
      <w:divsChild>
        <w:div w:id="365329866">
          <w:marLeft w:val="0"/>
          <w:marRight w:val="547"/>
          <w:marTop w:val="106"/>
          <w:marBottom w:val="0"/>
          <w:divBdr>
            <w:top w:val="none" w:sz="0" w:space="0" w:color="auto"/>
            <w:left w:val="none" w:sz="0" w:space="0" w:color="auto"/>
            <w:bottom w:val="none" w:sz="0" w:space="0" w:color="auto"/>
            <w:right w:val="none" w:sz="0" w:space="0" w:color="auto"/>
          </w:divBdr>
        </w:div>
        <w:div w:id="824321711">
          <w:marLeft w:val="0"/>
          <w:marRight w:val="547"/>
          <w:marTop w:val="106"/>
          <w:marBottom w:val="0"/>
          <w:divBdr>
            <w:top w:val="none" w:sz="0" w:space="0" w:color="auto"/>
            <w:left w:val="none" w:sz="0" w:space="0" w:color="auto"/>
            <w:bottom w:val="none" w:sz="0" w:space="0" w:color="auto"/>
            <w:right w:val="none" w:sz="0" w:space="0" w:color="auto"/>
          </w:divBdr>
        </w:div>
        <w:div w:id="1228227647">
          <w:marLeft w:val="0"/>
          <w:marRight w:val="547"/>
          <w:marTop w:val="106"/>
          <w:marBottom w:val="0"/>
          <w:divBdr>
            <w:top w:val="none" w:sz="0" w:space="0" w:color="auto"/>
            <w:left w:val="none" w:sz="0" w:space="0" w:color="auto"/>
            <w:bottom w:val="none" w:sz="0" w:space="0" w:color="auto"/>
            <w:right w:val="none" w:sz="0" w:space="0" w:color="auto"/>
          </w:divBdr>
        </w:div>
        <w:div w:id="1413313759">
          <w:marLeft w:val="0"/>
          <w:marRight w:val="547"/>
          <w:marTop w:val="106"/>
          <w:marBottom w:val="0"/>
          <w:divBdr>
            <w:top w:val="none" w:sz="0" w:space="0" w:color="auto"/>
            <w:left w:val="none" w:sz="0" w:space="0" w:color="auto"/>
            <w:bottom w:val="none" w:sz="0" w:space="0" w:color="auto"/>
            <w:right w:val="none" w:sz="0" w:space="0" w:color="auto"/>
          </w:divBdr>
        </w:div>
        <w:div w:id="2035619563">
          <w:marLeft w:val="0"/>
          <w:marRight w:val="547"/>
          <w:marTop w:val="106"/>
          <w:marBottom w:val="0"/>
          <w:divBdr>
            <w:top w:val="none" w:sz="0" w:space="0" w:color="auto"/>
            <w:left w:val="none" w:sz="0" w:space="0" w:color="auto"/>
            <w:bottom w:val="none" w:sz="0" w:space="0" w:color="auto"/>
            <w:right w:val="none" w:sz="0" w:space="0" w:color="auto"/>
          </w:divBdr>
        </w:div>
      </w:divsChild>
    </w:div>
    <w:div w:id="1387293948">
      <w:bodyDiv w:val="1"/>
      <w:marLeft w:val="0"/>
      <w:marRight w:val="0"/>
      <w:marTop w:val="0"/>
      <w:marBottom w:val="0"/>
      <w:divBdr>
        <w:top w:val="none" w:sz="0" w:space="0" w:color="auto"/>
        <w:left w:val="none" w:sz="0" w:space="0" w:color="auto"/>
        <w:bottom w:val="none" w:sz="0" w:space="0" w:color="auto"/>
        <w:right w:val="none" w:sz="0" w:space="0" w:color="auto"/>
      </w:divBdr>
    </w:div>
    <w:div w:id="1389652057">
      <w:bodyDiv w:val="1"/>
      <w:marLeft w:val="0"/>
      <w:marRight w:val="0"/>
      <w:marTop w:val="0"/>
      <w:marBottom w:val="0"/>
      <w:divBdr>
        <w:top w:val="none" w:sz="0" w:space="0" w:color="auto"/>
        <w:left w:val="none" w:sz="0" w:space="0" w:color="auto"/>
        <w:bottom w:val="none" w:sz="0" w:space="0" w:color="auto"/>
        <w:right w:val="none" w:sz="0" w:space="0" w:color="auto"/>
      </w:divBdr>
    </w:div>
    <w:div w:id="1394816474">
      <w:bodyDiv w:val="1"/>
      <w:marLeft w:val="0"/>
      <w:marRight w:val="0"/>
      <w:marTop w:val="0"/>
      <w:marBottom w:val="0"/>
      <w:divBdr>
        <w:top w:val="none" w:sz="0" w:space="0" w:color="auto"/>
        <w:left w:val="none" w:sz="0" w:space="0" w:color="auto"/>
        <w:bottom w:val="none" w:sz="0" w:space="0" w:color="auto"/>
        <w:right w:val="none" w:sz="0" w:space="0" w:color="auto"/>
      </w:divBdr>
    </w:div>
    <w:div w:id="1439445182">
      <w:bodyDiv w:val="1"/>
      <w:marLeft w:val="0"/>
      <w:marRight w:val="0"/>
      <w:marTop w:val="0"/>
      <w:marBottom w:val="0"/>
      <w:divBdr>
        <w:top w:val="none" w:sz="0" w:space="0" w:color="auto"/>
        <w:left w:val="none" w:sz="0" w:space="0" w:color="auto"/>
        <w:bottom w:val="none" w:sz="0" w:space="0" w:color="auto"/>
        <w:right w:val="none" w:sz="0" w:space="0" w:color="auto"/>
      </w:divBdr>
      <w:divsChild>
        <w:div w:id="62872164">
          <w:marLeft w:val="0"/>
          <w:marRight w:val="533"/>
          <w:marTop w:val="115"/>
          <w:marBottom w:val="0"/>
          <w:divBdr>
            <w:top w:val="none" w:sz="0" w:space="0" w:color="auto"/>
            <w:left w:val="none" w:sz="0" w:space="0" w:color="auto"/>
            <w:bottom w:val="none" w:sz="0" w:space="0" w:color="auto"/>
            <w:right w:val="none" w:sz="0" w:space="0" w:color="auto"/>
          </w:divBdr>
        </w:div>
        <w:div w:id="617226015">
          <w:marLeft w:val="0"/>
          <w:marRight w:val="533"/>
          <w:marTop w:val="115"/>
          <w:marBottom w:val="0"/>
          <w:divBdr>
            <w:top w:val="none" w:sz="0" w:space="0" w:color="auto"/>
            <w:left w:val="none" w:sz="0" w:space="0" w:color="auto"/>
            <w:bottom w:val="none" w:sz="0" w:space="0" w:color="auto"/>
            <w:right w:val="none" w:sz="0" w:space="0" w:color="auto"/>
          </w:divBdr>
        </w:div>
        <w:div w:id="907807956">
          <w:marLeft w:val="0"/>
          <w:marRight w:val="533"/>
          <w:marTop w:val="115"/>
          <w:marBottom w:val="0"/>
          <w:divBdr>
            <w:top w:val="none" w:sz="0" w:space="0" w:color="auto"/>
            <w:left w:val="none" w:sz="0" w:space="0" w:color="auto"/>
            <w:bottom w:val="none" w:sz="0" w:space="0" w:color="auto"/>
            <w:right w:val="none" w:sz="0" w:space="0" w:color="auto"/>
          </w:divBdr>
        </w:div>
        <w:div w:id="1611009518">
          <w:marLeft w:val="0"/>
          <w:marRight w:val="533"/>
          <w:marTop w:val="115"/>
          <w:marBottom w:val="0"/>
          <w:divBdr>
            <w:top w:val="none" w:sz="0" w:space="0" w:color="auto"/>
            <w:left w:val="none" w:sz="0" w:space="0" w:color="auto"/>
            <w:bottom w:val="none" w:sz="0" w:space="0" w:color="auto"/>
            <w:right w:val="none" w:sz="0" w:space="0" w:color="auto"/>
          </w:divBdr>
        </w:div>
        <w:div w:id="1903786468">
          <w:marLeft w:val="0"/>
          <w:marRight w:val="533"/>
          <w:marTop w:val="115"/>
          <w:marBottom w:val="0"/>
          <w:divBdr>
            <w:top w:val="none" w:sz="0" w:space="0" w:color="auto"/>
            <w:left w:val="none" w:sz="0" w:space="0" w:color="auto"/>
            <w:bottom w:val="none" w:sz="0" w:space="0" w:color="auto"/>
            <w:right w:val="none" w:sz="0" w:space="0" w:color="auto"/>
          </w:divBdr>
        </w:div>
      </w:divsChild>
    </w:div>
    <w:div w:id="1451820881">
      <w:bodyDiv w:val="1"/>
      <w:marLeft w:val="0"/>
      <w:marRight w:val="0"/>
      <w:marTop w:val="0"/>
      <w:marBottom w:val="0"/>
      <w:divBdr>
        <w:top w:val="none" w:sz="0" w:space="0" w:color="auto"/>
        <w:left w:val="none" w:sz="0" w:space="0" w:color="auto"/>
        <w:bottom w:val="none" w:sz="0" w:space="0" w:color="auto"/>
        <w:right w:val="none" w:sz="0" w:space="0" w:color="auto"/>
      </w:divBdr>
      <w:divsChild>
        <w:div w:id="18896251">
          <w:marLeft w:val="0"/>
          <w:marRight w:val="720"/>
          <w:marTop w:val="96"/>
          <w:marBottom w:val="0"/>
          <w:divBdr>
            <w:top w:val="none" w:sz="0" w:space="0" w:color="auto"/>
            <w:left w:val="none" w:sz="0" w:space="0" w:color="auto"/>
            <w:bottom w:val="none" w:sz="0" w:space="0" w:color="auto"/>
            <w:right w:val="none" w:sz="0" w:space="0" w:color="auto"/>
          </w:divBdr>
        </w:div>
        <w:div w:id="451171629">
          <w:marLeft w:val="0"/>
          <w:marRight w:val="720"/>
          <w:marTop w:val="96"/>
          <w:marBottom w:val="0"/>
          <w:divBdr>
            <w:top w:val="none" w:sz="0" w:space="0" w:color="auto"/>
            <w:left w:val="none" w:sz="0" w:space="0" w:color="auto"/>
            <w:bottom w:val="none" w:sz="0" w:space="0" w:color="auto"/>
            <w:right w:val="none" w:sz="0" w:space="0" w:color="auto"/>
          </w:divBdr>
        </w:div>
        <w:div w:id="663432222">
          <w:marLeft w:val="0"/>
          <w:marRight w:val="720"/>
          <w:marTop w:val="96"/>
          <w:marBottom w:val="0"/>
          <w:divBdr>
            <w:top w:val="none" w:sz="0" w:space="0" w:color="auto"/>
            <w:left w:val="none" w:sz="0" w:space="0" w:color="auto"/>
            <w:bottom w:val="none" w:sz="0" w:space="0" w:color="auto"/>
            <w:right w:val="none" w:sz="0" w:space="0" w:color="auto"/>
          </w:divBdr>
        </w:div>
        <w:div w:id="676733539">
          <w:marLeft w:val="0"/>
          <w:marRight w:val="720"/>
          <w:marTop w:val="96"/>
          <w:marBottom w:val="0"/>
          <w:divBdr>
            <w:top w:val="none" w:sz="0" w:space="0" w:color="auto"/>
            <w:left w:val="none" w:sz="0" w:space="0" w:color="auto"/>
            <w:bottom w:val="none" w:sz="0" w:space="0" w:color="auto"/>
            <w:right w:val="none" w:sz="0" w:space="0" w:color="auto"/>
          </w:divBdr>
        </w:div>
        <w:div w:id="1396706799">
          <w:marLeft w:val="0"/>
          <w:marRight w:val="720"/>
          <w:marTop w:val="96"/>
          <w:marBottom w:val="0"/>
          <w:divBdr>
            <w:top w:val="none" w:sz="0" w:space="0" w:color="auto"/>
            <w:left w:val="none" w:sz="0" w:space="0" w:color="auto"/>
            <w:bottom w:val="none" w:sz="0" w:space="0" w:color="auto"/>
            <w:right w:val="none" w:sz="0" w:space="0" w:color="auto"/>
          </w:divBdr>
        </w:div>
        <w:div w:id="1559706946">
          <w:marLeft w:val="0"/>
          <w:marRight w:val="720"/>
          <w:marTop w:val="96"/>
          <w:marBottom w:val="0"/>
          <w:divBdr>
            <w:top w:val="none" w:sz="0" w:space="0" w:color="auto"/>
            <w:left w:val="none" w:sz="0" w:space="0" w:color="auto"/>
            <w:bottom w:val="none" w:sz="0" w:space="0" w:color="auto"/>
            <w:right w:val="none" w:sz="0" w:space="0" w:color="auto"/>
          </w:divBdr>
        </w:div>
        <w:div w:id="1676346624">
          <w:marLeft w:val="0"/>
          <w:marRight w:val="720"/>
          <w:marTop w:val="96"/>
          <w:marBottom w:val="0"/>
          <w:divBdr>
            <w:top w:val="none" w:sz="0" w:space="0" w:color="auto"/>
            <w:left w:val="none" w:sz="0" w:space="0" w:color="auto"/>
            <w:bottom w:val="none" w:sz="0" w:space="0" w:color="auto"/>
            <w:right w:val="none" w:sz="0" w:space="0" w:color="auto"/>
          </w:divBdr>
        </w:div>
        <w:div w:id="1864392827">
          <w:marLeft w:val="0"/>
          <w:marRight w:val="720"/>
          <w:marTop w:val="96"/>
          <w:marBottom w:val="0"/>
          <w:divBdr>
            <w:top w:val="none" w:sz="0" w:space="0" w:color="auto"/>
            <w:left w:val="none" w:sz="0" w:space="0" w:color="auto"/>
            <w:bottom w:val="none" w:sz="0" w:space="0" w:color="auto"/>
            <w:right w:val="none" w:sz="0" w:space="0" w:color="auto"/>
          </w:divBdr>
        </w:div>
        <w:div w:id="2090761341">
          <w:marLeft w:val="0"/>
          <w:marRight w:val="720"/>
          <w:marTop w:val="96"/>
          <w:marBottom w:val="0"/>
          <w:divBdr>
            <w:top w:val="none" w:sz="0" w:space="0" w:color="auto"/>
            <w:left w:val="none" w:sz="0" w:space="0" w:color="auto"/>
            <w:bottom w:val="none" w:sz="0" w:space="0" w:color="auto"/>
            <w:right w:val="none" w:sz="0" w:space="0" w:color="auto"/>
          </w:divBdr>
        </w:div>
      </w:divsChild>
    </w:div>
    <w:div w:id="1472402473">
      <w:bodyDiv w:val="1"/>
      <w:marLeft w:val="0"/>
      <w:marRight w:val="0"/>
      <w:marTop w:val="0"/>
      <w:marBottom w:val="0"/>
      <w:divBdr>
        <w:top w:val="none" w:sz="0" w:space="0" w:color="auto"/>
        <w:left w:val="none" w:sz="0" w:space="0" w:color="auto"/>
        <w:bottom w:val="none" w:sz="0" w:space="0" w:color="auto"/>
        <w:right w:val="none" w:sz="0" w:space="0" w:color="auto"/>
      </w:divBdr>
    </w:div>
    <w:div w:id="1503932017">
      <w:bodyDiv w:val="1"/>
      <w:marLeft w:val="0"/>
      <w:marRight w:val="0"/>
      <w:marTop w:val="0"/>
      <w:marBottom w:val="0"/>
      <w:divBdr>
        <w:top w:val="none" w:sz="0" w:space="0" w:color="auto"/>
        <w:left w:val="none" w:sz="0" w:space="0" w:color="auto"/>
        <w:bottom w:val="none" w:sz="0" w:space="0" w:color="auto"/>
        <w:right w:val="none" w:sz="0" w:space="0" w:color="auto"/>
      </w:divBdr>
    </w:div>
    <w:div w:id="1509439290">
      <w:bodyDiv w:val="1"/>
      <w:marLeft w:val="0"/>
      <w:marRight w:val="0"/>
      <w:marTop w:val="0"/>
      <w:marBottom w:val="0"/>
      <w:divBdr>
        <w:top w:val="none" w:sz="0" w:space="0" w:color="auto"/>
        <w:left w:val="none" w:sz="0" w:space="0" w:color="auto"/>
        <w:bottom w:val="none" w:sz="0" w:space="0" w:color="auto"/>
        <w:right w:val="none" w:sz="0" w:space="0" w:color="auto"/>
      </w:divBdr>
    </w:div>
    <w:div w:id="1529217444">
      <w:bodyDiv w:val="1"/>
      <w:marLeft w:val="0"/>
      <w:marRight w:val="0"/>
      <w:marTop w:val="0"/>
      <w:marBottom w:val="0"/>
      <w:divBdr>
        <w:top w:val="none" w:sz="0" w:space="0" w:color="auto"/>
        <w:left w:val="none" w:sz="0" w:space="0" w:color="auto"/>
        <w:bottom w:val="none" w:sz="0" w:space="0" w:color="auto"/>
        <w:right w:val="none" w:sz="0" w:space="0" w:color="auto"/>
      </w:divBdr>
      <w:divsChild>
        <w:div w:id="576325084">
          <w:marLeft w:val="0"/>
          <w:marRight w:val="0"/>
          <w:marTop w:val="0"/>
          <w:marBottom w:val="0"/>
          <w:divBdr>
            <w:top w:val="none" w:sz="0" w:space="0" w:color="auto"/>
            <w:left w:val="none" w:sz="0" w:space="0" w:color="auto"/>
            <w:bottom w:val="none" w:sz="0" w:space="0" w:color="auto"/>
            <w:right w:val="none" w:sz="0" w:space="0" w:color="auto"/>
          </w:divBdr>
          <w:divsChild>
            <w:div w:id="164325351">
              <w:marLeft w:val="0"/>
              <w:marRight w:val="0"/>
              <w:marTop w:val="0"/>
              <w:marBottom w:val="0"/>
              <w:divBdr>
                <w:top w:val="none" w:sz="0" w:space="0" w:color="auto"/>
                <w:left w:val="none" w:sz="0" w:space="0" w:color="auto"/>
                <w:bottom w:val="none" w:sz="0" w:space="0" w:color="auto"/>
                <w:right w:val="none" w:sz="0" w:space="0" w:color="auto"/>
              </w:divBdr>
              <w:divsChild>
                <w:div w:id="497424579">
                  <w:marLeft w:val="0"/>
                  <w:marRight w:val="0"/>
                  <w:marTop w:val="0"/>
                  <w:marBottom w:val="0"/>
                  <w:divBdr>
                    <w:top w:val="none" w:sz="0" w:space="0" w:color="auto"/>
                    <w:left w:val="none" w:sz="0" w:space="0" w:color="auto"/>
                    <w:bottom w:val="none" w:sz="0" w:space="0" w:color="auto"/>
                    <w:right w:val="none" w:sz="0" w:space="0" w:color="auto"/>
                  </w:divBdr>
                  <w:divsChild>
                    <w:div w:id="696469263">
                      <w:marLeft w:val="150"/>
                      <w:marRight w:val="150"/>
                      <w:marTop w:val="0"/>
                      <w:marBottom w:val="0"/>
                      <w:divBdr>
                        <w:top w:val="none" w:sz="0" w:space="0" w:color="auto"/>
                        <w:left w:val="none" w:sz="0" w:space="0" w:color="auto"/>
                        <w:bottom w:val="none" w:sz="0" w:space="0" w:color="auto"/>
                        <w:right w:val="none" w:sz="0" w:space="0" w:color="auto"/>
                      </w:divBdr>
                      <w:divsChild>
                        <w:div w:id="1968661031">
                          <w:marLeft w:val="3360"/>
                          <w:marRight w:val="240"/>
                          <w:marTop w:val="0"/>
                          <w:marBottom w:val="75"/>
                          <w:divBdr>
                            <w:top w:val="none" w:sz="0" w:space="0" w:color="auto"/>
                            <w:left w:val="none" w:sz="0" w:space="0" w:color="auto"/>
                            <w:bottom w:val="none" w:sz="0" w:space="0" w:color="auto"/>
                            <w:right w:val="none" w:sz="0" w:space="0" w:color="auto"/>
                          </w:divBdr>
                          <w:divsChild>
                            <w:div w:id="1800417173">
                              <w:marLeft w:val="0"/>
                              <w:marRight w:val="3744"/>
                              <w:marTop w:val="0"/>
                              <w:marBottom w:val="480"/>
                              <w:divBdr>
                                <w:top w:val="none" w:sz="0" w:space="0" w:color="auto"/>
                                <w:left w:val="none" w:sz="0" w:space="0" w:color="auto"/>
                                <w:bottom w:val="none" w:sz="0" w:space="0" w:color="auto"/>
                                <w:right w:val="none" w:sz="0" w:space="0" w:color="auto"/>
                              </w:divBdr>
                              <w:divsChild>
                                <w:div w:id="1951350518">
                                  <w:marLeft w:val="0"/>
                                  <w:marRight w:val="0"/>
                                  <w:marTop w:val="0"/>
                                  <w:marBottom w:val="0"/>
                                  <w:divBdr>
                                    <w:top w:val="none" w:sz="0" w:space="0" w:color="auto"/>
                                    <w:left w:val="none" w:sz="0" w:space="0" w:color="auto"/>
                                    <w:bottom w:val="none" w:sz="0" w:space="0" w:color="auto"/>
                                    <w:right w:val="none" w:sz="0" w:space="0" w:color="auto"/>
                                  </w:divBdr>
                                  <w:divsChild>
                                    <w:div w:id="1306860545">
                                      <w:marLeft w:val="0"/>
                                      <w:marRight w:val="0"/>
                                      <w:marTop w:val="0"/>
                                      <w:marBottom w:val="0"/>
                                      <w:divBdr>
                                        <w:top w:val="none" w:sz="0" w:space="0" w:color="auto"/>
                                        <w:left w:val="none" w:sz="0" w:space="0" w:color="auto"/>
                                        <w:bottom w:val="none" w:sz="0" w:space="0" w:color="auto"/>
                                        <w:right w:val="none" w:sz="0" w:space="0" w:color="auto"/>
                                      </w:divBdr>
                                      <w:divsChild>
                                        <w:div w:id="2010672978">
                                          <w:marLeft w:val="0"/>
                                          <w:marRight w:val="0"/>
                                          <w:marTop w:val="0"/>
                                          <w:marBottom w:val="0"/>
                                          <w:divBdr>
                                            <w:top w:val="single" w:sz="6" w:space="1" w:color="CCCCCC"/>
                                            <w:left w:val="single" w:sz="6" w:space="1" w:color="CCCCCC"/>
                                            <w:bottom w:val="single" w:sz="6" w:space="1" w:color="CCCCCC"/>
                                            <w:right w:val="single" w:sz="6" w:space="1" w:color="CCCCCC"/>
                                          </w:divBdr>
                                          <w:divsChild>
                                            <w:div w:id="9608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0340653">
      <w:bodyDiv w:val="1"/>
      <w:marLeft w:val="0"/>
      <w:marRight w:val="0"/>
      <w:marTop w:val="0"/>
      <w:marBottom w:val="0"/>
      <w:divBdr>
        <w:top w:val="none" w:sz="0" w:space="0" w:color="auto"/>
        <w:left w:val="none" w:sz="0" w:space="0" w:color="auto"/>
        <w:bottom w:val="none" w:sz="0" w:space="0" w:color="auto"/>
        <w:right w:val="none" w:sz="0" w:space="0" w:color="auto"/>
      </w:divBdr>
    </w:div>
    <w:div w:id="1552427047">
      <w:bodyDiv w:val="1"/>
      <w:marLeft w:val="0"/>
      <w:marRight w:val="0"/>
      <w:marTop w:val="0"/>
      <w:marBottom w:val="0"/>
      <w:divBdr>
        <w:top w:val="none" w:sz="0" w:space="0" w:color="auto"/>
        <w:left w:val="none" w:sz="0" w:space="0" w:color="auto"/>
        <w:bottom w:val="none" w:sz="0" w:space="0" w:color="auto"/>
        <w:right w:val="none" w:sz="0" w:space="0" w:color="auto"/>
      </w:divBdr>
      <w:divsChild>
        <w:div w:id="964387905">
          <w:marLeft w:val="0"/>
          <w:marRight w:val="850"/>
          <w:marTop w:val="0"/>
          <w:marBottom w:val="120"/>
          <w:divBdr>
            <w:top w:val="none" w:sz="0" w:space="0" w:color="auto"/>
            <w:left w:val="none" w:sz="0" w:space="0" w:color="auto"/>
            <w:bottom w:val="none" w:sz="0" w:space="0" w:color="auto"/>
            <w:right w:val="none" w:sz="0" w:space="0" w:color="auto"/>
          </w:divBdr>
        </w:div>
        <w:div w:id="1122655254">
          <w:marLeft w:val="0"/>
          <w:marRight w:val="850"/>
          <w:marTop w:val="0"/>
          <w:marBottom w:val="120"/>
          <w:divBdr>
            <w:top w:val="none" w:sz="0" w:space="0" w:color="auto"/>
            <w:left w:val="none" w:sz="0" w:space="0" w:color="auto"/>
            <w:bottom w:val="none" w:sz="0" w:space="0" w:color="auto"/>
            <w:right w:val="none" w:sz="0" w:space="0" w:color="auto"/>
          </w:divBdr>
        </w:div>
        <w:div w:id="1166019195">
          <w:marLeft w:val="0"/>
          <w:marRight w:val="850"/>
          <w:marTop w:val="0"/>
          <w:marBottom w:val="120"/>
          <w:divBdr>
            <w:top w:val="none" w:sz="0" w:space="0" w:color="auto"/>
            <w:left w:val="none" w:sz="0" w:space="0" w:color="auto"/>
            <w:bottom w:val="none" w:sz="0" w:space="0" w:color="auto"/>
            <w:right w:val="none" w:sz="0" w:space="0" w:color="auto"/>
          </w:divBdr>
        </w:div>
        <w:div w:id="1779838331">
          <w:marLeft w:val="0"/>
          <w:marRight w:val="850"/>
          <w:marTop w:val="0"/>
          <w:marBottom w:val="120"/>
          <w:divBdr>
            <w:top w:val="none" w:sz="0" w:space="0" w:color="auto"/>
            <w:left w:val="none" w:sz="0" w:space="0" w:color="auto"/>
            <w:bottom w:val="none" w:sz="0" w:space="0" w:color="auto"/>
            <w:right w:val="none" w:sz="0" w:space="0" w:color="auto"/>
          </w:divBdr>
        </w:div>
        <w:div w:id="1992100768">
          <w:marLeft w:val="0"/>
          <w:marRight w:val="850"/>
          <w:marTop w:val="0"/>
          <w:marBottom w:val="120"/>
          <w:divBdr>
            <w:top w:val="none" w:sz="0" w:space="0" w:color="auto"/>
            <w:left w:val="none" w:sz="0" w:space="0" w:color="auto"/>
            <w:bottom w:val="none" w:sz="0" w:space="0" w:color="auto"/>
            <w:right w:val="none" w:sz="0" w:space="0" w:color="auto"/>
          </w:divBdr>
        </w:div>
        <w:div w:id="2069836365">
          <w:marLeft w:val="0"/>
          <w:marRight w:val="850"/>
          <w:marTop w:val="0"/>
          <w:marBottom w:val="120"/>
          <w:divBdr>
            <w:top w:val="none" w:sz="0" w:space="0" w:color="auto"/>
            <w:left w:val="none" w:sz="0" w:space="0" w:color="auto"/>
            <w:bottom w:val="none" w:sz="0" w:space="0" w:color="auto"/>
            <w:right w:val="none" w:sz="0" w:space="0" w:color="auto"/>
          </w:divBdr>
        </w:div>
      </w:divsChild>
    </w:div>
    <w:div w:id="1570069361">
      <w:bodyDiv w:val="1"/>
      <w:marLeft w:val="0"/>
      <w:marRight w:val="0"/>
      <w:marTop w:val="0"/>
      <w:marBottom w:val="0"/>
      <w:divBdr>
        <w:top w:val="none" w:sz="0" w:space="0" w:color="auto"/>
        <w:left w:val="none" w:sz="0" w:space="0" w:color="auto"/>
        <w:bottom w:val="none" w:sz="0" w:space="0" w:color="auto"/>
        <w:right w:val="none" w:sz="0" w:space="0" w:color="auto"/>
      </w:divBdr>
    </w:div>
    <w:div w:id="1577010956">
      <w:bodyDiv w:val="1"/>
      <w:marLeft w:val="0"/>
      <w:marRight w:val="0"/>
      <w:marTop w:val="0"/>
      <w:marBottom w:val="0"/>
      <w:divBdr>
        <w:top w:val="none" w:sz="0" w:space="0" w:color="auto"/>
        <w:left w:val="none" w:sz="0" w:space="0" w:color="auto"/>
        <w:bottom w:val="none" w:sz="0" w:space="0" w:color="auto"/>
        <w:right w:val="none" w:sz="0" w:space="0" w:color="auto"/>
      </w:divBdr>
      <w:divsChild>
        <w:div w:id="489634976">
          <w:marLeft w:val="0"/>
          <w:marRight w:val="547"/>
          <w:marTop w:val="106"/>
          <w:marBottom w:val="0"/>
          <w:divBdr>
            <w:top w:val="none" w:sz="0" w:space="0" w:color="auto"/>
            <w:left w:val="none" w:sz="0" w:space="0" w:color="auto"/>
            <w:bottom w:val="none" w:sz="0" w:space="0" w:color="auto"/>
            <w:right w:val="none" w:sz="0" w:space="0" w:color="auto"/>
          </w:divBdr>
        </w:div>
        <w:div w:id="617875323">
          <w:marLeft w:val="0"/>
          <w:marRight w:val="547"/>
          <w:marTop w:val="106"/>
          <w:marBottom w:val="0"/>
          <w:divBdr>
            <w:top w:val="none" w:sz="0" w:space="0" w:color="auto"/>
            <w:left w:val="none" w:sz="0" w:space="0" w:color="auto"/>
            <w:bottom w:val="none" w:sz="0" w:space="0" w:color="auto"/>
            <w:right w:val="none" w:sz="0" w:space="0" w:color="auto"/>
          </w:divBdr>
        </w:div>
        <w:div w:id="949093357">
          <w:marLeft w:val="0"/>
          <w:marRight w:val="547"/>
          <w:marTop w:val="106"/>
          <w:marBottom w:val="0"/>
          <w:divBdr>
            <w:top w:val="none" w:sz="0" w:space="0" w:color="auto"/>
            <w:left w:val="none" w:sz="0" w:space="0" w:color="auto"/>
            <w:bottom w:val="none" w:sz="0" w:space="0" w:color="auto"/>
            <w:right w:val="none" w:sz="0" w:space="0" w:color="auto"/>
          </w:divBdr>
        </w:div>
        <w:div w:id="1243874327">
          <w:marLeft w:val="0"/>
          <w:marRight w:val="547"/>
          <w:marTop w:val="106"/>
          <w:marBottom w:val="0"/>
          <w:divBdr>
            <w:top w:val="none" w:sz="0" w:space="0" w:color="auto"/>
            <w:left w:val="none" w:sz="0" w:space="0" w:color="auto"/>
            <w:bottom w:val="none" w:sz="0" w:space="0" w:color="auto"/>
            <w:right w:val="none" w:sz="0" w:space="0" w:color="auto"/>
          </w:divBdr>
        </w:div>
        <w:div w:id="1340696687">
          <w:marLeft w:val="0"/>
          <w:marRight w:val="547"/>
          <w:marTop w:val="106"/>
          <w:marBottom w:val="0"/>
          <w:divBdr>
            <w:top w:val="none" w:sz="0" w:space="0" w:color="auto"/>
            <w:left w:val="none" w:sz="0" w:space="0" w:color="auto"/>
            <w:bottom w:val="none" w:sz="0" w:space="0" w:color="auto"/>
            <w:right w:val="none" w:sz="0" w:space="0" w:color="auto"/>
          </w:divBdr>
        </w:div>
        <w:div w:id="1888881643">
          <w:marLeft w:val="0"/>
          <w:marRight w:val="547"/>
          <w:marTop w:val="106"/>
          <w:marBottom w:val="0"/>
          <w:divBdr>
            <w:top w:val="none" w:sz="0" w:space="0" w:color="auto"/>
            <w:left w:val="none" w:sz="0" w:space="0" w:color="auto"/>
            <w:bottom w:val="none" w:sz="0" w:space="0" w:color="auto"/>
            <w:right w:val="none" w:sz="0" w:space="0" w:color="auto"/>
          </w:divBdr>
        </w:div>
        <w:div w:id="2014381779">
          <w:marLeft w:val="0"/>
          <w:marRight w:val="547"/>
          <w:marTop w:val="106"/>
          <w:marBottom w:val="0"/>
          <w:divBdr>
            <w:top w:val="none" w:sz="0" w:space="0" w:color="auto"/>
            <w:left w:val="none" w:sz="0" w:space="0" w:color="auto"/>
            <w:bottom w:val="none" w:sz="0" w:space="0" w:color="auto"/>
            <w:right w:val="none" w:sz="0" w:space="0" w:color="auto"/>
          </w:divBdr>
        </w:div>
      </w:divsChild>
    </w:div>
    <w:div w:id="1577011762">
      <w:bodyDiv w:val="1"/>
      <w:marLeft w:val="0"/>
      <w:marRight w:val="0"/>
      <w:marTop w:val="0"/>
      <w:marBottom w:val="0"/>
      <w:divBdr>
        <w:top w:val="none" w:sz="0" w:space="0" w:color="auto"/>
        <w:left w:val="none" w:sz="0" w:space="0" w:color="auto"/>
        <w:bottom w:val="none" w:sz="0" w:space="0" w:color="auto"/>
        <w:right w:val="none" w:sz="0" w:space="0" w:color="auto"/>
      </w:divBdr>
      <w:divsChild>
        <w:div w:id="883558596">
          <w:marLeft w:val="0"/>
          <w:marRight w:val="1066"/>
          <w:marTop w:val="0"/>
          <w:marBottom w:val="0"/>
          <w:divBdr>
            <w:top w:val="none" w:sz="0" w:space="0" w:color="auto"/>
            <w:left w:val="none" w:sz="0" w:space="0" w:color="auto"/>
            <w:bottom w:val="none" w:sz="0" w:space="0" w:color="auto"/>
            <w:right w:val="none" w:sz="0" w:space="0" w:color="auto"/>
          </w:divBdr>
        </w:div>
        <w:div w:id="1019356069">
          <w:marLeft w:val="0"/>
          <w:marRight w:val="1066"/>
          <w:marTop w:val="0"/>
          <w:marBottom w:val="0"/>
          <w:divBdr>
            <w:top w:val="none" w:sz="0" w:space="0" w:color="auto"/>
            <w:left w:val="none" w:sz="0" w:space="0" w:color="auto"/>
            <w:bottom w:val="none" w:sz="0" w:space="0" w:color="auto"/>
            <w:right w:val="none" w:sz="0" w:space="0" w:color="auto"/>
          </w:divBdr>
        </w:div>
        <w:div w:id="2031687101">
          <w:marLeft w:val="0"/>
          <w:marRight w:val="1066"/>
          <w:marTop w:val="0"/>
          <w:marBottom w:val="0"/>
          <w:divBdr>
            <w:top w:val="none" w:sz="0" w:space="0" w:color="auto"/>
            <w:left w:val="none" w:sz="0" w:space="0" w:color="auto"/>
            <w:bottom w:val="none" w:sz="0" w:space="0" w:color="auto"/>
            <w:right w:val="none" w:sz="0" w:space="0" w:color="auto"/>
          </w:divBdr>
        </w:div>
      </w:divsChild>
    </w:div>
    <w:div w:id="1585262056">
      <w:bodyDiv w:val="1"/>
      <w:marLeft w:val="0"/>
      <w:marRight w:val="0"/>
      <w:marTop w:val="0"/>
      <w:marBottom w:val="0"/>
      <w:divBdr>
        <w:top w:val="none" w:sz="0" w:space="0" w:color="auto"/>
        <w:left w:val="none" w:sz="0" w:space="0" w:color="auto"/>
        <w:bottom w:val="none" w:sz="0" w:space="0" w:color="auto"/>
        <w:right w:val="none" w:sz="0" w:space="0" w:color="auto"/>
      </w:divBdr>
      <w:divsChild>
        <w:div w:id="71902821">
          <w:marLeft w:val="0"/>
          <w:marRight w:val="720"/>
          <w:marTop w:val="106"/>
          <w:marBottom w:val="0"/>
          <w:divBdr>
            <w:top w:val="none" w:sz="0" w:space="0" w:color="auto"/>
            <w:left w:val="none" w:sz="0" w:space="0" w:color="auto"/>
            <w:bottom w:val="none" w:sz="0" w:space="0" w:color="auto"/>
            <w:right w:val="none" w:sz="0" w:space="0" w:color="auto"/>
          </w:divBdr>
        </w:div>
        <w:div w:id="367225772">
          <w:marLeft w:val="0"/>
          <w:marRight w:val="720"/>
          <w:marTop w:val="106"/>
          <w:marBottom w:val="0"/>
          <w:divBdr>
            <w:top w:val="none" w:sz="0" w:space="0" w:color="auto"/>
            <w:left w:val="none" w:sz="0" w:space="0" w:color="auto"/>
            <w:bottom w:val="none" w:sz="0" w:space="0" w:color="auto"/>
            <w:right w:val="none" w:sz="0" w:space="0" w:color="auto"/>
          </w:divBdr>
        </w:div>
        <w:div w:id="501547397">
          <w:marLeft w:val="0"/>
          <w:marRight w:val="720"/>
          <w:marTop w:val="106"/>
          <w:marBottom w:val="0"/>
          <w:divBdr>
            <w:top w:val="none" w:sz="0" w:space="0" w:color="auto"/>
            <w:left w:val="none" w:sz="0" w:space="0" w:color="auto"/>
            <w:bottom w:val="none" w:sz="0" w:space="0" w:color="auto"/>
            <w:right w:val="none" w:sz="0" w:space="0" w:color="auto"/>
          </w:divBdr>
        </w:div>
        <w:div w:id="1102185026">
          <w:marLeft w:val="0"/>
          <w:marRight w:val="720"/>
          <w:marTop w:val="106"/>
          <w:marBottom w:val="0"/>
          <w:divBdr>
            <w:top w:val="none" w:sz="0" w:space="0" w:color="auto"/>
            <w:left w:val="none" w:sz="0" w:space="0" w:color="auto"/>
            <w:bottom w:val="none" w:sz="0" w:space="0" w:color="auto"/>
            <w:right w:val="none" w:sz="0" w:space="0" w:color="auto"/>
          </w:divBdr>
        </w:div>
      </w:divsChild>
    </w:div>
    <w:div w:id="1593200621">
      <w:bodyDiv w:val="1"/>
      <w:marLeft w:val="0"/>
      <w:marRight w:val="0"/>
      <w:marTop w:val="0"/>
      <w:marBottom w:val="0"/>
      <w:divBdr>
        <w:top w:val="none" w:sz="0" w:space="0" w:color="auto"/>
        <w:left w:val="none" w:sz="0" w:space="0" w:color="auto"/>
        <w:bottom w:val="none" w:sz="0" w:space="0" w:color="auto"/>
        <w:right w:val="none" w:sz="0" w:space="0" w:color="auto"/>
      </w:divBdr>
      <w:divsChild>
        <w:div w:id="744376582">
          <w:marLeft w:val="0"/>
          <w:marRight w:val="547"/>
          <w:marTop w:val="115"/>
          <w:marBottom w:val="0"/>
          <w:divBdr>
            <w:top w:val="none" w:sz="0" w:space="0" w:color="auto"/>
            <w:left w:val="none" w:sz="0" w:space="0" w:color="auto"/>
            <w:bottom w:val="none" w:sz="0" w:space="0" w:color="auto"/>
            <w:right w:val="none" w:sz="0" w:space="0" w:color="auto"/>
          </w:divBdr>
        </w:div>
        <w:div w:id="1068260047">
          <w:marLeft w:val="0"/>
          <w:marRight w:val="547"/>
          <w:marTop w:val="115"/>
          <w:marBottom w:val="0"/>
          <w:divBdr>
            <w:top w:val="none" w:sz="0" w:space="0" w:color="auto"/>
            <w:left w:val="none" w:sz="0" w:space="0" w:color="auto"/>
            <w:bottom w:val="none" w:sz="0" w:space="0" w:color="auto"/>
            <w:right w:val="none" w:sz="0" w:space="0" w:color="auto"/>
          </w:divBdr>
        </w:div>
        <w:div w:id="1676616021">
          <w:marLeft w:val="0"/>
          <w:marRight w:val="547"/>
          <w:marTop w:val="115"/>
          <w:marBottom w:val="0"/>
          <w:divBdr>
            <w:top w:val="none" w:sz="0" w:space="0" w:color="auto"/>
            <w:left w:val="none" w:sz="0" w:space="0" w:color="auto"/>
            <w:bottom w:val="none" w:sz="0" w:space="0" w:color="auto"/>
            <w:right w:val="none" w:sz="0" w:space="0" w:color="auto"/>
          </w:divBdr>
        </w:div>
        <w:div w:id="1801875453">
          <w:marLeft w:val="0"/>
          <w:marRight w:val="547"/>
          <w:marTop w:val="115"/>
          <w:marBottom w:val="0"/>
          <w:divBdr>
            <w:top w:val="none" w:sz="0" w:space="0" w:color="auto"/>
            <w:left w:val="none" w:sz="0" w:space="0" w:color="auto"/>
            <w:bottom w:val="none" w:sz="0" w:space="0" w:color="auto"/>
            <w:right w:val="none" w:sz="0" w:space="0" w:color="auto"/>
          </w:divBdr>
        </w:div>
      </w:divsChild>
    </w:div>
    <w:div w:id="1625699781">
      <w:bodyDiv w:val="1"/>
      <w:marLeft w:val="0"/>
      <w:marRight w:val="0"/>
      <w:marTop w:val="0"/>
      <w:marBottom w:val="0"/>
      <w:divBdr>
        <w:top w:val="none" w:sz="0" w:space="0" w:color="auto"/>
        <w:left w:val="none" w:sz="0" w:space="0" w:color="auto"/>
        <w:bottom w:val="none" w:sz="0" w:space="0" w:color="auto"/>
        <w:right w:val="none" w:sz="0" w:space="0" w:color="auto"/>
      </w:divBdr>
    </w:div>
    <w:div w:id="1629319116">
      <w:bodyDiv w:val="1"/>
      <w:marLeft w:val="0"/>
      <w:marRight w:val="0"/>
      <w:marTop w:val="0"/>
      <w:marBottom w:val="0"/>
      <w:divBdr>
        <w:top w:val="none" w:sz="0" w:space="0" w:color="auto"/>
        <w:left w:val="none" w:sz="0" w:space="0" w:color="auto"/>
        <w:bottom w:val="none" w:sz="0" w:space="0" w:color="auto"/>
        <w:right w:val="none" w:sz="0" w:space="0" w:color="auto"/>
      </w:divBdr>
    </w:div>
    <w:div w:id="1641308330">
      <w:bodyDiv w:val="1"/>
      <w:marLeft w:val="0"/>
      <w:marRight w:val="0"/>
      <w:marTop w:val="0"/>
      <w:marBottom w:val="0"/>
      <w:divBdr>
        <w:top w:val="none" w:sz="0" w:space="0" w:color="auto"/>
        <w:left w:val="none" w:sz="0" w:space="0" w:color="auto"/>
        <w:bottom w:val="none" w:sz="0" w:space="0" w:color="auto"/>
        <w:right w:val="none" w:sz="0" w:space="0" w:color="auto"/>
      </w:divBdr>
    </w:div>
    <w:div w:id="1651598179">
      <w:bodyDiv w:val="1"/>
      <w:marLeft w:val="0"/>
      <w:marRight w:val="0"/>
      <w:marTop w:val="0"/>
      <w:marBottom w:val="0"/>
      <w:divBdr>
        <w:top w:val="none" w:sz="0" w:space="0" w:color="auto"/>
        <w:left w:val="none" w:sz="0" w:space="0" w:color="auto"/>
        <w:bottom w:val="none" w:sz="0" w:space="0" w:color="auto"/>
        <w:right w:val="none" w:sz="0" w:space="0" w:color="auto"/>
      </w:divBdr>
    </w:div>
    <w:div w:id="1656565259">
      <w:bodyDiv w:val="1"/>
      <w:marLeft w:val="0"/>
      <w:marRight w:val="0"/>
      <w:marTop w:val="0"/>
      <w:marBottom w:val="0"/>
      <w:divBdr>
        <w:top w:val="none" w:sz="0" w:space="0" w:color="auto"/>
        <w:left w:val="none" w:sz="0" w:space="0" w:color="auto"/>
        <w:bottom w:val="none" w:sz="0" w:space="0" w:color="auto"/>
        <w:right w:val="none" w:sz="0" w:space="0" w:color="auto"/>
      </w:divBdr>
      <w:divsChild>
        <w:div w:id="160897837">
          <w:marLeft w:val="0"/>
          <w:marRight w:val="547"/>
          <w:marTop w:val="0"/>
          <w:marBottom w:val="0"/>
          <w:divBdr>
            <w:top w:val="none" w:sz="0" w:space="0" w:color="auto"/>
            <w:left w:val="none" w:sz="0" w:space="0" w:color="auto"/>
            <w:bottom w:val="none" w:sz="0" w:space="0" w:color="auto"/>
            <w:right w:val="none" w:sz="0" w:space="0" w:color="auto"/>
          </w:divBdr>
        </w:div>
        <w:div w:id="293994735">
          <w:marLeft w:val="0"/>
          <w:marRight w:val="547"/>
          <w:marTop w:val="0"/>
          <w:marBottom w:val="0"/>
          <w:divBdr>
            <w:top w:val="none" w:sz="0" w:space="0" w:color="auto"/>
            <w:left w:val="none" w:sz="0" w:space="0" w:color="auto"/>
            <w:bottom w:val="none" w:sz="0" w:space="0" w:color="auto"/>
            <w:right w:val="none" w:sz="0" w:space="0" w:color="auto"/>
          </w:divBdr>
        </w:div>
        <w:div w:id="825628050">
          <w:marLeft w:val="0"/>
          <w:marRight w:val="547"/>
          <w:marTop w:val="0"/>
          <w:marBottom w:val="0"/>
          <w:divBdr>
            <w:top w:val="none" w:sz="0" w:space="0" w:color="auto"/>
            <w:left w:val="none" w:sz="0" w:space="0" w:color="auto"/>
            <w:bottom w:val="none" w:sz="0" w:space="0" w:color="auto"/>
            <w:right w:val="none" w:sz="0" w:space="0" w:color="auto"/>
          </w:divBdr>
        </w:div>
        <w:div w:id="1022048854">
          <w:marLeft w:val="0"/>
          <w:marRight w:val="547"/>
          <w:marTop w:val="0"/>
          <w:marBottom w:val="0"/>
          <w:divBdr>
            <w:top w:val="none" w:sz="0" w:space="0" w:color="auto"/>
            <w:left w:val="none" w:sz="0" w:space="0" w:color="auto"/>
            <w:bottom w:val="none" w:sz="0" w:space="0" w:color="auto"/>
            <w:right w:val="none" w:sz="0" w:space="0" w:color="auto"/>
          </w:divBdr>
        </w:div>
        <w:div w:id="1864706549">
          <w:marLeft w:val="0"/>
          <w:marRight w:val="547"/>
          <w:marTop w:val="0"/>
          <w:marBottom w:val="0"/>
          <w:divBdr>
            <w:top w:val="none" w:sz="0" w:space="0" w:color="auto"/>
            <w:left w:val="none" w:sz="0" w:space="0" w:color="auto"/>
            <w:bottom w:val="none" w:sz="0" w:space="0" w:color="auto"/>
            <w:right w:val="none" w:sz="0" w:space="0" w:color="auto"/>
          </w:divBdr>
        </w:div>
      </w:divsChild>
    </w:div>
    <w:div w:id="1659650139">
      <w:bodyDiv w:val="1"/>
      <w:marLeft w:val="0"/>
      <w:marRight w:val="0"/>
      <w:marTop w:val="0"/>
      <w:marBottom w:val="0"/>
      <w:divBdr>
        <w:top w:val="none" w:sz="0" w:space="0" w:color="auto"/>
        <w:left w:val="none" w:sz="0" w:space="0" w:color="auto"/>
        <w:bottom w:val="none" w:sz="0" w:space="0" w:color="auto"/>
        <w:right w:val="none" w:sz="0" w:space="0" w:color="auto"/>
      </w:divBdr>
      <w:divsChild>
        <w:div w:id="518197095">
          <w:marLeft w:val="0"/>
          <w:marRight w:val="720"/>
          <w:marTop w:val="106"/>
          <w:marBottom w:val="0"/>
          <w:divBdr>
            <w:top w:val="none" w:sz="0" w:space="0" w:color="auto"/>
            <w:left w:val="none" w:sz="0" w:space="0" w:color="auto"/>
            <w:bottom w:val="none" w:sz="0" w:space="0" w:color="auto"/>
            <w:right w:val="none" w:sz="0" w:space="0" w:color="auto"/>
          </w:divBdr>
        </w:div>
        <w:div w:id="621379454">
          <w:marLeft w:val="0"/>
          <w:marRight w:val="720"/>
          <w:marTop w:val="106"/>
          <w:marBottom w:val="0"/>
          <w:divBdr>
            <w:top w:val="none" w:sz="0" w:space="0" w:color="auto"/>
            <w:left w:val="none" w:sz="0" w:space="0" w:color="auto"/>
            <w:bottom w:val="none" w:sz="0" w:space="0" w:color="auto"/>
            <w:right w:val="none" w:sz="0" w:space="0" w:color="auto"/>
          </w:divBdr>
        </w:div>
        <w:div w:id="640156282">
          <w:marLeft w:val="0"/>
          <w:marRight w:val="720"/>
          <w:marTop w:val="106"/>
          <w:marBottom w:val="0"/>
          <w:divBdr>
            <w:top w:val="none" w:sz="0" w:space="0" w:color="auto"/>
            <w:left w:val="none" w:sz="0" w:space="0" w:color="auto"/>
            <w:bottom w:val="none" w:sz="0" w:space="0" w:color="auto"/>
            <w:right w:val="none" w:sz="0" w:space="0" w:color="auto"/>
          </w:divBdr>
        </w:div>
        <w:div w:id="891426279">
          <w:marLeft w:val="0"/>
          <w:marRight w:val="720"/>
          <w:marTop w:val="106"/>
          <w:marBottom w:val="0"/>
          <w:divBdr>
            <w:top w:val="none" w:sz="0" w:space="0" w:color="auto"/>
            <w:left w:val="none" w:sz="0" w:space="0" w:color="auto"/>
            <w:bottom w:val="none" w:sz="0" w:space="0" w:color="auto"/>
            <w:right w:val="none" w:sz="0" w:space="0" w:color="auto"/>
          </w:divBdr>
        </w:div>
        <w:div w:id="1466506335">
          <w:marLeft w:val="0"/>
          <w:marRight w:val="720"/>
          <w:marTop w:val="106"/>
          <w:marBottom w:val="0"/>
          <w:divBdr>
            <w:top w:val="none" w:sz="0" w:space="0" w:color="auto"/>
            <w:left w:val="none" w:sz="0" w:space="0" w:color="auto"/>
            <w:bottom w:val="none" w:sz="0" w:space="0" w:color="auto"/>
            <w:right w:val="none" w:sz="0" w:space="0" w:color="auto"/>
          </w:divBdr>
        </w:div>
        <w:div w:id="1607152667">
          <w:marLeft w:val="0"/>
          <w:marRight w:val="720"/>
          <w:marTop w:val="106"/>
          <w:marBottom w:val="0"/>
          <w:divBdr>
            <w:top w:val="none" w:sz="0" w:space="0" w:color="auto"/>
            <w:left w:val="none" w:sz="0" w:space="0" w:color="auto"/>
            <w:bottom w:val="none" w:sz="0" w:space="0" w:color="auto"/>
            <w:right w:val="none" w:sz="0" w:space="0" w:color="auto"/>
          </w:divBdr>
        </w:div>
        <w:div w:id="1856529513">
          <w:marLeft w:val="0"/>
          <w:marRight w:val="720"/>
          <w:marTop w:val="106"/>
          <w:marBottom w:val="0"/>
          <w:divBdr>
            <w:top w:val="none" w:sz="0" w:space="0" w:color="auto"/>
            <w:left w:val="none" w:sz="0" w:space="0" w:color="auto"/>
            <w:bottom w:val="none" w:sz="0" w:space="0" w:color="auto"/>
            <w:right w:val="none" w:sz="0" w:space="0" w:color="auto"/>
          </w:divBdr>
        </w:div>
        <w:div w:id="2115637393">
          <w:marLeft w:val="0"/>
          <w:marRight w:val="720"/>
          <w:marTop w:val="106"/>
          <w:marBottom w:val="0"/>
          <w:divBdr>
            <w:top w:val="none" w:sz="0" w:space="0" w:color="auto"/>
            <w:left w:val="none" w:sz="0" w:space="0" w:color="auto"/>
            <w:bottom w:val="none" w:sz="0" w:space="0" w:color="auto"/>
            <w:right w:val="none" w:sz="0" w:space="0" w:color="auto"/>
          </w:divBdr>
        </w:div>
      </w:divsChild>
    </w:div>
    <w:div w:id="1660501483">
      <w:bodyDiv w:val="1"/>
      <w:marLeft w:val="0"/>
      <w:marRight w:val="0"/>
      <w:marTop w:val="0"/>
      <w:marBottom w:val="0"/>
      <w:divBdr>
        <w:top w:val="none" w:sz="0" w:space="0" w:color="auto"/>
        <w:left w:val="none" w:sz="0" w:space="0" w:color="auto"/>
        <w:bottom w:val="none" w:sz="0" w:space="0" w:color="auto"/>
        <w:right w:val="none" w:sz="0" w:space="0" w:color="auto"/>
      </w:divBdr>
    </w:div>
    <w:div w:id="1672488826">
      <w:bodyDiv w:val="1"/>
      <w:marLeft w:val="0"/>
      <w:marRight w:val="0"/>
      <w:marTop w:val="0"/>
      <w:marBottom w:val="0"/>
      <w:divBdr>
        <w:top w:val="none" w:sz="0" w:space="0" w:color="auto"/>
        <w:left w:val="none" w:sz="0" w:space="0" w:color="auto"/>
        <w:bottom w:val="none" w:sz="0" w:space="0" w:color="auto"/>
        <w:right w:val="none" w:sz="0" w:space="0" w:color="auto"/>
      </w:divBdr>
    </w:div>
    <w:div w:id="1674576252">
      <w:bodyDiv w:val="1"/>
      <w:marLeft w:val="0"/>
      <w:marRight w:val="0"/>
      <w:marTop w:val="0"/>
      <w:marBottom w:val="0"/>
      <w:divBdr>
        <w:top w:val="none" w:sz="0" w:space="0" w:color="auto"/>
        <w:left w:val="none" w:sz="0" w:space="0" w:color="auto"/>
        <w:bottom w:val="none" w:sz="0" w:space="0" w:color="auto"/>
        <w:right w:val="none" w:sz="0" w:space="0" w:color="auto"/>
      </w:divBdr>
    </w:div>
    <w:div w:id="1690335241">
      <w:bodyDiv w:val="1"/>
      <w:marLeft w:val="0"/>
      <w:marRight w:val="0"/>
      <w:marTop w:val="0"/>
      <w:marBottom w:val="0"/>
      <w:divBdr>
        <w:top w:val="none" w:sz="0" w:space="0" w:color="auto"/>
        <w:left w:val="none" w:sz="0" w:space="0" w:color="auto"/>
        <w:bottom w:val="none" w:sz="0" w:space="0" w:color="auto"/>
        <w:right w:val="none" w:sz="0" w:space="0" w:color="auto"/>
      </w:divBdr>
    </w:div>
    <w:div w:id="1692337943">
      <w:bodyDiv w:val="1"/>
      <w:marLeft w:val="0"/>
      <w:marRight w:val="0"/>
      <w:marTop w:val="0"/>
      <w:marBottom w:val="0"/>
      <w:divBdr>
        <w:top w:val="none" w:sz="0" w:space="0" w:color="auto"/>
        <w:left w:val="none" w:sz="0" w:space="0" w:color="auto"/>
        <w:bottom w:val="none" w:sz="0" w:space="0" w:color="auto"/>
        <w:right w:val="none" w:sz="0" w:space="0" w:color="auto"/>
      </w:divBdr>
    </w:div>
    <w:div w:id="1698769025">
      <w:bodyDiv w:val="1"/>
      <w:marLeft w:val="0"/>
      <w:marRight w:val="0"/>
      <w:marTop w:val="0"/>
      <w:marBottom w:val="0"/>
      <w:divBdr>
        <w:top w:val="none" w:sz="0" w:space="0" w:color="auto"/>
        <w:left w:val="none" w:sz="0" w:space="0" w:color="auto"/>
        <w:bottom w:val="none" w:sz="0" w:space="0" w:color="auto"/>
        <w:right w:val="none" w:sz="0" w:space="0" w:color="auto"/>
      </w:divBdr>
      <w:divsChild>
        <w:div w:id="96410622">
          <w:marLeft w:val="0"/>
          <w:marRight w:val="720"/>
          <w:marTop w:val="106"/>
          <w:marBottom w:val="0"/>
          <w:divBdr>
            <w:top w:val="none" w:sz="0" w:space="0" w:color="auto"/>
            <w:left w:val="none" w:sz="0" w:space="0" w:color="auto"/>
            <w:bottom w:val="none" w:sz="0" w:space="0" w:color="auto"/>
            <w:right w:val="none" w:sz="0" w:space="0" w:color="auto"/>
          </w:divBdr>
        </w:div>
        <w:div w:id="711661406">
          <w:marLeft w:val="0"/>
          <w:marRight w:val="720"/>
          <w:marTop w:val="106"/>
          <w:marBottom w:val="0"/>
          <w:divBdr>
            <w:top w:val="none" w:sz="0" w:space="0" w:color="auto"/>
            <w:left w:val="none" w:sz="0" w:space="0" w:color="auto"/>
            <w:bottom w:val="none" w:sz="0" w:space="0" w:color="auto"/>
            <w:right w:val="none" w:sz="0" w:space="0" w:color="auto"/>
          </w:divBdr>
        </w:div>
        <w:div w:id="1271358631">
          <w:marLeft w:val="0"/>
          <w:marRight w:val="720"/>
          <w:marTop w:val="106"/>
          <w:marBottom w:val="0"/>
          <w:divBdr>
            <w:top w:val="none" w:sz="0" w:space="0" w:color="auto"/>
            <w:left w:val="none" w:sz="0" w:space="0" w:color="auto"/>
            <w:bottom w:val="none" w:sz="0" w:space="0" w:color="auto"/>
            <w:right w:val="none" w:sz="0" w:space="0" w:color="auto"/>
          </w:divBdr>
        </w:div>
        <w:div w:id="1378431904">
          <w:marLeft w:val="0"/>
          <w:marRight w:val="720"/>
          <w:marTop w:val="106"/>
          <w:marBottom w:val="0"/>
          <w:divBdr>
            <w:top w:val="none" w:sz="0" w:space="0" w:color="auto"/>
            <w:left w:val="none" w:sz="0" w:space="0" w:color="auto"/>
            <w:bottom w:val="none" w:sz="0" w:space="0" w:color="auto"/>
            <w:right w:val="none" w:sz="0" w:space="0" w:color="auto"/>
          </w:divBdr>
        </w:div>
        <w:div w:id="1907837423">
          <w:marLeft w:val="0"/>
          <w:marRight w:val="720"/>
          <w:marTop w:val="106"/>
          <w:marBottom w:val="0"/>
          <w:divBdr>
            <w:top w:val="none" w:sz="0" w:space="0" w:color="auto"/>
            <w:left w:val="none" w:sz="0" w:space="0" w:color="auto"/>
            <w:bottom w:val="none" w:sz="0" w:space="0" w:color="auto"/>
            <w:right w:val="none" w:sz="0" w:space="0" w:color="auto"/>
          </w:divBdr>
        </w:div>
      </w:divsChild>
    </w:div>
    <w:div w:id="1726684239">
      <w:bodyDiv w:val="1"/>
      <w:marLeft w:val="0"/>
      <w:marRight w:val="0"/>
      <w:marTop w:val="0"/>
      <w:marBottom w:val="0"/>
      <w:divBdr>
        <w:top w:val="none" w:sz="0" w:space="0" w:color="auto"/>
        <w:left w:val="none" w:sz="0" w:space="0" w:color="auto"/>
        <w:bottom w:val="none" w:sz="0" w:space="0" w:color="auto"/>
        <w:right w:val="none" w:sz="0" w:space="0" w:color="auto"/>
      </w:divBdr>
    </w:div>
    <w:div w:id="1749116055">
      <w:bodyDiv w:val="1"/>
      <w:marLeft w:val="0"/>
      <w:marRight w:val="0"/>
      <w:marTop w:val="0"/>
      <w:marBottom w:val="0"/>
      <w:divBdr>
        <w:top w:val="none" w:sz="0" w:space="0" w:color="auto"/>
        <w:left w:val="none" w:sz="0" w:space="0" w:color="auto"/>
        <w:bottom w:val="none" w:sz="0" w:space="0" w:color="auto"/>
        <w:right w:val="none" w:sz="0" w:space="0" w:color="auto"/>
      </w:divBdr>
    </w:div>
    <w:div w:id="1757743954">
      <w:bodyDiv w:val="1"/>
      <w:marLeft w:val="0"/>
      <w:marRight w:val="0"/>
      <w:marTop w:val="0"/>
      <w:marBottom w:val="0"/>
      <w:divBdr>
        <w:top w:val="none" w:sz="0" w:space="0" w:color="auto"/>
        <w:left w:val="none" w:sz="0" w:space="0" w:color="auto"/>
        <w:bottom w:val="none" w:sz="0" w:space="0" w:color="auto"/>
        <w:right w:val="none" w:sz="0" w:space="0" w:color="auto"/>
      </w:divBdr>
    </w:div>
    <w:div w:id="1764761669">
      <w:bodyDiv w:val="1"/>
      <w:marLeft w:val="0"/>
      <w:marRight w:val="0"/>
      <w:marTop w:val="0"/>
      <w:marBottom w:val="0"/>
      <w:divBdr>
        <w:top w:val="none" w:sz="0" w:space="0" w:color="auto"/>
        <w:left w:val="none" w:sz="0" w:space="0" w:color="auto"/>
        <w:bottom w:val="none" w:sz="0" w:space="0" w:color="auto"/>
        <w:right w:val="none" w:sz="0" w:space="0" w:color="auto"/>
      </w:divBdr>
    </w:div>
    <w:div w:id="1766227700">
      <w:bodyDiv w:val="1"/>
      <w:marLeft w:val="0"/>
      <w:marRight w:val="0"/>
      <w:marTop w:val="0"/>
      <w:marBottom w:val="0"/>
      <w:divBdr>
        <w:top w:val="none" w:sz="0" w:space="0" w:color="auto"/>
        <w:left w:val="none" w:sz="0" w:space="0" w:color="auto"/>
        <w:bottom w:val="none" w:sz="0" w:space="0" w:color="auto"/>
        <w:right w:val="none" w:sz="0" w:space="0" w:color="auto"/>
      </w:divBdr>
    </w:div>
    <w:div w:id="1782872270">
      <w:bodyDiv w:val="1"/>
      <w:marLeft w:val="0"/>
      <w:marRight w:val="0"/>
      <w:marTop w:val="0"/>
      <w:marBottom w:val="0"/>
      <w:divBdr>
        <w:top w:val="none" w:sz="0" w:space="0" w:color="auto"/>
        <w:left w:val="none" w:sz="0" w:space="0" w:color="auto"/>
        <w:bottom w:val="none" w:sz="0" w:space="0" w:color="auto"/>
        <w:right w:val="none" w:sz="0" w:space="0" w:color="auto"/>
      </w:divBdr>
    </w:div>
    <w:div w:id="1785034015">
      <w:bodyDiv w:val="1"/>
      <w:marLeft w:val="0"/>
      <w:marRight w:val="0"/>
      <w:marTop w:val="0"/>
      <w:marBottom w:val="0"/>
      <w:divBdr>
        <w:top w:val="none" w:sz="0" w:space="0" w:color="auto"/>
        <w:left w:val="none" w:sz="0" w:space="0" w:color="auto"/>
        <w:bottom w:val="none" w:sz="0" w:space="0" w:color="auto"/>
        <w:right w:val="none" w:sz="0" w:space="0" w:color="auto"/>
      </w:divBdr>
    </w:div>
    <w:div w:id="1785154954">
      <w:bodyDiv w:val="1"/>
      <w:marLeft w:val="0"/>
      <w:marRight w:val="0"/>
      <w:marTop w:val="0"/>
      <w:marBottom w:val="0"/>
      <w:divBdr>
        <w:top w:val="none" w:sz="0" w:space="0" w:color="auto"/>
        <w:left w:val="none" w:sz="0" w:space="0" w:color="auto"/>
        <w:bottom w:val="none" w:sz="0" w:space="0" w:color="auto"/>
        <w:right w:val="none" w:sz="0" w:space="0" w:color="auto"/>
      </w:divBdr>
    </w:div>
    <w:div w:id="1791244446">
      <w:bodyDiv w:val="1"/>
      <w:marLeft w:val="0"/>
      <w:marRight w:val="0"/>
      <w:marTop w:val="0"/>
      <w:marBottom w:val="0"/>
      <w:divBdr>
        <w:top w:val="none" w:sz="0" w:space="0" w:color="auto"/>
        <w:left w:val="none" w:sz="0" w:space="0" w:color="auto"/>
        <w:bottom w:val="none" w:sz="0" w:space="0" w:color="auto"/>
        <w:right w:val="none" w:sz="0" w:space="0" w:color="auto"/>
      </w:divBdr>
    </w:div>
    <w:div w:id="1799713535">
      <w:bodyDiv w:val="1"/>
      <w:marLeft w:val="0"/>
      <w:marRight w:val="0"/>
      <w:marTop w:val="0"/>
      <w:marBottom w:val="0"/>
      <w:divBdr>
        <w:top w:val="none" w:sz="0" w:space="0" w:color="auto"/>
        <w:left w:val="none" w:sz="0" w:space="0" w:color="auto"/>
        <w:bottom w:val="none" w:sz="0" w:space="0" w:color="auto"/>
        <w:right w:val="none" w:sz="0" w:space="0" w:color="auto"/>
      </w:divBdr>
    </w:div>
    <w:div w:id="1802072575">
      <w:bodyDiv w:val="1"/>
      <w:marLeft w:val="0"/>
      <w:marRight w:val="0"/>
      <w:marTop w:val="0"/>
      <w:marBottom w:val="0"/>
      <w:divBdr>
        <w:top w:val="none" w:sz="0" w:space="0" w:color="auto"/>
        <w:left w:val="none" w:sz="0" w:space="0" w:color="auto"/>
        <w:bottom w:val="none" w:sz="0" w:space="0" w:color="auto"/>
        <w:right w:val="none" w:sz="0" w:space="0" w:color="auto"/>
      </w:divBdr>
    </w:div>
    <w:div w:id="1807237188">
      <w:bodyDiv w:val="1"/>
      <w:marLeft w:val="0"/>
      <w:marRight w:val="0"/>
      <w:marTop w:val="0"/>
      <w:marBottom w:val="0"/>
      <w:divBdr>
        <w:top w:val="none" w:sz="0" w:space="0" w:color="auto"/>
        <w:left w:val="none" w:sz="0" w:space="0" w:color="auto"/>
        <w:bottom w:val="none" w:sz="0" w:space="0" w:color="auto"/>
        <w:right w:val="none" w:sz="0" w:space="0" w:color="auto"/>
      </w:divBdr>
    </w:div>
    <w:div w:id="1807354300">
      <w:bodyDiv w:val="1"/>
      <w:marLeft w:val="0"/>
      <w:marRight w:val="0"/>
      <w:marTop w:val="0"/>
      <w:marBottom w:val="0"/>
      <w:divBdr>
        <w:top w:val="none" w:sz="0" w:space="0" w:color="auto"/>
        <w:left w:val="none" w:sz="0" w:space="0" w:color="auto"/>
        <w:bottom w:val="none" w:sz="0" w:space="0" w:color="auto"/>
        <w:right w:val="none" w:sz="0" w:space="0" w:color="auto"/>
      </w:divBdr>
      <w:divsChild>
        <w:div w:id="107044697">
          <w:marLeft w:val="0"/>
          <w:marRight w:val="547"/>
          <w:marTop w:val="0"/>
          <w:marBottom w:val="0"/>
          <w:divBdr>
            <w:top w:val="none" w:sz="0" w:space="0" w:color="auto"/>
            <w:left w:val="none" w:sz="0" w:space="0" w:color="auto"/>
            <w:bottom w:val="none" w:sz="0" w:space="0" w:color="auto"/>
            <w:right w:val="none" w:sz="0" w:space="0" w:color="auto"/>
          </w:divBdr>
        </w:div>
        <w:div w:id="763651251">
          <w:marLeft w:val="0"/>
          <w:marRight w:val="547"/>
          <w:marTop w:val="0"/>
          <w:marBottom w:val="0"/>
          <w:divBdr>
            <w:top w:val="none" w:sz="0" w:space="0" w:color="auto"/>
            <w:left w:val="none" w:sz="0" w:space="0" w:color="auto"/>
            <w:bottom w:val="none" w:sz="0" w:space="0" w:color="auto"/>
            <w:right w:val="none" w:sz="0" w:space="0" w:color="auto"/>
          </w:divBdr>
        </w:div>
        <w:div w:id="1507210507">
          <w:marLeft w:val="0"/>
          <w:marRight w:val="547"/>
          <w:marTop w:val="0"/>
          <w:marBottom w:val="0"/>
          <w:divBdr>
            <w:top w:val="none" w:sz="0" w:space="0" w:color="auto"/>
            <w:left w:val="none" w:sz="0" w:space="0" w:color="auto"/>
            <w:bottom w:val="none" w:sz="0" w:space="0" w:color="auto"/>
            <w:right w:val="none" w:sz="0" w:space="0" w:color="auto"/>
          </w:divBdr>
        </w:div>
        <w:div w:id="1733186992">
          <w:marLeft w:val="0"/>
          <w:marRight w:val="547"/>
          <w:marTop w:val="0"/>
          <w:marBottom w:val="0"/>
          <w:divBdr>
            <w:top w:val="none" w:sz="0" w:space="0" w:color="auto"/>
            <w:left w:val="none" w:sz="0" w:space="0" w:color="auto"/>
            <w:bottom w:val="none" w:sz="0" w:space="0" w:color="auto"/>
            <w:right w:val="none" w:sz="0" w:space="0" w:color="auto"/>
          </w:divBdr>
        </w:div>
      </w:divsChild>
    </w:div>
    <w:div w:id="1815099371">
      <w:bodyDiv w:val="1"/>
      <w:marLeft w:val="0"/>
      <w:marRight w:val="0"/>
      <w:marTop w:val="0"/>
      <w:marBottom w:val="0"/>
      <w:divBdr>
        <w:top w:val="none" w:sz="0" w:space="0" w:color="auto"/>
        <w:left w:val="none" w:sz="0" w:space="0" w:color="auto"/>
        <w:bottom w:val="none" w:sz="0" w:space="0" w:color="auto"/>
        <w:right w:val="none" w:sz="0" w:space="0" w:color="auto"/>
      </w:divBdr>
    </w:div>
    <w:div w:id="1821581223">
      <w:bodyDiv w:val="1"/>
      <w:marLeft w:val="0"/>
      <w:marRight w:val="0"/>
      <w:marTop w:val="0"/>
      <w:marBottom w:val="0"/>
      <w:divBdr>
        <w:top w:val="none" w:sz="0" w:space="0" w:color="auto"/>
        <w:left w:val="none" w:sz="0" w:space="0" w:color="auto"/>
        <w:bottom w:val="none" w:sz="0" w:space="0" w:color="auto"/>
        <w:right w:val="none" w:sz="0" w:space="0" w:color="auto"/>
      </w:divBdr>
    </w:div>
    <w:div w:id="1827937617">
      <w:bodyDiv w:val="1"/>
      <w:marLeft w:val="0"/>
      <w:marRight w:val="0"/>
      <w:marTop w:val="0"/>
      <w:marBottom w:val="0"/>
      <w:divBdr>
        <w:top w:val="none" w:sz="0" w:space="0" w:color="auto"/>
        <w:left w:val="none" w:sz="0" w:space="0" w:color="auto"/>
        <w:bottom w:val="none" w:sz="0" w:space="0" w:color="auto"/>
        <w:right w:val="none" w:sz="0" w:space="0" w:color="auto"/>
      </w:divBdr>
    </w:div>
    <w:div w:id="1842894818">
      <w:bodyDiv w:val="1"/>
      <w:marLeft w:val="0"/>
      <w:marRight w:val="0"/>
      <w:marTop w:val="0"/>
      <w:marBottom w:val="0"/>
      <w:divBdr>
        <w:top w:val="none" w:sz="0" w:space="0" w:color="auto"/>
        <w:left w:val="none" w:sz="0" w:space="0" w:color="auto"/>
        <w:bottom w:val="none" w:sz="0" w:space="0" w:color="auto"/>
        <w:right w:val="none" w:sz="0" w:space="0" w:color="auto"/>
      </w:divBdr>
    </w:div>
    <w:div w:id="1846901466">
      <w:bodyDiv w:val="1"/>
      <w:marLeft w:val="0"/>
      <w:marRight w:val="0"/>
      <w:marTop w:val="0"/>
      <w:marBottom w:val="0"/>
      <w:divBdr>
        <w:top w:val="none" w:sz="0" w:space="0" w:color="auto"/>
        <w:left w:val="none" w:sz="0" w:space="0" w:color="auto"/>
        <w:bottom w:val="none" w:sz="0" w:space="0" w:color="auto"/>
        <w:right w:val="none" w:sz="0" w:space="0" w:color="auto"/>
      </w:divBdr>
    </w:div>
    <w:div w:id="1847599504">
      <w:bodyDiv w:val="1"/>
      <w:marLeft w:val="0"/>
      <w:marRight w:val="0"/>
      <w:marTop w:val="0"/>
      <w:marBottom w:val="0"/>
      <w:divBdr>
        <w:top w:val="none" w:sz="0" w:space="0" w:color="auto"/>
        <w:left w:val="none" w:sz="0" w:space="0" w:color="auto"/>
        <w:bottom w:val="none" w:sz="0" w:space="0" w:color="auto"/>
        <w:right w:val="none" w:sz="0" w:space="0" w:color="auto"/>
      </w:divBdr>
    </w:div>
    <w:div w:id="1848671964">
      <w:bodyDiv w:val="1"/>
      <w:marLeft w:val="0"/>
      <w:marRight w:val="0"/>
      <w:marTop w:val="0"/>
      <w:marBottom w:val="0"/>
      <w:divBdr>
        <w:top w:val="none" w:sz="0" w:space="0" w:color="auto"/>
        <w:left w:val="none" w:sz="0" w:space="0" w:color="auto"/>
        <w:bottom w:val="none" w:sz="0" w:space="0" w:color="auto"/>
        <w:right w:val="none" w:sz="0" w:space="0" w:color="auto"/>
      </w:divBdr>
    </w:div>
    <w:div w:id="1854564966">
      <w:bodyDiv w:val="1"/>
      <w:marLeft w:val="0"/>
      <w:marRight w:val="0"/>
      <w:marTop w:val="0"/>
      <w:marBottom w:val="0"/>
      <w:divBdr>
        <w:top w:val="none" w:sz="0" w:space="0" w:color="auto"/>
        <w:left w:val="none" w:sz="0" w:space="0" w:color="auto"/>
        <w:bottom w:val="none" w:sz="0" w:space="0" w:color="auto"/>
        <w:right w:val="none" w:sz="0" w:space="0" w:color="auto"/>
      </w:divBdr>
    </w:div>
    <w:div w:id="1854999432">
      <w:bodyDiv w:val="1"/>
      <w:marLeft w:val="0"/>
      <w:marRight w:val="0"/>
      <w:marTop w:val="0"/>
      <w:marBottom w:val="0"/>
      <w:divBdr>
        <w:top w:val="none" w:sz="0" w:space="0" w:color="auto"/>
        <w:left w:val="none" w:sz="0" w:space="0" w:color="auto"/>
        <w:bottom w:val="none" w:sz="0" w:space="0" w:color="auto"/>
        <w:right w:val="none" w:sz="0" w:space="0" w:color="auto"/>
      </w:divBdr>
    </w:div>
    <w:div w:id="1855145277">
      <w:bodyDiv w:val="1"/>
      <w:marLeft w:val="0"/>
      <w:marRight w:val="0"/>
      <w:marTop w:val="0"/>
      <w:marBottom w:val="0"/>
      <w:divBdr>
        <w:top w:val="none" w:sz="0" w:space="0" w:color="auto"/>
        <w:left w:val="none" w:sz="0" w:space="0" w:color="auto"/>
        <w:bottom w:val="none" w:sz="0" w:space="0" w:color="auto"/>
        <w:right w:val="none" w:sz="0" w:space="0" w:color="auto"/>
      </w:divBdr>
    </w:div>
    <w:div w:id="1858107619">
      <w:bodyDiv w:val="1"/>
      <w:marLeft w:val="0"/>
      <w:marRight w:val="0"/>
      <w:marTop w:val="0"/>
      <w:marBottom w:val="0"/>
      <w:divBdr>
        <w:top w:val="none" w:sz="0" w:space="0" w:color="auto"/>
        <w:left w:val="none" w:sz="0" w:space="0" w:color="auto"/>
        <w:bottom w:val="none" w:sz="0" w:space="0" w:color="auto"/>
        <w:right w:val="none" w:sz="0" w:space="0" w:color="auto"/>
      </w:divBdr>
    </w:div>
    <w:div w:id="1878663260">
      <w:bodyDiv w:val="1"/>
      <w:marLeft w:val="0"/>
      <w:marRight w:val="0"/>
      <w:marTop w:val="0"/>
      <w:marBottom w:val="0"/>
      <w:divBdr>
        <w:top w:val="none" w:sz="0" w:space="0" w:color="auto"/>
        <w:left w:val="none" w:sz="0" w:space="0" w:color="auto"/>
        <w:bottom w:val="none" w:sz="0" w:space="0" w:color="auto"/>
        <w:right w:val="none" w:sz="0" w:space="0" w:color="auto"/>
      </w:divBdr>
    </w:div>
    <w:div w:id="1891106877">
      <w:bodyDiv w:val="1"/>
      <w:marLeft w:val="0"/>
      <w:marRight w:val="0"/>
      <w:marTop w:val="0"/>
      <w:marBottom w:val="0"/>
      <w:divBdr>
        <w:top w:val="none" w:sz="0" w:space="0" w:color="auto"/>
        <w:left w:val="none" w:sz="0" w:space="0" w:color="auto"/>
        <w:bottom w:val="none" w:sz="0" w:space="0" w:color="auto"/>
        <w:right w:val="none" w:sz="0" w:space="0" w:color="auto"/>
      </w:divBdr>
    </w:div>
    <w:div w:id="1892115686">
      <w:bodyDiv w:val="1"/>
      <w:marLeft w:val="0"/>
      <w:marRight w:val="0"/>
      <w:marTop w:val="0"/>
      <w:marBottom w:val="0"/>
      <w:divBdr>
        <w:top w:val="none" w:sz="0" w:space="0" w:color="auto"/>
        <w:left w:val="none" w:sz="0" w:space="0" w:color="auto"/>
        <w:bottom w:val="none" w:sz="0" w:space="0" w:color="auto"/>
        <w:right w:val="none" w:sz="0" w:space="0" w:color="auto"/>
      </w:divBdr>
      <w:divsChild>
        <w:div w:id="400640154">
          <w:marLeft w:val="0"/>
          <w:marRight w:val="720"/>
          <w:marTop w:val="96"/>
          <w:marBottom w:val="0"/>
          <w:divBdr>
            <w:top w:val="none" w:sz="0" w:space="0" w:color="auto"/>
            <w:left w:val="none" w:sz="0" w:space="0" w:color="auto"/>
            <w:bottom w:val="none" w:sz="0" w:space="0" w:color="auto"/>
            <w:right w:val="none" w:sz="0" w:space="0" w:color="auto"/>
          </w:divBdr>
        </w:div>
        <w:div w:id="1368796483">
          <w:marLeft w:val="0"/>
          <w:marRight w:val="720"/>
          <w:marTop w:val="96"/>
          <w:marBottom w:val="0"/>
          <w:divBdr>
            <w:top w:val="none" w:sz="0" w:space="0" w:color="auto"/>
            <w:left w:val="none" w:sz="0" w:space="0" w:color="auto"/>
            <w:bottom w:val="none" w:sz="0" w:space="0" w:color="auto"/>
            <w:right w:val="none" w:sz="0" w:space="0" w:color="auto"/>
          </w:divBdr>
        </w:div>
      </w:divsChild>
    </w:div>
    <w:div w:id="1907640887">
      <w:bodyDiv w:val="1"/>
      <w:marLeft w:val="0"/>
      <w:marRight w:val="0"/>
      <w:marTop w:val="0"/>
      <w:marBottom w:val="0"/>
      <w:divBdr>
        <w:top w:val="none" w:sz="0" w:space="0" w:color="auto"/>
        <w:left w:val="none" w:sz="0" w:space="0" w:color="auto"/>
        <w:bottom w:val="none" w:sz="0" w:space="0" w:color="auto"/>
        <w:right w:val="none" w:sz="0" w:space="0" w:color="auto"/>
      </w:divBdr>
    </w:div>
    <w:div w:id="1926762442">
      <w:bodyDiv w:val="1"/>
      <w:marLeft w:val="0"/>
      <w:marRight w:val="0"/>
      <w:marTop w:val="0"/>
      <w:marBottom w:val="0"/>
      <w:divBdr>
        <w:top w:val="none" w:sz="0" w:space="0" w:color="auto"/>
        <w:left w:val="none" w:sz="0" w:space="0" w:color="auto"/>
        <w:bottom w:val="none" w:sz="0" w:space="0" w:color="auto"/>
        <w:right w:val="none" w:sz="0" w:space="0" w:color="auto"/>
      </w:divBdr>
    </w:div>
    <w:div w:id="1951400500">
      <w:bodyDiv w:val="1"/>
      <w:marLeft w:val="0"/>
      <w:marRight w:val="0"/>
      <w:marTop w:val="0"/>
      <w:marBottom w:val="0"/>
      <w:divBdr>
        <w:top w:val="none" w:sz="0" w:space="0" w:color="auto"/>
        <w:left w:val="none" w:sz="0" w:space="0" w:color="auto"/>
        <w:bottom w:val="none" w:sz="0" w:space="0" w:color="auto"/>
        <w:right w:val="none" w:sz="0" w:space="0" w:color="auto"/>
      </w:divBdr>
      <w:divsChild>
        <w:div w:id="8533849">
          <w:marLeft w:val="0"/>
          <w:marRight w:val="720"/>
          <w:marTop w:val="96"/>
          <w:marBottom w:val="0"/>
          <w:divBdr>
            <w:top w:val="none" w:sz="0" w:space="0" w:color="auto"/>
            <w:left w:val="none" w:sz="0" w:space="0" w:color="auto"/>
            <w:bottom w:val="none" w:sz="0" w:space="0" w:color="auto"/>
            <w:right w:val="none" w:sz="0" w:space="0" w:color="auto"/>
          </w:divBdr>
        </w:div>
        <w:div w:id="14383142">
          <w:marLeft w:val="0"/>
          <w:marRight w:val="720"/>
          <w:marTop w:val="96"/>
          <w:marBottom w:val="0"/>
          <w:divBdr>
            <w:top w:val="none" w:sz="0" w:space="0" w:color="auto"/>
            <w:left w:val="none" w:sz="0" w:space="0" w:color="auto"/>
            <w:bottom w:val="none" w:sz="0" w:space="0" w:color="auto"/>
            <w:right w:val="none" w:sz="0" w:space="0" w:color="auto"/>
          </w:divBdr>
        </w:div>
        <w:div w:id="334000727">
          <w:marLeft w:val="0"/>
          <w:marRight w:val="720"/>
          <w:marTop w:val="96"/>
          <w:marBottom w:val="0"/>
          <w:divBdr>
            <w:top w:val="none" w:sz="0" w:space="0" w:color="auto"/>
            <w:left w:val="none" w:sz="0" w:space="0" w:color="auto"/>
            <w:bottom w:val="none" w:sz="0" w:space="0" w:color="auto"/>
            <w:right w:val="none" w:sz="0" w:space="0" w:color="auto"/>
          </w:divBdr>
        </w:div>
        <w:div w:id="412746125">
          <w:marLeft w:val="0"/>
          <w:marRight w:val="720"/>
          <w:marTop w:val="96"/>
          <w:marBottom w:val="0"/>
          <w:divBdr>
            <w:top w:val="none" w:sz="0" w:space="0" w:color="auto"/>
            <w:left w:val="none" w:sz="0" w:space="0" w:color="auto"/>
            <w:bottom w:val="none" w:sz="0" w:space="0" w:color="auto"/>
            <w:right w:val="none" w:sz="0" w:space="0" w:color="auto"/>
          </w:divBdr>
        </w:div>
        <w:div w:id="633103769">
          <w:marLeft w:val="0"/>
          <w:marRight w:val="720"/>
          <w:marTop w:val="96"/>
          <w:marBottom w:val="0"/>
          <w:divBdr>
            <w:top w:val="none" w:sz="0" w:space="0" w:color="auto"/>
            <w:left w:val="none" w:sz="0" w:space="0" w:color="auto"/>
            <w:bottom w:val="none" w:sz="0" w:space="0" w:color="auto"/>
            <w:right w:val="none" w:sz="0" w:space="0" w:color="auto"/>
          </w:divBdr>
        </w:div>
        <w:div w:id="779686653">
          <w:marLeft w:val="0"/>
          <w:marRight w:val="720"/>
          <w:marTop w:val="96"/>
          <w:marBottom w:val="0"/>
          <w:divBdr>
            <w:top w:val="none" w:sz="0" w:space="0" w:color="auto"/>
            <w:left w:val="none" w:sz="0" w:space="0" w:color="auto"/>
            <w:bottom w:val="none" w:sz="0" w:space="0" w:color="auto"/>
            <w:right w:val="none" w:sz="0" w:space="0" w:color="auto"/>
          </w:divBdr>
        </w:div>
        <w:div w:id="1441871339">
          <w:marLeft w:val="0"/>
          <w:marRight w:val="720"/>
          <w:marTop w:val="96"/>
          <w:marBottom w:val="0"/>
          <w:divBdr>
            <w:top w:val="none" w:sz="0" w:space="0" w:color="auto"/>
            <w:left w:val="none" w:sz="0" w:space="0" w:color="auto"/>
            <w:bottom w:val="none" w:sz="0" w:space="0" w:color="auto"/>
            <w:right w:val="none" w:sz="0" w:space="0" w:color="auto"/>
          </w:divBdr>
        </w:div>
        <w:div w:id="1604071003">
          <w:marLeft w:val="0"/>
          <w:marRight w:val="720"/>
          <w:marTop w:val="96"/>
          <w:marBottom w:val="0"/>
          <w:divBdr>
            <w:top w:val="none" w:sz="0" w:space="0" w:color="auto"/>
            <w:left w:val="none" w:sz="0" w:space="0" w:color="auto"/>
            <w:bottom w:val="none" w:sz="0" w:space="0" w:color="auto"/>
            <w:right w:val="none" w:sz="0" w:space="0" w:color="auto"/>
          </w:divBdr>
        </w:div>
        <w:div w:id="2022009022">
          <w:marLeft w:val="0"/>
          <w:marRight w:val="720"/>
          <w:marTop w:val="96"/>
          <w:marBottom w:val="0"/>
          <w:divBdr>
            <w:top w:val="none" w:sz="0" w:space="0" w:color="auto"/>
            <w:left w:val="none" w:sz="0" w:space="0" w:color="auto"/>
            <w:bottom w:val="none" w:sz="0" w:space="0" w:color="auto"/>
            <w:right w:val="none" w:sz="0" w:space="0" w:color="auto"/>
          </w:divBdr>
        </w:div>
      </w:divsChild>
    </w:div>
    <w:div w:id="1981836945">
      <w:bodyDiv w:val="1"/>
      <w:marLeft w:val="0"/>
      <w:marRight w:val="0"/>
      <w:marTop w:val="0"/>
      <w:marBottom w:val="0"/>
      <w:divBdr>
        <w:top w:val="none" w:sz="0" w:space="0" w:color="auto"/>
        <w:left w:val="none" w:sz="0" w:space="0" w:color="auto"/>
        <w:bottom w:val="none" w:sz="0" w:space="0" w:color="auto"/>
        <w:right w:val="none" w:sz="0" w:space="0" w:color="auto"/>
      </w:divBdr>
      <w:divsChild>
        <w:div w:id="80487265">
          <w:marLeft w:val="0"/>
          <w:marRight w:val="950"/>
          <w:marTop w:val="115"/>
          <w:marBottom w:val="0"/>
          <w:divBdr>
            <w:top w:val="none" w:sz="0" w:space="0" w:color="auto"/>
            <w:left w:val="none" w:sz="0" w:space="0" w:color="auto"/>
            <w:bottom w:val="none" w:sz="0" w:space="0" w:color="auto"/>
            <w:right w:val="none" w:sz="0" w:space="0" w:color="auto"/>
          </w:divBdr>
        </w:div>
        <w:div w:id="1869103028">
          <w:marLeft w:val="0"/>
          <w:marRight w:val="533"/>
          <w:marTop w:val="115"/>
          <w:marBottom w:val="0"/>
          <w:divBdr>
            <w:top w:val="none" w:sz="0" w:space="0" w:color="auto"/>
            <w:left w:val="none" w:sz="0" w:space="0" w:color="auto"/>
            <w:bottom w:val="none" w:sz="0" w:space="0" w:color="auto"/>
            <w:right w:val="none" w:sz="0" w:space="0" w:color="auto"/>
          </w:divBdr>
        </w:div>
        <w:div w:id="2017145509">
          <w:marLeft w:val="0"/>
          <w:marRight w:val="950"/>
          <w:marTop w:val="115"/>
          <w:marBottom w:val="0"/>
          <w:divBdr>
            <w:top w:val="none" w:sz="0" w:space="0" w:color="auto"/>
            <w:left w:val="none" w:sz="0" w:space="0" w:color="auto"/>
            <w:bottom w:val="none" w:sz="0" w:space="0" w:color="auto"/>
            <w:right w:val="none" w:sz="0" w:space="0" w:color="auto"/>
          </w:divBdr>
        </w:div>
      </w:divsChild>
    </w:div>
    <w:div w:id="1991397835">
      <w:bodyDiv w:val="1"/>
      <w:marLeft w:val="0"/>
      <w:marRight w:val="0"/>
      <w:marTop w:val="0"/>
      <w:marBottom w:val="0"/>
      <w:divBdr>
        <w:top w:val="none" w:sz="0" w:space="0" w:color="auto"/>
        <w:left w:val="none" w:sz="0" w:space="0" w:color="auto"/>
        <w:bottom w:val="none" w:sz="0" w:space="0" w:color="auto"/>
        <w:right w:val="none" w:sz="0" w:space="0" w:color="auto"/>
      </w:divBdr>
    </w:div>
    <w:div w:id="1998652758">
      <w:bodyDiv w:val="1"/>
      <w:marLeft w:val="0"/>
      <w:marRight w:val="0"/>
      <w:marTop w:val="0"/>
      <w:marBottom w:val="0"/>
      <w:divBdr>
        <w:top w:val="none" w:sz="0" w:space="0" w:color="auto"/>
        <w:left w:val="none" w:sz="0" w:space="0" w:color="auto"/>
        <w:bottom w:val="none" w:sz="0" w:space="0" w:color="auto"/>
        <w:right w:val="none" w:sz="0" w:space="0" w:color="auto"/>
      </w:divBdr>
    </w:div>
    <w:div w:id="2008635419">
      <w:bodyDiv w:val="1"/>
      <w:marLeft w:val="0"/>
      <w:marRight w:val="0"/>
      <w:marTop w:val="0"/>
      <w:marBottom w:val="0"/>
      <w:divBdr>
        <w:top w:val="none" w:sz="0" w:space="0" w:color="auto"/>
        <w:left w:val="none" w:sz="0" w:space="0" w:color="auto"/>
        <w:bottom w:val="none" w:sz="0" w:space="0" w:color="auto"/>
        <w:right w:val="none" w:sz="0" w:space="0" w:color="auto"/>
      </w:divBdr>
    </w:div>
    <w:div w:id="2012563031">
      <w:bodyDiv w:val="1"/>
      <w:marLeft w:val="0"/>
      <w:marRight w:val="0"/>
      <w:marTop w:val="0"/>
      <w:marBottom w:val="0"/>
      <w:divBdr>
        <w:top w:val="none" w:sz="0" w:space="0" w:color="auto"/>
        <w:left w:val="none" w:sz="0" w:space="0" w:color="auto"/>
        <w:bottom w:val="none" w:sz="0" w:space="0" w:color="auto"/>
        <w:right w:val="none" w:sz="0" w:space="0" w:color="auto"/>
      </w:divBdr>
    </w:div>
    <w:div w:id="2020041033">
      <w:bodyDiv w:val="1"/>
      <w:marLeft w:val="0"/>
      <w:marRight w:val="0"/>
      <w:marTop w:val="0"/>
      <w:marBottom w:val="0"/>
      <w:divBdr>
        <w:top w:val="none" w:sz="0" w:space="0" w:color="auto"/>
        <w:left w:val="none" w:sz="0" w:space="0" w:color="auto"/>
        <w:bottom w:val="none" w:sz="0" w:space="0" w:color="auto"/>
        <w:right w:val="none" w:sz="0" w:space="0" w:color="auto"/>
      </w:divBdr>
      <w:divsChild>
        <w:div w:id="871460147">
          <w:marLeft w:val="0"/>
          <w:marRight w:val="547"/>
          <w:marTop w:val="115"/>
          <w:marBottom w:val="0"/>
          <w:divBdr>
            <w:top w:val="none" w:sz="0" w:space="0" w:color="auto"/>
            <w:left w:val="none" w:sz="0" w:space="0" w:color="auto"/>
            <w:bottom w:val="none" w:sz="0" w:space="0" w:color="auto"/>
            <w:right w:val="none" w:sz="0" w:space="0" w:color="auto"/>
          </w:divBdr>
        </w:div>
        <w:div w:id="1034573001">
          <w:marLeft w:val="0"/>
          <w:marRight w:val="547"/>
          <w:marTop w:val="115"/>
          <w:marBottom w:val="0"/>
          <w:divBdr>
            <w:top w:val="none" w:sz="0" w:space="0" w:color="auto"/>
            <w:left w:val="none" w:sz="0" w:space="0" w:color="auto"/>
            <w:bottom w:val="none" w:sz="0" w:space="0" w:color="auto"/>
            <w:right w:val="none" w:sz="0" w:space="0" w:color="auto"/>
          </w:divBdr>
        </w:div>
        <w:div w:id="2040281755">
          <w:marLeft w:val="0"/>
          <w:marRight w:val="547"/>
          <w:marTop w:val="115"/>
          <w:marBottom w:val="0"/>
          <w:divBdr>
            <w:top w:val="none" w:sz="0" w:space="0" w:color="auto"/>
            <w:left w:val="none" w:sz="0" w:space="0" w:color="auto"/>
            <w:bottom w:val="none" w:sz="0" w:space="0" w:color="auto"/>
            <w:right w:val="none" w:sz="0" w:space="0" w:color="auto"/>
          </w:divBdr>
        </w:div>
        <w:div w:id="2110469573">
          <w:marLeft w:val="0"/>
          <w:marRight w:val="547"/>
          <w:marTop w:val="115"/>
          <w:marBottom w:val="0"/>
          <w:divBdr>
            <w:top w:val="none" w:sz="0" w:space="0" w:color="auto"/>
            <w:left w:val="none" w:sz="0" w:space="0" w:color="auto"/>
            <w:bottom w:val="none" w:sz="0" w:space="0" w:color="auto"/>
            <w:right w:val="none" w:sz="0" w:space="0" w:color="auto"/>
          </w:divBdr>
        </w:div>
        <w:div w:id="2127311621">
          <w:marLeft w:val="0"/>
          <w:marRight w:val="446"/>
          <w:marTop w:val="115"/>
          <w:marBottom w:val="0"/>
          <w:divBdr>
            <w:top w:val="none" w:sz="0" w:space="0" w:color="auto"/>
            <w:left w:val="none" w:sz="0" w:space="0" w:color="auto"/>
            <w:bottom w:val="none" w:sz="0" w:space="0" w:color="auto"/>
            <w:right w:val="none" w:sz="0" w:space="0" w:color="auto"/>
          </w:divBdr>
        </w:div>
      </w:divsChild>
    </w:div>
    <w:div w:id="2031181204">
      <w:bodyDiv w:val="1"/>
      <w:marLeft w:val="0"/>
      <w:marRight w:val="0"/>
      <w:marTop w:val="0"/>
      <w:marBottom w:val="0"/>
      <w:divBdr>
        <w:top w:val="none" w:sz="0" w:space="0" w:color="auto"/>
        <w:left w:val="none" w:sz="0" w:space="0" w:color="auto"/>
        <w:bottom w:val="none" w:sz="0" w:space="0" w:color="auto"/>
        <w:right w:val="none" w:sz="0" w:space="0" w:color="auto"/>
      </w:divBdr>
    </w:div>
    <w:div w:id="2048606663">
      <w:bodyDiv w:val="1"/>
      <w:marLeft w:val="0"/>
      <w:marRight w:val="0"/>
      <w:marTop w:val="0"/>
      <w:marBottom w:val="0"/>
      <w:divBdr>
        <w:top w:val="none" w:sz="0" w:space="0" w:color="auto"/>
        <w:left w:val="none" w:sz="0" w:space="0" w:color="auto"/>
        <w:bottom w:val="none" w:sz="0" w:space="0" w:color="auto"/>
        <w:right w:val="none" w:sz="0" w:space="0" w:color="auto"/>
      </w:divBdr>
    </w:div>
    <w:div w:id="2054454952">
      <w:bodyDiv w:val="1"/>
      <w:marLeft w:val="0"/>
      <w:marRight w:val="0"/>
      <w:marTop w:val="0"/>
      <w:marBottom w:val="0"/>
      <w:divBdr>
        <w:top w:val="none" w:sz="0" w:space="0" w:color="auto"/>
        <w:left w:val="none" w:sz="0" w:space="0" w:color="auto"/>
        <w:bottom w:val="none" w:sz="0" w:space="0" w:color="auto"/>
        <w:right w:val="none" w:sz="0" w:space="0" w:color="auto"/>
      </w:divBdr>
    </w:div>
    <w:div w:id="2060013598">
      <w:bodyDiv w:val="1"/>
      <w:marLeft w:val="0"/>
      <w:marRight w:val="0"/>
      <w:marTop w:val="0"/>
      <w:marBottom w:val="0"/>
      <w:divBdr>
        <w:top w:val="none" w:sz="0" w:space="0" w:color="auto"/>
        <w:left w:val="none" w:sz="0" w:space="0" w:color="auto"/>
        <w:bottom w:val="none" w:sz="0" w:space="0" w:color="auto"/>
        <w:right w:val="none" w:sz="0" w:space="0" w:color="auto"/>
      </w:divBdr>
      <w:divsChild>
        <w:div w:id="86773584">
          <w:marLeft w:val="0"/>
          <w:marRight w:val="720"/>
          <w:marTop w:val="0"/>
          <w:marBottom w:val="0"/>
          <w:divBdr>
            <w:top w:val="none" w:sz="0" w:space="0" w:color="auto"/>
            <w:left w:val="none" w:sz="0" w:space="0" w:color="auto"/>
            <w:bottom w:val="none" w:sz="0" w:space="0" w:color="auto"/>
            <w:right w:val="none" w:sz="0" w:space="0" w:color="auto"/>
          </w:divBdr>
        </w:div>
        <w:div w:id="176651256">
          <w:marLeft w:val="0"/>
          <w:marRight w:val="720"/>
          <w:marTop w:val="0"/>
          <w:marBottom w:val="0"/>
          <w:divBdr>
            <w:top w:val="none" w:sz="0" w:space="0" w:color="auto"/>
            <w:left w:val="none" w:sz="0" w:space="0" w:color="auto"/>
            <w:bottom w:val="none" w:sz="0" w:space="0" w:color="auto"/>
            <w:right w:val="none" w:sz="0" w:space="0" w:color="auto"/>
          </w:divBdr>
        </w:div>
        <w:div w:id="279841153">
          <w:marLeft w:val="0"/>
          <w:marRight w:val="720"/>
          <w:marTop w:val="0"/>
          <w:marBottom w:val="0"/>
          <w:divBdr>
            <w:top w:val="none" w:sz="0" w:space="0" w:color="auto"/>
            <w:left w:val="none" w:sz="0" w:space="0" w:color="auto"/>
            <w:bottom w:val="none" w:sz="0" w:space="0" w:color="auto"/>
            <w:right w:val="none" w:sz="0" w:space="0" w:color="auto"/>
          </w:divBdr>
        </w:div>
      </w:divsChild>
    </w:div>
    <w:div w:id="2069300027">
      <w:bodyDiv w:val="1"/>
      <w:marLeft w:val="0"/>
      <w:marRight w:val="0"/>
      <w:marTop w:val="0"/>
      <w:marBottom w:val="0"/>
      <w:divBdr>
        <w:top w:val="none" w:sz="0" w:space="0" w:color="auto"/>
        <w:left w:val="none" w:sz="0" w:space="0" w:color="auto"/>
        <w:bottom w:val="none" w:sz="0" w:space="0" w:color="auto"/>
        <w:right w:val="none" w:sz="0" w:space="0" w:color="auto"/>
      </w:divBdr>
    </w:div>
    <w:div w:id="2094547867">
      <w:bodyDiv w:val="1"/>
      <w:marLeft w:val="0"/>
      <w:marRight w:val="0"/>
      <w:marTop w:val="0"/>
      <w:marBottom w:val="0"/>
      <w:divBdr>
        <w:top w:val="none" w:sz="0" w:space="0" w:color="auto"/>
        <w:left w:val="none" w:sz="0" w:space="0" w:color="auto"/>
        <w:bottom w:val="none" w:sz="0" w:space="0" w:color="auto"/>
        <w:right w:val="none" w:sz="0" w:space="0" w:color="auto"/>
      </w:divBdr>
    </w:div>
    <w:div w:id="212692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2.png"/><Relationship Id="rId26" Type="http://schemas.openxmlformats.org/officeDocument/2006/relationships/chart" Target="charts/chart9.xml"/><Relationship Id="rId39" Type="http://schemas.openxmlformats.org/officeDocument/2006/relationships/diagramQuickStyle" Target="diagrams/quickStyle1.xml"/><Relationship Id="rId21" Type="http://schemas.openxmlformats.org/officeDocument/2006/relationships/chart" Target="charts/chart4.xml"/><Relationship Id="rId34" Type="http://schemas.openxmlformats.org/officeDocument/2006/relationships/chart" Target="charts/chart17.xml"/><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styles" Target="styles.xml"/><Relationship Id="rId2" Type="http://schemas.openxmlformats.org/officeDocument/2006/relationships/customXml" Target="../customXml/item2.xml"/><Relationship Id="rId16" Type="http://schemas.microsoft.com/office/2018/08/relationships/commentsExtensible" Target="commentsExtensible.xml"/><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7.xml"/><Relationship Id="rId32" Type="http://schemas.openxmlformats.org/officeDocument/2006/relationships/chart" Target="charts/chart15.xml"/><Relationship Id="rId37" Type="http://schemas.openxmlformats.org/officeDocument/2006/relationships/diagramData" Target="diagrams/data1.xml"/><Relationship Id="rId40" Type="http://schemas.openxmlformats.org/officeDocument/2006/relationships/diagramColors" Target="diagrams/colors1.xml"/><Relationship Id="rId45" Type="http://schemas.openxmlformats.org/officeDocument/2006/relationships/footer" Target="footer2.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chart" Target="charts/chart6.xml"/><Relationship Id="rId28" Type="http://schemas.openxmlformats.org/officeDocument/2006/relationships/chart" Target="charts/chart11.xml"/><Relationship Id="rId36" Type="http://schemas.openxmlformats.org/officeDocument/2006/relationships/chart" Target="charts/chart19.xml"/><Relationship Id="rId10" Type="http://schemas.openxmlformats.org/officeDocument/2006/relationships/footnotes" Target="footnotes.xml"/><Relationship Id="rId19" Type="http://schemas.openxmlformats.org/officeDocument/2006/relationships/chart" Target="charts/chart2.xml"/><Relationship Id="rId31" Type="http://schemas.openxmlformats.org/officeDocument/2006/relationships/chart" Target="charts/chart14.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chart" Target="charts/chart18.xm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JPG"/><Relationship Id="rId17" Type="http://schemas.openxmlformats.org/officeDocument/2006/relationships/chart" Target="charts/chart1.xml"/><Relationship Id="rId25" Type="http://schemas.openxmlformats.org/officeDocument/2006/relationships/chart" Target="charts/chart8.xml"/><Relationship Id="rId33" Type="http://schemas.openxmlformats.org/officeDocument/2006/relationships/chart" Target="charts/chart16.xml"/><Relationship Id="rId38" Type="http://schemas.openxmlformats.org/officeDocument/2006/relationships/diagramLayout" Target="diagrams/layout1.xml"/><Relationship Id="rId46" Type="http://schemas.openxmlformats.org/officeDocument/2006/relationships/fontTable" Target="fontTable.xml"/><Relationship Id="rId20" Type="http://schemas.openxmlformats.org/officeDocument/2006/relationships/chart" Target="charts/chart3.xml"/><Relationship Id="rId41" Type="http://schemas.microsoft.com/office/2007/relationships/diagramDrawing" Target="diagrams/drawing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charts/_rels/chart1.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2019\&#1502;&#1493;&#1491;&#1500;%20&#1488;&#1493;&#1489;&#1491;&#1503;%20&#1492;&#1502;&#1494;&#1493;&#1503;\&#1502;&#1493;&#1491;&#1500;%20&#1488;&#1493;&#1489;&#1491;&#1503;%20&#1502;&#1494;&#1493;&#1503;%205.12.19.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2;&#1511;&#1493;&#1512;&#1493;&#1514;%20&#1502;&#1497;&#1491;&#1506;%20-%20&#1488;&#1493;&#1489;&#1491;&#1503;%20&#1489;&#1502;&#1511;&#1496;&#1506;%20&#1492;&#1489;&#1497;&#1497;&#1514;&#1497;\&#1490;&#1512;&#1508;&#1497;&#1501;%20&#1493;&#1496;&#1489;&#1500;&#1488;&#1493;&#1514;%20&#1500;&#1502;&#1505;&#1502;&#1498;.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2;&#1511;&#1493;&#1512;&#1493;&#1514;%20&#1502;&#1497;&#1491;&#1506;%20-%20&#1488;&#1493;&#1489;&#1491;&#1503;%20&#1489;&#1502;&#1511;&#1496;&#1506;%20&#1492;&#1489;&#1497;&#1497;&#1514;&#1497;\&#1490;&#1512;&#1508;&#1497;&#1501;%20&#1493;&#1496;&#1489;&#1500;&#1488;&#1493;&#1514;%20&#1500;&#1502;&#1505;&#1502;&#1498;.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2;&#1511;&#1493;&#1512;&#1493;&#1514;%20&#1502;&#1497;&#1491;&#1506;%20-%20&#1488;&#1493;&#1489;&#1491;&#1503;%20&#1489;&#1502;&#1511;&#1496;&#1506;%20&#1492;&#1489;&#1497;&#1497;&#1514;&#1497;\&#1490;&#1512;&#1508;&#1497;&#1501;%20&#1493;&#1496;&#1489;&#1500;&#1488;&#1493;&#1514;%20&#1500;&#1502;&#1505;&#1502;&#1498;.xlsx" TargetMode="External"/></Relationships>
</file>

<file path=word/charts/_rels/chart13.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502;&#1491;&#1491;%20&#1490;&#1497;&#1504;&#1497;%20&#1500;&#1488;&#1497;%20&#1513;&#1493;&#1493;&#1497;&#1493;&#1503;.xlsx" TargetMode="External"/><Relationship Id="rId2" Type="http://schemas.microsoft.com/office/2011/relationships/chartColorStyle" Target="colors6.xml"/><Relationship Id="rId1" Type="http://schemas.microsoft.com/office/2011/relationships/chartStyle" Target="style6.xml"/></Relationships>
</file>

<file path=word/charts/_rels/chart14.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488;&#1511;&#1505;&#1500;&#1497;&#1501;\&#1492;&#1513;&#1493;&#1493;&#1488;&#1492;%20&#1489;&#1497;&#1504;&#1500;&#1488;&#1493;&#1502;&#1497;&#1514;%202020.xlsx" TargetMode="External"/><Relationship Id="rId2" Type="http://schemas.microsoft.com/office/2011/relationships/chartColorStyle" Target="colors7.xml"/><Relationship Id="rId1" Type="http://schemas.microsoft.com/office/2011/relationships/chartStyle" Target="style7.xml"/></Relationships>
</file>

<file path=word/charts/_rels/chart15.xml.rels><?xml version="1.0" encoding="UTF-8" standalone="yes"?>
<Relationships xmlns="http://schemas.openxmlformats.org/package/2006/relationships"><Relationship Id="rId3" Type="http://schemas.openxmlformats.org/officeDocument/2006/relationships/oleObject" Target="Book4" TargetMode="External"/><Relationship Id="rId2" Type="http://schemas.microsoft.com/office/2011/relationships/chartColorStyle" Target="colors8.xml"/><Relationship Id="rId1" Type="http://schemas.microsoft.com/office/2011/relationships/chartStyle" Target="style8.xml"/></Relationships>
</file>

<file path=word/charts/_rels/chart16.xml.rels><?xml version="1.0" encoding="UTF-8" standalone="yes"?>
<Relationships xmlns="http://schemas.openxmlformats.org/package/2006/relationships"><Relationship Id="rId3" Type="http://schemas.openxmlformats.org/officeDocument/2006/relationships/oleObject" Target="file:///C:\Users\matann\Desktop\07.07.2021\&#1500;&#1511;&#1496;\&#1505;&#1511;&#1512;%20&#1492;&#1493;&#1510;&#1488;&#1493;&#1514;%20&#1502;&#1513;&#1511;&#1497;%20&#1492;&#1489;&#1497;&#1514;\&#1500;&#1513;&#1504;&#1514;%202020%20&#1504;&#1497;&#1514;&#1493;&#1495;%20&#1505;&#1511;&#1512;%20&#1492;&#1493;&#1510;&#1488;&#1493;&#1514;%20&#1502;&#1513;&#1511;&#1497;%20&#1492;&#1489;&#1497;&#1514;%202018%20-%20V11.xlsx" TargetMode="External"/><Relationship Id="rId2" Type="http://schemas.microsoft.com/office/2011/relationships/chartColorStyle" Target="colors9.xml"/><Relationship Id="rId1" Type="http://schemas.microsoft.com/office/2011/relationships/chartStyle" Target="style9.xml"/></Relationships>
</file>

<file path=word/charts/_rels/chart17.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202017\&#1511;&#1489;&#1510;&#1497;%20&#1502;&#1493;&#1491;&#1500;%20&#1500;&#1511;&#1496;\&#1505;&#1511;&#1512;%20&#1492;&#1493;&#1510;&#1488;&#1493;&#1514;%20&#1502;&#1513;&#1511;&#1497;%20&#1492;&#1489;&#1497;&#1514;%20-%20&#1504;&#1497;&#1514;&#1493;&#1495;%20&#1489;&#1512;&#1497;&#1488;&#1493;&#1514;&#1497;.xlsb" TargetMode="External"/></Relationships>
</file>

<file path=word/charts/_rels/chart18.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502;&#1493;&#1491;&#1500;%20&#1505;&#1489;&#1497;&#1489;&#1492;\Copy%20of%20&#1502;&#1493;&#1491;&#1500;%20&#1500;&#1499;&#1497;&#1502;&#1493;&#1514;%20&#1506;&#1500;&#1493;&#1497;&#1493;&#1514;%20&#1495;&#1497;&#1510;&#1493;&#1504;&#1497;&#1493;&#1514;%20-%20&#1488;&#1489;&#1491;&#1503;%20&#1493;&#1489;&#1494;&#1489;&#1493;&#1494;%20&#1502;&#1494;&#1493;&#1503;%20-%2014.6.21A%20-%20&#1514;&#1497;&#1511;&#1493;&#1503;%20&#1496;&#1506;&#1493;&#1514;%20&#1502;&#1493;&#1505;&#1491;&#1497;%2025.10.21.xlsx" TargetMode="External"/><Relationship Id="rId2" Type="http://schemas.microsoft.com/office/2011/relationships/chartColorStyle" Target="colors10.xml"/><Relationship Id="rId1" Type="http://schemas.microsoft.com/office/2011/relationships/chartStyle" Target="style10.xml"/></Relationships>
</file>

<file path=word/charts/_rels/chart19.xml.rels><?xml version="1.0" encoding="UTF-8" standalone="yes"?>
<Relationships xmlns="http://schemas.openxmlformats.org/package/2006/relationships"><Relationship Id="rId1" Type="http://schemas.openxmlformats.org/officeDocument/2006/relationships/oleObject" Target="file:///C:\Users\yaelar\Desktop\Copy%20of%20&#1502;&#1493;&#1491;&#1500;%20&#1500;&#1499;&#1497;&#1502;&#1493;&#1514;%20&#1506;&#1500;&#1493;&#1497;&#1493;&#1514;%20&#1495;&#1497;&#1510;&#1493;&#1504;&#1497;&#1493;&#1514;%20-%20&#1488;&#1489;&#1491;&#1503;%20&#1493;&#1489;&#1494;&#1489;&#1493;&#1494;%20&#1502;&#1494;&#1493;&#1503;%20-%2019.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202017\&#1511;&#1489;&#1510;&#1497;%20&#1502;&#1493;&#1491;&#1500;%20&#1500;&#1511;&#1496;\&#1502;&#1493;&#1491;&#1500;%20&#1488;&#1493;&#1489;&#1491;&#1503;%20&#1502;&#1494;&#1493;&#1503;%202017%20-%2022.12%20-%20&#1505;&#1490;&#1497;&#1512;&#1514;%20&#1502;&#1505;&#1508;&#1512;&#1497;&#1501;.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bdo.co.il\dfsroot\TA_Public-Consulting\GRP_Economics\&#1499;&#1500;&#1499;&#1500;&#1492;\&#1500;&#1511;&#1496;%20&#1497;&#1513;&#1512;&#1488;&#1500;\&#1500;&#1511;&#1496;%20-%202021\&#1502;&#1493;&#1491;&#1500;%20&#1500;&#1511;&#1496;\&#1502;&#1493;&#1491;&#1500;%20&#1488;&#1493;&#1489;&#1491;&#1503;%20&#1502;&#1494;&#1493;&#1503;.xlsx" TargetMode="External"/><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502;&#1493;&#1491;&#1500;\&#1502;&#1493;&#1491;&#1500;%20&#1488;&#1493;&#1489;&#1491;&#1503;%20&#1502;&#1494;&#1493;&#1503;%206.5.21.xlsx" TargetMode="External"/><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1\&#1502;&#1493;&#1491;&#1500;%20&#1500;&#1511;&#1496;\&#1492;&#1493;&#1510;&#1488;&#1492;%20&#1506;&#1500;%20&#1502;&#1494;&#1493;&#1503;%20&#1500;&#1508;&#1497;%20&#1505;&#1493;&#1490;%20&#1495;&#1504;&#1493;&#1514;%202021.xlsx" TargetMode="External"/><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488;&#1511;&#1505;&#1500;&#1497;&#1501;\&#1492;&#1493;&#1510;&#1488;&#1492;%20&#1506;&#1500;%20&#1502;&#1494;&#1493;&#1503;%20&#1500;&#1508;&#1497;%20&#1505;&#1493;&#1490;%20&#1495;&#1504;&#1493;&#1514;%202020.xlsx" TargetMode="External"/><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oleObject" Target="file:///\\bdo\dfsroot\ta_publics\TA_Public-Consulting\GRP_Economics\&#1499;&#1500;&#1499;&#1500;&#1492;\&#1500;&#1511;&#1496;%20&#1497;&#1513;&#1512;&#1488;&#1500;\&#1500;&#1511;&#1496;%20-%202020\&#1502;&#1493;&#1491;&#1500;\&#1505;&#1497;&#1499;&#1493;&#1501;%20&#1500;&#1495;&#1503;.xlsx" TargetMode="External"/><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5;&#1511;&#1512;%20&#1500;&#1511;&#1496;%20&#1493;BDO\&#1506;&#1493;&#1514;&#1511;%20&#1513;&#1500;%20&#1500;&#1511;&#1496;%20&#1497;&#1513;&#1512;&#1488;&#1500;%20-%20&#1488;&#1493;&#1489;&#1491;&#1503;%20&#1502;&#1494;&#1493;&#1503;%20-%20%2023.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bdo\dfsroot\TA_Publics\TA_Public-Consulting\&#1495;&#1489;&#1512;&#1514;%20&#1492;&#1497;&#1506;&#1493;&#1509;\YIUTZ\&#1499;&#1500;&#1499;&#1500;&#1492;\&#1500;&#1511;&#1496;%20&#1497;&#1513;&#1512;&#1488;&#1500;\&#1500;&#1511;&#1496;-2018\&#1502;&#1511;&#1493;&#1512;&#1493;&#1514;%20&#1502;&#1497;&#1491;&#1506;%20-%20&#1488;&#1493;&#1489;&#1491;&#1503;%20&#1489;&#1502;&#1511;&#1496;&#1506;%20&#1492;&#1489;&#1497;&#1497;&#1514;&#1497;\&#1490;&#1512;&#1508;&#1497;&#1501;%20&#1493;&#1496;&#1489;&#1500;&#1488;&#1493;&#1514;%20&#1500;&#1502;&#1505;&#1502;&#149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invertIfNegative val="0"/>
          <c:dPt>
            <c:idx val="1"/>
            <c:invertIfNegative val="0"/>
            <c:bubble3D val="0"/>
            <c:spPr>
              <a:noFill/>
            </c:spPr>
            <c:extLst>
              <c:ext xmlns:c16="http://schemas.microsoft.com/office/drawing/2014/chart" uri="{C3380CC4-5D6E-409C-BE32-E72D297353CC}">
                <c16:uniqueId val="{00000001-5D8D-45C3-A84E-6FAE776958A5}"/>
              </c:ext>
            </c:extLst>
          </c:dPt>
          <c:dPt>
            <c:idx val="2"/>
            <c:invertIfNegative val="0"/>
            <c:bubble3D val="0"/>
            <c:spPr>
              <a:noFill/>
            </c:spPr>
            <c:extLst>
              <c:ext xmlns:c16="http://schemas.microsoft.com/office/drawing/2014/chart" uri="{C3380CC4-5D6E-409C-BE32-E72D297353CC}">
                <c16:uniqueId val="{00000003-5D8D-45C3-A84E-6FAE776958A5}"/>
              </c:ext>
            </c:extLst>
          </c:dPt>
          <c:dPt>
            <c:idx val="3"/>
            <c:invertIfNegative val="0"/>
            <c:bubble3D val="0"/>
            <c:spPr>
              <a:noFill/>
            </c:spPr>
            <c:extLst>
              <c:ext xmlns:c16="http://schemas.microsoft.com/office/drawing/2014/chart" uri="{C3380CC4-5D6E-409C-BE32-E72D297353CC}">
                <c16:uniqueId val="{00000005-5D8D-45C3-A84E-6FAE776958A5}"/>
              </c:ext>
            </c:extLst>
          </c:dPt>
          <c:dPt>
            <c:idx val="4"/>
            <c:invertIfNegative val="0"/>
            <c:bubble3D val="0"/>
            <c:spPr>
              <a:noFill/>
            </c:spPr>
            <c:extLst>
              <c:ext xmlns:c16="http://schemas.microsoft.com/office/drawing/2014/chart" uri="{C3380CC4-5D6E-409C-BE32-E72D297353CC}">
                <c16:uniqueId val="{00000007-5D8D-45C3-A84E-6FAE776958A5}"/>
              </c:ext>
            </c:extLst>
          </c:dPt>
          <c:dLbls>
            <c:dLbl>
              <c:idx val="0"/>
              <c:tx>
                <c:rich>
                  <a:bodyPr/>
                  <a:lstStyle/>
                  <a:p>
                    <a:r>
                      <a:rPr lang="en-US"/>
                      <a:t>10%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5D8D-45C3-A84E-6FAE776958A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'טבלאות לתקציר הדוח 2019'!$AB$178:$AB$182</c:f>
              <c:strCache>
                <c:ptCount val="5"/>
                <c:pt idx="0">
                  <c:v>אובדן בייצור חקלאי</c:v>
                </c:pt>
                <c:pt idx="1">
                  <c:v>אובדן אחרי הטיפול והאריזה</c:v>
                </c:pt>
                <c:pt idx="2">
                  <c:v>אובדן תעשיה ואריזה</c:v>
                </c:pt>
                <c:pt idx="3">
                  <c:v>אובדן בהפצה</c:v>
                </c:pt>
                <c:pt idx="4">
                  <c:v>אובדן בצריכה</c:v>
                </c:pt>
              </c:strCache>
            </c:strRef>
          </c:cat>
          <c:val>
            <c:numRef>
              <c:f>'טבלאות לתקציר הדוח 2019'!$AC$178:$AC$182</c:f>
              <c:numCache>
                <c:formatCode>0%</c:formatCode>
                <c:ptCount val="5"/>
                <c:pt idx="0">
                  <c:v>9.0242162872043188E-2</c:v>
                </c:pt>
                <c:pt idx="1">
                  <c:v>9.0242162872043188E-2</c:v>
                </c:pt>
                <c:pt idx="2">
                  <c:v>9.0242162872043188E-2</c:v>
                </c:pt>
                <c:pt idx="3">
                  <c:v>9.0242162872043188E-2</c:v>
                </c:pt>
                <c:pt idx="4">
                  <c:v>9.0242162872043188E-2</c:v>
                </c:pt>
              </c:numCache>
            </c:numRef>
          </c:val>
          <c:extLst>
            <c:ext xmlns:c16="http://schemas.microsoft.com/office/drawing/2014/chart" uri="{C3380CC4-5D6E-409C-BE32-E72D297353CC}">
              <c16:uniqueId val="{00000009-5D8D-45C3-A84E-6FAE776958A5}"/>
            </c:ext>
          </c:extLst>
        </c:ser>
        <c:ser>
          <c:idx val="1"/>
          <c:order val="1"/>
          <c:invertIfNegative val="0"/>
          <c:dPt>
            <c:idx val="2"/>
            <c:invertIfNegative val="0"/>
            <c:bubble3D val="0"/>
            <c:spPr>
              <a:noFill/>
            </c:spPr>
            <c:extLst>
              <c:ext xmlns:c16="http://schemas.microsoft.com/office/drawing/2014/chart" uri="{C3380CC4-5D6E-409C-BE32-E72D297353CC}">
                <c16:uniqueId val="{0000000B-5D8D-45C3-A84E-6FAE776958A5}"/>
              </c:ext>
            </c:extLst>
          </c:dPt>
          <c:dPt>
            <c:idx val="3"/>
            <c:invertIfNegative val="0"/>
            <c:bubble3D val="0"/>
            <c:spPr>
              <a:noFill/>
            </c:spPr>
            <c:extLst>
              <c:ext xmlns:c16="http://schemas.microsoft.com/office/drawing/2014/chart" uri="{C3380CC4-5D6E-409C-BE32-E72D297353CC}">
                <c16:uniqueId val="{0000000D-5D8D-45C3-A84E-6FAE776958A5}"/>
              </c:ext>
            </c:extLst>
          </c:dPt>
          <c:dPt>
            <c:idx val="4"/>
            <c:invertIfNegative val="0"/>
            <c:bubble3D val="0"/>
            <c:spPr>
              <a:noFill/>
            </c:spPr>
            <c:extLst>
              <c:ext xmlns:c16="http://schemas.microsoft.com/office/drawing/2014/chart" uri="{C3380CC4-5D6E-409C-BE32-E72D297353CC}">
                <c16:uniqueId val="{0000000F-5D8D-45C3-A84E-6FAE776958A5}"/>
              </c:ext>
            </c:extLst>
          </c:dPt>
          <c:dLbls>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5D8D-45C3-A84E-6FAE776958A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'טבלאות לתקציר הדוח 2019'!$AB$178:$AB$182</c:f>
              <c:strCache>
                <c:ptCount val="5"/>
                <c:pt idx="0">
                  <c:v>אובדן בייצור חקלאי</c:v>
                </c:pt>
                <c:pt idx="1">
                  <c:v>אובדן אחרי הטיפול והאריזה</c:v>
                </c:pt>
                <c:pt idx="2">
                  <c:v>אובדן תעשיה ואריזה</c:v>
                </c:pt>
                <c:pt idx="3">
                  <c:v>אובדן בהפצה</c:v>
                </c:pt>
                <c:pt idx="4">
                  <c:v>אובדן בצריכה</c:v>
                </c:pt>
              </c:strCache>
            </c:strRef>
          </c:cat>
          <c:val>
            <c:numRef>
              <c:f>'טבלאות לתקציר הדוח 2019'!$AD$178:$AD$182</c:f>
              <c:numCache>
                <c:formatCode>0%</c:formatCode>
                <c:ptCount val="5"/>
                <c:pt idx="1">
                  <c:v>3.324163626631043E-2</c:v>
                </c:pt>
                <c:pt idx="2">
                  <c:v>3.324163626631043E-2</c:v>
                </c:pt>
                <c:pt idx="3">
                  <c:v>3.324163626631043E-2</c:v>
                </c:pt>
                <c:pt idx="4">
                  <c:v>3.324163626631043E-2</c:v>
                </c:pt>
              </c:numCache>
            </c:numRef>
          </c:val>
          <c:extLst>
            <c:ext xmlns:c16="http://schemas.microsoft.com/office/drawing/2014/chart" uri="{C3380CC4-5D6E-409C-BE32-E72D297353CC}">
              <c16:uniqueId val="{00000011-5D8D-45C3-A84E-6FAE776958A5}"/>
            </c:ext>
          </c:extLst>
        </c:ser>
        <c:ser>
          <c:idx val="2"/>
          <c:order val="2"/>
          <c:invertIfNegative val="0"/>
          <c:dPt>
            <c:idx val="3"/>
            <c:invertIfNegative val="0"/>
            <c:bubble3D val="0"/>
            <c:spPr>
              <a:noFill/>
            </c:spPr>
            <c:extLst>
              <c:ext xmlns:c16="http://schemas.microsoft.com/office/drawing/2014/chart" uri="{C3380CC4-5D6E-409C-BE32-E72D297353CC}">
                <c16:uniqueId val="{00000013-5D8D-45C3-A84E-6FAE776958A5}"/>
              </c:ext>
            </c:extLst>
          </c:dPt>
          <c:dPt>
            <c:idx val="4"/>
            <c:invertIfNegative val="0"/>
            <c:bubble3D val="0"/>
            <c:spPr>
              <a:noFill/>
            </c:spPr>
            <c:extLst>
              <c:ext xmlns:c16="http://schemas.microsoft.com/office/drawing/2014/chart" uri="{C3380CC4-5D6E-409C-BE32-E72D297353CC}">
                <c16:uniqueId val="{00000015-5D8D-45C3-A84E-6FAE776958A5}"/>
              </c:ext>
            </c:extLst>
          </c:dPt>
          <c:dLbls>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5D8D-45C3-A84E-6FAE776958A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'טבלאות לתקציר הדוח 2019'!$AB$178:$AB$182</c:f>
              <c:strCache>
                <c:ptCount val="5"/>
                <c:pt idx="0">
                  <c:v>אובדן בייצור חקלאי</c:v>
                </c:pt>
                <c:pt idx="1">
                  <c:v>אובדן אחרי הטיפול והאריזה</c:v>
                </c:pt>
                <c:pt idx="2">
                  <c:v>אובדן תעשיה ואריזה</c:v>
                </c:pt>
                <c:pt idx="3">
                  <c:v>אובדן בהפצה</c:v>
                </c:pt>
                <c:pt idx="4">
                  <c:v>אובדן בצריכה</c:v>
                </c:pt>
              </c:strCache>
            </c:strRef>
          </c:cat>
          <c:val>
            <c:numRef>
              <c:f>'טבלאות לתקציר הדוח 2019'!$AE$178:$AE$182</c:f>
              <c:numCache>
                <c:formatCode>General</c:formatCode>
                <c:ptCount val="5"/>
                <c:pt idx="2" formatCode="0%">
                  <c:v>2.8177447038936217E-2</c:v>
                </c:pt>
                <c:pt idx="3" formatCode="0%">
                  <c:v>2.8177447038936217E-2</c:v>
                </c:pt>
                <c:pt idx="4" formatCode="0%">
                  <c:v>2.8177447038936217E-2</c:v>
                </c:pt>
              </c:numCache>
            </c:numRef>
          </c:val>
          <c:extLst>
            <c:ext xmlns:c16="http://schemas.microsoft.com/office/drawing/2014/chart" uri="{C3380CC4-5D6E-409C-BE32-E72D297353CC}">
              <c16:uniqueId val="{00000017-5D8D-45C3-A84E-6FAE776958A5}"/>
            </c:ext>
          </c:extLst>
        </c:ser>
        <c:ser>
          <c:idx val="3"/>
          <c:order val="3"/>
          <c:invertIfNegative val="0"/>
          <c:dPt>
            <c:idx val="4"/>
            <c:invertIfNegative val="0"/>
            <c:bubble3D val="0"/>
            <c:spPr>
              <a:noFill/>
            </c:spPr>
            <c:extLst>
              <c:ext xmlns:c16="http://schemas.microsoft.com/office/drawing/2014/chart" uri="{C3380CC4-5D6E-409C-BE32-E72D297353CC}">
                <c16:uniqueId val="{00000019-5D8D-45C3-A84E-6FAE776958A5}"/>
              </c:ext>
            </c:extLst>
          </c:dPt>
          <c:dLbls>
            <c:dLbl>
              <c:idx val="3"/>
              <c:tx>
                <c:rich>
                  <a:bodyPr/>
                  <a:lstStyle/>
                  <a:p>
                    <a:r>
                      <a:rPr lang="en-US"/>
                      <a:t>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1A-5D8D-45C3-A84E-6FAE776958A5}"/>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'טבלאות לתקציר הדוח 2019'!$AB$178:$AB$182</c:f>
              <c:strCache>
                <c:ptCount val="5"/>
                <c:pt idx="0">
                  <c:v>אובדן בייצור חקלאי</c:v>
                </c:pt>
                <c:pt idx="1">
                  <c:v>אובדן אחרי הטיפול והאריזה</c:v>
                </c:pt>
                <c:pt idx="2">
                  <c:v>אובדן תעשיה ואריזה</c:v>
                </c:pt>
                <c:pt idx="3">
                  <c:v>אובדן בהפצה</c:v>
                </c:pt>
                <c:pt idx="4">
                  <c:v>אובדן בצריכה</c:v>
                </c:pt>
              </c:strCache>
            </c:strRef>
          </c:cat>
          <c:val>
            <c:numRef>
              <c:f>'טבלאות לתקציר הדוח 2019'!$AF$178:$AF$182</c:f>
              <c:numCache>
                <c:formatCode>General</c:formatCode>
                <c:ptCount val="5"/>
                <c:pt idx="3" formatCode="0%">
                  <c:v>5.7336445458535251E-2</c:v>
                </c:pt>
                <c:pt idx="4" formatCode="0%">
                  <c:v>5.7336445458535251E-2</c:v>
                </c:pt>
              </c:numCache>
            </c:numRef>
          </c:val>
          <c:extLst>
            <c:ext xmlns:c16="http://schemas.microsoft.com/office/drawing/2014/chart" uri="{C3380CC4-5D6E-409C-BE32-E72D297353CC}">
              <c16:uniqueId val="{0000001B-5D8D-45C3-A84E-6FAE776958A5}"/>
            </c:ext>
          </c:extLst>
        </c:ser>
        <c:ser>
          <c:idx val="4"/>
          <c:order val="4"/>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'טבלאות לתקציר הדוח 2019'!$AB$178:$AB$182</c:f>
              <c:strCache>
                <c:ptCount val="5"/>
                <c:pt idx="0">
                  <c:v>אובדן בייצור חקלאי</c:v>
                </c:pt>
                <c:pt idx="1">
                  <c:v>אובדן אחרי הטיפול והאריזה</c:v>
                </c:pt>
                <c:pt idx="2">
                  <c:v>אובדן תעשיה ואריזה</c:v>
                </c:pt>
                <c:pt idx="3">
                  <c:v>אובדן בהפצה</c:v>
                </c:pt>
                <c:pt idx="4">
                  <c:v>אובדן בצריכה</c:v>
                </c:pt>
              </c:strCache>
            </c:strRef>
          </c:cat>
          <c:val>
            <c:numRef>
              <c:f>'טבלאות לתקציר הדוח 2019'!$AG$178:$AG$182</c:f>
              <c:numCache>
                <c:formatCode>General</c:formatCode>
                <c:ptCount val="5"/>
                <c:pt idx="4" formatCode="0%">
                  <c:v>0.16386369882600343</c:v>
                </c:pt>
              </c:numCache>
            </c:numRef>
          </c:val>
          <c:extLst>
            <c:ext xmlns:c16="http://schemas.microsoft.com/office/drawing/2014/chart" uri="{C3380CC4-5D6E-409C-BE32-E72D297353CC}">
              <c16:uniqueId val="{0000001C-5D8D-45C3-A84E-6FAE776958A5}"/>
            </c:ext>
          </c:extLst>
        </c:ser>
        <c:dLbls>
          <c:showLegendKey val="0"/>
          <c:showVal val="0"/>
          <c:showCatName val="0"/>
          <c:showSerName val="0"/>
          <c:showPercent val="0"/>
          <c:showBubbleSize val="0"/>
        </c:dLbls>
        <c:gapWidth val="50"/>
        <c:overlap val="100"/>
        <c:axId val="559684368"/>
        <c:axId val="559685152"/>
      </c:barChart>
      <c:catAx>
        <c:axId val="559684368"/>
        <c:scaling>
          <c:orientation val="minMax"/>
        </c:scaling>
        <c:delete val="0"/>
        <c:axPos val="b"/>
        <c:numFmt formatCode="General" sourceLinked="0"/>
        <c:majorTickMark val="out"/>
        <c:minorTickMark val="none"/>
        <c:tickLblPos val="nextTo"/>
        <c:crossAx val="559685152"/>
        <c:crosses val="autoZero"/>
        <c:auto val="1"/>
        <c:lblAlgn val="ctr"/>
        <c:lblOffset val="100"/>
        <c:noMultiLvlLbl val="0"/>
      </c:catAx>
      <c:valAx>
        <c:axId val="559685152"/>
        <c:scaling>
          <c:orientation val="minMax"/>
        </c:scaling>
        <c:delete val="0"/>
        <c:axPos val="l"/>
        <c:majorGridlines/>
        <c:title>
          <c:tx>
            <c:rich>
              <a:bodyPr rot="-5400000" vert="horz"/>
              <a:lstStyle/>
              <a:p>
                <a:pPr>
                  <a:defRPr/>
                </a:pPr>
                <a:r>
                  <a:rPr lang="he-IL"/>
                  <a:t>שיעור אובדן</a:t>
                </a:r>
              </a:p>
            </c:rich>
          </c:tx>
          <c:overlay val="0"/>
        </c:title>
        <c:numFmt formatCode="0%" sourceLinked="1"/>
        <c:majorTickMark val="out"/>
        <c:minorTickMark val="none"/>
        <c:tickLblPos val="nextTo"/>
        <c:crossAx val="559684368"/>
        <c:crosses val="autoZero"/>
        <c:crossBetween val="between"/>
      </c:valAx>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3"/>
            <c:invertIfNegative val="0"/>
            <c:bubble3D val="0"/>
            <c:spPr>
              <a:solidFill>
                <a:srgbClr val="C00000"/>
              </a:solidFill>
              <a:ln>
                <a:noFill/>
              </a:ln>
              <a:effectLst/>
            </c:spPr>
            <c:extLst>
              <c:ext xmlns:c16="http://schemas.microsoft.com/office/drawing/2014/chart" uri="{C3380CC4-5D6E-409C-BE32-E72D297353CC}">
                <c16:uniqueId val="{00000001-6950-477E-B361-EBC6016F4E0D}"/>
              </c:ext>
            </c:extLst>
          </c:dPt>
          <c:cat>
            <c:strRef>
              <c:f>'אובדן מזון בינלאומי'!$A$36:$A$43</c:f>
              <c:strCache>
                <c:ptCount val="8"/>
                <c:pt idx="0">
                  <c:v>ארה"ב</c:v>
                </c:pt>
                <c:pt idx="1">
                  <c:v>אירופה</c:v>
                </c:pt>
                <c:pt idx="2">
                  <c:v>יפן, סין וד' קוריאה</c:v>
                </c:pt>
                <c:pt idx="3">
                  <c:v>ישראל</c:v>
                </c:pt>
                <c:pt idx="4">
                  <c:v>צ' אפריקה ומערב אסיה</c:v>
                </c:pt>
                <c:pt idx="5">
                  <c:v>ד' אמריקה</c:v>
                </c:pt>
                <c:pt idx="6">
                  <c:v>ד' מזרח אסיה</c:v>
                </c:pt>
                <c:pt idx="7">
                  <c:v>אפריקה</c:v>
                </c:pt>
              </c:strCache>
            </c:strRef>
          </c:cat>
          <c:val>
            <c:numRef>
              <c:f>'אובדן מזון בינלאומי'!$B$36:$B$43</c:f>
              <c:numCache>
                <c:formatCode>0%</c:formatCode>
                <c:ptCount val="8"/>
                <c:pt idx="0">
                  <c:v>0.27</c:v>
                </c:pt>
                <c:pt idx="1">
                  <c:v>0.25</c:v>
                </c:pt>
                <c:pt idx="2">
                  <c:v>0.2</c:v>
                </c:pt>
                <c:pt idx="3">
                  <c:v>0.13881777688334712</c:v>
                </c:pt>
                <c:pt idx="4">
                  <c:v>0.12</c:v>
                </c:pt>
                <c:pt idx="5">
                  <c:v>0.1</c:v>
                </c:pt>
                <c:pt idx="6">
                  <c:v>0.03</c:v>
                </c:pt>
                <c:pt idx="7">
                  <c:v>0.01</c:v>
                </c:pt>
              </c:numCache>
            </c:numRef>
          </c:val>
          <c:extLst>
            <c:ext xmlns:c16="http://schemas.microsoft.com/office/drawing/2014/chart" uri="{C3380CC4-5D6E-409C-BE32-E72D297353CC}">
              <c16:uniqueId val="{00000002-6950-477E-B361-EBC6016F4E0D}"/>
            </c:ext>
          </c:extLst>
        </c:ser>
        <c:dLbls>
          <c:showLegendKey val="0"/>
          <c:showVal val="0"/>
          <c:showCatName val="0"/>
          <c:showSerName val="0"/>
          <c:showPercent val="0"/>
          <c:showBubbleSize val="0"/>
        </c:dLbls>
        <c:gapWidth val="50"/>
        <c:overlap val="-27"/>
        <c:axId val="648613184"/>
        <c:axId val="648612792"/>
      </c:barChart>
      <c:catAx>
        <c:axId val="648613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648612792"/>
        <c:crosses val="autoZero"/>
        <c:auto val="1"/>
        <c:lblAlgn val="ctr"/>
        <c:lblOffset val="100"/>
        <c:noMultiLvlLbl val="0"/>
      </c:catAx>
      <c:valAx>
        <c:axId val="6486127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he-IL" sz="700"/>
                  <a:t>שיעור האובדן</a:t>
                </a:r>
                <a:r>
                  <a:rPr lang="he-IL" sz="700" baseline="0"/>
                  <a:t> של דגנים וקטניות</a:t>
                </a:r>
                <a:endParaRPr lang="he-IL" sz="700"/>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6486131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1"/>
            <c:invertIfNegative val="0"/>
            <c:bubble3D val="0"/>
            <c:spPr>
              <a:solidFill>
                <a:srgbClr val="C00000"/>
              </a:solidFill>
              <a:ln>
                <a:noFill/>
              </a:ln>
              <a:effectLst/>
            </c:spPr>
            <c:extLst>
              <c:ext xmlns:c16="http://schemas.microsoft.com/office/drawing/2014/chart" uri="{C3380CC4-5D6E-409C-BE32-E72D297353CC}">
                <c16:uniqueId val="{00000001-F82E-4BE6-86EF-EB80CAA6D9A0}"/>
              </c:ext>
            </c:extLst>
          </c:dPt>
          <c:cat>
            <c:strRef>
              <c:f>'אובדן מזון בינלאומי'!$A$59:$A$66</c:f>
              <c:strCache>
                <c:ptCount val="8"/>
                <c:pt idx="0">
                  <c:v>ארה"ב</c:v>
                </c:pt>
                <c:pt idx="1">
                  <c:v>ישראל</c:v>
                </c:pt>
                <c:pt idx="2">
                  <c:v>אירופה</c:v>
                </c:pt>
                <c:pt idx="3">
                  <c:v>יפן, סין וד' קוריאה</c:v>
                </c:pt>
                <c:pt idx="4">
                  <c:v>ד' אמריקה</c:v>
                </c:pt>
                <c:pt idx="5">
                  <c:v>צ' אפריקה ומערב אסיה</c:v>
                </c:pt>
                <c:pt idx="6">
                  <c:v>ד' מזרח אסיה</c:v>
                </c:pt>
                <c:pt idx="7">
                  <c:v>אפריקה</c:v>
                </c:pt>
              </c:strCache>
            </c:strRef>
          </c:cat>
          <c:val>
            <c:numRef>
              <c:f>'אובדן מזון בינלאומי'!$B$59:$B$66</c:f>
              <c:numCache>
                <c:formatCode>0%</c:formatCode>
                <c:ptCount val="8"/>
                <c:pt idx="0">
                  <c:v>0.15</c:v>
                </c:pt>
                <c:pt idx="1">
                  <c:v>7.0000000000000007E-2</c:v>
                </c:pt>
                <c:pt idx="2">
                  <c:v>7.0000000000000007E-2</c:v>
                </c:pt>
                <c:pt idx="3">
                  <c:v>0.05</c:v>
                </c:pt>
                <c:pt idx="4">
                  <c:v>0.04</c:v>
                </c:pt>
                <c:pt idx="5">
                  <c:v>0.02</c:v>
                </c:pt>
                <c:pt idx="6">
                  <c:v>0.01</c:v>
                </c:pt>
                <c:pt idx="7">
                  <c:v>1E-3</c:v>
                </c:pt>
              </c:numCache>
            </c:numRef>
          </c:val>
          <c:extLst>
            <c:ext xmlns:c16="http://schemas.microsoft.com/office/drawing/2014/chart" uri="{C3380CC4-5D6E-409C-BE32-E72D297353CC}">
              <c16:uniqueId val="{00000002-F82E-4BE6-86EF-EB80CAA6D9A0}"/>
            </c:ext>
          </c:extLst>
        </c:ser>
        <c:dLbls>
          <c:showLegendKey val="0"/>
          <c:showVal val="0"/>
          <c:showCatName val="0"/>
          <c:showSerName val="0"/>
          <c:showPercent val="0"/>
          <c:showBubbleSize val="0"/>
        </c:dLbls>
        <c:gapWidth val="50"/>
        <c:overlap val="-27"/>
        <c:axId val="560995528"/>
        <c:axId val="560996312"/>
      </c:barChart>
      <c:catAx>
        <c:axId val="560995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560996312"/>
        <c:crosses val="autoZero"/>
        <c:auto val="1"/>
        <c:lblAlgn val="ctr"/>
        <c:lblOffset val="100"/>
        <c:noMultiLvlLbl val="0"/>
      </c:catAx>
      <c:valAx>
        <c:axId val="560996312"/>
        <c:scaling>
          <c:orientation val="minMax"/>
          <c:max val="0.3000000000000000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he-IL" sz="700"/>
                  <a:t>שיעור האובדן של חלב ומוצריו</a:t>
                </a:r>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5609955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2"/>
            <c:invertIfNegative val="0"/>
            <c:bubble3D val="0"/>
            <c:spPr>
              <a:solidFill>
                <a:srgbClr val="C00000"/>
              </a:solidFill>
              <a:ln>
                <a:noFill/>
              </a:ln>
              <a:effectLst/>
            </c:spPr>
            <c:extLst>
              <c:ext xmlns:c16="http://schemas.microsoft.com/office/drawing/2014/chart" uri="{C3380CC4-5D6E-409C-BE32-E72D297353CC}">
                <c16:uniqueId val="{00000001-691D-444C-944A-79082949D12C}"/>
              </c:ext>
            </c:extLst>
          </c:dPt>
          <c:cat>
            <c:strRef>
              <c:f>'אובדן מזון בינלאומי'!$A$49:$A$56</c:f>
              <c:strCache>
                <c:ptCount val="8"/>
                <c:pt idx="0">
                  <c:v>ארה"ב</c:v>
                </c:pt>
                <c:pt idx="1">
                  <c:v>אירופה</c:v>
                </c:pt>
                <c:pt idx="2">
                  <c:v>ישראל</c:v>
                </c:pt>
                <c:pt idx="3">
                  <c:v>יפן, סין וד' קוריאה</c:v>
                </c:pt>
                <c:pt idx="4">
                  <c:v>צ' אפריקה ומערב אסיה</c:v>
                </c:pt>
                <c:pt idx="5">
                  <c:v>ד' אמריקה</c:v>
                </c:pt>
                <c:pt idx="6">
                  <c:v>ד' מזרח אסיה</c:v>
                </c:pt>
                <c:pt idx="7">
                  <c:v>אפריקה</c:v>
                </c:pt>
              </c:strCache>
            </c:strRef>
          </c:cat>
          <c:val>
            <c:numRef>
              <c:f>'אובדן מזון בינלאומי'!$B$49:$B$56</c:f>
              <c:numCache>
                <c:formatCode>0%</c:formatCode>
                <c:ptCount val="8"/>
                <c:pt idx="0">
                  <c:v>0.13156484498143717</c:v>
                </c:pt>
                <c:pt idx="1">
                  <c:v>0.11</c:v>
                </c:pt>
                <c:pt idx="2">
                  <c:v>0.08</c:v>
                </c:pt>
                <c:pt idx="3">
                  <c:v>0.08</c:v>
                </c:pt>
                <c:pt idx="4">
                  <c:v>0.08</c:v>
                </c:pt>
                <c:pt idx="5">
                  <c:v>5.8039559547142086E-2</c:v>
                </c:pt>
                <c:pt idx="6">
                  <c:v>3.8039559547142082E-2</c:v>
                </c:pt>
                <c:pt idx="7">
                  <c:v>0.02</c:v>
                </c:pt>
              </c:numCache>
            </c:numRef>
          </c:val>
          <c:extLst>
            <c:ext xmlns:c16="http://schemas.microsoft.com/office/drawing/2014/chart" uri="{C3380CC4-5D6E-409C-BE32-E72D297353CC}">
              <c16:uniqueId val="{00000002-691D-444C-944A-79082949D12C}"/>
            </c:ext>
          </c:extLst>
        </c:ser>
        <c:dLbls>
          <c:showLegendKey val="0"/>
          <c:showVal val="0"/>
          <c:showCatName val="0"/>
          <c:showSerName val="0"/>
          <c:showPercent val="0"/>
          <c:showBubbleSize val="0"/>
        </c:dLbls>
        <c:gapWidth val="50"/>
        <c:overlap val="-27"/>
        <c:axId val="560997880"/>
        <c:axId val="560996704"/>
      </c:barChart>
      <c:catAx>
        <c:axId val="560997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560996704"/>
        <c:crosses val="autoZero"/>
        <c:auto val="1"/>
        <c:lblAlgn val="ctr"/>
        <c:lblOffset val="100"/>
        <c:noMultiLvlLbl val="0"/>
      </c:catAx>
      <c:valAx>
        <c:axId val="560996704"/>
        <c:scaling>
          <c:orientation val="minMax"/>
          <c:max val="0.3000000000000000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he-IL" sz="700"/>
                  <a:t>שיעור האובדן של בשר, ביצים ודגים</a:t>
                </a:r>
              </a:p>
            </c:rich>
          </c:tx>
          <c:layout>
            <c:manualLayout>
              <c:xMode val="edge"/>
              <c:yMode val="edge"/>
              <c:x val="5.0597976080956765E-2"/>
              <c:y val="3.819709702062643E-2"/>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5609978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'תרשים 5 diagram'!$B$5</c:f>
              <c:strCache>
                <c:ptCount val="1"/>
                <c:pt idx="0">
                  <c:v>מדד ג'יני</c:v>
                </c:pt>
              </c:strCache>
            </c:strRef>
          </c:tx>
          <c:spPr>
            <a:solidFill>
              <a:schemeClr val="accent1"/>
            </a:solidFill>
            <a:ln>
              <a:noFill/>
            </a:ln>
            <a:effectLst/>
          </c:spPr>
          <c:invertIfNegative val="0"/>
          <c:cat>
            <c:numRef>
              <c:f>'תרשים 5 diagram'!$A$11:$A$29</c:f>
              <c:numCache>
                <c:formatCode>General</c:formatCode>
                <c:ptCount val="19"/>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pt idx="18">
                  <c:v>2020</c:v>
                </c:pt>
              </c:numCache>
            </c:numRef>
          </c:cat>
          <c:val>
            <c:numRef>
              <c:f>'תרשים 5 diagram'!$B$11:$B$29</c:f>
              <c:numCache>
                <c:formatCode>0.000</c:formatCode>
                <c:ptCount val="19"/>
                <c:pt idx="0">
                  <c:v>0.37</c:v>
                </c:pt>
                <c:pt idx="1">
                  <c:v>0.37</c:v>
                </c:pt>
                <c:pt idx="2">
                  <c:v>0.379</c:v>
                </c:pt>
                <c:pt idx="3">
                  <c:v>0.38700000000000001</c:v>
                </c:pt>
                <c:pt idx="4">
                  <c:v>0.39</c:v>
                </c:pt>
                <c:pt idx="5">
                  <c:v>0.38200000000000001</c:v>
                </c:pt>
                <c:pt idx="6">
                  <c:v>0.38400000000000001</c:v>
                </c:pt>
                <c:pt idx="7">
                  <c:v>0.38900000000000001</c:v>
                </c:pt>
                <c:pt idx="8">
                  <c:v>0.38400000000000001</c:v>
                </c:pt>
                <c:pt idx="9">
                  <c:v>0.37828000000000001</c:v>
                </c:pt>
                <c:pt idx="10">
                  <c:v>0.377</c:v>
                </c:pt>
                <c:pt idx="11">
                  <c:v>0.36299999999999999</c:v>
                </c:pt>
                <c:pt idx="12">
                  <c:v>0.37</c:v>
                </c:pt>
                <c:pt idx="13">
                  <c:v>0.36599999999999999</c:v>
                </c:pt>
                <c:pt idx="14">
                  <c:v>0.35899999999999999</c:v>
                </c:pt>
                <c:pt idx="15">
                  <c:v>0.35099999999999998</c:v>
                </c:pt>
                <c:pt idx="16">
                  <c:v>0.35481000000000001</c:v>
                </c:pt>
                <c:pt idx="17">
                  <c:v>0.35767949999999998</c:v>
                </c:pt>
                <c:pt idx="18">
                  <c:v>0.3573218205</c:v>
                </c:pt>
              </c:numCache>
            </c:numRef>
          </c:val>
          <c:extLst>
            <c:ext xmlns:c16="http://schemas.microsoft.com/office/drawing/2014/chart" uri="{C3380CC4-5D6E-409C-BE32-E72D297353CC}">
              <c16:uniqueId val="{00000000-9AB3-4862-8FBF-C2667A1D86CC}"/>
            </c:ext>
          </c:extLst>
        </c:ser>
        <c:dLbls>
          <c:showLegendKey val="0"/>
          <c:showVal val="0"/>
          <c:showCatName val="0"/>
          <c:showSerName val="0"/>
          <c:showPercent val="0"/>
          <c:showBubbleSize val="0"/>
        </c:dLbls>
        <c:gapWidth val="50"/>
        <c:overlap val="-27"/>
        <c:axId val="560995920"/>
        <c:axId val="560997096"/>
      </c:barChart>
      <c:catAx>
        <c:axId val="560995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900" b="0" i="0" u="none" strike="noStrike" kern="1200" baseline="0">
                <a:solidFill>
                  <a:sysClr val="windowText" lastClr="000000"/>
                </a:solidFill>
                <a:latin typeface="+mn-lt"/>
                <a:ea typeface="+mn-ea"/>
                <a:cs typeface="+mn-cs"/>
              </a:defRPr>
            </a:pPr>
            <a:endParaRPr lang="en-IL"/>
          </a:p>
        </c:txPr>
        <c:crossAx val="560997096"/>
        <c:crosses val="autoZero"/>
        <c:auto val="1"/>
        <c:lblAlgn val="ctr"/>
        <c:lblOffset val="100"/>
        <c:noMultiLvlLbl val="0"/>
      </c:catAx>
      <c:valAx>
        <c:axId val="56099709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IL"/>
          </a:p>
        </c:txPr>
        <c:crossAx val="56099592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'מדד ג''יני 2019 + 2020'!$B$189</c:f>
              <c:strCache>
                <c:ptCount val="1"/>
                <c:pt idx="0">
                  <c:v>GINI</c:v>
                </c:pt>
              </c:strCache>
            </c:strRef>
          </c:tx>
          <c:spPr>
            <a:solidFill>
              <a:schemeClr val="accent1"/>
            </a:solidFill>
            <a:ln>
              <a:noFill/>
            </a:ln>
            <a:effectLst/>
          </c:spPr>
          <c:invertIfNegative val="0"/>
          <c:dPt>
            <c:idx val="18"/>
            <c:invertIfNegative val="0"/>
            <c:bubble3D val="0"/>
            <c:spPr>
              <a:solidFill>
                <a:srgbClr val="00B050"/>
              </a:solidFill>
              <a:ln>
                <a:noFill/>
              </a:ln>
              <a:effectLst/>
            </c:spPr>
            <c:extLst>
              <c:ext xmlns:c16="http://schemas.microsoft.com/office/drawing/2014/chart" uri="{C3380CC4-5D6E-409C-BE32-E72D297353CC}">
                <c16:uniqueId val="{00000001-E575-4160-AAC1-05F75135C22F}"/>
              </c:ext>
            </c:extLst>
          </c:dPt>
          <c:dPt>
            <c:idx val="29"/>
            <c:invertIfNegative val="0"/>
            <c:bubble3D val="0"/>
            <c:spPr>
              <a:solidFill>
                <a:srgbClr val="FF0000"/>
              </a:solidFill>
              <a:ln>
                <a:noFill/>
              </a:ln>
              <a:effectLst/>
            </c:spPr>
            <c:extLst>
              <c:ext xmlns:c16="http://schemas.microsoft.com/office/drawing/2014/chart" uri="{C3380CC4-5D6E-409C-BE32-E72D297353CC}">
                <c16:uniqueId val="{00000003-E575-4160-AAC1-05F75135C22F}"/>
              </c:ext>
            </c:extLst>
          </c:dPt>
          <c:cat>
            <c:strRef>
              <c:f>'מדד ג''יני 2019 + 2020'!$A$190:$A$222</c:f>
              <c:strCache>
                <c:ptCount val="33"/>
                <c:pt idx="0">
                  <c:v>סלובקיה</c:v>
                </c:pt>
                <c:pt idx="1">
                  <c:v>צ'כיה</c:v>
                </c:pt>
                <c:pt idx="2">
                  <c:v>הונגריה</c:v>
                </c:pt>
                <c:pt idx="3">
                  <c:v>איסלנד</c:v>
                </c:pt>
                <c:pt idx="4">
                  <c:v>דנמרק</c:v>
                </c:pt>
                <c:pt idx="5">
                  <c:v>בלגיה</c:v>
                </c:pt>
                <c:pt idx="6">
                  <c:v>פינלנד</c:v>
                </c:pt>
                <c:pt idx="7">
                  <c:v>שבדיה</c:v>
                </c:pt>
                <c:pt idx="8">
                  <c:v>אוסטריה</c:v>
                </c:pt>
                <c:pt idx="9">
                  <c:v>פולין</c:v>
                </c:pt>
                <c:pt idx="10">
                  <c:v>הולנד</c:v>
                </c:pt>
                <c:pt idx="11">
                  <c:v>הולנד</c:v>
                </c:pt>
                <c:pt idx="12">
                  <c:v>צרפת</c:v>
                </c:pt>
                <c:pt idx="13">
                  <c:v>גרמניה</c:v>
                </c:pt>
                <c:pt idx="14">
                  <c:v>שוויץ</c:v>
                </c:pt>
                <c:pt idx="15">
                  <c:v>לוקסמבורג</c:v>
                </c:pt>
                <c:pt idx="16">
                  <c:v>אירלנד</c:v>
                </c:pt>
                <c:pt idx="17">
                  <c:v>קנדה</c:v>
                </c:pt>
                <c:pt idx="18">
                  <c:v>ממוצע OECD</c:v>
                </c:pt>
                <c:pt idx="19">
                  <c:v>אסטוניה</c:v>
                </c:pt>
                <c:pt idx="20">
                  <c:v>איטליה</c:v>
                </c:pt>
                <c:pt idx="21">
                  <c:v>אוסטרליה</c:v>
                </c:pt>
                <c:pt idx="22">
                  <c:v>פורטוגל</c:v>
                </c:pt>
                <c:pt idx="23">
                  <c:v>יוון</c:v>
                </c:pt>
                <c:pt idx="24">
                  <c:v>יפן</c:v>
                </c:pt>
                <c:pt idx="25">
                  <c:v>ספרד</c:v>
                </c:pt>
                <c:pt idx="26">
                  <c:v>לטביה</c:v>
                </c:pt>
                <c:pt idx="27">
                  <c:v>ניו זילנד</c:v>
                </c:pt>
                <c:pt idx="28">
                  <c:v>אנגליה</c:v>
                </c:pt>
                <c:pt idx="29">
                  <c:v>ישראל 2020</c:v>
                </c:pt>
                <c:pt idx="30">
                  <c:v>ארה"ב</c:v>
                </c:pt>
                <c:pt idx="31">
                  <c:v>טורקיה</c:v>
                </c:pt>
                <c:pt idx="32">
                  <c:v>מקסיקו</c:v>
                </c:pt>
              </c:strCache>
            </c:strRef>
          </c:cat>
          <c:val>
            <c:numRef>
              <c:f>'מדד ג''יני 2019 + 2020'!$B$190:$B$222</c:f>
              <c:numCache>
                <c:formatCode>0.00</c:formatCode>
                <c:ptCount val="33"/>
                <c:pt idx="0">
                  <c:v>0.24099999999999999</c:v>
                </c:pt>
                <c:pt idx="1">
                  <c:v>0.253</c:v>
                </c:pt>
                <c:pt idx="2">
                  <c:v>0.255</c:v>
                </c:pt>
                <c:pt idx="3">
                  <c:v>0.255</c:v>
                </c:pt>
                <c:pt idx="4">
                  <c:v>0.26100000000000001</c:v>
                </c:pt>
                <c:pt idx="5">
                  <c:v>0.26600000000000001</c:v>
                </c:pt>
                <c:pt idx="6">
                  <c:v>0.26600000000000001</c:v>
                </c:pt>
                <c:pt idx="7">
                  <c:v>0.28199999999999997</c:v>
                </c:pt>
                <c:pt idx="8">
                  <c:v>0.28399999999999997</c:v>
                </c:pt>
                <c:pt idx="9">
                  <c:v>0.28399999999999997</c:v>
                </c:pt>
                <c:pt idx="10">
                  <c:v>0.28499999999999998</c:v>
                </c:pt>
                <c:pt idx="11">
                  <c:v>0.28499999999999998</c:v>
                </c:pt>
                <c:pt idx="12">
                  <c:v>0.29099999999999998</c:v>
                </c:pt>
                <c:pt idx="13">
                  <c:v>0.29399999999999998</c:v>
                </c:pt>
                <c:pt idx="14">
                  <c:v>0.29599999999999999</c:v>
                </c:pt>
                <c:pt idx="15">
                  <c:v>0.30399999999999999</c:v>
                </c:pt>
                <c:pt idx="16">
                  <c:v>0.309</c:v>
                </c:pt>
                <c:pt idx="17">
                  <c:v>0.31</c:v>
                </c:pt>
                <c:pt idx="18">
                  <c:v>0.31263636363636366</c:v>
                </c:pt>
                <c:pt idx="19">
                  <c:v>0.314</c:v>
                </c:pt>
                <c:pt idx="20">
                  <c:v>0.32800000000000001</c:v>
                </c:pt>
                <c:pt idx="21">
                  <c:v>0.33</c:v>
                </c:pt>
                <c:pt idx="22">
                  <c:v>0.33100000000000002</c:v>
                </c:pt>
                <c:pt idx="23">
                  <c:v>0.33300000000000002</c:v>
                </c:pt>
                <c:pt idx="24">
                  <c:v>0.33900000000000002</c:v>
                </c:pt>
                <c:pt idx="25">
                  <c:v>0.34100000000000003</c:v>
                </c:pt>
                <c:pt idx="26">
                  <c:v>0.34599999999999997</c:v>
                </c:pt>
                <c:pt idx="27">
                  <c:v>0.34899999999999998</c:v>
                </c:pt>
                <c:pt idx="28">
                  <c:v>0.35699999999999998</c:v>
                </c:pt>
                <c:pt idx="29">
                  <c:v>0.3573218205</c:v>
                </c:pt>
                <c:pt idx="30">
                  <c:v>0.39</c:v>
                </c:pt>
                <c:pt idx="31">
                  <c:v>0.40400000000000003</c:v>
                </c:pt>
                <c:pt idx="32">
                  <c:v>0.45800000000000002</c:v>
                </c:pt>
              </c:numCache>
            </c:numRef>
          </c:val>
          <c:extLst>
            <c:ext xmlns:c16="http://schemas.microsoft.com/office/drawing/2014/chart" uri="{C3380CC4-5D6E-409C-BE32-E72D297353CC}">
              <c16:uniqueId val="{00000004-E575-4160-AAC1-05F75135C22F}"/>
            </c:ext>
          </c:extLst>
        </c:ser>
        <c:dLbls>
          <c:showLegendKey val="0"/>
          <c:showVal val="0"/>
          <c:showCatName val="0"/>
          <c:showSerName val="0"/>
          <c:showPercent val="0"/>
          <c:showBubbleSize val="0"/>
        </c:dLbls>
        <c:gapWidth val="50"/>
        <c:axId val="560998664"/>
        <c:axId val="647751688"/>
      </c:barChart>
      <c:catAx>
        <c:axId val="560998664"/>
        <c:scaling>
          <c:orientation val="minMax"/>
        </c:scaling>
        <c:delete val="0"/>
        <c:axPos val="r"/>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1688"/>
        <c:crosses val="autoZero"/>
        <c:auto val="1"/>
        <c:lblAlgn val="ctr"/>
        <c:lblOffset val="100"/>
        <c:noMultiLvlLbl val="0"/>
      </c:catAx>
      <c:valAx>
        <c:axId val="647751688"/>
        <c:scaling>
          <c:orientation val="maxMin"/>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56099866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Pt>
            <c:idx val="0"/>
            <c:invertIfNegative val="0"/>
            <c:bubble3D val="0"/>
            <c:extLst>
              <c:ext xmlns:c16="http://schemas.microsoft.com/office/drawing/2014/chart" uri="{C3380CC4-5D6E-409C-BE32-E72D297353CC}">
                <c16:uniqueId val="{00000001-9A60-4691-B858-3DF6393E0E10}"/>
              </c:ext>
            </c:extLst>
          </c:dPt>
          <c:dPt>
            <c:idx val="13"/>
            <c:invertIfNegative val="0"/>
            <c:bubble3D val="0"/>
            <c:extLst>
              <c:ext xmlns:c16="http://schemas.microsoft.com/office/drawing/2014/chart" uri="{C3380CC4-5D6E-409C-BE32-E72D297353CC}">
                <c16:uniqueId val="{00000003-9A60-4691-B858-3DF6393E0E10}"/>
              </c:ext>
            </c:extLst>
          </c:dPt>
          <c:dPt>
            <c:idx val="19"/>
            <c:invertIfNegative val="0"/>
            <c:bubble3D val="0"/>
            <c:spPr>
              <a:solidFill>
                <a:srgbClr val="00B050"/>
              </a:solidFill>
              <a:ln>
                <a:noFill/>
              </a:ln>
              <a:effectLst/>
            </c:spPr>
            <c:extLst>
              <c:ext xmlns:c16="http://schemas.microsoft.com/office/drawing/2014/chart" uri="{C3380CC4-5D6E-409C-BE32-E72D297353CC}">
                <c16:uniqueId val="{00000005-9A60-4691-B858-3DF6393E0E10}"/>
              </c:ext>
            </c:extLst>
          </c:dPt>
          <c:dPt>
            <c:idx val="32"/>
            <c:invertIfNegative val="0"/>
            <c:bubble3D val="0"/>
            <c:spPr>
              <a:solidFill>
                <a:srgbClr val="FF0000"/>
              </a:solidFill>
              <a:ln>
                <a:noFill/>
              </a:ln>
              <a:effectLst/>
            </c:spPr>
            <c:extLst>
              <c:ext xmlns:c16="http://schemas.microsoft.com/office/drawing/2014/chart" uri="{C3380CC4-5D6E-409C-BE32-E72D297353CC}">
                <c16:uniqueId val="{00000007-9A60-4691-B858-3DF6393E0E10}"/>
              </c:ext>
            </c:extLst>
          </c:dPt>
          <c:cat>
            <c:strRef>
              <c:f>'תוחלת העוני 2019 + 2020 '!$A$147:$A$179</c:f>
              <c:strCache>
                <c:ptCount val="33"/>
                <c:pt idx="0">
                  <c:v>איסלנד</c:v>
                </c:pt>
                <c:pt idx="1">
                  <c:v>צ'כיה</c:v>
                </c:pt>
                <c:pt idx="2">
                  <c:v>דנמרק</c:v>
                </c:pt>
                <c:pt idx="3">
                  <c:v>פינלנד</c:v>
                </c:pt>
                <c:pt idx="4">
                  <c:v>הונגריה</c:v>
                </c:pt>
                <c:pt idx="5">
                  <c:v>צרפת</c:v>
                </c:pt>
                <c:pt idx="6">
                  <c:v>הולנד</c:v>
                </c:pt>
                <c:pt idx="7">
                  <c:v>נורווגיה</c:v>
                </c:pt>
                <c:pt idx="8">
                  <c:v>סלובקיה</c:v>
                </c:pt>
                <c:pt idx="9">
                  <c:v>סלובניה</c:v>
                </c:pt>
                <c:pt idx="10">
                  <c:v>שבדיה</c:v>
                </c:pt>
                <c:pt idx="11">
                  <c:v>שוויץ</c:v>
                </c:pt>
                <c:pt idx="12">
                  <c:v>אירלנד</c:v>
                </c:pt>
                <c:pt idx="13">
                  <c:v>בלגיה</c:v>
                </c:pt>
                <c:pt idx="14">
                  <c:v>אוסטריה</c:v>
                </c:pt>
                <c:pt idx="15">
                  <c:v>פולין</c:v>
                </c:pt>
                <c:pt idx="16">
                  <c:v>גרמניה</c:v>
                </c:pt>
                <c:pt idx="17">
                  <c:v>ניו זילנד</c:v>
                </c:pt>
                <c:pt idx="18">
                  <c:v>לוקסמבורג</c:v>
                </c:pt>
                <c:pt idx="19">
                  <c:v>ממוצע OECD</c:v>
                </c:pt>
                <c:pt idx="20">
                  <c:v>אנגליה</c:v>
                </c:pt>
                <c:pt idx="21">
                  <c:v>קנדה</c:v>
                </c:pt>
                <c:pt idx="22">
                  <c:v>אוסטרליה</c:v>
                </c:pt>
                <c:pt idx="23">
                  <c:v>פורטוגל</c:v>
                </c:pt>
                <c:pt idx="24">
                  <c:v>איטליה</c:v>
                </c:pt>
                <c:pt idx="25">
                  <c:v>יוון</c:v>
                </c:pt>
                <c:pt idx="26">
                  <c:v>ספרד</c:v>
                </c:pt>
                <c:pt idx="27">
                  <c:v>אסטוניה</c:v>
                </c:pt>
                <c:pt idx="28">
                  <c:v>מקסיקו</c:v>
                </c:pt>
                <c:pt idx="29">
                  <c:v>טורקיה</c:v>
                </c:pt>
                <c:pt idx="30">
                  <c:v>קוריאה</c:v>
                </c:pt>
                <c:pt idx="31">
                  <c:v>ארה"ב</c:v>
                </c:pt>
                <c:pt idx="32">
                  <c:v>ישראל 2020</c:v>
                </c:pt>
              </c:strCache>
            </c:strRef>
          </c:cat>
          <c:val>
            <c:numRef>
              <c:f>'תוחלת העוני 2019 + 2020 '!$B$147:$B$179</c:f>
              <c:numCache>
                <c:formatCode>0%</c:formatCode>
                <c:ptCount val="33"/>
                <c:pt idx="0">
                  <c:v>5.3999999999999999E-2</c:v>
                </c:pt>
                <c:pt idx="1">
                  <c:v>5.6000000000000001E-2</c:v>
                </c:pt>
                <c:pt idx="2">
                  <c:v>5.8000000000000003E-2</c:v>
                </c:pt>
                <c:pt idx="3">
                  <c:v>6.5000000000000002E-2</c:v>
                </c:pt>
                <c:pt idx="4">
                  <c:v>7.8E-2</c:v>
                </c:pt>
                <c:pt idx="5">
                  <c:v>8.3000000000000004E-2</c:v>
                </c:pt>
                <c:pt idx="6">
                  <c:v>8.3000000000000004E-2</c:v>
                </c:pt>
                <c:pt idx="7">
                  <c:v>8.4000000000000005E-2</c:v>
                </c:pt>
                <c:pt idx="8">
                  <c:v>8.5000000000000006E-2</c:v>
                </c:pt>
                <c:pt idx="9">
                  <c:v>8.6999999999999994E-2</c:v>
                </c:pt>
                <c:pt idx="10">
                  <c:v>8.8999999999999996E-2</c:v>
                </c:pt>
                <c:pt idx="11">
                  <c:v>9.0999999999999998E-2</c:v>
                </c:pt>
                <c:pt idx="12">
                  <c:v>9.1999999999999998E-2</c:v>
                </c:pt>
                <c:pt idx="13">
                  <c:v>9.7000000000000003E-2</c:v>
                </c:pt>
                <c:pt idx="14">
                  <c:v>9.8000000000000004E-2</c:v>
                </c:pt>
                <c:pt idx="15">
                  <c:v>0.10299999999999999</c:v>
                </c:pt>
                <c:pt idx="16">
                  <c:v>0.104</c:v>
                </c:pt>
                <c:pt idx="17">
                  <c:v>0.109</c:v>
                </c:pt>
                <c:pt idx="18">
                  <c:v>0.111</c:v>
                </c:pt>
                <c:pt idx="19">
                  <c:v>0.11175000000000002</c:v>
                </c:pt>
                <c:pt idx="20">
                  <c:v>0.11700000000000001</c:v>
                </c:pt>
                <c:pt idx="21">
                  <c:v>0.121</c:v>
                </c:pt>
                <c:pt idx="22">
                  <c:v>0.124</c:v>
                </c:pt>
                <c:pt idx="23">
                  <c:v>0.125</c:v>
                </c:pt>
                <c:pt idx="24">
                  <c:v>0.13700000000000001</c:v>
                </c:pt>
                <c:pt idx="25">
                  <c:v>0.14399999999999999</c:v>
                </c:pt>
                <c:pt idx="26">
                  <c:v>0.155</c:v>
                </c:pt>
                <c:pt idx="27">
                  <c:v>0.157</c:v>
                </c:pt>
                <c:pt idx="28">
                  <c:v>0.16600000000000001</c:v>
                </c:pt>
                <c:pt idx="29">
                  <c:v>0.17199999999999999</c:v>
                </c:pt>
                <c:pt idx="30">
                  <c:v>0.17399999999999999</c:v>
                </c:pt>
                <c:pt idx="31">
                  <c:v>0.17799999999999999</c:v>
                </c:pt>
                <c:pt idx="32" formatCode="0.0%">
                  <c:v>0.187</c:v>
                </c:pt>
              </c:numCache>
            </c:numRef>
          </c:val>
          <c:extLst>
            <c:ext xmlns:c16="http://schemas.microsoft.com/office/drawing/2014/chart" uri="{C3380CC4-5D6E-409C-BE32-E72D297353CC}">
              <c16:uniqueId val="{00000008-9A60-4691-B858-3DF6393E0E10}"/>
            </c:ext>
          </c:extLst>
        </c:ser>
        <c:dLbls>
          <c:showLegendKey val="0"/>
          <c:showVal val="0"/>
          <c:showCatName val="0"/>
          <c:showSerName val="0"/>
          <c:showPercent val="0"/>
          <c:showBubbleSize val="0"/>
        </c:dLbls>
        <c:gapWidth val="50"/>
        <c:axId val="647752472"/>
        <c:axId val="647753648"/>
      </c:barChart>
      <c:catAx>
        <c:axId val="647752472"/>
        <c:scaling>
          <c:orientation val="minMax"/>
        </c:scaling>
        <c:delete val="0"/>
        <c:axPos val="r"/>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3648"/>
        <c:crosses val="autoZero"/>
        <c:auto val="1"/>
        <c:lblAlgn val="ctr"/>
        <c:lblOffset val="100"/>
        <c:noMultiLvlLbl val="0"/>
      </c:catAx>
      <c:valAx>
        <c:axId val="647753648"/>
        <c:scaling>
          <c:orientation val="maxMin"/>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IL"/>
          </a:p>
        </c:txPr>
        <c:crossAx val="64775247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'סיכום 2019'!$AY$5</c:f>
              <c:strCache>
                <c:ptCount val="1"/>
                <c:pt idx="0">
                  <c:v>מזון (ללא ירקות ופירות) - סך הכל (ללא מזון מחוץ לבית)</c:v>
                </c:pt>
              </c:strCache>
            </c:strRef>
          </c:tx>
          <c:spPr>
            <a:solidFill>
              <a:schemeClr val="accent1"/>
            </a:solidFill>
            <a:ln>
              <a:noFill/>
            </a:ln>
            <a:effectLst/>
          </c:spPr>
          <c:cat>
            <c:numRef>
              <c:f>'סיכום 2019'!$AX$6:$AX$105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'סיכום 2019'!$AY$6:$AY$105</c:f>
              <c:numCache>
                <c:formatCode>#,##0</c:formatCode>
                <c:ptCount val="100"/>
                <c:pt idx="0">
                  <c:v>220.00660539062537</c:v>
                </c:pt>
                <c:pt idx="1">
                  <c:v>267.38289525178101</c:v>
                </c:pt>
                <c:pt idx="2">
                  <c:v>339.82652310283868</c:v>
                </c:pt>
                <c:pt idx="3">
                  <c:v>320.75425858084168</c:v>
                </c:pt>
                <c:pt idx="4">
                  <c:v>329.1059345712211</c:v>
                </c:pt>
                <c:pt idx="5">
                  <c:v>319.3468616808521</c:v>
                </c:pt>
                <c:pt idx="6">
                  <c:v>349.56558897846509</c:v>
                </c:pt>
                <c:pt idx="7">
                  <c:v>308.00975077260188</c:v>
                </c:pt>
                <c:pt idx="8">
                  <c:v>382.94964923461589</c:v>
                </c:pt>
                <c:pt idx="9">
                  <c:v>375.36821388844049</c:v>
                </c:pt>
                <c:pt idx="10">
                  <c:v>417.07115739849212</c:v>
                </c:pt>
                <c:pt idx="11">
                  <c:v>438.67893038658872</c:v>
                </c:pt>
                <c:pt idx="12">
                  <c:v>463.51419957674671</c:v>
                </c:pt>
                <c:pt idx="13">
                  <c:v>426.08503273100621</c:v>
                </c:pt>
                <c:pt idx="14">
                  <c:v>353.02569869755621</c:v>
                </c:pt>
                <c:pt idx="15">
                  <c:v>456.91614871576138</c:v>
                </c:pt>
                <c:pt idx="16">
                  <c:v>441.34315356084164</c:v>
                </c:pt>
                <c:pt idx="17">
                  <c:v>439.79338810557238</c:v>
                </c:pt>
                <c:pt idx="18">
                  <c:v>502.43051728484545</c:v>
                </c:pt>
                <c:pt idx="19">
                  <c:v>497.73675104040825</c:v>
                </c:pt>
                <c:pt idx="20">
                  <c:v>542.3351681734473</c:v>
                </c:pt>
                <c:pt idx="21">
                  <c:v>516.7918426090298</c:v>
                </c:pt>
                <c:pt idx="22">
                  <c:v>631.21639478589555</c:v>
                </c:pt>
                <c:pt idx="23">
                  <c:v>555.3898892986042</c:v>
                </c:pt>
                <c:pt idx="24">
                  <c:v>496.13826593158529</c:v>
                </c:pt>
                <c:pt idx="25">
                  <c:v>538.70069297234159</c:v>
                </c:pt>
                <c:pt idx="26">
                  <c:v>592.40178133162613</c:v>
                </c:pt>
                <c:pt idx="27">
                  <c:v>465.57778948523151</c:v>
                </c:pt>
                <c:pt idx="28">
                  <c:v>485.4996631140815</c:v>
                </c:pt>
                <c:pt idx="29">
                  <c:v>499.91899933127007</c:v>
                </c:pt>
                <c:pt idx="30">
                  <c:v>608.18004739716389</c:v>
                </c:pt>
                <c:pt idx="31">
                  <c:v>611.14062231287619</c:v>
                </c:pt>
                <c:pt idx="32">
                  <c:v>552.27675415451552</c:v>
                </c:pt>
                <c:pt idx="33">
                  <c:v>570.21864577097404</c:v>
                </c:pt>
                <c:pt idx="34">
                  <c:v>554.2344834623932</c:v>
                </c:pt>
                <c:pt idx="35">
                  <c:v>547.10975385566258</c:v>
                </c:pt>
                <c:pt idx="36">
                  <c:v>578.28639147980039</c:v>
                </c:pt>
                <c:pt idx="37">
                  <c:v>744.99920729861958</c:v>
                </c:pt>
                <c:pt idx="38">
                  <c:v>580.31140907123972</c:v>
                </c:pt>
                <c:pt idx="39">
                  <c:v>653.13911966744399</c:v>
                </c:pt>
                <c:pt idx="40">
                  <c:v>538.59623978263141</c:v>
                </c:pt>
                <c:pt idx="41">
                  <c:v>628.84842152306578</c:v>
                </c:pt>
                <c:pt idx="42">
                  <c:v>529.93839864589654</c:v>
                </c:pt>
                <c:pt idx="43">
                  <c:v>584.98967031827863</c:v>
                </c:pt>
                <c:pt idx="44">
                  <c:v>570.77931043197032</c:v>
                </c:pt>
                <c:pt idx="45">
                  <c:v>552.63449165077213</c:v>
                </c:pt>
                <c:pt idx="46">
                  <c:v>652.49739014078386</c:v>
                </c:pt>
                <c:pt idx="47">
                  <c:v>715.36138885485389</c:v>
                </c:pt>
                <c:pt idx="48">
                  <c:v>636.25024910425282</c:v>
                </c:pt>
                <c:pt idx="49">
                  <c:v>575.78610745775995</c:v>
                </c:pt>
                <c:pt idx="50">
                  <c:v>640.4695426187568</c:v>
                </c:pt>
                <c:pt idx="51">
                  <c:v>645.39275913608355</c:v>
                </c:pt>
                <c:pt idx="52">
                  <c:v>750.79503357568774</c:v>
                </c:pt>
                <c:pt idx="53">
                  <c:v>558.79060359991979</c:v>
                </c:pt>
                <c:pt idx="54">
                  <c:v>656.99865491525293</c:v>
                </c:pt>
                <c:pt idx="55">
                  <c:v>662.82302636359896</c:v>
                </c:pt>
                <c:pt idx="56">
                  <c:v>772.40228721437882</c:v>
                </c:pt>
                <c:pt idx="57">
                  <c:v>670.24837806297569</c:v>
                </c:pt>
                <c:pt idx="58">
                  <c:v>714.75945726367991</c:v>
                </c:pt>
                <c:pt idx="59">
                  <c:v>665.91599448315355</c:v>
                </c:pt>
                <c:pt idx="60">
                  <c:v>679.49877670644662</c:v>
                </c:pt>
                <c:pt idx="61">
                  <c:v>731.25148075137474</c:v>
                </c:pt>
                <c:pt idx="62">
                  <c:v>654.81720195505886</c:v>
                </c:pt>
                <c:pt idx="63">
                  <c:v>762.36193131472498</c:v>
                </c:pt>
                <c:pt idx="64">
                  <c:v>726.57182456650469</c:v>
                </c:pt>
                <c:pt idx="65">
                  <c:v>711.2610552553864</c:v>
                </c:pt>
                <c:pt idx="66">
                  <c:v>717.52227018528129</c:v>
                </c:pt>
                <c:pt idx="67">
                  <c:v>717.49248688718171</c:v>
                </c:pt>
                <c:pt idx="68">
                  <c:v>814.52117148075035</c:v>
                </c:pt>
                <c:pt idx="69">
                  <c:v>925.93740639736234</c:v>
                </c:pt>
                <c:pt idx="70">
                  <c:v>763.39175247389392</c:v>
                </c:pt>
                <c:pt idx="71">
                  <c:v>861.27101117268228</c:v>
                </c:pt>
                <c:pt idx="72">
                  <c:v>746.00170092931091</c:v>
                </c:pt>
                <c:pt idx="73">
                  <c:v>889.45772671737473</c:v>
                </c:pt>
                <c:pt idx="74">
                  <c:v>801.63821963101793</c:v>
                </c:pt>
                <c:pt idx="75">
                  <c:v>819.3800076367562</c:v>
                </c:pt>
                <c:pt idx="76">
                  <c:v>765.69865836849783</c:v>
                </c:pt>
                <c:pt idx="77">
                  <c:v>692.46895546744463</c:v>
                </c:pt>
                <c:pt idx="78">
                  <c:v>713.84162665234896</c:v>
                </c:pt>
                <c:pt idx="79">
                  <c:v>848.24267696331196</c:v>
                </c:pt>
                <c:pt idx="80">
                  <c:v>830.2445573664827</c:v>
                </c:pt>
                <c:pt idx="81">
                  <c:v>769.67849649420748</c:v>
                </c:pt>
                <c:pt idx="82">
                  <c:v>756.72555021278208</c:v>
                </c:pt>
                <c:pt idx="83">
                  <c:v>877.39838874370048</c:v>
                </c:pt>
                <c:pt idx="84">
                  <c:v>842.86039782245405</c:v>
                </c:pt>
                <c:pt idx="85">
                  <c:v>912.04794937587167</c:v>
                </c:pt>
                <c:pt idx="86">
                  <c:v>849.73260967244698</c:v>
                </c:pt>
                <c:pt idx="87">
                  <c:v>830.04042309569104</c:v>
                </c:pt>
                <c:pt idx="88">
                  <c:v>942.84204455406575</c:v>
                </c:pt>
                <c:pt idx="89">
                  <c:v>882.02794167091815</c:v>
                </c:pt>
                <c:pt idx="90">
                  <c:v>858.27285046144675</c:v>
                </c:pt>
                <c:pt idx="91">
                  <c:v>760.0104082346719</c:v>
                </c:pt>
                <c:pt idx="92">
                  <c:v>1059.6179847075371</c:v>
                </c:pt>
                <c:pt idx="93">
                  <c:v>979.19873571475773</c:v>
                </c:pt>
                <c:pt idx="94">
                  <c:v>831.09267476872094</c:v>
                </c:pt>
                <c:pt idx="95">
                  <c:v>980.66247923206697</c:v>
                </c:pt>
                <c:pt idx="96">
                  <c:v>1034.8823744492315</c:v>
                </c:pt>
                <c:pt idx="97">
                  <c:v>1107.1249343111258</c:v>
                </c:pt>
                <c:pt idx="98">
                  <c:v>1115.028047031524</c:v>
                </c:pt>
                <c:pt idx="99">
                  <c:v>1020.0867169520749</c:v>
                </c:pt>
              </c:numCache>
            </c:numRef>
          </c:val>
          <c:extLst>
            <c:ext xmlns:c16="http://schemas.microsoft.com/office/drawing/2014/chart" uri="{C3380CC4-5D6E-409C-BE32-E72D297353CC}">
              <c16:uniqueId val="{00000000-77C9-4AD0-8246-B72C9793A126}"/>
            </c:ext>
          </c:extLst>
        </c:ser>
        <c:ser>
          <c:idx val="1"/>
          <c:order val="1"/>
          <c:tx>
            <c:strRef>
              <c:f>'סיכום 2019'!$AZ$5</c:f>
              <c:strCache>
                <c:ptCount val="1"/>
                <c:pt idx="0">
                  <c:v>ירקות ופירות - סך הכל</c:v>
                </c:pt>
              </c:strCache>
            </c:strRef>
          </c:tx>
          <c:spPr>
            <a:solidFill>
              <a:schemeClr val="accent2"/>
            </a:solidFill>
            <a:ln>
              <a:noFill/>
            </a:ln>
            <a:effectLst/>
          </c:spPr>
          <c:cat>
            <c:numRef>
              <c:f>'סיכום 2019'!$AX$6:$AX$105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'סיכום 2019'!$AZ$6:$AZ$105</c:f>
              <c:numCache>
                <c:formatCode>#,##0</c:formatCode>
                <c:ptCount val="100"/>
                <c:pt idx="0">
                  <c:v>75.313104917656347</c:v>
                </c:pt>
                <c:pt idx="1">
                  <c:v>116.32879579550513</c:v>
                </c:pt>
                <c:pt idx="2">
                  <c:v>90.159036064968632</c:v>
                </c:pt>
                <c:pt idx="3">
                  <c:v>117.3566544238446</c:v>
                </c:pt>
                <c:pt idx="4">
                  <c:v>130.3202221576141</c:v>
                </c:pt>
                <c:pt idx="5">
                  <c:v>99.139619866043745</c:v>
                </c:pt>
                <c:pt idx="6">
                  <c:v>115.99883164809768</c:v>
                </c:pt>
                <c:pt idx="7">
                  <c:v>126.3219593426404</c:v>
                </c:pt>
                <c:pt idx="8">
                  <c:v>121.773445463115</c:v>
                </c:pt>
                <c:pt idx="9">
                  <c:v>133.42304410104202</c:v>
                </c:pt>
                <c:pt idx="10">
                  <c:v>125.99355527730755</c:v>
                </c:pt>
                <c:pt idx="11">
                  <c:v>138.94380179986214</c:v>
                </c:pt>
                <c:pt idx="12">
                  <c:v>152.32459933949113</c:v>
                </c:pt>
                <c:pt idx="13">
                  <c:v>163.47785741341059</c:v>
                </c:pt>
                <c:pt idx="14">
                  <c:v>125.73436474650154</c:v>
                </c:pt>
                <c:pt idx="15">
                  <c:v>156.12388882332476</c:v>
                </c:pt>
                <c:pt idx="16">
                  <c:v>152.89383248194372</c:v>
                </c:pt>
                <c:pt idx="17">
                  <c:v>149.3513913946388</c:v>
                </c:pt>
                <c:pt idx="18">
                  <c:v>197.63264378393495</c:v>
                </c:pt>
                <c:pt idx="19">
                  <c:v>156.76899815177785</c:v>
                </c:pt>
                <c:pt idx="20">
                  <c:v>182.57734786312932</c:v>
                </c:pt>
                <c:pt idx="21">
                  <c:v>188.35417992569765</c:v>
                </c:pt>
                <c:pt idx="22">
                  <c:v>181.51382594650414</c:v>
                </c:pt>
                <c:pt idx="23">
                  <c:v>184.77822725246548</c:v>
                </c:pt>
                <c:pt idx="24">
                  <c:v>178.68898771136327</c:v>
                </c:pt>
                <c:pt idx="25">
                  <c:v>185.6473424455215</c:v>
                </c:pt>
                <c:pt idx="26">
                  <c:v>195.9670084305215</c:v>
                </c:pt>
                <c:pt idx="27">
                  <c:v>194.48661850920828</c:v>
                </c:pt>
                <c:pt idx="28">
                  <c:v>174.23755124619746</c:v>
                </c:pt>
                <c:pt idx="29">
                  <c:v>188.30330356289397</c:v>
                </c:pt>
                <c:pt idx="30">
                  <c:v>220.30234170529656</c:v>
                </c:pt>
                <c:pt idx="31">
                  <c:v>217.51251617316686</c:v>
                </c:pt>
                <c:pt idx="32">
                  <c:v>199.52957899049616</c:v>
                </c:pt>
                <c:pt idx="33">
                  <c:v>181.39765513536483</c:v>
                </c:pt>
                <c:pt idx="34">
                  <c:v>156.2341562827032</c:v>
                </c:pt>
                <c:pt idx="35">
                  <c:v>183.31642132206815</c:v>
                </c:pt>
                <c:pt idx="36">
                  <c:v>200.960092307574</c:v>
                </c:pt>
                <c:pt idx="37">
                  <c:v>317.54385805769869</c:v>
                </c:pt>
                <c:pt idx="38">
                  <c:v>175.57232606811155</c:v>
                </c:pt>
                <c:pt idx="39">
                  <c:v>210.996030314834</c:v>
                </c:pt>
                <c:pt idx="40">
                  <c:v>198.04237994746165</c:v>
                </c:pt>
                <c:pt idx="41">
                  <c:v>175.15518036707067</c:v>
                </c:pt>
                <c:pt idx="42">
                  <c:v>233.0416288688908</c:v>
                </c:pt>
                <c:pt idx="43">
                  <c:v>185.09752162073084</c:v>
                </c:pt>
                <c:pt idx="44">
                  <c:v>200.16998932934519</c:v>
                </c:pt>
                <c:pt idx="45">
                  <c:v>191.23845191154291</c:v>
                </c:pt>
                <c:pt idx="46">
                  <c:v>208.9652846507035</c:v>
                </c:pt>
                <c:pt idx="47">
                  <c:v>233.10668118738252</c:v>
                </c:pt>
                <c:pt idx="48">
                  <c:v>205.34938796530156</c:v>
                </c:pt>
                <c:pt idx="49">
                  <c:v>172.5675331571658</c:v>
                </c:pt>
                <c:pt idx="50">
                  <c:v>233.1840960034703</c:v>
                </c:pt>
                <c:pt idx="51">
                  <c:v>191.52004284384876</c:v>
                </c:pt>
                <c:pt idx="52">
                  <c:v>216.01958274310221</c:v>
                </c:pt>
                <c:pt idx="53">
                  <c:v>223.16473935247043</c:v>
                </c:pt>
                <c:pt idx="54">
                  <c:v>229.47626351201163</c:v>
                </c:pt>
                <c:pt idx="55">
                  <c:v>222.86792548291322</c:v>
                </c:pt>
                <c:pt idx="56">
                  <c:v>219.21556935348505</c:v>
                </c:pt>
                <c:pt idx="57">
                  <c:v>263.84633738064872</c:v>
                </c:pt>
                <c:pt idx="58">
                  <c:v>226.68334969491195</c:v>
                </c:pt>
                <c:pt idx="59">
                  <c:v>231.12622731331291</c:v>
                </c:pt>
                <c:pt idx="60">
                  <c:v>250.16271578398235</c:v>
                </c:pt>
                <c:pt idx="61">
                  <c:v>214.74835641374901</c:v>
                </c:pt>
                <c:pt idx="62">
                  <c:v>222.42014837870636</c:v>
                </c:pt>
                <c:pt idx="63">
                  <c:v>235.71293193892996</c:v>
                </c:pt>
                <c:pt idx="64">
                  <c:v>238.54943486529098</c:v>
                </c:pt>
                <c:pt idx="65">
                  <c:v>252.58796201234009</c:v>
                </c:pt>
                <c:pt idx="66">
                  <c:v>268.93336431362383</c:v>
                </c:pt>
                <c:pt idx="67">
                  <c:v>249.0161269008571</c:v>
                </c:pt>
                <c:pt idx="68">
                  <c:v>237.43238799548433</c:v>
                </c:pt>
                <c:pt idx="69">
                  <c:v>297.88255067687123</c:v>
                </c:pt>
                <c:pt idx="70">
                  <c:v>239.15903561568561</c:v>
                </c:pt>
                <c:pt idx="71">
                  <c:v>252.92417068215272</c:v>
                </c:pt>
                <c:pt idx="72">
                  <c:v>246.77456079660359</c:v>
                </c:pt>
                <c:pt idx="73">
                  <c:v>271.13437098246919</c:v>
                </c:pt>
                <c:pt idx="74">
                  <c:v>262.35069268161135</c:v>
                </c:pt>
                <c:pt idx="75">
                  <c:v>263.10963765133022</c:v>
                </c:pt>
                <c:pt idx="76">
                  <c:v>241.7570519503748</c:v>
                </c:pt>
                <c:pt idx="77">
                  <c:v>227.4614059691574</c:v>
                </c:pt>
                <c:pt idx="78">
                  <c:v>278.64951973649318</c:v>
                </c:pt>
                <c:pt idx="79">
                  <c:v>244.31421100050912</c:v>
                </c:pt>
                <c:pt idx="80">
                  <c:v>249.21001078457923</c:v>
                </c:pt>
                <c:pt idx="81">
                  <c:v>252.89839924838688</c:v>
                </c:pt>
                <c:pt idx="82">
                  <c:v>266.9043912310305</c:v>
                </c:pt>
                <c:pt idx="83">
                  <c:v>268.48689993076545</c:v>
                </c:pt>
                <c:pt idx="84">
                  <c:v>303.02686589683515</c:v>
                </c:pt>
                <c:pt idx="85">
                  <c:v>290.76405068881894</c:v>
                </c:pt>
                <c:pt idx="86">
                  <c:v>265.89597859391449</c:v>
                </c:pt>
                <c:pt idx="87">
                  <c:v>288.61346084052838</c:v>
                </c:pt>
                <c:pt idx="88">
                  <c:v>275.77600820568256</c:v>
                </c:pt>
                <c:pt idx="89">
                  <c:v>285.13928925815259</c:v>
                </c:pt>
                <c:pt idx="90">
                  <c:v>314.71700176606259</c:v>
                </c:pt>
                <c:pt idx="91">
                  <c:v>293.36205805492261</c:v>
                </c:pt>
                <c:pt idx="92">
                  <c:v>307.05993476556745</c:v>
                </c:pt>
                <c:pt idx="93">
                  <c:v>344.25133482559323</c:v>
                </c:pt>
                <c:pt idx="94">
                  <c:v>303.96014490750133</c:v>
                </c:pt>
                <c:pt idx="95">
                  <c:v>324.81193393010136</c:v>
                </c:pt>
                <c:pt idx="96">
                  <c:v>313.6538572714756</c:v>
                </c:pt>
                <c:pt idx="97">
                  <c:v>344.47650277020443</c:v>
                </c:pt>
                <c:pt idx="98">
                  <c:v>333.53275605787576</c:v>
                </c:pt>
                <c:pt idx="99">
                  <c:v>372.73614733155171</c:v>
                </c:pt>
              </c:numCache>
            </c:numRef>
          </c:val>
          <c:extLst>
            <c:ext xmlns:c16="http://schemas.microsoft.com/office/drawing/2014/chart" uri="{C3380CC4-5D6E-409C-BE32-E72D297353CC}">
              <c16:uniqueId val="{00000001-77C9-4AD0-8246-B72C9793A126}"/>
            </c:ext>
          </c:extLst>
        </c:ser>
        <c:dLbls>
          <c:showLegendKey val="0"/>
          <c:showVal val="0"/>
          <c:showCatName val="0"/>
          <c:showSerName val="0"/>
          <c:showPercent val="0"/>
          <c:showBubbleSize val="0"/>
        </c:dLbls>
        <c:axId val="647752864"/>
        <c:axId val="647754432"/>
      </c:areaChart>
      <c:lineChart>
        <c:grouping val="standard"/>
        <c:varyColors val="0"/>
        <c:ser>
          <c:idx val="2"/>
          <c:order val="2"/>
          <c:tx>
            <c:strRef>
              <c:f>'סיכום 2019'!$BA$5</c:f>
              <c:strCache>
                <c:ptCount val="1"/>
                <c:pt idx="0">
                  <c:v>קו מגמה</c:v>
                </c:pt>
              </c:strCache>
            </c:strRef>
          </c:tx>
          <c:spPr>
            <a:ln w="28575" cap="rnd">
              <a:noFill/>
              <a:round/>
            </a:ln>
            <a:effectLst/>
          </c:spPr>
          <c:marker>
            <c:symbol val="none"/>
          </c:marker>
          <c:trendline>
            <c:spPr>
              <a:ln w="28575" cap="rnd" cmpd="sng">
                <a:solidFill>
                  <a:schemeClr val="tx1"/>
                </a:solidFill>
                <a:prstDash val="solid"/>
              </a:ln>
              <a:effectLst/>
            </c:spPr>
            <c:trendlineType val="poly"/>
            <c:order val="3"/>
            <c:dispRSqr val="0"/>
            <c:dispEq val="0"/>
          </c:trendline>
          <c:cat>
            <c:numRef>
              <c:f>'סיכום 2019'!$AX$6:$AX$105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'סיכום 2019'!$BA$6:$BA$105</c:f>
              <c:numCache>
                <c:formatCode>#,##0</c:formatCode>
                <c:ptCount val="100"/>
                <c:pt idx="0">
                  <c:v>295.31971030828174</c:v>
                </c:pt>
                <c:pt idx="1">
                  <c:v>383.71169104728614</c:v>
                </c:pt>
                <c:pt idx="2">
                  <c:v>429.98555916780731</c:v>
                </c:pt>
                <c:pt idx="3">
                  <c:v>438.11091300468627</c:v>
                </c:pt>
                <c:pt idx="4">
                  <c:v>459.42615672883517</c:v>
                </c:pt>
                <c:pt idx="5">
                  <c:v>418.48648154689585</c:v>
                </c:pt>
                <c:pt idx="6">
                  <c:v>465.56442062656276</c:v>
                </c:pt>
                <c:pt idx="7">
                  <c:v>434.33171011524229</c:v>
                </c:pt>
                <c:pt idx="8">
                  <c:v>504.72309469773086</c:v>
                </c:pt>
                <c:pt idx="9">
                  <c:v>508.79125798948252</c:v>
                </c:pt>
                <c:pt idx="10">
                  <c:v>543.06471267579968</c:v>
                </c:pt>
                <c:pt idx="11">
                  <c:v>577.62273218645089</c:v>
                </c:pt>
                <c:pt idx="12">
                  <c:v>615.83879891623781</c:v>
                </c:pt>
                <c:pt idx="13">
                  <c:v>589.56289014441677</c:v>
                </c:pt>
                <c:pt idx="14">
                  <c:v>478.76006344405778</c:v>
                </c:pt>
                <c:pt idx="15">
                  <c:v>613.04003753908614</c:v>
                </c:pt>
                <c:pt idx="16">
                  <c:v>594.23698604278536</c:v>
                </c:pt>
                <c:pt idx="17">
                  <c:v>589.14477950021114</c:v>
                </c:pt>
                <c:pt idx="18">
                  <c:v>700.06316106878035</c:v>
                </c:pt>
                <c:pt idx="19">
                  <c:v>654.50574919218616</c:v>
                </c:pt>
                <c:pt idx="20">
                  <c:v>724.91251603657656</c:v>
                </c:pt>
                <c:pt idx="21">
                  <c:v>705.14602253472742</c:v>
                </c:pt>
                <c:pt idx="22">
                  <c:v>812.73022073239963</c:v>
                </c:pt>
                <c:pt idx="23">
                  <c:v>740.16811655106972</c:v>
                </c:pt>
                <c:pt idx="24">
                  <c:v>674.82725364294856</c:v>
                </c:pt>
                <c:pt idx="25">
                  <c:v>724.34803541786312</c:v>
                </c:pt>
                <c:pt idx="26">
                  <c:v>788.36878976214757</c:v>
                </c:pt>
                <c:pt idx="27">
                  <c:v>660.06440799443976</c:v>
                </c:pt>
                <c:pt idx="28">
                  <c:v>659.73721436027893</c:v>
                </c:pt>
                <c:pt idx="29">
                  <c:v>688.22230289416405</c:v>
                </c:pt>
                <c:pt idx="30">
                  <c:v>828.4823891024605</c:v>
                </c:pt>
                <c:pt idx="31">
                  <c:v>828.65313848604308</c:v>
                </c:pt>
                <c:pt idx="32">
                  <c:v>751.80633314501165</c:v>
                </c:pt>
                <c:pt idx="33">
                  <c:v>751.61630090633889</c:v>
                </c:pt>
                <c:pt idx="34">
                  <c:v>710.46863974509643</c:v>
                </c:pt>
                <c:pt idx="35">
                  <c:v>730.42617517773078</c:v>
                </c:pt>
                <c:pt idx="36">
                  <c:v>779.24648378737436</c:v>
                </c:pt>
                <c:pt idx="37">
                  <c:v>1062.5430653563183</c:v>
                </c:pt>
                <c:pt idx="38">
                  <c:v>755.8837351393513</c:v>
                </c:pt>
                <c:pt idx="39">
                  <c:v>864.13514998227799</c:v>
                </c:pt>
                <c:pt idx="40">
                  <c:v>736.63861973009307</c:v>
                </c:pt>
                <c:pt idx="41">
                  <c:v>804.00360189013645</c:v>
                </c:pt>
                <c:pt idx="42">
                  <c:v>762.98002751478737</c:v>
                </c:pt>
                <c:pt idx="43">
                  <c:v>770.08719193900947</c:v>
                </c:pt>
                <c:pt idx="44">
                  <c:v>770.9492997613155</c:v>
                </c:pt>
                <c:pt idx="45">
                  <c:v>743.87294356231507</c:v>
                </c:pt>
                <c:pt idx="46">
                  <c:v>861.46267479148742</c:v>
                </c:pt>
                <c:pt idx="47">
                  <c:v>948.46807004223638</c:v>
                </c:pt>
                <c:pt idx="48">
                  <c:v>841.59963706955432</c:v>
                </c:pt>
                <c:pt idx="49">
                  <c:v>748.35364061492578</c:v>
                </c:pt>
                <c:pt idx="50">
                  <c:v>873.65363862222716</c:v>
                </c:pt>
                <c:pt idx="51">
                  <c:v>836.91280197993228</c:v>
                </c:pt>
                <c:pt idx="52">
                  <c:v>966.81461631878994</c:v>
                </c:pt>
                <c:pt idx="53">
                  <c:v>781.9553429523902</c:v>
                </c:pt>
                <c:pt idx="54">
                  <c:v>886.47491842726458</c:v>
                </c:pt>
                <c:pt idx="55">
                  <c:v>885.69095184651223</c:v>
                </c:pt>
                <c:pt idx="56">
                  <c:v>991.6178565678639</c:v>
                </c:pt>
                <c:pt idx="57">
                  <c:v>934.09471544362441</c:v>
                </c:pt>
                <c:pt idx="58">
                  <c:v>941.44280695859186</c:v>
                </c:pt>
                <c:pt idx="59">
                  <c:v>897.04222179646649</c:v>
                </c:pt>
                <c:pt idx="60">
                  <c:v>929.66149249042894</c:v>
                </c:pt>
                <c:pt idx="61">
                  <c:v>945.99983716512372</c:v>
                </c:pt>
                <c:pt idx="62">
                  <c:v>877.23735033376522</c:v>
                </c:pt>
                <c:pt idx="63">
                  <c:v>998.07486325365494</c:v>
                </c:pt>
                <c:pt idx="64">
                  <c:v>965.12125943179569</c:v>
                </c:pt>
                <c:pt idx="65">
                  <c:v>963.84901726772648</c:v>
                </c:pt>
                <c:pt idx="66">
                  <c:v>986.45563449890506</c:v>
                </c:pt>
                <c:pt idx="67">
                  <c:v>966.50861378803882</c:v>
                </c:pt>
                <c:pt idx="68">
                  <c:v>1051.9535594762347</c:v>
                </c:pt>
                <c:pt idx="69">
                  <c:v>1223.8199570742336</c:v>
                </c:pt>
                <c:pt idx="70">
                  <c:v>1002.5507880895796</c:v>
                </c:pt>
                <c:pt idx="71">
                  <c:v>1114.195181854835</c:v>
                </c:pt>
                <c:pt idx="72">
                  <c:v>992.77626172591454</c:v>
                </c:pt>
                <c:pt idx="73">
                  <c:v>1160.5920976998439</c:v>
                </c:pt>
                <c:pt idx="74">
                  <c:v>1063.9889123126293</c:v>
                </c:pt>
                <c:pt idx="75">
                  <c:v>1082.4896452880864</c:v>
                </c:pt>
                <c:pt idx="76">
                  <c:v>1007.4557103188727</c:v>
                </c:pt>
                <c:pt idx="77">
                  <c:v>919.93036143660197</c:v>
                </c:pt>
                <c:pt idx="78">
                  <c:v>992.49114638884214</c:v>
                </c:pt>
                <c:pt idx="79">
                  <c:v>1092.5568879638211</c:v>
                </c:pt>
                <c:pt idx="80">
                  <c:v>1079.4545681510619</c:v>
                </c:pt>
                <c:pt idx="81">
                  <c:v>1022.5768957425944</c:v>
                </c:pt>
                <c:pt idx="82">
                  <c:v>1023.6299414438126</c:v>
                </c:pt>
                <c:pt idx="83">
                  <c:v>1145.885288674466</c:v>
                </c:pt>
                <c:pt idx="84">
                  <c:v>1145.8872637192892</c:v>
                </c:pt>
                <c:pt idx="85">
                  <c:v>1202.8120000646907</c:v>
                </c:pt>
                <c:pt idx="86">
                  <c:v>1115.6285882663615</c:v>
                </c:pt>
                <c:pt idx="87">
                  <c:v>1118.6538839362195</c:v>
                </c:pt>
                <c:pt idx="88">
                  <c:v>1218.6180527597483</c:v>
                </c:pt>
                <c:pt idx="89">
                  <c:v>1167.1672309290707</c:v>
                </c:pt>
                <c:pt idx="90">
                  <c:v>1172.9898522275093</c:v>
                </c:pt>
                <c:pt idx="91">
                  <c:v>1053.3724662895945</c:v>
                </c:pt>
                <c:pt idx="92">
                  <c:v>1366.6779194731046</c:v>
                </c:pt>
                <c:pt idx="93">
                  <c:v>1323.4500705403509</c:v>
                </c:pt>
                <c:pt idx="94">
                  <c:v>1135.0528196762223</c:v>
                </c:pt>
                <c:pt idx="95">
                  <c:v>1305.4744131621683</c:v>
                </c:pt>
                <c:pt idx="96">
                  <c:v>1348.5362317207071</c:v>
                </c:pt>
                <c:pt idx="97">
                  <c:v>1451.6014370813302</c:v>
                </c:pt>
                <c:pt idx="98">
                  <c:v>1448.5608030893998</c:v>
                </c:pt>
                <c:pt idx="99">
                  <c:v>1392.8228642836266</c:v>
                </c:pt>
              </c:numCache>
            </c:numRef>
          </c:val>
          <c:smooth val="0"/>
          <c:extLst>
            <c:ext xmlns:c16="http://schemas.microsoft.com/office/drawing/2014/chart" uri="{C3380CC4-5D6E-409C-BE32-E72D297353CC}">
              <c16:uniqueId val="{00000002-77C9-4AD0-8246-B72C9793A126}"/>
            </c:ext>
          </c:extLst>
        </c:ser>
        <c:ser>
          <c:idx val="3"/>
          <c:order val="3"/>
          <c:tx>
            <c:strRef>
              <c:f>'סיכום 2019'!$BB$5</c:f>
              <c:strCache>
                <c:ptCount val="1"/>
                <c:pt idx="0">
                  <c:v>הוצאה נורמטיבית</c:v>
                </c:pt>
              </c:strCache>
            </c:strRef>
          </c:tx>
          <c:spPr>
            <a:ln w="28575" cap="rnd">
              <a:solidFill>
                <a:schemeClr val="accent4"/>
              </a:solidFill>
              <a:round/>
            </a:ln>
            <a:effectLst/>
          </c:spPr>
          <c:marker>
            <c:symbol val="none"/>
          </c:marker>
          <c:cat>
            <c:numRef>
              <c:f>'סיכום 2019'!$AX$6:$AX$105</c:f>
              <c:numCache>
                <c:formatCode>General</c:formatCode>
                <c:ptCount val="100"/>
                <c:pt idx="0">
                  <c:v>0</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cat>
          <c:val>
            <c:numRef>
              <c:f>'סיכום 2019'!$BB$6:$BB$105</c:f>
              <c:numCache>
                <c:formatCode>#,##0</c:formatCode>
                <c:ptCount val="100"/>
                <c:pt idx="0">
                  <c:v>738.77790236921589</c:v>
                </c:pt>
                <c:pt idx="1">
                  <c:v>738.77790236921589</c:v>
                </c:pt>
                <c:pt idx="2">
                  <c:v>738.77790236921589</c:v>
                </c:pt>
                <c:pt idx="3">
                  <c:v>738.77790236921589</c:v>
                </c:pt>
                <c:pt idx="4">
                  <c:v>738.77790236921589</c:v>
                </c:pt>
                <c:pt idx="5">
                  <c:v>738.77790236921589</c:v>
                </c:pt>
                <c:pt idx="6">
                  <c:v>738.77790236921589</c:v>
                </c:pt>
                <c:pt idx="7">
                  <c:v>738.77790236921589</c:v>
                </c:pt>
                <c:pt idx="8">
                  <c:v>738.77790236921589</c:v>
                </c:pt>
                <c:pt idx="9">
                  <c:v>738.77790236921589</c:v>
                </c:pt>
                <c:pt idx="10">
                  <c:v>738.77790236921589</c:v>
                </c:pt>
                <c:pt idx="11">
                  <c:v>738.77790236921589</c:v>
                </c:pt>
                <c:pt idx="12">
                  <c:v>738.77790236921589</c:v>
                </c:pt>
                <c:pt idx="13">
                  <c:v>738.77790236921589</c:v>
                </c:pt>
                <c:pt idx="14">
                  <c:v>738.77790236921589</c:v>
                </c:pt>
                <c:pt idx="15">
                  <c:v>738.77790236921589</c:v>
                </c:pt>
                <c:pt idx="16">
                  <c:v>738.77790236921589</c:v>
                </c:pt>
                <c:pt idx="17">
                  <c:v>738.77790236921589</c:v>
                </c:pt>
                <c:pt idx="18">
                  <c:v>738.77790236921589</c:v>
                </c:pt>
                <c:pt idx="19">
                  <c:v>738.77790236921589</c:v>
                </c:pt>
                <c:pt idx="20">
                  <c:v>738.77790236921589</c:v>
                </c:pt>
                <c:pt idx="21">
                  <c:v>738.77790236921589</c:v>
                </c:pt>
                <c:pt idx="22">
                  <c:v>738.77790236921589</c:v>
                </c:pt>
                <c:pt idx="23">
                  <c:v>738.77790236921589</c:v>
                </c:pt>
                <c:pt idx="24">
                  <c:v>738.77790236921589</c:v>
                </c:pt>
                <c:pt idx="25">
                  <c:v>738.77790236921589</c:v>
                </c:pt>
                <c:pt idx="26">
                  <c:v>738.77790236921589</c:v>
                </c:pt>
                <c:pt idx="27">
                  <c:v>738.77790236921589</c:v>
                </c:pt>
                <c:pt idx="28">
                  <c:v>738.77790236921589</c:v>
                </c:pt>
                <c:pt idx="29">
                  <c:v>738.77790236921589</c:v>
                </c:pt>
                <c:pt idx="30">
                  <c:v>738.77790236921589</c:v>
                </c:pt>
                <c:pt idx="31">
                  <c:v>738.77790236921589</c:v>
                </c:pt>
                <c:pt idx="32">
                  <c:v>738.77790236921589</c:v>
                </c:pt>
                <c:pt idx="33">
                  <c:v>738.77790236921589</c:v>
                </c:pt>
                <c:pt idx="34">
                  <c:v>738.77790236921589</c:v>
                </c:pt>
                <c:pt idx="35">
                  <c:v>738.77790236921589</c:v>
                </c:pt>
                <c:pt idx="36">
                  <c:v>738.77790236921589</c:v>
                </c:pt>
                <c:pt idx="37">
                  <c:v>738.77790236921589</c:v>
                </c:pt>
                <c:pt idx="38">
                  <c:v>738.77790236921589</c:v>
                </c:pt>
                <c:pt idx="39">
                  <c:v>738.77790236921589</c:v>
                </c:pt>
                <c:pt idx="40">
                  <c:v>738.77790236921589</c:v>
                </c:pt>
                <c:pt idx="41">
                  <c:v>738.77790236921589</c:v>
                </c:pt>
                <c:pt idx="42">
                  <c:v>738.77790236921589</c:v>
                </c:pt>
                <c:pt idx="43">
                  <c:v>738.77790236921589</c:v>
                </c:pt>
                <c:pt idx="44">
                  <c:v>738.77790236921589</c:v>
                </c:pt>
                <c:pt idx="45">
                  <c:v>738.77790236921589</c:v>
                </c:pt>
                <c:pt idx="46">
                  <c:v>738.77790236921589</c:v>
                </c:pt>
                <c:pt idx="47">
                  <c:v>738.77790236921589</c:v>
                </c:pt>
                <c:pt idx="48">
                  <c:v>738.77790236921589</c:v>
                </c:pt>
                <c:pt idx="49">
                  <c:v>738.77790236921589</c:v>
                </c:pt>
                <c:pt idx="50">
                  <c:v>738.77790236921589</c:v>
                </c:pt>
                <c:pt idx="51">
                  <c:v>738.77790236921589</c:v>
                </c:pt>
                <c:pt idx="52">
                  <c:v>738.77790236921589</c:v>
                </c:pt>
                <c:pt idx="53">
                  <c:v>738.77790236921589</c:v>
                </c:pt>
                <c:pt idx="54">
                  <c:v>738.77790236921589</c:v>
                </c:pt>
                <c:pt idx="55">
                  <c:v>738.77790236921589</c:v>
                </c:pt>
                <c:pt idx="56">
                  <c:v>738.77790236921589</c:v>
                </c:pt>
                <c:pt idx="57">
                  <c:v>738.77790236921589</c:v>
                </c:pt>
                <c:pt idx="58">
                  <c:v>738.77790236921589</c:v>
                </c:pt>
                <c:pt idx="59">
                  <c:v>738.77790236921589</c:v>
                </c:pt>
                <c:pt idx="60">
                  <c:v>738.77790236921589</c:v>
                </c:pt>
                <c:pt idx="61">
                  <c:v>738.77790236921589</c:v>
                </c:pt>
                <c:pt idx="62">
                  <c:v>738.77790236921589</c:v>
                </c:pt>
                <c:pt idx="63">
                  <c:v>738.77790236921589</c:v>
                </c:pt>
                <c:pt idx="64">
                  <c:v>738.77790236921589</c:v>
                </c:pt>
                <c:pt idx="65">
                  <c:v>738.77790236921589</c:v>
                </c:pt>
                <c:pt idx="66">
                  <c:v>738.77790236921589</c:v>
                </c:pt>
                <c:pt idx="67">
                  <c:v>738.77790236921589</c:v>
                </c:pt>
                <c:pt idx="68">
                  <c:v>738.77790236921589</c:v>
                </c:pt>
                <c:pt idx="69">
                  <c:v>738.77790236921589</c:v>
                </c:pt>
                <c:pt idx="70">
                  <c:v>738.77790236921589</c:v>
                </c:pt>
                <c:pt idx="71">
                  <c:v>738.77790236921589</c:v>
                </c:pt>
                <c:pt idx="72">
                  <c:v>738.77790236921589</c:v>
                </c:pt>
                <c:pt idx="73">
                  <c:v>738.77790236921589</c:v>
                </c:pt>
                <c:pt idx="74">
                  <c:v>738.77790236921589</c:v>
                </c:pt>
                <c:pt idx="75">
                  <c:v>738.77790236921589</c:v>
                </c:pt>
                <c:pt idx="76">
                  <c:v>738.77790236921589</c:v>
                </c:pt>
                <c:pt idx="77">
                  <c:v>738.77790236921589</c:v>
                </c:pt>
                <c:pt idx="78">
                  <c:v>738.77790236921589</c:v>
                </c:pt>
                <c:pt idx="79">
                  <c:v>738.77790236921589</c:v>
                </c:pt>
                <c:pt idx="80">
                  <c:v>738.77790236921589</c:v>
                </c:pt>
                <c:pt idx="81">
                  <c:v>738.77790236921589</c:v>
                </c:pt>
                <c:pt idx="82">
                  <c:v>738.77790236921589</c:v>
                </c:pt>
                <c:pt idx="83">
                  <c:v>738.77790236921589</c:v>
                </c:pt>
                <c:pt idx="84">
                  <c:v>738.77790236921589</c:v>
                </c:pt>
                <c:pt idx="85">
                  <c:v>738.77790236921589</c:v>
                </c:pt>
                <c:pt idx="86">
                  <c:v>738.77790236921589</c:v>
                </c:pt>
                <c:pt idx="87">
                  <c:v>738.77790236921589</c:v>
                </c:pt>
                <c:pt idx="88">
                  <c:v>738.77790236921589</c:v>
                </c:pt>
                <c:pt idx="89">
                  <c:v>738.77790236921589</c:v>
                </c:pt>
                <c:pt idx="90">
                  <c:v>738.77790236921589</c:v>
                </c:pt>
                <c:pt idx="91">
                  <c:v>738.77790236921589</c:v>
                </c:pt>
                <c:pt idx="92">
                  <c:v>738.77790236921589</c:v>
                </c:pt>
                <c:pt idx="93">
                  <c:v>738.77790236921589</c:v>
                </c:pt>
                <c:pt idx="94">
                  <c:v>738.77790236921589</c:v>
                </c:pt>
                <c:pt idx="95">
                  <c:v>738.77790236921589</c:v>
                </c:pt>
                <c:pt idx="96">
                  <c:v>738.77790236921589</c:v>
                </c:pt>
                <c:pt idx="97">
                  <c:v>738.77790236921589</c:v>
                </c:pt>
                <c:pt idx="98">
                  <c:v>738.77790236921589</c:v>
                </c:pt>
                <c:pt idx="99">
                  <c:v>738.77790236921589</c:v>
                </c:pt>
              </c:numCache>
            </c:numRef>
          </c:val>
          <c:smooth val="0"/>
          <c:extLst>
            <c:ext xmlns:c16="http://schemas.microsoft.com/office/drawing/2014/chart" uri="{C3380CC4-5D6E-409C-BE32-E72D297353CC}">
              <c16:uniqueId val="{00000003-77C9-4AD0-8246-B72C9793A126}"/>
            </c:ext>
          </c:extLst>
        </c:ser>
        <c:dLbls>
          <c:showLegendKey val="0"/>
          <c:showVal val="0"/>
          <c:showCatName val="0"/>
          <c:showSerName val="0"/>
          <c:showPercent val="0"/>
          <c:showBubbleSize val="0"/>
        </c:dLbls>
        <c:marker val="1"/>
        <c:smooth val="0"/>
        <c:axId val="647752864"/>
        <c:axId val="647754432"/>
      </c:lineChart>
      <c:dateAx>
        <c:axId val="6477528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e-IL"/>
                  <a:t>מאיון</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IL"/>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4432"/>
        <c:crosses val="autoZero"/>
        <c:auto val="0"/>
        <c:lblOffset val="100"/>
        <c:baseTimeUnit val="days"/>
        <c:majorUnit val="10"/>
        <c:majorTimeUnit val="days"/>
      </c:dateAx>
      <c:valAx>
        <c:axId val="6477544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e-IL"/>
                  <a:t>ש"ח לחודש לנפש סטנדרטית</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IL"/>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2864"/>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'הוצאה לנפש על מזון 2015'!$BC$20</c:f>
              <c:strCache>
                <c:ptCount val="1"/>
                <c:pt idx="0">
                  <c:v>הוצאה בפועל</c:v>
                </c:pt>
              </c:strCache>
            </c:strRef>
          </c:tx>
          <c:spPr>
            <a:solidFill>
              <a:schemeClr val="accent1"/>
            </a:solidFill>
            <a:ln>
              <a:noFill/>
            </a:ln>
            <a:effectLst/>
          </c:spPr>
          <c:invertIfNegative val="0"/>
          <c:cat>
            <c:strRef>
              <c:f>'הוצאה לנפש על מזון 2015'!$BD$19:$BI$19</c:f>
              <c:strCache>
                <c:ptCount val="6"/>
                <c:pt idx="0">
                  <c:v>לחם פיתות</c:v>
                </c:pt>
                <c:pt idx="1">
                  <c:v>תפוחי אדמה ובטטות</c:v>
                </c:pt>
                <c:pt idx="2">
                  <c:v>חלב ומוצריו</c:v>
                </c:pt>
                <c:pt idx="3">
                  <c:v>ירקות טריים</c:v>
                </c:pt>
                <c:pt idx="4">
                  <c:v>פירות טריים</c:v>
                </c:pt>
                <c:pt idx="5">
                  <c:v>בשר עופות דגים</c:v>
                </c:pt>
              </c:strCache>
            </c:strRef>
          </c:cat>
          <c:val>
            <c:numRef>
              <c:f>'הוצאה לנפש על מזון 2015'!$BD$20:$BI$20</c:f>
              <c:numCache>
                <c:formatCode>0%</c:formatCode>
                <c:ptCount val="6"/>
                <c:pt idx="0">
                  <c:v>0.8433256168254657</c:v>
                </c:pt>
                <c:pt idx="1">
                  <c:v>0.7619213640154785</c:v>
                </c:pt>
                <c:pt idx="2">
                  <c:v>0.57387941295098677</c:v>
                </c:pt>
                <c:pt idx="3">
                  <c:v>0.42794194085151904</c:v>
                </c:pt>
                <c:pt idx="4">
                  <c:v>0.34402494979820419</c:v>
                </c:pt>
                <c:pt idx="5">
                  <c:v>0.29865054725608919</c:v>
                </c:pt>
              </c:numCache>
            </c:numRef>
          </c:val>
          <c:extLst>
            <c:ext xmlns:c16="http://schemas.microsoft.com/office/drawing/2014/chart" uri="{C3380CC4-5D6E-409C-BE32-E72D297353CC}">
              <c16:uniqueId val="{00000000-1E9F-4B93-836C-EB334A9D34C7}"/>
            </c:ext>
          </c:extLst>
        </c:ser>
        <c:ser>
          <c:idx val="1"/>
          <c:order val="1"/>
          <c:tx>
            <c:strRef>
              <c:f>'הוצאה לנפש על מזון 2015'!$BC$21</c:f>
              <c:strCache>
                <c:ptCount val="1"/>
                <c:pt idx="0">
                  <c:v>מחסור מנורמטיבי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'הוצאה לנפש על מזון 2015'!$BD$19:$BI$19</c:f>
              <c:strCache>
                <c:ptCount val="6"/>
                <c:pt idx="0">
                  <c:v>לחם פיתות</c:v>
                </c:pt>
                <c:pt idx="1">
                  <c:v>תפוחי אדמה ובטטות</c:v>
                </c:pt>
                <c:pt idx="2">
                  <c:v>חלב ומוצריו</c:v>
                </c:pt>
                <c:pt idx="3">
                  <c:v>ירקות טריים</c:v>
                </c:pt>
                <c:pt idx="4">
                  <c:v>פירות טריים</c:v>
                </c:pt>
                <c:pt idx="5">
                  <c:v>בשר עופות דגים</c:v>
                </c:pt>
              </c:strCache>
            </c:strRef>
          </c:cat>
          <c:val>
            <c:numRef>
              <c:f>'הוצאה לנפש על מזון 2015'!$BD$21:$BI$21</c:f>
              <c:numCache>
                <c:formatCode>0%</c:formatCode>
                <c:ptCount val="6"/>
                <c:pt idx="0">
                  <c:v>0.1566743831745343</c:v>
                </c:pt>
                <c:pt idx="1">
                  <c:v>0.2380786359845215</c:v>
                </c:pt>
                <c:pt idx="2">
                  <c:v>0.42612058704901323</c:v>
                </c:pt>
                <c:pt idx="3">
                  <c:v>0.57205805914848096</c:v>
                </c:pt>
                <c:pt idx="4">
                  <c:v>0.65597505020179581</c:v>
                </c:pt>
                <c:pt idx="5">
                  <c:v>0.70134945274391081</c:v>
                </c:pt>
              </c:numCache>
            </c:numRef>
          </c:val>
          <c:extLst>
            <c:ext xmlns:c16="http://schemas.microsoft.com/office/drawing/2014/chart" uri="{C3380CC4-5D6E-409C-BE32-E72D297353CC}">
              <c16:uniqueId val="{00000001-1E9F-4B93-836C-EB334A9D34C7}"/>
            </c:ext>
          </c:extLst>
        </c:ser>
        <c:dLbls>
          <c:showLegendKey val="0"/>
          <c:showVal val="0"/>
          <c:showCatName val="0"/>
          <c:showSerName val="0"/>
          <c:showPercent val="0"/>
          <c:showBubbleSize val="0"/>
        </c:dLbls>
        <c:gapWidth val="50"/>
        <c:overlap val="100"/>
        <c:axId val="647755216"/>
        <c:axId val="646870784"/>
      </c:barChart>
      <c:catAx>
        <c:axId val="647755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6870784"/>
        <c:crosses val="autoZero"/>
        <c:auto val="1"/>
        <c:lblAlgn val="ctr"/>
        <c:lblOffset val="100"/>
        <c:noMultiLvlLbl val="0"/>
      </c:catAx>
      <c:valAx>
        <c:axId val="64687078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7755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Sheet1!$D$83</c:f>
              <c:strCache>
                <c:ptCount val="1"/>
                <c:pt idx="0">
                  <c:v>פליטות גזי חממה ומזהמי אויר</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Sheet1!$E$83:$H$83</c:f>
              <c:numCache>
                <c:formatCode>0.0</c:formatCode>
                <c:ptCount val="4"/>
                <c:pt idx="0">
                  <c:v>0.33965232387607697</c:v>
                </c:pt>
                <c:pt idx="1">
                  <c:v>0.36127462527218618</c:v>
                </c:pt>
                <c:pt idx="2">
                  <c:v>1.2205326902142215</c:v>
                </c:pt>
                <c:pt idx="3">
                  <c:v>1.6587478883319695</c:v>
                </c:pt>
              </c:numCache>
            </c:numRef>
          </c:val>
          <c:extLst>
            <c:ext xmlns:c16="http://schemas.microsoft.com/office/drawing/2014/chart" uri="{C3380CC4-5D6E-409C-BE32-E72D297353CC}">
              <c16:uniqueId val="{00000000-D4D8-4E82-9BE3-4BE70B8B575A}"/>
            </c:ext>
          </c:extLst>
        </c:ser>
        <c:ser>
          <c:idx val="1"/>
          <c:order val="1"/>
          <c:tx>
            <c:strRef>
              <c:f>Sheet1!$D$84</c:f>
              <c:strCache>
                <c:ptCount val="1"/>
                <c:pt idx="0">
                  <c:v>משאבי טבע</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Sheet1!$E$84:$H$84</c:f>
              <c:numCache>
                <c:formatCode>0.0</c:formatCode>
                <c:ptCount val="4"/>
                <c:pt idx="0">
                  <c:v>0.32274524039486158</c:v>
                </c:pt>
                <c:pt idx="1">
                  <c:v>0.99871777957371544</c:v>
                </c:pt>
                <c:pt idx="2">
                  <c:v>0.47250157285211974</c:v>
                </c:pt>
                <c:pt idx="3">
                  <c:v>2.1468975799624381</c:v>
                </c:pt>
              </c:numCache>
            </c:numRef>
          </c:val>
          <c:extLst>
            <c:ext xmlns:c16="http://schemas.microsoft.com/office/drawing/2014/chart" uri="{C3380CC4-5D6E-409C-BE32-E72D297353CC}">
              <c16:uniqueId val="{00000001-D4D8-4E82-9BE3-4BE70B8B575A}"/>
            </c:ext>
          </c:extLst>
        </c:ser>
        <c:ser>
          <c:idx val="2"/>
          <c:order val="2"/>
          <c:tx>
            <c:strRef>
              <c:f>Sheet1!$D$85</c:f>
              <c:strCache>
                <c:ptCount val="1"/>
                <c:pt idx="0">
                  <c:v>פסולת</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Sheet1!$E$85:$H$85</c:f>
              <c:numCache>
                <c:formatCode>0.0</c:formatCode>
                <c:ptCount val="4"/>
                <c:pt idx="0">
                  <c:v>0.2971153897026923</c:v>
                </c:pt>
                <c:pt idx="1">
                  <c:v>0.42454011717702461</c:v>
                </c:pt>
                <c:pt idx="2">
                  <c:v>0.34046575869867701</c:v>
                </c:pt>
                <c:pt idx="3">
                  <c:v>0.37561863671112872</c:v>
                </c:pt>
              </c:numCache>
            </c:numRef>
          </c:val>
          <c:extLst>
            <c:ext xmlns:c16="http://schemas.microsoft.com/office/drawing/2014/chart" uri="{C3380CC4-5D6E-409C-BE32-E72D297353CC}">
              <c16:uniqueId val="{00000002-D4D8-4E82-9BE3-4BE70B8B575A}"/>
            </c:ext>
          </c:extLst>
        </c:ser>
        <c:ser>
          <c:idx val="3"/>
          <c:order val="3"/>
          <c:tx>
            <c:strRef>
              <c:f>Sheet1!$D$86</c:f>
              <c:strCache>
                <c:ptCount val="1"/>
                <c:pt idx="0">
                  <c:v>סה"כ</c:v>
                </c:pt>
              </c:strCache>
            </c:strRef>
          </c:tx>
          <c:spPr>
            <a:no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IL"/>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Sheet1!$E$82:$H$82</c:f>
              <c:strCache>
                <c:ptCount val="4"/>
                <c:pt idx="0">
                  <c:v>ירקות ופירות</c:v>
                </c:pt>
                <c:pt idx="1">
                  <c:v>דגנים וקטניות</c:v>
                </c:pt>
                <c:pt idx="2">
                  <c:v>מוצרי חלב</c:v>
                </c:pt>
                <c:pt idx="3">
                  <c:v>מוצרי בשר+ביצים+דגים</c:v>
                </c:pt>
              </c:strCache>
            </c:strRef>
          </c:cat>
          <c:val>
            <c:numRef>
              <c:f>Sheet1!$E$86:$H$86</c:f>
              <c:numCache>
                <c:formatCode>0.0</c:formatCode>
                <c:ptCount val="4"/>
                <c:pt idx="0">
                  <c:v>0.95951295397363101</c:v>
                </c:pt>
                <c:pt idx="1">
                  <c:v>1.7845325220229262</c:v>
                </c:pt>
                <c:pt idx="2">
                  <c:v>2.0335000217650179</c:v>
                </c:pt>
                <c:pt idx="3">
                  <c:v>4.1812641050055364</c:v>
                </c:pt>
              </c:numCache>
            </c:numRef>
          </c:val>
          <c:extLst>
            <c:ext xmlns:c16="http://schemas.microsoft.com/office/drawing/2014/chart" uri="{C3380CC4-5D6E-409C-BE32-E72D297353CC}">
              <c16:uniqueId val="{00000003-D4D8-4E82-9BE3-4BE70B8B575A}"/>
            </c:ext>
          </c:extLst>
        </c:ser>
        <c:dLbls>
          <c:showLegendKey val="0"/>
          <c:showVal val="0"/>
          <c:showCatName val="0"/>
          <c:showSerName val="0"/>
          <c:showPercent val="0"/>
          <c:showBubbleSize val="0"/>
        </c:dLbls>
        <c:gapWidth val="50"/>
        <c:overlap val="100"/>
        <c:axId val="646869216"/>
        <c:axId val="646871176"/>
      </c:barChart>
      <c:catAx>
        <c:axId val="646869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crossAx val="646871176"/>
        <c:crosses val="autoZero"/>
        <c:auto val="1"/>
        <c:lblAlgn val="ctr"/>
        <c:lblOffset val="100"/>
        <c:noMultiLvlLbl val="0"/>
      </c:catAx>
      <c:valAx>
        <c:axId val="646871176"/>
        <c:scaling>
          <c:orientation val="minMax"/>
          <c:max val="4.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he-IL"/>
                  <a:t>עלות סביבתית בש"ח לק"ג מזון אבוד</a:t>
                </a:r>
                <a:endParaRPr lang="en-US"/>
              </a:p>
            </c:rich>
          </c:tx>
          <c:overlay val="0"/>
          <c:spPr>
            <a:noFill/>
            <a:ln>
              <a:noFill/>
            </a:ln>
            <a:effectLst/>
          </c:spPr>
          <c:txPr>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crossAx val="646869216"/>
        <c:crosses val="autoZero"/>
        <c:crossBetween val="between"/>
      </c:valAx>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sz="1100" b="1"/>
      </a:pPr>
      <a:endParaRPr lang="en-IL"/>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'גרף פדח לנפש'!$C$41</c:f>
              <c:strCache>
                <c:ptCount val="1"/>
                <c:pt idx="0">
                  <c:v>ק"ג גזי חממה לנפש מחקלאות, טיפול ואריזה </c:v>
                </c:pt>
              </c:strCache>
            </c:strRef>
          </c:tx>
          <c:spPr>
            <a:solidFill>
              <a:schemeClr val="accent1"/>
            </a:solidFill>
            <a:ln>
              <a:noFill/>
            </a:ln>
            <a:effectLst/>
          </c:spPr>
          <c:invertIfNegative val="0"/>
          <c:dPt>
            <c:idx val="3"/>
            <c:invertIfNegative val="0"/>
            <c:bubble3D val="0"/>
            <c:spPr>
              <a:solidFill>
                <a:schemeClr val="accent1"/>
              </a:solidFill>
              <a:ln w="38100">
                <a:solidFill>
                  <a:schemeClr val="tx2"/>
                </a:solidFill>
              </a:ln>
              <a:effectLst/>
            </c:spPr>
            <c:extLst>
              <c:ext xmlns:c16="http://schemas.microsoft.com/office/drawing/2014/chart" uri="{C3380CC4-5D6E-409C-BE32-E72D297353CC}">
                <c16:uniqueId val="{00000001-8E20-43EB-8C66-21CE418D4F11}"/>
              </c:ext>
            </c:extLst>
          </c:dPt>
          <c:cat>
            <c:strRef>
              <c:f>'גרף פדח לנפש'!$B$42:$B$50</c:f>
              <c:strCache>
                <c:ptCount val="9"/>
                <c:pt idx="0">
                  <c:v>צפון אמריקה</c:v>
                </c:pt>
                <c:pt idx="1">
                  <c:v>אירופה</c:v>
                </c:pt>
                <c:pt idx="2">
                  <c:v>יפן, סין וד.קוריאה</c:v>
                </c:pt>
                <c:pt idx="3">
                  <c:v>ישראל</c:v>
                </c:pt>
                <c:pt idx="4">
                  <c:v>ממוצע עולמי</c:v>
                </c:pt>
                <c:pt idx="5">
                  <c:v>דרום אמריקה</c:v>
                </c:pt>
                <c:pt idx="6">
                  <c:v>צפון ומערב אפריקה</c:v>
                </c:pt>
                <c:pt idx="7">
                  <c:v>דרום מזרח אסיה</c:v>
                </c:pt>
                <c:pt idx="8">
                  <c:v>אפריקה </c:v>
                </c:pt>
              </c:strCache>
            </c:strRef>
          </c:cat>
          <c:val>
            <c:numRef>
              <c:f>'גרף פדח לנפש'!$C$42:$C$50</c:f>
              <c:numCache>
                <c:formatCode>_ * #,##0_ ;_ * \-#,##0_ ;_ * "-"??_ ;_ @_ </c:formatCode>
                <c:ptCount val="9"/>
                <c:pt idx="0">
                  <c:v>180.47058823529412</c:v>
                </c:pt>
                <c:pt idx="1">
                  <c:v>165.45454545454547</c:v>
                </c:pt>
                <c:pt idx="2">
                  <c:v>152</c:v>
                </c:pt>
                <c:pt idx="3">
                  <c:v>114.74188022108807</c:v>
                </c:pt>
                <c:pt idx="4">
                  <c:v>170</c:v>
                </c:pt>
                <c:pt idx="5">
                  <c:v>150</c:v>
                </c:pt>
                <c:pt idx="6">
                  <c:v>117.85714285714286</c:v>
                </c:pt>
                <c:pt idx="7">
                  <c:v>148.10126582278482</c:v>
                </c:pt>
                <c:pt idx="8">
                  <c:v>80.849999999999994</c:v>
                </c:pt>
              </c:numCache>
            </c:numRef>
          </c:val>
          <c:extLst>
            <c:ext xmlns:c16="http://schemas.microsoft.com/office/drawing/2014/chart" uri="{C3380CC4-5D6E-409C-BE32-E72D297353CC}">
              <c16:uniqueId val="{00000002-8E20-43EB-8C66-21CE418D4F11}"/>
            </c:ext>
          </c:extLst>
        </c:ser>
        <c:ser>
          <c:idx val="1"/>
          <c:order val="1"/>
          <c:tx>
            <c:strRef>
              <c:f>'גרף פדח לנפש'!$D$41</c:f>
              <c:strCache>
                <c:ptCount val="1"/>
                <c:pt idx="0">
                  <c:v>ק"ג גזי חממה לנפש מעיבוד, הפצה וצריכה</c:v>
                </c:pt>
              </c:strCache>
            </c:strRef>
          </c:tx>
          <c:spPr>
            <a:solidFill>
              <a:schemeClr val="accent2"/>
            </a:solidFill>
            <a:ln>
              <a:noFill/>
            </a:ln>
            <a:effectLst/>
          </c:spPr>
          <c:invertIfNegative val="0"/>
          <c:dPt>
            <c:idx val="3"/>
            <c:invertIfNegative val="0"/>
            <c:bubble3D val="0"/>
            <c:spPr>
              <a:solidFill>
                <a:schemeClr val="accent2"/>
              </a:solidFill>
              <a:ln w="38100">
                <a:solidFill>
                  <a:schemeClr val="tx2"/>
                </a:solidFill>
              </a:ln>
              <a:effectLst/>
            </c:spPr>
            <c:extLst>
              <c:ext xmlns:c16="http://schemas.microsoft.com/office/drawing/2014/chart" uri="{C3380CC4-5D6E-409C-BE32-E72D297353CC}">
                <c16:uniqueId val="{00000004-8E20-43EB-8C66-21CE418D4F11}"/>
              </c:ext>
            </c:extLst>
          </c:dPt>
          <c:cat>
            <c:strRef>
              <c:f>'גרף פדח לנפש'!$B$42:$B$50</c:f>
              <c:strCache>
                <c:ptCount val="9"/>
                <c:pt idx="0">
                  <c:v>צפון אמריקה</c:v>
                </c:pt>
                <c:pt idx="1">
                  <c:v>אירופה</c:v>
                </c:pt>
                <c:pt idx="2">
                  <c:v>יפן, סין וד.קוריאה</c:v>
                </c:pt>
                <c:pt idx="3">
                  <c:v>ישראל</c:v>
                </c:pt>
                <c:pt idx="4">
                  <c:v>ממוצע עולמי</c:v>
                </c:pt>
                <c:pt idx="5">
                  <c:v>דרום אמריקה</c:v>
                </c:pt>
                <c:pt idx="6">
                  <c:v>צפון ומערב אפריקה</c:v>
                </c:pt>
                <c:pt idx="7">
                  <c:v>דרום מזרח אסיה</c:v>
                </c:pt>
                <c:pt idx="8">
                  <c:v>אפריקה </c:v>
                </c:pt>
              </c:strCache>
            </c:strRef>
          </c:cat>
          <c:val>
            <c:numRef>
              <c:f>'גרף פדח לנפש'!$D$42:$D$50</c:f>
              <c:numCache>
                <c:formatCode>_ * #,##0_ ;_ * \-#,##0_ ;_ * "-"??_ ;_ @_ </c:formatCode>
                <c:ptCount val="9"/>
                <c:pt idx="0">
                  <c:v>600.41176470588232</c:v>
                </c:pt>
                <c:pt idx="1">
                  <c:v>421.69696969696969</c:v>
                </c:pt>
                <c:pt idx="2">
                  <c:v>430.40000000000003</c:v>
                </c:pt>
                <c:pt idx="3">
                  <c:v>461.70922244009444</c:v>
                </c:pt>
                <c:pt idx="4">
                  <c:v>330</c:v>
                </c:pt>
                <c:pt idx="5">
                  <c:v>271.57894736842104</c:v>
                </c:pt>
                <c:pt idx="6">
                  <c:v>267.14285714285711</c:v>
                </c:pt>
                <c:pt idx="7">
                  <c:v>106.96202531645571</c:v>
                </c:pt>
                <c:pt idx="8">
                  <c:v>67.649999999999991</c:v>
                </c:pt>
              </c:numCache>
            </c:numRef>
          </c:val>
          <c:extLst>
            <c:ext xmlns:c16="http://schemas.microsoft.com/office/drawing/2014/chart" uri="{C3380CC4-5D6E-409C-BE32-E72D297353CC}">
              <c16:uniqueId val="{00000005-8E20-43EB-8C66-21CE418D4F11}"/>
            </c:ext>
          </c:extLst>
        </c:ser>
        <c:dLbls>
          <c:showLegendKey val="0"/>
          <c:showVal val="0"/>
          <c:showCatName val="0"/>
          <c:showSerName val="0"/>
          <c:showPercent val="0"/>
          <c:showBubbleSize val="0"/>
        </c:dLbls>
        <c:gapWidth val="50"/>
        <c:overlap val="100"/>
        <c:axId val="646869608"/>
        <c:axId val="646871960"/>
      </c:barChart>
      <c:catAx>
        <c:axId val="646869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IL"/>
          </a:p>
        </c:txPr>
        <c:crossAx val="646871960"/>
        <c:crosses val="autoZero"/>
        <c:auto val="1"/>
        <c:lblAlgn val="ctr"/>
        <c:lblOffset val="100"/>
        <c:noMultiLvlLbl val="0"/>
      </c:catAx>
      <c:valAx>
        <c:axId val="646871960"/>
        <c:scaling>
          <c:orientation val="minMax"/>
          <c:max val="8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solidFill>
                    <a:latin typeface="+mn-lt"/>
                    <a:ea typeface="+mn-ea"/>
                    <a:cs typeface="+mn-cs"/>
                  </a:defRPr>
                </a:pPr>
                <a:r>
                  <a:rPr lang="he-IL" sz="1100" b="1">
                    <a:solidFill>
                      <a:schemeClr val="tx1"/>
                    </a:solidFill>
                  </a:rPr>
                  <a:t>גזי</a:t>
                </a:r>
                <a:r>
                  <a:rPr lang="he-IL" sz="1100" b="1" baseline="0">
                    <a:solidFill>
                      <a:schemeClr val="tx1"/>
                    </a:solidFill>
                  </a:rPr>
                  <a:t> חממה בק"ג</a:t>
                </a:r>
                <a:endParaRPr lang="en-US" sz="1100" b="1">
                  <a:solidFill>
                    <a:schemeClr val="tx1"/>
                  </a:solidFill>
                </a:endParaRPr>
              </a:p>
            </c:rich>
          </c:tx>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en-IL"/>
          </a:p>
        </c:txPr>
        <c:crossAx val="6468696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'גרף ברים'!$D$34</c:f>
              <c:strCache>
                <c:ptCount val="1"/>
                <c:pt idx="0">
                  <c:v>ממוצע</c:v>
                </c:pt>
              </c:strCache>
            </c:strRef>
          </c:tx>
          <c:spPr>
            <a:solidFill>
              <a:schemeClr val="accent1"/>
            </a:solidFill>
            <a:ln>
              <a:noFill/>
            </a:ln>
            <a:effectLst/>
          </c:spPr>
          <c:invertIfNegative val="0"/>
          <c:cat>
            <c:strRef>
              <c:f>'גרף ברים'!$C$35:$C$45</c:f>
              <c:strCache>
                <c:ptCount val="11"/>
                <c:pt idx="0">
                  <c:v>עגבניות</c:v>
                </c:pt>
                <c:pt idx="1">
                  <c:v>פלפל</c:v>
                </c:pt>
                <c:pt idx="2">
                  <c:v>לחם ומאפים</c:v>
                </c:pt>
                <c:pt idx="3">
                  <c:v>מלפפון</c:v>
                </c:pt>
                <c:pt idx="4">
                  <c:v>בננות</c:v>
                </c:pt>
                <c:pt idx="5">
                  <c:v>תפוחי עץ</c:v>
                </c:pt>
                <c:pt idx="6">
                  <c:v>תפוחי אדמה</c:v>
                </c:pt>
                <c:pt idx="7">
                  <c:v>בשר דגים וביצים</c:v>
                </c:pt>
                <c:pt idx="8">
                  <c:v>דגנים וקטניות</c:v>
                </c:pt>
                <c:pt idx="9">
                  <c:v>חלב ומוצריו</c:v>
                </c:pt>
                <c:pt idx="10">
                  <c:v>קפואים</c:v>
                </c:pt>
              </c:strCache>
            </c:strRef>
          </c:cat>
          <c:val>
            <c:numRef>
              <c:f>'גרף ברים'!$D$35:$D$45</c:f>
              <c:numCache>
                <c:formatCode>0.0%</c:formatCode>
                <c:ptCount val="11"/>
                <c:pt idx="0">
                  <c:v>0.13034394825460777</c:v>
                </c:pt>
                <c:pt idx="1">
                  <c:v>0.1162233502538071</c:v>
                </c:pt>
                <c:pt idx="2">
                  <c:v>0.10611527719861998</c:v>
                </c:pt>
                <c:pt idx="3">
                  <c:v>0.10338823927601518</c:v>
                </c:pt>
                <c:pt idx="4">
                  <c:v>8.9557177733812998E-2</c:v>
                </c:pt>
                <c:pt idx="5">
                  <c:v>7.5754964477892039E-2</c:v>
                </c:pt>
                <c:pt idx="6">
                  <c:v>5.8116883116883115E-2</c:v>
                </c:pt>
                <c:pt idx="7">
                  <c:v>5.0065908814027969E-2</c:v>
                </c:pt>
                <c:pt idx="8">
                  <c:v>0.02</c:v>
                </c:pt>
                <c:pt idx="9">
                  <c:v>1.7000000000000005E-2</c:v>
                </c:pt>
                <c:pt idx="10">
                  <c:v>1.1563438874589684E-2</c:v>
                </c:pt>
              </c:numCache>
            </c:numRef>
          </c:val>
          <c:extLst>
            <c:ext xmlns:c16="http://schemas.microsoft.com/office/drawing/2014/chart" uri="{C3380CC4-5D6E-409C-BE32-E72D297353CC}">
              <c16:uniqueId val="{00000000-F4F4-4D88-9B72-807C20CAB7A8}"/>
            </c:ext>
          </c:extLst>
        </c:ser>
        <c:dLbls>
          <c:showLegendKey val="0"/>
          <c:showVal val="0"/>
          <c:showCatName val="0"/>
          <c:showSerName val="0"/>
          <c:showPercent val="0"/>
          <c:showBubbleSize val="0"/>
        </c:dLbls>
        <c:gapWidth val="50"/>
        <c:overlap val="-27"/>
        <c:axId val="559686328"/>
        <c:axId val="562417136"/>
      </c:barChart>
      <c:catAx>
        <c:axId val="559686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562417136"/>
        <c:crosses val="autoZero"/>
        <c:auto val="1"/>
        <c:lblAlgn val="ctr"/>
        <c:lblOffset val="100"/>
        <c:noMultiLvlLbl val="0"/>
      </c:catAx>
      <c:valAx>
        <c:axId val="562417136"/>
        <c:scaling>
          <c:orientation val="minMax"/>
        </c:scaling>
        <c:delete val="0"/>
        <c:axPos val="l"/>
        <c:majorGridlines>
          <c:spPr>
            <a:ln w="9525" cap="flat" cmpd="sng" algn="ctr">
              <a:solidFill>
                <a:schemeClr val="tx1">
                  <a:lumMod val="15000"/>
                  <a:lumOff val="85000"/>
                </a:schemeClr>
              </a:solidFill>
              <a:round/>
            </a:ln>
            <a:effectLst/>
          </c:spPr>
        </c:majorGridlines>
        <c:title>
          <c:tx>
            <c:rich>
              <a:bodyPr/>
              <a:lstStyle/>
              <a:p>
                <a:pPr>
                  <a:defRPr/>
                </a:pPr>
                <a:r>
                  <a:rPr lang="he-IL"/>
                  <a:t>שיעור אובדן</a:t>
                </a:r>
              </a:p>
            </c:rich>
          </c:tx>
          <c:overlay val="0"/>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5596863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'טבלאות לתקציר הדוח'!$J$157</c:f>
              <c:strCache>
                <c:ptCount val="1"/>
                <c:pt idx="0">
                  <c:v>שיעור האובדן הכמותי במקטע קמעונאות והפצה</c:v>
                </c:pt>
              </c:strCache>
            </c:strRef>
          </c:tx>
          <c:spPr>
            <a:solidFill>
              <a:schemeClr val="accent1"/>
            </a:solidFill>
            <a:ln>
              <a:noFill/>
            </a:ln>
            <a:effectLst/>
          </c:spPr>
          <c:invertIfNegative val="0"/>
          <c:dPt>
            <c:idx val="6"/>
            <c:invertIfNegative val="0"/>
            <c:bubble3D val="0"/>
            <c:spPr>
              <a:solidFill>
                <a:schemeClr val="accent6"/>
              </a:solidFill>
              <a:ln>
                <a:noFill/>
              </a:ln>
              <a:effectLst/>
            </c:spPr>
            <c:extLst>
              <c:ext xmlns:c16="http://schemas.microsoft.com/office/drawing/2014/chart" uri="{C3380CC4-5D6E-409C-BE32-E72D297353CC}">
                <c16:uniqueId val="{00000002-C98F-4B57-B26A-86C4B57C0F6C}"/>
              </c:ext>
            </c:extLst>
          </c:dPt>
          <c:dLbls>
            <c:dLbl>
              <c:idx val="5"/>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98F-4B57-B26A-86C4B57C0F6C}"/>
                </c:ext>
              </c:extLst>
            </c:dLbl>
            <c:dLbl>
              <c:idx val="6"/>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98F-4B57-B26A-86C4B57C0F6C}"/>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'טבלאות לתקציר הדוח'!$I$158:$I$165</c:f>
              <c:strCache>
                <c:ptCount val="8"/>
                <c:pt idx="0">
                  <c:v>אפריקה</c:v>
                </c:pt>
                <c:pt idx="1">
                  <c:v>צפון אפריקה ומערב אסיה</c:v>
                </c:pt>
                <c:pt idx="2">
                  <c:v>דרום אמריקה</c:v>
                </c:pt>
                <c:pt idx="3">
                  <c:v>דרום מזרח אסיה</c:v>
                </c:pt>
                <c:pt idx="4">
                  <c:v>צפון אמריקה</c:v>
                </c:pt>
                <c:pt idx="5">
                  <c:v>אירופה</c:v>
                </c:pt>
                <c:pt idx="6">
                  <c:v>ישראל</c:v>
                </c:pt>
                <c:pt idx="7">
                  <c:v>יפן,סין ודרום קוריאה</c:v>
                </c:pt>
              </c:strCache>
            </c:strRef>
          </c:cat>
          <c:val>
            <c:numRef>
              <c:f>'טבלאות לתקציר הדוח'!$J$158:$J$165</c:f>
              <c:numCache>
                <c:formatCode>0.00%</c:formatCode>
                <c:ptCount val="8"/>
                <c:pt idx="0">
                  <c:v>0.111</c:v>
                </c:pt>
                <c:pt idx="1">
                  <c:v>9.7000000000000003E-2</c:v>
                </c:pt>
                <c:pt idx="2">
                  <c:v>8.4000000000000005E-2</c:v>
                </c:pt>
                <c:pt idx="3">
                  <c:v>6.4000000000000001E-2</c:v>
                </c:pt>
                <c:pt idx="4">
                  <c:v>6.4000000000000001E-2</c:v>
                </c:pt>
                <c:pt idx="5">
                  <c:v>5.6000000000000001E-2</c:v>
                </c:pt>
                <c:pt idx="6">
                  <c:v>5.5E-2</c:v>
                </c:pt>
                <c:pt idx="7" formatCode="0%">
                  <c:v>0.05</c:v>
                </c:pt>
              </c:numCache>
            </c:numRef>
          </c:val>
          <c:extLst>
            <c:ext xmlns:c16="http://schemas.microsoft.com/office/drawing/2014/chart" uri="{C3380CC4-5D6E-409C-BE32-E72D297353CC}">
              <c16:uniqueId val="{00000000-C98F-4B57-B26A-86C4B57C0F6C}"/>
            </c:ext>
          </c:extLst>
        </c:ser>
        <c:dLbls>
          <c:showLegendKey val="0"/>
          <c:showVal val="0"/>
          <c:showCatName val="0"/>
          <c:showSerName val="0"/>
          <c:showPercent val="0"/>
          <c:showBubbleSize val="0"/>
        </c:dLbls>
        <c:gapWidth val="50"/>
        <c:axId val="216997119"/>
        <c:axId val="216999615"/>
      </c:barChart>
      <c:catAx>
        <c:axId val="2169971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216999615"/>
        <c:crosses val="autoZero"/>
        <c:auto val="1"/>
        <c:lblAlgn val="ctr"/>
        <c:lblOffset val="100"/>
        <c:noMultiLvlLbl val="0"/>
      </c:catAx>
      <c:valAx>
        <c:axId val="216999615"/>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21699711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I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'השוואה בינלאומית-קמעונאות'!$C$2</c:f>
              <c:strCache>
                <c:ptCount val="1"/>
                <c:pt idx="0">
                  <c:v>שיעור אובדן במקטע הקמעונאי</c:v>
                </c:pt>
              </c:strCache>
            </c:strRef>
          </c:tx>
          <c:spPr>
            <a:solidFill>
              <a:schemeClr val="accent1"/>
            </a:solidFill>
            <a:ln>
              <a:noFill/>
            </a:ln>
            <a:effectLst/>
          </c:spPr>
          <c:invertIfNegative val="0"/>
          <c:dPt>
            <c:idx val="4"/>
            <c:invertIfNegative val="0"/>
            <c:bubble3D val="0"/>
            <c:extLst>
              <c:ext xmlns:c16="http://schemas.microsoft.com/office/drawing/2014/chart" uri="{C3380CC4-5D6E-409C-BE32-E72D297353CC}">
                <c16:uniqueId val="{00000001-B3F7-4B8A-B096-AF79AE82C805}"/>
              </c:ext>
            </c:extLst>
          </c:dPt>
          <c:dPt>
            <c:idx val="5"/>
            <c:invertIfNegative val="0"/>
            <c:bubble3D val="0"/>
            <c:spPr>
              <a:solidFill>
                <a:srgbClr val="FF0000"/>
              </a:solidFill>
              <a:ln>
                <a:noFill/>
              </a:ln>
              <a:effectLst/>
            </c:spPr>
            <c:extLst>
              <c:ext xmlns:c16="http://schemas.microsoft.com/office/drawing/2014/chart" uri="{C3380CC4-5D6E-409C-BE32-E72D297353CC}">
                <c16:uniqueId val="{00000003-B3F7-4B8A-B096-AF79AE82C805}"/>
              </c:ext>
            </c:extLst>
          </c:dPt>
          <c:dPt>
            <c:idx val="7"/>
            <c:invertIfNegative val="0"/>
            <c:bubble3D val="0"/>
            <c:spPr>
              <a:solidFill>
                <a:srgbClr val="FF0000"/>
              </a:solidFill>
              <a:ln>
                <a:noFill/>
              </a:ln>
              <a:effectLst/>
            </c:spPr>
            <c:extLst>
              <c:ext xmlns:c16="http://schemas.microsoft.com/office/drawing/2014/chart" uri="{C3380CC4-5D6E-409C-BE32-E72D297353CC}">
                <c16:uniqueId val="{00000005-B3F7-4B8A-B096-AF79AE82C80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'השוואה בינלאומית-קמעונאות'!$B$3:$B$11</c:f>
              <c:strCache>
                <c:ptCount val="8"/>
                <c:pt idx="0">
                  <c:v>אפריקה</c:v>
                </c:pt>
                <c:pt idx="1">
                  <c:v>צפון אפריקה ומערב אסיה</c:v>
                </c:pt>
                <c:pt idx="2">
                  <c:v>דרום אמריקה</c:v>
                </c:pt>
                <c:pt idx="3">
                  <c:v>דרום מזרח אסיה</c:v>
                </c:pt>
                <c:pt idx="4">
                  <c:v>צפון אמריקה</c:v>
                </c:pt>
                <c:pt idx="5">
                  <c:v>ישראל</c:v>
                </c:pt>
                <c:pt idx="6">
                  <c:v>אירופה </c:v>
                </c:pt>
                <c:pt idx="7">
                  <c:v>יפן, סין ודרום קוריאה</c:v>
                </c:pt>
              </c:strCache>
            </c:strRef>
          </c:cat>
          <c:val>
            <c:numRef>
              <c:f>'השוואה בינלאומית-קמעונאות'!$C$3:$C$11</c:f>
              <c:numCache>
                <c:formatCode>0.0%</c:formatCode>
                <c:ptCount val="9"/>
                <c:pt idx="0">
                  <c:v>0.11079494414508029</c:v>
                </c:pt>
                <c:pt idx="1">
                  <c:v>9.7068796016756789E-2</c:v>
                </c:pt>
                <c:pt idx="2">
                  <c:v>8.3909089607671544E-2</c:v>
                </c:pt>
                <c:pt idx="3">
                  <c:v>8.3863403308972143E-2</c:v>
                </c:pt>
                <c:pt idx="4">
                  <c:v>6.4126201768703553E-2</c:v>
                </c:pt>
                <c:pt idx="5">
                  <c:v>0</c:v>
                </c:pt>
                <c:pt idx="6">
                  <c:v>5.5655019425453985E-2</c:v>
                </c:pt>
                <c:pt idx="7">
                  <c:v>5.0230337919392735E-2</c:v>
                </c:pt>
              </c:numCache>
            </c:numRef>
          </c:val>
          <c:extLst>
            <c:ext xmlns:c16="http://schemas.microsoft.com/office/drawing/2014/chart" uri="{C3380CC4-5D6E-409C-BE32-E72D297353CC}">
              <c16:uniqueId val="{00000006-B3F7-4B8A-B096-AF79AE82C805}"/>
            </c:ext>
          </c:extLst>
        </c:ser>
        <c:dLbls>
          <c:dLblPos val="outEnd"/>
          <c:showLegendKey val="0"/>
          <c:showVal val="1"/>
          <c:showCatName val="0"/>
          <c:showSerName val="0"/>
          <c:showPercent val="0"/>
          <c:showBubbleSize val="0"/>
        </c:dLbls>
        <c:gapWidth val="50"/>
        <c:overlap val="-27"/>
        <c:axId val="651007464"/>
        <c:axId val="651007856"/>
      </c:barChart>
      <c:catAx>
        <c:axId val="651007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51007856"/>
        <c:crosses val="autoZero"/>
        <c:auto val="1"/>
        <c:lblAlgn val="ctr"/>
        <c:lblOffset val="100"/>
        <c:noMultiLvlLbl val="0"/>
      </c:catAx>
      <c:valAx>
        <c:axId val="651007856"/>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5100746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5"/>
          <c:order val="0"/>
          <c:tx>
            <c:strRef>
              <c:f>סיכום!$B$78</c:f>
              <c:strCache>
                <c:ptCount val="1"/>
                <c:pt idx="0">
                  <c:v>רכישה מקוונת</c:v>
                </c:pt>
              </c:strCache>
            </c:strRef>
          </c:tx>
          <c:spPr>
            <a:solidFill>
              <a:schemeClr val="accent6"/>
            </a:solidFill>
            <a:ln>
              <a:noFill/>
            </a:ln>
            <a:effectLst/>
          </c:spPr>
          <c:invertIfNegative val="0"/>
          <c:cat>
            <c:numRef>
              <c:f>סיכום!$C$77:$AB$77</c:f>
              <c:numCache>
                <c:formatCode>General</c:formatCode>
                <c:ptCount val="26"/>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pt idx="25">
                  <c:v>2021</c:v>
                </c:pt>
              </c:numCache>
            </c:numRef>
          </c:cat>
          <c:val>
            <c:numRef>
              <c:f>סיכום!$C$78:$AB$78</c:f>
              <c:numCache>
                <c:formatCode>0%</c:formatCode>
                <c:ptCount val="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0.01</c:v>
                </c:pt>
                <c:pt idx="18">
                  <c:v>2.2735748497655976E-2</c:v>
                </c:pt>
                <c:pt idx="19">
                  <c:v>3.6183998182406606E-2</c:v>
                </c:pt>
                <c:pt idx="20">
                  <c:v>4.0333333333333332E-2</c:v>
                </c:pt>
                <c:pt idx="21">
                  <c:v>5.0839659835036279E-2</c:v>
                </c:pt>
                <c:pt idx="22">
                  <c:v>5.532897076569053E-2</c:v>
                </c:pt>
                <c:pt idx="23">
                  <c:v>7.2808881885332286E-2</c:v>
                </c:pt>
                <c:pt idx="24" formatCode="0.0%">
                  <c:v>9.6593116634540843E-2</c:v>
                </c:pt>
                <c:pt idx="25" formatCode="0.0%">
                  <c:v>9.7544772956063411E-2</c:v>
                </c:pt>
              </c:numCache>
            </c:numRef>
          </c:val>
          <c:extLst>
            <c:ext xmlns:c16="http://schemas.microsoft.com/office/drawing/2014/chart" uri="{C3380CC4-5D6E-409C-BE32-E72D297353CC}">
              <c16:uniqueId val="{00000000-3ABC-4170-BA54-4D53BD3A6264}"/>
            </c:ext>
          </c:extLst>
        </c:ser>
        <c:ser>
          <c:idx val="0"/>
          <c:order val="1"/>
          <c:tx>
            <c:strRef>
              <c:f>סיכום!$B$79</c:f>
              <c:strCache>
                <c:ptCount val="1"/>
                <c:pt idx="0">
                  <c:v>רכישה ברשת שיווק</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bg1"/>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סיכום!$C$77:$AB$77</c:f>
              <c:numCache>
                <c:formatCode>General</c:formatCode>
                <c:ptCount val="26"/>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pt idx="25">
                  <c:v>2021</c:v>
                </c:pt>
              </c:numCache>
            </c:numRef>
          </c:cat>
          <c:val>
            <c:numRef>
              <c:f>סיכום!$C$79:$AB$79</c:f>
              <c:numCache>
                <c:formatCode>0%</c:formatCode>
                <c:ptCount val="26"/>
                <c:pt idx="0">
                  <c:v>0.34300000000000003</c:v>
                </c:pt>
                <c:pt idx="1">
                  <c:v>0.44700000000000001</c:v>
                </c:pt>
                <c:pt idx="2">
                  <c:v>0.45100000000000001</c:v>
                </c:pt>
                <c:pt idx="3">
                  <c:v>0.46800000000000003</c:v>
                </c:pt>
                <c:pt idx="4">
                  <c:v>0.49399999999999999</c:v>
                </c:pt>
                <c:pt idx="5">
                  <c:v>0.49299999999999999</c:v>
                </c:pt>
                <c:pt idx="6">
                  <c:v>0.48299999999999998</c:v>
                </c:pt>
                <c:pt idx="7">
                  <c:v>0.497</c:v>
                </c:pt>
                <c:pt idx="8">
                  <c:v>0.51500000000000001</c:v>
                </c:pt>
                <c:pt idx="9">
                  <c:v>0.53500000000000003</c:v>
                </c:pt>
                <c:pt idx="10">
                  <c:v>0.54</c:v>
                </c:pt>
                <c:pt idx="11">
                  <c:v>0.55300000000000005</c:v>
                </c:pt>
                <c:pt idx="12">
                  <c:v>0.56000000000000005</c:v>
                </c:pt>
                <c:pt idx="13">
                  <c:v>0.59899999999999998</c:v>
                </c:pt>
                <c:pt idx="14">
                  <c:v>0.58299999999999996</c:v>
                </c:pt>
                <c:pt idx="15">
                  <c:v>0.59099999999999997</c:v>
                </c:pt>
                <c:pt idx="16">
                  <c:v>0.61399999999999999</c:v>
                </c:pt>
                <c:pt idx="17">
                  <c:v>0.60099999999999998</c:v>
                </c:pt>
                <c:pt idx="18">
                  <c:v>0.57984426011959234</c:v>
                </c:pt>
                <c:pt idx="19">
                  <c:v>0.58032367852800626</c:v>
                </c:pt>
                <c:pt idx="20">
                  <c:v>0.57089126948797053</c:v>
                </c:pt>
                <c:pt idx="21">
                  <c:v>0.55479628545958459</c:v>
                </c:pt>
                <c:pt idx="22">
                  <c:v>0.5513972520913708</c:v>
                </c:pt>
                <c:pt idx="23">
                  <c:v>0.53500958127296072</c:v>
                </c:pt>
                <c:pt idx="24" formatCode="0.0%">
                  <c:v>0.56592900820799863</c:v>
                </c:pt>
                <c:pt idx="25">
                  <c:v>0.53500958127296072</c:v>
                </c:pt>
              </c:numCache>
            </c:numRef>
          </c:val>
          <c:extLst>
            <c:ext xmlns:c16="http://schemas.microsoft.com/office/drawing/2014/chart" uri="{C3380CC4-5D6E-409C-BE32-E72D297353CC}">
              <c16:uniqueId val="{00000001-3ABC-4170-BA54-4D53BD3A6264}"/>
            </c:ext>
          </c:extLst>
        </c:ser>
        <c:ser>
          <c:idx val="1"/>
          <c:order val="2"/>
          <c:tx>
            <c:strRef>
              <c:f>סיכום!$B$80</c:f>
              <c:strCache>
                <c:ptCount val="1"/>
                <c:pt idx="0">
                  <c:v>רכישה במכולת</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bg1"/>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סיכום!$C$77:$AB$77</c:f>
              <c:numCache>
                <c:formatCode>General</c:formatCode>
                <c:ptCount val="26"/>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pt idx="25">
                  <c:v>2021</c:v>
                </c:pt>
              </c:numCache>
            </c:numRef>
          </c:cat>
          <c:val>
            <c:numRef>
              <c:f>סיכום!$C$80:$AB$80</c:f>
              <c:numCache>
                <c:formatCode>0%</c:formatCode>
                <c:ptCount val="26"/>
                <c:pt idx="0">
                  <c:v>0.26400000000000001</c:v>
                </c:pt>
                <c:pt idx="1">
                  <c:v>0.251</c:v>
                </c:pt>
                <c:pt idx="2">
                  <c:v>0.252</c:v>
                </c:pt>
                <c:pt idx="3">
                  <c:v>0.24299999999999999</c:v>
                </c:pt>
                <c:pt idx="4">
                  <c:v>0.22900000000000001</c:v>
                </c:pt>
                <c:pt idx="5">
                  <c:v>0.22500000000000001</c:v>
                </c:pt>
                <c:pt idx="6">
                  <c:v>0.221</c:v>
                </c:pt>
                <c:pt idx="7">
                  <c:v>0.22600000000000001</c:v>
                </c:pt>
                <c:pt idx="8">
                  <c:v>0.20699999999999999</c:v>
                </c:pt>
                <c:pt idx="9">
                  <c:v>0.19400000000000001</c:v>
                </c:pt>
                <c:pt idx="10">
                  <c:v>0.2</c:v>
                </c:pt>
                <c:pt idx="11">
                  <c:v>0.17699999999999999</c:v>
                </c:pt>
                <c:pt idx="12">
                  <c:v>0.187</c:v>
                </c:pt>
                <c:pt idx="13">
                  <c:v>0.16400000000000001</c:v>
                </c:pt>
                <c:pt idx="14">
                  <c:v>0.16300000000000001</c:v>
                </c:pt>
                <c:pt idx="15">
                  <c:v>0.161</c:v>
                </c:pt>
                <c:pt idx="16">
                  <c:v>0.14899999999999999</c:v>
                </c:pt>
                <c:pt idx="17">
                  <c:v>0.14599999999999999</c:v>
                </c:pt>
                <c:pt idx="18">
                  <c:v>0.14784649120651638</c:v>
                </c:pt>
                <c:pt idx="19">
                  <c:v>0.13502143661852542</c:v>
                </c:pt>
                <c:pt idx="20">
                  <c:v>0.13016262830683742</c:v>
                </c:pt>
                <c:pt idx="21">
                  <c:v>0.14639903180156769</c:v>
                </c:pt>
                <c:pt idx="22">
                  <c:v>0.14649702920607971</c:v>
                </c:pt>
                <c:pt idx="23">
                  <c:v>0.14659509220864367</c:v>
                </c:pt>
                <c:pt idx="24" formatCode="0.0%">
                  <c:v>0.2</c:v>
                </c:pt>
                <c:pt idx="25">
                  <c:v>0.17329754610432185</c:v>
                </c:pt>
              </c:numCache>
            </c:numRef>
          </c:val>
          <c:extLst>
            <c:ext xmlns:c16="http://schemas.microsoft.com/office/drawing/2014/chart" uri="{C3380CC4-5D6E-409C-BE32-E72D297353CC}">
              <c16:uniqueId val="{00000002-3ABC-4170-BA54-4D53BD3A6264}"/>
            </c:ext>
          </c:extLst>
        </c:ser>
        <c:ser>
          <c:idx val="2"/>
          <c:order val="3"/>
          <c:tx>
            <c:strRef>
              <c:f>סיכום!$B$81</c:f>
              <c:strCache>
                <c:ptCount val="1"/>
                <c:pt idx="0">
                  <c:v>רכישה בשוקים פתוחים (שוק)</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סיכום!$C$77:$AB$77</c:f>
              <c:numCache>
                <c:formatCode>General</c:formatCode>
                <c:ptCount val="26"/>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pt idx="25">
                  <c:v>2021</c:v>
                </c:pt>
              </c:numCache>
            </c:numRef>
          </c:cat>
          <c:val>
            <c:numRef>
              <c:f>סיכום!$C$81:$AB$81</c:f>
              <c:numCache>
                <c:formatCode>0%</c:formatCode>
                <c:ptCount val="26"/>
                <c:pt idx="0">
                  <c:v>0.122</c:v>
                </c:pt>
                <c:pt idx="1">
                  <c:v>0.1</c:v>
                </c:pt>
                <c:pt idx="2">
                  <c:v>0.106</c:v>
                </c:pt>
                <c:pt idx="3">
                  <c:v>9.9000000000000005E-2</c:v>
                </c:pt>
                <c:pt idx="4">
                  <c:v>8.6999999999999994E-2</c:v>
                </c:pt>
                <c:pt idx="5">
                  <c:v>8.5999999999999993E-2</c:v>
                </c:pt>
                <c:pt idx="6">
                  <c:v>8.3000000000000004E-2</c:v>
                </c:pt>
                <c:pt idx="7">
                  <c:v>7.9000000000000001E-2</c:v>
                </c:pt>
                <c:pt idx="8">
                  <c:v>7.2999999999999995E-2</c:v>
                </c:pt>
                <c:pt idx="9">
                  <c:v>6.6000000000000003E-2</c:v>
                </c:pt>
                <c:pt idx="10">
                  <c:v>0.06</c:v>
                </c:pt>
                <c:pt idx="11">
                  <c:v>6.3E-2</c:v>
                </c:pt>
                <c:pt idx="12">
                  <c:v>5.7000000000000002E-2</c:v>
                </c:pt>
                <c:pt idx="13">
                  <c:v>5.0999999999999997E-2</c:v>
                </c:pt>
                <c:pt idx="14">
                  <c:v>4.8000000000000001E-2</c:v>
                </c:pt>
                <c:pt idx="15">
                  <c:v>4.9000000000000002E-2</c:v>
                </c:pt>
                <c:pt idx="16">
                  <c:v>4.8000000000000001E-2</c:v>
                </c:pt>
                <c:pt idx="17">
                  <c:v>4.3999999999999997E-2</c:v>
                </c:pt>
                <c:pt idx="18">
                  <c:v>4.1720055522601787E-2</c:v>
                </c:pt>
                <c:pt idx="19">
                  <c:v>4.4700407500514017E-2</c:v>
                </c:pt>
                <c:pt idx="20">
                  <c:v>4.1711287691701189E-2</c:v>
                </c:pt>
                <c:pt idx="21">
                  <c:v>3.9314421236880989E-2</c:v>
                </c:pt>
                <c:pt idx="22">
                  <c:v>3.8621223807222063E-2</c:v>
                </c:pt>
                <c:pt idx="23">
                  <c:v>3.7940248932579024E-2</c:v>
                </c:pt>
                <c:pt idx="24" formatCode="0.0%">
                  <c:v>1.2646749644193008E-2</c:v>
                </c:pt>
                <c:pt idx="25">
                  <c:v>2.8455186699434268E-2</c:v>
                </c:pt>
              </c:numCache>
            </c:numRef>
          </c:val>
          <c:extLst>
            <c:ext xmlns:c16="http://schemas.microsoft.com/office/drawing/2014/chart" uri="{C3380CC4-5D6E-409C-BE32-E72D297353CC}">
              <c16:uniqueId val="{00000003-3ABC-4170-BA54-4D53BD3A6264}"/>
            </c:ext>
          </c:extLst>
        </c:ser>
        <c:ser>
          <c:idx val="3"/>
          <c:order val="4"/>
          <c:tx>
            <c:strRef>
              <c:f>סיכום!$B$82</c:f>
              <c:strCache>
                <c:ptCount val="1"/>
                <c:pt idx="0">
                  <c:v>רכישה בחנויות אחרות (ירקן איטליז דוכן חנות מיוחדת)</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bg1"/>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סיכום!$C$77:$AB$77</c:f>
              <c:numCache>
                <c:formatCode>General</c:formatCode>
                <c:ptCount val="26"/>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pt idx="25">
                  <c:v>2021</c:v>
                </c:pt>
              </c:numCache>
            </c:numRef>
          </c:cat>
          <c:val>
            <c:numRef>
              <c:f>סיכום!$C$82:$AB$82</c:f>
              <c:numCache>
                <c:formatCode>0%</c:formatCode>
                <c:ptCount val="26"/>
                <c:pt idx="0">
                  <c:v>0.26900000000000002</c:v>
                </c:pt>
                <c:pt idx="1">
                  <c:v>0.20199999999999999</c:v>
                </c:pt>
                <c:pt idx="2">
                  <c:v>0.191</c:v>
                </c:pt>
                <c:pt idx="3">
                  <c:v>0.19</c:v>
                </c:pt>
                <c:pt idx="4">
                  <c:v>0.191</c:v>
                </c:pt>
                <c:pt idx="5">
                  <c:v>0.19700000000000001</c:v>
                </c:pt>
                <c:pt idx="6">
                  <c:v>0.21299999999999999</c:v>
                </c:pt>
                <c:pt idx="7">
                  <c:v>0.19800000000000001</c:v>
                </c:pt>
                <c:pt idx="8">
                  <c:v>0.20399999999999999</c:v>
                </c:pt>
                <c:pt idx="9">
                  <c:v>0.20400000000000001</c:v>
                </c:pt>
                <c:pt idx="10">
                  <c:v>0.2</c:v>
                </c:pt>
                <c:pt idx="11">
                  <c:v>0.20700000000000002</c:v>
                </c:pt>
                <c:pt idx="12">
                  <c:v>0.19600000000000001</c:v>
                </c:pt>
                <c:pt idx="13">
                  <c:v>0.186</c:v>
                </c:pt>
                <c:pt idx="14">
                  <c:v>0.20800000000000002</c:v>
                </c:pt>
                <c:pt idx="15">
                  <c:v>0.19900000000000001</c:v>
                </c:pt>
                <c:pt idx="16">
                  <c:v>0.19</c:v>
                </c:pt>
                <c:pt idx="17">
                  <c:v>0.19900000000000001</c:v>
                </c:pt>
                <c:pt idx="18">
                  <c:v>0.20785344465363345</c:v>
                </c:pt>
                <c:pt idx="19">
                  <c:v>0.2037704791705478</c:v>
                </c:pt>
                <c:pt idx="20">
                  <c:v>0.21636584167673406</c:v>
                </c:pt>
                <c:pt idx="21">
                  <c:v>0.2077573218634427</c:v>
                </c:pt>
                <c:pt idx="22">
                  <c:v>0.2085706147503695</c:v>
                </c:pt>
                <c:pt idx="23">
                  <c:v>0.20943210463361397</c:v>
                </c:pt>
                <c:pt idx="24">
                  <c:v>0.12483112551326758</c:v>
                </c:pt>
                <c:pt idx="25">
                  <c:v>0.16569291296721977</c:v>
                </c:pt>
              </c:numCache>
            </c:numRef>
          </c:val>
          <c:extLst>
            <c:ext xmlns:c16="http://schemas.microsoft.com/office/drawing/2014/chart" uri="{C3380CC4-5D6E-409C-BE32-E72D297353CC}">
              <c16:uniqueId val="{00000004-3ABC-4170-BA54-4D53BD3A6264}"/>
            </c:ext>
          </c:extLst>
        </c:ser>
        <c:dLbls>
          <c:showLegendKey val="0"/>
          <c:showVal val="0"/>
          <c:showCatName val="0"/>
          <c:showSerName val="0"/>
          <c:showPercent val="0"/>
          <c:showBubbleSize val="0"/>
        </c:dLbls>
        <c:gapWidth val="30"/>
        <c:overlap val="100"/>
        <c:axId val="732467808"/>
        <c:axId val="732468136"/>
      </c:barChart>
      <c:lineChart>
        <c:grouping val="standard"/>
        <c:varyColors val="0"/>
        <c:ser>
          <c:idx val="4"/>
          <c:order val="5"/>
          <c:tx>
            <c:strRef>
              <c:f>סיכום!$B$84</c:f>
              <c:strCache>
                <c:ptCount val="1"/>
              </c:strCache>
            </c:strRef>
          </c:tx>
          <c:spPr>
            <a:ln w="28575" cap="rnd">
              <a:solidFill>
                <a:schemeClr val="tx1"/>
              </a:solidFill>
              <a:round/>
            </a:ln>
            <a:effectLst/>
          </c:spPr>
          <c:marker>
            <c:symbol val="none"/>
          </c:marker>
          <c:cat>
            <c:numRef>
              <c:f>סיכום!$C$77:$Y$77</c:f>
              <c:numCache>
                <c:formatCode>General</c:formatCode>
                <c:ptCount val="23"/>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numCache>
            </c:numRef>
          </c:cat>
          <c:val>
            <c:numRef>
              <c:f>סיכום!$C$84:$AB$84</c:f>
              <c:numCache>
                <c:formatCode>0%</c:formatCode>
                <c:ptCount val="26"/>
                <c:pt idx="0">
                  <c:v>0.34300000000000003</c:v>
                </c:pt>
                <c:pt idx="1">
                  <c:v>0.44700000000000001</c:v>
                </c:pt>
                <c:pt idx="2">
                  <c:v>0.45100000000000001</c:v>
                </c:pt>
                <c:pt idx="3">
                  <c:v>0.46800000000000003</c:v>
                </c:pt>
                <c:pt idx="4">
                  <c:v>0.49399999999999999</c:v>
                </c:pt>
                <c:pt idx="5">
                  <c:v>0.49299999999999999</c:v>
                </c:pt>
                <c:pt idx="6">
                  <c:v>0.48299999999999998</c:v>
                </c:pt>
                <c:pt idx="7">
                  <c:v>0.497</c:v>
                </c:pt>
                <c:pt idx="8">
                  <c:v>0.51500000000000001</c:v>
                </c:pt>
                <c:pt idx="9">
                  <c:v>0.53500000000000003</c:v>
                </c:pt>
                <c:pt idx="10">
                  <c:v>0.54</c:v>
                </c:pt>
                <c:pt idx="11">
                  <c:v>0.55300000000000005</c:v>
                </c:pt>
                <c:pt idx="12">
                  <c:v>0.56000000000000005</c:v>
                </c:pt>
                <c:pt idx="13">
                  <c:v>0.59899999999999998</c:v>
                </c:pt>
                <c:pt idx="14">
                  <c:v>0.58299999999999996</c:v>
                </c:pt>
                <c:pt idx="15">
                  <c:v>0.59099999999999997</c:v>
                </c:pt>
                <c:pt idx="16">
                  <c:v>0.61399999999999999</c:v>
                </c:pt>
                <c:pt idx="17">
                  <c:v>0.61099999999999999</c:v>
                </c:pt>
                <c:pt idx="18">
                  <c:v>0.60258000861724836</c:v>
                </c:pt>
                <c:pt idx="19">
                  <c:v>0.61650767671041284</c:v>
                </c:pt>
                <c:pt idx="20">
                  <c:v>0.61122460282130386</c:v>
                </c:pt>
                <c:pt idx="21">
                  <c:v>0.60563594529462084</c:v>
                </c:pt>
                <c:pt idx="22">
                  <c:v>0.60672622285706135</c:v>
                </c:pt>
                <c:pt idx="23">
                  <c:v>0.60781846315829302</c:v>
                </c:pt>
                <c:pt idx="24">
                  <c:v>0.66252212484253947</c:v>
                </c:pt>
                <c:pt idx="25">
                  <c:v>0.63255435422902417</c:v>
                </c:pt>
              </c:numCache>
            </c:numRef>
          </c:val>
          <c:smooth val="0"/>
          <c:extLst>
            <c:ext xmlns:c16="http://schemas.microsoft.com/office/drawing/2014/chart" uri="{C3380CC4-5D6E-409C-BE32-E72D297353CC}">
              <c16:uniqueId val="{00000005-3ABC-4170-BA54-4D53BD3A6264}"/>
            </c:ext>
          </c:extLst>
        </c:ser>
        <c:dLbls>
          <c:showLegendKey val="0"/>
          <c:showVal val="0"/>
          <c:showCatName val="0"/>
          <c:showSerName val="0"/>
          <c:showPercent val="0"/>
          <c:showBubbleSize val="0"/>
        </c:dLbls>
        <c:marker val="1"/>
        <c:smooth val="0"/>
        <c:axId val="818352624"/>
        <c:axId val="911724528"/>
      </c:lineChart>
      <c:catAx>
        <c:axId val="732467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732468136"/>
        <c:crosses val="autoZero"/>
        <c:auto val="1"/>
        <c:lblAlgn val="ctr"/>
        <c:lblOffset val="100"/>
        <c:noMultiLvlLbl val="0"/>
      </c:catAx>
      <c:valAx>
        <c:axId val="73246813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732467808"/>
        <c:crosses val="autoZero"/>
        <c:crossBetween val="between"/>
      </c:valAx>
      <c:valAx>
        <c:axId val="911724528"/>
        <c:scaling>
          <c:orientation val="minMax"/>
          <c:max val="1"/>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818352624"/>
        <c:crosses val="max"/>
        <c:crossBetween val="between"/>
      </c:valAx>
      <c:catAx>
        <c:axId val="818352624"/>
        <c:scaling>
          <c:orientation val="minMax"/>
        </c:scaling>
        <c:delete val="1"/>
        <c:axPos val="b"/>
        <c:numFmt formatCode="General" sourceLinked="1"/>
        <c:majorTickMark val="out"/>
        <c:minorTickMark val="none"/>
        <c:tickLblPos val="nextTo"/>
        <c:crossAx val="911724528"/>
        <c:crosses val="autoZero"/>
        <c:auto val="1"/>
        <c:lblAlgn val="ctr"/>
        <c:lblOffset val="100"/>
        <c:noMultiLvlLbl val="0"/>
      </c:catAx>
      <c:spPr>
        <a:noFill/>
        <a:ln>
          <a:noFill/>
        </a:ln>
        <a:effectLst/>
      </c:spPr>
    </c:plotArea>
    <c:legend>
      <c:legendPos val="b"/>
      <c:legendEntry>
        <c:idx val="5"/>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5"/>
          <c:order val="0"/>
          <c:tx>
            <c:strRef>
              <c:f>סיכום!$B$78</c:f>
              <c:strCache>
                <c:ptCount val="1"/>
                <c:pt idx="0">
                  <c:v>רכישה מקוונת</c:v>
                </c:pt>
              </c:strCache>
            </c:strRef>
          </c:tx>
          <c:spPr>
            <a:solidFill>
              <a:schemeClr val="accent6"/>
            </a:solidFill>
            <a:ln>
              <a:noFill/>
            </a:ln>
            <a:effectLst/>
          </c:spPr>
          <c:invertIfNegative val="0"/>
          <c:cat>
            <c:numRef>
              <c:f>סיכום!$C$77:$AA$77</c:f>
              <c:numCache>
                <c:formatCode>General</c:formatCode>
                <c:ptCount val="25"/>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numCache>
            </c:numRef>
          </c:cat>
          <c:val>
            <c:numRef>
              <c:f>סיכום!$C$78:$AA$78</c:f>
              <c:numCache>
                <c:formatCode>0%</c:formatCode>
                <c:ptCount val="2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0.01</c:v>
                </c:pt>
                <c:pt idx="18">
                  <c:v>2.2735748497655976E-2</c:v>
                </c:pt>
                <c:pt idx="19">
                  <c:v>3.6183998182406606E-2</c:v>
                </c:pt>
                <c:pt idx="20">
                  <c:v>4.0333333333333332E-2</c:v>
                </c:pt>
                <c:pt idx="21">
                  <c:v>5.0839659835036279E-2</c:v>
                </c:pt>
                <c:pt idx="22">
                  <c:v>5.532897076569053E-2</c:v>
                </c:pt>
                <c:pt idx="23">
                  <c:v>7.2808881885332286E-2</c:v>
                </c:pt>
                <c:pt idx="24" formatCode="0.0%">
                  <c:v>9.6593116634540843E-2</c:v>
                </c:pt>
              </c:numCache>
            </c:numRef>
          </c:val>
          <c:extLst>
            <c:ext xmlns:c16="http://schemas.microsoft.com/office/drawing/2014/chart" uri="{C3380CC4-5D6E-409C-BE32-E72D297353CC}">
              <c16:uniqueId val="{00000000-F256-4148-A3CD-F2EB796CA982}"/>
            </c:ext>
          </c:extLst>
        </c:ser>
        <c:ser>
          <c:idx val="0"/>
          <c:order val="1"/>
          <c:tx>
            <c:strRef>
              <c:f>סיכום!$B$79</c:f>
              <c:strCache>
                <c:ptCount val="1"/>
                <c:pt idx="0">
                  <c:v>רכישה ברשת שיווק</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bg1"/>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סיכום!$C$77:$AA$77</c:f>
              <c:numCache>
                <c:formatCode>General</c:formatCode>
                <c:ptCount val="25"/>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numCache>
            </c:numRef>
          </c:cat>
          <c:val>
            <c:numRef>
              <c:f>סיכום!$C$79:$AA$79</c:f>
              <c:numCache>
                <c:formatCode>0%</c:formatCode>
                <c:ptCount val="25"/>
                <c:pt idx="0">
                  <c:v>0.34300000000000003</c:v>
                </c:pt>
                <c:pt idx="1">
                  <c:v>0.44700000000000001</c:v>
                </c:pt>
                <c:pt idx="2">
                  <c:v>0.45100000000000001</c:v>
                </c:pt>
                <c:pt idx="3">
                  <c:v>0.46800000000000003</c:v>
                </c:pt>
                <c:pt idx="4">
                  <c:v>0.49399999999999999</c:v>
                </c:pt>
                <c:pt idx="5">
                  <c:v>0.49299999999999999</c:v>
                </c:pt>
                <c:pt idx="6">
                  <c:v>0.48299999999999998</c:v>
                </c:pt>
                <c:pt idx="7">
                  <c:v>0.497</c:v>
                </c:pt>
                <c:pt idx="8">
                  <c:v>0.51500000000000001</c:v>
                </c:pt>
                <c:pt idx="9">
                  <c:v>0.53500000000000003</c:v>
                </c:pt>
                <c:pt idx="10">
                  <c:v>0.54</c:v>
                </c:pt>
                <c:pt idx="11">
                  <c:v>0.55300000000000005</c:v>
                </c:pt>
                <c:pt idx="12">
                  <c:v>0.56000000000000005</c:v>
                </c:pt>
                <c:pt idx="13">
                  <c:v>0.59899999999999998</c:v>
                </c:pt>
                <c:pt idx="14">
                  <c:v>0.58299999999999996</c:v>
                </c:pt>
                <c:pt idx="15">
                  <c:v>0.59099999999999997</c:v>
                </c:pt>
                <c:pt idx="16">
                  <c:v>0.61399999999999999</c:v>
                </c:pt>
                <c:pt idx="17">
                  <c:v>0.60099999999999998</c:v>
                </c:pt>
                <c:pt idx="18">
                  <c:v>0.57984426011959234</c:v>
                </c:pt>
                <c:pt idx="19">
                  <c:v>0.58032367852800626</c:v>
                </c:pt>
                <c:pt idx="20">
                  <c:v>0.57089126948797053</c:v>
                </c:pt>
                <c:pt idx="21">
                  <c:v>0.55479628545958459</c:v>
                </c:pt>
                <c:pt idx="22">
                  <c:v>0.5513972520913708</c:v>
                </c:pt>
                <c:pt idx="23">
                  <c:v>0.53500958127296072</c:v>
                </c:pt>
                <c:pt idx="24" formatCode="0.0%">
                  <c:v>0.56592900820799863</c:v>
                </c:pt>
              </c:numCache>
            </c:numRef>
          </c:val>
          <c:extLst>
            <c:ext xmlns:c16="http://schemas.microsoft.com/office/drawing/2014/chart" uri="{C3380CC4-5D6E-409C-BE32-E72D297353CC}">
              <c16:uniqueId val="{00000001-F256-4148-A3CD-F2EB796CA982}"/>
            </c:ext>
          </c:extLst>
        </c:ser>
        <c:ser>
          <c:idx val="1"/>
          <c:order val="2"/>
          <c:tx>
            <c:strRef>
              <c:f>סיכום!$B$80</c:f>
              <c:strCache>
                <c:ptCount val="1"/>
                <c:pt idx="0">
                  <c:v>רכישה במכולת</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bg1"/>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סיכום!$C$77:$AA$77</c:f>
              <c:numCache>
                <c:formatCode>General</c:formatCode>
                <c:ptCount val="25"/>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numCache>
            </c:numRef>
          </c:cat>
          <c:val>
            <c:numRef>
              <c:f>סיכום!$C$80:$AA$80</c:f>
              <c:numCache>
                <c:formatCode>0%</c:formatCode>
                <c:ptCount val="25"/>
                <c:pt idx="0">
                  <c:v>0.26400000000000001</c:v>
                </c:pt>
                <c:pt idx="1">
                  <c:v>0.251</c:v>
                </c:pt>
                <c:pt idx="2">
                  <c:v>0.252</c:v>
                </c:pt>
                <c:pt idx="3">
                  <c:v>0.24299999999999999</c:v>
                </c:pt>
                <c:pt idx="4">
                  <c:v>0.22900000000000001</c:v>
                </c:pt>
                <c:pt idx="5">
                  <c:v>0.22500000000000001</c:v>
                </c:pt>
                <c:pt idx="6">
                  <c:v>0.221</c:v>
                </c:pt>
                <c:pt idx="7">
                  <c:v>0.22600000000000001</c:v>
                </c:pt>
                <c:pt idx="8">
                  <c:v>0.20699999999999999</c:v>
                </c:pt>
                <c:pt idx="9">
                  <c:v>0.19400000000000001</c:v>
                </c:pt>
                <c:pt idx="10">
                  <c:v>0.2</c:v>
                </c:pt>
                <c:pt idx="11">
                  <c:v>0.17699999999999999</c:v>
                </c:pt>
                <c:pt idx="12">
                  <c:v>0.187</c:v>
                </c:pt>
                <c:pt idx="13">
                  <c:v>0.16400000000000001</c:v>
                </c:pt>
                <c:pt idx="14">
                  <c:v>0.16300000000000001</c:v>
                </c:pt>
                <c:pt idx="15">
                  <c:v>0.161</c:v>
                </c:pt>
                <c:pt idx="16">
                  <c:v>0.14899999999999999</c:v>
                </c:pt>
                <c:pt idx="17">
                  <c:v>0.14599999999999999</c:v>
                </c:pt>
                <c:pt idx="18">
                  <c:v>0.14784649120651638</c:v>
                </c:pt>
                <c:pt idx="19">
                  <c:v>0.13502143661852542</c:v>
                </c:pt>
                <c:pt idx="20">
                  <c:v>0.13016262830683742</c:v>
                </c:pt>
                <c:pt idx="21">
                  <c:v>0.14639903180156769</c:v>
                </c:pt>
                <c:pt idx="22">
                  <c:v>0.14649702920607971</c:v>
                </c:pt>
                <c:pt idx="23">
                  <c:v>0.14659509220864367</c:v>
                </c:pt>
                <c:pt idx="24" formatCode="0.0%">
                  <c:v>0.2</c:v>
                </c:pt>
              </c:numCache>
            </c:numRef>
          </c:val>
          <c:extLst>
            <c:ext xmlns:c16="http://schemas.microsoft.com/office/drawing/2014/chart" uri="{C3380CC4-5D6E-409C-BE32-E72D297353CC}">
              <c16:uniqueId val="{00000002-F256-4148-A3CD-F2EB796CA982}"/>
            </c:ext>
          </c:extLst>
        </c:ser>
        <c:ser>
          <c:idx val="2"/>
          <c:order val="3"/>
          <c:tx>
            <c:strRef>
              <c:f>סיכום!$B$81</c:f>
              <c:strCache>
                <c:ptCount val="1"/>
                <c:pt idx="0">
                  <c:v>רכישה בשוקים פתוחים (שוק)</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סיכום!$C$77:$AA$77</c:f>
              <c:numCache>
                <c:formatCode>General</c:formatCode>
                <c:ptCount val="25"/>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numCache>
            </c:numRef>
          </c:cat>
          <c:val>
            <c:numRef>
              <c:f>סיכום!$C$81:$AA$81</c:f>
              <c:numCache>
                <c:formatCode>0%</c:formatCode>
                <c:ptCount val="25"/>
                <c:pt idx="0">
                  <c:v>0.122</c:v>
                </c:pt>
                <c:pt idx="1">
                  <c:v>0.1</c:v>
                </c:pt>
                <c:pt idx="2">
                  <c:v>0.106</c:v>
                </c:pt>
                <c:pt idx="3">
                  <c:v>9.9000000000000005E-2</c:v>
                </c:pt>
                <c:pt idx="4">
                  <c:v>8.6999999999999994E-2</c:v>
                </c:pt>
                <c:pt idx="5">
                  <c:v>8.5999999999999993E-2</c:v>
                </c:pt>
                <c:pt idx="6">
                  <c:v>8.3000000000000004E-2</c:v>
                </c:pt>
                <c:pt idx="7">
                  <c:v>7.9000000000000001E-2</c:v>
                </c:pt>
                <c:pt idx="8">
                  <c:v>7.2999999999999995E-2</c:v>
                </c:pt>
                <c:pt idx="9">
                  <c:v>6.6000000000000003E-2</c:v>
                </c:pt>
                <c:pt idx="10">
                  <c:v>0.06</c:v>
                </c:pt>
                <c:pt idx="11">
                  <c:v>6.3E-2</c:v>
                </c:pt>
                <c:pt idx="12">
                  <c:v>5.7000000000000002E-2</c:v>
                </c:pt>
                <c:pt idx="13">
                  <c:v>5.0999999999999997E-2</c:v>
                </c:pt>
                <c:pt idx="14">
                  <c:v>4.8000000000000001E-2</c:v>
                </c:pt>
                <c:pt idx="15">
                  <c:v>4.9000000000000002E-2</c:v>
                </c:pt>
                <c:pt idx="16">
                  <c:v>4.8000000000000001E-2</c:v>
                </c:pt>
                <c:pt idx="17">
                  <c:v>4.3999999999999997E-2</c:v>
                </c:pt>
                <c:pt idx="18">
                  <c:v>4.1720055522601787E-2</c:v>
                </c:pt>
                <c:pt idx="19">
                  <c:v>4.4700407500514017E-2</c:v>
                </c:pt>
                <c:pt idx="20">
                  <c:v>4.1711287691701189E-2</c:v>
                </c:pt>
                <c:pt idx="21">
                  <c:v>3.9314421236880989E-2</c:v>
                </c:pt>
                <c:pt idx="22">
                  <c:v>3.8621223807222063E-2</c:v>
                </c:pt>
                <c:pt idx="23">
                  <c:v>3.7940248932579024E-2</c:v>
                </c:pt>
                <c:pt idx="24" formatCode="0.0%">
                  <c:v>1.2646749644193008E-2</c:v>
                </c:pt>
              </c:numCache>
            </c:numRef>
          </c:val>
          <c:extLst>
            <c:ext xmlns:c16="http://schemas.microsoft.com/office/drawing/2014/chart" uri="{C3380CC4-5D6E-409C-BE32-E72D297353CC}">
              <c16:uniqueId val="{00000003-F256-4148-A3CD-F2EB796CA982}"/>
            </c:ext>
          </c:extLst>
        </c:ser>
        <c:ser>
          <c:idx val="3"/>
          <c:order val="4"/>
          <c:tx>
            <c:strRef>
              <c:f>סיכום!$B$82</c:f>
              <c:strCache>
                <c:ptCount val="1"/>
                <c:pt idx="0">
                  <c:v>רכישה בחנויות אחרות (ירקן איטליז דוכן חנות מיוחדת)</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bg1"/>
                    </a:solidFill>
                    <a:latin typeface="+mn-lt"/>
                    <a:ea typeface="+mn-ea"/>
                    <a:cs typeface="+mn-cs"/>
                  </a:defRPr>
                </a:pPr>
                <a:endParaRPr lang="en-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סיכום!$C$77:$AA$77</c:f>
              <c:numCache>
                <c:formatCode>General</c:formatCode>
                <c:ptCount val="25"/>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pt idx="24">
                  <c:v>2020</c:v>
                </c:pt>
              </c:numCache>
            </c:numRef>
          </c:cat>
          <c:val>
            <c:numRef>
              <c:f>סיכום!$C$82:$AA$82</c:f>
              <c:numCache>
                <c:formatCode>0%</c:formatCode>
                <c:ptCount val="25"/>
                <c:pt idx="0">
                  <c:v>0.26900000000000002</c:v>
                </c:pt>
                <c:pt idx="1">
                  <c:v>0.20199999999999999</c:v>
                </c:pt>
                <c:pt idx="2">
                  <c:v>0.191</c:v>
                </c:pt>
                <c:pt idx="3">
                  <c:v>0.19</c:v>
                </c:pt>
                <c:pt idx="4">
                  <c:v>0.191</c:v>
                </c:pt>
                <c:pt idx="5">
                  <c:v>0.19700000000000001</c:v>
                </c:pt>
                <c:pt idx="6">
                  <c:v>0.21299999999999999</c:v>
                </c:pt>
                <c:pt idx="7">
                  <c:v>0.19800000000000001</c:v>
                </c:pt>
                <c:pt idx="8">
                  <c:v>0.20399999999999999</c:v>
                </c:pt>
                <c:pt idx="9">
                  <c:v>0.20400000000000001</c:v>
                </c:pt>
                <c:pt idx="10">
                  <c:v>0.2</c:v>
                </c:pt>
                <c:pt idx="11">
                  <c:v>0.20700000000000002</c:v>
                </c:pt>
                <c:pt idx="12">
                  <c:v>0.19600000000000001</c:v>
                </c:pt>
                <c:pt idx="13">
                  <c:v>0.186</c:v>
                </c:pt>
                <c:pt idx="14">
                  <c:v>0.20800000000000002</c:v>
                </c:pt>
                <c:pt idx="15">
                  <c:v>0.19900000000000001</c:v>
                </c:pt>
                <c:pt idx="16">
                  <c:v>0.19</c:v>
                </c:pt>
                <c:pt idx="17">
                  <c:v>0.19900000000000001</c:v>
                </c:pt>
                <c:pt idx="18">
                  <c:v>0.20785344465363345</c:v>
                </c:pt>
                <c:pt idx="19">
                  <c:v>0.2037704791705478</c:v>
                </c:pt>
                <c:pt idx="20">
                  <c:v>0.21636584167673406</c:v>
                </c:pt>
                <c:pt idx="21">
                  <c:v>0.2077573218634427</c:v>
                </c:pt>
                <c:pt idx="22">
                  <c:v>0.2085706147503695</c:v>
                </c:pt>
                <c:pt idx="23">
                  <c:v>0.20943210463361397</c:v>
                </c:pt>
                <c:pt idx="24">
                  <c:v>0.12483112551326758</c:v>
                </c:pt>
              </c:numCache>
            </c:numRef>
          </c:val>
          <c:extLst>
            <c:ext xmlns:c16="http://schemas.microsoft.com/office/drawing/2014/chart" uri="{C3380CC4-5D6E-409C-BE32-E72D297353CC}">
              <c16:uniqueId val="{00000004-F256-4148-A3CD-F2EB796CA982}"/>
            </c:ext>
          </c:extLst>
        </c:ser>
        <c:dLbls>
          <c:showLegendKey val="0"/>
          <c:showVal val="0"/>
          <c:showCatName val="0"/>
          <c:showSerName val="0"/>
          <c:showPercent val="0"/>
          <c:showBubbleSize val="0"/>
        </c:dLbls>
        <c:gapWidth val="30"/>
        <c:overlap val="100"/>
        <c:axId val="651006680"/>
        <c:axId val="651008248"/>
      </c:barChart>
      <c:lineChart>
        <c:grouping val="standard"/>
        <c:varyColors val="0"/>
        <c:ser>
          <c:idx val="4"/>
          <c:order val="5"/>
          <c:tx>
            <c:strRef>
              <c:f>סיכום!$B$84</c:f>
              <c:strCache>
                <c:ptCount val="1"/>
              </c:strCache>
            </c:strRef>
          </c:tx>
          <c:spPr>
            <a:ln w="28575" cap="rnd">
              <a:solidFill>
                <a:schemeClr val="tx1"/>
              </a:solidFill>
              <a:round/>
            </a:ln>
            <a:effectLst/>
          </c:spPr>
          <c:marker>
            <c:symbol val="none"/>
          </c:marker>
          <c:cat>
            <c:numRef>
              <c:f>סיכום!$C$77:$Y$77</c:f>
              <c:numCache>
                <c:formatCode>General</c:formatCode>
                <c:ptCount val="23"/>
                <c:pt idx="0">
                  <c:v>1992</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numCache>
            </c:numRef>
          </c:cat>
          <c:val>
            <c:numRef>
              <c:f>סיכום!$C$84:$AA$84</c:f>
              <c:numCache>
                <c:formatCode>0%</c:formatCode>
                <c:ptCount val="25"/>
                <c:pt idx="0">
                  <c:v>0.34300000000000003</c:v>
                </c:pt>
                <c:pt idx="1">
                  <c:v>0.44700000000000001</c:v>
                </c:pt>
                <c:pt idx="2">
                  <c:v>0.45100000000000001</c:v>
                </c:pt>
                <c:pt idx="3">
                  <c:v>0.46800000000000003</c:v>
                </c:pt>
                <c:pt idx="4">
                  <c:v>0.49399999999999999</c:v>
                </c:pt>
                <c:pt idx="5">
                  <c:v>0.49299999999999999</c:v>
                </c:pt>
                <c:pt idx="6">
                  <c:v>0.48299999999999998</c:v>
                </c:pt>
                <c:pt idx="7">
                  <c:v>0.497</c:v>
                </c:pt>
                <c:pt idx="8">
                  <c:v>0.51500000000000001</c:v>
                </c:pt>
                <c:pt idx="9">
                  <c:v>0.53500000000000003</c:v>
                </c:pt>
                <c:pt idx="10">
                  <c:v>0.54</c:v>
                </c:pt>
                <c:pt idx="11">
                  <c:v>0.55300000000000005</c:v>
                </c:pt>
                <c:pt idx="12">
                  <c:v>0.56000000000000005</c:v>
                </c:pt>
                <c:pt idx="13">
                  <c:v>0.59899999999999998</c:v>
                </c:pt>
                <c:pt idx="14">
                  <c:v>0.58299999999999996</c:v>
                </c:pt>
                <c:pt idx="15">
                  <c:v>0.59099999999999997</c:v>
                </c:pt>
                <c:pt idx="16">
                  <c:v>0.61399999999999999</c:v>
                </c:pt>
                <c:pt idx="17">
                  <c:v>0.61099999999999999</c:v>
                </c:pt>
                <c:pt idx="18">
                  <c:v>0.60258000861724836</c:v>
                </c:pt>
                <c:pt idx="19">
                  <c:v>0.61650767671041284</c:v>
                </c:pt>
                <c:pt idx="20">
                  <c:v>0.61122460282130386</c:v>
                </c:pt>
                <c:pt idx="21">
                  <c:v>0.60563594529462084</c:v>
                </c:pt>
                <c:pt idx="22">
                  <c:v>0.60672622285706135</c:v>
                </c:pt>
                <c:pt idx="23">
                  <c:v>0.60781846315829302</c:v>
                </c:pt>
                <c:pt idx="24">
                  <c:v>0.66252212484253947</c:v>
                </c:pt>
              </c:numCache>
            </c:numRef>
          </c:val>
          <c:smooth val="0"/>
          <c:extLst>
            <c:ext xmlns:c16="http://schemas.microsoft.com/office/drawing/2014/chart" uri="{C3380CC4-5D6E-409C-BE32-E72D297353CC}">
              <c16:uniqueId val="{00000005-F256-4148-A3CD-F2EB796CA982}"/>
            </c:ext>
          </c:extLst>
        </c:ser>
        <c:dLbls>
          <c:showLegendKey val="0"/>
          <c:showVal val="0"/>
          <c:showCatName val="0"/>
          <c:showSerName val="0"/>
          <c:showPercent val="0"/>
          <c:showBubbleSize val="0"/>
        </c:dLbls>
        <c:marker val="1"/>
        <c:smooth val="0"/>
        <c:axId val="651008640"/>
        <c:axId val="651006288"/>
      </c:lineChart>
      <c:catAx>
        <c:axId val="651006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51008248"/>
        <c:crosses val="autoZero"/>
        <c:auto val="1"/>
        <c:lblAlgn val="ctr"/>
        <c:lblOffset val="100"/>
        <c:noMultiLvlLbl val="0"/>
      </c:catAx>
      <c:valAx>
        <c:axId val="651008248"/>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51006680"/>
        <c:crosses val="autoZero"/>
        <c:crossBetween val="between"/>
      </c:valAx>
      <c:valAx>
        <c:axId val="651006288"/>
        <c:scaling>
          <c:orientation val="minMax"/>
          <c:max val="1"/>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51008640"/>
        <c:crosses val="max"/>
        <c:crossBetween val="between"/>
      </c:valAx>
      <c:catAx>
        <c:axId val="651008640"/>
        <c:scaling>
          <c:orientation val="minMax"/>
        </c:scaling>
        <c:delete val="1"/>
        <c:axPos val="b"/>
        <c:numFmt formatCode="General" sourceLinked="1"/>
        <c:majorTickMark val="out"/>
        <c:minorTickMark val="none"/>
        <c:tickLblPos val="nextTo"/>
        <c:crossAx val="651006288"/>
        <c:crosses val="autoZero"/>
        <c:auto val="1"/>
        <c:lblAlgn val="ctr"/>
        <c:lblOffset val="100"/>
        <c:noMultiLvlLbl val="0"/>
      </c:catAx>
      <c:spPr>
        <a:noFill/>
        <a:ln>
          <a:noFill/>
        </a:ln>
        <a:effectLst/>
      </c:spPr>
    </c:plotArea>
    <c:legend>
      <c:legendPos val="b"/>
      <c:legendEntry>
        <c:idx val="5"/>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מוסדי!$H$27</c:f>
              <c:strCache>
                <c:ptCount val="1"/>
                <c:pt idx="0">
                  <c:v>אובדן שאינו בר הצלה</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מוסדי!$F$28:$F$34</c:f>
              <c:strCache>
                <c:ptCount val="7"/>
                <c:pt idx="0">
                  <c:v>מלונות</c:v>
                </c:pt>
                <c:pt idx="1">
                  <c:v>אירועים</c:v>
                </c:pt>
                <c:pt idx="2">
                  <c:v>בתי-חולים</c:v>
                </c:pt>
                <c:pt idx="3">
                  <c:v>כוחות הביטחון</c:v>
                </c:pt>
                <c:pt idx="4">
                  <c:v>מקומות עבודה</c:v>
                </c:pt>
                <c:pt idx="5">
                  <c:v>מוסדות חינוך</c:v>
                </c:pt>
                <c:pt idx="6">
                  <c:v>מסעדות</c:v>
                </c:pt>
              </c:strCache>
            </c:strRef>
          </c:cat>
          <c:val>
            <c:numRef>
              <c:f>מוסדי!$H$28:$H$34</c:f>
              <c:numCache>
                <c:formatCode>0%</c:formatCode>
                <c:ptCount val="7"/>
                <c:pt idx="0">
                  <c:v>0.30067954949484316</c:v>
                </c:pt>
                <c:pt idx="1">
                  <c:v>0.22221389572850872</c:v>
                </c:pt>
                <c:pt idx="2">
                  <c:v>0.20097087378640774</c:v>
                </c:pt>
                <c:pt idx="3">
                  <c:v>0.16508688021847123</c:v>
                </c:pt>
                <c:pt idx="4">
                  <c:v>0.17019889142484512</c:v>
                </c:pt>
                <c:pt idx="5">
                  <c:v>0.13461538461538458</c:v>
                </c:pt>
                <c:pt idx="6">
                  <c:v>0.10359314779395695</c:v>
                </c:pt>
              </c:numCache>
            </c:numRef>
          </c:val>
          <c:extLst>
            <c:ext xmlns:c16="http://schemas.microsoft.com/office/drawing/2014/chart" uri="{C3380CC4-5D6E-409C-BE32-E72D297353CC}">
              <c16:uniqueId val="{00000000-E230-4C03-A379-DECC340951B3}"/>
            </c:ext>
          </c:extLst>
        </c:ser>
        <c:ser>
          <c:idx val="0"/>
          <c:order val="1"/>
          <c:tx>
            <c:strRef>
              <c:f>מוסדי!$G$27</c:f>
              <c:strCache>
                <c:ptCount val="1"/>
                <c:pt idx="0">
                  <c:v>אובדן בר הצלה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I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מוסדי!$F$28:$F$34</c:f>
              <c:strCache>
                <c:ptCount val="7"/>
                <c:pt idx="0">
                  <c:v>מלונות</c:v>
                </c:pt>
                <c:pt idx="1">
                  <c:v>אירועים</c:v>
                </c:pt>
                <c:pt idx="2">
                  <c:v>בתי-חולים</c:v>
                </c:pt>
                <c:pt idx="3">
                  <c:v>כוחות הביטחון</c:v>
                </c:pt>
                <c:pt idx="4">
                  <c:v>מקומות עבודה</c:v>
                </c:pt>
                <c:pt idx="5">
                  <c:v>מוסדות חינוך</c:v>
                </c:pt>
                <c:pt idx="6">
                  <c:v>מסעדות</c:v>
                </c:pt>
              </c:strCache>
            </c:strRef>
          </c:cat>
          <c:val>
            <c:numRef>
              <c:f>מוסדי!$G$28:$G$34</c:f>
              <c:numCache>
                <c:formatCode>0%</c:formatCode>
                <c:ptCount val="7"/>
                <c:pt idx="0">
                  <c:v>8.5635031537357811E-2</c:v>
                </c:pt>
                <c:pt idx="1">
                  <c:v>0.16250936730542767</c:v>
                </c:pt>
                <c:pt idx="2">
                  <c:v>8.7378640776699074E-2</c:v>
                </c:pt>
                <c:pt idx="3">
                  <c:v>9.6999592455211336E-2</c:v>
                </c:pt>
                <c:pt idx="4">
                  <c:v>9.0094196283012726E-2</c:v>
                </c:pt>
                <c:pt idx="5">
                  <c:v>2.8949081787020541E-2</c:v>
                </c:pt>
                <c:pt idx="6">
                  <c:v>2.437980159814418E-2</c:v>
                </c:pt>
              </c:numCache>
            </c:numRef>
          </c:val>
          <c:extLst>
            <c:ext xmlns:c16="http://schemas.microsoft.com/office/drawing/2014/chart" uri="{C3380CC4-5D6E-409C-BE32-E72D297353CC}">
              <c16:uniqueId val="{00000001-E230-4C03-A379-DECC340951B3}"/>
            </c:ext>
          </c:extLst>
        </c:ser>
        <c:dLbls>
          <c:showLegendKey val="0"/>
          <c:showVal val="0"/>
          <c:showCatName val="0"/>
          <c:showSerName val="0"/>
          <c:showPercent val="0"/>
          <c:showBubbleSize val="0"/>
        </c:dLbls>
        <c:gapWidth val="50"/>
        <c:overlap val="100"/>
        <c:axId val="651009032"/>
        <c:axId val="651009424"/>
      </c:barChart>
      <c:catAx>
        <c:axId val="651009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51009424"/>
        <c:crosses val="autoZero"/>
        <c:auto val="1"/>
        <c:lblAlgn val="ctr"/>
        <c:lblOffset val="100"/>
        <c:noMultiLvlLbl val="0"/>
      </c:catAx>
      <c:valAx>
        <c:axId val="6510094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51009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legend>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גרפים!$A$133:$A$143</c:f>
              <c:strCache>
                <c:ptCount val="11"/>
                <c:pt idx="0">
                  <c:v>ירקות</c:v>
                </c:pt>
                <c:pt idx="1">
                  <c:v>פירות</c:v>
                </c:pt>
                <c:pt idx="2">
                  <c:v>מזון מבושל</c:v>
                </c:pt>
                <c:pt idx="3">
                  <c:v>לחם ומוצרי מאפה</c:v>
                </c:pt>
                <c:pt idx="4">
                  <c:v>סלטים ארוזים</c:v>
                </c:pt>
                <c:pt idx="5">
                  <c:v>בשר ועוף</c:v>
                </c:pt>
                <c:pt idx="6">
                  <c:v>דגנים</c:v>
                </c:pt>
                <c:pt idx="7">
                  <c:v>חלב ומוצריו</c:v>
                </c:pt>
                <c:pt idx="8">
                  <c:v>קטניות </c:v>
                </c:pt>
                <c:pt idx="9">
                  <c:v>דגים ומאכלי ים</c:v>
                </c:pt>
                <c:pt idx="10">
                  <c:v>ביצים</c:v>
                </c:pt>
              </c:strCache>
            </c:strRef>
          </c:cat>
          <c:val>
            <c:numRef>
              <c:f>גרפים!$C$133:$C$143</c:f>
              <c:numCache>
                <c:formatCode>0%</c:formatCode>
                <c:ptCount val="11"/>
                <c:pt idx="0">
                  <c:v>0.25137370950938626</c:v>
                </c:pt>
                <c:pt idx="1">
                  <c:v>0.21201045346853006</c:v>
                </c:pt>
                <c:pt idx="2">
                  <c:v>0.20071130967562095</c:v>
                </c:pt>
                <c:pt idx="3">
                  <c:v>0.1583413802249517</c:v>
                </c:pt>
                <c:pt idx="4">
                  <c:v>0.12631106609243528</c:v>
                </c:pt>
                <c:pt idx="5">
                  <c:v>0.12136689292732593</c:v>
                </c:pt>
                <c:pt idx="6">
                  <c:v>0.11328775155503849</c:v>
                </c:pt>
                <c:pt idx="7">
                  <c:v>6.5734271966605862E-2</c:v>
                </c:pt>
                <c:pt idx="8">
                  <c:v>6.4965723483848076E-2</c:v>
                </c:pt>
                <c:pt idx="9">
                  <c:v>6.3475949334109077E-2</c:v>
                </c:pt>
                <c:pt idx="10">
                  <c:v>4.9924903970647583E-2</c:v>
                </c:pt>
              </c:numCache>
            </c:numRef>
          </c:val>
          <c:extLst>
            <c:ext xmlns:c16="http://schemas.microsoft.com/office/drawing/2014/chart" uri="{C3380CC4-5D6E-409C-BE32-E72D297353CC}">
              <c16:uniqueId val="{00000000-3BB9-4710-A6EE-D4F6CE619A26}"/>
            </c:ext>
          </c:extLst>
        </c:ser>
        <c:dLbls>
          <c:showLegendKey val="0"/>
          <c:showVal val="0"/>
          <c:showCatName val="0"/>
          <c:showSerName val="0"/>
          <c:showPercent val="0"/>
          <c:showBubbleSize val="0"/>
        </c:dLbls>
        <c:gapWidth val="50"/>
        <c:overlap val="-27"/>
        <c:axId val="648614752"/>
        <c:axId val="648615144"/>
      </c:barChart>
      <c:catAx>
        <c:axId val="648614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8615144"/>
        <c:crosses val="autoZero"/>
        <c:auto val="1"/>
        <c:lblAlgn val="ctr"/>
        <c:lblOffset val="100"/>
        <c:noMultiLvlLbl val="0"/>
      </c:catAx>
      <c:valAx>
        <c:axId val="648615144"/>
        <c:scaling>
          <c:orientation val="minMax"/>
          <c:max val="0.25"/>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IL"/>
          </a:p>
        </c:txPr>
        <c:crossAx val="64861475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1"/>
            <c:invertIfNegative val="0"/>
            <c:bubble3D val="0"/>
            <c:spPr>
              <a:solidFill>
                <a:srgbClr val="C00000"/>
              </a:solidFill>
              <a:ln>
                <a:noFill/>
              </a:ln>
              <a:effectLst/>
            </c:spPr>
            <c:extLst>
              <c:ext xmlns:c16="http://schemas.microsoft.com/office/drawing/2014/chart" uri="{C3380CC4-5D6E-409C-BE32-E72D297353CC}">
                <c16:uniqueId val="{00000001-0ED7-49D6-B8B1-6522901A46A6}"/>
              </c:ext>
            </c:extLst>
          </c:dPt>
          <c:cat>
            <c:strRef>
              <c:f>'אובדן מזון בינלאומי'!$A$24:$A$31</c:f>
              <c:strCache>
                <c:ptCount val="8"/>
                <c:pt idx="0">
                  <c:v>ארה"ב</c:v>
                </c:pt>
                <c:pt idx="1">
                  <c:v>ישראל</c:v>
                </c:pt>
                <c:pt idx="2">
                  <c:v>אירופה</c:v>
                </c:pt>
                <c:pt idx="3">
                  <c:v>יפן, סין וד' קוריאה</c:v>
                </c:pt>
                <c:pt idx="4">
                  <c:v>צ' אפריקה ומערב אסיה</c:v>
                </c:pt>
                <c:pt idx="5">
                  <c:v>ד' אמריקה</c:v>
                </c:pt>
                <c:pt idx="6">
                  <c:v>ד' מזרח אסיה</c:v>
                </c:pt>
                <c:pt idx="7">
                  <c:v>אפריקה</c:v>
                </c:pt>
              </c:strCache>
            </c:strRef>
          </c:cat>
          <c:val>
            <c:numRef>
              <c:f>'אובדן מזון בינלאומי'!$B$24:$B$31</c:f>
              <c:numCache>
                <c:formatCode>0%</c:formatCode>
                <c:ptCount val="8"/>
                <c:pt idx="0">
                  <c:v>0.28000000000000003</c:v>
                </c:pt>
                <c:pt idx="1">
                  <c:v>0.23156509718742055</c:v>
                </c:pt>
                <c:pt idx="2">
                  <c:v>0.19</c:v>
                </c:pt>
                <c:pt idx="3">
                  <c:v>0.15</c:v>
                </c:pt>
                <c:pt idx="4">
                  <c:v>0.12</c:v>
                </c:pt>
                <c:pt idx="5">
                  <c:v>0.1</c:v>
                </c:pt>
                <c:pt idx="6">
                  <c:v>7.0000000000000007E-2</c:v>
                </c:pt>
                <c:pt idx="7">
                  <c:v>0.05</c:v>
                </c:pt>
              </c:numCache>
            </c:numRef>
          </c:val>
          <c:extLst>
            <c:ext xmlns:c16="http://schemas.microsoft.com/office/drawing/2014/chart" uri="{C3380CC4-5D6E-409C-BE32-E72D297353CC}">
              <c16:uniqueId val="{00000002-0ED7-49D6-B8B1-6522901A46A6}"/>
            </c:ext>
          </c:extLst>
        </c:ser>
        <c:dLbls>
          <c:showLegendKey val="0"/>
          <c:showVal val="0"/>
          <c:showCatName val="0"/>
          <c:showSerName val="0"/>
          <c:showPercent val="0"/>
          <c:showBubbleSize val="0"/>
        </c:dLbls>
        <c:gapWidth val="50"/>
        <c:overlap val="-27"/>
        <c:axId val="648612008"/>
        <c:axId val="648612400"/>
      </c:barChart>
      <c:catAx>
        <c:axId val="648612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648612400"/>
        <c:crosses val="autoZero"/>
        <c:auto val="1"/>
        <c:lblAlgn val="ctr"/>
        <c:lblOffset val="100"/>
        <c:noMultiLvlLbl val="0"/>
      </c:catAx>
      <c:valAx>
        <c:axId val="6486124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he-IL" sz="700"/>
                  <a:t>שיעור האובדן של פירות וירקות</a:t>
                </a:r>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IL"/>
          </a:p>
        </c:txPr>
        <c:crossAx val="64861200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IL"/>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008BAC-DEA1-4050-B3C0-24FD38B42002}" type="doc">
      <dgm:prSet loTypeId="urn:microsoft.com/office/officeart/2005/8/layout/pyramid3" loCatId="pyramid" qsTypeId="urn:microsoft.com/office/officeart/2005/8/quickstyle/simple1" qsCatId="simple" csTypeId="urn:microsoft.com/office/officeart/2005/8/colors/colorful1" csCatId="colorful" phldr="1"/>
      <dgm:spPr/>
    </dgm:pt>
    <dgm:pt modelId="{E242EAA7-C9F1-4EB4-AD3B-83287651BE17}">
      <dgm:prSet phldrT="[Text]" custT="1"/>
      <dgm:spPr/>
      <dgm:t>
        <a:bodyPr/>
        <a:lstStyle/>
        <a:p>
          <a:pPr algn="ctr"/>
          <a:r>
            <a:rPr lang="he-IL" sz="900" b="1" dirty="0">
              <a:solidFill>
                <a:schemeClr val="bg1"/>
              </a:solidFill>
            </a:rPr>
            <a:t>הפחתת אובדן במקור </a:t>
          </a:r>
          <a:r>
            <a:rPr lang="he-IL" sz="900" b="1">
              <a:solidFill>
                <a:schemeClr val="bg1"/>
              </a:solidFill>
            </a:rPr>
            <a:t>(מניעת אובדן)</a:t>
          </a:r>
          <a:endParaRPr lang="en-US" sz="900" b="1">
            <a:solidFill>
              <a:schemeClr val="bg1"/>
            </a:solidFill>
          </a:endParaRPr>
        </a:p>
      </dgm:t>
    </dgm:pt>
    <dgm:pt modelId="{04D2AF5F-ED3D-4DCA-9C58-7E7008A8C664}" type="parTrans" cxnId="{B813A624-F369-4186-9D80-B8E4DADD9BF8}">
      <dgm:prSet/>
      <dgm:spPr/>
      <dgm:t>
        <a:bodyPr/>
        <a:lstStyle/>
        <a:p>
          <a:pPr algn="ctr"/>
          <a:endParaRPr lang="en-US" sz="500" b="1">
            <a:solidFill>
              <a:schemeClr val="bg1"/>
            </a:solidFill>
          </a:endParaRPr>
        </a:p>
      </dgm:t>
    </dgm:pt>
    <dgm:pt modelId="{229AF8B6-3FA5-412E-88F2-58E87635FA98}" type="sibTrans" cxnId="{B813A624-F369-4186-9D80-B8E4DADD9BF8}">
      <dgm:prSet/>
      <dgm:spPr/>
      <dgm:t>
        <a:bodyPr/>
        <a:lstStyle/>
        <a:p>
          <a:pPr algn="ctr"/>
          <a:endParaRPr lang="en-US" sz="500" b="1">
            <a:solidFill>
              <a:schemeClr val="bg1"/>
            </a:solidFill>
          </a:endParaRPr>
        </a:p>
      </dgm:t>
    </dgm:pt>
    <dgm:pt modelId="{911BF1D5-2431-4874-9FDB-9AAEBB8B54C6}">
      <dgm:prSet phldrT="[Text]" custT="1"/>
      <dgm:spPr/>
      <dgm:t>
        <a:bodyPr/>
        <a:lstStyle/>
        <a:p>
          <a:pPr algn="ctr"/>
          <a:r>
            <a:rPr lang="he-IL" sz="900" b="1" dirty="0">
              <a:solidFill>
                <a:schemeClr val="bg1"/>
              </a:solidFill>
            </a:rPr>
            <a:t>הצלת מזון והעברתו לנזקקים</a:t>
          </a:r>
        </a:p>
      </dgm:t>
    </dgm:pt>
    <dgm:pt modelId="{853617D8-6216-415E-A395-6DA5C2DC1428}" type="parTrans" cxnId="{0A2E4EAA-E093-4ED9-9A3D-67A270BA1C73}">
      <dgm:prSet/>
      <dgm:spPr/>
      <dgm:t>
        <a:bodyPr/>
        <a:lstStyle/>
        <a:p>
          <a:pPr algn="ctr"/>
          <a:endParaRPr lang="en-US" sz="500" b="1">
            <a:solidFill>
              <a:schemeClr val="bg1"/>
            </a:solidFill>
          </a:endParaRPr>
        </a:p>
      </dgm:t>
    </dgm:pt>
    <dgm:pt modelId="{C771EC9B-C836-4AEF-A786-E43231E673E8}" type="sibTrans" cxnId="{0A2E4EAA-E093-4ED9-9A3D-67A270BA1C73}">
      <dgm:prSet/>
      <dgm:spPr/>
      <dgm:t>
        <a:bodyPr/>
        <a:lstStyle/>
        <a:p>
          <a:pPr algn="ctr"/>
          <a:endParaRPr lang="en-US" sz="500" b="1">
            <a:solidFill>
              <a:schemeClr val="bg1"/>
            </a:solidFill>
          </a:endParaRPr>
        </a:p>
      </dgm:t>
    </dgm:pt>
    <dgm:pt modelId="{E3411DB5-BDC8-44FF-9937-22B2B546ABD4}">
      <dgm:prSet phldrT="[Text]" custT="1"/>
      <dgm:spPr/>
      <dgm:t>
        <a:bodyPr/>
        <a:lstStyle/>
        <a:p>
          <a:pPr algn="ctr"/>
          <a:r>
            <a:rPr lang="he-IL" sz="900" b="1" dirty="0">
              <a:solidFill>
                <a:schemeClr val="bg1"/>
              </a:solidFill>
            </a:rPr>
            <a:t>האכלת בעלי חיים</a:t>
          </a:r>
          <a:endParaRPr lang="en-US" sz="900" b="1" dirty="0">
            <a:solidFill>
              <a:schemeClr val="bg1"/>
            </a:solidFill>
          </a:endParaRPr>
        </a:p>
      </dgm:t>
    </dgm:pt>
    <dgm:pt modelId="{32174190-4E9A-4E4E-A487-915FD48AF67A}" type="parTrans" cxnId="{56CB2FD6-4629-4A65-BADF-47C2B1CB2536}">
      <dgm:prSet/>
      <dgm:spPr/>
      <dgm:t>
        <a:bodyPr/>
        <a:lstStyle/>
        <a:p>
          <a:pPr algn="ctr"/>
          <a:endParaRPr lang="en-US" sz="500" b="1">
            <a:solidFill>
              <a:schemeClr val="bg1"/>
            </a:solidFill>
          </a:endParaRPr>
        </a:p>
      </dgm:t>
    </dgm:pt>
    <dgm:pt modelId="{1B4CC80B-874D-48F1-B291-9E2B1E46B2C6}" type="sibTrans" cxnId="{56CB2FD6-4629-4A65-BADF-47C2B1CB2536}">
      <dgm:prSet/>
      <dgm:spPr/>
      <dgm:t>
        <a:bodyPr/>
        <a:lstStyle/>
        <a:p>
          <a:pPr algn="ctr"/>
          <a:endParaRPr lang="en-US" sz="500" b="1">
            <a:solidFill>
              <a:schemeClr val="bg1"/>
            </a:solidFill>
          </a:endParaRPr>
        </a:p>
      </dgm:t>
    </dgm:pt>
    <dgm:pt modelId="{23C1A5B0-2972-4315-8C4A-C55C21FAD6F0}">
      <dgm:prSet phldrT="[Text]" custT="1"/>
      <dgm:spPr/>
      <dgm:t>
        <a:bodyPr/>
        <a:lstStyle/>
        <a:p>
          <a:pPr algn="ctr"/>
          <a:r>
            <a:rPr lang="he-IL" sz="900" b="1" dirty="0">
              <a:solidFill>
                <a:schemeClr val="bg1"/>
              </a:solidFill>
            </a:rPr>
            <a:t>הטמנה</a:t>
          </a:r>
          <a:endParaRPr lang="en-US" sz="900" b="1" dirty="0">
            <a:solidFill>
              <a:schemeClr val="bg1"/>
            </a:solidFill>
          </a:endParaRPr>
        </a:p>
      </dgm:t>
    </dgm:pt>
    <dgm:pt modelId="{B1660CD8-4241-4961-BC02-E979918983B0}" type="parTrans" cxnId="{97464FA4-5B50-4C73-BA3C-CE2F2C655732}">
      <dgm:prSet/>
      <dgm:spPr/>
      <dgm:t>
        <a:bodyPr/>
        <a:lstStyle/>
        <a:p>
          <a:pPr algn="ctr"/>
          <a:endParaRPr lang="en-US" sz="500" b="1">
            <a:solidFill>
              <a:schemeClr val="bg1"/>
            </a:solidFill>
          </a:endParaRPr>
        </a:p>
      </dgm:t>
    </dgm:pt>
    <dgm:pt modelId="{0C987377-CDDC-4DA0-A8A9-E89283545E4D}" type="sibTrans" cxnId="{97464FA4-5B50-4C73-BA3C-CE2F2C655732}">
      <dgm:prSet/>
      <dgm:spPr/>
      <dgm:t>
        <a:bodyPr/>
        <a:lstStyle/>
        <a:p>
          <a:pPr algn="ctr"/>
          <a:endParaRPr lang="en-US" sz="500" b="1">
            <a:solidFill>
              <a:schemeClr val="bg1"/>
            </a:solidFill>
          </a:endParaRPr>
        </a:p>
      </dgm:t>
    </dgm:pt>
    <dgm:pt modelId="{D0429E87-33DA-48A2-BC0C-3EF9AB2BA6BC}">
      <dgm:prSet phldrT="[Text]" custT="1"/>
      <dgm:spPr/>
      <dgm:t>
        <a:bodyPr/>
        <a:lstStyle/>
        <a:p>
          <a:pPr algn="ctr"/>
          <a:r>
            <a:rPr lang="he-IL" sz="900" b="1" dirty="0">
              <a:solidFill>
                <a:schemeClr val="bg1"/>
              </a:solidFill>
            </a:rPr>
            <a:t>שימושי תעשייתיים</a:t>
          </a:r>
          <a:endParaRPr lang="en-US" sz="900" b="1" dirty="0">
            <a:solidFill>
              <a:schemeClr val="bg1"/>
            </a:solidFill>
          </a:endParaRPr>
        </a:p>
      </dgm:t>
    </dgm:pt>
    <dgm:pt modelId="{B8165743-2396-48DB-B7EB-ECFB1EB440BB}" type="parTrans" cxnId="{9C97E746-9495-4800-9062-AA428C1A4EAE}">
      <dgm:prSet/>
      <dgm:spPr/>
      <dgm:t>
        <a:bodyPr/>
        <a:lstStyle/>
        <a:p>
          <a:pPr algn="ctr"/>
          <a:endParaRPr lang="en-US" sz="500" b="1">
            <a:solidFill>
              <a:schemeClr val="bg1"/>
            </a:solidFill>
          </a:endParaRPr>
        </a:p>
      </dgm:t>
    </dgm:pt>
    <dgm:pt modelId="{C879FD49-8E77-4E87-9741-4D54F79EEEE0}" type="sibTrans" cxnId="{9C97E746-9495-4800-9062-AA428C1A4EAE}">
      <dgm:prSet/>
      <dgm:spPr/>
      <dgm:t>
        <a:bodyPr/>
        <a:lstStyle/>
        <a:p>
          <a:pPr algn="ctr"/>
          <a:endParaRPr lang="en-US" sz="500" b="1">
            <a:solidFill>
              <a:schemeClr val="bg1"/>
            </a:solidFill>
          </a:endParaRPr>
        </a:p>
      </dgm:t>
    </dgm:pt>
    <dgm:pt modelId="{451654A1-14C8-4492-B7E1-C41E922EF13E}">
      <dgm:prSet phldrT="[Text]" custT="1"/>
      <dgm:spPr/>
      <dgm:t>
        <a:bodyPr/>
        <a:lstStyle/>
        <a:p>
          <a:pPr algn="ctr"/>
          <a:r>
            <a:rPr lang="he-IL" sz="900" b="1" dirty="0" err="1">
              <a:solidFill>
                <a:schemeClr val="bg1"/>
              </a:solidFill>
            </a:rPr>
            <a:t>קומפוסטציה</a:t>
          </a:r>
          <a:r>
            <a:rPr lang="he-IL" sz="900" b="1" dirty="0">
              <a:solidFill>
                <a:schemeClr val="bg1"/>
              </a:solidFill>
            </a:rPr>
            <a:t> (מחזור)</a:t>
          </a:r>
          <a:endParaRPr lang="en-US" sz="900" b="1" dirty="0">
            <a:solidFill>
              <a:schemeClr val="bg1"/>
            </a:solidFill>
          </a:endParaRPr>
        </a:p>
      </dgm:t>
    </dgm:pt>
    <dgm:pt modelId="{0BCC5F8C-EB0D-4E80-ACCB-BC89BA6DB840}" type="parTrans" cxnId="{64759165-2287-4794-AF7F-B51F7DEA8F28}">
      <dgm:prSet/>
      <dgm:spPr/>
      <dgm:t>
        <a:bodyPr/>
        <a:lstStyle/>
        <a:p>
          <a:pPr algn="ctr"/>
          <a:endParaRPr lang="en-US" sz="500" b="1">
            <a:solidFill>
              <a:schemeClr val="bg1"/>
            </a:solidFill>
          </a:endParaRPr>
        </a:p>
      </dgm:t>
    </dgm:pt>
    <dgm:pt modelId="{6FA063DC-4C16-44BE-8052-AF50291774A3}" type="sibTrans" cxnId="{64759165-2287-4794-AF7F-B51F7DEA8F28}">
      <dgm:prSet/>
      <dgm:spPr/>
      <dgm:t>
        <a:bodyPr/>
        <a:lstStyle/>
        <a:p>
          <a:pPr algn="ctr"/>
          <a:endParaRPr lang="en-US" sz="500" b="1">
            <a:solidFill>
              <a:schemeClr val="bg1"/>
            </a:solidFill>
          </a:endParaRPr>
        </a:p>
      </dgm:t>
    </dgm:pt>
    <dgm:pt modelId="{8E6A6CFF-FFB2-4069-8975-FCEE7241DE13}" type="pres">
      <dgm:prSet presAssocID="{A1008BAC-DEA1-4050-B3C0-24FD38B42002}" presName="Name0" presStyleCnt="0">
        <dgm:presLayoutVars>
          <dgm:dir/>
          <dgm:animLvl val="lvl"/>
          <dgm:resizeHandles val="exact"/>
        </dgm:presLayoutVars>
      </dgm:prSet>
      <dgm:spPr/>
    </dgm:pt>
    <dgm:pt modelId="{BC0A18C8-5ADD-4E08-BF70-321FEAADA22E}" type="pres">
      <dgm:prSet presAssocID="{E242EAA7-C9F1-4EB4-AD3B-83287651BE17}" presName="Name8" presStyleCnt="0"/>
      <dgm:spPr/>
    </dgm:pt>
    <dgm:pt modelId="{4711E2AA-6502-4428-B464-4AA6CEDCB811}" type="pres">
      <dgm:prSet presAssocID="{E242EAA7-C9F1-4EB4-AD3B-83287651BE17}" presName="level" presStyleLbl="node1" presStyleIdx="0" presStyleCnt="6" custLinFactNeighborX="13152" custLinFactNeighborY="-55396">
        <dgm:presLayoutVars>
          <dgm:chMax val="1"/>
          <dgm:bulletEnabled val="1"/>
        </dgm:presLayoutVars>
      </dgm:prSet>
      <dgm:spPr/>
    </dgm:pt>
    <dgm:pt modelId="{F759B90F-F38F-471F-830B-C7D72B983C30}" type="pres">
      <dgm:prSet presAssocID="{E242EAA7-C9F1-4EB4-AD3B-83287651BE17}" presName="levelTx" presStyleLbl="revTx" presStyleIdx="0" presStyleCnt="0">
        <dgm:presLayoutVars>
          <dgm:chMax val="1"/>
          <dgm:bulletEnabled val="1"/>
        </dgm:presLayoutVars>
      </dgm:prSet>
      <dgm:spPr/>
    </dgm:pt>
    <dgm:pt modelId="{0E45C00C-02D7-4CD0-B806-3B6E7BE24292}" type="pres">
      <dgm:prSet presAssocID="{911BF1D5-2431-4874-9FDB-9AAEBB8B54C6}" presName="Name8" presStyleCnt="0"/>
      <dgm:spPr/>
    </dgm:pt>
    <dgm:pt modelId="{E0067D36-C136-46D3-9780-4214DCD4D04D}" type="pres">
      <dgm:prSet presAssocID="{911BF1D5-2431-4874-9FDB-9AAEBB8B54C6}" presName="level" presStyleLbl="node1" presStyleIdx="1" presStyleCnt="6">
        <dgm:presLayoutVars>
          <dgm:chMax val="1"/>
          <dgm:bulletEnabled val="1"/>
        </dgm:presLayoutVars>
      </dgm:prSet>
      <dgm:spPr/>
    </dgm:pt>
    <dgm:pt modelId="{FC250383-54BE-4D05-BBA5-35BF8167A38D}" type="pres">
      <dgm:prSet presAssocID="{911BF1D5-2431-4874-9FDB-9AAEBB8B54C6}" presName="levelTx" presStyleLbl="revTx" presStyleIdx="0" presStyleCnt="0">
        <dgm:presLayoutVars>
          <dgm:chMax val="1"/>
          <dgm:bulletEnabled val="1"/>
        </dgm:presLayoutVars>
      </dgm:prSet>
      <dgm:spPr/>
    </dgm:pt>
    <dgm:pt modelId="{695F65C8-BC0D-47C1-B151-D5C4F2C3EEF3}" type="pres">
      <dgm:prSet presAssocID="{E3411DB5-BDC8-44FF-9937-22B2B546ABD4}" presName="Name8" presStyleCnt="0"/>
      <dgm:spPr/>
    </dgm:pt>
    <dgm:pt modelId="{E132F4BE-2A78-43A7-B51E-DE86B6726D97}" type="pres">
      <dgm:prSet presAssocID="{E3411DB5-BDC8-44FF-9937-22B2B546ABD4}" presName="level" presStyleLbl="node1" presStyleIdx="2" presStyleCnt="6">
        <dgm:presLayoutVars>
          <dgm:chMax val="1"/>
          <dgm:bulletEnabled val="1"/>
        </dgm:presLayoutVars>
      </dgm:prSet>
      <dgm:spPr/>
    </dgm:pt>
    <dgm:pt modelId="{6FBA4E20-6A79-4B6C-80B7-C936A031852E}" type="pres">
      <dgm:prSet presAssocID="{E3411DB5-BDC8-44FF-9937-22B2B546ABD4}" presName="levelTx" presStyleLbl="revTx" presStyleIdx="0" presStyleCnt="0">
        <dgm:presLayoutVars>
          <dgm:chMax val="1"/>
          <dgm:bulletEnabled val="1"/>
        </dgm:presLayoutVars>
      </dgm:prSet>
      <dgm:spPr/>
    </dgm:pt>
    <dgm:pt modelId="{D71499DA-01AC-481A-80F6-0F3DABB23739}" type="pres">
      <dgm:prSet presAssocID="{D0429E87-33DA-48A2-BC0C-3EF9AB2BA6BC}" presName="Name8" presStyleCnt="0"/>
      <dgm:spPr/>
    </dgm:pt>
    <dgm:pt modelId="{4B6192B8-8F25-431C-B310-870798F4F1AB}" type="pres">
      <dgm:prSet presAssocID="{D0429E87-33DA-48A2-BC0C-3EF9AB2BA6BC}" presName="level" presStyleLbl="node1" presStyleIdx="3" presStyleCnt="6">
        <dgm:presLayoutVars>
          <dgm:chMax val="1"/>
          <dgm:bulletEnabled val="1"/>
        </dgm:presLayoutVars>
      </dgm:prSet>
      <dgm:spPr/>
    </dgm:pt>
    <dgm:pt modelId="{6EE2C742-345B-4FE6-B42E-CC81EEA22F3A}" type="pres">
      <dgm:prSet presAssocID="{D0429E87-33DA-48A2-BC0C-3EF9AB2BA6BC}" presName="levelTx" presStyleLbl="revTx" presStyleIdx="0" presStyleCnt="0">
        <dgm:presLayoutVars>
          <dgm:chMax val="1"/>
          <dgm:bulletEnabled val="1"/>
        </dgm:presLayoutVars>
      </dgm:prSet>
      <dgm:spPr/>
    </dgm:pt>
    <dgm:pt modelId="{B002974A-F648-4D64-8D01-F3F43ACFE13A}" type="pres">
      <dgm:prSet presAssocID="{451654A1-14C8-4492-B7E1-C41E922EF13E}" presName="Name8" presStyleCnt="0"/>
      <dgm:spPr/>
    </dgm:pt>
    <dgm:pt modelId="{F9B830F2-48A3-4B05-A518-732F29A73CFE}" type="pres">
      <dgm:prSet presAssocID="{451654A1-14C8-4492-B7E1-C41E922EF13E}" presName="level" presStyleLbl="node1" presStyleIdx="4" presStyleCnt="6" custLinFactNeighborX="1809" custLinFactNeighborY="-5208">
        <dgm:presLayoutVars>
          <dgm:chMax val="1"/>
          <dgm:bulletEnabled val="1"/>
        </dgm:presLayoutVars>
      </dgm:prSet>
      <dgm:spPr/>
    </dgm:pt>
    <dgm:pt modelId="{983D5319-420D-44C5-9EEE-556A6D5250EE}" type="pres">
      <dgm:prSet presAssocID="{451654A1-14C8-4492-B7E1-C41E922EF13E}" presName="levelTx" presStyleLbl="revTx" presStyleIdx="0" presStyleCnt="0">
        <dgm:presLayoutVars>
          <dgm:chMax val="1"/>
          <dgm:bulletEnabled val="1"/>
        </dgm:presLayoutVars>
      </dgm:prSet>
      <dgm:spPr/>
    </dgm:pt>
    <dgm:pt modelId="{8DAF777B-CE39-48E6-A24A-90A12B60F2FE}" type="pres">
      <dgm:prSet presAssocID="{23C1A5B0-2972-4315-8C4A-C55C21FAD6F0}" presName="Name8" presStyleCnt="0"/>
      <dgm:spPr/>
    </dgm:pt>
    <dgm:pt modelId="{3E4794DE-7FB5-4B0D-9F8B-1D4BE895F26A}" type="pres">
      <dgm:prSet presAssocID="{23C1A5B0-2972-4315-8C4A-C55C21FAD6F0}" presName="level" presStyleLbl="node1" presStyleIdx="5" presStyleCnt="6">
        <dgm:presLayoutVars>
          <dgm:chMax val="1"/>
          <dgm:bulletEnabled val="1"/>
        </dgm:presLayoutVars>
      </dgm:prSet>
      <dgm:spPr/>
    </dgm:pt>
    <dgm:pt modelId="{6EDF1460-8247-434A-961C-90F80C1BD4D0}" type="pres">
      <dgm:prSet presAssocID="{23C1A5B0-2972-4315-8C4A-C55C21FAD6F0}" presName="levelTx" presStyleLbl="revTx" presStyleIdx="0" presStyleCnt="0">
        <dgm:presLayoutVars>
          <dgm:chMax val="1"/>
          <dgm:bulletEnabled val="1"/>
        </dgm:presLayoutVars>
      </dgm:prSet>
      <dgm:spPr/>
    </dgm:pt>
  </dgm:ptLst>
  <dgm:cxnLst>
    <dgm:cxn modelId="{98B88612-E554-4BCE-AB72-5670F8A3C563}" type="presOf" srcId="{D0429E87-33DA-48A2-BC0C-3EF9AB2BA6BC}" destId="{4B6192B8-8F25-431C-B310-870798F4F1AB}" srcOrd="0" destOrd="0" presId="urn:microsoft.com/office/officeart/2005/8/layout/pyramid3"/>
    <dgm:cxn modelId="{B813A624-F369-4186-9D80-B8E4DADD9BF8}" srcId="{A1008BAC-DEA1-4050-B3C0-24FD38B42002}" destId="{E242EAA7-C9F1-4EB4-AD3B-83287651BE17}" srcOrd="0" destOrd="0" parTransId="{04D2AF5F-ED3D-4DCA-9C58-7E7008A8C664}" sibTransId="{229AF8B6-3FA5-412E-88F2-58E87635FA98}"/>
    <dgm:cxn modelId="{90111129-6F99-460A-B5F7-74BBB63EF7A4}" type="presOf" srcId="{451654A1-14C8-4492-B7E1-C41E922EF13E}" destId="{983D5319-420D-44C5-9EEE-556A6D5250EE}" srcOrd="1" destOrd="0" presId="urn:microsoft.com/office/officeart/2005/8/layout/pyramid3"/>
    <dgm:cxn modelId="{26CFDC2D-50C7-4EE3-AB39-0E4081B59630}" type="presOf" srcId="{D0429E87-33DA-48A2-BC0C-3EF9AB2BA6BC}" destId="{6EE2C742-345B-4FE6-B42E-CC81EEA22F3A}" srcOrd="1" destOrd="0" presId="urn:microsoft.com/office/officeart/2005/8/layout/pyramid3"/>
    <dgm:cxn modelId="{89CED75B-1FA3-425A-B3D2-B5E201DC38CE}" type="presOf" srcId="{E242EAA7-C9F1-4EB4-AD3B-83287651BE17}" destId="{F759B90F-F38F-471F-830B-C7D72B983C30}" srcOrd="1" destOrd="0" presId="urn:microsoft.com/office/officeart/2005/8/layout/pyramid3"/>
    <dgm:cxn modelId="{68CD1E5D-BA64-461F-88CB-F99FC58A1CF1}" type="presOf" srcId="{23C1A5B0-2972-4315-8C4A-C55C21FAD6F0}" destId="{6EDF1460-8247-434A-961C-90F80C1BD4D0}" srcOrd="1" destOrd="0" presId="urn:microsoft.com/office/officeart/2005/8/layout/pyramid3"/>
    <dgm:cxn modelId="{5D1DE063-6B54-48D4-B972-7C63072B1DF8}" type="presOf" srcId="{E242EAA7-C9F1-4EB4-AD3B-83287651BE17}" destId="{4711E2AA-6502-4428-B464-4AA6CEDCB811}" srcOrd="0" destOrd="0" presId="urn:microsoft.com/office/officeart/2005/8/layout/pyramid3"/>
    <dgm:cxn modelId="{64759165-2287-4794-AF7F-B51F7DEA8F28}" srcId="{A1008BAC-DEA1-4050-B3C0-24FD38B42002}" destId="{451654A1-14C8-4492-B7E1-C41E922EF13E}" srcOrd="4" destOrd="0" parTransId="{0BCC5F8C-EB0D-4E80-ACCB-BC89BA6DB840}" sibTransId="{6FA063DC-4C16-44BE-8052-AF50291774A3}"/>
    <dgm:cxn modelId="{9C97E746-9495-4800-9062-AA428C1A4EAE}" srcId="{A1008BAC-DEA1-4050-B3C0-24FD38B42002}" destId="{D0429E87-33DA-48A2-BC0C-3EF9AB2BA6BC}" srcOrd="3" destOrd="0" parTransId="{B8165743-2396-48DB-B7EB-ECFB1EB440BB}" sibTransId="{C879FD49-8E77-4E87-9741-4D54F79EEEE0}"/>
    <dgm:cxn modelId="{0E86A484-9192-4CC2-B6EF-CF455D973108}" type="presOf" srcId="{E3411DB5-BDC8-44FF-9937-22B2B546ABD4}" destId="{6FBA4E20-6A79-4B6C-80B7-C936A031852E}" srcOrd="1" destOrd="0" presId="urn:microsoft.com/office/officeart/2005/8/layout/pyramid3"/>
    <dgm:cxn modelId="{97464FA4-5B50-4C73-BA3C-CE2F2C655732}" srcId="{A1008BAC-DEA1-4050-B3C0-24FD38B42002}" destId="{23C1A5B0-2972-4315-8C4A-C55C21FAD6F0}" srcOrd="5" destOrd="0" parTransId="{B1660CD8-4241-4961-BC02-E979918983B0}" sibTransId="{0C987377-CDDC-4DA0-A8A9-E89283545E4D}"/>
    <dgm:cxn modelId="{0A2E4EAA-E093-4ED9-9A3D-67A270BA1C73}" srcId="{A1008BAC-DEA1-4050-B3C0-24FD38B42002}" destId="{911BF1D5-2431-4874-9FDB-9AAEBB8B54C6}" srcOrd="1" destOrd="0" parTransId="{853617D8-6216-415E-A395-6DA5C2DC1428}" sibTransId="{C771EC9B-C836-4AEF-A786-E43231E673E8}"/>
    <dgm:cxn modelId="{4DBFABB0-105F-49FD-B36C-32DF9F85527D}" type="presOf" srcId="{451654A1-14C8-4492-B7E1-C41E922EF13E}" destId="{F9B830F2-48A3-4B05-A518-732F29A73CFE}" srcOrd="0" destOrd="0" presId="urn:microsoft.com/office/officeart/2005/8/layout/pyramid3"/>
    <dgm:cxn modelId="{7F7E3ACB-24E9-4571-8420-691859460E91}" type="presOf" srcId="{E3411DB5-BDC8-44FF-9937-22B2B546ABD4}" destId="{E132F4BE-2A78-43A7-B51E-DE86B6726D97}" srcOrd="0" destOrd="0" presId="urn:microsoft.com/office/officeart/2005/8/layout/pyramid3"/>
    <dgm:cxn modelId="{B78C42CC-05A4-4756-BDFB-F3AA064827E0}" type="presOf" srcId="{A1008BAC-DEA1-4050-B3C0-24FD38B42002}" destId="{8E6A6CFF-FFB2-4069-8975-FCEE7241DE13}" srcOrd="0" destOrd="0" presId="urn:microsoft.com/office/officeart/2005/8/layout/pyramid3"/>
    <dgm:cxn modelId="{56CB2FD6-4629-4A65-BADF-47C2B1CB2536}" srcId="{A1008BAC-DEA1-4050-B3C0-24FD38B42002}" destId="{E3411DB5-BDC8-44FF-9937-22B2B546ABD4}" srcOrd="2" destOrd="0" parTransId="{32174190-4E9A-4E4E-A487-915FD48AF67A}" sibTransId="{1B4CC80B-874D-48F1-B291-9E2B1E46B2C6}"/>
    <dgm:cxn modelId="{835AFBE6-2C33-4EAF-B16D-C6C581A28579}" type="presOf" srcId="{911BF1D5-2431-4874-9FDB-9AAEBB8B54C6}" destId="{E0067D36-C136-46D3-9780-4214DCD4D04D}" srcOrd="0" destOrd="0" presId="urn:microsoft.com/office/officeart/2005/8/layout/pyramid3"/>
    <dgm:cxn modelId="{3E68C0E7-5A18-417D-9787-872631741828}" type="presOf" srcId="{23C1A5B0-2972-4315-8C4A-C55C21FAD6F0}" destId="{3E4794DE-7FB5-4B0D-9F8B-1D4BE895F26A}" srcOrd="0" destOrd="0" presId="urn:microsoft.com/office/officeart/2005/8/layout/pyramid3"/>
    <dgm:cxn modelId="{4F2C5EF0-8DBC-42FD-BF8B-98C5D17F684B}" type="presOf" srcId="{911BF1D5-2431-4874-9FDB-9AAEBB8B54C6}" destId="{FC250383-54BE-4D05-BBA5-35BF8167A38D}" srcOrd="1" destOrd="0" presId="urn:microsoft.com/office/officeart/2005/8/layout/pyramid3"/>
    <dgm:cxn modelId="{7C3B0CED-CF70-4A72-9D1E-9E36D8FC51C6}" type="presParOf" srcId="{8E6A6CFF-FFB2-4069-8975-FCEE7241DE13}" destId="{BC0A18C8-5ADD-4E08-BF70-321FEAADA22E}" srcOrd="0" destOrd="0" presId="urn:microsoft.com/office/officeart/2005/8/layout/pyramid3"/>
    <dgm:cxn modelId="{5B13EF66-D067-42EB-BC3B-153675A3FA5F}" type="presParOf" srcId="{BC0A18C8-5ADD-4E08-BF70-321FEAADA22E}" destId="{4711E2AA-6502-4428-B464-4AA6CEDCB811}" srcOrd="0" destOrd="0" presId="urn:microsoft.com/office/officeart/2005/8/layout/pyramid3"/>
    <dgm:cxn modelId="{48813AE8-539E-4FEA-AB8D-EC45A4EF4D66}" type="presParOf" srcId="{BC0A18C8-5ADD-4E08-BF70-321FEAADA22E}" destId="{F759B90F-F38F-471F-830B-C7D72B983C30}" srcOrd="1" destOrd="0" presId="urn:microsoft.com/office/officeart/2005/8/layout/pyramid3"/>
    <dgm:cxn modelId="{957D5A44-FDC8-418C-A258-8CF0EA1661C2}" type="presParOf" srcId="{8E6A6CFF-FFB2-4069-8975-FCEE7241DE13}" destId="{0E45C00C-02D7-4CD0-B806-3B6E7BE24292}" srcOrd="1" destOrd="0" presId="urn:microsoft.com/office/officeart/2005/8/layout/pyramid3"/>
    <dgm:cxn modelId="{86BA0923-BF51-45D1-A398-9D6EB82BA36E}" type="presParOf" srcId="{0E45C00C-02D7-4CD0-B806-3B6E7BE24292}" destId="{E0067D36-C136-46D3-9780-4214DCD4D04D}" srcOrd="0" destOrd="0" presId="urn:microsoft.com/office/officeart/2005/8/layout/pyramid3"/>
    <dgm:cxn modelId="{19A873DA-2031-45D7-9A36-F31D9AF4374F}" type="presParOf" srcId="{0E45C00C-02D7-4CD0-B806-3B6E7BE24292}" destId="{FC250383-54BE-4D05-BBA5-35BF8167A38D}" srcOrd="1" destOrd="0" presId="urn:microsoft.com/office/officeart/2005/8/layout/pyramid3"/>
    <dgm:cxn modelId="{7A149475-1D75-43B8-9510-81F714C956F2}" type="presParOf" srcId="{8E6A6CFF-FFB2-4069-8975-FCEE7241DE13}" destId="{695F65C8-BC0D-47C1-B151-D5C4F2C3EEF3}" srcOrd="2" destOrd="0" presId="urn:microsoft.com/office/officeart/2005/8/layout/pyramid3"/>
    <dgm:cxn modelId="{D5F3CC9F-A6C8-4471-90BA-3A93AE0741B7}" type="presParOf" srcId="{695F65C8-BC0D-47C1-B151-D5C4F2C3EEF3}" destId="{E132F4BE-2A78-43A7-B51E-DE86B6726D97}" srcOrd="0" destOrd="0" presId="urn:microsoft.com/office/officeart/2005/8/layout/pyramid3"/>
    <dgm:cxn modelId="{1FFFA1C6-2691-48EF-952D-F5F5540EE110}" type="presParOf" srcId="{695F65C8-BC0D-47C1-B151-D5C4F2C3EEF3}" destId="{6FBA4E20-6A79-4B6C-80B7-C936A031852E}" srcOrd="1" destOrd="0" presId="urn:microsoft.com/office/officeart/2005/8/layout/pyramid3"/>
    <dgm:cxn modelId="{FA9E29E6-1EA1-42BE-BE4F-87D1C93018B7}" type="presParOf" srcId="{8E6A6CFF-FFB2-4069-8975-FCEE7241DE13}" destId="{D71499DA-01AC-481A-80F6-0F3DABB23739}" srcOrd="3" destOrd="0" presId="urn:microsoft.com/office/officeart/2005/8/layout/pyramid3"/>
    <dgm:cxn modelId="{2A45D2EE-1962-48DD-BD58-DE88F30D67B6}" type="presParOf" srcId="{D71499DA-01AC-481A-80F6-0F3DABB23739}" destId="{4B6192B8-8F25-431C-B310-870798F4F1AB}" srcOrd="0" destOrd="0" presId="urn:microsoft.com/office/officeart/2005/8/layout/pyramid3"/>
    <dgm:cxn modelId="{E8B9C772-64BA-461B-86EC-BC7AB7E35892}" type="presParOf" srcId="{D71499DA-01AC-481A-80F6-0F3DABB23739}" destId="{6EE2C742-345B-4FE6-B42E-CC81EEA22F3A}" srcOrd="1" destOrd="0" presId="urn:microsoft.com/office/officeart/2005/8/layout/pyramid3"/>
    <dgm:cxn modelId="{4DA64D8D-6900-4783-8D6F-2934980BCC2A}" type="presParOf" srcId="{8E6A6CFF-FFB2-4069-8975-FCEE7241DE13}" destId="{B002974A-F648-4D64-8D01-F3F43ACFE13A}" srcOrd="4" destOrd="0" presId="urn:microsoft.com/office/officeart/2005/8/layout/pyramid3"/>
    <dgm:cxn modelId="{D591EADC-67D5-4D0E-943B-1942B8B08B6A}" type="presParOf" srcId="{B002974A-F648-4D64-8D01-F3F43ACFE13A}" destId="{F9B830F2-48A3-4B05-A518-732F29A73CFE}" srcOrd="0" destOrd="0" presId="urn:microsoft.com/office/officeart/2005/8/layout/pyramid3"/>
    <dgm:cxn modelId="{23DB46E6-531D-46D4-8F46-466D36B62852}" type="presParOf" srcId="{B002974A-F648-4D64-8D01-F3F43ACFE13A}" destId="{983D5319-420D-44C5-9EEE-556A6D5250EE}" srcOrd="1" destOrd="0" presId="urn:microsoft.com/office/officeart/2005/8/layout/pyramid3"/>
    <dgm:cxn modelId="{3B4D1F28-FB56-438C-BCFD-04AB448A365B}" type="presParOf" srcId="{8E6A6CFF-FFB2-4069-8975-FCEE7241DE13}" destId="{8DAF777B-CE39-48E6-A24A-90A12B60F2FE}" srcOrd="5" destOrd="0" presId="urn:microsoft.com/office/officeart/2005/8/layout/pyramid3"/>
    <dgm:cxn modelId="{C1DEDEF3-F3A6-4DF1-B850-99B441EADC98}" type="presParOf" srcId="{8DAF777B-CE39-48E6-A24A-90A12B60F2FE}" destId="{3E4794DE-7FB5-4B0D-9F8B-1D4BE895F26A}" srcOrd="0" destOrd="0" presId="urn:microsoft.com/office/officeart/2005/8/layout/pyramid3"/>
    <dgm:cxn modelId="{E728DA95-95D0-4291-AE5D-9DD68E6303B1}" type="presParOf" srcId="{8DAF777B-CE39-48E6-A24A-90A12B60F2FE}" destId="{6EDF1460-8247-434A-961C-90F80C1BD4D0}" srcOrd="1" destOrd="0" presId="urn:microsoft.com/office/officeart/2005/8/layout/pyramid3"/>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11E2AA-6502-4428-B464-4AA6CEDCB811}">
      <dsp:nvSpPr>
        <dsp:cNvPr id="0" name=""/>
        <dsp:cNvSpPr/>
      </dsp:nvSpPr>
      <dsp:spPr>
        <a:xfrm rot="10800000">
          <a:off x="0" y="0"/>
          <a:ext cx="4211319" cy="365760"/>
        </a:xfrm>
        <a:prstGeom prst="trapezoid">
          <a:avLst>
            <a:gd name="adj" fmla="val 95949"/>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הפחתת אובדן במקור </a:t>
          </a:r>
          <a:r>
            <a:rPr lang="he-IL" sz="900" b="1" kern="1200">
              <a:solidFill>
                <a:schemeClr val="bg1"/>
              </a:solidFill>
            </a:rPr>
            <a:t>(מניעת אובדן)</a:t>
          </a:r>
          <a:endParaRPr lang="en-US" sz="900" b="1" kern="1200">
            <a:solidFill>
              <a:schemeClr val="bg1"/>
            </a:solidFill>
          </a:endParaRPr>
        </a:p>
      </dsp:txBody>
      <dsp:txXfrm rot="-10800000">
        <a:off x="736980" y="0"/>
        <a:ext cx="2737358" cy="365760"/>
      </dsp:txXfrm>
    </dsp:sp>
    <dsp:sp modelId="{E0067D36-C136-46D3-9780-4214DCD4D04D}">
      <dsp:nvSpPr>
        <dsp:cNvPr id="0" name=""/>
        <dsp:cNvSpPr/>
      </dsp:nvSpPr>
      <dsp:spPr>
        <a:xfrm rot="10800000">
          <a:off x="350943" y="365760"/>
          <a:ext cx="3509433" cy="365760"/>
        </a:xfrm>
        <a:prstGeom prst="trapezoid">
          <a:avLst>
            <a:gd name="adj" fmla="val 95949"/>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הצלת מזון והעברתו לנזקקים</a:t>
          </a:r>
        </a:p>
      </dsp:txBody>
      <dsp:txXfrm rot="-10800000">
        <a:off x="965094" y="365760"/>
        <a:ext cx="2281131" cy="365760"/>
      </dsp:txXfrm>
    </dsp:sp>
    <dsp:sp modelId="{E132F4BE-2A78-43A7-B51E-DE86B6726D97}">
      <dsp:nvSpPr>
        <dsp:cNvPr id="0" name=""/>
        <dsp:cNvSpPr/>
      </dsp:nvSpPr>
      <dsp:spPr>
        <a:xfrm rot="10800000">
          <a:off x="701886" y="731520"/>
          <a:ext cx="2807546" cy="365760"/>
        </a:xfrm>
        <a:prstGeom prst="trapezoid">
          <a:avLst>
            <a:gd name="adj" fmla="val 95949"/>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האכלת בעלי חיים</a:t>
          </a:r>
          <a:endParaRPr lang="en-US" sz="900" b="1" kern="1200" dirty="0">
            <a:solidFill>
              <a:schemeClr val="bg1"/>
            </a:solidFill>
          </a:endParaRPr>
        </a:p>
      </dsp:txBody>
      <dsp:txXfrm rot="-10800000">
        <a:off x="1193207" y="731520"/>
        <a:ext cx="1824905" cy="365760"/>
      </dsp:txXfrm>
    </dsp:sp>
    <dsp:sp modelId="{4B6192B8-8F25-431C-B310-870798F4F1AB}">
      <dsp:nvSpPr>
        <dsp:cNvPr id="0" name=""/>
        <dsp:cNvSpPr/>
      </dsp:nvSpPr>
      <dsp:spPr>
        <a:xfrm rot="10800000">
          <a:off x="1052830" y="1097280"/>
          <a:ext cx="2105660" cy="365760"/>
        </a:xfrm>
        <a:prstGeom prst="trapezoid">
          <a:avLst>
            <a:gd name="adj" fmla="val 95949"/>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שימושי תעשייתיים</a:t>
          </a:r>
          <a:endParaRPr lang="en-US" sz="900" b="1" kern="1200" dirty="0">
            <a:solidFill>
              <a:schemeClr val="bg1"/>
            </a:solidFill>
          </a:endParaRPr>
        </a:p>
      </dsp:txBody>
      <dsp:txXfrm rot="-10800000">
        <a:off x="1421320" y="1097280"/>
        <a:ext cx="1368679" cy="365760"/>
      </dsp:txXfrm>
    </dsp:sp>
    <dsp:sp modelId="{F9B830F2-48A3-4B05-A518-732F29A73CFE}">
      <dsp:nvSpPr>
        <dsp:cNvPr id="0" name=""/>
        <dsp:cNvSpPr/>
      </dsp:nvSpPr>
      <dsp:spPr>
        <a:xfrm rot="10800000">
          <a:off x="1429167" y="1443991"/>
          <a:ext cx="1403773" cy="365760"/>
        </a:xfrm>
        <a:prstGeom prst="trapezoid">
          <a:avLst>
            <a:gd name="adj" fmla="val 95949"/>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err="1">
              <a:solidFill>
                <a:schemeClr val="bg1"/>
              </a:solidFill>
            </a:rPr>
            <a:t>קומפוסטציה</a:t>
          </a:r>
          <a:r>
            <a:rPr lang="he-IL" sz="900" b="1" kern="1200" dirty="0">
              <a:solidFill>
                <a:schemeClr val="bg1"/>
              </a:solidFill>
            </a:rPr>
            <a:t> (מחזור)</a:t>
          </a:r>
          <a:endParaRPr lang="en-US" sz="900" b="1" kern="1200" dirty="0">
            <a:solidFill>
              <a:schemeClr val="bg1"/>
            </a:solidFill>
          </a:endParaRPr>
        </a:p>
      </dsp:txBody>
      <dsp:txXfrm rot="-10800000">
        <a:off x="1674827" y="1443991"/>
        <a:ext cx="912452" cy="365760"/>
      </dsp:txXfrm>
    </dsp:sp>
    <dsp:sp modelId="{3E4794DE-7FB5-4B0D-9F8B-1D4BE895F26A}">
      <dsp:nvSpPr>
        <dsp:cNvPr id="0" name=""/>
        <dsp:cNvSpPr/>
      </dsp:nvSpPr>
      <dsp:spPr>
        <a:xfrm rot="10800000">
          <a:off x="1754716" y="1828800"/>
          <a:ext cx="701886" cy="365760"/>
        </a:xfrm>
        <a:prstGeom prst="trapezoid">
          <a:avLst>
            <a:gd name="adj" fmla="val 95949"/>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he-IL" sz="900" b="1" kern="1200" dirty="0">
              <a:solidFill>
                <a:schemeClr val="bg1"/>
              </a:solidFill>
            </a:rPr>
            <a:t>הטמנה</a:t>
          </a:r>
          <a:endParaRPr lang="en-US" sz="900" b="1" kern="1200" dirty="0">
            <a:solidFill>
              <a:schemeClr val="bg1"/>
            </a:solidFill>
          </a:endParaRPr>
        </a:p>
      </dsp:txBody>
      <dsp:txXfrm rot="-10800000">
        <a:off x="1754716" y="1828800"/>
        <a:ext cx="701886" cy="36576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מסמך" ma:contentTypeID="0x010100E9EAD607CA0BF54DA1259960E11487F1" ma:contentTypeVersion="13" ma:contentTypeDescription="צור מסמך חדש." ma:contentTypeScope="" ma:versionID="267c28256d8f54e4ffd7d2aef408cc5b">
  <xsd:schema xmlns:xsd="http://www.w3.org/2001/XMLSchema" xmlns:xs="http://www.w3.org/2001/XMLSchema" xmlns:p="http://schemas.microsoft.com/office/2006/metadata/properties" xmlns:ns3="66c07d11-4236-41fc-a9e4-f0c54ac0a8d0" xmlns:ns4="338933e0-6deb-4dd4-9de9-b80e45c5d327" targetNamespace="http://schemas.microsoft.com/office/2006/metadata/properties" ma:root="true" ma:fieldsID="58606605c7650cce07cb82bd14f4d95b" ns3:_="" ns4:_="">
    <xsd:import namespace="66c07d11-4236-41fc-a9e4-f0c54ac0a8d0"/>
    <xsd:import namespace="338933e0-6deb-4dd4-9de9-b80e45c5d3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c07d11-4236-41fc-a9e4-f0c54ac0a8d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933e0-6deb-4dd4-9de9-b80e45c5d327" elementFormDefault="qualified">
    <xsd:import namespace="http://schemas.microsoft.com/office/2006/documentManagement/types"/>
    <xsd:import namespace="http://schemas.microsoft.com/office/infopath/2007/PartnerControls"/>
    <xsd:element name="SharedWithUsers" ma:index="12"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משותף עם פרטים" ma:description="" ma:internalName="SharedWithDetails" ma:readOnly="true">
      <xsd:simpleType>
        <xsd:restriction base="dms:Note">
          <xsd:maxLength value="255"/>
        </xsd:restriction>
      </xsd:simpleType>
    </xsd:element>
    <xsd:element name="SharingHintHash" ma:index="14" nillable="true" ma:displayName="Hash של רמז לשיתוף"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7592A-C832-4305-A02C-35ED6B65A4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AEA50F-275D-4E36-BC6A-4B41194B9C9F}">
  <ds:schemaRefs>
    <ds:schemaRef ds:uri="http://schemas.openxmlformats.org/officeDocument/2006/bibliography"/>
  </ds:schemaRefs>
</ds:datastoreItem>
</file>

<file path=customXml/itemProps3.xml><?xml version="1.0" encoding="utf-8"?>
<ds:datastoreItem xmlns:ds="http://schemas.openxmlformats.org/officeDocument/2006/customXml" ds:itemID="{803B4D68-7CB0-4EC1-81C2-E18EFD273913}">
  <ds:schemaRefs>
    <ds:schemaRef ds:uri="http://schemas.openxmlformats.org/officeDocument/2006/bibliography"/>
  </ds:schemaRefs>
</ds:datastoreItem>
</file>

<file path=customXml/itemProps4.xml><?xml version="1.0" encoding="utf-8"?>
<ds:datastoreItem xmlns:ds="http://schemas.openxmlformats.org/officeDocument/2006/customXml" ds:itemID="{DB593667-3EB9-446C-809E-46C3CD9560DA}">
  <ds:schemaRefs>
    <ds:schemaRef ds:uri="http://schemas.microsoft.com/sharepoint/v3/contenttype/forms"/>
  </ds:schemaRefs>
</ds:datastoreItem>
</file>

<file path=customXml/itemProps5.xml><?xml version="1.0" encoding="utf-8"?>
<ds:datastoreItem xmlns:ds="http://schemas.openxmlformats.org/officeDocument/2006/customXml" ds:itemID="{AFE385AB-0F5E-4EED-AB61-09A5DE566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c07d11-4236-41fc-a9e4-f0c54ac0a8d0"/>
    <ds:schemaRef ds:uri="338933e0-6deb-4dd4-9de9-b80e45c5d3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17091</Words>
  <Characters>97422</Characters>
  <Application>Microsoft Office Word</Application>
  <DocSecurity>0</DocSecurity>
  <Lines>811</Lines>
  <Paragraphs>228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ובדן מזון והצלת מזון בישרא</vt:lpstr>
      <vt:lpstr>ובדן מזון והצלת מזון בישרא</vt:lpstr>
    </vt:vector>
  </TitlesOfParts>
  <Company>BDO Ziv Haft</Company>
  <LinksUpToDate>false</LinksUpToDate>
  <CharactersWithSpaces>114285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ובדן מזון והצלת מזון בישרא</dc:title>
  <dc:creator>Efrat Gold</dc:creator>
  <cp:lastModifiedBy>Anat Friedman Coles - Leket Israel</cp:lastModifiedBy>
  <cp:revision>7</cp:revision>
  <cp:lastPrinted>2021-10-03T14:46:00Z</cp:lastPrinted>
  <dcterms:created xsi:type="dcterms:W3CDTF">2022-08-30T05:34:00Z</dcterms:created>
  <dcterms:modified xsi:type="dcterms:W3CDTF">2022-08-30T05:38:00Z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rtTime">
    <vt:filetime>1899-12-30T09:57:22Z</vt:filetime>
  </property>
  <property fmtid="{D5CDD505-2E9C-101B-9397-08002B2CF9AE}" pid="3" name="ContentTypeId">
    <vt:lpwstr>0x010100E9EAD607CA0BF54DA1259960E11487F1</vt:lpwstr>
  </property>
</Properties>
</file>