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9B4C0B" w14:textId="77777777" w:rsidR="002A0BFC" w:rsidRPr="00F53345" w:rsidRDefault="002A0BFC">
      <w:pPr>
        <w:suppressAutoHyphens/>
        <w:spacing w:line="360" w:lineRule="auto"/>
        <w:jc w:val="center"/>
        <w:rPr>
          <w:rFonts w:ascii="Times New Roman" w:hAnsi="Times New Roman" w:cs="Times New Roman"/>
          <w:b/>
          <w:sz w:val="32"/>
          <w:szCs w:val="32"/>
          <w:lang w:val="en-GB"/>
        </w:rPr>
        <w:pPrChange w:id="1" w:author="mac_pro" w:date="2023-10-12T22:45:00Z">
          <w:pPr>
            <w:spacing w:line="360" w:lineRule="auto"/>
            <w:jc w:val="center"/>
          </w:pPr>
        </w:pPrChange>
      </w:pPr>
    </w:p>
    <w:p w14:paraId="1FC7F5A3" w14:textId="77777777" w:rsidR="009D090E" w:rsidRPr="00F53345" w:rsidRDefault="002A0BFC">
      <w:pPr>
        <w:pStyle w:val="NoSpacing"/>
        <w:suppressAutoHyphens/>
        <w:spacing w:line="360" w:lineRule="auto"/>
        <w:ind w:firstLine="708"/>
        <w:jc w:val="both"/>
        <w:outlineLvl w:val="0"/>
        <w:rPr>
          <w:rFonts w:ascii="Times New Roman" w:hAnsi="Times New Roman" w:cs="Times New Roman"/>
          <w:sz w:val="24"/>
          <w:szCs w:val="24"/>
          <w:lang w:val="en-GB"/>
          <w:rPrChange w:id="2" w:author="mpb" w:date="2023-10-13T17:46:00Z">
            <w:rPr>
              <w:rFonts w:ascii="Times New Roman" w:hAnsi="Times New Roman" w:cs="Times New Roman"/>
              <w:caps/>
              <w:sz w:val="24"/>
              <w:szCs w:val="24"/>
              <w:lang w:val="pt-PT"/>
            </w:rPr>
          </w:rPrChange>
        </w:rPr>
        <w:pPrChange w:id="3" w:author="mac_pro" w:date="2023-10-12T22:45:00Z">
          <w:pPr>
            <w:pStyle w:val="NoSpacing"/>
            <w:spacing w:line="360" w:lineRule="auto"/>
            <w:ind w:firstLine="708"/>
            <w:jc w:val="both"/>
            <w:outlineLvl w:val="0"/>
          </w:pPr>
        </w:pPrChange>
      </w:pPr>
      <w:r w:rsidRPr="00F53345">
        <w:rPr>
          <w:rFonts w:ascii="Times New Roman" w:hAnsi="Times New Roman" w:cs="Times New Roman"/>
          <w:sz w:val="24"/>
          <w:szCs w:val="24"/>
          <w:lang w:val="en-GB"/>
          <w:rPrChange w:id="4" w:author="mpb" w:date="2023-10-13T17:46:00Z">
            <w:rPr>
              <w:rFonts w:ascii="Times New Roman" w:hAnsi="Times New Roman" w:cs="Times New Roman"/>
              <w:caps/>
              <w:sz w:val="24"/>
              <w:szCs w:val="24"/>
              <w:lang w:val="pt-PT"/>
            </w:rPr>
          </w:rPrChange>
        </w:rPr>
        <w:t xml:space="preserve">I n t r o d u c t </w:t>
      </w:r>
      <w:proofErr w:type="spellStart"/>
      <w:r w:rsidRPr="00F53345">
        <w:rPr>
          <w:rFonts w:ascii="Times New Roman" w:hAnsi="Times New Roman" w:cs="Times New Roman"/>
          <w:sz w:val="24"/>
          <w:szCs w:val="24"/>
          <w:lang w:val="en-GB"/>
          <w:rPrChange w:id="5" w:author="mpb" w:date="2023-10-13T17:46:00Z">
            <w:rPr>
              <w:rFonts w:ascii="Times New Roman" w:hAnsi="Times New Roman" w:cs="Times New Roman"/>
              <w:caps/>
              <w:sz w:val="24"/>
              <w:szCs w:val="24"/>
              <w:lang w:val="pt-PT"/>
            </w:rPr>
          </w:rPrChange>
        </w:rPr>
        <w:t>i</w:t>
      </w:r>
      <w:proofErr w:type="spellEnd"/>
      <w:r w:rsidRPr="00F53345">
        <w:rPr>
          <w:rFonts w:ascii="Times New Roman" w:hAnsi="Times New Roman" w:cs="Times New Roman"/>
          <w:sz w:val="24"/>
          <w:szCs w:val="24"/>
          <w:lang w:val="en-GB"/>
          <w:rPrChange w:id="6" w:author="mpb" w:date="2023-10-13T17:46:00Z">
            <w:rPr>
              <w:rFonts w:ascii="Times New Roman" w:hAnsi="Times New Roman" w:cs="Times New Roman"/>
              <w:caps/>
              <w:sz w:val="24"/>
              <w:szCs w:val="24"/>
              <w:lang w:val="pt-PT"/>
            </w:rPr>
          </w:rPrChange>
        </w:rPr>
        <w:t xml:space="preserve"> o n</w:t>
      </w:r>
    </w:p>
    <w:p w14:paraId="552729A2" w14:textId="77777777" w:rsidR="009D090E" w:rsidRPr="00F53345" w:rsidRDefault="009D090E">
      <w:pPr>
        <w:pStyle w:val="NoSpacing"/>
        <w:suppressAutoHyphens/>
        <w:spacing w:line="360" w:lineRule="auto"/>
        <w:ind w:firstLine="708"/>
        <w:jc w:val="both"/>
        <w:rPr>
          <w:rFonts w:ascii="Times New Roman" w:hAnsi="Times New Roman" w:cs="Times New Roman"/>
          <w:caps/>
          <w:sz w:val="24"/>
          <w:szCs w:val="24"/>
          <w:lang w:val="en-GB"/>
          <w:rPrChange w:id="7" w:author="mpb" w:date="2023-10-13T17:46:00Z">
            <w:rPr>
              <w:rFonts w:ascii="Times New Roman" w:hAnsi="Times New Roman" w:cs="Times New Roman"/>
              <w:caps/>
              <w:sz w:val="24"/>
              <w:szCs w:val="24"/>
              <w:lang w:val="pt-PT"/>
            </w:rPr>
          </w:rPrChange>
        </w:rPr>
        <w:pPrChange w:id="8" w:author="mac_pro" w:date="2023-10-12T22:45:00Z">
          <w:pPr>
            <w:pStyle w:val="NoSpacing"/>
            <w:spacing w:line="360" w:lineRule="auto"/>
            <w:ind w:firstLine="708"/>
            <w:jc w:val="both"/>
          </w:pPr>
        </w:pPrChange>
      </w:pPr>
    </w:p>
    <w:p w14:paraId="5A750743" w14:textId="26D2F59B" w:rsidR="001569C8" w:rsidRPr="00F53345" w:rsidRDefault="00AD0F58">
      <w:pPr>
        <w:pStyle w:val="NoSpacing"/>
        <w:suppressAutoHyphens/>
        <w:spacing w:line="360" w:lineRule="auto"/>
        <w:jc w:val="both"/>
        <w:rPr>
          <w:rFonts w:ascii="Times New Roman" w:hAnsi="Times New Roman" w:cs="Times New Roman"/>
          <w:sz w:val="24"/>
          <w:szCs w:val="24"/>
          <w:lang w:val="en-GB"/>
        </w:rPr>
        <w:pPrChange w:id="9" w:author="mac_pro" w:date="2023-10-12T22:45:00Z">
          <w:pPr>
            <w:pStyle w:val="NoSpacing"/>
            <w:spacing w:line="360" w:lineRule="auto"/>
            <w:jc w:val="both"/>
          </w:pPr>
        </w:pPrChange>
      </w:pPr>
      <w:r w:rsidRPr="00F53345">
        <w:rPr>
          <w:rFonts w:ascii="Times New Roman" w:hAnsi="Times New Roman" w:cs="Times New Roman"/>
          <w:sz w:val="24"/>
          <w:szCs w:val="24"/>
          <w:lang w:val="en-GB"/>
        </w:rPr>
        <w:t xml:space="preserve">The dynastic change in Spain in 1700 brought </w:t>
      </w:r>
      <w:r w:rsidR="00B05435" w:rsidRPr="00F53345">
        <w:rPr>
          <w:rFonts w:ascii="Times New Roman" w:hAnsi="Times New Roman" w:cs="Times New Roman"/>
          <w:sz w:val="24"/>
          <w:szCs w:val="24"/>
          <w:lang w:val="en-GB"/>
        </w:rPr>
        <w:t xml:space="preserve">about </w:t>
      </w:r>
      <w:r w:rsidRPr="00F53345">
        <w:rPr>
          <w:rFonts w:ascii="Times New Roman" w:hAnsi="Times New Roman" w:cs="Times New Roman"/>
          <w:sz w:val="24"/>
          <w:szCs w:val="24"/>
          <w:lang w:val="en-GB"/>
        </w:rPr>
        <w:t>a series of political, economic, military, and cultural changes. The new Bourbon dynasty, represented by King Philip V (170</w:t>
      </w:r>
      <w:r w:rsidR="00062D29" w:rsidRPr="00F53345">
        <w:rPr>
          <w:rFonts w:ascii="Times New Roman" w:hAnsi="Times New Roman" w:cs="Times New Roman"/>
          <w:sz w:val="24"/>
          <w:szCs w:val="24"/>
          <w:lang w:val="en-GB"/>
        </w:rPr>
        <w:t>0–1</w:t>
      </w:r>
      <w:r w:rsidRPr="00F53345">
        <w:rPr>
          <w:rFonts w:ascii="Times New Roman" w:hAnsi="Times New Roman" w:cs="Times New Roman"/>
          <w:sz w:val="24"/>
          <w:szCs w:val="24"/>
          <w:lang w:val="en-GB"/>
        </w:rPr>
        <w:t xml:space="preserve">746), set about restoring and strengthening the </w:t>
      </w:r>
      <w:r w:rsidRPr="00F82FAD">
        <w:rPr>
          <w:rFonts w:ascii="Times New Roman" w:hAnsi="Times New Roman" w:cs="Times New Roman"/>
          <w:sz w:val="24"/>
          <w:szCs w:val="24"/>
          <w:lang w:val="en-GB"/>
        </w:rPr>
        <w:t xml:space="preserve">Spanish </w:t>
      </w:r>
      <w:del w:id="10" w:author="mpb" w:date="2023-10-13T17:45:00Z">
        <w:r w:rsidRPr="00F82FAD" w:rsidDel="001279D1">
          <w:rPr>
            <w:rFonts w:ascii="Times New Roman" w:hAnsi="Times New Roman" w:cs="Times New Roman"/>
            <w:sz w:val="24"/>
            <w:szCs w:val="24"/>
            <w:lang w:val="en-GB"/>
          </w:rPr>
          <w:delText xml:space="preserve">empire </w:delText>
        </w:r>
      </w:del>
      <w:ins w:id="11" w:author="mpb" w:date="2023-10-13T17:45:00Z">
        <w:r w:rsidR="001279D1" w:rsidRPr="00F82FAD">
          <w:rPr>
            <w:rFonts w:ascii="Times New Roman" w:hAnsi="Times New Roman" w:cs="Times New Roman"/>
            <w:sz w:val="24"/>
            <w:szCs w:val="24"/>
            <w:lang w:val="en-GB"/>
            <w:rPrChange w:id="12" w:author="mpb" w:date="2023-10-13T17:48:00Z">
              <w:rPr>
                <w:rFonts w:ascii="Times New Roman" w:hAnsi="Times New Roman" w:cs="Times New Roman"/>
                <w:sz w:val="24"/>
                <w:szCs w:val="24"/>
                <w:highlight w:val="yellow"/>
                <w:lang w:val="en-GB"/>
              </w:rPr>
            </w:rPrChange>
          </w:rPr>
          <w:t>E</w:t>
        </w:r>
        <w:r w:rsidR="001279D1" w:rsidRPr="00F82FAD">
          <w:rPr>
            <w:rFonts w:ascii="Times New Roman" w:hAnsi="Times New Roman" w:cs="Times New Roman"/>
            <w:sz w:val="24"/>
            <w:szCs w:val="24"/>
            <w:lang w:val="en-GB"/>
          </w:rPr>
          <w:t>mpire</w:t>
        </w:r>
        <w:r w:rsidR="001279D1" w:rsidRPr="00F53345">
          <w:rPr>
            <w:rFonts w:ascii="Times New Roman" w:hAnsi="Times New Roman" w:cs="Times New Roman"/>
            <w:sz w:val="24"/>
            <w:szCs w:val="24"/>
            <w:lang w:val="en-GB"/>
          </w:rPr>
          <w:t xml:space="preserve"> </w:t>
        </w:r>
      </w:ins>
      <w:r w:rsidRPr="00F53345">
        <w:rPr>
          <w:rFonts w:ascii="Times New Roman" w:hAnsi="Times New Roman" w:cs="Times New Roman"/>
          <w:sz w:val="24"/>
          <w:szCs w:val="24"/>
          <w:lang w:val="en-GB"/>
        </w:rPr>
        <w:t>against its main rival, Great Britain. Key to this ambitious project was the modernisation of the navy, which in the words of John Lynch</w:t>
      </w:r>
      <w:r w:rsidR="00A355C8" w:rsidRPr="00F53345">
        <w:rPr>
          <w:rFonts w:ascii="Times New Roman" w:hAnsi="Times New Roman" w:cs="Times New Roman"/>
          <w:sz w:val="24"/>
          <w:szCs w:val="24"/>
          <w:lang w:val="en-GB"/>
        </w:rPr>
        <w:t>:</w:t>
      </w:r>
      <w:r w:rsidRPr="00F53345">
        <w:rPr>
          <w:rFonts w:ascii="Times New Roman" w:hAnsi="Times New Roman" w:cs="Times New Roman"/>
          <w:sz w:val="24"/>
          <w:szCs w:val="24"/>
          <w:lang w:val="en-GB"/>
        </w:rPr>
        <w:t xml:space="preserve"> “had not even a good place to boil a cauldron of pitch</w:t>
      </w:r>
      <w:proofErr w:type="gramStart"/>
      <w:r w:rsidRPr="00F53345">
        <w:rPr>
          <w:rFonts w:ascii="Times New Roman" w:hAnsi="Times New Roman" w:cs="Times New Roman"/>
          <w:sz w:val="24"/>
          <w:szCs w:val="24"/>
          <w:lang w:val="en-GB"/>
        </w:rPr>
        <w:t>”.</w:t>
      </w:r>
      <w:proofErr w:type="gramEnd"/>
      <w:r w:rsidR="001569C8" w:rsidRPr="00F53345">
        <w:rPr>
          <w:rStyle w:val="FootnoteReference"/>
          <w:rFonts w:ascii="Times New Roman" w:hAnsi="Times New Roman" w:cs="Times New Roman"/>
          <w:sz w:val="24"/>
          <w:szCs w:val="24"/>
          <w:lang w:val="en-GB"/>
        </w:rPr>
        <w:footnoteReference w:id="1"/>
      </w:r>
      <w:r w:rsidR="001569C8" w:rsidRPr="00F53345">
        <w:rPr>
          <w:rFonts w:ascii="Times New Roman" w:hAnsi="Times New Roman" w:cs="Times New Roman"/>
          <w:sz w:val="24"/>
          <w:szCs w:val="24"/>
          <w:lang w:val="en-GB"/>
        </w:rPr>
        <w:t xml:space="preserve"> This lamentable state of the Spanish navy was the consequence of the neglect of the shipbuilding industry during the reign of the last Habsburg, Charles II (1665–1700), and also the result of the War of the Spanish Succession (1701–1713) during which the last of the king</w:t>
      </w:r>
      <w:del w:id="34" w:author="mac_pro" w:date="2023-10-12T22:58:00Z">
        <w:r w:rsidR="001569C8" w:rsidRPr="00F53345" w:rsidDel="00CE3538">
          <w:rPr>
            <w:rFonts w:ascii="Times New Roman" w:hAnsi="Times New Roman" w:cs="Times New Roman"/>
            <w:sz w:val="24"/>
            <w:szCs w:val="24"/>
            <w:lang w:val="en-GB"/>
          </w:rPr>
          <w:delText>'</w:delText>
        </w:r>
      </w:del>
      <w:ins w:id="35" w:author="mac_pro" w:date="2023-10-12T22:58:00Z">
        <w:r w:rsidR="001569C8" w:rsidRPr="00F53345">
          <w:rPr>
            <w:rFonts w:ascii="Times New Roman" w:hAnsi="Times New Roman" w:cs="Times New Roman"/>
            <w:sz w:val="24"/>
            <w:szCs w:val="24"/>
            <w:lang w:val="en-GB"/>
          </w:rPr>
          <w:t>’</w:t>
        </w:r>
      </w:ins>
      <w:r w:rsidR="001569C8" w:rsidRPr="00F53345">
        <w:rPr>
          <w:rFonts w:ascii="Times New Roman" w:hAnsi="Times New Roman" w:cs="Times New Roman"/>
          <w:sz w:val="24"/>
          <w:szCs w:val="24"/>
          <w:lang w:val="en-GB"/>
        </w:rPr>
        <w:t xml:space="preserve">s ships were immobilised. For this reason, the mission of reviving Spanish naval power began as early as 1714. The creation of the Ministry of the Royal Navy and the West Indies, and later of the intendancies, maritime departments, and royal shipyards in </w:t>
      </w:r>
      <w:proofErr w:type="spellStart"/>
      <w:r w:rsidR="001569C8" w:rsidRPr="00F53345">
        <w:rPr>
          <w:rFonts w:ascii="Times New Roman" w:hAnsi="Times New Roman" w:cs="Times New Roman"/>
          <w:sz w:val="24"/>
          <w:szCs w:val="24"/>
          <w:lang w:val="en-GB"/>
        </w:rPr>
        <w:t>Guarnizo</w:t>
      </w:r>
      <w:proofErr w:type="spellEnd"/>
      <w:r w:rsidR="001569C8" w:rsidRPr="00F53345">
        <w:rPr>
          <w:rFonts w:ascii="Times New Roman" w:hAnsi="Times New Roman" w:cs="Times New Roman"/>
          <w:sz w:val="24"/>
          <w:szCs w:val="24"/>
          <w:lang w:val="en-GB"/>
        </w:rPr>
        <w:t xml:space="preserve">, El Ferrol, Cadiz-La </w:t>
      </w:r>
      <w:proofErr w:type="spellStart"/>
      <w:r w:rsidR="001569C8" w:rsidRPr="00F53345">
        <w:rPr>
          <w:rFonts w:ascii="Times New Roman" w:hAnsi="Times New Roman" w:cs="Times New Roman"/>
          <w:sz w:val="24"/>
          <w:szCs w:val="24"/>
          <w:lang w:val="en-GB"/>
        </w:rPr>
        <w:t>Carraca</w:t>
      </w:r>
      <w:proofErr w:type="spellEnd"/>
      <w:r w:rsidR="001569C8" w:rsidRPr="00F53345">
        <w:rPr>
          <w:rFonts w:ascii="Times New Roman" w:hAnsi="Times New Roman" w:cs="Times New Roman"/>
          <w:sz w:val="24"/>
          <w:szCs w:val="24"/>
          <w:lang w:val="en-GB"/>
        </w:rPr>
        <w:t xml:space="preserve">, Cartagena de </w:t>
      </w:r>
      <w:proofErr w:type="spellStart"/>
      <w:r w:rsidR="001569C8" w:rsidRPr="00F53345">
        <w:rPr>
          <w:rFonts w:ascii="Times New Roman" w:hAnsi="Times New Roman" w:cs="Times New Roman"/>
          <w:sz w:val="24"/>
          <w:szCs w:val="24"/>
          <w:lang w:val="en-GB"/>
        </w:rPr>
        <w:t>Levante</w:t>
      </w:r>
      <w:proofErr w:type="spellEnd"/>
      <w:r w:rsidR="001569C8" w:rsidRPr="00F53345">
        <w:rPr>
          <w:rFonts w:ascii="Times New Roman" w:hAnsi="Times New Roman" w:cs="Times New Roman"/>
          <w:sz w:val="24"/>
          <w:szCs w:val="24"/>
          <w:lang w:val="en-GB"/>
        </w:rPr>
        <w:t xml:space="preserve">, and Havana laid the foundations for the development of modern shipbuilding in Spain. Among the various figures who contributed to this process, the most outstanding are José </w:t>
      </w:r>
      <w:proofErr w:type="spellStart"/>
      <w:r w:rsidR="001569C8" w:rsidRPr="00F53345">
        <w:rPr>
          <w:rFonts w:ascii="Times New Roman" w:hAnsi="Times New Roman" w:cs="Times New Roman"/>
          <w:sz w:val="24"/>
          <w:szCs w:val="24"/>
          <w:lang w:val="en-GB"/>
        </w:rPr>
        <w:t>Patiño</w:t>
      </w:r>
      <w:proofErr w:type="spellEnd"/>
      <w:r w:rsidR="001569C8" w:rsidRPr="00F53345">
        <w:rPr>
          <w:rFonts w:ascii="Times New Roman" w:hAnsi="Times New Roman" w:cs="Times New Roman"/>
          <w:sz w:val="24"/>
          <w:szCs w:val="24"/>
          <w:lang w:val="en-GB"/>
        </w:rPr>
        <w:t xml:space="preserve">, </w:t>
      </w:r>
      <w:commentRangeStart w:id="36"/>
      <w:r w:rsidR="001569C8" w:rsidRPr="00F53345">
        <w:rPr>
          <w:rFonts w:ascii="Times New Roman" w:hAnsi="Times New Roman" w:cs="Times New Roman"/>
          <w:sz w:val="24"/>
          <w:szCs w:val="24"/>
          <w:lang w:val="en-GB"/>
        </w:rPr>
        <w:t>intendant</w:t>
      </w:r>
      <w:commentRangeEnd w:id="36"/>
      <w:r w:rsidR="001569C8" w:rsidRPr="00F53345">
        <w:rPr>
          <w:rStyle w:val="CommentReference"/>
          <w:lang w:val="en-GB"/>
          <w:rPrChange w:id="37" w:author="mpb" w:date="2023-10-13T17:46:00Z">
            <w:rPr>
              <w:rStyle w:val="CommentReference"/>
            </w:rPr>
          </w:rPrChange>
        </w:rPr>
        <w:commentReference w:id="36"/>
      </w:r>
      <w:r w:rsidR="001569C8" w:rsidRPr="00F53345">
        <w:rPr>
          <w:rFonts w:ascii="Times New Roman" w:hAnsi="Times New Roman" w:cs="Times New Roman"/>
          <w:sz w:val="24"/>
          <w:szCs w:val="24"/>
          <w:lang w:val="en-GB"/>
        </w:rPr>
        <w:t xml:space="preserve"> and later minister of the Royal Navy, and Antonio de </w:t>
      </w:r>
      <w:proofErr w:type="spellStart"/>
      <w:r w:rsidR="001569C8" w:rsidRPr="00F53345">
        <w:rPr>
          <w:rFonts w:ascii="Times New Roman" w:hAnsi="Times New Roman" w:cs="Times New Roman"/>
          <w:sz w:val="24"/>
          <w:szCs w:val="24"/>
          <w:lang w:val="en-GB"/>
        </w:rPr>
        <w:t>Gaztañeta</w:t>
      </w:r>
      <w:proofErr w:type="spellEnd"/>
      <w:r w:rsidR="001569C8" w:rsidRPr="00F53345">
        <w:rPr>
          <w:rFonts w:ascii="Times New Roman" w:hAnsi="Times New Roman" w:cs="Times New Roman"/>
          <w:sz w:val="24"/>
          <w:szCs w:val="24"/>
          <w:lang w:val="en-GB"/>
        </w:rPr>
        <w:t xml:space="preserve">, a sailor and shipbuilder who drew up the regulations for the </w:t>
      </w:r>
      <w:del w:id="38" w:author="mac_pro" w:date="2023-10-12T23:00:00Z">
        <w:r w:rsidR="001569C8" w:rsidRPr="00F53345" w:rsidDel="002E7E76">
          <w:rPr>
            <w:rFonts w:ascii="Times New Roman" w:hAnsi="Times New Roman" w:cs="Times New Roman"/>
            <w:sz w:val="24"/>
            <w:szCs w:val="24"/>
            <w:lang w:val="en-GB"/>
          </w:rPr>
          <w:delText>K</w:delText>
        </w:r>
      </w:del>
      <w:ins w:id="39" w:author="mac_pro" w:date="2023-10-12T23:00:00Z">
        <w:r w:rsidR="001569C8" w:rsidRPr="00F53345">
          <w:rPr>
            <w:rFonts w:ascii="Times New Roman" w:hAnsi="Times New Roman" w:cs="Times New Roman"/>
            <w:sz w:val="24"/>
            <w:szCs w:val="24"/>
            <w:lang w:val="en-GB"/>
          </w:rPr>
          <w:t>k</w:t>
        </w:r>
      </w:ins>
      <w:r w:rsidR="001569C8" w:rsidRPr="00F53345">
        <w:rPr>
          <w:rFonts w:ascii="Times New Roman" w:hAnsi="Times New Roman" w:cs="Times New Roman"/>
          <w:sz w:val="24"/>
          <w:szCs w:val="24"/>
          <w:lang w:val="en-GB"/>
        </w:rPr>
        <w:t>ing</w:t>
      </w:r>
      <w:ins w:id="40" w:author="mac_pro" w:date="2023-10-12T22:58:00Z">
        <w:r w:rsidR="001569C8" w:rsidRPr="00F53345">
          <w:rPr>
            <w:rFonts w:ascii="Times New Roman" w:hAnsi="Times New Roman" w:cs="Times New Roman"/>
            <w:sz w:val="24"/>
            <w:szCs w:val="24"/>
            <w:lang w:val="en-GB"/>
          </w:rPr>
          <w:t>’</w:t>
        </w:r>
      </w:ins>
      <w:del w:id="41" w:author="mac_pro" w:date="2023-10-12T22:58:00Z">
        <w:r w:rsidR="001569C8" w:rsidRPr="00F53345" w:rsidDel="00CE3538">
          <w:rPr>
            <w:rFonts w:ascii="Times New Roman" w:hAnsi="Times New Roman" w:cs="Times New Roman"/>
            <w:sz w:val="24"/>
            <w:szCs w:val="24"/>
            <w:lang w:val="en-GB"/>
          </w:rPr>
          <w:delText>'</w:delText>
        </w:r>
      </w:del>
      <w:r w:rsidR="001569C8" w:rsidRPr="00F53345">
        <w:rPr>
          <w:rFonts w:ascii="Times New Roman" w:hAnsi="Times New Roman" w:cs="Times New Roman"/>
          <w:sz w:val="24"/>
          <w:szCs w:val="24"/>
          <w:lang w:val="en-GB"/>
        </w:rPr>
        <w:t>s shipbuilding system in the “Spanish style”.</w:t>
      </w:r>
      <w:r w:rsidR="001569C8" w:rsidRPr="00F53345">
        <w:rPr>
          <w:rStyle w:val="FootnoteReference"/>
          <w:rFonts w:ascii="Times New Roman" w:hAnsi="Times New Roman" w:cs="Times New Roman"/>
          <w:sz w:val="24"/>
          <w:szCs w:val="24"/>
          <w:lang w:val="en-GB"/>
        </w:rPr>
        <w:footnoteReference w:id="2"/>
      </w:r>
      <w:r w:rsidR="001569C8" w:rsidRPr="00F53345">
        <w:rPr>
          <w:rFonts w:ascii="Times New Roman" w:hAnsi="Times New Roman" w:cs="Times New Roman"/>
          <w:sz w:val="24"/>
          <w:szCs w:val="24"/>
          <w:lang w:val="en-GB"/>
        </w:rPr>
        <w:t xml:space="preserve"> </w:t>
      </w:r>
      <w:del w:id="70" w:author="mpb" w:date="2023-10-13T17:43:00Z">
        <w:r w:rsidR="001569C8" w:rsidRPr="00F53345" w:rsidDel="00055235">
          <w:rPr>
            <w:rFonts w:ascii="Times New Roman" w:hAnsi="Times New Roman" w:cs="Times New Roman"/>
            <w:sz w:val="24"/>
            <w:szCs w:val="24"/>
            <w:lang w:val="en-GB"/>
          </w:rPr>
          <w:delText xml:space="preserve"> </w:delText>
        </w:r>
      </w:del>
      <w:r w:rsidR="001569C8" w:rsidRPr="00F53345">
        <w:rPr>
          <w:rFonts w:ascii="Times New Roman" w:hAnsi="Times New Roman" w:cs="Times New Roman"/>
          <w:sz w:val="24"/>
          <w:szCs w:val="24"/>
          <w:lang w:val="en-GB"/>
        </w:rPr>
        <w:t xml:space="preserve">These efforts by the king, his naval officers, and the royal treasury led to the revival of naval power, and by the eve of the War of Jenkins’ Ear (1739–1748) the Spanish fleet comprised 29 ships-of-the-line, </w:t>
      </w:r>
      <w:del w:id="71" w:author="mac_pro" w:date="2023-10-12T22:59:00Z">
        <w:r w:rsidR="001569C8" w:rsidRPr="00F53345" w:rsidDel="00CE3538">
          <w:rPr>
            <w:rFonts w:ascii="Times New Roman" w:hAnsi="Times New Roman" w:cs="Times New Roman"/>
            <w:sz w:val="24"/>
            <w:szCs w:val="24"/>
            <w:lang w:val="en-GB"/>
          </w:rPr>
          <w:delText xml:space="preserve">eleven </w:delText>
        </w:r>
      </w:del>
      <w:ins w:id="72" w:author="mac_pro" w:date="2023-10-12T22:59:00Z">
        <w:r w:rsidR="001569C8" w:rsidRPr="00F53345">
          <w:rPr>
            <w:rFonts w:ascii="Times New Roman" w:hAnsi="Times New Roman" w:cs="Times New Roman"/>
            <w:sz w:val="24"/>
            <w:szCs w:val="24"/>
            <w:lang w:val="en-GB"/>
          </w:rPr>
          <w:t xml:space="preserve">11 </w:t>
        </w:r>
      </w:ins>
      <w:r w:rsidR="001569C8" w:rsidRPr="00F53345">
        <w:rPr>
          <w:rFonts w:ascii="Times New Roman" w:hAnsi="Times New Roman" w:cs="Times New Roman"/>
          <w:sz w:val="24"/>
          <w:szCs w:val="24"/>
          <w:lang w:val="en-GB"/>
        </w:rPr>
        <w:t xml:space="preserve">frigates, six </w:t>
      </w:r>
      <w:proofErr w:type="spellStart"/>
      <w:r w:rsidR="001569C8" w:rsidRPr="00F53345">
        <w:rPr>
          <w:rFonts w:ascii="Times New Roman" w:hAnsi="Times New Roman" w:cs="Times New Roman"/>
          <w:i/>
          <w:sz w:val="24"/>
          <w:szCs w:val="24"/>
          <w:lang w:val="en-GB"/>
        </w:rPr>
        <w:t>paquebotes</w:t>
      </w:r>
      <w:proofErr w:type="spellEnd"/>
      <w:r w:rsidR="001569C8" w:rsidRPr="00F53345">
        <w:rPr>
          <w:rFonts w:ascii="Times New Roman" w:hAnsi="Times New Roman" w:cs="Times New Roman"/>
          <w:sz w:val="24"/>
          <w:szCs w:val="24"/>
          <w:lang w:val="en-GB"/>
        </w:rPr>
        <w:t xml:space="preserve">, four bombards, two galleons, two </w:t>
      </w:r>
      <w:proofErr w:type="spellStart"/>
      <w:r w:rsidR="001569C8" w:rsidRPr="00F53345">
        <w:rPr>
          <w:rFonts w:ascii="Times New Roman" w:hAnsi="Times New Roman" w:cs="Times New Roman"/>
          <w:i/>
          <w:sz w:val="24"/>
          <w:szCs w:val="24"/>
          <w:lang w:val="en-GB"/>
        </w:rPr>
        <w:t>azogues</w:t>
      </w:r>
      <w:proofErr w:type="spellEnd"/>
      <w:r w:rsidR="001569C8" w:rsidRPr="00F53345">
        <w:rPr>
          <w:rFonts w:ascii="Times New Roman" w:hAnsi="Times New Roman" w:cs="Times New Roman"/>
          <w:sz w:val="24"/>
          <w:szCs w:val="24"/>
          <w:lang w:val="en-GB"/>
        </w:rPr>
        <w:t xml:space="preserve">, two </w:t>
      </w:r>
      <w:proofErr w:type="spellStart"/>
      <w:r w:rsidR="001569C8" w:rsidRPr="00F53345">
        <w:rPr>
          <w:rFonts w:ascii="Times New Roman" w:hAnsi="Times New Roman" w:cs="Times New Roman"/>
          <w:i/>
          <w:sz w:val="24"/>
          <w:szCs w:val="24"/>
          <w:lang w:val="en-GB"/>
        </w:rPr>
        <w:t>galeotas</w:t>
      </w:r>
      <w:proofErr w:type="spellEnd"/>
      <w:r w:rsidR="001569C8" w:rsidRPr="00F53345">
        <w:rPr>
          <w:rFonts w:ascii="Times New Roman" w:hAnsi="Times New Roman" w:cs="Times New Roman"/>
          <w:sz w:val="24"/>
          <w:szCs w:val="24"/>
          <w:lang w:val="en-GB"/>
        </w:rPr>
        <w:t xml:space="preserve">, two sloops, and one </w:t>
      </w:r>
      <w:proofErr w:type="spellStart"/>
      <w:r w:rsidR="001569C8" w:rsidRPr="00F53345">
        <w:rPr>
          <w:rFonts w:ascii="Times New Roman" w:hAnsi="Times New Roman" w:cs="Times New Roman"/>
          <w:i/>
          <w:sz w:val="24"/>
          <w:szCs w:val="24"/>
          <w:lang w:val="en-GB"/>
        </w:rPr>
        <w:t>pingüe</w:t>
      </w:r>
      <w:proofErr w:type="spellEnd"/>
      <w:r w:rsidR="001569C8" w:rsidRPr="00F53345">
        <w:rPr>
          <w:rFonts w:ascii="Times New Roman" w:hAnsi="Times New Roman" w:cs="Times New Roman"/>
          <w:sz w:val="24"/>
          <w:szCs w:val="24"/>
          <w:lang w:val="en-GB"/>
        </w:rPr>
        <w:t>.</w:t>
      </w:r>
      <w:r w:rsidR="001569C8" w:rsidRPr="00F53345">
        <w:rPr>
          <w:rStyle w:val="FootnoteReference"/>
          <w:rFonts w:ascii="Times New Roman" w:hAnsi="Times New Roman" w:cs="Times New Roman"/>
          <w:sz w:val="24"/>
          <w:szCs w:val="24"/>
          <w:lang w:val="en-GB"/>
        </w:rPr>
        <w:footnoteReference w:id="3"/>
      </w:r>
    </w:p>
    <w:p w14:paraId="56A48641" w14:textId="59D86762" w:rsidR="001569C8" w:rsidRPr="00F53345" w:rsidRDefault="001569C8" w:rsidP="00F64B75">
      <w:pPr>
        <w:pStyle w:val="NoSpacing"/>
        <w:spacing w:line="360" w:lineRule="auto"/>
        <w:ind w:firstLine="708"/>
        <w:jc w:val="both"/>
        <w:rPr>
          <w:rFonts w:ascii="Times New Roman" w:hAnsi="Times New Roman" w:cs="Times New Roman"/>
          <w:sz w:val="24"/>
          <w:szCs w:val="24"/>
          <w:lang w:val="en-GB"/>
        </w:rPr>
      </w:pPr>
      <w:r w:rsidRPr="00F53345">
        <w:rPr>
          <w:rFonts w:ascii="Times New Roman" w:hAnsi="Times New Roman" w:cs="Times New Roman"/>
          <w:sz w:val="24"/>
          <w:szCs w:val="24"/>
          <w:lang w:val="en-GB"/>
        </w:rPr>
        <w:t xml:space="preserve">This policy of naval reinforcement continued between 1743 and 1795 under the Marquis of Ensenada (1743–1754), Julián de Arriaga (1754–1776), Pedro González de </w:t>
      </w:r>
      <w:proofErr w:type="spellStart"/>
      <w:r w:rsidRPr="00F53345">
        <w:rPr>
          <w:rFonts w:ascii="Times New Roman" w:hAnsi="Times New Roman" w:cs="Times New Roman"/>
          <w:sz w:val="24"/>
          <w:szCs w:val="24"/>
          <w:lang w:val="en-GB"/>
        </w:rPr>
        <w:t>Castejón</w:t>
      </w:r>
      <w:proofErr w:type="spellEnd"/>
      <w:r w:rsidRPr="00F53345">
        <w:rPr>
          <w:rFonts w:ascii="Times New Roman" w:hAnsi="Times New Roman" w:cs="Times New Roman"/>
          <w:sz w:val="24"/>
          <w:szCs w:val="24"/>
          <w:lang w:val="en-GB"/>
        </w:rPr>
        <w:t xml:space="preserve"> (1776–1783), and Antonio Valdés (1783–1795), José </w:t>
      </w:r>
      <w:proofErr w:type="spellStart"/>
      <w:r w:rsidRPr="00F53345">
        <w:rPr>
          <w:rFonts w:ascii="Times New Roman" w:hAnsi="Times New Roman" w:cs="Times New Roman"/>
          <w:sz w:val="24"/>
          <w:szCs w:val="24"/>
          <w:lang w:val="en-GB"/>
        </w:rPr>
        <w:t>Patiño</w:t>
      </w:r>
      <w:del w:id="87" w:author="mac_pro" w:date="2023-10-12T22:58:00Z">
        <w:r w:rsidRPr="00F53345" w:rsidDel="00CE3538">
          <w:rPr>
            <w:rFonts w:ascii="Times New Roman" w:hAnsi="Times New Roman" w:cs="Times New Roman"/>
            <w:sz w:val="24"/>
            <w:szCs w:val="24"/>
            <w:lang w:val="en-GB"/>
          </w:rPr>
          <w:delText>'</w:delText>
        </w:r>
      </w:del>
      <w:ins w:id="88" w:author="mac_pro" w:date="2023-10-12T22:58:00Z">
        <w:r w:rsidRPr="00F53345">
          <w:rPr>
            <w:rFonts w:ascii="Times New Roman" w:hAnsi="Times New Roman" w:cs="Times New Roman"/>
            <w:sz w:val="24"/>
            <w:szCs w:val="24"/>
            <w:lang w:val="en-GB"/>
          </w:rPr>
          <w:t>’</w:t>
        </w:r>
      </w:ins>
      <w:r w:rsidRPr="00F53345">
        <w:rPr>
          <w:rFonts w:ascii="Times New Roman" w:hAnsi="Times New Roman" w:cs="Times New Roman"/>
          <w:sz w:val="24"/>
          <w:szCs w:val="24"/>
          <w:lang w:val="en-GB"/>
        </w:rPr>
        <w:t>s</w:t>
      </w:r>
      <w:proofErr w:type="spellEnd"/>
      <w:r w:rsidRPr="00F53345">
        <w:rPr>
          <w:rFonts w:ascii="Times New Roman" w:hAnsi="Times New Roman" w:cs="Times New Roman"/>
          <w:sz w:val="24"/>
          <w:szCs w:val="24"/>
          <w:lang w:val="en-GB"/>
        </w:rPr>
        <w:t xml:space="preserve"> successors in the Ministry of the Royal Navy. Owing to this successful strategy, by the 1790s the Spanish Navy was the second most powerful navy in Europe, after the British Royal Navy. Several factors contributed to this: financial stability; the skilful management of the </w:t>
      </w:r>
      <w:del w:id="89" w:author="mac_pro" w:date="2023-10-13T01:56:00Z">
        <w:r w:rsidRPr="00F53345" w:rsidDel="00EA069C">
          <w:rPr>
            <w:rFonts w:ascii="Times New Roman" w:hAnsi="Times New Roman" w:cs="Times New Roman"/>
            <w:sz w:val="24"/>
            <w:szCs w:val="24"/>
            <w:lang w:val="en-GB"/>
          </w:rPr>
          <w:delText xml:space="preserve">intendents </w:delText>
        </w:r>
      </w:del>
      <w:ins w:id="90" w:author="mac_pro" w:date="2023-10-13T01:56:00Z">
        <w:r w:rsidRPr="00F53345">
          <w:rPr>
            <w:rFonts w:ascii="Times New Roman" w:hAnsi="Times New Roman" w:cs="Times New Roman"/>
            <w:sz w:val="24"/>
            <w:szCs w:val="24"/>
            <w:lang w:val="en-GB"/>
          </w:rPr>
          <w:t xml:space="preserve">intendants </w:t>
        </w:r>
      </w:ins>
      <w:r w:rsidRPr="00F53345">
        <w:rPr>
          <w:rFonts w:ascii="Times New Roman" w:hAnsi="Times New Roman" w:cs="Times New Roman"/>
          <w:sz w:val="24"/>
          <w:szCs w:val="24"/>
          <w:lang w:val="en-GB"/>
        </w:rPr>
        <w:t xml:space="preserve">and officers of the </w:t>
      </w:r>
      <w:r w:rsidRPr="00F53345">
        <w:rPr>
          <w:rFonts w:ascii="Times New Roman" w:hAnsi="Times New Roman" w:cs="Times New Roman"/>
          <w:i/>
          <w:sz w:val="24"/>
          <w:szCs w:val="24"/>
          <w:lang w:val="en-GB"/>
        </w:rPr>
        <w:t>Marina Real</w:t>
      </w:r>
      <w:r w:rsidRPr="00F53345">
        <w:rPr>
          <w:rFonts w:ascii="Times New Roman" w:hAnsi="Times New Roman" w:cs="Times New Roman"/>
          <w:sz w:val="24"/>
          <w:szCs w:val="24"/>
          <w:lang w:val="en-GB"/>
        </w:rPr>
        <w:t xml:space="preserve"> and </w:t>
      </w:r>
      <w:r w:rsidRPr="00F53345">
        <w:rPr>
          <w:rFonts w:ascii="Times New Roman" w:hAnsi="Times New Roman" w:cs="Times New Roman"/>
          <w:sz w:val="24"/>
          <w:szCs w:val="24"/>
          <w:lang w:val="en-GB"/>
        </w:rPr>
        <w:lastRenderedPageBreak/>
        <w:t xml:space="preserve">the maritime departments, the implementation of technological innovations; and, finally, a functional raw material supply system. Jan </w:t>
      </w:r>
      <w:proofErr w:type="spellStart"/>
      <w:r w:rsidRPr="00F53345">
        <w:rPr>
          <w:rFonts w:ascii="Times New Roman" w:hAnsi="Times New Roman" w:cs="Times New Roman"/>
          <w:sz w:val="24"/>
          <w:szCs w:val="24"/>
          <w:lang w:val="en-GB"/>
        </w:rPr>
        <w:t>Glete</w:t>
      </w:r>
      <w:proofErr w:type="spellEnd"/>
      <w:r w:rsidRPr="00F53345">
        <w:rPr>
          <w:rFonts w:ascii="Times New Roman" w:hAnsi="Times New Roman" w:cs="Times New Roman"/>
          <w:sz w:val="24"/>
          <w:szCs w:val="24"/>
          <w:lang w:val="en-GB"/>
        </w:rPr>
        <w:t>,</w:t>
      </w:r>
      <w:r w:rsidRPr="00F53345">
        <w:rPr>
          <w:rStyle w:val="FootnoteReference"/>
          <w:rFonts w:ascii="Times New Roman" w:hAnsi="Times New Roman" w:cs="Times New Roman"/>
          <w:sz w:val="24"/>
          <w:szCs w:val="24"/>
          <w:lang w:val="en-GB"/>
        </w:rPr>
        <w:footnoteReference w:id="4"/>
      </w:r>
      <w:r w:rsidRPr="00F53345">
        <w:rPr>
          <w:rFonts w:ascii="Times New Roman" w:hAnsi="Times New Roman" w:cs="Times New Roman"/>
          <w:sz w:val="24"/>
          <w:szCs w:val="24"/>
          <w:lang w:val="en-GB"/>
        </w:rPr>
        <w:t xml:space="preserve"> followed by </w:t>
      </w:r>
      <w:proofErr w:type="spellStart"/>
      <w:r w:rsidRPr="00F53345">
        <w:rPr>
          <w:rFonts w:ascii="Times New Roman" w:hAnsi="Times New Roman" w:cs="Times New Roman"/>
          <w:sz w:val="24"/>
          <w:szCs w:val="24"/>
          <w:lang w:val="en-GB"/>
        </w:rPr>
        <w:t>Iván</w:t>
      </w:r>
      <w:proofErr w:type="spellEnd"/>
      <w:r w:rsidRPr="00F53345">
        <w:rPr>
          <w:rFonts w:ascii="Times New Roman" w:hAnsi="Times New Roman" w:cs="Times New Roman"/>
          <w:sz w:val="24"/>
          <w:szCs w:val="24"/>
          <w:lang w:val="en-GB"/>
        </w:rPr>
        <w:t xml:space="preserve"> Valdez </w:t>
      </w:r>
      <w:proofErr w:type="spellStart"/>
      <w:r w:rsidRPr="00F53345">
        <w:rPr>
          <w:rFonts w:ascii="Times New Roman" w:hAnsi="Times New Roman" w:cs="Times New Roman"/>
          <w:sz w:val="24"/>
          <w:szCs w:val="24"/>
          <w:lang w:val="en-GB"/>
        </w:rPr>
        <w:t>Bubnov</w:t>
      </w:r>
      <w:proofErr w:type="spellEnd"/>
      <w:r w:rsidRPr="00F53345">
        <w:rPr>
          <w:rStyle w:val="FootnoteReference"/>
          <w:rFonts w:ascii="Times New Roman" w:hAnsi="Times New Roman" w:cs="Times New Roman"/>
          <w:sz w:val="24"/>
          <w:szCs w:val="24"/>
          <w:lang w:val="en-GB"/>
        </w:rPr>
        <w:footnoteReference w:id="5"/>
      </w:r>
      <w:r w:rsidRPr="00F53345">
        <w:rPr>
          <w:rFonts w:ascii="Times New Roman" w:hAnsi="Times New Roman" w:cs="Times New Roman"/>
          <w:sz w:val="24"/>
          <w:szCs w:val="24"/>
          <w:lang w:val="en-GB"/>
        </w:rPr>
        <w:t xml:space="preserve"> and Rafael Torres Sánchez,</w:t>
      </w:r>
      <w:r w:rsidRPr="00F53345">
        <w:rPr>
          <w:rStyle w:val="FootnoteReference"/>
          <w:rFonts w:ascii="Times New Roman" w:hAnsi="Times New Roman" w:cs="Times New Roman"/>
          <w:sz w:val="24"/>
          <w:szCs w:val="24"/>
          <w:lang w:val="en-GB"/>
        </w:rPr>
        <w:footnoteReference w:id="6"/>
      </w:r>
      <w:r w:rsidRPr="00F53345">
        <w:rPr>
          <w:rFonts w:ascii="Times New Roman" w:hAnsi="Times New Roman" w:cs="Times New Roman"/>
          <w:sz w:val="24"/>
          <w:szCs w:val="24"/>
          <w:lang w:val="en-GB"/>
        </w:rPr>
        <w:t xml:space="preserve"> pointed out that this policy was grounded in the broader military strategy pursued by the Spanish and French crowns, whereby the Bourbons’ combined fleets</w:t>
      </w:r>
      <w:r w:rsidRPr="00F53345">
        <w:rPr>
          <w:rStyle w:val="FootnoteReference"/>
          <w:rFonts w:ascii="Times New Roman" w:hAnsi="Times New Roman" w:cs="Times New Roman"/>
          <w:sz w:val="24"/>
          <w:szCs w:val="24"/>
          <w:lang w:val="en-GB"/>
        </w:rPr>
        <w:footnoteReference w:id="7"/>
      </w:r>
      <w:r w:rsidRPr="00F53345">
        <w:rPr>
          <w:rFonts w:ascii="Times New Roman" w:hAnsi="Times New Roman" w:cs="Times New Roman"/>
          <w:sz w:val="24"/>
          <w:szCs w:val="24"/>
          <w:lang w:val="en-GB"/>
        </w:rPr>
        <w:t xml:space="preserve"> could muster as many ships-of-the-line and frigates as the British navy.</w:t>
      </w:r>
      <w:r w:rsidRPr="00F53345">
        <w:rPr>
          <w:rStyle w:val="FootnoteReference"/>
          <w:rFonts w:ascii="Times New Roman" w:hAnsi="Times New Roman" w:cs="Times New Roman"/>
          <w:sz w:val="24"/>
          <w:szCs w:val="24"/>
          <w:lang w:val="en-GB"/>
        </w:rPr>
        <w:footnoteReference w:id="8"/>
      </w:r>
      <w:r w:rsidRPr="00F53345">
        <w:rPr>
          <w:rFonts w:ascii="Times New Roman" w:hAnsi="Times New Roman" w:cs="Times New Roman"/>
          <w:sz w:val="24"/>
          <w:szCs w:val="24"/>
          <w:lang w:val="en-GB"/>
        </w:rPr>
        <w:t xml:space="preserve"> This status was reached after the end of the War of Jenkins’ Ear (1748), and in the period between 1770 and 1789, the naval forces of Spain and France outstripped the Royal Navy in terms of warships. Thus, in the second half of the 18</w:t>
      </w:r>
      <w:r w:rsidRPr="00F64B75">
        <w:rPr>
          <w:rFonts w:ascii="Times New Roman" w:hAnsi="Times New Roman" w:cs="Times New Roman"/>
          <w:sz w:val="24"/>
          <w:szCs w:val="24"/>
          <w:lang w:val="en-GB"/>
          <w:rPrChange w:id="158" w:author="pc_m" w:date="2023-12-02T22:51:00Z">
            <w:rPr>
              <w:rFonts w:ascii="Times New Roman" w:hAnsi="Times New Roman" w:cs="Times New Roman"/>
              <w:sz w:val="24"/>
              <w:szCs w:val="24"/>
              <w:vertAlign w:val="superscript"/>
              <w:lang w:val="en-GB"/>
            </w:rPr>
          </w:rPrChange>
        </w:rPr>
        <w:t>th</w:t>
      </w:r>
      <w:r w:rsidRPr="00F53345">
        <w:rPr>
          <w:rFonts w:ascii="Times New Roman" w:hAnsi="Times New Roman" w:cs="Times New Roman"/>
          <w:sz w:val="24"/>
          <w:szCs w:val="24"/>
          <w:lang w:val="en-GB"/>
        </w:rPr>
        <w:t xml:space="preserve"> century, the Bourbon navies became the mainstay of the colonial order, contributing to the naval balance against the powerful British navy. However, it is also clear that, despite having a similar or smaller number of ships, supremacy in combat was on the British side, because their crews and officers were better trained. This is why the Franco-Hispanic fleets meet with more defeats than victories in the second half of the 18</w:t>
      </w:r>
      <w:r w:rsidRPr="009544F1">
        <w:rPr>
          <w:rFonts w:ascii="Times New Roman" w:hAnsi="Times New Roman" w:cs="Times New Roman"/>
          <w:sz w:val="24"/>
          <w:szCs w:val="24"/>
          <w:lang w:val="en-GB"/>
          <w:rPrChange w:id="159" w:author="pc_m" w:date="2023-12-02T22:57:00Z">
            <w:rPr>
              <w:rFonts w:ascii="Times New Roman" w:hAnsi="Times New Roman" w:cs="Times New Roman"/>
              <w:sz w:val="24"/>
              <w:szCs w:val="24"/>
              <w:vertAlign w:val="superscript"/>
              <w:lang w:val="en-GB"/>
            </w:rPr>
          </w:rPrChange>
        </w:rPr>
        <w:t>th</w:t>
      </w:r>
      <w:r w:rsidRPr="00F53345">
        <w:rPr>
          <w:rFonts w:ascii="Times New Roman" w:hAnsi="Times New Roman" w:cs="Times New Roman"/>
          <w:sz w:val="24"/>
          <w:szCs w:val="24"/>
          <w:lang w:val="en-GB"/>
        </w:rPr>
        <w:t xml:space="preserve"> century.</w:t>
      </w:r>
    </w:p>
    <w:p w14:paraId="00BF618E" w14:textId="5D181BBC" w:rsidR="001569C8" w:rsidRPr="00F53345" w:rsidRDefault="001569C8">
      <w:pPr>
        <w:pStyle w:val="NoSpacing"/>
        <w:suppressAutoHyphens/>
        <w:spacing w:line="360" w:lineRule="auto"/>
        <w:ind w:firstLine="708"/>
        <w:jc w:val="both"/>
        <w:rPr>
          <w:rStyle w:val="FootnoteReference"/>
          <w:rFonts w:ascii="Times New Roman" w:hAnsi="Times New Roman" w:cs="Times New Roman"/>
          <w:sz w:val="24"/>
          <w:szCs w:val="24"/>
          <w:lang w:val="en-GB"/>
        </w:rPr>
        <w:pPrChange w:id="160" w:author="mac_pro" w:date="2023-10-12T22:45:00Z">
          <w:pPr>
            <w:pStyle w:val="NoSpacing"/>
            <w:spacing w:line="360" w:lineRule="auto"/>
            <w:ind w:firstLine="708"/>
            <w:jc w:val="both"/>
          </w:pPr>
        </w:pPrChange>
      </w:pPr>
      <w:r w:rsidRPr="00F53345">
        <w:rPr>
          <w:rFonts w:ascii="Times New Roman" w:hAnsi="Times New Roman" w:cs="Times New Roman"/>
          <w:sz w:val="24"/>
          <w:szCs w:val="24"/>
          <w:lang w:val="en-GB"/>
        </w:rPr>
        <w:t>British policies to strengthen the Royal Navy during this period triggered the intensification of naval production in Spain and was also reflected in the introduction of technological innovations in shipbuilding. In the second half of the 18</w:t>
      </w:r>
      <w:r w:rsidRPr="009544F1">
        <w:rPr>
          <w:rFonts w:ascii="Times New Roman" w:hAnsi="Times New Roman" w:cs="Times New Roman"/>
          <w:sz w:val="24"/>
          <w:szCs w:val="24"/>
          <w:lang w:val="en-GB"/>
          <w:rPrChange w:id="161" w:author="pc_m" w:date="2023-12-02T22:57:00Z">
            <w:rPr>
              <w:rFonts w:ascii="Times New Roman" w:hAnsi="Times New Roman" w:cs="Times New Roman"/>
              <w:sz w:val="24"/>
              <w:szCs w:val="24"/>
              <w:vertAlign w:val="superscript"/>
              <w:lang w:val="en-GB"/>
            </w:rPr>
          </w:rPrChange>
        </w:rPr>
        <w:t>th</w:t>
      </w:r>
      <w:r w:rsidRPr="00F53345">
        <w:rPr>
          <w:rFonts w:ascii="Times New Roman" w:hAnsi="Times New Roman" w:cs="Times New Roman"/>
          <w:sz w:val="24"/>
          <w:szCs w:val="24"/>
          <w:lang w:val="en-GB"/>
        </w:rPr>
        <w:t xml:space="preserve"> century, the shipbuilding industry produced vessels based on three systems: the “English style”, introduced by Jorge Juan and the British constructors hired by the Bourbon Crown (1750–1765); the “French style”, implemented in the royal shipyards by the shipbuilder François Gautier (1765–1782); and the “mixed or perfected style”, le</w:t>
      </w:r>
      <w:del w:id="162" w:author="mac_pro" w:date="2023-10-12T22:33:00Z">
        <w:r w:rsidRPr="00F53345" w:rsidDel="004751F8">
          <w:rPr>
            <w:rFonts w:ascii="Times New Roman" w:hAnsi="Times New Roman" w:cs="Times New Roman"/>
            <w:sz w:val="24"/>
            <w:szCs w:val="24"/>
            <w:lang w:val="en-GB"/>
          </w:rPr>
          <w:delText>a</w:delText>
        </w:r>
      </w:del>
      <w:r w:rsidRPr="00F53345">
        <w:rPr>
          <w:rFonts w:ascii="Times New Roman" w:hAnsi="Times New Roman" w:cs="Times New Roman"/>
          <w:sz w:val="24"/>
          <w:szCs w:val="24"/>
          <w:lang w:val="en-GB"/>
        </w:rPr>
        <w:t xml:space="preserve">d by the naval constructors José Romero de </w:t>
      </w:r>
      <w:proofErr w:type="spellStart"/>
      <w:r w:rsidRPr="00F53345">
        <w:rPr>
          <w:rFonts w:ascii="Times New Roman" w:hAnsi="Times New Roman" w:cs="Times New Roman"/>
          <w:sz w:val="24"/>
          <w:szCs w:val="24"/>
          <w:lang w:val="en-GB"/>
        </w:rPr>
        <w:t>Landa</w:t>
      </w:r>
      <w:proofErr w:type="spellEnd"/>
      <w:r w:rsidRPr="00F53345">
        <w:rPr>
          <w:rFonts w:ascii="Times New Roman" w:hAnsi="Times New Roman" w:cs="Times New Roman"/>
          <w:sz w:val="24"/>
          <w:szCs w:val="24"/>
          <w:lang w:val="en-GB"/>
        </w:rPr>
        <w:t xml:space="preserve"> and Julián Martín de </w:t>
      </w:r>
      <w:proofErr w:type="spellStart"/>
      <w:r w:rsidRPr="00F53345">
        <w:rPr>
          <w:rFonts w:ascii="Times New Roman" w:hAnsi="Times New Roman" w:cs="Times New Roman"/>
          <w:sz w:val="24"/>
          <w:szCs w:val="24"/>
          <w:lang w:val="en-GB"/>
        </w:rPr>
        <w:t>Retamosa</w:t>
      </w:r>
      <w:proofErr w:type="spellEnd"/>
      <w:r w:rsidRPr="00F53345">
        <w:rPr>
          <w:rFonts w:ascii="Times New Roman" w:hAnsi="Times New Roman" w:cs="Times New Roman"/>
          <w:sz w:val="24"/>
          <w:szCs w:val="24"/>
          <w:lang w:val="en-GB"/>
        </w:rPr>
        <w:t>, who in their designs combined features of the earlier systems, for example using rigging in the English style to increase the speed of ships.</w:t>
      </w:r>
      <w:del w:id="163" w:author="pc_m" w:date="2023-12-02T23:47:00Z">
        <w:r w:rsidRPr="00F53345" w:rsidDel="00E32231">
          <w:rPr>
            <w:rStyle w:val="FootnoteReference"/>
            <w:rFonts w:ascii="Times New Roman" w:hAnsi="Times New Roman" w:cs="Times New Roman"/>
            <w:sz w:val="24"/>
            <w:szCs w:val="24"/>
            <w:lang w:val="en-GB"/>
          </w:rPr>
          <w:delText xml:space="preserve"> </w:delText>
        </w:r>
      </w:del>
      <w:r w:rsidRPr="00F53345">
        <w:rPr>
          <w:rStyle w:val="FootnoteReference"/>
          <w:rFonts w:ascii="Times New Roman" w:hAnsi="Times New Roman" w:cs="Times New Roman"/>
          <w:sz w:val="24"/>
          <w:szCs w:val="24"/>
          <w:lang w:val="en-GB"/>
        </w:rPr>
        <w:footnoteReference w:id="9"/>
      </w:r>
    </w:p>
    <w:p w14:paraId="490E3451" w14:textId="68217B90" w:rsidR="001569C8" w:rsidRPr="00F53345" w:rsidRDefault="001569C8" w:rsidP="00F64B75">
      <w:pPr>
        <w:pStyle w:val="NoSpacing"/>
        <w:spacing w:line="360" w:lineRule="auto"/>
        <w:ind w:firstLine="708"/>
        <w:jc w:val="both"/>
        <w:rPr>
          <w:rFonts w:ascii="Times New Roman" w:hAnsi="Times New Roman" w:cs="Times New Roman"/>
          <w:sz w:val="24"/>
          <w:szCs w:val="24"/>
          <w:lang w:val="en-GB"/>
        </w:rPr>
      </w:pPr>
      <w:r w:rsidRPr="00F53345">
        <w:rPr>
          <w:rFonts w:ascii="Times New Roman" w:hAnsi="Times New Roman" w:cs="Times New Roman"/>
          <w:sz w:val="24"/>
          <w:szCs w:val="24"/>
          <w:lang w:val="en-GB"/>
        </w:rPr>
        <w:t>The analysis of Bourbon Spain</w:t>
      </w:r>
      <w:del w:id="202" w:author="mac_pro" w:date="2023-10-12T22:58:00Z">
        <w:r w:rsidRPr="00F53345" w:rsidDel="00CE3538">
          <w:rPr>
            <w:rFonts w:ascii="Times New Roman" w:hAnsi="Times New Roman" w:cs="Times New Roman"/>
            <w:sz w:val="24"/>
            <w:szCs w:val="24"/>
            <w:lang w:val="en-GB"/>
          </w:rPr>
          <w:delText>'</w:delText>
        </w:r>
      </w:del>
      <w:ins w:id="203" w:author="mac_pro" w:date="2023-10-12T22:58:00Z">
        <w:r w:rsidRPr="00F53345">
          <w:rPr>
            <w:rFonts w:ascii="Times New Roman" w:hAnsi="Times New Roman" w:cs="Times New Roman"/>
            <w:sz w:val="24"/>
            <w:szCs w:val="24"/>
            <w:lang w:val="en-GB"/>
          </w:rPr>
          <w:t>’</w:t>
        </w:r>
      </w:ins>
      <w:r w:rsidRPr="00F53345">
        <w:rPr>
          <w:rFonts w:ascii="Times New Roman" w:hAnsi="Times New Roman" w:cs="Times New Roman"/>
          <w:sz w:val="24"/>
          <w:szCs w:val="24"/>
          <w:lang w:val="en-GB"/>
        </w:rPr>
        <w:t>s naval policy in the second half of the 18</w:t>
      </w:r>
      <w:r w:rsidRPr="009544F1">
        <w:rPr>
          <w:rFonts w:ascii="Times New Roman" w:hAnsi="Times New Roman" w:cs="Times New Roman"/>
          <w:sz w:val="24"/>
          <w:szCs w:val="24"/>
          <w:lang w:val="en-GB"/>
          <w:rPrChange w:id="204" w:author="pc_m" w:date="2023-12-02T22:58:00Z">
            <w:rPr>
              <w:rFonts w:ascii="Times New Roman" w:hAnsi="Times New Roman" w:cs="Times New Roman"/>
              <w:sz w:val="24"/>
              <w:szCs w:val="24"/>
              <w:vertAlign w:val="superscript"/>
              <w:lang w:val="en-GB"/>
            </w:rPr>
          </w:rPrChange>
        </w:rPr>
        <w:t>th</w:t>
      </w:r>
      <w:r w:rsidRPr="00F53345">
        <w:rPr>
          <w:rFonts w:ascii="Times New Roman" w:hAnsi="Times New Roman" w:cs="Times New Roman"/>
          <w:sz w:val="24"/>
          <w:szCs w:val="24"/>
          <w:lang w:val="en-GB"/>
        </w:rPr>
        <w:t xml:space="preserve"> century clearly shows that the most valuable raw material for the ambitious plans to modernise the </w:t>
      </w:r>
      <w:r w:rsidRPr="00F53345">
        <w:rPr>
          <w:rFonts w:ascii="Times New Roman" w:hAnsi="Times New Roman" w:cs="Times New Roman"/>
          <w:i/>
          <w:sz w:val="24"/>
          <w:szCs w:val="24"/>
          <w:lang w:val="en-GB"/>
        </w:rPr>
        <w:t>Marina Real</w:t>
      </w:r>
      <w:r w:rsidRPr="00F53345">
        <w:rPr>
          <w:rFonts w:ascii="Times New Roman" w:hAnsi="Times New Roman" w:cs="Times New Roman"/>
          <w:sz w:val="24"/>
          <w:szCs w:val="24"/>
          <w:lang w:val="en-GB"/>
        </w:rPr>
        <w:t xml:space="preserve"> was wood. For this reason, the main subject of this book is timber sourcing, with special attention to the exploitation of forests outside the </w:t>
      </w:r>
      <w:r w:rsidRPr="00F82FAD">
        <w:rPr>
          <w:rFonts w:ascii="Times New Roman" w:hAnsi="Times New Roman" w:cs="Times New Roman"/>
          <w:sz w:val="24"/>
          <w:szCs w:val="24"/>
          <w:lang w:val="en-GB"/>
        </w:rPr>
        <w:t>Iberian Peninsula</w:t>
      </w:r>
      <w:r w:rsidRPr="00F53345">
        <w:rPr>
          <w:rFonts w:ascii="Times New Roman" w:hAnsi="Times New Roman" w:cs="Times New Roman"/>
          <w:sz w:val="24"/>
          <w:szCs w:val="24"/>
          <w:lang w:val="en-GB"/>
        </w:rPr>
        <w:t xml:space="preserve">, including foreign states in the southern Baltic region and in the Spanish colonies, for instance the viceroyalty of New Spain. The </w:t>
      </w:r>
      <w:commentRangeStart w:id="205"/>
      <w:r w:rsidRPr="00F53345">
        <w:rPr>
          <w:rFonts w:ascii="Times New Roman" w:hAnsi="Times New Roman" w:cs="Times New Roman"/>
          <w:sz w:val="24"/>
          <w:szCs w:val="24"/>
          <w:lang w:val="en-GB"/>
        </w:rPr>
        <w:t>monography</w:t>
      </w:r>
      <w:commentRangeEnd w:id="205"/>
      <w:r w:rsidRPr="00F53345">
        <w:rPr>
          <w:rStyle w:val="CommentReference"/>
          <w:lang w:val="en-GB"/>
          <w:rPrChange w:id="206" w:author="mpb" w:date="2023-10-13T17:46:00Z">
            <w:rPr>
              <w:rStyle w:val="CommentReference"/>
            </w:rPr>
          </w:rPrChange>
        </w:rPr>
        <w:commentReference w:id="205"/>
      </w:r>
      <w:r w:rsidRPr="00F53345">
        <w:rPr>
          <w:rFonts w:ascii="Times New Roman" w:hAnsi="Times New Roman" w:cs="Times New Roman"/>
          <w:sz w:val="24"/>
          <w:szCs w:val="24"/>
          <w:lang w:val="en-GB"/>
        </w:rPr>
        <w:t xml:space="preserve"> describes the different ways in which wood supply operated, depending on local geographical factors, political situation, available personnel and funds, and the broader context of naval affairs involving the </w:t>
      </w:r>
      <w:r w:rsidRPr="00F82FAD">
        <w:rPr>
          <w:rFonts w:ascii="Times New Roman" w:hAnsi="Times New Roman" w:cs="Times New Roman"/>
          <w:sz w:val="24"/>
          <w:szCs w:val="24"/>
          <w:lang w:val="en-GB"/>
        </w:rPr>
        <w:t>Spanish state</w:t>
      </w:r>
      <w:r w:rsidRPr="00F53345">
        <w:rPr>
          <w:rFonts w:ascii="Times New Roman" w:hAnsi="Times New Roman" w:cs="Times New Roman"/>
          <w:sz w:val="24"/>
          <w:szCs w:val="24"/>
          <w:lang w:val="en-GB"/>
        </w:rPr>
        <w:t xml:space="preserve">, its allies, and its enemies. That is why the research presented in this book starts with two important questions: </w:t>
      </w:r>
      <w:ins w:id="208" w:author="mac_pro" w:date="2023-10-12T23:08:00Z">
        <w:r w:rsidRPr="00F53345">
          <w:rPr>
            <w:rFonts w:ascii="Times New Roman" w:hAnsi="Times New Roman" w:cs="Times New Roman"/>
            <w:sz w:val="24"/>
            <w:szCs w:val="24"/>
            <w:lang w:val="en-GB"/>
          </w:rPr>
          <w:t>(</w:t>
        </w:r>
      </w:ins>
      <w:r w:rsidRPr="00F53345">
        <w:rPr>
          <w:rFonts w:ascii="Times New Roman" w:hAnsi="Times New Roman" w:cs="Times New Roman"/>
          <w:sz w:val="24"/>
          <w:szCs w:val="24"/>
          <w:lang w:val="en-GB"/>
        </w:rPr>
        <w:t xml:space="preserve">1) </w:t>
      </w:r>
      <w:del w:id="209" w:author="mac_pro" w:date="2023-10-13T00:03:00Z">
        <w:r w:rsidRPr="00F53345" w:rsidDel="00B95F51">
          <w:rPr>
            <w:rFonts w:ascii="Times New Roman" w:hAnsi="Times New Roman" w:cs="Times New Roman"/>
            <w:sz w:val="24"/>
            <w:szCs w:val="24"/>
            <w:lang w:val="en-GB"/>
          </w:rPr>
          <w:delText xml:space="preserve">How </w:delText>
        </w:r>
      </w:del>
      <w:ins w:id="210" w:author="mac_pro" w:date="2023-10-13T00:03:00Z">
        <w:r w:rsidRPr="00F53345">
          <w:rPr>
            <w:rFonts w:ascii="Times New Roman" w:hAnsi="Times New Roman" w:cs="Times New Roman"/>
            <w:sz w:val="24"/>
            <w:szCs w:val="24"/>
            <w:lang w:val="en-GB"/>
          </w:rPr>
          <w:t xml:space="preserve">how </w:t>
        </w:r>
      </w:ins>
      <w:r w:rsidRPr="00F53345">
        <w:rPr>
          <w:rFonts w:ascii="Times New Roman" w:hAnsi="Times New Roman" w:cs="Times New Roman"/>
          <w:sz w:val="24"/>
          <w:szCs w:val="24"/>
          <w:lang w:val="en-GB"/>
        </w:rPr>
        <w:t>did Spain keep up with the increasing demand for timber as its naval power surged in the second half of the 18</w:t>
      </w:r>
      <w:r w:rsidRPr="009544F1">
        <w:rPr>
          <w:rFonts w:ascii="Times New Roman" w:hAnsi="Times New Roman" w:cs="Times New Roman"/>
          <w:sz w:val="24"/>
          <w:szCs w:val="24"/>
          <w:lang w:val="en-GB"/>
          <w:rPrChange w:id="211" w:author="pc_m" w:date="2023-12-02T22:58:00Z">
            <w:rPr>
              <w:rFonts w:ascii="Times New Roman" w:hAnsi="Times New Roman" w:cs="Times New Roman"/>
              <w:sz w:val="24"/>
              <w:szCs w:val="24"/>
              <w:vertAlign w:val="superscript"/>
              <w:lang w:val="en-GB"/>
            </w:rPr>
          </w:rPrChange>
        </w:rPr>
        <w:t>th</w:t>
      </w:r>
      <w:r w:rsidRPr="00F53345">
        <w:rPr>
          <w:rFonts w:ascii="Times New Roman" w:hAnsi="Times New Roman" w:cs="Times New Roman"/>
          <w:sz w:val="24"/>
          <w:szCs w:val="24"/>
          <w:lang w:val="en-GB"/>
        </w:rPr>
        <w:t xml:space="preserve"> century? and </w:t>
      </w:r>
      <w:ins w:id="212" w:author="mac_pro" w:date="2023-10-12T23:09:00Z">
        <w:r w:rsidRPr="00F53345">
          <w:rPr>
            <w:rFonts w:ascii="Times New Roman" w:hAnsi="Times New Roman" w:cs="Times New Roman"/>
            <w:sz w:val="24"/>
            <w:szCs w:val="24"/>
            <w:lang w:val="en-GB"/>
          </w:rPr>
          <w:t>(</w:t>
        </w:r>
      </w:ins>
      <w:r w:rsidRPr="00F53345">
        <w:rPr>
          <w:rFonts w:ascii="Times New Roman" w:hAnsi="Times New Roman" w:cs="Times New Roman"/>
          <w:sz w:val="24"/>
          <w:szCs w:val="24"/>
          <w:lang w:val="en-GB"/>
        </w:rPr>
        <w:t xml:space="preserve">2) </w:t>
      </w:r>
      <w:del w:id="213" w:author="mac_pro" w:date="2023-10-13T00:03:00Z">
        <w:r w:rsidRPr="00F53345" w:rsidDel="00B95F51">
          <w:rPr>
            <w:rFonts w:ascii="Times New Roman" w:hAnsi="Times New Roman" w:cs="Times New Roman"/>
            <w:sz w:val="24"/>
            <w:szCs w:val="24"/>
            <w:lang w:val="en-GB"/>
          </w:rPr>
          <w:delText xml:space="preserve">What </w:delText>
        </w:r>
      </w:del>
      <w:ins w:id="214" w:author="mac_pro" w:date="2023-10-13T00:03:00Z">
        <w:r w:rsidRPr="00F53345">
          <w:rPr>
            <w:rFonts w:ascii="Times New Roman" w:hAnsi="Times New Roman" w:cs="Times New Roman"/>
            <w:sz w:val="24"/>
            <w:szCs w:val="24"/>
            <w:lang w:val="en-GB"/>
          </w:rPr>
          <w:t xml:space="preserve">what </w:t>
        </w:r>
      </w:ins>
      <w:r w:rsidRPr="00F53345">
        <w:rPr>
          <w:rFonts w:ascii="Times New Roman" w:hAnsi="Times New Roman" w:cs="Times New Roman"/>
          <w:sz w:val="24"/>
          <w:szCs w:val="24"/>
          <w:lang w:val="en-GB"/>
        </w:rPr>
        <w:t xml:space="preserve">were the strategies deployed by the Bourbon monarchy to exploit and capture forest resources outside the </w:t>
      </w:r>
      <w:del w:id="215" w:author="mac_pro" w:date="2023-10-13T00:02:00Z">
        <w:r w:rsidRPr="00F53345" w:rsidDel="00B95F51">
          <w:rPr>
            <w:rFonts w:ascii="Times New Roman" w:hAnsi="Times New Roman" w:cs="Times New Roman"/>
            <w:sz w:val="24"/>
            <w:szCs w:val="24"/>
            <w:lang w:val="en-GB"/>
          </w:rPr>
          <w:delText>Iberian peninsula</w:delText>
        </w:r>
      </w:del>
      <w:ins w:id="216" w:author="mac_pro" w:date="2023-10-13T00:02:00Z">
        <w:r w:rsidRPr="00F53345">
          <w:rPr>
            <w:rFonts w:ascii="Times New Roman" w:hAnsi="Times New Roman" w:cs="Times New Roman"/>
            <w:sz w:val="24"/>
            <w:szCs w:val="24"/>
            <w:lang w:val="en-GB"/>
          </w:rPr>
          <w:t>Iberian Peninsula</w:t>
        </w:r>
      </w:ins>
      <w:r w:rsidRPr="00F53345">
        <w:rPr>
          <w:rFonts w:ascii="Times New Roman" w:hAnsi="Times New Roman" w:cs="Times New Roman"/>
          <w:sz w:val="24"/>
          <w:szCs w:val="24"/>
          <w:lang w:val="en-GB"/>
        </w:rPr>
        <w:t>?</w:t>
      </w:r>
    </w:p>
    <w:p w14:paraId="40F9D5F4" w14:textId="573EE2DC" w:rsidR="001569C8" w:rsidRPr="00F53345" w:rsidRDefault="001569C8">
      <w:pPr>
        <w:pStyle w:val="NoSpacing"/>
        <w:suppressAutoHyphens/>
        <w:spacing w:line="360" w:lineRule="auto"/>
        <w:ind w:firstLine="708"/>
        <w:jc w:val="both"/>
        <w:rPr>
          <w:rFonts w:ascii="Times New Roman" w:hAnsi="Times New Roman" w:cs="Times New Roman"/>
          <w:sz w:val="24"/>
          <w:szCs w:val="24"/>
          <w:lang w:val="en-GB"/>
        </w:rPr>
        <w:pPrChange w:id="217" w:author="mac_pro" w:date="2023-10-12T22:45:00Z">
          <w:pPr>
            <w:pStyle w:val="NoSpacing"/>
            <w:spacing w:line="360" w:lineRule="auto"/>
            <w:ind w:firstLine="708"/>
            <w:jc w:val="both"/>
          </w:pPr>
        </w:pPrChange>
      </w:pPr>
      <w:r w:rsidRPr="00F53345">
        <w:rPr>
          <w:rFonts w:ascii="Times New Roman" w:hAnsi="Times New Roman" w:cs="Times New Roman"/>
          <w:sz w:val="24"/>
          <w:szCs w:val="24"/>
          <w:lang w:val="en-GB"/>
        </w:rPr>
        <w:t xml:space="preserve">In order to answer these two questions, it is necessary to revise the </w:t>
      </w:r>
      <w:r w:rsidRPr="00F82FAD">
        <w:rPr>
          <w:rFonts w:ascii="Times New Roman" w:hAnsi="Times New Roman" w:cs="Times New Roman"/>
          <w:sz w:val="24"/>
          <w:szCs w:val="24"/>
          <w:lang w:val="en-GB"/>
        </w:rPr>
        <w:t xml:space="preserve">Spanish </w:t>
      </w:r>
      <w:r w:rsidRPr="00F82FAD">
        <w:rPr>
          <w:rFonts w:ascii="Times New Roman" w:hAnsi="Times New Roman" w:cs="Times New Roman"/>
          <w:sz w:val="24"/>
          <w:szCs w:val="24"/>
          <w:lang w:val="en-GB"/>
          <w:rPrChange w:id="218" w:author="mpb" w:date="2023-10-13T17:48:00Z">
            <w:rPr>
              <w:rFonts w:ascii="Times New Roman" w:hAnsi="Times New Roman" w:cs="Times New Roman"/>
              <w:sz w:val="24"/>
              <w:szCs w:val="24"/>
              <w:highlight w:val="yellow"/>
              <w:lang w:val="en-GB"/>
            </w:rPr>
          </w:rPrChange>
        </w:rPr>
        <w:t>Crown</w:t>
      </w:r>
      <w:r w:rsidRPr="00F53345">
        <w:rPr>
          <w:rFonts w:ascii="Times New Roman" w:hAnsi="Times New Roman" w:cs="Times New Roman"/>
          <w:sz w:val="24"/>
          <w:szCs w:val="24"/>
          <w:lang w:val="en-GB"/>
        </w:rPr>
        <w:t xml:space="preserve"> maritime policies and the development of its naval power, which was the key factor in the protection of, and trade with, its overseas colonies in America. Before, however, it is worth recalling that, in early modern Europe, ships became the main medium of colonial expansion, and their production essential for the economic and military stability of crowns, states, and nations. European demand for wood gradually began to grow from the 1640s, and became acute during the 18</w:t>
      </w:r>
      <w:r w:rsidRPr="009544F1">
        <w:rPr>
          <w:rFonts w:ascii="Times New Roman" w:hAnsi="Times New Roman" w:cs="Times New Roman"/>
          <w:sz w:val="24"/>
          <w:szCs w:val="24"/>
          <w:lang w:val="en-GB"/>
          <w:rPrChange w:id="219" w:author="pc_m" w:date="2023-12-02T22:58:00Z">
            <w:rPr>
              <w:rFonts w:ascii="Times New Roman" w:hAnsi="Times New Roman" w:cs="Times New Roman"/>
              <w:sz w:val="24"/>
              <w:szCs w:val="24"/>
              <w:vertAlign w:val="superscript"/>
              <w:lang w:val="en-GB"/>
            </w:rPr>
          </w:rPrChange>
        </w:rPr>
        <w:t>th</w:t>
      </w:r>
      <w:r w:rsidRPr="00F53345">
        <w:rPr>
          <w:rFonts w:ascii="Times New Roman" w:hAnsi="Times New Roman" w:cs="Times New Roman"/>
          <w:sz w:val="24"/>
          <w:szCs w:val="24"/>
          <w:lang w:val="en-GB"/>
        </w:rPr>
        <w:t xml:space="preserve"> century, mostly as a result of naval competition between England/Great Britain, France, Spain, Holland, and Portugal. The resulting overexploitation of woodland led to the deforestation of many regions in these countries,</w:t>
      </w:r>
      <w:r w:rsidRPr="00F53345">
        <w:rPr>
          <w:rStyle w:val="FootnoteReference"/>
          <w:rFonts w:ascii="Times New Roman" w:hAnsi="Times New Roman" w:cs="Times New Roman"/>
          <w:sz w:val="24"/>
          <w:szCs w:val="24"/>
          <w:lang w:val="en-GB"/>
        </w:rPr>
        <w:footnoteReference w:id="10"/>
      </w:r>
      <w:r w:rsidRPr="00F53345">
        <w:rPr>
          <w:rFonts w:ascii="Times New Roman" w:hAnsi="Times New Roman" w:cs="Times New Roman"/>
          <w:sz w:val="24"/>
          <w:szCs w:val="24"/>
          <w:lang w:val="en-GB"/>
        </w:rPr>
        <w:t xml:space="preserve"> forcing naval powers to reconnoitre other European markets for timber and other sources, from the hinterlands of the Baltic, Adriatic, and Black Sea regions to America and Asia.</w:t>
      </w:r>
      <w:r w:rsidRPr="00F53345">
        <w:rPr>
          <w:rStyle w:val="FootnoteReference"/>
          <w:rFonts w:ascii="Times New Roman" w:hAnsi="Times New Roman" w:cs="Times New Roman"/>
          <w:sz w:val="24"/>
          <w:szCs w:val="24"/>
          <w:lang w:val="en-GB"/>
        </w:rPr>
        <w:footnoteReference w:id="11"/>
      </w:r>
    </w:p>
    <w:p w14:paraId="4B91BE5E" w14:textId="7740D0CC" w:rsidR="001569C8" w:rsidRPr="00F53345" w:rsidRDefault="001569C8">
      <w:pPr>
        <w:pStyle w:val="NoSpacing"/>
        <w:suppressAutoHyphens/>
        <w:spacing w:line="360" w:lineRule="auto"/>
        <w:ind w:firstLine="708"/>
        <w:jc w:val="both"/>
        <w:rPr>
          <w:rFonts w:ascii="Times New Roman" w:hAnsi="Times New Roman" w:cs="Times New Roman"/>
          <w:sz w:val="24"/>
          <w:szCs w:val="24"/>
          <w:lang w:val="en-GB"/>
        </w:rPr>
        <w:pPrChange w:id="587" w:author="mac_pro" w:date="2023-10-12T22:45:00Z">
          <w:pPr>
            <w:pStyle w:val="NoSpacing"/>
            <w:spacing w:line="360" w:lineRule="auto"/>
            <w:ind w:firstLine="708"/>
            <w:jc w:val="both"/>
          </w:pPr>
        </w:pPrChange>
      </w:pPr>
      <w:r w:rsidRPr="00F53345">
        <w:rPr>
          <w:rFonts w:ascii="Times New Roman" w:hAnsi="Times New Roman" w:cs="Times New Roman"/>
          <w:sz w:val="24"/>
          <w:szCs w:val="24"/>
          <w:lang w:val="en-GB"/>
        </w:rPr>
        <w:t xml:space="preserve">No raw material – apart from precious metal – was as highly coveted by European naval powers as timber. In the </w:t>
      </w:r>
      <w:r w:rsidRPr="00F82FAD">
        <w:rPr>
          <w:rFonts w:ascii="Times New Roman" w:hAnsi="Times New Roman" w:cs="Times New Roman"/>
          <w:sz w:val="24"/>
          <w:szCs w:val="24"/>
          <w:lang w:val="en-GB"/>
        </w:rPr>
        <w:t>Early Modern Age</w:t>
      </w:r>
      <w:r w:rsidRPr="00F53345">
        <w:rPr>
          <w:rFonts w:ascii="Times New Roman" w:hAnsi="Times New Roman" w:cs="Times New Roman"/>
          <w:sz w:val="24"/>
          <w:szCs w:val="24"/>
          <w:lang w:val="en-GB"/>
        </w:rPr>
        <w:t>, this forest resource became the main tool for expansionist and colonialist policies, allowing European naval powers to develop their economy, trade, and military power. For this reason, greater emphasis needs to be put on wood as a strategic resource that led to technological progress in shipbuilding and the modernisation of the navies of England/Great Britain, Spain, France, Holland, and, to a lesser extent, Portugal, Sweden, and Denmark. This is not only from the political</w:t>
      </w:r>
      <w:del w:id="588" w:author="mac_pro" w:date="2023-10-12T22:32:00Z">
        <w:r w:rsidRPr="00F53345" w:rsidDel="004751F8">
          <w:rPr>
            <w:rFonts w:ascii="Times New Roman" w:hAnsi="Times New Roman" w:cs="Times New Roman"/>
            <w:sz w:val="24"/>
            <w:szCs w:val="24"/>
            <w:lang w:val="en-GB"/>
          </w:rPr>
          <w:delText>-</w:delText>
        </w:r>
      </w:del>
      <w:ins w:id="589" w:author="mac_pro" w:date="2023-10-12T22:32:00Z">
        <w:r w:rsidRPr="00F53345">
          <w:rPr>
            <w:rFonts w:ascii="Times New Roman" w:hAnsi="Times New Roman" w:cs="Times New Roman"/>
            <w:sz w:val="24"/>
            <w:szCs w:val="24"/>
            <w:lang w:val="en-GB"/>
            <w:rPrChange w:id="590" w:author="mpb" w:date="2023-10-13T17:46:00Z">
              <w:rPr>
                <w:rFonts w:ascii="Times New Roman" w:hAnsi="Times New Roman" w:cs="Times New Roman"/>
                <w:sz w:val="24"/>
                <w:szCs w:val="24"/>
                <w:lang w:val="en-US"/>
              </w:rPr>
            </w:rPrChange>
          </w:rPr>
          <w:t>–</w:t>
        </w:r>
      </w:ins>
      <w:r w:rsidRPr="00F53345">
        <w:rPr>
          <w:rFonts w:ascii="Times New Roman" w:hAnsi="Times New Roman" w:cs="Times New Roman"/>
          <w:sz w:val="24"/>
          <w:szCs w:val="24"/>
          <w:lang w:val="en-GB"/>
        </w:rPr>
        <w:t>military perspective but, as the Spanish case illustrates, also in terms of knowledge about forest resources in Iberian Peninsula and the American colonies. Thanks to the explorations and surveys undertaken by the Spanish army and naval officers,</w:t>
      </w:r>
      <w:r w:rsidRPr="00F53345">
        <w:rPr>
          <w:rStyle w:val="FootnoteReference"/>
          <w:rFonts w:ascii="Times New Roman" w:hAnsi="Times New Roman" w:cs="Times New Roman"/>
          <w:sz w:val="24"/>
          <w:szCs w:val="24"/>
          <w:lang w:val="en-GB"/>
        </w:rPr>
        <w:footnoteReference w:id="12"/>
      </w:r>
      <w:r w:rsidRPr="00F53345">
        <w:rPr>
          <w:rFonts w:ascii="Times New Roman" w:hAnsi="Times New Roman" w:cs="Times New Roman"/>
          <w:sz w:val="24"/>
          <w:szCs w:val="24"/>
          <w:lang w:val="en-GB"/>
        </w:rPr>
        <w:t xml:space="preserve"> the rational harvesting of wood – to ensure the navy’s ability to self-supply – became a target in itself, and the crown implemented more stringent monitoring systems to maintain the sourcing of this strategic raw material under strict control of the state.</w:t>
      </w:r>
      <w:r w:rsidRPr="00F53345">
        <w:rPr>
          <w:rStyle w:val="FootnoteReference"/>
          <w:rFonts w:ascii="Times New Roman" w:hAnsi="Times New Roman" w:cs="Times New Roman"/>
          <w:sz w:val="24"/>
          <w:szCs w:val="24"/>
          <w:lang w:val="en-GB"/>
        </w:rPr>
        <w:footnoteReference w:id="13"/>
      </w:r>
    </w:p>
    <w:p w14:paraId="3140F5FD" w14:textId="60AAEE0A" w:rsidR="001569C8" w:rsidRPr="00F53345" w:rsidRDefault="001569C8" w:rsidP="00F64B75">
      <w:pPr>
        <w:pStyle w:val="NoSpacing"/>
        <w:spacing w:line="360" w:lineRule="auto"/>
        <w:ind w:firstLine="708"/>
        <w:jc w:val="both"/>
        <w:rPr>
          <w:rFonts w:ascii="Times New Roman" w:hAnsi="Times New Roman" w:cs="Times New Roman"/>
          <w:sz w:val="24"/>
          <w:szCs w:val="24"/>
          <w:lang w:val="en-GB"/>
        </w:rPr>
      </w:pPr>
      <w:r w:rsidRPr="00F53345">
        <w:rPr>
          <w:rFonts w:ascii="Times New Roman" w:hAnsi="Times New Roman" w:cs="Times New Roman"/>
          <w:sz w:val="24"/>
          <w:szCs w:val="24"/>
          <w:lang w:val="en-GB"/>
        </w:rPr>
        <w:t>From the 16</w:t>
      </w:r>
      <w:r w:rsidRPr="00FB7DD1">
        <w:rPr>
          <w:rFonts w:ascii="Times New Roman" w:hAnsi="Times New Roman" w:cs="Times New Roman"/>
          <w:sz w:val="24"/>
          <w:szCs w:val="24"/>
          <w:lang w:val="en-GB"/>
          <w:rPrChange w:id="850" w:author="pc_m" w:date="2023-12-02T23:46:00Z">
            <w:rPr>
              <w:rFonts w:ascii="Times New Roman" w:hAnsi="Times New Roman" w:cs="Times New Roman"/>
              <w:sz w:val="24"/>
              <w:szCs w:val="24"/>
              <w:vertAlign w:val="superscript"/>
              <w:lang w:val="en-GB"/>
            </w:rPr>
          </w:rPrChange>
        </w:rPr>
        <w:t>th</w:t>
      </w:r>
      <w:r w:rsidRPr="00F53345">
        <w:rPr>
          <w:rFonts w:ascii="Times New Roman" w:hAnsi="Times New Roman" w:cs="Times New Roman"/>
          <w:sz w:val="24"/>
          <w:szCs w:val="24"/>
          <w:lang w:val="en-GB"/>
        </w:rPr>
        <w:t xml:space="preserve"> century onwards, the colonial expansion of the European crowns in Africa, America, and Asia allowed the exploration of forests on these continents. This event opened up the opportunity to exploit new tree species other than those traditionally used for centuries in European shipbuilding, which were more suitable for sailing in warmer seas. The trees commonly used in the European shipbuilding industry were pine, oak, beech, spruce, black poplar, and elm. Depending on their physical characteristics (weight, strength, durability, density, elasticity), these European species were used to manufacture different ship parts. For example, pines were mainly used for </w:t>
      </w:r>
      <w:proofErr w:type="spellStart"/>
      <w:r w:rsidRPr="00F53345">
        <w:rPr>
          <w:rFonts w:ascii="Times New Roman" w:hAnsi="Times New Roman" w:cs="Times New Roman"/>
          <w:sz w:val="24"/>
          <w:szCs w:val="24"/>
          <w:lang w:val="en-GB"/>
        </w:rPr>
        <w:t>masting</w:t>
      </w:r>
      <w:proofErr w:type="spellEnd"/>
      <w:r w:rsidRPr="00F53345">
        <w:rPr>
          <w:rFonts w:ascii="Times New Roman" w:hAnsi="Times New Roman" w:cs="Times New Roman"/>
          <w:sz w:val="24"/>
          <w:szCs w:val="24"/>
          <w:lang w:val="en-GB"/>
        </w:rPr>
        <w:t xml:space="preserve"> and, to a lesser extent, for planking; beech for oars and rudders; black poplar and elm for planks, ribbons, and turn pieces; oak and </w:t>
      </w:r>
      <w:proofErr w:type="spellStart"/>
      <w:r w:rsidRPr="00F53345">
        <w:rPr>
          <w:rFonts w:ascii="Times New Roman" w:hAnsi="Times New Roman" w:cs="Times New Roman"/>
          <w:sz w:val="24"/>
          <w:szCs w:val="24"/>
          <w:lang w:val="en-GB"/>
        </w:rPr>
        <w:t>melis</w:t>
      </w:r>
      <w:proofErr w:type="spellEnd"/>
      <w:r w:rsidRPr="00F53345">
        <w:rPr>
          <w:rFonts w:ascii="Times New Roman" w:hAnsi="Times New Roman" w:cs="Times New Roman"/>
          <w:sz w:val="24"/>
          <w:szCs w:val="24"/>
          <w:lang w:val="en-GB"/>
        </w:rPr>
        <w:t xml:space="preserve"> pine for beams; and </w:t>
      </w:r>
      <w:proofErr w:type="spellStart"/>
      <w:r w:rsidRPr="00F53345">
        <w:rPr>
          <w:rFonts w:ascii="Times New Roman" w:hAnsi="Times New Roman" w:cs="Times New Roman"/>
          <w:sz w:val="24"/>
          <w:szCs w:val="24"/>
          <w:lang w:val="en-GB"/>
        </w:rPr>
        <w:t>pedunculate</w:t>
      </w:r>
      <w:proofErr w:type="spellEnd"/>
      <w:r w:rsidRPr="00F53345">
        <w:rPr>
          <w:rFonts w:ascii="Times New Roman" w:hAnsi="Times New Roman" w:cs="Times New Roman"/>
          <w:sz w:val="24"/>
          <w:szCs w:val="24"/>
          <w:lang w:val="en-GB"/>
        </w:rPr>
        <w:t xml:space="preserve"> oak for the structural parts of ships, such as keels, frames, elbows, and rods.</w:t>
      </w:r>
      <w:r w:rsidRPr="00F53345">
        <w:rPr>
          <w:rStyle w:val="FootnoteReference"/>
          <w:rFonts w:ascii="Times New Roman" w:hAnsi="Times New Roman" w:cs="Times New Roman"/>
          <w:sz w:val="24"/>
          <w:szCs w:val="24"/>
          <w:lang w:val="en-GB"/>
        </w:rPr>
        <w:footnoteReference w:id="14"/>
      </w:r>
    </w:p>
    <w:p w14:paraId="2429BC96" w14:textId="702DEE73" w:rsidR="001569C8" w:rsidRPr="00F53345" w:rsidRDefault="001569C8">
      <w:pPr>
        <w:pStyle w:val="NoSpacing"/>
        <w:suppressAutoHyphens/>
        <w:spacing w:line="360" w:lineRule="auto"/>
        <w:ind w:firstLine="708"/>
        <w:jc w:val="both"/>
        <w:rPr>
          <w:rFonts w:ascii="Times New Roman" w:hAnsi="Times New Roman" w:cs="Times New Roman"/>
          <w:sz w:val="24"/>
          <w:szCs w:val="24"/>
          <w:lang w:val="en-GB"/>
        </w:rPr>
        <w:pPrChange w:id="868" w:author="mac_pro" w:date="2023-10-12T22:45:00Z">
          <w:pPr>
            <w:pStyle w:val="NoSpacing"/>
            <w:spacing w:line="360" w:lineRule="auto"/>
            <w:ind w:firstLine="708"/>
            <w:jc w:val="both"/>
          </w:pPr>
        </w:pPrChange>
      </w:pPr>
      <w:r w:rsidRPr="00F53345">
        <w:rPr>
          <w:rFonts w:ascii="Times New Roman" w:hAnsi="Times New Roman" w:cs="Times New Roman"/>
          <w:sz w:val="24"/>
          <w:szCs w:val="24"/>
          <w:lang w:val="en-GB"/>
        </w:rPr>
        <w:t xml:space="preserve">The knowledge about the properties of tropical wood allowed the progress of European shipbuilding, which began to increasingly use American and Asian species, such as mahogany, </w:t>
      </w:r>
      <w:proofErr w:type="spellStart"/>
      <w:r w:rsidRPr="00F53345">
        <w:rPr>
          <w:rFonts w:ascii="Times New Roman" w:hAnsi="Times New Roman" w:cs="Times New Roman"/>
          <w:sz w:val="24"/>
          <w:szCs w:val="24"/>
          <w:lang w:val="en-GB"/>
        </w:rPr>
        <w:t>sabicu</w:t>
      </w:r>
      <w:proofErr w:type="spellEnd"/>
      <w:r w:rsidRPr="00F53345">
        <w:rPr>
          <w:rFonts w:ascii="Times New Roman" w:hAnsi="Times New Roman" w:cs="Times New Roman"/>
          <w:sz w:val="24"/>
          <w:szCs w:val="24"/>
          <w:lang w:val="en-GB"/>
        </w:rPr>
        <w:t xml:space="preserve">, cedar, cypress, and also teak, ebony, </w:t>
      </w:r>
      <w:proofErr w:type="spellStart"/>
      <w:r w:rsidRPr="00F53345">
        <w:rPr>
          <w:rFonts w:ascii="Times New Roman" w:hAnsi="Times New Roman" w:cs="Times New Roman"/>
          <w:sz w:val="24"/>
          <w:szCs w:val="24"/>
          <w:lang w:val="en-GB"/>
        </w:rPr>
        <w:t>guijo</w:t>
      </w:r>
      <w:proofErr w:type="spellEnd"/>
      <w:r w:rsidRPr="00F53345">
        <w:rPr>
          <w:rFonts w:ascii="Times New Roman" w:hAnsi="Times New Roman" w:cs="Times New Roman"/>
          <w:sz w:val="24"/>
          <w:szCs w:val="24"/>
          <w:lang w:val="en-GB"/>
        </w:rPr>
        <w:t xml:space="preserve">, </w:t>
      </w:r>
      <w:proofErr w:type="spellStart"/>
      <w:r w:rsidRPr="00F53345">
        <w:rPr>
          <w:rFonts w:ascii="Times New Roman" w:hAnsi="Times New Roman" w:cs="Times New Roman"/>
          <w:sz w:val="24"/>
          <w:szCs w:val="24"/>
          <w:lang w:val="en-GB"/>
        </w:rPr>
        <w:t>betis</w:t>
      </w:r>
      <w:proofErr w:type="spellEnd"/>
      <w:r w:rsidRPr="00F53345">
        <w:rPr>
          <w:rFonts w:ascii="Times New Roman" w:hAnsi="Times New Roman" w:cs="Times New Roman"/>
          <w:sz w:val="24"/>
          <w:szCs w:val="24"/>
          <w:lang w:val="en-GB"/>
        </w:rPr>
        <w:t xml:space="preserve">, </w:t>
      </w:r>
      <w:proofErr w:type="spellStart"/>
      <w:r w:rsidRPr="00F53345">
        <w:rPr>
          <w:rFonts w:ascii="Times New Roman" w:hAnsi="Times New Roman" w:cs="Times New Roman"/>
          <w:sz w:val="24"/>
          <w:szCs w:val="24"/>
          <w:lang w:val="en-GB"/>
        </w:rPr>
        <w:t>banaba</w:t>
      </w:r>
      <w:proofErr w:type="spellEnd"/>
      <w:r w:rsidRPr="00F53345">
        <w:rPr>
          <w:rFonts w:ascii="Times New Roman" w:hAnsi="Times New Roman" w:cs="Times New Roman"/>
          <w:sz w:val="24"/>
          <w:szCs w:val="24"/>
          <w:lang w:val="en-GB"/>
        </w:rPr>
        <w:t xml:space="preserve">: woods that performed better in warm waters than European timber, as well as being more resistant to naval shipworm or </w:t>
      </w:r>
      <w:proofErr w:type="spellStart"/>
      <w:r w:rsidRPr="00F53345">
        <w:rPr>
          <w:rFonts w:ascii="Times New Roman" w:hAnsi="Times New Roman" w:cs="Times New Roman"/>
          <w:i/>
          <w:sz w:val="24"/>
          <w:szCs w:val="24"/>
          <w:lang w:val="en-GB"/>
        </w:rPr>
        <w:t>turu</w:t>
      </w:r>
      <w:proofErr w:type="spellEnd"/>
      <w:r w:rsidRPr="00F53345">
        <w:rPr>
          <w:rFonts w:ascii="Times New Roman" w:hAnsi="Times New Roman" w:cs="Times New Roman"/>
          <w:sz w:val="24"/>
          <w:szCs w:val="24"/>
          <w:lang w:val="en-GB"/>
        </w:rPr>
        <w:t>.</w:t>
      </w:r>
      <w:r w:rsidRPr="00F53345">
        <w:rPr>
          <w:rStyle w:val="FootnoteReference"/>
          <w:rFonts w:ascii="Times New Roman" w:hAnsi="Times New Roman" w:cs="Times New Roman"/>
          <w:sz w:val="24"/>
          <w:szCs w:val="24"/>
          <w:lang w:val="en-GB"/>
        </w:rPr>
        <w:footnoteReference w:id="15"/>
      </w:r>
      <w:r w:rsidRPr="00F53345">
        <w:rPr>
          <w:rFonts w:ascii="Times New Roman" w:hAnsi="Times New Roman" w:cs="Times New Roman"/>
          <w:sz w:val="24"/>
          <w:szCs w:val="24"/>
          <w:lang w:val="en-GB"/>
        </w:rPr>
        <w:t xml:space="preserve"> For this reason, their service life was longer than those of vessels built with European wood. Once this critical issue was well understood, the navies of Spain, France, England/Britain, Portugal, and Holland began taking advantage of their colonies to exploit the durable tropical woods for the construction and repair of their ships overseas and in their European shipyard.</w:t>
      </w:r>
      <w:r w:rsidRPr="00F53345">
        <w:rPr>
          <w:rStyle w:val="FootnoteReference"/>
          <w:rFonts w:ascii="Times New Roman" w:hAnsi="Times New Roman" w:cs="Times New Roman"/>
          <w:sz w:val="24"/>
          <w:szCs w:val="24"/>
          <w:lang w:val="en-GB"/>
        </w:rPr>
        <w:footnoteReference w:id="16"/>
      </w:r>
    </w:p>
    <w:p w14:paraId="70347984" w14:textId="33F80554" w:rsidR="001569C8" w:rsidRPr="00F53345" w:rsidRDefault="001569C8">
      <w:pPr>
        <w:pStyle w:val="NoSpacing"/>
        <w:suppressAutoHyphens/>
        <w:spacing w:line="360" w:lineRule="auto"/>
        <w:ind w:firstLine="708"/>
        <w:jc w:val="both"/>
        <w:rPr>
          <w:rFonts w:ascii="Times New Roman" w:hAnsi="Times New Roman" w:cs="Times New Roman"/>
          <w:sz w:val="24"/>
          <w:szCs w:val="24"/>
          <w:lang w:val="en-GB"/>
        </w:rPr>
        <w:pPrChange w:id="924" w:author="mac_pro" w:date="2023-10-12T22:45:00Z">
          <w:pPr>
            <w:pStyle w:val="NoSpacing"/>
            <w:spacing w:line="360" w:lineRule="auto"/>
            <w:ind w:firstLine="708"/>
            <w:jc w:val="both"/>
          </w:pPr>
        </w:pPrChange>
      </w:pPr>
      <w:r w:rsidRPr="00F53345">
        <w:rPr>
          <w:rFonts w:ascii="Times New Roman" w:hAnsi="Times New Roman" w:cs="Times New Roman"/>
          <w:sz w:val="24"/>
          <w:szCs w:val="24"/>
          <w:lang w:val="en-GB"/>
        </w:rPr>
        <w:t xml:space="preserve">Spain became aware of the importance of timber early, after the </w:t>
      </w:r>
      <w:r w:rsidRPr="00F53345">
        <w:rPr>
          <w:rFonts w:ascii="Times New Roman" w:hAnsi="Times New Roman" w:cs="Times New Roman"/>
          <w:i/>
          <w:sz w:val="24"/>
          <w:szCs w:val="24"/>
          <w:lang w:val="en-GB"/>
        </w:rPr>
        <w:t xml:space="preserve">Carrera de </w:t>
      </w:r>
      <w:proofErr w:type="spellStart"/>
      <w:r w:rsidRPr="00F53345">
        <w:rPr>
          <w:rFonts w:ascii="Times New Roman" w:hAnsi="Times New Roman" w:cs="Times New Roman"/>
          <w:i/>
          <w:sz w:val="24"/>
          <w:szCs w:val="24"/>
          <w:lang w:val="en-GB"/>
        </w:rPr>
        <w:t>Indias</w:t>
      </w:r>
      <w:proofErr w:type="spellEnd"/>
      <w:r w:rsidRPr="00F53345">
        <w:rPr>
          <w:rFonts w:ascii="Times New Roman" w:hAnsi="Times New Roman" w:cs="Times New Roman"/>
          <w:sz w:val="24"/>
          <w:szCs w:val="24"/>
          <w:lang w:val="en-GB"/>
        </w:rPr>
        <w:t>, which began systematically in 1543, triggered a constant demand for merchant ships to channel trade with the colonies and armed galleons to protect the vital routes along which precious metals and other commodities circulated.</w:t>
      </w:r>
      <w:r w:rsidRPr="00F53345">
        <w:rPr>
          <w:rStyle w:val="FootnoteReference"/>
          <w:rFonts w:ascii="Times New Roman" w:hAnsi="Times New Roman" w:cs="Times New Roman"/>
          <w:sz w:val="24"/>
          <w:szCs w:val="24"/>
          <w:lang w:val="en-GB"/>
        </w:rPr>
        <w:footnoteReference w:id="17"/>
      </w:r>
      <w:r w:rsidRPr="00F53345">
        <w:rPr>
          <w:rFonts w:ascii="Times New Roman" w:hAnsi="Times New Roman" w:cs="Times New Roman"/>
          <w:sz w:val="24"/>
          <w:szCs w:val="24"/>
          <w:lang w:val="en-GB"/>
        </w:rPr>
        <w:t xml:space="preserve"> In 1562, Philip II and the councils of the Indies and State took measures to begin naval production on a mass scale to create the armadas needed to protect the vast Spanish Empire. This required the reorganisation of forest management by royal officials and massive tree-planting campaigns. In 1574, Philip II appointed </w:t>
      </w:r>
      <w:proofErr w:type="spellStart"/>
      <w:r w:rsidRPr="00F53345">
        <w:rPr>
          <w:rFonts w:ascii="Times New Roman" w:hAnsi="Times New Roman" w:cs="Times New Roman"/>
          <w:sz w:val="24"/>
          <w:szCs w:val="24"/>
          <w:lang w:val="en-GB"/>
        </w:rPr>
        <w:t>Cristóbal</w:t>
      </w:r>
      <w:proofErr w:type="spellEnd"/>
      <w:r w:rsidRPr="00F53345">
        <w:rPr>
          <w:rFonts w:ascii="Times New Roman" w:hAnsi="Times New Roman" w:cs="Times New Roman"/>
          <w:sz w:val="24"/>
          <w:szCs w:val="24"/>
          <w:lang w:val="en-GB"/>
        </w:rPr>
        <w:t xml:space="preserve"> de Barros y Peralta first Superintendent of Hills and Forests. The promotion and protection of woodland in northern Spain can be regarded as the first expression of sustainable forestry policies, which was not grounded on conservationist ideas, but on a strategy to guarantee a constant source of raw materials to build and repair ships.</w:t>
      </w:r>
      <w:r w:rsidRPr="00F53345">
        <w:rPr>
          <w:rStyle w:val="FootnoteReference"/>
          <w:rFonts w:ascii="Times New Roman" w:hAnsi="Times New Roman" w:cs="Times New Roman"/>
          <w:sz w:val="24"/>
          <w:szCs w:val="24"/>
          <w:lang w:val="en-GB"/>
        </w:rPr>
        <w:footnoteReference w:id="18"/>
      </w:r>
      <w:r w:rsidRPr="00F53345">
        <w:rPr>
          <w:rFonts w:ascii="Times New Roman" w:hAnsi="Times New Roman" w:cs="Times New Roman"/>
          <w:sz w:val="24"/>
          <w:szCs w:val="24"/>
          <w:lang w:val="en-GB"/>
        </w:rPr>
        <w:t xml:space="preserve"> Interestingly, the same notions guided Spanish public policies until the 1830s, when orders to preserve and manage forests (e.g. </w:t>
      </w:r>
      <w:proofErr w:type="spellStart"/>
      <w:r w:rsidRPr="00F53345">
        <w:rPr>
          <w:rFonts w:ascii="Times New Roman" w:hAnsi="Times New Roman" w:cs="Times New Roman"/>
          <w:i/>
          <w:iCs/>
          <w:sz w:val="24"/>
          <w:szCs w:val="24"/>
          <w:lang w:val="en-GB"/>
        </w:rPr>
        <w:t>Ordenanzas</w:t>
      </w:r>
      <w:proofErr w:type="spellEnd"/>
      <w:r w:rsidRPr="00F53345">
        <w:rPr>
          <w:rFonts w:ascii="Times New Roman" w:hAnsi="Times New Roman" w:cs="Times New Roman"/>
          <w:i/>
          <w:iCs/>
          <w:sz w:val="24"/>
          <w:szCs w:val="24"/>
          <w:lang w:val="en-GB"/>
        </w:rPr>
        <w:t xml:space="preserve"> </w:t>
      </w:r>
      <w:proofErr w:type="spellStart"/>
      <w:r w:rsidRPr="00F53345">
        <w:rPr>
          <w:rFonts w:ascii="Times New Roman" w:hAnsi="Times New Roman" w:cs="Times New Roman"/>
          <w:i/>
          <w:iCs/>
          <w:sz w:val="24"/>
          <w:szCs w:val="24"/>
          <w:lang w:val="en-GB"/>
        </w:rPr>
        <w:t>Generales</w:t>
      </w:r>
      <w:proofErr w:type="spellEnd"/>
      <w:r w:rsidRPr="00F53345">
        <w:rPr>
          <w:rFonts w:ascii="Times New Roman" w:hAnsi="Times New Roman" w:cs="Times New Roman"/>
          <w:i/>
          <w:iCs/>
          <w:sz w:val="24"/>
          <w:szCs w:val="24"/>
          <w:lang w:val="en-GB"/>
        </w:rPr>
        <w:t xml:space="preserve"> de Montes</w:t>
      </w:r>
      <w:r w:rsidRPr="00F53345">
        <w:rPr>
          <w:rFonts w:ascii="Times New Roman" w:hAnsi="Times New Roman" w:cs="Times New Roman"/>
          <w:sz w:val="24"/>
          <w:szCs w:val="24"/>
          <w:lang w:val="en-GB"/>
        </w:rPr>
        <w:t xml:space="preserve">, 1833) were published on the initiative of </w:t>
      </w:r>
      <w:r w:rsidRPr="00F82FAD">
        <w:rPr>
          <w:rFonts w:ascii="Times New Roman" w:hAnsi="Times New Roman" w:cs="Times New Roman"/>
          <w:sz w:val="24"/>
          <w:szCs w:val="24"/>
          <w:lang w:val="en-GB"/>
        </w:rPr>
        <w:t>Minister Javier de Burgos</w:t>
      </w:r>
      <w:r w:rsidRPr="00F53345">
        <w:rPr>
          <w:rFonts w:ascii="Times New Roman" w:hAnsi="Times New Roman" w:cs="Times New Roman"/>
          <w:sz w:val="24"/>
          <w:szCs w:val="24"/>
          <w:lang w:val="en-GB"/>
        </w:rPr>
        <w:t>. Importantly, his orders imposed strict restrictions on logging as an urgent measure to stop soil erosion and flooding, which were exacerbated by the lack of forested areas. For the first time in Spanish history, these ordinances reflected a change in the reasoning behind forestry policies: from preservation with a view on naval construction to the protection of woodland for conservationist purposes.</w:t>
      </w:r>
      <w:r w:rsidRPr="00F53345">
        <w:rPr>
          <w:rStyle w:val="FootnoteReference"/>
          <w:rFonts w:ascii="Times New Roman" w:hAnsi="Times New Roman" w:cs="Times New Roman"/>
          <w:sz w:val="24"/>
          <w:szCs w:val="24"/>
          <w:lang w:val="en-GB"/>
        </w:rPr>
        <w:footnoteReference w:id="19"/>
      </w:r>
    </w:p>
    <w:p w14:paraId="2826B18B" w14:textId="0B65E648" w:rsidR="001569C8" w:rsidRPr="00F53345" w:rsidRDefault="001569C8" w:rsidP="00F64B75">
      <w:pPr>
        <w:pStyle w:val="NoSpacing"/>
        <w:spacing w:line="360" w:lineRule="auto"/>
        <w:ind w:firstLine="708"/>
        <w:jc w:val="both"/>
        <w:rPr>
          <w:rFonts w:ascii="Times New Roman" w:hAnsi="Times New Roman" w:cs="Times New Roman"/>
          <w:sz w:val="24"/>
          <w:szCs w:val="24"/>
          <w:lang w:val="en-GB"/>
        </w:rPr>
      </w:pPr>
      <w:r w:rsidRPr="00F53345">
        <w:rPr>
          <w:rFonts w:ascii="Times New Roman" w:hAnsi="Times New Roman" w:cs="Times New Roman"/>
          <w:sz w:val="24"/>
          <w:szCs w:val="24"/>
          <w:lang w:val="en-GB"/>
        </w:rPr>
        <w:t xml:space="preserve">Back to the </w:t>
      </w:r>
      <w:r w:rsidRPr="00F82FAD">
        <w:rPr>
          <w:rFonts w:ascii="Times New Roman" w:hAnsi="Times New Roman" w:cs="Times New Roman"/>
          <w:sz w:val="24"/>
          <w:szCs w:val="24"/>
          <w:lang w:val="en-GB"/>
        </w:rPr>
        <w:t>Early Modern Age</w:t>
      </w:r>
      <w:r w:rsidRPr="00F53345">
        <w:rPr>
          <w:rFonts w:ascii="Times New Roman" w:hAnsi="Times New Roman" w:cs="Times New Roman"/>
          <w:sz w:val="24"/>
          <w:szCs w:val="24"/>
          <w:lang w:val="en-GB"/>
        </w:rPr>
        <w:t xml:space="preserve">, it is worth recalling that, between 1574 and the early 19th century, Spanish monarchs and officials triggered several policies to impose control over the exploitation of forest resources in Spain and the colonies. Examples of these official regulations, which </w:t>
      </w:r>
      <w:r w:rsidRPr="00F82FAD">
        <w:rPr>
          <w:rFonts w:ascii="Times New Roman" w:hAnsi="Times New Roman" w:cs="Times New Roman"/>
          <w:sz w:val="24"/>
          <w:szCs w:val="24"/>
          <w:lang w:val="en-GB"/>
        </w:rPr>
        <w:t>focused</w:t>
      </w:r>
      <w:r w:rsidRPr="00F53345">
        <w:rPr>
          <w:rFonts w:ascii="Times New Roman" w:hAnsi="Times New Roman" w:cs="Times New Roman"/>
          <w:sz w:val="24"/>
          <w:szCs w:val="24"/>
          <w:lang w:val="en-GB"/>
        </w:rPr>
        <w:t xml:space="preserve"> on the use of common woodland –</w:t>
      </w:r>
      <w:ins w:id="999" w:author="mac_pro" w:date="2023-10-13T01:21:00Z">
        <w:r w:rsidRPr="00F53345">
          <w:rPr>
            <w:rFonts w:ascii="Times New Roman" w:hAnsi="Times New Roman" w:cs="Times New Roman"/>
            <w:sz w:val="24"/>
            <w:szCs w:val="24"/>
            <w:lang w:val="en-GB"/>
          </w:rPr>
          <w:t xml:space="preserve"> </w:t>
        </w:r>
      </w:ins>
      <w:r w:rsidRPr="00F53345">
        <w:rPr>
          <w:rFonts w:ascii="Times New Roman" w:hAnsi="Times New Roman" w:cs="Times New Roman"/>
          <w:sz w:val="24"/>
          <w:szCs w:val="24"/>
          <w:lang w:val="en-GB"/>
        </w:rPr>
        <w:t>exploitation regimes, fines and punishments for non-compliance, and the impact of agriculture and stock-breeding</w:t>
      </w:r>
      <w:ins w:id="1000" w:author="mac_pro" w:date="2023-10-13T01:21:00Z">
        <w:r w:rsidRPr="00F53345">
          <w:rPr>
            <w:rFonts w:ascii="Times New Roman" w:hAnsi="Times New Roman" w:cs="Times New Roman"/>
            <w:sz w:val="24"/>
            <w:szCs w:val="24"/>
            <w:lang w:val="en-GB"/>
          </w:rPr>
          <w:t xml:space="preserve"> </w:t>
        </w:r>
      </w:ins>
      <w:r w:rsidRPr="00F53345">
        <w:rPr>
          <w:rFonts w:ascii="Times New Roman" w:hAnsi="Times New Roman" w:cs="Times New Roman"/>
          <w:sz w:val="24"/>
          <w:szCs w:val="24"/>
          <w:lang w:val="en-GB"/>
        </w:rPr>
        <w:t xml:space="preserve">– can be found in the Catalonian </w:t>
      </w:r>
      <w:proofErr w:type="spellStart"/>
      <w:r w:rsidRPr="00F53345">
        <w:rPr>
          <w:rFonts w:ascii="Times New Roman" w:hAnsi="Times New Roman" w:cs="Times New Roman"/>
          <w:i/>
          <w:sz w:val="24"/>
          <w:szCs w:val="24"/>
          <w:lang w:val="en-GB"/>
        </w:rPr>
        <w:t>Ordinacions</w:t>
      </w:r>
      <w:proofErr w:type="spellEnd"/>
      <w:r w:rsidRPr="00F53345">
        <w:rPr>
          <w:rFonts w:ascii="Times New Roman" w:hAnsi="Times New Roman" w:cs="Times New Roman"/>
          <w:i/>
          <w:sz w:val="24"/>
          <w:szCs w:val="24"/>
          <w:lang w:val="en-GB"/>
        </w:rPr>
        <w:t xml:space="preserve"> </w:t>
      </w:r>
      <w:proofErr w:type="spellStart"/>
      <w:r w:rsidRPr="00F53345">
        <w:rPr>
          <w:rFonts w:ascii="Times New Roman" w:hAnsi="Times New Roman" w:cs="Times New Roman"/>
          <w:i/>
          <w:sz w:val="24"/>
          <w:szCs w:val="24"/>
          <w:lang w:val="en-GB"/>
        </w:rPr>
        <w:t>Forestals</w:t>
      </w:r>
      <w:proofErr w:type="spellEnd"/>
      <w:r w:rsidRPr="00F53345">
        <w:rPr>
          <w:rFonts w:ascii="Times New Roman" w:hAnsi="Times New Roman" w:cs="Times New Roman"/>
          <w:iCs/>
          <w:sz w:val="24"/>
          <w:szCs w:val="24"/>
          <w:lang w:val="en-GB"/>
        </w:rPr>
        <w:t xml:space="preserve">, written in </w:t>
      </w:r>
      <w:r w:rsidRPr="00F53345">
        <w:rPr>
          <w:rFonts w:ascii="Times New Roman" w:hAnsi="Times New Roman" w:cs="Times New Roman"/>
          <w:sz w:val="24"/>
          <w:szCs w:val="24"/>
          <w:lang w:val="en-GB"/>
        </w:rPr>
        <w:t xml:space="preserve">1627 by Miguel de </w:t>
      </w:r>
      <w:proofErr w:type="spellStart"/>
      <w:r w:rsidRPr="00F53345">
        <w:rPr>
          <w:rFonts w:ascii="Times New Roman" w:hAnsi="Times New Roman" w:cs="Times New Roman"/>
          <w:sz w:val="24"/>
          <w:szCs w:val="24"/>
          <w:lang w:val="en-GB"/>
        </w:rPr>
        <w:t>los</w:t>
      </w:r>
      <w:proofErr w:type="spellEnd"/>
      <w:r w:rsidRPr="00F53345">
        <w:rPr>
          <w:rFonts w:ascii="Times New Roman" w:hAnsi="Times New Roman" w:cs="Times New Roman"/>
          <w:sz w:val="24"/>
          <w:szCs w:val="24"/>
          <w:lang w:val="en-GB"/>
        </w:rPr>
        <w:t xml:space="preserve"> Santos de San Pedro. These rules tried to impose severe limitations on logging, while reinforcing the presence of the navy commissars tasked with selecting the most suitable trees for naval construction.</w:t>
      </w:r>
      <w:r w:rsidRPr="00F53345">
        <w:rPr>
          <w:rStyle w:val="FootnoteReference"/>
          <w:rFonts w:ascii="Times New Roman" w:hAnsi="Times New Roman" w:cs="Times New Roman"/>
          <w:sz w:val="24"/>
          <w:szCs w:val="24"/>
          <w:lang w:val="en-GB"/>
        </w:rPr>
        <w:footnoteReference w:id="20"/>
      </w:r>
    </w:p>
    <w:p w14:paraId="6F75ED3F" w14:textId="77777777" w:rsidR="001569C8" w:rsidRPr="00F53345" w:rsidRDefault="001569C8">
      <w:pPr>
        <w:pStyle w:val="NoSpacing"/>
        <w:suppressAutoHyphens/>
        <w:spacing w:line="360" w:lineRule="auto"/>
        <w:ind w:firstLine="708"/>
        <w:jc w:val="both"/>
        <w:rPr>
          <w:rFonts w:ascii="Times New Roman" w:hAnsi="Times New Roman" w:cs="Times New Roman"/>
          <w:sz w:val="24"/>
          <w:szCs w:val="24"/>
          <w:lang w:val="en-GB"/>
        </w:rPr>
        <w:pPrChange w:id="1053" w:author="mac_pro" w:date="2023-10-12T22:45:00Z">
          <w:pPr>
            <w:pStyle w:val="NoSpacing"/>
            <w:spacing w:line="360" w:lineRule="auto"/>
            <w:ind w:firstLine="708"/>
            <w:jc w:val="both"/>
          </w:pPr>
        </w:pPrChange>
      </w:pPr>
      <w:r w:rsidRPr="00F53345">
        <w:rPr>
          <w:rFonts w:ascii="Times New Roman" w:hAnsi="Times New Roman" w:cs="Times New Roman"/>
          <w:sz w:val="24"/>
          <w:szCs w:val="24"/>
          <w:lang w:val="en-GB"/>
        </w:rPr>
        <w:t xml:space="preserve">Another example is </w:t>
      </w:r>
      <w:proofErr w:type="spellStart"/>
      <w:r w:rsidRPr="00F53345">
        <w:rPr>
          <w:rFonts w:ascii="Times New Roman" w:hAnsi="Times New Roman" w:cs="Times New Roman"/>
          <w:sz w:val="24"/>
          <w:szCs w:val="24"/>
          <w:lang w:val="en-GB"/>
        </w:rPr>
        <w:t>Toribio</w:t>
      </w:r>
      <w:proofErr w:type="spellEnd"/>
      <w:r w:rsidRPr="00F53345">
        <w:rPr>
          <w:rFonts w:ascii="Times New Roman" w:hAnsi="Times New Roman" w:cs="Times New Roman"/>
          <w:sz w:val="24"/>
          <w:szCs w:val="24"/>
          <w:lang w:val="en-GB"/>
        </w:rPr>
        <w:t xml:space="preserve"> Pérez de Bustamante’s </w:t>
      </w:r>
      <w:proofErr w:type="spellStart"/>
      <w:r w:rsidRPr="00F53345">
        <w:rPr>
          <w:rFonts w:ascii="Times New Roman" w:hAnsi="Times New Roman" w:cs="Times New Roman"/>
          <w:i/>
          <w:sz w:val="24"/>
          <w:szCs w:val="24"/>
          <w:lang w:val="en-GB"/>
        </w:rPr>
        <w:t>Instrucción</w:t>
      </w:r>
      <w:proofErr w:type="spellEnd"/>
      <w:r w:rsidRPr="00F53345">
        <w:rPr>
          <w:rFonts w:ascii="Times New Roman" w:hAnsi="Times New Roman" w:cs="Times New Roman"/>
          <w:i/>
          <w:sz w:val="24"/>
          <w:szCs w:val="24"/>
          <w:lang w:val="en-GB"/>
        </w:rPr>
        <w:t xml:space="preserve"> </w:t>
      </w:r>
      <w:proofErr w:type="spellStart"/>
      <w:r w:rsidRPr="00F53345">
        <w:rPr>
          <w:rFonts w:ascii="Times New Roman" w:hAnsi="Times New Roman" w:cs="Times New Roman"/>
          <w:i/>
          <w:sz w:val="24"/>
          <w:szCs w:val="24"/>
          <w:lang w:val="en-GB"/>
        </w:rPr>
        <w:t>forestal</w:t>
      </w:r>
      <w:proofErr w:type="spellEnd"/>
      <w:r w:rsidRPr="00F53345">
        <w:rPr>
          <w:rFonts w:ascii="Times New Roman" w:hAnsi="Times New Roman" w:cs="Times New Roman"/>
          <w:sz w:val="24"/>
          <w:szCs w:val="24"/>
          <w:lang w:val="en-GB"/>
        </w:rPr>
        <w:t xml:space="preserve"> (1656), with which Philip IV tried to centralise forest management not only in Spain but in his whole empire. The document established a new basic rule for the preservation of woodland: the prohibition to fell trees within two leagues of the coastline and navigable rivers, which were put under royal protection. The </w:t>
      </w:r>
      <w:proofErr w:type="spellStart"/>
      <w:r w:rsidRPr="00F53345">
        <w:rPr>
          <w:rFonts w:ascii="Times New Roman" w:hAnsi="Times New Roman" w:cs="Times New Roman"/>
          <w:i/>
          <w:iCs/>
          <w:sz w:val="24"/>
          <w:szCs w:val="24"/>
          <w:lang w:val="en-GB"/>
        </w:rPr>
        <w:t>Instrucción</w:t>
      </w:r>
      <w:proofErr w:type="spellEnd"/>
      <w:r w:rsidRPr="00F53345">
        <w:rPr>
          <w:rFonts w:ascii="Times New Roman" w:hAnsi="Times New Roman" w:cs="Times New Roman"/>
          <w:sz w:val="24"/>
          <w:szCs w:val="24"/>
          <w:lang w:val="en-GB"/>
        </w:rPr>
        <w:t xml:space="preserve"> also ordered local authorities to disseminate the document’s contents in the areas in which these forests were. Interestingly, churches were singled out as ideal points to disseminate the order. The </w:t>
      </w:r>
      <w:proofErr w:type="spellStart"/>
      <w:r w:rsidRPr="00F53345">
        <w:rPr>
          <w:rFonts w:ascii="Times New Roman" w:hAnsi="Times New Roman" w:cs="Times New Roman"/>
          <w:i/>
          <w:iCs/>
          <w:sz w:val="24"/>
          <w:szCs w:val="24"/>
          <w:lang w:val="en-GB"/>
        </w:rPr>
        <w:t>Instrucción</w:t>
      </w:r>
      <w:proofErr w:type="spellEnd"/>
      <w:r w:rsidRPr="00F53345">
        <w:rPr>
          <w:rFonts w:ascii="Times New Roman" w:hAnsi="Times New Roman" w:cs="Times New Roman"/>
          <w:sz w:val="24"/>
          <w:szCs w:val="24"/>
          <w:lang w:val="en-GB"/>
        </w:rPr>
        <w:t xml:space="preserve"> also included practical information, concerning felling periods, tree planting, and punishments for those that violated the ban on logging in royal, communal, and private woodland.</w:t>
      </w:r>
      <w:r w:rsidRPr="00F53345">
        <w:rPr>
          <w:rStyle w:val="FootnoteReference"/>
          <w:rFonts w:ascii="Times New Roman" w:hAnsi="Times New Roman" w:cs="Times New Roman"/>
          <w:sz w:val="24"/>
          <w:szCs w:val="24"/>
          <w:lang w:val="en-GB"/>
        </w:rPr>
        <w:footnoteReference w:id="21"/>
      </w:r>
    </w:p>
    <w:p w14:paraId="1A1B7C3B" w14:textId="401BCDB8" w:rsidR="001569C8" w:rsidRPr="00F53345" w:rsidRDefault="001569C8" w:rsidP="009544F1">
      <w:pPr>
        <w:pStyle w:val="NoSpacing"/>
        <w:spacing w:line="360" w:lineRule="auto"/>
        <w:ind w:firstLine="708"/>
        <w:jc w:val="both"/>
        <w:rPr>
          <w:rFonts w:ascii="Times New Roman" w:hAnsi="Times New Roman" w:cs="Times New Roman"/>
          <w:sz w:val="24"/>
          <w:szCs w:val="24"/>
          <w:lang w:val="en-GB"/>
        </w:rPr>
      </w:pPr>
      <w:r w:rsidRPr="00F53345">
        <w:rPr>
          <w:rFonts w:ascii="Times New Roman" w:hAnsi="Times New Roman" w:cs="Times New Roman"/>
          <w:sz w:val="24"/>
          <w:szCs w:val="24"/>
          <w:lang w:val="en-GB"/>
        </w:rPr>
        <w:t xml:space="preserve">It is interesting that the Spanish Habsburgs also included their American colonies in this legislation. Unsurprisingly, the first ordinance to protect American woodland was passed in Cuba, by order of Philip II in 1559. This regulation prohibited any logging, </w:t>
      </w:r>
      <w:del w:id="1070" w:author="pc_m" w:date="2023-11-13T23:55:00Z">
        <w:r w:rsidRPr="00F53345" w:rsidDel="00236C5F">
          <w:rPr>
            <w:rFonts w:ascii="Times New Roman" w:hAnsi="Times New Roman" w:cs="Times New Roman"/>
            <w:sz w:val="24"/>
            <w:szCs w:val="24"/>
            <w:lang w:val="en-GB"/>
          </w:rPr>
          <w:delText xml:space="preserve">two </w:delText>
        </w:r>
      </w:del>
      <w:ins w:id="1071" w:author="pc_m" w:date="2023-11-13T23:55:00Z">
        <w:r>
          <w:rPr>
            <w:rFonts w:ascii="Times New Roman" w:hAnsi="Times New Roman" w:cs="Times New Roman"/>
            <w:sz w:val="24"/>
            <w:szCs w:val="24"/>
            <w:lang w:val="en-GB"/>
          </w:rPr>
          <w:t>2</w:t>
        </w:r>
        <w:r w:rsidRPr="00F53345">
          <w:rPr>
            <w:rFonts w:ascii="Times New Roman" w:hAnsi="Times New Roman" w:cs="Times New Roman"/>
            <w:sz w:val="24"/>
            <w:szCs w:val="24"/>
            <w:lang w:val="en-GB"/>
          </w:rPr>
          <w:t xml:space="preserve"> </w:t>
        </w:r>
      </w:ins>
      <w:r w:rsidRPr="00F53345">
        <w:rPr>
          <w:rFonts w:ascii="Times New Roman" w:hAnsi="Times New Roman" w:cs="Times New Roman"/>
          <w:sz w:val="24"/>
          <w:szCs w:val="24"/>
          <w:lang w:val="en-GB"/>
        </w:rPr>
        <w:t xml:space="preserve">leagues inland on the banks of the </w:t>
      </w:r>
      <w:proofErr w:type="spellStart"/>
      <w:r w:rsidRPr="00F53345">
        <w:rPr>
          <w:rFonts w:ascii="Times New Roman" w:hAnsi="Times New Roman" w:cs="Times New Roman"/>
          <w:sz w:val="24"/>
          <w:szCs w:val="24"/>
          <w:lang w:val="en-GB"/>
        </w:rPr>
        <w:t>Chorrera</w:t>
      </w:r>
      <w:proofErr w:type="spellEnd"/>
      <w:r w:rsidRPr="00F53345">
        <w:rPr>
          <w:rFonts w:ascii="Times New Roman" w:hAnsi="Times New Roman" w:cs="Times New Roman"/>
          <w:sz w:val="24"/>
          <w:szCs w:val="24"/>
          <w:lang w:val="en-GB"/>
        </w:rPr>
        <w:t xml:space="preserve"> River and also within </w:t>
      </w:r>
      <w:del w:id="1072" w:author="mac_pro" w:date="2023-10-13T01:40:00Z">
        <w:r w:rsidRPr="00F53345" w:rsidDel="00DE6212">
          <w:rPr>
            <w:rFonts w:ascii="Times New Roman" w:hAnsi="Times New Roman" w:cs="Times New Roman"/>
            <w:sz w:val="24"/>
            <w:szCs w:val="24"/>
            <w:highlight w:val="yellow"/>
            <w:lang w:val="en-GB"/>
            <w:rPrChange w:id="1073" w:author="mpb" w:date="2023-10-13T17:46:00Z">
              <w:rPr>
                <w:rFonts w:ascii="Times New Roman" w:hAnsi="Times New Roman" w:cs="Times New Roman"/>
                <w:sz w:val="24"/>
                <w:szCs w:val="24"/>
                <w:lang w:val="en-GB"/>
              </w:rPr>
            </w:rPrChange>
          </w:rPr>
          <w:delText xml:space="preserve">ten </w:delText>
        </w:r>
      </w:del>
      <w:ins w:id="1074" w:author="mac_pro" w:date="2023-10-13T01:40:00Z">
        <w:r w:rsidRPr="00F82FAD">
          <w:rPr>
            <w:rFonts w:ascii="Times New Roman" w:hAnsi="Times New Roman" w:cs="Times New Roman"/>
            <w:sz w:val="24"/>
            <w:szCs w:val="24"/>
            <w:lang w:val="en-GB"/>
          </w:rPr>
          <w:t xml:space="preserve">10 </w:t>
        </w:r>
      </w:ins>
      <w:r w:rsidRPr="00F82FAD">
        <w:rPr>
          <w:rFonts w:ascii="Times New Roman" w:hAnsi="Times New Roman" w:cs="Times New Roman"/>
          <w:sz w:val="24"/>
          <w:szCs w:val="24"/>
          <w:lang w:val="en-GB"/>
        </w:rPr>
        <w:t>leagues</w:t>
      </w:r>
      <w:r w:rsidRPr="00F53345">
        <w:rPr>
          <w:rFonts w:ascii="Times New Roman" w:hAnsi="Times New Roman" w:cs="Times New Roman"/>
          <w:sz w:val="24"/>
          <w:szCs w:val="24"/>
          <w:lang w:val="en-GB"/>
        </w:rPr>
        <w:t xml:space="preserve"> </w:t>
      </w:r>
      <w:ins w:id="1075" w:author="pc_m" w:date="2023-11-14T01:24:00Z">
        <w:r>
          <w:rPr>
            <w:rFonts w:ascii="Times New Roman" w:hAnsi="Times New Roman" w:cs="Times New Roman"/>
            <w:sz w:val="24"/>
            <w:szCs w:val="24"/>
            <w:lang w:val="en-GB"/>
          </w:rPr>
          <w:t xml:space="preserve">to </w:t>
        </w:r>
      </w:ins>
      <w:del w:id="1076" w:author="pc_m" w:date="2023-11-13T23:56:00Z">
        <w:r w:rsidRPr="00F53345" w:rsidDel="00756129">
          <w:rPr>
            <w:rFonts w:ascii="Times New Roman" w:hAnsi="Times New Roman" w:cs="Times New Roman"/>
            <w:sz w:val="24"/>
            <w:szCs w:val="24"/>
            <w:lang w:val="en-GB"/>
          </w:rPr>
          <w:delText xml:space="preserve">to </w:delText>
        </w:r>
      </w:del>
      <w:r w:rsidRPr="00F53345">
        <w:rPr>
          <w:rFonts w:ascii="Times New Roman" w:hAnsi="Times New Roman" w:cs="Times New Roman"/>
          <w:sz w:val="24"/>
          <w:szCs w:val="24"/>
          <w:lang w:val="en-GB"/>
        </w:rPr>
        <w:t>leeward and windward of Havana, without the governor’s permission. Anyone caught with an axe or a machete in the forests was sentenced to forced labour at the fortification works. Although this first order does not mention the navy’s needs, the following do, because throughout the 17</w:t>
      </w:r>
      <w:r w:rsidRPr="00FB7DD1">
        <w:rPr>
          <w:rFonts w:ascii="Times New Roman" w:hAnsi="Times New Roman" w:cs="Times New Roman"/>
          <w:sz w:val="24"/>
          <w:szCs w:val="24"/>
          <w:lang w:val="en-GB"/>
          <w:rPrChange w:id="1077" w:author="pc_m" w:date="2023-12-02T23:46:00Z">
            <w:rPr>
              <w:rFonts w:ascii="Times New Roman" w:hAnsi="Times New Roman" w:cs="Times New Roman"/>
              <w:sz w:val="24"/>
              <w:szCs w:val="24"/>
              <w:vertAlign w:val="superscript"/>
              <w:lang w:val="en-GB"/>
            </w:rPr>
          </w:rPrChange>
        </w:rPr>
        <w:t>th</w:t>
      </w:r>
      <w:r w:rsidRPr="00F53345">
        <w:rPr>
          <w:rFonts w:ascii="Times New Roman" w:hAnsi="Times New Roman" w:cs="Times New Roman"/>
          <w:sz w:val="24"/>
          <w:szCs w:val="24"/>
          <w:lang w:val="en-GB"/>
        </w:rPr>
        <w:t xml:space="preserve"> century the Spanish Crown prioritised shipbuilding in Cuba, notably in Havana. Especially important among all the royal orders concerning the navy’s wood resources was the one issued by Philip III on </w:t>
      </w:r>
      <w:r w:rsidRPr="00F82FAD">
        <w:rPr>
          <w:rFonts w:ascii="Times New Roman" w:hAnsi="Times New Roman" w:cs="Times New Roman"/>
          <w:sz w:val="24"/>
          <w:szCs w:val="24"/>
          <w:lang w:val="en-GB"/>
        </w:rPr>
        <w:t>26 March 1607</w:t>
      </w:r>
      <w:r w:rsidRPr="00F53345">
        <w:rPr>
          <w:rFonts w:ascii="Times New Roman" w:hAnsi="Times New Roman" w:cs="Times New Roman"/>
          <w:sz w:val="24"/>
          <w:szCs w:val="24"/>
          <w:lang w:val="en-GB"/>
        </w:rPr>
        <w:t xml:space="preserve">, ordering the Cuban governor, Pedro de Valdés, to send 50 pieces and 100 boards of mahogany to the </w:t>
      </w:r>
      <w:r w:rsidRPr="00401223">
        <w:rPr>
          <w:rFonts w:ascii="Times New Roman" w:hAnsi="Times New Roman" w:cs="Times New Roman"/>
          <w:sz w:val="24"/>
          <w:szCs w:val="24"/>
          <w:lang w:val="en-GB"/>
          <w:rPrChange w:id="1078" w:author="pc_m" w:date="2023-11-13T23:59:00Z">
            <w:rPr>
              <w:rFonts w:ascii="Times New Roman" w:hAnsi="Times New Roman" w:cs="Times New Roman"/>
              <w:i/>
              <w:sz w:val="24"/>
              <w:szCs w:val="24"/>
              <w:lang w:val="en-GB"/>
            </w:rPr>
          </w:rPrChange>
        </w:rPr>
        <w:t xml:space="preserve">Casa de </w:t>
      </w:r>
      <w:proofErr w:type="spellStart"/>
      <w:r w:rsidRPr="00401223">
        <w:rPr>
          <w:rFonts w:ascii="Times New Roman" w:hAnsi="Times New Roman" w:cs="Times New Roman"/>
          <w:sz w:val="24"/>
          <w:szCs w:val="24"/>
          <w:lang w:val="en-GB"/>
          <w:rPrChange w:id="1079" w:author="pc_m" w:date="2023-11-13T23:59:00Z">
            <w:rPr>
              <w:rFonts w:ascii="Times New Roman" w:hAnsi="Times New Roman" w:cs="Times New Roman"/>
              <w:i/>
              <w:sz w:val="24"/>
              <w:szCs w:val="24"/>
              <w:lang w:val="en-GB"/>
            </w:rPr>
          </w:rPrChange>
        </w:rPr>
        <w:t>Contratación</w:t>
      </w:r>
      <w:proofErr w:type="spellEnd"/>
      <w:r w:rsidRPr="00F53345">
        <w:rPr>
          <w:rFonts w:ascii="Times New Roman" w:hAnsi="Times New Roman" w:cs="Times New Roman"/>
          <w:sz w:val="24"/>
          <w:szCs w:val="24"/>
          <w:lang w:val="en-GB"/>
        </w:rPr>
        <w:t xml:space="preserve">, Seville, for its qualities as shipbuilding material to be assessed. Also important was the order issued on 2 March 1620, authorising anyone arriving in Havana with the intention of building ships to fell trees anywhere in Cuba, and that issued on 2 March 1623, with which Philip IV addressed the petition of Cuba’s governor, Francisco de Venegas, to limit this permit to the constructors of naos only, because </w:t>
      </w:r>
      <w:proofErr w:type="spellStart"/>
      <w:r w:rsidRPr="00F53345">
        <w:rPr>
          <w:rFonts w:ascii="Times New Roman" w:hAnsi="Times New Roman" w:cs="Times New Roman"/>
          <w:i/>
          <w:sz w:val="24"/>
          <w:szCs w:val="24"/>
          <w:lang w:val="en-GB"/>
        </w:rPr>
        <w:t>vecinos</w:t>
      </w:r>
      <w:proofErr w:type="spellEnd"/>
      <w:r w:rsidRPr="00F53345">
        <w:rPr>
          <w:rFonts w:ascii="Times New Roman" w:hAnsi="Times New Roman" w:cs="Times New Roman"/>
          <w:i/>
          <w:sz w:val="24"/>
          <w:szCs w:val="24"/>
          <w:lang w:val="en-GB"/>
        </w:rPr>
        <w:t xml:space="preserve"> </w:t>
      </w:r>
      <w:r w:rsidRPr="00F53345">
        <w:rPr>
          <w:rFonts w:ascii="Times New Roman" w:hAnsi="Times New Roman" w:cs="Times New Roman"/>
          <w:sz w:val="24"/>
          <w:szCs w:val="24"/>
          <w:lang w:val="en-GB"/>
        </w:rPr>
        <w:t>of Havana, especially ranchers, were expanding their land at the expense of woodland that was valuable for naval construction.</w:t>
      </w:r>
      <w:r w:rsidRPr="00F53345">
        <w:rPr>
          <w:rStyle w:val="FootnoteReference"/>
          <w:rFonts w:ascii="Times New Roman" w:hAnsi="Times New Roman" w:cs="Times New Roman"/>
          <w:sz w:val="24"/>
          <w:szCs w:val="24"/>
          <w:lang w:val="en-GB"/>
        </w:rPr>
        <w:footnoteReference w:id="22"/>
      </w:r>
    </w:p>
    <w:p w14:paraId="2B799E1B" w14:textId="08C7DC35" w:rsidR="001569C8" w:rsidRPr="00F53345" w:rsidDel="00B423D3" w:rsidRDefault="001569C8">
      <w:pPr>
        <w:pStyle w:val="NoSpacing"/>
        <w:suppressAutoHyphens/>
        <w:spacing w:line="360" w:lineRule="auto"/>
        <w:ind w:firstLine="708"/>
        <w:jc w:val="both"/>
        <w:rPr>
          <w:del w:id="1106" w:author="mac_pro" w:date="2023-10-13T01:54:00Z"/>
          <w:rFonts w:ascii="Times New Roman" w:hAnsi="Times New Roman" w:cs="Times New Roman"/>
          <w:sz w:val="24"/>
          <w:szCs w:val="24"/>
          <w:lang w:val="en-GB"/>
        </w:rPr>
        <w:pPrChange w:id="1107" w:author="mac_pro" w:date="2023-10-12T22:45:00Z">
          <w:pPr>
            <w:pStyle w:val="NoSpacing"/>
            <w:spacing w:line="360" w:lineRule="auto"/>
            <w:ind w:firstLine="708"/>
            <w:jc w:val="both"/>
          </w:pPr>
        </w:pPrChange>
      </w:pPr>
      <w:r w:rsidRPr="00F53345">
        <w:rPr>
          <w:rFonts w:ascii="Times New Roman" w:hAnsi="Times New Roman" w:cs="Times New Roman"/>
          <w:sz w:val="24"/>
          <w:szCs w:val="24"/>
          <w:lang w:val="en-GB"/>
        </w:rPr>
        <w:t xml:space="preserve">During the rule of the Spanish Bourbons, one of the most important decisions was to publish the </w:t>
      </w:r>
      <w:proofErr w:type="spellStart"/>
      <w:r w:rsidRPr="00F53345">
        <w:rPr>
          <w:rFonts w:ascii="Times New Roman" w:hAnsi="Times New Roman" w:cs="Times New Roman"/>
          <w:i/>
          <w:sz w:val="24"/>
          <w:szCs w:val="24"/>
          <w:lang w:val="en-GB"/>
        </w:rPr>
        <w:t>Ordenanza</w:t>
      </w:r>
      <w:proofErr w:type="spellEnd"/>
      <w:r w:rsidRPr="00F53345">
        <w:rPr>
          <w:rFonts w:ascii="Times New Roman" w:hAnsi="Times New Roman" w:cs="Times New Roman"/>
          <w:i/>
          <w:sz w:val="24"/>
          <w:szCs w:val="24"/>
          <w:lang w:val="en-GB"/>
        </w:rPr>
        <w:t xml:space="preserve"> de 1748</w:t>
      </w:r>
      <w:r w:rsidRPr="00F53345">
        <w:rPr>
          <w:rFonts w:ascii="Times New Roman" w:hAnsi="Times New Roman" w:cs="Times New Roman"/>
          <w:sz w:val="24"/>
          <w:szCs w:val="24"/>
          <w:lang w:val="en-GB"/>
        </w:rPr>
        <w:t xml:space="preserve">, which imposed norms for the exploitation of woodland in the Iberian Peninsula under the supervision of superintendents from the navy departments of El Ferrol, Cádiz-La </w:t>
      </w:r>
      <w:proofErr w:type="spellStart"/>
      <w:r w:rsidRPr="00F53345">
        <w:rPr>
          <w:rFonts w:ascii="Times New Roman" w:hAnsi="Times New Roman" w:cs="Times New Roman"/>
          <w:sz w:val="24"/>
          <w:szCs w:val="24"/>
          <w:lang w:val="en-GB"/>
        </w:rPr>
        <w:t>Carraca</w:t>
      </w:r>
      <w:proofErr w:type="spellEnd"/>
      <w:r w:rsidRPr="00F53345">
        <w:rPr>
          <w:rFonts w:ascii="Times New Roman" w:hAnsi="Times New Roman" w:cs="Times New Roman"/>
          <w:sz w:val="24"/>
          <w:szCs w:val="24"/>
          <w:lang w:val="en-GB"/>
        </w:rPr>
        <w:t xml:space="preserve">, and Cartagena. The main promoter of this document was the Marquis of Ensenada, Minister of the Royal </w:t>
      </w:r>
      <w:proofErr w:type="gramStart"/>
      <w:r w:rsidRPr="00F53345">
        <w:rPr>
          <w:rFonts w:ascii="Times New Roman" w:hAnsi="Times New Roman" w:cs="Times New Roman"/>
          <w:sz w:val="24"/>
          <w:szCs w:val="24"/>
          <w:lang w:val="en-GB"/>
        </w:rPr>
        <w:t>Navy</w:t>
      </w:r>
      <w:proofErr w:type="gramEnd"/>
      <w:r w:rsidRPr="00F53345">
        <w:rPr>
          <w:rFonts w:ascii="Times New Roman" w:hAnsi="Times New Roman" w:cs="Times New Roman"/>
          <w:sz w:val="24"/>
          <w:szCs w:val="24"/>
          <w:lang w:val="en-GB"/>
        </w:rPr>
        <w:t xml:space="preserve"> and the Indies, who granted navy officers sweeping powers to manage public and private woodland in the Iberian Peninsula, prioritising the Navy’s needs and shipbuilding in the royal shipyards. They were bestowed with the authority to decide the fate of all </w:t>
      </w:r>
      <w:del w:id="1108" w:author="mpb" w:date="2023-10-13T17:45:00Z">
        <w:r w:rsidRPr="00F53345" w:rsidDel="00F53345">
          <w:rPr>
            <w:rFonts w:ascii="Times New Roman" w:hAnsi="Times New Roman" w:cs="Times New Roman"/>
            <w:sz w:val="24"/>
            <w:szCs w:val="24"/>
            <w:lang w:val="en-GB"/>
          </w:rPr>
          <w:delText>woodland</w:delText>
        </w:r>
      </w:del>
      <w:ins w:id="1109" w:author="mpb" w:date="2023-10-13T17:45:00Z">
        <w:r w:rsidRPr="00F53345">
          <w:rPr>
            <w:rFonts w:ascii="Times New Roman" w:hAnsi="Times New Roman" w:cs="Times New Roman"/>
            <w:sz w:val="24"/>
            <w:szCs w:val="24"/>
            <w:lang w:val="en-GB"/>
          </w:rPr>
          <w:t>woodland,</w:t>
        </w:r>
      </w:ins>
      <w:r w:rsidRPr="00F53345">
        <w:rPr>
          <w:rFonts w:ascii="Times New Roman" w:hAnsi="Times New Roman" w:cs="Times New Roman"/>
          <w:sz w:val="24"/>
          <w:szCs w:val="24"/>
          <w:lang w:val="en-GB"/>
        </w:rPr>
        <w:t xml:space="preserve"> and, in their surveys, they earmarked the best trees for the </w:t>
      </w:r>
      <w:commentRangeStart w:id="1110"/>
      <w:r w:rsidRPr="00F53345">
        <w:rPr>
          <w:rFonts w:ascii="Times New Roman" w:hAnsi="Times New Roman" w:cs="Times New Roman"/>
          <w:sz w:val="24"/>
          <w:szCs w:val="24"/>
          <w:lang w:val="en-GB"/>
        </w:rPr>
        <w:t>Navy</w:t>
      </w:r>
      <w:commentRangeEnd w:id="1110"/>
      <w:r w:rsidRPr="00F53345">
        <w:rPr>
          <w:rStyle w:val="CommentReference"/>
          <w:lang w:val="en-GB"/>
          <w:rPrChange w:id="1111" w:author="mpb" w:date="2023-10-13T17:46:00Z">
            <w:rPr>
              <w:rStyle w:val="CommentReference"/>
            </w:rPr>
          </w:rPrChange>
        </w:rPr>
        <w:commentReference w:id="1110"/>
      </w:r>
      <w:r w:rsidRPr="00F53345">
        <w:rPr>
          <w:rFonts w:ascii="Times New Roman" w:hAnsi="Times New Roman" w:cs="Times New Roman"/>
          <w:sz w:val="24"/>
          <w:szCs w:val="24"/>
          <w:lang w:val="en-GB"/>
        </w:rPr>
        <w:t>, forcing private landowners to use inferior quality timber for their own needs. Navy intend</w:t>
      </w:r>
      <w:ins w:id="1112" w:author="mac_pro" w:date="2023-10-13T01:56:00Z">
        <w:r w:rsidRPr="00F53345">
          <w:rPr>
            <w:rFonts w:ascii="Times New Roman" w:hAnsi="Times New Roman" w:cs="Times New Roman"/>
            <w:sz w:val="24"/>
            <w:szCs w:val="24"/>
            <w:lang w:val="en-GB"/>
          </w:rPr>
          <w:t>a</w:t>
        </w:r>
      </w:ins>
      <w:del w:id="1113" w:author="mac_pro" w:date="2023-10-13T01:56:00Z">
        <w:r w:rsidRPr="00F53345" w:rsidDel="00EA069C">
          <w:rPr>
            <w:rFonts w:ascii="Times New Roman" w:hAnsi="Times New Roman" w:cs="Times New Roman"/>
            <w:sz w:val="24"/>
            <w:szCs w:val="24"/>
            <w:lang w:val="en-GB"/>
          </w:rPr>
          <w:delText>e</w:delText>
        </w:r>
      </w:del>
      <w:r w:rsidRPr="00F53345">
        <w:rPr>
          <w:rFonts w:ascii="Times New Roman" w:hAnsi="Times New Roman" w:cs="Times New Roman"/>
          <w:sz w:val="24"/>
          <w:szCs w:val="24"/>
          <w:lang w:val="en-GB"/>
        </w:rPr>
        <w:t>nts also had precedence to buy timber, sometimes paying below</w:t>
      </w:r>
      <w:ins w:id="1114" w:author="pc_m" w:date="2023-11-14T00:06:00Z">
        <w:r>
          <w:rPr>
            <w:rFonts w:ascii="Times New Roman" w:hAnsi="Times New Roman" w:cs="Times New Roman"/>
            <w:sz w:val="24"/>
            <w:szCs w:val="24"/>
            <w:lang w:val="en-GB"/>
          </w:rPr>
          <w:t>-</w:t>
        </w:r>
      </w:ins>
      <w:del w:id="1115" w:author="pc_m" w:date="2023-11-14T00:06:00Z">
        <w:r w:rsidRPr="00F53345" w:rsidDel="0050589A">
          <w:rPr>
            <w:rFonts w:ascii="Times New Roman" w:hAnsi="Times New Roman" w:cs="Times New Roman"/>
            <w:sz w:val="24"/>
            <w:szCs w:val="24"/>
            <w:lang w:val="en-GB"/>
          </w:rPr>
          <w:delText xml:space="preserve"> </w:delText>
        </w:r>
      </w:del>
      <w:r w:rsidRPr="00F53345">
        <w:rPr>
          <w:rFonts w:ascii="Times New Roman" w:hAnsi="Times New Roman" w:cs="Times New Roman"/>
          <w:sz w:val="24"/>
          <w:szCs w:val="24"/>
          <w:lang w:val="en-GB"/>
        </w:rPr>
        <w:t>market prices. Similarly, Navy officers had the authority to send supervisors to oversee planting operations.</w:t>
      </w:r>
      <w:r w:rsidRPr="00F53345">
        <w:rPr>
          <w:rStyle w:val="FootnoteReference"/>
          <w:rFonts w:ascii="Times New Roman" w:hAnsi="Times New Roman" w:cs="Times New Roman"/>
          <w:sz w:val="24"/>
          <w:szCs w:val="24"/>
          <w:lang w:val="en-GB"/>
        </w:rPr>
        <w:footnoteReference w:id="23"/>
      </w:r>
      <w:r w:rsidRPr="00F53345">
        <w:rPr>
          <w:rFonts w:ascii="Times New Roman" w:hAnsi="Times New Roman" w:cs="Times New Roman"/>
          <w:sz w:val="24"/>
          <w:szCs w:val="24"/>
          <w:lang w:val="en-GB"/>
        </w:rPr>
        <w:t xml:space="preserve"> These policies, however, did not yield the expected results, sparking conflict between state officials and forest owners,</w:t>
      </w:r>
      <w:r w:rsidRPr="00F53345">
        <w:rPr>
          <w:rStyle w:val="FootnoteReference"/>
          <w:rFonts w:ascii="Times New Roman" w:hAnsi="Times New Roman" w:cs="Times New Roman"/>
          <w:sz w:val="24"/>
          <w:szCs w:val="24"/>
          <w:lang w:val="en-GB"/>
        </w:rPr>
        <w:footnoteReference w:id="24"/>
      </w:r>
      <w:r w:rsidRPr="00F53345">
        <w:rPr>
          <w:rFonts w:ascii="Times New Roman" w:hAnsi="Times New Roman" w:cs="Times New Roman"/>
          <w:sz w:val="24"/>
          <w:szCs w:val="24"/>
          <w:lang w:val="en-GB"/>
        </w:rPr>
        <w:t xml:space="preserve"> and ultimately forcing the Ministry of the Royal Navy and Indies to seek other sources of timber outside the Iberian Peninsula through the </w:t>
      </w:r>
      <w:proofErr w:type="spellStart"/>
      <w:r w:rsidRPr="00F53345">
        <w:rPr>
          <w:rFonts w:ascii="Times New Roman" w:hAnsi="Times New Roman" w:cs="Times New Roman"/>
          <w:i/>
          <w:sz w:val="24"/>
          <w:szCs w:val="24"/>
          <w:lang w:val="en-GB"/>
        </w:rPr>
        <w:t>asiento</w:t>
      </w:r>
      <w:proofErr w:type="spellEnd"/>
      <w:r w:rsidRPr="00F53345">
        <w:rPr>
          <w:rFonts w:ascii="Times New Roman" w:hAnsi="Times New Roman" w:cs="Times New Roman"/>
          <w:i/>
          <w:sz w:val="24"/>
          <w:szCs w:val="24"/>
          <w:lang w:val="en-GB"/>
        </w:rPr>
        <w:t xml:space="preserve"> </w:t>
      </w:r>
      <w:r w:rsidRPr="00F53345">
        <w:rPr>
          <w:rFonts w:ascii="Times New Roman" w:hAnsi="Times New Roman" w:cs="Times New Roman"/>
          <w:sz w:val="24"/>
          <w:szCs w:val="24"/>
          <w:lang w:val="en-GB"/>
        </w:rPr>
        <w:t>system.</w:t>
      </w:r>
      <w:r w:rsidRPr="00F53345">
        <w:rPr>
          <w:rStyle w:val="FootnoteReference"/>
          <w:rFonts w:ascii="Times New Roman" w:hAnsi="Times New Roman" w:cs="Times New Roman"/>
          <w:sz w:val="24"/>
          <w:szCs w:val="24"/>
          <w:lang w:val="en-GB"/>
        </w:rPr>
        <w:footnoteReference w:id="25"/>
      </w:r>
    </w:p>
    <w:p w14:paraId="73B32DE6" w14:textId="77777777" w:rsidR="001569C8" w:rsidRPr="00F53345" w:rsidRDefault="001569C8">
      <w:pPr>
        <w:pStyle w:val="NoSpacing"/>
        <w:suppressAutoHyphens/>
        <w:spacing w:line="360" w:lineRule="auto"/>
        <w:ind w:firstLine="708"/>
        <w:jc w:val="both"/>
        <w:rPr>
          <w:rFonts w:ascii="Times New Roman" w:hAnsi="Times New Roman" w:cs="Times New Roman"/>
          <w:sz w:val="24"/>
          <w:szCs w:val="24"/>
          <w:lang w:val="en-GB"/>
        </w:rPr>
        <w:pPrChange w:id="1354" w:author="mac_pro" w:date="2023-10-13T01:54:00Z">
          <w:pPr>
            <w:pStyle w:val="NoSpacing"/>
            <w:spacing w:line="360" w:lineRule="auto"/>
            <w:ind w:firstLine="708"/>
            <w:jc w:val="both"/>
          </w:pPr>
        </w:pPrChange>
      </w:pPr>
    </w:p>
    <w:p w14:paraId="3BF4C452" w14:textId="77777777" w:rsidR="001569C8" w:rsidRPr="00F53345" w:rsidRDefault="001569C8">
      <w:pPr>
        <w:pStyle w:val="NoSpacing"/>
        <w:suppressAutoHyphens/>
        <w:spacing w:line="360" w:lineRule="auto"/>
        <w:ind w:firstLine="708"/>
        <w:jc w:val="both"/>
        <w:rPr>
          <w:rFonts w:ascii="Times New Roman" w:hAnsi="Times New Roman" w:cs="Times New Roman"/>
          <w:sz w:val="24"/>
          <w:szCs w:val="24"/>
          <w:lang w:val="en-GB"/>
        </w:rPr>
        <w:pPrChange w:id="1355" w:author="mac_pro" w:date="2023-10-12T22:45:00Z">
          <w:pPr>
            <w:pStyle w:val="NoSpacing"/>
            <w:spacing w:line="360" w:lineRule="auto"/>
            <w:ind w:firstLine="708"/>
            <w:jc w:val="both"/>
          </w:pPr>
        </w:pPrChange>
      </w:pPr>
    </w:p>
    <w:p w14:paraId="1026EE48" w14:textId="1056DEDB" w:rsidR="001569C8" w:rsidRPr="00F53345" w:rsidRDefault="001569C8" w:rsidP="009544F1">
      <w:pPr>
        <w:pStyle w:val="NoSpacing"/>
        <w:spacing w:line="360" w:lineRule="auto"/>
        <w:ind w:firstLine="708"/>
        <w:jc w:val="both"/>
        <w:rPr>
          <w:ins w:id="1356" w:author="mac_pro" w:date="2023-10-13T02:05:00Z"/>
          <w:rFonts w:ascii="Times New Roman" w:hAnsi="Times New Roman" w:cs="Times New Roman"/>
          <w:sz w:val="24"/>
          <w:szCs w:val="24"/>
          <w:lang w:val="en-GB"/>
        </w:rPr>
      </w:pPr>
      <w:r w:rsidRPr="00F53345">
        <w:rPr>
          <w:rFonts w:ascii="Times New Roman" w:hAnsi="Times New Roman" w:cs="Times New Roman"/>
          <w:sz w:val="24"/>
          <w:szCs w:val="24"/>
          <w:lang w:val="en-GB"/>
        </w:rPr>
        <w:t>The analysis of these and other official documents,</w:t>
      </w:r>
      <w:r w:rsidRPr="00F53345">
        <w:rPr>
          <w:rStyle w:val="FootnoteReference"/>
          <w:rFonts w:ascii="Times New Roman" w:hAnsi="Times New Roman" w:cs="Times New Roman"/>
          <w:sz w:val="24"/>
          <w:szCs w:val="24"/>
          <w:lang w:val="en-GB"/>
        </w:rPr>
        <w:footnoteReference w:id="26"/>
      </w:r>
      <w:r w:rsidRPr="00F53345">
        <w:rPr>
          <w:rFonts w:ascii="Times New Roman" w:hAnsi="Times New Roman" w:cs="Times New Roman"/>
          <w:sz w:val="24"/>
          <w:szCs w:val="24"/>
          <w:lang w:val="en-GB"/>
        </w:rPr>
        <w:t xml:space="preserve"> issued during the Early Modern Age, clearly illustrate that policies to protect woodland in Spain were guided by the wish to ensure the supply of timber for the king’s ships. This policy of sustainable use of forest resources pursued by Bourbon Spain was in line with mercantilist ideas put forward in the first half of the 18</w:t>
      </w:r>
      <w:r w:rsidRPr="00FB7DD1">
        <w:rPr>
          <w:rFonts w:ascii="Times New Roman" w:hAnsi="Times New Roman" w:cs="Times New Roman"/>
          <w:sz w:val="24"/>
          <w:szCs w:val="24"/>
          <w:lang w:val="en-GB"/>
          <w:rPrChange w:id="1426" w:author="pc_m" w:date="2023-12-02T23:46:00Z">
            <w:rPr>
              <w:rFonts w:ascii="Times New Roman" w:hAnsi="Times New Roman" w:cs="Times New Roman"/>
              <w:sz w:val="24"/>
              <w:szCs w:val="24"/>
              <w:vertAlign w:val="superscript"/>
              <w:lang w:val="en-GB"/>
            </w:rPr>
          </w:rPrChange>
        </w:rPr>
        <w:t>th</w:t>
      </w:r>
      <w:r w:rsidRPr="00F53345">
        <w:rPr>
          <w:rFonts w:ascii="Times New Roman" w:hAnsi="Times New Roman" w:cs="Times New Roman"/>
          <w:sz w:val="24"/>
          <w:szCs w:val="24"/>
          <w:lang w:val="en-GB"/>
        </w:rPr>
        <w:t xml:space="preserve"> century by two Spanish politicians inspired by the philosophy of the </w:t>
      </w:r>
      <w:r w:rsidRPr="00F82FAD">
        <w:rPr>
          <w:rFonts w:ascii="Times New Roman" w:hAnsi="Times New Roman" w:cs="Times New Roman"/>
          <w:sz w:val="24"/>
          <w:szCs w:val="24"/>
          <w:lang w:val="en-GB"/>
        </w:rPr>
        <w:t>Enlightenment</w:t>
      </w:r>
      <w:r w:rsidRPr="00F53345">
        <w:rPr>
          <w:rFonts w:ascii="Times New Roman" w:hAnsi="Times New Roman" w:cs="Times New Roman"/>
          <w:sz w:val="24"/>
          <w:szCs w:val="24"/>
          <w:lang w:val="en-GB"/>
        </w:rPr>
        <w:t xml:space="preserve">, </w:t>
      </w:r>
      <w:proofErr w:type="spellStart"/>
      <w:r w:rsidRPr="00F53345">
        <w:rPr>
          <w:rFonts w:ascii="Times New Roman" w:hAnsi="Times New Roman" w:cs="Times New Roman"/>
          <w:sz w:val="24"/>
          <w:szCs w:val="24"/>
          <w:lang w:val="en-GB"/>
        </w:rPr>
        <w:t>Jerónimo</w:t>
      </w:r>
      <w:proofErr w:type="spellEnd"/>
      <w:r w:rsidRPr="00F53345">
        <w:rPr>
          <w:rFonts w:ascii="Times New Roman" w:hAnsi="Times New Roman" w:cs="Times New Roman"/>
          <w:sz w:val="24"/>
          <w:szCs w:val="24"/>
          <w:lang w:val="en-GB"/>
        </w:rPr>
        <w:t xml:space="preserve"> de </w:t>
      </w:r>
      <w:proofErr w:type="spellStart"/>
      <w:r w:rsidRPr="00F53345">
        <w:rPr>
          <w:rFonts w:ascii="Times New Roman" w:hAnsi="Times New Roman" w:cs="Times New Roman"/>
          <w:sz w:val="24"/>
          <w:szCs w:val="24"/>
          <w:lang w:val="en-GB"/>
        </w:rPr>
        <w:t>Uztáriz</w:t>
      </w:r>
      <w:proofErr w:type="spellEnd"/>
      <w:r w:rsidRPr="00F53345">
        <w:rPr>
          <w:rFonts w:ascii="Times New Roman" w:hAnsi="Times New Roman" w:cs="Times New Roman"/>
          <w:sz w:val="24"/>
          <w:szCs w:val="24"/>
          <w:lang w:val="en-GB"/>
        </w:rPr>
        <w:t xml:space="preserve"> and José del </w:t>
      </w:r>
      <w:proofErr w:type="spellStart"/>
      <w:r w:rsidRPr="00F53345">
        <w:rPr>
          <w:rFonts w:ascii="Times New Roman" w:hAnsi="Times New Roman" w:cs="Times New Roman"/>
          <w:sz w:val="24"/>
          <w:szCs w:val="24"/>
          <w:lang w:val="en-GB"/>
        </w:rPr>
        <w:t>Campillo</w:t>
      </w:r>
      <w:proofErr w:type="spellEnd"/>
      <w:r w:rsidRPr="00F53345">
        <w:rPr>
          <w:rFonts w:ascii="Times New Roman" w:hAnsi="Times New Roman" w:cs="Times New Roman"/>
          <w:sz w:val="24"/>
          <w:szCs w:val="24"/>
          <w:lang w:val="en-GB"/>
        </w:rPr>
        <w:t xml:space="preserve"> y </w:t>
      </w:r>
      <w:proofErr w:type="spellStart"/>
      <w:r w:rsidRPr="00F53345">
        <w:rPr>
          <w:rFonts w:ascii="Times New Roman" w:hAnsi="Times New Roman" w:cs="Times New Roman"/>
          <w:sz w:val="24"/>
          <w:szCs w:val="24"/>
          <w:lang w:val="en-GB"/>
        </w:rPr>
        <w:t>Cossío</w:t>
      </w:r>
      <w:proofErr w:type="spellEnd"/>
      <w:r w:rsidRPr="00F53345">
        <w:rPr>
          <w:rFonts w:ascii="Times New Roman" w:hAnsi="Times New Roman" w:cs="Times New Roman"/>
          <w:sz w:val="24"/>
          <w:szCs w:val="24"/>
          <w:lang w:val="en-GB"/>
        </w:rPr>
        <w:t xml:space="preserve">, who highlighted the huge potential of American forests as </w:t>
      </w:r>
      <w:ins w:id="1427" w:author="mac_pro" w:date="2023-10-13T02:03:00Z">
        <w:r w:rsidRPr="00F53345">
          <w:rPr>
            <w:rFonts w:ascii="Times New Roman" w:hAnsi="Times New Roman" w:cs="Times New Roman"/>
            <w:sz w:val="24"/>
            <w:szCs w:val="24"/>
            <w:lang w:val="en-GB"/>
          </w:rPr>
          <w:t xml:space="preserve">the </w:t>
        </w:r>
      </w:ins>
      <w:r w:rsidRPr="00F53345">
        <w:rPr>
          <w:rFonts w:ascii="Times New Roman" w:hAnsi="Times New Roman" w:cs="Times New Roman"/>
          <w:sz w:val="24"/>
          <w:szCs w:val="24"/>
          <w:lang w:val="en-GB"/>
        </w:rPr>
        <w:t xml:space="preserve">main source of timber for the Spanish royal shipyards. </w:t>
      </w:r>
      <w:proofErr w:type="spellStart"/>
      <w:r w:rsidRPr="00F53345">
        <w:rPr>
          <w:rFonts w:ascii="Times New Roman" w:hAnsi="Times New Roman" w:cs="Times New Roman"/>
          <w:sz w:val="24"/>
          <w:szCs w:val="24"/>
          <w:lang w:val="en-GB"/>
        </w:rPr>
        <w:t>Uztáriz</w:t>
      </w:r>
      <w:proofErr w:type="spellEnd"/>
      <w:r w:rsidRPr="00F53345">
        <w:rPr>
          <w:rFonts w:ascii="Times New Roman" w:hAnsi="Times New Roman" w:cs="Times New Roman"/>
          <w:sz w:val="24"/>
          <w:szCs w:val="24"/>
          <w:lang w:val="en-GB"/>
        </w:rPr>
        <w:t xml:space="preserve"> saw great advantage in the great durability and resistance of American timber, which he expressed as follows:</w:t>
      </w:r>
    </w:p>
    <w:p w14:paraId="381C49B1" w14:textId="39872E0E" w:rsidR="001569C8" w:rsidRPr="00F53345" w:rsidRDefault="001569C8">
      <w:pPr>
        <w:pStyle w:val="BlockText"/>
        <w:ind w:firstLine="708"/>
        <w:rPr>
          <w:lang w:val="en-GB"/>
          <w:rPrChange w:id="1428" w:author="mpb" w:date="2023-10-13T17:46:00Z">
            <w:rPr/>
          </w:rPrChange>
        </w:rPr>
        <w:pPrChange w:id="1429" w:author="pc_m" w:date="2023-11-14T22:06:00Z">
          <w:pPr>
            <w:pStyle w:val="NoSpacing"/>
            <w:spacing w:line="360" w:lineRule="auto"/>
            <w:ind w:firstLine="708"/>
            <w:jc w:val="both"/>
          </w:pPr>
        </w:pPrChange>
      </w:pPr>
      <w:del w:id="1430" w:author="mac_pro" w:date="2023-10-13T02:05:00Z">
        <w:r w:rsidRPr="00F53345" w:rsidDel="005647CE">
          <w:rPr>
            <w:sz w:val="24"/>
            <w:szCs w:val="24"/>
            <w:lang w:val="en-GB"/>
            <w:rPrChange w:id="1431" w:author="mpb" w:date="2023-10-13T17:46:00Z">
              <w:rPr/>
            </w:rPrChange>
          </w:rPr>
          <w:delText xml:space="preserve"> “</w:delText>
        </w:r>
      </w:del>
      <w:r w:rsidRPr="00F53345">
        <w:rPr>
          <w:sz w:val="24"/>
          <w:szCs w:val="24"/>
          <w:lang w:val="en-GB"/>
          <w:rPrChange w:id="1432" w:author="mpb" w:date="2023-10-13T17:46:00Z">
            <w:rPr/>
          </w:rPrChange>
        </w:rPr>
        <w:t xml:space="preserve">In the islands and mainland of America, where his majesty has many exquisite kinds of wood and an abundance of pitch and tar for the construction of ships </w:t>
      </w:r>
      <w:del w:id="1433" w:author="mpb" w:date="2023-10-13T17:46:00Z">
        <w:r w:rsidRPr="00F53345" w:rsidDel="00B31A0C">
          <w:rPr>
            <w:sz w:val="24"/>
            <w:szCs w:val="24"/>
            <w:lang w:val="en-GB"/>
            <w:rPrChange w:id="1434" w:author="mpb" w:date="2023-10-13T17:46:00Z">
              <w:rPr/>
            </w:rPrChange>
          </w:rPr>
          <w:delText>[...]</w:delText>
        </w:r>
      </w:del>
      <w:ins w:id="1435" w:author="mpb" w:date="2023-10-13T17:46:00Z">
        <w:r>
          <w:rPr>
            <w:sz w:val="24"/>
            <w:szCs w:val="24"/>
            <w:lang w:val="en-GB"/>
          </w:rPr>
          <w:t>. . .</w:t>
        </w:r>
      </w:ins>
      <w:del w:id="1436" w:author="mac_pro" w:date="2023-10-13T02:04:00Z">
        <w:r w:rsidRPr="00F53345" w:rsidDel="005647CE">
          <w:rPr>
            <w:sz w:val="24"/>
            <w:szCs w:val="24"/>
            <w:lang w:val="en-GB"/>
            <w:rPrChange w:id="1437" w:author="mpb" w:date="2023-10-13T17:46:00Z">
              <w:rPr/>
            </w:rPrChange>
          </w:rPr>
          <w:delText>.</w:delText>
        </w:r>
      </w:del>
      <w:r w:rsidRPr="00F53345">
        <w:rPr>
          <w:sz w:val="24"/>
          <w:szCs w:val="24"/>
          <w:lang w:val="en-GB"/>
          <w:rPrChange w:id="1438" w:author="mpb" w:date="2023-10-13T17:46:00Z">
            <w:rPr/>
          </w:rPrChange>
        </w:rPr>
        <w:t xml:space="preserve"> with the considerable benefit that if the [ships] made in Europe resist </w:t>
      </w:r>
      <w:commentRangeStart w:id="1439"/>
      <w:r w:rsidRPr="00F53345">
        <w:rPr>
          <w:sz w:val="24"/>
          <w:szCs w:val="24"/>
          <w:lang w:val="en-GB"/>
          <w:rPrChange w:id="1440" w:author="mpb" w:date="2023-10-13T17:46:00Z">
            <w:rPr/>
          </w:rPrChange>
        </w:rPr>
        <w:t>from</w:t>
      </w:r>
      <w:commentRangeEnd w:id="1439"/>
      <w:r>
        <w:rPr>
          <w:rStyle w:val="CommentReference"/>
          <w:rFonts w:asciiTheme="minorHAnsi" w:hAnsiTheme="minorHAnsi" w:cstheme="minorBidi"/>
          <w:lang w:val="pl-PL"/>
        </w:rPr>
        <w:commentReference w:id="1439"/>
      </w:r>
      <w:r w:rsidRPr="00F53345">
        <w:rPr>
          <w:sz w:val="24"/>
          <w:szCs w:val="24"/>
          <w:lang w:val="en-GB"/>
          <w:rPrChange w:id="1441" w:author="mpb" w:date="2023-10-13T17:46:00Z">
            <w:rPr/>
          </w:rPrChange>
        </w:rPr>
        <w:t xml:space="preserve"> 12 to 15 years, [those in America] are preserved for more than 30 years since they are made there with the cedar, harder oak, and other woods of superior strength and resistance</w:t>
      </w:r>
      <w:del w:id="1442" w:author="mac_pro" w:date="2023-10-13T02:06:00Z">
        <w:r w:rsidRPr="00F53345" w:rsidDel="005647CE">
          <w:rPr>
            <w:lang w:val="en-GB"/>
            <w:rPrChange w:id="1443" w:author="mpb" w:date="2023-10-13T17:46:00Z">
              <w:rPr/>
            </w:rPrChange>
          </w:rPr>
          <w:delText xml:space="preserve"> […]”</w:delText>
        </w:r>
      </w:del>
      <w:r w:rsidRPr="00F53345">
        <w:rPr>
          <w:lang w:val="en-GB"/>
          <w:rPrChange w:id="1444" w:author="mpb" w:date="2023-10-13T17:46:00Z">
            <w:rPr/>
          </w:rPrChange>
        </w:rPr>
        <w:t>.</w:t>
      </w:r>
      <w:r w:rsidRPr="00F53345">
        <w:rPr>
          <w:rStyle w:val="FootnoteReference"/>
          <w:sz w:val="24"/>
          <w:szCs w:val="24"/>
          <w:lang w:val="en-GB"/>
        </w:rPr>
        <w:footnoteReference w:id="27"/>
      </w:r>
    </w:p>
    <w:p w14:paraId="639E6E32" w14:textId="77777777" w:rsidR="001569C8" w:rsidRDefault="001569C8">
      <w:pPr>
        <w:pStyle w:val="NoSpacing"/>
        <w:suppressAutoHyphens/>
        <w:spacing w:line="360" w:lineRule="auto"/>
        <w:ind w:firstLine="708"/>
        <w:jc w:val="both"/>
        <w:rPr>
          <w:ins w:id="1470" w:author="pc_m" w:date="2023-11-14T00:18:00Z"/>
          <w:rFonts w:ascii="Times New Roman" w:hAnsi="Times New Roman" w:cs="Times New Roman"/>
          <w:sz w:val="24"/>
          <w:szCs w:val="24"/>
          <w:lang w:val="en-GB"/>
        </w:rPr>
        <w:pPrChange w:id="1471" w:author="mac_pro" w:date="2023-10-12T22:45:00Z">
          <w:pPr>
            <w:pStyle w:val="NoSpacing"/>
            <w:spacing w:line="360" w:lineRule="auto"/>
            <w:ind w:firstLine="708"/>
            <w:jc w:val="both"/>
          </w:pPr>
        </w:pPrChange>
      </w:pPr>
      <w:proofErr w:type="spellStart"/>
      <w:r w:rsidRPr="00F53345">
        <w:rPr>
          <w:rFonts w:ascii="Times New Roman" w:hAnsi="Times New Roman" w:cs="Times New Roman"/>
          <w:sz w:val="24"/>
          <w:szCs w:val="24"/>
          <w:lang w:val="en-GB"/>
        </w:rPr>
        <w:t>Campillo</w:t>
      </w:r>
      <w:proofErr w:type="spellEnd"/>
      <w:r w:rsidRPr="00F53345">
        <w:rPr>
          <w:rFonts w:ascii="Times New Roman" w:hAnsi="Times New Roman" w:cs="Times New Roman"/>
          <w:sz w:val="24"/>
          <w:szCs w:val="24"/>
          <w:lang w:val="en-GB"/>
        </w:rPr>
        <w:t xml:space="preserve"> y </w:t>
      </w:r>
      <w:proofErr w:type="spellStart"/>
      <w:r w:rsidRPr="00F53345">
        <w:rPr>
          <w:rFonts w:ascii="Times New Roman" w:hAnsi="Times New Roman" w:cs="Times New Roman"/>
          <w:sz w:val="24"/>
          <w:szCs w:val="24"/>
          <w:lang w:val="en-GB"/>
        </w:rPr>
        <w:t>Cossío</w:t>
      </w:r>
      <w:proofErr w:type="spellEnd"/>
      <w:r w:rsidRPr="00F53345">
        <w:rPr>
          <w:rFonts w:ascii="Times New Roman" w:hAnsi="Times New Roman" w:cs="Times New Roman"/>
          <w:sz w:val="24"/>
          <w:szCs w:val="24"/>
          <w:lang w:val="en-GB"/>
        </w:rPr>
        <w:t xml:space="preserve"> also demonstrated the advantages of American wood, saying that</w:t>
      </w:r>
      <w:ins w:id="1472" w:author="pc_m" w:date="2023-11-14T00:18:00Z">
        <w:r>
          <w:rPr>
            <w:rFonts w:ascii="Times New Roman" w:hAnsi="Times New Roman" w:cs="Times New Roman"/>
            <w:sz w:val="24"/>
            <w:szCs w:val="24"/>
            <w:lang w:val="en-GB"/>
          </w:rPr>
          <w:t>:</w:t>
        </w:r>
      </w:ins>
    </w:p>
    <w:p w14:paraId="3837E13C" w14:textId="77777777" w:rsidR="001569C8" w:rsidRDefault="001569C8">
      <w:pPr>
        <w:pStyle w:val="BlockText"/>
        <w:ind w:firstLine="708"/>
        <w:rPr>
          <w:ins w:id="1473" w:author="pc_m" w:date="2023-11-14T00:18:00Z"/>
        </w:rPr>
        <w:pPrChange w:id="1474" w:author="pc_m" w:date="2023-11-14T22:06:00Z">
          <w:pPr>
            <w:pStyle w:val="NoSpacing"/>
            <w:spacing w:line="360" w:lineRule="auto"/>
            <w:ind w:firstLine="708"/>
            <w:jc w:val="both"/>
          </w:pPr>
        </w:pPrChange>
      </w:pPr>
      <w:del w:id="1475" w:author="pc_m" w:date="2023-11-14T00:19:00Z">
        <w:r w:rsidRPr="00F53345" w:rsidDel="003C1774">
          <w:delText xml:space="preserve"> </w:delText>
        </w:r>
      </w:del>
      <w:del w:id="1476" w:author="pc_m" w:date="2023-11-14T00:18:00Z">
        <w:r w:rsidRPr="00F53345" w:rsidDel="003C1774">
          <w:delText>“</w:delText>
        </w:r>
      </w:del>
      <w:r w:rsidRPr="00F53345">
        <w:t xml:space="preserve">Campeche </w:t>
      </w:r>
      <w:proofErr w:type="spellStart"/>
      <w:r w:rsidRPr="00F53345">
        <w:t>wood</w:t>
      </w:r>
      <w:proofErr w:type="spellEnd"/>
      <w:r w:rsidRPr="00F53345">
        <w:t xml:space="preserve">, </w:t>
      </w:r>
      <w:proofErr w:type="spellStart"/>
      <w:r w:rsidRPr="00F53345">
        <w:t>cedar</w:t>
      </w:r>
      <w:proofErr w:type="spellEnd"/>
      <w:r w:rsidRPr="00F53345">
        <w:t xml:space="preserve">, </w:t>
      </w:r>
      <w:proofErr w:type="spellStart"/>
      <w:r w:rsidRPr="00F53345">
        <w:t>mahogany</w:t>
      </w:r>
      <w:proofErr w:type="spellEnd"/>
      <w:r w:rsidRPr="00F53345">
        <w:t xml:space="preserve"> and </w:t>
      </w:r>
      <w:proofErr w:type="spellStart"/>
      <w:r w:rsidRPr="00F53345">
        <w:t>other</w:t>
      </w:r>
      <w:proofErr w:type="spellEnd"/>
      <w:r w:rsidRPr="00F53345">
        <w:t xml:space="preserve"> </w:t>
      </w:r>
      <w:proofErr w:type="spellStart"/>
      <w:r w:rsidRPr="00F53345">
        <w:t>beautiful</w:t>
      </w:r>
      <w:proofErr w:type="spellEnd"/>
      <w:r w:rsidRPr="00F53345">
        <w:t xml:space="preserve"> </w:t>
      </w:r>
      <w:proofErr w:type="spellStart"/>
      <w:r w:rsidRPr="00F53345">
        <w:t>woods</w:t>
      </w:r>
      <w:proofErr w:type="spellEnd"/>
      <w:r w:rsidRPr="00F53345">
        <w:t xml:space="preserve">, </w:t>
      </w:r>
      <w:proofErr w:type="spellStart"/>
      <w:r w:rsidRPr="00F53345">
        <w:t>masts</w:t>
      </w:r>
      <w:proofErr w:type="spellEnd"/>
      <w:r w:rsidRPr="00F53345">
        <w:t xml:space="preserve"> </w:t>
      </w:r>
      <w:proofErr w:type="spellStart"/>
      <w:r w:rsidRPr="00F53345">
        <w:t>for</w:t>
      </w:r>
      <w:proofErr w:type="spellEnd"/>
      <w:r w:rsidRPr="00F53345">
        <w:t xml:space="preserve"> </w:t>
      </w:r>
      <w:proofErr w:type="spellStart"/>
      <w:r w:rsidRPr="00F53345">
        <w:t>ships</w:t>
      </w:r>
      <w:proofErr w:type="spellEnd"/>
      <w:r w:rsidRPr="00F53345">
        <w:t xml:space="preserve">, </w:t>
      </w:r>
      <w:proofErr w:type="spellStart"/>
      <w:r w:rsidRPr="00F53345">
        <w:t>planks</w:t>
      </w:r>
      <w:proofErr w:type="spellEnd"/>
      <w:r w:rsidRPr="00F53345">
        <w:t xml:space="preserve">, pitch, pitch </w:t>
      </w:r>
      <w:del w:id="1477" w:author="mpb" w:date="2023-10-13T17:46:00Z">
        <w:r w:rsidRPr="00F53345" w:rsidDel="00B31A0C">
          <w:delText>[...]</w:delText>
        </w:r>
      </w:del>
      <w:ins w:id="1478" w:author="mpb" w:date="2023-10-13T17:46:00Z">
        <w:r>
          <w:t>. . .</w:t>
        </w:r>
      </w:ins>
      <w:r w:rsidRPr="00F53345">
        <w:t xml:space="preserve"> </w:t>
      </w:r>
      <w:proofErr w:type="spellStart"/>
      <w:r w:rsidRPr="00F53345">
        <w:t>that</w:t>
      </w:r>
      <w:proofErr w:type="spellEnd"/>
      <w:r w:rsidRPr="00F53345">
        <w:t xml:space="preserve"> </w:t>
      </w:r>
      <w:proofErr w:type="spellStart"/>
      <w:r w:rsidRPr="00F53345">
        <w:t>now</w:t>
      </w:r>
      <w:proofErr w:type="spellEnd"/>
      <w:r w:rsidRPr="00F53345">
        <w:t xml:space="preserve"> come to </w:t>
      </w:r>
      <w:proofErr w:type="spellStart"/>
      <w:r w:rsidRPr="00F53345">
        <w:t>us</w:t>
      </w:r>
      <w:proofErr w:type="spellEnd"/>
      <w:r w:rsidRPr="00F53345">
        <w:t xml:space="preserve"> </w:t>
      </w:r>
      <w:proofErr w:type="spellStart"/>
      <w:r w:rsidRPr="00F53345">
        <w:t>from</w:t>
      </w:r>
      <w:proofErr w:type="spellEnd"/>
      <w:r w:rsidRPr="00F53345">
        <w:t xml:space="preserve"> </w:t>
      </w:r>
      <w:proofErr w:type="spellStart"/>
      <w:r w:rsidRPr="00F53345">
        <w:t>the</w:t>
      </w:r>
      <w:proofErr w:type="spellEnd"/>
      <w:r w:rsidRPr="00F53345">
        <w:t xml:space="preserve"> </w:t>
      </w:r>
      <w:proofErr w:type="spellStart"/>
      <w:r w:rsidRPr="00F53345">
        <w:t>Baltic</w:t>
      </w:r>
      <w:proofErr w:type="spellEnd"/>
      <w:r w:rsidRPr="00F53345">
        <w:t xml:space="preserve">, </w:t>
      </w:r>
      <w:proofErr w:type="spellStart"/>
      <w:r w:rsidRPr="00F53345">
        <w:t>we</w:t>
      </w:r>
      <w:proofErr w:type="spellEnd"/>
      <w:r w:rsidRPr="00F53345">
        <w:t xml:space="preserve"> </w:t>
      </w:r>
      <w:proofErr w:type="spellStart"/>
      <w:r w:rsidRPr="00F53345">
        <w:t>will</w:t>
      </w:r>
      <w:proofErr w:type="spellEnd"/>
      <w:r w:rsidRPr="00F53345">
        <w:t xml:space="preserve"> </w:t>
      </w:r>
      <w:proofErr w:type="spellStart"/>
      <w:r w:rsidRPr="00F53345">
        <w:t>have</w:t>
      </w:r>
      <w:proofErr w:type="spellEnd"/>
      <w:r w:rsidRPr="00F53345">
        <w:t xml:space="preserve"> </w:t>
      </w:r>
      <w:proofErr w:type="spellStart"/>
      <w:r w:rsidRPr="00F53345">
        <w:t>from</w:t>
      </w:r>
      <w:proofErr w:type="spellEnd"/>
      <w:r w:rsidRPr="00F53345">
        <w:t xml:space="preserve"> </w:t>
      </w:r>
      <w:proofErr w:type="spellStart"/>
      <w:r w:rsidRPr="00F53345">
        <w:t>our</w:t>
      </w:r>
      <w:proofErr w:type="spellEnd"/>
      <w:r w:rsidRPr="00F53345">
        <w:t xml:space="preserve"> </w:t>
      </w:r>
      <w:proofErr w:type="spellStart"/>
      <w:r w:rsidRPr="00F53345">
        <w:t>Indies</w:t>
      </w:r>
      <w:proofErr w:type="spellEnd"/>
      <w:r w:rsidRPr="00F53345">
        <w:t xml:space="preserve">; and </w:t>
      </w:r>
      <w:proofErr w:type="spellStart"/>
      <w:r w:rsidRPr="00F53345">
        <w:t>also</w:t>
      </w:r>
      <w:proofErr w:type="spellEnd"/>
      <w:r w:rsidRPr="00F53345">
        <w:t xml:space="preserve"> </w:t>
      </w:r>
      <w:proofErr w:type="spellStart"/>
      <w:r w:rsidRPr="00F53345">
        <w:t>the</w:t>
      </w:r>
      <w:proofErr w:type="spellEnd"/>
      <w:r w:rsidRPr="00F53345">
        <w:t xml:space="preserve"> </w:t>
      </w:r>
      <w:proofErr w:type="spellStart"/>
      <w:r w:rsidRPr="00F53345">
        <w:t>furniture</w:t>
      </w:r>
      <w:proofErr w:type="spellEnd"/>
      <w:r w:rsidRPr="00F53345">
        <w:t xml:space="preserve">, </w:t>
      </w:r>
      <w:proofErr w:type="spellStart"/>
      <w:r w:rsidRPr="00F53345">
        <w:t>tools</w:t>
      </w:r>
      <w:proofErr w:type="spellEnd"/>
      <w:r w:rsidRPr="00F53345">
        <w:t xml:space="preserve">, </w:t>
      </w:r>
      <w:proofErr w:type="spellStart"/>
      <w:r w:rsidRPr="00F53345">
        <w:t>instruments</w:t>
      </w:r>
      <w:proofErr w:type="spellEnd"/>
      <w:r w:rsidRPr="00F53345">
        <w:t xml:space="preserve"> </w:t>
      </w:r>
      <w:proofErr w:type="spellStart"/>
      <w:r w:rsidRPr="00F53345">
        <w:t>for</w:t>
      </w:r>
      <w:proofErr w:type="spellEnd"/>
      <w:r w:rsidRPr="00F53345">
        <w:t xml:space="preserve"> </w:t>
      </w:r>
      <w:proofErr w:type="spellStart"/>
      <w:r w:rsidRPr="00F53345">
        <w:t>work</w:t>
      </w:r>
      <w:proofErr w:type="spellEnd"/>
      <w:r w:rsidRPr="00F53345">
        <w:t xml:space="preserve"> </w:t>
      </w:r>
      <w:del w:id="1479" w:author="mpb" w:date="2023-10-13T17:46:00Z">
        <w:r w:rsidRPr="00F53345" w:rsidDel="00B31A0C">
          <w:delText>[...]</w:delText>
        </w:r>
      </w:del>
      <w:ins w:id="1480" w:author="mpb" w:date="2023-10-13T17:46:00Z">
        <w:r>
          <w:t>. . .</w:t>
        </w:r>
      </w:ins>
      <w:r w:rsidRPr="00F53345">
        <w:t xml:space="preserve"> </w:t>
      </w:r>
      <w:proofErr w:type="spellStart"/>
      <w:r w:rsidRPr="00F53345">
        <w:t>we</w:t>
      </w:r>
      <w:proofErr w:type="spellEnd"/>
      <w:r w:rsidRPr="00F53345">
        <w:t xml:space="preserve"> can </w:t>
      </w:r>
      <w:proofErr w:type="spellStart"/>
      <w:r w:rsidRPr="00F53345">
        <w:t>take</w:t>
      </w:r>
      <w:proofErr w:type="spellEnd"/>
      <w:r w:rsidRPr="00F53345">
        <w:t xml:space="preserve"> </w:t>
      </w:r>
      <w:proofErr w:type="spellStart"/>
      <w:r w:rsidRPr="00F53345">
        <w:t>them</w:t>
      </w:r>
      <w:proofErr w:type="spellEnd"/>
      <w:r w:rsidRPr="00F53345">
        <w:t xml:space="preserve"> [</w:t>
      </w:r>
      <w:proofErr w:type="spellStart"/>
      <w:r w:rsidRPr="00F53345">
        <w:t>from</w:t>
      </w:r>
      <w:proofErr w:type="spellEnd"/>
      <w:r w:rsidRPr="00F53345">
        <w:t xml:space="preserve"> </w:t>
      </w:r>
      <w:proofErr w:type="spellStart"/>
      <w:r w:rsidRPr="00F53345">
        <w:t>Spain</w:t>
      </w:r>
      <w:proofErr w:type="spellEnd"/>
      <w:r w:rsidRPr="00F53345">
        <w:t xml:space="preserve">] </w:t>
      </w:r>
      <w:proofErr w:type="spellStart"/>
      <w:r w:rsidRPr="00F53345">
        <w:t>there</w:t>
      </w:r>
      <w:proofErr w:type="spellEnd"/>
      <w:r w:rsidRPr="00F53345">
        <w:t xml:space="preserve"> and </w:t>
      </w:r>
      <w:proofErr w:type="spellStart"/>
      <w:r w:rsidRPr="00F53345">
        <w:t>sell</w:t>
      </w:r>
      <w:proofErr w:type="spellEnd"/>
      <w:r w:rsidRPr="00F53345">
        <w:t xml:space="preserve"> </w:t>
      </w:r>
      <w:proofErr w:type="spellStart"/>
      <w:r w:rsidRPr="00F53345">
        <w:t>them</w:t>
      </w:r>
      <w:proofErr w:type="spellEnd"/>
      <w:r w:rsidRPr="00F53345">
        <w:t xml:space="preserve"> </w:t>
      </w:r>
      <w:proofErr w:type="spellStart"/>
      <w:r w:rsidRPr="00F53345">
        <w:t>cheaper</w:t>
      </w:r>
      <w:proofErr w:type="spellEnd"/>
      <w:r w:rsidRPr="00F53345">
        <w:t xml:space="preserve"> [in </w:t>
      </w:r>
      <w:proofErr w:type="spellStart"/>
      <w:r w:rsidRPr="00F53345">
        <w:t>America</w:t>
      </w:r>
      <w:proofErr w:type="spellEnd"/>
      <w:r w:rsidRPr="00F53345">
        <w:t>]</w:t>
      </w:r>
      <w:del w:id="1481" w:author="pc_m" w:date="2023-11-14T00:18:00Z">
        <w:r w:rsidRPr="00F53345" w:rsidDel="003C1774">
          <w:delText>”</w:delText>
        </w:r>
      </w:del>
      <w:r w:rsidRPr="00F53345">
        <w:t>.</w:t>
      </w:r>
      <w:r w:rsidRPr="00F53345">
        <w:rPr>
          <w:rStyle w:val="FootnoteReference"/>
          <w:sz w:val="24"/>
          <w:szCs w:val="24"/>
          <w:lang w:val="en-GB"/>
        </w:rPr>
        <w:footnoteReference w:id="28"/>
      </w:r>
      <w:r w:rsidRPr="00F53345">
        <w:t xml:space="preserve"> </w:t>
      </w:r>
    </w:p>
    <w:p w14:paraId="3043E537" w14:textId="341D7AEB" w:rsidR="001569C8" w:rsidRPr="00F53345" w:rsidRDefault="001569C8" w:rsidP="009544F1">
      <w:pPr>
        <w:pStyle w:val="NoSpacing"/>
        <w:spacing w:line="360" w:lineRule="auto"/>
        <w:ind w:firstLine="708"/>
        <w:jc w:val="both"/>
        <w:rPr>
          <w:rFonts w:ascii="Times New Roman" w:hAnsi="Times New Roman" w:cs="Times New Roman"/>
          <w:sz w:val="24"/>
          <w:szCs w:val="24"/>
          <w:lang w:val="en-GB"/>
        </w:rPr>
      </w:pPr>
      <w:del w:id="1594" w:author="mpb" w:date="2023-10-13T17:43:00Z">
        <w:r w:rsidRPr="00F53345" w:rsidDel="00055235">
          <w:rPr>
            <w:rFonts w:ascii="Times New Roman" w:hAnsi="Times New Roman" w:cs="Times New Roman"/>
            <w:sz w:val="24"/>
            <w:szCs w:val="24"/>
            <w:lang w:val="en-GB"/>
          </w:rPr>
          <w:delText xml:space="preserve"> </w:delText>
        </w:r>
      </w:del>
      <w:r w:rsidRPr="00F53345">
        <w:rPr>
          <w:rFonts w:ascii="Times New Roman" w:hAnsi="Times New Roman" w:cs="Times New Roman"/>
          <w:sz w:val="24"/>
          <w:szCs w:val="24"/>
          <w:lang w:val="en-GB"/>
        </w:rPr>
        <w:t xml:space="preserve">His idea clearly shows that Spain should replace the timber provision from the Baltic and also from other European regions because the use of American timbers would offer a double benefit. First, the money invested in the purchase of timber production in the colonies would remain in Spanish commercial circuits. Second, timber extraction would </w:t>
      </w:r>
      <w:ins w:id="1595" w:author="mac_pro" w:date="2023-10-13T02:17:00Z">
        <w:r w:rsidRPr="00F53345">
          <w:rPr>
            <w:rFonts w:ascii="Times New Roman" w:hAnsi="Times New Roman" w:cs="Times New Roman"/>
            <w:sz w:val="24"/>
            <w:szCs w:val="24"/>
            <w:lang w:val="en-GB"/>
          </w:rPr>
          <w:t xml:space="preserve">be </w:t>
        </w:r>
      </w:ins>
      <w:r w:rsidRPr="00F53345">
        <w:rPr>
          <w:rFonts w:ascii="Times New Roman" w:hAnsi="Times New Roman" w:cs="Times New Roman"/>
          <w:sz w:val="24"/>
          <w:szCs w:val="24"/>
          <w:lang w:val="en-GB"/>
        </w:rPr>
        <w:t xml:space="preserve">supervised by the royal and colonial authorities and would guarantee quality control of the wooden parts produced for ships. </w:t>
      </w:r>
      <w:proofErr w:type="spellStart"/>
      <w:r w:rsidRPr="00F53345">
        <w:rPr>
          <w:rFonts w:ascii="Times New Roman" w:hAnsi="Times New Roman" w:cs="Times New Roman"/>
          <w:sz w:val="24"/>
          <w:szCs w:val="24"/>
          <w:lang w:val="en-GB"/>
        </w:rPr>
        <w:t>Uztáriz</w:t>
      </w:r>
      <w:proofErr w:type="spellEnd"/>
      <w:r w:rsidRPr="00F53345">
        <w:rPr>
          <w:rFonts w:ascii="Times New Roman" w:hAnsi="Times New Roman" w:cs="Times New Roman"/>
          <w:sz w:val="24"/>
          <w:szCs w:val="24"/>
          <w:lang w:val="en-GB"/>
        </w:rPr>
        <w:t xml:space="preserve"> and </w:t>
      </w:r>
      <w:proofErr w:type="spellStart"/>
      <w:r w:rsidRPr="00F53345">
        <w:rPr>
          <w:rFonts w:ascii="Times New Roman" w:hAnsi="Times New Roman" w:cs="Times New Roman"/>
          <w:sz w:val="24"/>
          <w:szCs w:val="24"/>
          <w:lang w:val="en-GB"/>
        </w:rPr>
        <w:t>Campillo</w:t>
      </w:r>
      <w:proofErr w:type="spellEnd"/>
      <w:r w:rsidRPr="00F53345">
        <w:rPr>
          <w:rFonts w:ascii="Times New Roman" w:hAnsi="Times New Roman" w:cs="Times New Roman"/>
          <w:sz w:val="24"/>
          <w:szCs w:val="24"/>
          <w:lang w:val="en-GB"/>
        </w:rPr>
        <w:t xml:space="preserve"> y </w:t>
      </w:r>
      <w:proofErr w:type="spellStart"/>
      <w:r w:rsidRPr="00F53345">
        <w:rPr>
          <w:rFonts w:ascii="Times New Roman" w:hAnsi="Times New Roman" w:cs="Times New Roman"/>
          <w:sz w:val="24"/>
          <w:szCs w:val="24"/>
          <w:lang w:val="en-GB"/>
        </w:rPr>
        <w:t>Cossío’s</w:t>
      </w:r>
      <w:proofErr w:type="spellEnd"/>
      <w:r w:rsidRPr="00F53345">
        <w:rPr>
          <w:rFonts w:ascii="Times New Roman" w:hAnsi="Times New Roman" w:cs="Times New Roman"/>
          <w:sz w:val="24"/>
          <w:szCs w:val="24"/>
          <w:lang w:val="en-GB"/>
        </w:rPr>
        <w:t xml:space="preserve"> ideological approach was </w:t>
      </w:r>
      <w:del w:id="1596" w:author="mac_pro" w:date="2023-10-13T02:19:00Z">
        <w:r w:rsidRPr="00F53345" w:rsidDel="00F05A1C">
          <w:rPr>
            <w:rFonts w:ascii="Times New Roman" w:hAnsi="Times New Roman" w:cs="Times New Roman"/>
            <w:sz w:val="24"/>
            <w:szCs w:val="24"/>
            <w:lang w:val="en-GB"/>
          </w:rPr>
          <w:delText xml:space="preserve">materialized </w:delText>
        </w:r>
      </w:del>
      <w:ins w:id="1597" w:author="mac_pro" w:date="2023-10-13T02:19:00Z">
        <w:r w:rsidRPr="00F53345">
          <w:rPr>
            <w:rFonts w:ascii="Times New Roman" w:hAnsi="Times New Roman" w:cs="Times New Roman"/>
            <w:sz w:val="24"/>
            <w:szCs w:val="24"/>
            <w:lang w:val="en-GB"/>
          </w:rPr>
          <w:t xml:space="preserve">materialised </w:t>
        </w:r>
      </w:ins>
      <w:r w:rsidRPr="00F53345">
        <w:rPr>
          <w:rFonts w:ascii="Times New Roman" w:hAnsi="Times New Roman" w:cs="Times New Roman"/>
          <w:sz w:val="24"/>
          <w:szCs w:val="24"/>
          <w:lang w:val="en-GB"/>
        </w:rPr>
        <w:t xml:space="preserve">during logging operations in Oaxaca and Cuba, which were carried out under the patronage of the Crown, and the concession of </w:t>
      </w:r>
      <w:proofErr w:type="spellStart"/>
      <w:r w:rsidRPr="00F53345">
        <w:rPr>
          <w:rFonts w:ascii="Times New Roman" w:hAnsi="Times New Roman" w:cs="Times New Roman"/>
          <w:i/>
          <w:sz w:val="24"/>
          <w:szCs w:val="24"/>
          <w:lang w:val="en-GB"/>
        </w:rPr>
        <w:t>asientos</w:t>
      </w:r>
      <w:proofErr w:type="spellEnd"/>
      <w:r w:rsidRPr="00F53345">
        <w:rPr>
          <w:rFonts w:ascii="Times New Roman" w:hAnsi="Times New Roman" w:cs="Times New Roman"/>
          <w:sz w:val="24"/>
          <w:szCs w:val="24"/>
          <w:lang w:val="en-GB"/>
        </w:rPr>
        <w:t xml:space="preserve"> to merchants and influential Creole residents from New Spain, Louisiana, and Cuba during the second half of the 18</w:t>
      </w:r>
      <w:r w:rsidRPr="00FB7DD1">
        <w:rPr>
          <w:rFonts w:ascii="Times New Roman" w:hAnsi="Times New Roman" w:cs="Times New Roman"/>
          <w:sz w:val="24"/>
          <w:szCs w:val="24"/>
          <w:lang w:val="en-GB"/>
          <w:rPrChange w:id="1598" w:author="pc_m" w:date="2023-12-02T23:46:00Z">
            <w:rPr>
              <w:rFonts w:ascii="Times New Roman" w:hAnsi="Times New Roman" w:cs="Times New Roman"/>
              <w:sz w:val="24"/>
              <w:szCs w:val="24"/>
              <w:vertAlign w:val="superscript"/>
              <w:lang w:val="en-GB"/>
            </w:rPr>
          </w:rPrChange>
        </w:rPr>
        <w:t>th</w:t>
      </w:r>
      <w:r w:rsidRPr="00F53345">
        <w:rPr>
          <w:rFonts w:ascii="Times New Roman" w:hAnsi="Times New Roman" w:cs="Times New Roman"/>
          <w:sz w:val="24"/>
          <w:szCs w:val="24"/>
          <w:lang w:val="en-GB"/>
        </w:rPr>
        <w:t xml:space="preserve"> century (see Chapter 4).</w:t>
      </w:r>
    </w:p>
    <w:p w14:paraId="37BD479F" w14:textId="04CCD4BE" w:rsidR="001569C8" w:rsidRPr="00F53345" w:rsidRDefault="001569C8">
      <w:pPr>
        <w:pStyle w:val="NoSpacing"/>
        <w:suppressAutoHyphens/>
        <w:spacing w:line="360" w:lineRule="auto"/>
        <w:ind w:firstLine="708"/>
        <w:jc w:val="both"/>
        <w:rPr>
          <w:rFonts w:ascii="Times New Roman" w:hAnsi="Times New Roman"/>
          <w:sz w:val="24"/>
          <w:szCs w:val="24"/>
          <w:lang w:val="en-GB"/>
        </w:rPr>
        <w:pPrChange w:id="1599" w:author="mac_pro" w:date="2023-10-12T22:45:00Z">
          <w:pPr>
            <w:pStyle w:val="NoSpacing"/>
            <w:spacing w:line="360" w:lineRule="auto"/>
            <w:ind w:firstLine="708"/>
            <w:jc w:val="both"/>
          </w:pPr>
        </w:pPrChange>
      </w:pPr>
      <w:r w:rsidRPr="00F53345">
        <w:rPr>
          <w:rFonts w:ascii="Times New Roman" w:hAnsi="Times New Roman" w:cs="Times New Roman"/>
          <w:sz w:val="24"/>
          <w:szCs w:val="24"/>
          <w:lang w:val="en-GB"/>
        </w:rPr>
        <w:t xml:space="preserve">During this period, especially after the Treaty of Paris (1763), which brought an end to the </w:t>
      </w:r>
      <w:r w:rsidRPr="00F82FAD">
        <w:rPr>
          <w:rFonts w:ascii="Times New Roman" w:hAnsi="Times New Roman" w:cs="Times New Roman"/>
          <w:sz w:val="24"/>
          <w:szCs w:val="24"/>
          <w:lang w:val="en-GB"/>
        </w:rPr>
        <w:t>Seven Years</w:t>
      </w:r>
      <w:del w:id="1600" w:author="mac_pro" w:date="2023-10-13T02:21:00Z">
        <w:r w:rsidRPr="00F82FAD" w:rsidDel="00DE7F75">
          <w:rPr>
            <w:rFonts w:ascii="Times New Roman" w:hAnsi="Times New Roman" w:cs="Times New Roman"/>
            <w:sz w:val="24"/>
            <w:szCs w:val="24"/>
            <w:lang w:val="en-GB"/>
          </w:rPr>
          <w:delText>’</w:delText>
        </w:r>
      </w:del>
      <w:r w:rsidRPr="00F82FAD">
        <w:rPr>
          <w:rFonts w:ascii="Times New Roman" w:hAnsi="Times New Roman" w:cs="Times New Roman"/>
          <w:sz w:val="24"/>
          <w:szCs w:val="24"/>
          <w:lang w:val="en-GB"/>
        </w:rPr>
        <w:t xml:space="preserve"> War</w:t>
      </w:r>
      <w:r w:rsidRPr="00F53345">
        <w:rPr>
          <w:rFonts w:ascii="Times New Roman" w:hAnsi="Times New Roman" w:cs="Times New Roman"/>
          <w:sz w:val="24"/>
          <w:szCs w:val="24"/>
          <w:lang w:val="en-GB"/>
        </w:rPr>
        <w:t xml:space="preserve">, in which Spain was defeated by the British, strenuous efforts were made to reinforce the </w:t>
      </w:r>
      <w:r w:rsidRPr="00F82FAD">
        <w:rPr>
          <w:rFonts w:ascii="Times New Roman" w:hAnsi="Times New Roman" w:cs="Times New Roman"/>
          <w:sz w:val="24"/>
          <w:szCs w:val="24"/>
          <w:lang w:val="en-GB"/>
        </w:rPr>
        <w:t>Spanish Navy</w:t>
      </w:r>
      <w:r w:rsidRPr="00F53345">
        <w:rPr>
          <w:rFonts w:ascii="Times New Roman" w:hAnsi="Times New Roman" w:cs="Times New Roman"/>
          <w:sz w:val="24"/>
          <w:szCs w:val="24"/>
          <w:lang w:val="en-GB"/>
        </w:rPr>
        <w:t>, which after the time of Ensenada had entered a period of stagnation. The first major change was technological, with the substitution of the “French style” of shipbuilding for the “British system</w:t>
      </w:r>
      <w:proofErr w:type="gramStart"/>
      <w:r w:rsidRPr="00F53345">
        <w:rPr>
          <w:rFonts w:ascii="Times New Roman" w:hAnsi="Times New Roman" w:cs="Times New Roman"/>
          <w:sz w:val="24"/>
          <w:szCs w:val="24"/>
          <w:lang w:val="en-GB"/>
        </w:rPr>
        <w:t>”,</w:t>
      </w:r>
      <w:proofErr w:type="gramEnd"/>
      <w:r w:rsidRPr="00F53345">
        <w:rPr>
          <w:rFonts w:ascii="Times New Roman" w:hAnsi="Times New Roman" w:cs="Times New Roman"/>
          <w:sz w:val="24"/>
          <w:szCs w:val="24"/>
          <w:lang w:val="en-GB"/>
        </w:rPr>
        <w:t xml:space="preserve"> which had been followed in the </w:t>
      </w:r>
      <w:r w:rsidRPr="00F53345">
        <w:rPr>
          <w:rFonts w:ascii="Times New Roman" w:hAnsi="Times New Roman"/>
          <w:sz w:val="24"/>
          <w:szCs w:val="24"/>
          <w:lang w:val="en-GB"/>
        </w:rPr>
        <w:t xml:space="preserve">1750s and the early 1760s. </w:t>
      </w:r>
      <w:r w:rsidRPr="00F53345">
        <w:rPr>
          <w:rFonts w:ascii="Times New Roman" w:hAnsi="Times New Roman"/>
          <w:sz w:val="24"/>
          <w:szCs w:val="24"/>
          <w:lang w:val="en-GB"/>
          <w:rPrChange w:id="1601" w:author="mpb" w:date="2023-10-13T17:46:00Z">
            <w:rPr>
              <w:rFonts w:ascii="Times New Roman" w:hAnsi="Times New Roman"/>
              <w:sz w:val="24"/>
              <w:szCs w:val="24"/>
              <w:lang w:val="es-ES"/>
            </w:rPr>
          </w:rPrChange>
        </w:rPr>
        <w:t xml:space="preserve">In 1772, Francisco Gautier issued a report entitled </w:t>
      </w:r>
      <w:proofErr w:type="spellStart"/>
      <w:r w:rsidRPr="00F53345">
        <w:rPr>
          <w:rFonts w:ascii="Times New Roman" w:hAnsi="Times New Roman"/>
          <w:i/>
          <w:sz w:val="24"/>
          <w:szCs w:val="24"/>
          <w:lang w:val="en-GB"/>
          <w:rPrChange w:id="1602" w:author="mpb" w:date="2023-10-13T17:46:00Z">
            <w:rPr>
              <w:rFonts w:ascii="Times New Roman" w:hAnsi="Times New Roman"/>
              <w:i/>
              <w:sz w:val="24"/>
              <w:szCs w:val="24"/>
              <w:lang w:val="es-ES"/>
            </w:rPr>
          </w:rPrChange>
        </w:rPr>
        <w:t>Observaciones</w:t>
      </w:r>
      <w:proofErr w:type="spellEnd"/>
      <w:r w:rsidRPr="00F53345">
        <w:rPr>
          <w:rFonts w:ascii="Times New Roman" w:hAnsi="Times New Roman"/>
          <w:i/>
          <w:sz w:val="24"/>
          <w:szCs w:val="24"/>
          <w:lang w:val="en-GB"/>
          <w:rPrChange w:id="1603" w:author="mpb" w:date="2023-10-13T17:46:00Z">
            <w:rPr>
              <w:rFonts w:ascii="Times New Roman" w:hAnsi="Times New Roman"/>
              <w:i/>
              <w:sz w:val="24"/>
              <w:szCs w:val="24"/>
              <w:lang w:val="es-ES"/>
            </w:rPr>
          </w:rPrChange>
        </w:rPr>
        <w:t xml:space="preserve"> </w:t>
      </w:r>
      <w:proofErr w:type="spellStart"/>
      <w:r w:rsidRPr="00F53345">
        <w:rPr>
          <w:rFonts w:ascii="Times New Roman" w:hAnsi="Times New Roman"/>
          <w:i/>
          <w:sz w:val="24"/>
          <w:szCs w:val="24"/>
          <w:lang w:val="en-GB"/>
          <w:rPrChange w:id="1604" w:author="mpb" w:date="2023-10-13T17:46:00Z">
            <w:rPr>
              <w:rFonts w:ascii="Times New Roman" w:hAnsi="Times New Roman"/>
              <w:i/>
              <w:sz w:val="24"/>
              <w:szCs w:val="24"/>
              <w:lang w:val="es-ES"/>
            </w:rPr>
          </w:rPrChange>
        </w:rPr>
        <w:t>sobre</w:t>
      </w:r>
      <w:proofErr w:type="spellEnd"/>
      <w:r w:rsidRPr="00F53345">
        <w:rPr>
          <w:rFonts w:ascii="Times New Roman" w:hAnsi="Times New Roman"/>
          <w:i/>
          <w:sz w:val="24"/>
          <w:szCs w:val="24"/>
          <w:lang w:val="en-GB"/>
          <w:rPrChange w:id="1605" w:author="mpb" w:date="2023-10-13T17:46:00Z">
            <w:rPr>
              <w:rFonts w:ascii="Times New Roman" w:hAnsi="Times New Roman"/>
              <w:i/>
              <w:sz w:val="24"/>
              <w:szCs w:val="24"/>
              <w:lang w:val="es-ES"/>
            </w:rPr>
          </w:rPrChange>
        </w:rPr>
        <w:t xml:space="preserve"> el </w:t>
      </w:r>
      <w:proofErr w:type="spellStart"/>
      <w:r w:rsidRPr="00F53345">
        <w:rPr>
          <w:rFonts w:ascii="Times New Roman" w:hAnsi="Times New Roman"/>
          <w:i/>
          <w:sz w:val="24"/>
          <w:szCs w:val="24"/>
          <w:lang w:val="en-GB"/>
          <w:rPrChange w:id="1606" w:author="mpb" w:date="2023-10-13T17:46:00Z">
            <w:rPr>
              <w:rFonts w:ascii="Times New Roman" w:hAnsi="Times New Roman"/>
              <w:i/>
              <w:sz w:val="24"/>
              <w:szCs w:val="24"/>
              <w:lang w:val="es-ES"/>
            </w:rPr>
          </w:rPrChange>
        </w:rPr>
        <w:t>estado</w:t>
      </w:r>
      <w:proofErr w:type="spellEnd"/>
      <w:r w:rsidRPr="00F53345">
        <w:rPr>
          <w:rFonts w:ascii="Times New Roman" w:hAnsi="Times New Roman"/>
          <w:i/>
          <w:sz w:val="24"/>
          <w:szCs w:val="24"/>
          <w:lang w:val="en-GB"/>
          <w:rPrChange w:id="1607" w:author="mpb" w:date="2023-10-13T17:46:00Z">
            <w:rPr>
              <w:rFonts w:ascii="Times New Roman" w:hAnsi="Times New Roman"/>
              <w:i/>
              <w:sz w:val="24"/>
              <w:szCs w:val="24"/>
              <w:lang w:val="es-ES"/>
            </w:rPr>
          </w:rPrChange>
        </w:rPr>
        <w:t xml:space="preserve"> de </w:t>
      </w:r>
      <w:proofErr w:type="spellStart"/>
      <w:r w:rsidRPr="00F53345">
        <w:rPr>
          <w:rFonts w:ascii="Times New Roman" w:hAnsi="Times New Roman"/>
          <w:i/>
          <w:sz w:val="24"/>
          <w:szCs w:val="24"/>
          <w:lang w:val="en-GB"/>
          <w:rPrChange w:id="1608" w:author="mpb" w:date="2023-10-13T17:46:00Z">
            <w:rPr>
              <w:rFonts w:ascii="Times New Roman" w:hAnsi="Times New Roman"/>
              <w:i/>
              <w:sz w:val="24"/>
              <w:szCs w:val="24"/>
              <w:lang w:val="es-ES"/>
            </w:rPr>
          </w:rPrChange>
        </w:rPr>
        <w:t>los</w:t>
      </w:r>
      <w:proofErr w:type="spellEnd"/>
      <w:r w:rsidRPr="00F53345">
        <w:rPr>
          <w:rFonts w:ascii="Times New Roman" w:hAnsi="Times New Roman"/>
          <w:i/>
          <w:sz w:val="24"/>
          <w:szCs w:val="24"/>
          <w:lang w:val="en-GB"/>
          <w:rPrChange w:id="1609" w:author="mpb" w:date="2023-10-13T17:46:00Z">
            <w:rPr>
              <w:rFonts w:ascii="Times New Roman" w:hAnsi="Times New Roman"/>
              <w:i/>
              <w:sz w:val="24"/>
              <w:szCs w:val="24"/>
              <w:lang w:val="es-ES"/>
            </w:rPr>
          </w:rPrChange>
        </w:rPr>
        <w:t xml:space="preserve"> </w:t>
      </w:r>
      <w:proofErr w:type="spellStart"/>
      <w:r w:rsidRPr="00F53345">
        <w:rPr>
          <w:rFonts w:ascii="Times New Roman" w:hAnsi="Times New Roman"/>
          <w:i/>
          <w:sz w:val="24"/>
          <w:szCs w:val="24"/>
          <w:lang w:val="en-GB"/>
          <w:rPrChange w:id="1610" w:author="mpb" w:date="2023-10-13T17:46:00Z">
            <w:rPr>
              <w:rFonts w:ascii="Times New Roman" w:hAnsi="Times New Roman"/>
              <w:i/>
              <w:sz w:val="24"/>
              <w:szCs w:val="24"/>
              <w:lang w:val="es-ES"/>
            </w:rPr>
          </w:rPrChange>
        </w:rPr>
        <w:t>montes</w:t>
      </w:r>
      <w:proofErr w:type="spellEnd"/>
      <w:r w:rsidRPr="00F53345">
        <w:rPr>
          <w:rFonts w:ascii="Times New Roman" w:hAnsi="Times New Roman"/>
          <w:i/>
          <w:sz w:val="24"/>
          <w:szCs w:val="24"/>
          <w:lang w:val="en-GB"/>
          <w:rPrChange w:id="1611" w:author="mpb" w:date="2023-10-13T17:46:00Z">
            <w:rPr>
              <w:rFonts w:ascii="Times New Roman" w:hAnsi="Times New Roman"/>
              <w:i/>
              <w:sz w:val="24"/>
              <w:szCs w:val="24"/>
              <w:lang w:val="es-ES"/>
            </w:rPr>
          </w:rPrChange>
        </w:rPr>
        <w:t xml:space="preserve"> de </w:t>
      </w:r>
      <w:proofErr w:type="spellStart"/>
      <w:r w:rsidRPr="00F53345">
        <w:rPr>
          <w:rFonts w:ascii="Times New Roman" w:hAnsi="Times New Roman"/>
          <w:i/>
          <w:sz w:val="24"/>
          <w:szCs w:val="24"/>
          <w:lang w:val="en-GB"/>
          <w:rPrChange w:id="1612" w:author="mpb" w:date="2023-10-13T17:46:00Z">
            <w:rPr>
              <w:rFonts w:ascii="Times New Roman" w:hAnsi="Times New Roman"/>
              <w:i/>
              <w:sz w:val="24"/>
              <w:szCs w:val="24"/>
              <w:lang w:val="es-ES"/>
            </w:rPr>
          </w:rPrChange>
        </w:rPr>
        <w:t>España</w:t>
      </w:r>
      <w:proofErr w:type="spellEnd"/>
      <w:r w:rsidRPr="00F53345">
        <w:rPr>
          <w:rFonts w:ascii="Times New Roman" w:hAnsi="Times New Roman"/>
          <w:i/>
          <w:sz w:val="24"/>
          <w:szCs w:val="24"/>
          <w:lang w:val="en-GB"/>
          <w:rPrChange w:id="1613" w:author="mpb" w:date="2023-10-13T17:46:00Z">
            <w:rPr>
              <w:rFonts w:ascii="Times New Roman" w:hAnsi="Times New Roman"/>
              <w:i/>
              <w:sz w:val="24"/>
              <w:szCs w:val="24"/>
              <w:lang w:val="es-ES"/>
            </w:rPr>
          </w:rPrChange>
        </w:rPr>
        <w:t xml:space="preserve">, nota del </w:t>
      </w:r>
      <w:proofErr w:type="spellStart"/>
      <w:r w:rsidRPr="00F53345">
        <w:rPr>
          <w:rFonts w:ascii="Times New Roman" w:hAnsi="Times New Roman"/>
          <w:i/>
          <w:sz w:val="24"/>
          <w:szCs w:val="24"/>
          <w:lang w:val="en-GB"/>
          <w:rPrChange w:id="1614" w:author="mpb" w:date="2023-10-13T17:46:00Z">
            <w:rPr>
              <w:rFonts w:ascii="Times New Roman" w:hAnsi="Times New Roman"/>
              <w:i/>
              <w:sz w:val="24"/>
              <w:szCs w:val="24"/>
              <w:lang w:val="es-ES"/>
            </w:rPr>
          </w:rPrChange>
        </w:rPr>
        <w:t>consumo</w:t>
      </w:r>
      <w:proofErr w:type="spellEnd"/>
      <w:r w:rsidRPr="00F53345">
        <w:rPr>
          <w:rFonts w:ascii="Times New Roman" w:hAnsi="Times New Roman"/>
          <w:i/>
          <w:sz w:val="24"/>
          <w:szCs w:val="24"/>
          <w:lang w:val="en-GB"/>
          <w:rPrChange w:id="1615" w:author="mpb" w:date="2023-10-13T17:46:00Z">
            <w:rPr>
              <w:rFonts w:ascii="Times New Roman" w:hAnsi="Times New Roman"/>
              <w:i/>
              <w:sz w:val="24"/>
              <w:szCs w:val="24"/>
              <w:lang w:val="es-ES"/>
            </w:rPr>
          </w:rPrChange>
        </w:rPr>
        <w:t xml:space="preserve"> de la </w:t>
      </w:r>
      <w:proofErr w:type="spellStart"/>
      <w:r w:rsidRPr="00F53345">
        <w:rPr>
          <w:rFonts w:ascii="Times New Roman" w:hAnsi="Times New Roman"/>
          <w:i/>
          <w:sz w:val="24"/>
          <w:szCs w:val="24"/>
          <w:lang w:val="en-GB"/>
          <w:rPrChange w:id="1616" w:author="mpb" w:date="2023-10-13T17:46:00Z">
            <w:rPr>
              <w:rFonts w:ascii="Times New Roman" w:hAnsi="Times New Roman"/>
              <w:i/>
              <w:sz w:val="24"/>
              <w:szCs w:val="24"/>
              <w:lang w:val="es-ES"/>
            </w:rPr>
          </w:rPrChange>
        </w:rPr>
        <w:t>madera</w:t>
      </w:r>
      <w:proofErr w:type="spellEnd"/>
      <w:r w:rsidRPr="00F53345">
        <w:rPr>
          <w:rFonts w:ascii="Times New Roman" w:hAnsi="Times New Roman"/>
          <w:i/>
          <w:sz w:val="24"/>
          <w:szCs w:val="24"/>
          <w:lang w:val="en-GB"/>
          <w:rPrChange w:id="1617" w:author="mpb" w:date="2023-10-13T17:46:00Z">
            <w:rPr>
              <w:rFonts w:ascii="Times New Roman" w:hAnsi="Times New Roman"/>
              <w:i/>
              <w:sz w:val="24"/>
              <w:szCs w:val="24"/>
              <w:lang w:val="es-ES"/>
            </w:rPr>
          </w:rPrChange>
        </w:rPr>
        <w:t xml:space="preserve"> de </w:t>
      </w:r>
      <w:proofErr w:type="spellStart"/>
      <w:r w:rsidRPr="00F53345">
        <w:rPr>
          <w:rFonts w:ascii="Times New Roman" w:hAnsi="Times New Roman"/>
          <w:i/>
          <w:sz w:val="24"/>
          <w:szCs w:val="24"/>
          <w:lang w:val="en-GB"/>
          <w:rPrChange w:id="1618" w:author="mpb" w:date="2023-10-13T17:46:00Z">
            <w:rPr>
              <w:rFonts w:ascii="Times New Roman" w:hAnsi="Times New Roman"/>
              <w:i/>
              <w:sz w:val="24"/>
              <w:szCs w:val="24"/>
              <w:lang w:val="es-ES"/>
            </w:rPr>
          </w:rPrChange>
        </w:rPr>
        <w:t>construcción</w:t>
      </w:r>
      <w:proofErr w:type="spellEnd"/>
      <w:r w:rsidRPr="00F53345">
        <w:rPr>
          <w:rFonts w:ascii="Times New Roman" w:hAnsi="Times New Roman"/>
          <w:i/>
          <w:sz w:val="24"/>
          <w:szCs w:val="24"/>
          <w:lang w:val="en-GB"/>
          <w:rPrChange w:id="1619" w:author="mpb" w:date="2023-10-13T17:46:00Z">
            <w:rPr>
              <w:rFonts w:ascii="Times New Roman" w:hAnsi="Times New Roman"/>
              <w:i/>
              <w:sz w:val="24"/>
              <w:szCs w:val="24"/>
              <w:lang w:val="es-ES"/>
            </w:rPr>
          </w:rPrChange>
        </w:rPr>
        <w:t xml:space="preserve">, que, </w:t>
      </w:r>
      <w:proofErr w:type="spellStart"/>
      <w:r w:rsidRPr="00F53345">
        <w:rPr>
          <w:rFonts w:ascii="Times New Roman" w:hAnsi="Times New Roman"/>
          <w:i/>
          <w:sz w:val="24"/>
          <w:szCs w:val="24"/>
          <w:lang w:val="en-GB"/>
          <w:rPrChange w:id="1620" w:author="mpb" w:date="2023-10-13T17:46:00Z">
            <w:rPr>
              <w:rFonts w:ascii="Times New Roman" w:hAnsi="Times New Roman"/>
              <w:i/>
              <w:sz w:val="24"/>
              <w:szCs w:val="24"/>
              <w:lang w:val="es-ES"/>
            </w:rPr>
          </w:rPrChange>
        </w:rPr>
        <w:t>en</w:t>
      </w:r>
      <w:proofErr w:type="spellEnd"/>
      <w:r w:rsidRPr="00F53345">
        <w:rPr>
          <w:rFonts w:ascii="Times New Roman" w:hAnsi="Times New Roman"/>
          <w:i/>
          <w:sz w:val="24"/>
          <w:szCs w:val="24"/>
          <w:lang w:val="en-GB"/>
          <w:rPrChange w:id="1621" w:author="mpb" w:date="2023-10-13T17:46:00Z">
            <w:rPr>
              <w:rFonts w:ascii="Times New Roman" w:hAnsi="Times New Roman"/>
              <w:i/>
              <w:sz w:val="24"/>
              <w:szCs w:val="24"/>
              <w:lang w:val="es-ES"/>
            </w:rPr>
          </w:rPrChange>
        </w:rPr>
        <w:t xml:space="preserve"> </w:t>
      </w:r>
      <w:proofErr w:type="spellStart"/>
      <w:r w:rsidRPr="00F53345">
        <w:rPr>
          <w:rFonts w:ascii="Times New Roman" w:hAnsi="Times New Roman"/>
          <w:i/>
          <w:sz w:val="24"/>
          <w:szCs w:val="24"/>
          <w:lang w:val="en-GB"/>
          <w:rPrChange w:id="1622" w:author="mpb" w:date="2023-10-13T17:46:00Z">
            <w:rPr>
              <w:rFonts w:ascii="Times New Roman" w:hAnsi="Times New Roman"/>
              <w:i/>
              <w:sz w:val="24"/>
              <w:szCs w:val="24"/>
              <w:lang w:val="es-ES"/>
            </w:rPr>
          </w:rPrChange>
        </w:rPr>
        <w:t>cada</w:t>
      </w:r>
      <w:proofErr w:type="spellEnd"/>
      <w:r w:rsidRPr="00F53345">
        <w:rPr>
          <w:rFonts w:ascii="Times New Roman" w:hAnsi="Times New Roman"/>
          <w:i/>
          <w:sz w:val="24"/>
          <w:szCs w:val="24"/>
          <w:lang w:val="en-GB"/>
          <w:rPrChange w:id="1623" w:author="mpb" w:date="2023-10-13T17:46:00Z">
            <w:rPr>
              <w:rFonts w:ascii="Times New Roman" w:hAnsi="Times New Roman"/>
              <w:i/>
              <w:sz w:val="24"/>
              <w:szCs w:val="24"/>
              <w:lang w:val="es-ES"/>
            </w:rPr>
          </w:rPrChange>
        </w:rPr>
        <w:t xml:space="preserve"> </w:t>
      </w:r>
      <w:proofErr w:type="spellStart"/>
      <w:r w:rsidRPr="00F53345">
        <w:rPr>
          <w:rFonts w:ascii="Times New Roman" w:hAnsi="Times New Roman"/>
          <w:i/>
          <w:sz w:val="24"/>
          <w:szCs w:val="24"/>
          <w:lang w:val="en-GB"/>
          <w:rPrChange w:id="1624" w:author="mpb" w:date="2023-10-13T17:46:00Z">
            <w:rPr>
              <w:rFonts w:ascii="Times New Roman" w:hAnsi="Times New Roman"/>
              <w:i/>
              <w:sz w:val="24"/>
              <w:szCs w:val="24"/>
              <w:lang w:val="es-ES"/>
            </w:rPr>
          </w:rPrChange>
        </w:rPr>
        <w:t>año</w:t>
      </w:r>
      <w:proofErr w:type="spellEnd"/>
      <w:r w:rsidRPr="00F53345">
        <w:rPr>
          <w:rFonts w:ascii="Times New Roman" w:hAnsi="Times New Roman"/>
          <w:i/>
          <w:sz w:val="24"/>
          <w:szCs w:val="24"/>
          <w:lang w:val="en-GB"/>
          <w:rPrChange w:id="1625" w:author="mpb" w:date="2023-10-13T17:46:00Z">
            <w:rPr>
              <w:rFonts w:ascii="Times New Roman" w:hAnsi="Times New Roman"/>
              <w:i/>
              <w:sz w:val="24"/>
              <w:szCs w:val="24"/>
              <w:lang w:val="es-ES"/>
            </w:rPr>
          </w:rPrChange>
        </w:rPr>
        <w:t xml:space="preserve">, se </w:t>
      </w:r>
      <w:proofErr w:type="spellStart"/>
      <w:r w:rsidRPr="00F53345">
        <w:rPr>
          <w:rFonts w:ascii="Times New Roman" w:hAnsi="Times New Roman"/>
          <w:i/>
          <w:sz w:val="24"/>
          <w:szCs w:val="24"/>
          <w:lang w:val="en-GB"/>
          <w:rPrChange w:id="1626" w:author="mpb" w:date="2023-10-13T17:46:00Z">
            <w:rPr>
              <w:rFonts w:ascii="Times New Roman" w:hAnsi="Times New Roman"/>
              <w:i/>
              <w:sz w:val="24"/>
              <w:szCs w:val="24"/>
              <w:lang w:val="es-ES"/>
            </w:rPr>
          </w:rPrChange>
        </w:rPr>
        <w:t>considera</w:t>
      </w:r>
      <w:proofErr w:type="spellEnd"/>
      <w:r w:rsidRPr="00F53345">
        <w:rPr>
          <w:rFonts w:ascii="Times New Roman" w:hAnsi="Times New Roman"/>
          <w:i/>
          <w:sz w:val="24"/>
          <w:szCs w:val="24"/>
          <w:lang w:val="en-GB"/>
          <w:rPrChange w:id="1627" w:author="mpb" w:date="2023-10-13T17:46:00Z">
            <w:rPr>
              <w:rFonts w:ascii="Times New Roman" w:hAnsi="Times New Roman"/>
              <w:i/>
              <w:sz w:val="24"/>
              <w:szCs w:val="24"/>
              <w:lang w:val="es-ES"/>
            </w:rPr>
          </w:rPrChange>
        </w:rPr>
        <w:t xml:space="preserve"> </w:t>
      </w:r>
      <w:proofErr w:type="spellStart"/>
      <w:r w:rsidRPr="00F53345">
        <w:rPr>
          <w:rFonts w:ascii="Times New Roman" w:hAnsi="Times New Roman"/>
          <w:i/>
          <w:sz w:val="24"/>
          <w:szCs w:val="24"/>
          <w:lang w:val="en-GB"/>
          <w:rPrChange w:id="1628" w:author="mpb" w:date="2023-10-13T17:46:00Z">
            <w:rPr>
              <w:rFonts w:ascii="Times New Roman" w:hAnsi="Times New Roman"/>
              <w:i/>
              <w:sz w:val="24"/>
              <w:szCs w:val="24"/>
              <w:lang w:val="es-ES"/>
            </w:rPr>
          </w:rPrChange>
        </w:rPr>
        <w:t>necesaria</w:t>
      </w:r>
      <w:proofErr w:type="spellEnd"/>
      <w:r w:rsidRPr="00F53345">
        <w:rPr>
          <w:rFonts w:ascii="Times New Roman" w:hAnsi="Times New Roman"/>
          <w:i/>
          <w:sz w:val="24"/>
          <w:szCs w:val="24"/>
          <w:lang w:val="en-GB"/>
          <w:rPrChange w:id="1629" w:author="mpb" w:date="2023-10-13T17:46:00Z">
            <w:rPr>
              <w:rFonts w:ascii="Times New Roman" w:hAnsi="Times New Roman"/>
              <w:i/>
              <w:sz w:val="24"/>
              <w:szCs w:val="24"/>
              <w:lang w:val="es-ES"/>
            </w:rPr>
          </w:rPrChange>
        </w:rPr>
        <w:t xml:space="preserve"> </w:t>
      </w:r>
      <w:proofErr w:type="spellStart"/>
      <w:r w:rsidRPr="00F53345">
        <w:rPr>
          <w:rFonts w:ascii="Times New Roman" w:hAnsi="Times New Roman"/>
          <w:i/>
          <w:sz w:val="24"/>
          <w:szCs w:val="24"/>
          <w:lang w:val="en-GB"/>
          <w:rPrChange w:id="1630" w:author="mpb" w:date="2023-10-13T17:46:00Z">
            <w:rPr>
              <w:rFonts w:ascii="Times New Roman" w:hAnsi="Times New Roman"/>
              <w:i/>
              <w:sz w:val="24"/>
              <w:szCs w:val="24"/>
              <w:lang w:val="es-ES"/>
            </w:rPr>
          </w:rPrChange>
        </w:rPr>
        <w:t>en</w:t>
      </w:r>
      <w:proofErr w:type="spellEnd"/>
      <w:r w:rsidRPr="00F53345">
        <w:rPr>
          <w:rFonts w:ascii="Times New Roman" w:hAnsi="Times New Roman"/>
          <w:i/>
          <w:sz w:val="24"/>
          <w:szCs w:val="24"/>
          <w:lang w:val="en-GB"/>
          <w:rPrChange w:id="1631" w:author="mpb" w:date="2023-10-13T17:46:00Z">
            <w:rPr>
              <w:rFonts w:ascii="Times New Roman" w:hAnsi="Times New Roman"/>
              <w:i/>
              <w:sz w:val="24"/>
              <w:szCs w:val="24"/>
              <w:lang w:val="es-ES"/>
            </w:rPr>
          </w:rPrChange>
        </w:rPr>
        <w:t xml:space="preserve"> </w:t>
      </w:r>
      <w:proofErr w:type="spellStart"/>
      <w:r w:rsidRPr="00F53345">
        <w:rPr>
          <w:rFonts w:ascii="Times New Roman" w:hAnsi="Times New Roman"/>
          <w:i/>
          <w:sz w:val="24"/>
          <w:szCs w:val="24"/>
          <w:lang w:val="en-GB"/>
          <w:rPrChange w:id="1632" w:author="mpb" w:date="2023-10-13T17:46:00Z">
            <w:rPr>
              <w:rFonts w:ascii="Times New Roman" w:hAnsi="Times New Roman"/>
              <w:i/>
              <w:sz w:val="24"/>
              <w:szCs w:val="24"/>
              <w:lang w:val="es-ES"/>
            </w:rPr>
          </w:rPrChange>
        </w:rPr>
        <w:t>los</w:t>
      </w:r>
      <w:proofErr w:type="spellEnd"/>
      <w:r w:rsidRPr="00F53345">
        <w:rPr>
          <w:rFonts w:ascii="Times New Roman" w:hAnsi="Times New Roman"/>
          <w:i/>
          <w:sz w:val="24"/>
          <w:szCs w:val="24"/>
          <w:lang w:val="en-GB"/>
          <w:rPrChange w:id="1633" w:author="mpb" w:date="2023-10-13T17:46:00Z">
            <w:rPr>
              <w:rFonts w:ascii="Times New Roman" w:hAnsi="Times New Roman"/>
              <w:i/>
              <w:sz w:val="24"/>
              <w:szCs w:val="24"/>
              <w:lang w:val="es-ES"/>
            </w:rPr>
          </w:rPrChange>
        </w:rPr>
        <w:t xml:space="preserve"> </w:t>
      </w:r>
      <w:proofErr w:type="spellStart"/>
      <w:r w:rsidRPr="00F53345">
        <w:rPr>
          <w:rFonts w:ascii="Times New Roman" w:hAnsi="Times New Roman"/>
          <w:i/>
          <w:sz w:val="24"/>
          <w:szCs w:val="24"/>
          <w:lang w:val="en-GB"/>
          <w:rPrChange w:id="1634" w:author="mpb" w:date="2023-10-13T17:46:00Z">
            <w:rPr>
              <w:rFonts w:ascii="Times New Roman" w:hAnsi="Times New Roman"/>
              <w:i/>
              <w:sz w:val="24"/>
              <w:szCs w:val="24"/>
              <w:lang w:val="es-ES"/>
            </w:rPr>
          </w:rPrChange>
        </w:rPr>
        <w:t>departamentos</w:t>
      </w:r>
      <w:proofErr w:type="spellEnd"/>
      <w:r w:rsidRPr="00F53345">
        <w:rPr>
          <w:rFonts w:ascii="Times New Roman" w:hAnsi="Times New Roman"/>
          <w:i/>
          <w:sz w:val="24"/>
          <w:szCs w:val="24"/>
          <w:lang w:val="en-GB"/>
          <w:rPrChange w:id="1635" w:author="mpb" w:date="2023-10-13T17:46:00Z">
            <w:rPr>
              <w:rFonts w:ascii="Times New Roman" w:hAnsi="Times New Roman"/>
              <w:i/>
              <w:sz w:val="24"/>
              <w:szCs w:val="24"/>
              <w:lang w:val="es-ES"/>
            </w:rPr>
          </w:rPrChange>
        </w:rPr>
        <w:t xml:space="preserve"> de Ferrol, Cartagena y Cádiz; y </w:t>
      </w:r>
      <w:proofErr w:type="spellStart"/>
      <w:r w:rsidRPr="00F53345">
        <w:rPr>
          <w:rFonts w:ascii="Times New Roman" w:hAnsi="Times New Roman"/>
          <w:i/>
          <w:sz w:val="24"/>
          <w:szCs w:val="24"/>
          <w:lang w:val="en-GB"/>
          <w:rPrChange w:id="1636" w:author="mpb" w:date="2023-10-13T17:46:00Z">
            <w:rPr>
              <w:rFonts w:ascii="Times New Roman" w:hAnsi="Times New Roman"/>
              <w:i/>
              <w:sz w:val="24"/>
              <w:szCs w:val="24"/>
              <w:lang w:val="es-ES"/>
            </w:rPr>
          </w:rPrChange>
        </w:rPr>
        <w:t>proyecto</w:t>
      </w:r>
      <w:proofErr w:type="spellEnd"/>
      <w:r w:rsidRPr="00F53345">
        <w:rPr>
          <w:rFonts w:ascii="Times New Roman" w:hAnsi="Times New Roman"/>
          <w:i/>
          <w:sz w:val="24"/>
          <w:szCs w:val="24"/>
          <w:lang w:val="en-GB"/>
          <w:rPrChange w:id="1637" w:author="mpb" w:date="2023-10-13T17:46:00Z">
            <w:rPr>
              <w:rFonts w:ascii="Times New Roman" w:hAnsi="Times New Roman"/>
              <w:i/>
              <w:sz w:val="24"/>
              <w:szCs w:val="24"/>
              <w:lang w:val="es-ES"/>
            </w:rPr>
          </w:rPrChange>
        </w:rPr>
        <w:t xml:space="preserve"> para </w:t>
      </w:r>
      <w:proofErr w:type="spellStart"/>
      <w:r w:rsidRPr="00F53345">
        <w:rPr>
          <w:rFonts w:ascii="Times New Roman" w:hAnsi="Times New Roman"/>
          <w:i/>
          <w:sz w:val="24"/>
          <w:szCs w:val="24"/>
          <w:lang w:val="en-GB"/>
          <w:rPrChange w:id="1638" w:author="mpb" w:date="2023-10-13T17:46:00Z">
            <w:rPr>
              <w:rFonts w:ascii="Times New Roman" w:hAnsi="Times New Roman"/>
              <w:i/>
              <w:sz w:val="24"/>
              <w:szCs w:val="24"/>
              <w:lang w:val="es-ES"/>
            </w:rPr>
          </w:rPrChange>
        </w:rPr>
        <w:t>aprovisionar</w:t>
      </w:r>
      <w:proofErr w:type="spellEnd"/>
      <w:r w:rsidRPr="00F53345">
        <w:rPr>
          <w:rFonts w:ascii="Times New Roman" w:hAnsi="Times New Roman"/>
          <w:i/>
          <w:sz w:val="24"/>
          <w:szCs w:val="24"/>
          <w:lang w:val="en-GB"/>
          <w:rPrChange w:id="1639" w:author="mpb" w:date="2023-10-13T17:46:00Z">
            <w:rPr>
              <w:rFonts w:ascii="Times New Roman" w:hAnsi="Times New Roman"/>
              <w:i/>
              <w:sz w:val="24"/>
              <w:szCs w:val="24"/>
              <w:lang w:val="es-ES"/>
            </w:rPr>
          </w:rPrChange>
        </w:rPr>
        <w:t xml:space="preserve"> </w:t>
      </w:r>
      <w:proofErr w:type="spellStart"/>
      <w:r w:rsidRPr="00F53345">
        <w:rPr>
          <w:rFonts w:ascii="Times New Roman" w:hAnsi="Times New Roman"/>
          <w:i/>
          <w:sz w:val="24"/>
          <w:szCs w:val="24"/>
          <w:lang w:val="en-GB"/>
          <w:rPrChange w:id="1640" w:author="mpb" w:date="2023-10-13T17:46:00Z">
            <w:rPr>
              <w:rFonts w:ascii="Times New Roman" w:hAnsi="Times New Roman"/>
              <w:i/>
              <w:sz w:val="24"/>
              <w:szCs w:val="24"/>
              <w:lang w:val="es-ES"/>
            </w:rPr>
          </w:rPrChange>
        </w:rPr>
        <w:t>estos</w:t>
      </w:r>
      <w:proofErr w:type="spellEnd"/>
      <w:r w:rsidRPr="00F53345">
        <w:rPr>
          <w:rFonts w:ascii="Times New Roman" w:hAnsi="Times New Roman"/>
          <w:i/>
          <w:sz w:val="24"/>
          <w:szCs w:val="24"/>
          <w:lang w:val="en-GB"/>
          <w:rPrChange w:id="1641" w:author="mpb" w:date="2023-10-13T17:46:00Z">
            <w:rPr>
              <w:rFonts w:ascii="Times New Roman" w:hAnsi="Times New Roman"/>
              <w:i/>
              <w:sz w:val="24"/>
              <w:szCs w:val="24"/>
              <w:lang w:val="es-ES"/>
            </w:rPr>
          </w:rPrChange>
        </w:rPr>
        <w:t xml:space="preserve"> </w:t>
      </w:r>
      <w:proofErr w:type="spellStart"/>
      <w:r w:rsidRPr="00F53345">
        <w:rPr>
          <w:rFonts w:ascii="Times New Roman" w:hAnsi="Times New Roman"/>
          <w:i/>
          <w:sz w:val="24"/>
          <w:szCs w:val="24"/>
          <w:lang w:val="en-GB"/>
          <w:rPrChange w:id="1642" w:author="mpb" w:date="2023-10-13T17:46:00Z">
            <w:rPr>
              <w:rFonts w:ascii="Times New Roman" w:hAnsi="Times New Roman"/>
              <w:i/>
              <w:sz w:val="24"/>
              <w:szCs w:val="24"/>
              <w:lang w:val="es-ES"/>
            </w:rPr>
          </w:rPrChange>
        </w:rPr>
        <w:t>arsenales</w:t>
      </w:r>
      <w:proofErr w:type="spellEnd"/>
      <w:r w:rsidRPr="00F53345">
        <w:rPr>
          <w:rFonts w:ascii="Times New Roman" w:hAnsi="Times New Roman"/>
          <w:i/>
          <w:sz w:val="24"/>
          <w:szCs w:val="24"/>
          <w:lang w:val="en-GB"/>
          <w:rPrChange w:id="1643" w:author="mpb" w:date="2023-10-13T17:46:00Z">
            <w:rPr>
              <w:rFonts w:ascii="Times New Roman" w:hAnsi="Times New Roman"/>
              <w:i/>
              <w:sz w:val="24"/>
              <w:szCs w:val="24"/>
              <w:lang w:val="es-ES"/>
            </w:rPr>
          </w:rPrChange>
        </w:rPr>
        <w:t xml:space="preserve"> de </w:t>
      </w:r>
      <w:proofErr w:type="spellStart"/>
      <w:r w:rsidRPr="00F53345">
        <w:rPr>
          <w:rFonts w:ascii="Times New Roman" w:hAnsi="Times New Roman"/>
          <w:i/>
          <w:sz w:val="24"/>
          <w:szCs w:val="24"/>
          <w:lang w:val="en-GB"/>
          <w:rPrChange w:id="1644" w:author="mpb" w:date="2023-10-13T17:46:00Z">
            <w:rPr>
              <w:rFonts w:ascii="Times New Roman" w:hAnsi="Times New Roman"/>
              <w:i/>
              <w:sz w:val="24"/>
              <w:szCs w:val="24"/>
              <w:lang w:val="es-ES"/>
            </w:rPr>
          </w:rPrChange>
        </w:rPr>
        <w:t>maderas</w:t>
      </w:r>
      <w:proofErr w:type="spellEnd"/>
      <w:r w:rsidRPr="00F53345">
        <w:rPr>
          <w:rFonts w:ascii="Times New Roman" w:hAnsi="Times New Roman"/>
          <w:i/>
          <w:sz w:val="24"/>
          <w:szCs w:val="24"/>
          <w:lang w:val="en-GB"/>
          <w:rPrChange w:id="1645" w:author="mpb" w:date="2023-10-13T17:46:00Z">
            <w:rPr>
              <w:rFonts w:ascii="Times New Roman" w:hAnsi="Times New Roman"/>
              <w:i/>
              <w:sz w:val="24"/>
              <w:szCs w:val="24"/>
              <w:lang w:val="es-ES"/>
            </w:rPr>
          </w:rPrChange>
        </w:rPr>
        <w:t xml:space="preserve"> de </w:t>
      </w:r>
      <w:proofErr w:type="spellStart"/>
      <w:r w:rsidRPr="00F53345">
        <w:rPr>
          <w:rFonts w:ascii="Times New Roman" w:hAnsi="Times New Roman"/>
          <w:i/>
          <w:sz w:val="24"/>
          <w:szCs w:val="24"/>
          <w:lang w:val="en-GB"/>
          <w:rPrChange w:id="1646" w:author="mpb" w:date="2023-10-13T17:46:00Z">
            <w:rPr>
              <w:rFonts w:ascii="Times New Roman" w:hAnsi="Times New Roman"/>
              <w:i/>
              <w:sz w:val="24"/>
              <w:szCs w:val="24"/>
              <w:lang w:val="es-ES"/>
            </w:rPr>
          </w:rPrChange>
        </w:rPr>
        <w:t>América</w:t>
      </w:r>
      <w:proofErr w:type="spellEnd"/>
      <w:r w:rsidRPr="00F53345">
        <w:rPr>
          <w:rFonts w:ascii="Times New Roman" w:hAnsi="Times New Roman"/>
          <w:sz w:val="24"/>
          <w:szCs w:val="24"/>
          <w:lang w:val="en-GB"/>
          <w:rPrChange w:id="1647" w:author="mpb" w:date="2023-10-13T17:46:00Z">
            <w:rPr>
              <w:rFonts w:ascii="Times New Roman" w:hAnsi="Times New Roman"/>
              <w:sz w:val="24"/>
              <w:szCs w:val="24"/>
              <w:lang w:val="es-ES"/>
            </w:rPr>
          </w:rPrChange>
        </w:rPr>
        <w:t>,</w:t>
      </w:r>
      <w:r w:rsidRPr="00F53345">
        <w:rPr>
          <w:rStyle w:val="FootnoteReference"/>
          <w:rFonts w:ascii="Times New Roman" w:hAnsi="Times New Roman"/>
          <w:sz w:val="24"/>
          <w:szCs w:val="24"/>
          <w:lang w:val="en-GB"/>
        </w:rPr>
        <w:footnoteReference w:id="29"/>
      </w:r>
      <w:r w:rsidRPr="00F53345">
        <w:rPr>
          <w:rFonts w:ascii="Times New Roman" w:hAnsi="Times New Roman"/>
          <w:sz w:val="24"/>
          <w:szCs w:val="24"/>
          <w:lang w:val="en-GB"/>
          <w:rPrChange w:id="1662" w:author="mpb" w:date="2023-10-13T17:46:00Z">
            <w:rPr>
              <w:rFonts w:ascii="Times New Roman" w:hAnsi="Times New Roman"/>
              <w:sz w:val="24"/>
              <w:szCs w:val="24"/>
              <w:lang w:val="es-ES"/>
            </w:rPr>
          </w:rPrChange>
        </w:rPr>
        <w:t xml:space="preserve"> in which he described the state of Spanish woodlands and made audacious proposals to use American timber in naval construction in the Iberian Peninsula. </w:t>
      </w:r>
      <w:r w:rsidRPr="00F53345">
        <w:rPr>
          <w:rFonts w:ascii="Times New Roman" w:hAnsi="Times New Roman"/>
          <w:sz w:val="24"/>
          <w:szCs w:val="24"/>
          <w:lang w:val="en-GB"/>
        </w:rPr>
        <w:t>Gautier emphasised that “Cádiz uses American wood which is brought at great cost but with little profit, not because it lacks in quality, but because of the carelessness with which it is dispatched [to the metropolis], where it arrives badly cut, badly arranged, and poorly sorted”.</w:t>
      </w:r>
      <w:r w:rsidRPr="00F53345">
        <w:rPr>
          <w:rStyle w:val="FootnoteReference"/>
          <w:rFonts w:ascii="Times New Roman" w:hAnsi="Times New Roman"/>
          <w:sz w:val="24"/>
          <w:szCs w:val="24"/>
          <w:lang w:val="en-GB"/>
        </w:rPr>
        <w:footnoteReference w:id="30"/>
      </w:r>
      <w:r w:rsidRPr="00F53345">
        <w:rPr>
          <w:rFonts w:ascii="Times New Roman" w:hAnsi="Times New Roman"/>
          <w:sz w:val="24"/>
          <w:szCs w:val="24"/>
          <w:lang w:val="en-GB"/>
        </w:rPr>
        <w:t xml:space="preserve"> These words somewhat concealed his real intentions, which were to base the Navy’s timber supplies mostly on the exploitation of colonial forests; he points out that there was already a flow of </w:t>
      </w:r>
      <w:proofErr w:type="spellStart"/>
      <w:r w:rsidRPr="00F53345">
        <w:rPr>
          <w:rFonts w:ascii="Times New Roman" w:hAnsi="Times New Roman"/>
          <w:i/>
          <w:iCs/>
          <w:sz w:val="24"/>
          <w:szCs w:val="24"/>
          <w:lang w:val="en-GB"/>
        </w:rPr>
        <w:t>tozas</w:t>
      </w:r>
      <w:proofErr w:type="spellEnd"/>
      <w:r w:rsidRPr="00F53345">
        <w:rPr>
          <w:rStyle w:val="FootnoteReference"/>
          <w:rFonts w:ascii="Times New Roman" w:hAnsi="Times New Roman"/>
          <w:sz w:val="24"/>
          <w:szCs w:val="24"/>
          <w:lang w:val="en-GB"/>
        </w:rPr>
        <w:footnoteReference w:id="31"/>
      </w:r>
      <w:r w:rsidRPr="00F53345">
        <w:rPr>
          <w:rFonts w:ascii="Times New Roman" w:hAnsi="Times New Roman"/>
          <w:i/>
          <w:iCs/>
          <w:sz w:val="24"/>
          <w:szCs w:val="24"/>
          <w:lang w:val="en-GB"/>
        </w:rPr>
        <w:t xml:space="preserve"> </w:t>
      </w:r>
      <w:r w:rsidRPr="00F53345">
        <w:rPr>
          <w:rFonts w:ascii="Times New Roman" w:hAnsi="Times New Roman"/>
          <w:sz w:val="24"/>
          <w:szCs w:val="24"/>
          <w:lang w:val="en-GB"/>
        </w:rPr>
        <w:t xml:space="preserve">between Havana and other naval departments, but that this was insufficient and was limited to specific ship parts of </w:t>
      </w:r>
      <w:proofErr w:type="spellStart"/>
      <w:r w:rsidRPr="00F53345">
        <w:rPr>
          <w:rFonts w:ascii="Times New Roman" w:hAnsi="Times New Roman"/>
          <w:sz w:val="24"/>
          <w:szCs w:val="24"/>
          <w:lang w:val="en-GB"/>
        </w:rPr>
        <w:t>sabicú</w:t>
      </w:r>
      <w:proofErr w:type="spellEnd"/>
      <w:r w:rsidRPr="00F53345">
        <w:rPr>
          <w:rFonts w:ascii="Times New Roman" w:hAnsi="Times New Roman"/>
          <w:sz w:val="24"/>
          <w:szCs w:val="24"/>
          <w:lang w:val="en-GB"/>
        </w:rPr>
        <w:t>, mahogany, and cedar.</w:t>
      </w:r>
    </w:p>
    <w:p w14:paraId="73717407" w14:textId="7ACA9F4C" w:rsidR="001569C8" w:rsidRPr="00F53345" w:rsidRDefault="001569C8">
      <w:pPr>
        <w:pStyle w:val="NoSpacing"/>
        <w:suppressAutoHyphens/>
        <w:spacing w:line="360" w:lineRule="auto"/>
        <w:ind w:firstLine="708"/>
        <w:jc w:val="both"/>
        <w:rPr>
          <w:rFonts w:ascii="Times New Roman" w:hAnsi="Times New Roman"/>
          <w:sz w:val="24"/>
          <w:szCs w:val="24"/>
          <w:lang w:val="en-GB"/>
        </w:rPr>
        <w:pPrChange w:id="1702" w:author="mac_pro" w:date="2023-10-12T22:45:00Z">
          <w:pPr>
            <w:pStyle w:val="NoSpacing"/>
            <w:spacing w:line="360" w:lineRule="auto"/>
            <w:ind w:firstLine="708"/>
            <w:jc w:val="both"/>
          </w:pPr>
        </w:pPrChange>
      </w:pPr>
      <w:r w:rsidRPr="00F53345">
        <w:rPr>
          <w:rFonts w:ascii="Times New Roman" w:hAnsi="Times New Roman"/>
          <w:sz w:val="24"/>
          <w:szCs w:val="24"/>
          <w:lang w:val="en-GB"/>
        </w:rPr>
        <w:t xml:space="preserve">In any case, Gautier’s project began initiatives by Navy and </w:t>
      </w:r>
      <w:proofErr w:type="spellStart"/>
      <w:r w:rsidRPr="00F53345">
        <w:rPr>
          <w:rFonts w:ascii="Times New Roman" w:hAnsi="Times New Roman"/>
          <w:sz w:val="24"/>
          <w:szCs w:val="24"/>
          <w:lang w:val="en-GB"/>
        </w:rPr>
        <w:t>viceregal</w:t>
      </w:r>
      <w:proofErr w:type="spellEnd"/>
      <w:r w:rsidRPr="00F53345">
        <w:rPr>
          <w:rFonts w:ascii="Times New Roman" w:hAnsi="Times New Roman"/>
          <w:sz w:val="24"/>
          <w:szCs w:val="24"/>
          <w:lang w:val="en-GB"/>
        </w:rPr>
        <w:t xml:space="preserve"> authorities in the colonies to exploit American forests. In the 1770s and 1780s, various woodland surveys were launched by royal officials to inspect potential timber sources, establishing species and volumes, from the Greater Caribbean and Louisiana to Veracruz, Oaxaca, Yucatán, Darién, the Magdalena River, </w:t>
      </w:r>
      <w:proofErr w:type="spellStart"/>
      <w:r w:rsidRPr="00F53345">
        <w:rPr>
          <w:rFonts w:ascii="Times New Roman" w:hAnsi="Times New Roman"/>
          <w:sz w:val="24"/>
          <w:szCs w:val="24"/>
          <w:lang w:val="en-GB"/>
        </w:rPr>
        <w:t>Cumaná</w:t>
      </w:r>
      <w:proofErr w:type="spellEnd"/>
      <w:r w:rsidRPr="00F53345">
        <w:rPr>
          <w:rFonts w:ascii="Times New Roman" w:hAnsi="Times New Roman"/>
          <w:sz w:val="24"/>
          <w:szCs w:val="24"/>
          <w:lang w:val="en-GB"/>
        </w:rPr>
        <w:t xml:space="preserve">, and the Orinoco. Not all of these crystallised in felling </w:t>
      </w:r>
      <w:proofErr w:type="spellStart"/>
      <w:r w:rsidRPr="00F53345">
        <w:rPr>
          <w:rFonts w:ascii="Times New Roman" w:hAnsi="Times New Roman"/>
          <w:i/>
          <w:iCs/>
          <w:sz w:val="24"/>
          <w:szCs w:val="24"/>
          <w:lang w:val="en-GB"/>
        </w:rPr>
        <w:t>asientos</w:t>
      </w:r>
      <w:proofErr w:type="spellEnd"/>
      <w:r w:rsidRPr="00F53345">
        <w:rPr>
          <w:rFonts w:ascii="Times New Roman" w:hAnsi="Times New Roman"/>
          <w:sz w:val="24"/>
          <w:szCs w:val="24"/>
          <w:lang w:val="en-GB"/>
        </w:rPr>
        <w:t xml:space="preserve">, but others met with greater success. As such, Louisiana and </w:t>
      </w:r>
      <w:proofErr w:type="spellStart"/>
      <w:r w:rsidRPr="00F53345">
        <w:rPr>
          <w:rFonts w:ascii="Times New Roman" w:hAnsi="Times New Roman"/>
          <w:sz w:val="24"/>
          <w:szCs w:val="24"/>
          <w:lang w:val="en-GB"/>
        </w:rPr>
        <w:t>Chimalapas</w:t>
      </w:r>
      <w:proofErr w:type="spellEnd"/>
      <w:r w:rsidRPr="00F53345">
        <w:rPr>
          <w:rFonts w:ascii="Times New Roman" w:hAnsi="Times New Roman"/>
          <w:sz w:val="24"/>
          <w:szCs w:val="24"/>
          <w:lang w:val="en-GB"/>
        </w:rPr>
        <w:t xml:space="preserve"> became sources of pine </w:t>
      </w:r>
      <w:proofErr w:type="spellStart"/>
      <w:r w:rsidRPr="00F53345">
        <w:rPr>
          <w:rFonts w:ascii="Times New Roman" w:hAnsi="Times New Roman"/>
          <w:sz w:val="24"/>
          <w:szCs w:val="24"/>
          <w:lang w:val="en-GB"/>
        </w:rPr>
        <w:t>masting</w:t>
      </w:r>
      <w:proofErr w:type="spellEnd"/>
      <w:r w:rsidRPr="00F53345">
        <w:rPr>
          <w:rFonts w:ascii="Times New Roman" w:hAnsi="Times New Roman"/>
          <w:sz w:val="24"/>
          <w:szCs w:val="24"/>
          <w:lang w:val="en-GB"/>
        </w:rPr>
        <w:t xml:space="preserve"> used in Havana; Coatzacoalcos, Tlacotalpan, Alvarado, Laguna de </w:t>
      </w:r>
      <w:proofErr w:type="spellStart"/>
      <w:r w:rsidRPr="00F53345">
        <w:rPr>
          <w:rFonts w:ascii="Times New Roman" w:hAnsi="Times New Roman"/>
          <w:sz w:val="24"/>
          <w:szCs w:val="24"/>
          <w:lang w:val="en-GB"/>
        </w:rPr>
        <w:t>Términos</w:t>
      </w:r>
      <w:proofErr w:type="spellEnd"/>
      <w:r w:rsidRPr="00F53345">
        <w:rPr>
          <w:rFonts w:ascii="Times New Roman" w:hAnsi="Times New Roman"/>
          <w:sz w:val="24"/>
          <w:szCs w:val="24"/>
          <w:lang w:val="en-GB"/>
        </w:rPr>
        <w:t xml:space="preserve">, Cartagena de </w:t>
      </w:r>
      <w:proofErr w:type="spellStart"/>
      <w:r w:rsidRPr="00F53345">
        <w:rPr>
          <w:rFonts w:ascii="Times New Roman" w:hAnsi="Times New Roman"/>
          <w:sz w:val="24"/>
          <w:szCs w:val="24"/>
          <w:lang w:val="en-GB"/>
        </w:rPr>
        <w:t>Indias</w:t>
      </w:r>
      <w:proofErr w:type="spellEnd"/>
      <w:r w:rsidRPr="00F53345">
        <w:rPr>
          <w:rFonts w:ascii="Times New Roman" w:hAnsi="Times New Roman"/>
          <w:sz w:val="24"/>
          <w:szCs w:val="24"/>
          <w:lang w:val="en-GB"/>
        </w:rPr>
        <w:t xml:space="preserve">, the </w:t>
      </w:r>
      <w:proofErr w:type="spellStart"/>
      <w:r w:rsidRPr="00F53345">
        <w:rPr>
          <w:rFonts w:ascii="Times New Roman" w:hAnsi="Times New Roman"/>
          <w:sz w:val="24"/>
          <w:szCs w:val="24"/>
          <w:lang w:val="en-GB"/>
        </w:rPr>
        <w:t>Madalena</w:t>
      </w:r>
      <w:proofErr w:type="spellEnd"/>
      <w:r w:rsidRPr="00F53345">
        <w:rPr>
          <w:rFonts w:ascii="Times New Roman" w:hAnsi="Times New Roman"/>
          <w:sz w:val="24"/>
          <w:szCs w:val="24"/>
          <w:lang w:val="en-GB"/>
        </w:rPr>
        <w:t xml:space="preserve"> River, and </w:t>
      </w:r>
      <w:proofErr w:type="spellStart"/>
      <w:r w:rsidRPr="00F53345">
        <w:rPr>
          <w:rFonts w:ascii="Times New Roman" w:hAnsi="Times New Roman"/>
          <w:sz w:val="24"/>
          <w:szCs w:val="24"/>
          <w:lang w:val="en-GB"/>
        </w:rPr>
        <w:t>Cumaná</w:t>
      </w:r>
      <w:proofErr w:type="spellEnd"/>
      <w:r w:rsidRPr="00F53345">
        <w:rPr>
          <w:rFonts w:ascii="Times New Roman" w:hAnsi="Times New Roman"/>
          <w:sz w:val="24"/>
          <w:szCs w:val="24"/>
          <w:lang w:val="en-GB"/>
        </w:rPr>
        <w:t xml:space="preserve"> supplied dressed pieces and boards in cedar and mahogany, most of which were shipped to the Iberian Peninsula. Gautier’s idea to tap into the enormous resources of American forests made sense, as the shipbuilder wished to keep Spanish woodland as a strategic reserve for naval construction. However, the project was hampered by difficulties in hauling dressed timber to the metropolis and could only become a complement to the supplies obtained in the Iberian Peninsula and other European regions.</w:t>
      </w:r>
    </w:p>
    <w:p w14:paraId="627D2581" w14:textId="361201F0" w:rsidR="001569C8" w:rsidRPr="00F53345" w:rsidRDefault="001569C8" w:rsidP="009544F1">
      <w:pPr>
        <w:pStyle w:val="NoSpacing"/>
        <w:spacing w:line="360" w:lineRule="auto"/>
        <w:ind w:firstLine="708"/>
        <w:jc w:val="both"/>
        <w:rPr>
          <w:rFonts w:ascii="Times New Roman" w:hAnsi="Times New Roman"/>
          <w:sz w:val="24"/>
          <w:szCs w:val="24"/>
          <w:lang w:val="en-GB"/>
        </w:rPr>
      </w:pPr>
      <w:r w:rsidRPr="00F53345">
        <w:rPr>
          <w:rFonts w:ascii="Times New Roman" w:hAnsi="Times New Roman" w:cs="Times New Roman"/>
          <w:sz w:val="24"/>
          <w:szCs w:val="24"/>
          <w:lang w:val="en-GB"/>
        </w:rPr>
        <w:t>In the second half of the 18</w:t>
      </w:r>
      <w:r w:rsidRPr="00FB7DD1">
        <w:rPr>
          <w:rFonts w:ascii="Times New Roman" w:hAnsi="Times New Roman" w:cs="Times New Roman"/>
          <w:sz w:val="24"/>
          <w:szCs w:val="24"/>
          <w:lang w:val="en-GB"/>
          <w:rPrChange w:id="1703" w:author="pc_m" w:date="2023-12-02T23:46:00Z">
            <w:rPr>
              <w:rFonts w:ascii="Times New Roman" w:hAnsi="Times New Roman" w:cs="Times New Roman"/>
              <w:sz w:val="24"/>
              <w:szCs w:val="24"/>
              <w:vertAlign w:val="superscript"/>
              <w:lang w:val="en-GB"/>
            </w:rPr>
          </w:rPrChange>
        </w:rPr>
        <w:t>th</w:t>
      </w:r>
      <w:r w:rsidRPr="00F53345">
        <w:rPr>
          <w:rFonts w:ascii="Times New Roman" w:hAnsi="Times New Roman" w:cs="Times New Roman"/>
          <w:sz w:val="24"/>
          <w:szCs w:val="24"/>
          <w:lang w:val="en-GB"/>
        </w:rPr>
        <w:t xml:space="preserve"> century, the main supply routes for the Spanish Navy linked with the Baltic and the Northern seas, where timber was obtained from private merchants,</w:t>
      </w:r>
      <w:r w:rsidRPr="00F53345">
        <w:rPr>
          <w:rStyle w:val="FootnoteReference"/>
          <w:rFonts w:ascii="Times New Roman" w:hAnsi="Times New Roman" w:cs="Times New Roman"/>
          <w:sz w:val="24"/>
          <w:szCs w:val="24"/>
          <w:lang w:val="en-GB"/>
        </w:rPr>
        <w:footnoteReference w:id="32"/>
      </w:r>
      <w:r w:rsidRPr="00F53345">
        <w:rPr>
          <w:rFonts w:ascii="Times New Roman" w:hAnsi="Times New Roman" w:cs="Times New Roman"/>
          <w:sz w:val="24"/>
          <w:szCs w:val="24"/>
          <w:lang w:val="en-GB"/>
        </w:rPr>
        <w:t xml:space="preserve"> mostly foreigners and representatives of trade houses from the Netherlands, England, France, and Scandinavia, which frequently had branches in Spain. These businesspeople were connected with Spanish traders and their political allies in Madrid and the main Spanish harbours (Bilbao, San </w:t>
      </w:r>
      <w:proofErr w:type="spellStart"/>
      <w:r w:rsidRPr="00F53345">
        <w:rPr>
          <w:rFonts w:ascii="Times New Roman" w:hAnsi="Times New Roman" w:cs="Times New Roman"/>
          <w:sz w:val="24"/>
          <w:szCs w:val="24"/>
          <w:lang w:val="en-GB"/>
        </w:rPr>
        <w:t>Sebastián</w:t>
      </w:r>
      <w:proofErr w:type="spellEnd"/>
      <w:r w:rsidRPr="00F53345">
        <w:rPr>
          <w:rFonts w:ascii="Times New Roman" w:hAnsi="Times New Roman" w:cs="Times New Roman"/>
          <w:sz w:val="24"/>
          <w:szCs w:val="24"/>
          <w:lang w:val="en-GB"/>
        </w:rPr>
        <w:t xml:space="preserve">, Santander, Cádiz, Seville, Malaga, Cartagena, and Barcelona). The reason behind this model was the shortcomings of the </w:t>
      </w:r>
      <w:r w:rsidRPr="00F82FAD">
        <w:rPr>
          <w:rFonts w:ascii="Times New Roman" w:hAnsi="Times New Roman" w:cs="Times New Roman"/>
          <w:sz w:val="24"/>
          <w:szCs w:val="24"/>
          <w:lang w:val="en-GB"/>
        </w:rPr>
        <w:t>Spanish merchant navy</w:t>
      </w:r>
      <w:r w:rsidRPr="00F53345">
        <w:rPr>
          <w:rFonts w:ascii="Times New Roman" w:hAnsi="Times New Roman" w:cs="Times New Roman"/>
          <w:sz w:val="24"/>
          <w:szCs w:val="24"/>
          <w:lang w:val="en-GB"/>
        </w:rPr>
        <w:t>, which from the 17</w:t>
      </w:r>
      <w:r w:rsidRPr="00FB7DD1">
        <w:rPr>
          <w:rFonts w:ascii="Times New Roman" w:hAnsi="Times New Roman" w:cs="Times New Roman"/>
          <w:sz w:val="24"/>
          <w:szCs w:val="24"/>
          <w:lang w:val="en-GB"/>
          <w:rPrChange w:id="1731" w:author="pc_m" w:date="2023-12-02T23:47:00Z">
            <w:rPr>
              <w:rFonts w:ascii="Times New Roman" w:hAnsi="Times New Roman" w:cs="Times New Roman"/>
              <w:sz w:val="24"/>
              <w:szCs w:val="24"/>
              <w:vertAlign w:val="superscript"/>
              <w:lang w:val="en-GB"/>
            </w:rPr>
          </w:rPrChange>
        </w:rPr>
        <w:t>th</w:t>
      </w:r>
      <w:r w:rsidRPr="00F53345">
        <w:rPr>
          <w:rFonts w:ascii="Times New Roman" w:hAnsi="Times New Roman" w:cs="Times New Roman"/>
          <w:sz w:val="24"/>
          <w:szCs w:val="24"/>
          <w:lang w:val="en-GB"/>
        </w:rPr>
        <w:t xml:space="preserve"> century was gradually replaced by cheaper foreign freight options – depending on geopolitical conditions, English/British, Dutch, French, and, to a lesser extent, </w:t>
      </w:r>
      <w:proofErr w:type="gramStart"/>
      <w:r w:rsidRPr="00F53345">
        <w:rPr>
          <w:rFonts w:ascii="Times New Roman" w:hAnsi="Times New Roman" w:cs="Times New Roman"/>
          <w:sz w:val="24"/>
          <w:szCs w:val="24"/>
          <w:lang w:val="en-GB"/>
        </w:rPr>
        <w:t>Scandinavians</w:t>
      </w:r>
      <w:proofErr w:type="gramEnd"/>
      <w:r w:rsidRPr="00F53345">
        <w:rPr>
          <w:rFonts w:ascii="Times New Roman" w:hAnsi="Times New Roman" w:cs="Times New Roman"/>
          <w:sz w:val="24"/>
          <w:szCs w:val="24"/>
          <w:lang w:val="en-GB"/>
        </w:rPr>
        <w:t xml:space="preserve"> and Hamburgers. In the Mediterranean, the second major </w:t>
      </w:r>
      <w:commentRangeStart w:id="1732"/>
      <w:r w:rsidRPr="00F53345">
        <w:rPr>
          <w:rFonts w:ascii="Times New Roman" w:hAnsi="Times New Roman" w:cs="Times New Roman"/>
          <w:sz w:val="24"/>
          <w:szCs w:val="24"/>
          <w:lang w:val="en-GB"/>
        </w:rPr>
        <w:t>source of wood (Romanian, Balkan, and Italian timber</w:t>
      </w:r>
      <w:commentRangeEnd w:id="1732"/>
      <w:r>
        <w:rPr>
          <w:rStyle w:val="CommentReference"/>
        </w:rPr>
        <w:commentReference w:id="1732"/>
      </w:r>
      <w:r w:rsidRPr="00F53345">
        <w:rPr>
          <w:rFonts w:ascii="Times New Roman" w:hAnsi="Times New Roman" w:cs="Times New Roman"/>
          <w:sz w:val="24"/>
          <w:szCs w:val="24"/>
          <w:lang w:val="en-GB"/>
        </w:rPr>
        <w:t>), most contracts were signed with Italians merchants,</w:t>
      </w:r>
      <w:r w:rsidRPr="00F53345">
        <w:rPr>
          <w:rStyle w:val="FootnoteReference"/>
          <w:rFonts w:ascii="Times New Roman" w:hAnsi="Times New Roman" w:cs="Times New Roman"/>
          <w:sz w:val="24"/>
          <w:szCs w:val="24"/>
          <w:lang w:val="en-GB"/>
        </w:rPr>
        <w:footnoteReference w:id="33"/>
      </w:r>
      <w:r w:rsidRPr="00F53345">
        <w:rPr>
          <w:rFonts w:ascii="Times New Roman" w:hAnsi="Times New Roman" w:cs="Times New Roman"/>
          <w:sz w:val="24"/>
          <w:szCs w:val="24"/>
          <w:lang w:val="en-GB"/>
        </w:rPr>
        <w:t xml:space="preserve"> who virtually monopolised timber supplies for the Spanish navy in the 18</w:t>
      </w:r>
      <w:r w:rsidRPr="00FB7DD1">
        <w:rPr>
          <w:rFonts w:ascii="Times New Roman" w:hAnsi="Times New Roman" w:cs="Times New Roman"/>
          <w:sz w:val="24"/>
          <w:szCs w:val="24"/>
          <w:lang w:val="en-GB"/>
          <w:rPrChange w:id="1806" w:author="pc_m" w:date="2023-12-02T23:47:00Z">
            <w:rPr>
              <w:rFonts w:ascii="Times New Roman" w:hAnsi="Times New Roman" w:cs="Times New Roman"/>
              <w:sz w:val="24"/>
              <w:szCs w:val="24"/>
              <w:vertAlign w:val="superscript"/>
              <w:lang w:val="en-GB"/>
            </w:rPr>
          </w:rPrChange>
        </w:rPr>
        <w:t>th</w:t>
      </w:r>
      <w:r w:rsidRPr="00F53345">
        <w:rPr>
          <w:rFonts w:ascii="Times New Roman" w:hAnsi="Times New Roman" w:cs="Times New Roman"/>
          <w:sz w:val="24"/>
          <w:szCs w:val="24"/>
          <w:lang w:val="en-GB"/>
        </w:rPr>
        <w:t xml:space="preserve"> century in the region, as illustrated by the contracts signed with </w:t>
      </w:r>
      <w:proofErr w:type="spellStart"/>
      <w:r w:rsidRPr="00F53345">
        <w:rPr>
          <w:rFonts w:ascii="Times New Roman" w:hAnsi="Times New Roman" w:cs="Times New Roman"/>
          <w:i/>
          <w:iCs/>
          <w:sz w:val="24"/>
          <w:szCs w:val="24"/>
          <w:lang w:val="en-GB"/>
        </w:rPr>
        <w:t>asentistas</w:t>
      </w:r>
      <w:proofErr w:type="spellEnd"/>
      <w:r w:rsidRPr="00F53345">
        <w:rPr>
          <w:rFonts w:ascii="Times New Roman" w:hAnsi="Times New Roman" w:cs="Times New Roman"/>
          <w:sz w:val="24"/>
          <w:szCs w:val="24"/>
          <w:lang w:val="en-GB"/>
        </w:rPr>
        <w:t xml:space="preserve"> Joseph </w:t>
      </w:r>
      <w:proofErr w:type="spellStart"/>
      <w:r w:rsidRPr="00F53345">
        <w:rPr>
          <w:rFonts w:ascii="Times New Roman" w:hAnsi="Times New Roman" w:cs="Times New Roman"/>
          <w:sz w:val="24"/>
          <w:szCs w:val="24"/>
          <w:lang w:val="en-GB"/>
        </w:rPr>
        <w:t>Marcerano</w:t>
      </w:r>
      <w:proofErr w:type="spellEnd"/>
      <w:r w:rsidRPr="00F53345">
        <w:rPr>
          <w:rFonts w:ascii="Times New Roman" w:hAnsi="Times New Roman" w:cs="Times New Roman"/>
          <w:sz w:val="24"/>
          <w:szCs w:val="24"/>
          <w:lang w:val="en-GB"/>
        </w:rPr>
        <w:t xml:space="preserve">, </w:t>
      </w:r>
      <w:proofErr w:type="spellStart"/>
      <w:r w:rsidRPr="00F53345">
        <w:rPr>
          <w:rFonts w:ascii="Times New Roman" w:hAnsi="Times New Roman" w:cs="Times New Roman"/>
          <w:sz w:val="24"/>
          <w:szCs w:val="24"/>
          <w:lang w:val="en-GB"/>
        </w:rPr>
        <w:t>Baltazar</w:t>
      </w:r>
      <w:proofErr w:type="spellEnd"/>
      <w:r w:rsidRPr="00F53345">
        <w:rPr>
          <w:rFonts w:ascii="Times New Roman" w:hAnsi="Times New Roman" w:cs="Times New Roman"/>
          <w:sz w:val="24"/>
          <w:szCs w:val="24"/>
          <w:lang w:val="en-GB"/>
        </w:rPr>
        <w:t xml:space="preserve"> </w:t>
      </w:r>
      <w:proofErr w:type="spellStart"/>
      <w:r w:rsidRPr="00F53345">
        <w:rPr>
          <w:rFonts w:ascii="Times New Roman" w:hAnsi="Times New Roman" w:cs="Times New Roman"/>
          <w:sz w:val="24"/>
          <w:szCs w:val="24"/>
          <w:lang w:val="en-GB"/>
        </w:rPr>
        <w:t>Castellini</w:t>
      </w:r>
      <w:proofErr w:type="spellEnd"/>
      <w:r w:rsidRPr="00F53345">
        <w:rPr>
          <w:rFonts w:ascii="Times New Roman" w:hAnsi="Times New Roman" w:cs="Times New Roman"/>
          <w:sz w:val="24"/>
          <w:szCs w:val="24"/>
          <w:lang w:val="en-GB"/>
        </w:rPr>
        <w:t xml:space="preserve">, and Carlos </w:t>
      </w:r>
      <w:proofErr w:type="spellStart"/>
      <w:r w:rsidRPr="00F53345">
        <w:rPr>
          <w:rFonts w:ascii="Times New Roman" w:hAnsi="Times New Roman" w:cs="Times New Roman"/>
          <w:sz w:val="24"/>
          <w:szCs w:val="24"/>
          <w:lang w:val="en-GB"/>
        </w:rPr>
        <w:t>María</w:t>
      </w:r>
      <w:proofErr w:type="spellEnd"/>
      <w:r w:rsidRPr="00F53345">
        <w:rPr>
          <w:rFonts w:ascii="Times New Roman" w:hAnsi="Times New Roman" w:cs="Times New Roman"/>
          <w:sz w:val="24"/>
          <w:szCs w:val="24"/>
          <w:lang w:val="en-GB"/>
        </w:rPr>
        <w:t xml:space="preserve"> </w:t>
      </w:r>
      <w:proofErr w:type="spellStart"/>
      <w:r w:rsidRPr="00F53345">
        <w:rPr>
          <w:rFonts w:ascii="Times New Roman" w:hAnsi="Times New Roman" w:cs="Times New Roman"/>
          <w:sz w:val="24"/>
          <w:szCs w:val="24"/>
          <w:lang w:val="en-GB"/>
        </w:rPr>
        <w:t>Marraci</w:t>
      </w:r>
      <w:proofErr w:type="spellEnd"/>
      <w:r w:rsidRPr="00F53345">
        <w:rPr>
          <w:rFonts w:ascii="Times New Roman" w:hAnsi="Times New Roman" w:cs="Times New Roman"/>
          <w:sz w:val="24"/>
          <w:szCs w:val="24"/>
          <w:lang w:val="en-GB"/>
        </w:rPr>
        <w:t>.</w:t>
      </w:r>
      <w:r w:rsidRPr="00F53345">
        <w:rPr>
          <w:rStyle w:val="FootnoteReference"/>
          <w:rFonts w:ascii="Times New Roman" w:hAnsi="Times New Roman" w:cs="Times New Roman"/>
          <w:sz w:val="24"/>
          <w:szCs w:val="24"/>
          <w:lang w:val="en-GB"/>
        </w:rPr>
        <w:footnoteReference w:id="34"/>
      </w:r>
    </w:p>
    <w:p w14:paraId="7614B488" w14:textId="0B787078" w:rsidR="001569C8" w:rsidRPr="00F53345" w:rsidRDefault="001569C8">
      <w:pPr>
        <w:pStyle w:val="NoSpacing"/>
        <w:suppressAutoHyphens/>
        <w:spacing w:line="360" w:lineRule="auto"/>
        <w:ind w:firstLine="708"/>
        <w:jc w:val="both"/>
        <w:rPr>
          <w:rFonts w:ascii="Times New Roman" w:hAnsi="Times New Roman"/>
          <w:sz w:val="24"/>
          <w:szCs w:val="24"/>
          <w:lang w:val="en-GB"/>
        </w:rPr>
        <w:pPrChange w:id="1882" w:author="mac_pro" w:date="2023-10-12T22:45:00Z">
          <w:pPr>
            <w:pStyle w:val="NoSpacing"/>
            <w:spacing w:line="360" w:lineRule="auto"/>
            <w:ind w:firstLine="708"/>
            <w:jc w:val="both"/>
          </w:pPr>
        </w:pPrChange>
      </w:pPr>
      <w:r w:rsidRPr="00F53345">
        <w:rPr>
          <w:rFonts w:ascii="Times New Roman" w:hAnsi="Times New Roman"/>
          <w:sz w:val="24"/>
          <w:szCs w:val="24"/>
          <w:lang w:val="en-GB"/>
        </w:rPr>
        <w:t xml:space="preserve">However, the most important source of wood during this period lay in the north, especially the Baltic, where Spain had to compete with other countries that traditionally sourced their timber there, that is, the British, Dutch, and French. Interestingly, with the help of a vast network of Spanish and foreign merchants and the diplomatic support of consuls, plenipotentiary ministers, and ambassadors, Bourbon Spain managed to gain, and keep, a foothold in the Baltic timber market in the period spanning the 1760s </w:t>
      </w:r>
      <w:del w:id="1883" w:author="pc_m" w:date="2023-11-14T00:38:00Z">
        <w:r w:rsidRPr="00F53345" w:rsidDel="00817942">
          <w:rPr>
            <w:rFonts w:ascii="Times New Roman" w:hAnsi="Times New Roman"/>
            <w:sz w:val="24"/>
            <w:szCs w:val="24"/>
            <w:lang w:val="en-GB"/>
          </w:rPr>
          <w:delText xml:space="preserve">and </w:delText>
        </w:r>
      </w:del>
      <w:ins w:id="1884" w:author="pc_m" w:date="2023-11-14T00:38:00Z">
        <w:r>
          <w:rPr>
            <w:rFonts w:ascii="Times New Roman" w:hAnsi="Times New Roman"/>
            <w:sz w:val="24"/>
            <w:szCs w:val="24"/>
            <w:lang w:val="en-GB"/>
          </w:rPr>
          <w:t>to</w:t>
        </w:r>
        <w:r w:rsidRPr="00F53345">
          <w:rPr>
            <w:rFonts w:ascii="Times New Roman" w:hAnsi="Times New Roman"/>
            <w:sz w:val="24"/>
            <w:szCs w:val="24"/>
            <w:lang w:val="en-GB"/>
          </w:rPr>
          <w:t xml:space="preserve"> </w:t>
        </w:r>
      </w:ins>
      <w:r w:rsidRPr="00F53345">
        <w:rPr>
          <w:rFonts w:ascii="Times New Roman" w:hAnsi="Times New Roman"/>
          <w:sz w:val="24"/>
          <w:szCs w:val="24"/>
          <w:lang w:val="en-GB"/>
        </w:rPr>
        <w:t xml:space="preserve">the 1790s. This activity peaked in the </w:t>
      </w:r>
      <w:r w:rsidRPr="00F82FAD">
        <w:rPr>
          <w:rFonts w:ascii="Times New Roman" w:hAnsi="Times New Roman"/>
          <w:sz w:val="24"/>
          <w:szCs w:val="24"/>
          <w:lang w:val="en-GB"/>
        </w:rPr>
        <w:t>run</w:t>
      </w:r>
      <w:ins w:id="1885" w:author="mpb" w:date="2023-10-13T16:18:00Z">
        <w:r w:rsidRPr="00F82FAD">
          <w:rPr>
            <w:rFonts w:ascii="Times New Roman" w:hAnsi="Times New Roman"/>
            <w:sz w:val="24"/>
            <w:szCs w:val="24"/>
            <w:lang w:val="en-GB"/>
          </w:rPr>
          <w:t>-</w:t>
        </w:r>
      </w:ins>
      <w:del w:id="1886" w:author="mpb" w:date="2023-10-13T16:18:00Z">
        <w:r w:rsidRPr="00F82FAD" w:rsidDel="00F538F3">
          <w:rPr>
            <w:rFonts w:ascii="Times New Roman" w:hAnsi="Times New Roman"/>
            <w:sz w:val="24"/>
            <w:szCs w:val="24"/>
            <w:lang w:val="en-GB"/>
          </w:rPr>
          <w:delText xml:space="preserve"> </w:delText>
        </w:r>
      </w:del>
      <w:r w:rsidRPr="00F82FAD">
        <w:rPr>
          <w:rFonts w:ascii="Times New Roman" w:hAnsi="Times New Roman"/>
          <w:sz w:val="24"/>
          <w:szCs w:val="24"/>
          <w:lang w:val="en-GB"/>
        </w:rPr>
        <w:t>up</w:t>
      </w:r>
      <w:r w:rsidRPr="00F53345">
        <w:rPr>
          <w:rFonts w:ascii="Times New Roman" w:hAnsi="Times New Roman"/>
          <w:sz w:val="24"/>
          <w:szCs w:val="24"/>
          <w:lang w:val="en-GB"/>
        </w:rPr>
        <w:t xml:space="preserve"> to the American War of Independence (1775–1783), which Spain joined in 1779, and in the second half of the 1780s. Especially interesting are the attempts to nationalise wood </w:t>
      </w:r>
      <w:proofErr w:type="spellStart"/>
      <w:r w:rsidRPr="00F53345">
        <w:rPr>
          <w:rFonts w:ascii="Times New Roman" w:hAnsi="Times New Roman"/>
          <w:i/>
          <w:iCs/>
          <w:sz w:val="24"/>
          <w:szCs w:val="24"/>
          <w:lang w:val="en-GB"/>
        </w:rPr>
        <w:t>asientos</w:t>
      </w:r>
      <w:proofErr w:type="spellEnd"/>
      <w:r w:rsidRPr="00F53345">
        <w:rPr>
          <w:rFonts w:ascii="Times New Roman" w:hAnsi="Times New Roman"/>
          <w:sz w:val="24"/>
          <w:szCs w:val="24"/>
          <w:lang w:val="en-GB"/>
        </w:rPr>
        <w:t xml:space="preserve"> instead of working with foreign merchants. The contracts awarded </w:t>
      </w:r>
      <w:ins w:id="1887" w:author="pc_m" w:date="2023-11-14T00:41:00Z">
        <w:r>
          <w:rPr>
            <w:rFonts w:ascii="Times New Roman" w:hAnsi="Times New Roman"/>
            <w:sz w:val="24"/>
            <w:szCs w:val="24"/>
            <w:lang w:val="en-GB"/>
          </w:rPr>
          <w:t xml:space="preserve">to </w:t>
        </w:r>
      </w:ins>
      <w:r w:rsidRPr="00F53345">
        <w:rPr>
          <w:rFonts w:ascii="Times New Roman" w:hAnsi="Times New Roman"/>
          <w:sz w:val="24"/>
          <w:szCs w:val="24"/>
          <w:lang w:val="en-GB"/>
        </w:rPr>
        <w:t xml:space="preserve">Miguel Soto and his representative Felipe </w:t>
      </w:r>
      <w:proofErr w:type="spellStart"/>
      <w:r w:rsidRPr="00F53345">
        <w:rPr>
          <w:rFonts w:ascii="Times New Roman" w:hAnsi="Times New Roman"/>
          <w:sz w:val="24"/>
          <w:szCs w:val="24"/>
          <w:lang w:val="en-GB"/>
        </w:rPr>
        <w:t>Chone</w:t>
      </w:r>
      <w:proofErr w:type="spellEnd"/>
      <w:r w:rsidRPr="00F53345">
        <w:rPr>
          <w:rFonts w:ascii="Times New Roman" w:hAnsi="Times New Roman"/>
          <w:sz w:val="24"/>
          <w:szCs w:val="24"/>
          <w:lang w:val="en-GB"/>
        </w:rPr>
        <w:t xml:space="preserve"> in the 1770s were the first step, followed in 1782 by the creation of the Banco de San Carlos to centralise naval supplies and finances. The Soto-</w:t>
      </w:r>
      <w:proofErr w:type="spellStart"/>
      <w:r w:rsidRPr="00F53345">
        <w:rPr>
          <w:rFonts w:ascii="Times New Roman" w:hAnsi="Times New Roman"/>
          <w:sz w:val="24"/>
          <w:szCs w:val="24"/>
          <w:lang w:val="en-GB"/>
        </w:rPr>
        <w:t>Chone</w:t>
      </w:r>
      <w:proofErr w:type="spellEnd"/>
      <w:r w:rsidRPr="00F53345">
        <w:rPr>
          <w:rFonts w:ascii="Times New Roman" w:hAnsi="Times New Roman"/>
          <w:sz w:val="24"/>
          <w:szCs w:val="24"/>
          <w:lang w:val="en-GB"/>
        </w:rPr>
        <w:t xml:space="preserve"> </w:t>
      </w:r>
      <w:proofErr w:type="spellStart"/>
      <w:r w:rsidRPr="00F53345">
        <w:rPr>
          <w:rFonts w:ascii="Times New Roman" w:hAnsi="Times New Roman"/>
          <w:i/>
          <w:sz w:val="24"/>
          <w:szCs w:val="24"/>
          <w:lang w:val="en-GB"/>
        </w:rPr>
        <w:t>asiento</w:t>
      </w:r>
      <w:proofErr w:type="spellEnd"/>
      <w:r w:rsidRPr="00F53345">
        <w:rPr>
          <w:rFonts w:ascii="Times New Roman" w:hAnsi="Times New Roman"/>
          <w:sz w:val="24"/>
          <w:szCs w:val="24"/>
          <w:lang w:val="en-GB"/>
        </w:rPr>
        <w:t xml:space="preserve"> yielded some positive results, but the monopolistic position awarded </w:t>
      </w:r>
      <w:ins w:id="1888" w:author="pc_m" w:date="2023-11-14T00:42:00Z">
        <w:r>
          <w:rPr>
            <w:rFonts w:ascii="Times New Roman" w:hAnsi="Times New Roman"/>
            <w:sz w:val="24"/>
            <w:szCs w:val="24"/>
            <w:lang w:val="en-GB"/>
          </w:rPr>
          <w:t xml:space="preserve">to </w:t>
        </w:r>
      </w:ins>
      <w:r w:rsidRPr="00F53345">
        <w:rPr>
          <w:rFonts w:ascii="Times New Roman" w:hAnsi="Times New Roman"/>
          <w:sz w:val="24"/>
          <w:szCs w:val="24"/>
          <w:lang w:val="en-GB"/>
        </w:rPr>
        <w:t xml:space="preserve">the national bank was a fiasco, and traditional policies to find foreign merchants with solid Baltic networks, such as the Swedish </w:t>
      </w:r>
      <w:proofErr w:type="spellStart"/>
      <w:r w:rsidRPr="00F53345">
        <w:rPr>
          <w:rFonts w:ascii="Times New Roman" w:hAnsi="Times New Roman"/>
          <w:sz w:val="24"/>
          <w:szCs w:val="24"/>
          <w:lang w:val="en-GB"/>
        </w:rPr>
        <w:t>Gahn</w:t>
      </w:r>
      <w:proofErr w:type="spellEnd"/>
      <w:r w:rsidRPr="00F53345">
        <w:rPr>
          <w:rFonts w:ascii="Times New Roman" w:hAnsi="Times New Roman"/>
          <w:sz w:val="24"/>
          <w:szCs w:val="24"/>
          <w:lang w:val="en-GB"/>
        </w:rPr>
        <w:t>, had to be resumed.</w:t>
      </w:r>
      <w:r w:rsidRPr="00F53345">
        <w:rPr>
          <w:rStyle w:val="FootnoteReference"/>
          <w:rFonts w:ascii="Times New Roman" w:hAnsi="Times New Roman"/>
          <w:sz w:val="24"/>
          <w:szCs w:val="24"/>
          <w:lang w:val="en-GB"/>
        </w:rPr>
        <w:footnoteReference w:id="35"/>
      </w:r>
    </w:p>
    <w:p w14:paraId="135EAA1D" w14:textId="3B4DA987" w:rsidR="001569C8" w:rsidRPr="00F53345" w:rsidRDefault="001569C8" w:rsidP="009544F1">
      <w:pPr>
        <w:pStyle w:val="NoSpacing"/>
        <w:spacing w:line="360" w:lineRule="auto"/>
        <w:ind w:firstLine="708"/>
        <w:jc w:val="both"/>
        <w:rPr>
          <w:rFonts w:ascii="Times New Roman" w:hAnsi="Times New Roman" w:cs="Times New Roman"/>
          <w:sz w:val="24"/>
          <w:szCs w:val="24"/>
          <w:lang w:val="en-GB"/>
        </w:rPr>
      </w:pPr>
      <w:r w:rsidRPr="00F53345">
        <w:rPr>
          <w:rFonts w:ascii="Times New Roman" w:hAnsi="Times New Roman"/>
          <w:sz w:val="24"/>
          <w:szCs w:val="24"/>
          <w:lang w:val="en-GB"/>
        </w:rPr>
        <w:t xml:space="preserve">It must be emphasised that the policies implemented by the Spanish </w:t>
      </w:r>
      <w:del w:id="1931" w:author="mpb" w:date="2023-10-13T16:19:00Z">
        <w:r w:rsidRPr="00F53345" w:rsidDel="00EA4A2A">
          <w:rPr>
            <w:rFonts w:ascii="Times New Roman" w:hAnsi="Times New Roman"/>
            <w:sz w:val="24"/>
            <w:szCs w:val="24"/>
            <w:lang w:val="en-GB"/>
          </w:rPr>
          <w:delText xml:space="preserve">navy </w:delText>
        </w:r>
      </w:del>
      <w:ins w:id="1932" w:author="mpb" w:date="2023-10-13T16:19:00Z">
        <w:r w:rsidRPr="00F53345">
          <w:rPr>
            <w:rFonts w:ascii="Times New Roman" w:hAnsi="Times New Roman"/>
            <w:sz w:val="24"/>
            <w:szCs w:val="24"/>
            <w:lang w:val="en-GB"/>
          </w:rPr>
          <w:t xml:space="preserve">Navy </w:t>
        </w:r>
      </w:ins>
      <w:r w:rsidRPr="00F53345">
        <w:rPr>
          <w:rFonts w:ascii="Times New Roman" w:hAnsi="Times New Roman"/>
          <w:sz w:val="24"/>
          <w:szCs w:val="24"/>
          <w:lang w:val="en-GB"/>
        </w:rPr>
        <w:t>in the second half of the 18</w:t>
      </w:r>
      <w:r w:rsidRPr="00FB7DD1">
        <w:rPr>
          <w:rFonts w:ascii="Times New Roman" w:hAnsi="Times New Roman"/>
          <w:sz w:val="24"/>
          <w:szCs w:val="24"/>
          <w:lang w:val="en-GB"/>
          <w:rPrChange w:id="1933" w:author="pc_m" w:date="2023-12-02T23:47:00Z">
            <w:rPr>
              <w:rFonts w:ascii="Times New Roman" w:hAnsi="Times New Roman"/>
              <w:sz w:val="24"/>
              <w:szCs w:val="24"/>
              <w:vertAlign w:val="superscript"/>
              <w:lang w:val="en-GB"/>
            </w:rPr>
          </w:rPrChange>
        </w:rPr>
        <w:t>th</w:t>
      </w:r>
      <w:r w:rsidRPr="00F53345">
        <w:rPr>
          <w:rFonts w:ascii="Times New Roman" w:hAnsi="Times New Roman"/>
          <w:sz w:val="24"/>
          <w:szCs w:val="24"/>
          <w:lang w:val="en-GB"/>
        </w:rPr>
        <w:t xml:space="preserve"> century clearly show that Mahan’s thesis</w:t>
      </w:r>
      <w:r w:rsidRPr="00F53345">
        <w:rPr>
          <w:rStyle w:val="FootnoteReference"/>
          <w:rFonts w:ascii="Times New Roman" w:hAnsi="Times New Roman"/>
          <w:sz w:val="24"/>
          <w:szCs w:val="24"/>
          <w:lang w:val="en-GB"/>
        </w:rPr>
        <w:footnoteReference w:id="36"/>
      </w:r>
      <w:r w:rsidRPr="00F53345">
        <w:rPr>
          <w:rFonts w:ascii="Times New Roman" w:hAnsi="Times New Roman"/>
          <w:sz w:val="24"/>
          <w:szCs w:val="24"/>
          <w:lang w:val="en-GB"/>
        </w:rPr>
        <w:t xml:space="preserve"> is –</w:t>
      </w:r>
      <w:ins w:id="1953" w:author="mpb" w:date="2023-10-13T16:19:00Z">
        <w:r w:rsidRPr="00F53345">
          <w:rPr>
            <w:rFonts w:ascii="Times New Roman" w:hAnsi="Times New Roman"/>
            <w:sz w:val="24"/>
            <w:szCs w:val="24"/>
            <w:lang w:val="en-GB"/>
          </w:rPr>
          <w:t xml:space="preserve"> </w:t>
        </w:r>
      </w:ins>
      <w:r w:rsidRPr="00F53345">
        <w:rPr>
          <w:rFonts w:ascii="Times New Roman" w:hAnsi="Times New Roman"/>
          <w:sz w:val="24"/>
          <w:szCs w:val="24"/>
          <w:lang w:val="en-GB"/>
        </w:rPr>
        <w:t>at least for this period</w:t>
      </w:r>
      <w:ins w:id="1954" w:author="mpb" w:date="2023-10-13T16:19:00Z">
        <w:r w:rsidRPr="00F53345">
          <w:rPr>
            <w:rFonts w:ascii="Times New Roman" w:hAnsi="Times New Roman"/>
            <w:sz w:val="24"/>
            <w:szCs w:val="24"/>
            <w:lang w:val="en-GB"/>
          </w:rPr>
          <w:t xml:space="preserve"> </w:t>
        </w:r>
      </w:ins>
      <w:r w:rsidRPr="00F53345">
        <w:rPr>
          <w:rFonts w:ascii="Times New Roman" w:hAnsi="Times New Roman"/>
          <w:sz w:val="24"/>
          <w:szCs w:val="24"/>
          <w:lang w:val="en-GB"/>
        </w:rPr>
        <w:t>– incorrect, because, as also shown by other recent research, Bourbon Spain had enough human capital, skilled royal officials, cash, natural resources in Spain and America, commercial networks, and diplomatic leverage to manage wood supplies in different northern and southern European markets, which led the Spanish armed forces to their greatest success in the 18</w:t>
      </w:r>
      <w:r w:rsidRPr="00FB7DD1">
        <w:rPr>
          <w:rFonts w:ascii="Times New Roman" w:hAnsi="Times New Roman"/>
          <w:sz w:val="24"/>
          <w:szCs w:val="24"/>
          <w:lang w:val="en-GB"/>
          <w:rPrChange w:id="1955" w:author="pc_m" w:date="2023-12-02T23:47:00Z">
            <w:rPr>
              <w:rFonts w:ascii="Times New Roman" w:hAnsi="Times New Roman"/>
              <w:sz w:val="24"/>
              <w:szCs w:val="24"/>
              <w:vertAlign w:val="superscript"/>
              <w:lang w:val="en-GB"/>
            </w:rPr>
          </w:rPrChange>
        </w:rPr>
        <w:t>th</w:t>
      </w:r>
      <w:r w:rsidRPr="00F53345">
        <w:rPr>
          <w:rFonts w:ascii="Times New Roman" w:hAnsi="Times New Roman"/>
          <w:sz w:val="24"/>
          <w:szCs w:val="24"/>
          <w:lang w:val="en-GB"/>
        </w:rPr>
        <w:t xml:space="preserve"> century, victory over Great Britain in the American War of Independence. This would have been impossible without the modernisation and development of the Navy, which in the 1780s became the second most powerful in the world, after the British.</w:t>
      </w:r>
    </w:p>
    <w:p w14:paraId="31B0D2CF" w14:textId="7E8CAA4E" w:rsidR="001569C8" w:rsidRPr="00F53345" w:rsidRDefault="001569C8">
      <w:pPr>
        <w:pStyle w:val="NoSpacing"/>
        <w:suppressAutoHyphens/>
        <w:spacing w:line="360" w:lineRule="auto"/>
        <w:ind w:firstLine="708"/>
        <w:jc w:val="both"/>
        <w:rPr>
          <w:rFonts w:ascii="Times New Roman" w:hAnsi="Times New Roman"/>
          <w:sz w:val="24"/>
          <w:szCs w:val="24"/>
          <w:lang w:val="en-GB"/>
        </w:rPr>
        <w:pPrChange w:id="1956" w:author="mac_pro" w:date="2023-10-12T22:45:00Z">
          <w:pPr>
            <w:pStyle w:val="NoSpacing"/>
            <w:spacing w:line="360" w:lineRule="auto"/>
            <w:ind w:firstLine="708"/>
            <w:jc w:val="both"/>
          </w:pPr>
        </w:pPrChange>
      </w:pPr>
      <w:r w:rsidRPr="00F53345">
        <w:rPr>
          <w:rFonts w:ascii="Times New Roman" w:hAnsi="Times New Roman"/>
          <w:sz w:val="24"/>
          <w:szCs w:val="24"/>
          <w:lang w:val="en-GB"/>
        </w:rPr>
        <w:t>As noted, the main aim of this book –</w:t>
      </w:r>
      <w:ins w:id="1957" w:author="mpb" w:date="2023-10-13T16:20:00Z">
        <w:r w:rsidRPr="00F53345">
          <w:rPr>
            <w:rFonts w:ascii="Times New Roman" w:hAnsi="Times New Roman"/>
            <w:sz w:val="24"/>
            <w:szCs w:val="24"/>
            <w:lang w:val="en-GB"/>
          </w:rPr>
          <w:t xml:space="preserve"> </w:t>
        </w:r>
      </w:ins>
      <w:r w:rsidRPr="00F53345">
        <w:rPr>
          <w:rFonts w:ascii="Times New Roman" w:hAnsi="Times New Roman"/>
          <w:sz w:val="24"/>
          <w:szCs w:val="24"/>
          <w:lang w:val="en-GB"/>
        </w:rPr>
        <w:t>which presents the results of research undertaken over ten years</w:t>
      </w:r>
      <w:ins w:id="1958" w:author="mpb" w:date="2023-10-13T16:20:00Z">
        <w:r w:rsidRPr="00F53345">
          <w:rPr>
            <w:rFonts w:ascii="Times New Roman" w:hAnsi="Times New Roman"/>
            <w:sz w:val="24"/>
            <w:szCs w:val="24"/>
            <w:lang w:val="en-GB"/>
          </w:rPr>
          <w:t xml:space="preserve"> </w:t>
        </w:r>
      </w:ins>
      <w:r w:rsidRPr="00F53345">
        <w:rPr>
          <w:rFonts w:ascii="Times New Roman" w:hAnsi="Times New Roman"/>
          <w:sz w:val="24"/>
          <w:szCs w:val="24"/>
          <w:lang w:val="en-GB"/>
        </w:rPr>
        <w:t xml:space="preserve">– was to contribute to our understanding of timber supplies for the Spanish Navy, especially from the </w:t>
      </w:r>
      <w:del w:id="1959" w:author="mpb" w:date="2023-10-13T16:26:00Z">
        <w:r w:rsidRPr="00F53345" w:rsidDel="005A171A">
          <w:rPr>
            <w:rFonts w:ascii="Times New Roman" w:hAnsi="Times New Roman"/>
            <w:sz w:val="24"/>
            <w:szCs w:val="24"/>
            <w:highlight w:val="yellow"/>
            <w:lang w:val="en-GB"/>
            <w:rPrChange w:id="1960" w:author="mpb" w:date="2023-10-13T17:46:00Z">
              <w:rPr>
                <w:rFonts w:ascii="Times New Roman" w:hAnsi="Times New Roman"/>
                <w:sz w:val="24"/>
                <w:szCs w:val="24"/>
                <w:lang w:val="en-GB"/>
              </w:rPr>
            </w:rPrChange>
          </w:rPr>
          <w:delText xml:space="preserve">Southern </w:delText>
        </w:r>
      </w:del>
      <w:ins w:id="1961" w:author="mpb" w:date="2023-10-13T16:26:00Z">
        <w:r w:rsidRPr="00F82FAD">
          <w:rPr>
            <w:rFonts w:ascii="Times New Roman" w:hAnsi="Times New Roman"/>
            <w:sz w:val="24"/>
            <w:szCs w:val="24"/>
            <w:lang w:val="en-GB"/>
          </w:rPr>
          <w:t xml:space="preserve">southern </w:t>
        </w:r>
      </w:ins>
      <w:r w:rsidRPr="00F82FAD">
        <w:rPr>
          <w:rFonts w:ascii="Times New Roman" w:hAnsi="Times New Roman"/>
          <w:sz w:val="24"/>
          <w:szCs w:val="24"/>
          <w:lang w:val="en-GB"/>
        </w:rPr>
        <w:t>Baltic</w:t>
      </w:r>
      <w:r w:rsidRPr="00F53345">
        <w:rPr>
          <w:rFonts w:ascii="Times New Roman" w:hAnsi="Times New Roman"/>
          <w:sz w:val="24"/>
          <w:szCs w:val="24"/>
          <w:lang w:val="en-GB"/>
        </w:rPr>
        <w:t xml:space="preserve"> and the </w:t>
      </w:r>
      <w:r w:rsidRPr="00F82FAD">
        <w:rPr>
          <w:rFonts w:ascii="Times New Roman" w:hAnsi="Times New Roman"/>
          <w:sz w:val="24"/>
          <w:szCs w:val="24"/>
          <w:lang w:val="en-GB"/>
        </w:rPr>
        <w:t>viceroyalty of New Spain</w:t>
      </w:r>
      <w:r w:rsidRPr="00F53345">
        <w:rPr>
          <w:rFonts w:ascii="Times New Roman" w:hAnsi="Times New Roman"/>
          <w:sz w:val="24"/>
          <w:szCs w:val="24"/>
          <w:lang w:val="en-GB"/>
        </w:rPr>
        <w:t>, for which little previous research has been undertaken.</w:t>
      </w:r>
      <w:r w:rsidRPr="00F53345">
        <w:rPr>
          <w:rStyle w:val="FootnoteReference"/>
          <w:rFonts w:ascii="Times New Roman" w:hAnsi="Times New Roman"/>
          <w:sz w:val="24"/>
          <w:szCs w:val="24"/>
          <w:lang w:val="en-GB"/>
        </w:rPr>
        <w:footnoteReference w:id="37"/>
      </w:r>
      <w:r w:rsidRPr="00F53345">
        <w:rPr>
          <w:rFonts w:ascii="Times New Roman" w:hAnsi="Times New Roman"/>
          <w:sz w:val="24"/>
          <w:szCs w:val="24"/>
          <w:lang w:val="en-GB"/>
        </w:rPr>
        <w:t xml:space="preserve"> Although things have improved in recent years, significant gaps in our knowledge concerning these two regions still exist.</w:t>
      </w:r>
      <w:r w:rsidRPr="00F53345">
        <w:rPr>
          <w:rStyle w:val="FootnoteReference"/>
          <w:rFonts w:ascii="Times New Roman" w:hAnsi="Times New Roman"/>
          <w:sz w:val="24"/>
          <w:szCs w:val="24"/>
          <w:lang w:val="en-GB"/>
        </w:rPr>
        <w:footnoteReference w:id="38"/>
      </w:r>
      <w:r w:rsidRPr="00F53345">
        <w:rPr>
          <w:rFonts w:ascii="Times New Roman" w:hAnsi="Times New Roman"/>
          <w:sz w:val="24"/>
          <w:szCs w:val="24"/>
          <w:lang w:val="en-GB"/>
        </w:rPr>
        <w:t xml:space="preserve"> As such, a comprehensive comparison of these important regions for timber supply through the lens of the Spanish Royal Navy’s development strategy was still lacking. Systematic work at Spanish, Mexican, Cuban, and Polish archives has shed light on trade relations, forest surveys, problems with transport, and use in naval construction of timber from the </w:t>
      </w:r>
      <w:del w:id="2359" w:author="mpb" w:date="2023-10-13T16:26:00Z">
        <w:r w:rsidRPr="00F53345" w:rsidDel="002D1107">
          <w:rPr>
            <w:rFonts w:ascii="Times New Roman" w:hAnsi="Times New Roman"/>
            <w:sz w:val="24"/>
            <w:szCs w:val="24"/>
            <w:lang w:val="en-GB"/>
          </w:rPr>
          <w:delText xml:space="preserve">Southern </w:delText>
        </w:r>
      </w:del>
      <w:ins w:id="2360" w:author="mpb" w:date="2023-10-13T16:26:00Z">
        <w:r w:rsidRPr="00F53345">
          <w:rPr>
            <w:rFonts w:ascii="Times New Roman" w:hAnsi="Times New Roman"/>
            <w:sz w:val="24"/>
            <w:szCs w:val="24"/>
            <w:lang w:val="en-GB"/>
          </w:rPr>
          <w:t xml:space="preserve">southern </w:t>
        </w:r>
      </w:ins>
      <w:r w:rsidRPr="00F53345">
        <w:rPr>
          <w:rFonts w:ascii="Times New Roman" w:hAnsi="Times New Roman"/>
          <w:sz w:val="24"/>
          <w:szCs w:val="24"/>
          <w:lang w:val="en-GB"/>
        </w:rPr>
        <w:t>Baltic and New Spain, regions that presented very different geographical</w:t>
      </w:r>
      <w:del w:id="2361" w:author="mpb" w:date="2023-10-13T16:28:00Z">
        <w:r w:rsidRPr="00F53345" w:rsidDel="00922EF7">
          <w:rPr>
            <w:rFonts w:ascii="Times New Roman" w:hAnsi="Times New Roman"/>
            <w:sz w:val="24"/>
            <w:szCs w:val="24"/>
            <w:lang w:val="en-GB"/>
          </w:rPr>
          <w:delText>-</w:delText>
        </w:r>
      </w:del>
      <w:ins w:id="2362" w:author="mpb" w:date="2023-10-13T16:28:00Z">
        <w:r w:rsidRPr="00F53345">
          <w:rPr>
            <w:rFonts w:ascii="Times New Roman" w:hAnsi="Times New Roman"/>
            <w:sz w:val="24"/>
            <w:szCs w:val="24"/>
            <w:lang w:val="en-GB"/>
          </w:rPr>
          <w:t>–</w:t>
        </w:r>
      </w:ins>
      <w:r w:rsidRPr="00F53345">
        <w:rPr>
          <w:rFonts w:ascii="Times New Roman" w:hAnsi="Times New Roman"/>
          <w:sz w:val="24"/>
          <w:szCs w:val="24"/>
          <w:lang w:val="en-GB"/>
        </w:rPr>
        <w:t>economic</w:t>
      </w:r>
      <w:del w:id="2363" w:author="mpb" w:date="2023-10-13T16:28:00Z">
        <w:r w:rsidRPr="00F53345" w:rsidDel="00922EF7">
          <w:rPr>
            <w:rFonts w:ascii="Times New Roman" w:hAnsi="Times New Roman"/>
            <w:sz w:val="24"/>
            <w:szCs w:val="24"/>
            <w:lang w:val="en-GB"/>
          </w:rPr>
          <w:delText>-</w:delText>
        </w:r>
      </w:del>
      <w:ins w:id="2364" w:author="mpb" w:date="2023-10-13T16:28:00Z">
        <w:r w:rsidRPr="00F53345">
          <w:rPr>
            <w:rFonts w:ascii="Times New Roman" w:hAnsi="Times New Roman"/>
            <w:sz w:val="24"/>
            <w:szCs w:val="24"/>
            <w:lang w:val="en-GB"/>
          </w:rPr>
          <w:t>–</w:t>
        </w:r>
      </w:ins>
      <w:r w:rsidRPr="00F53345">
        <w:rPr>
          <w:rFonts w:ascii="Times New Roman" w:hAnsi="Times New Roman"/>
          <w:sz w:val="24"/>
          <w:szCs w:val="24"/>
          <w:lang w:val="en-GB"/>
        </w:rPr>
        <w:t>political</w:t>
      </w:r>
      <w:del w:id="2365" w:author="mpb" w:date="2023-10-13T16:28:00Z">
        <w:r w:rsidRPr="00F53345" w:rsidDel="00922EF7">
          <w:rPr>
            <w:rFonts w:ascii="Times New Roman" w:hAnsi="Times New Roman"/>
            <w:sz w:val="24"/>
            <w:szCs w:val="24"/>
            <w:lang w:val="en-GB"/>
          </w:rPr>
          <w:delText>-</w:delText>
        </w:r>
      </w:del>
      <w:ins w:id="2366" w:author="mpb" w:date="2023-10-13T16:28:00Z">
        <w:r w:rsidRPr="00F53345">
          <w:rPr>
            <w:rFonts w:ascii="Times New Roman" w:hAnsi="Times New Roman"/>
            <w:sz w:val="24"/>
            <w:szCs w:val="24"/>
            <w:lang w:val="en-GB"/>
          </w:rPr>
          <w:t>–</w:t>
        </w:r>
      </w:ins>
      <w:r w:rsidRPr="00F53345">
        <w:rPr>
          <w:rFonts w:ascii="Times New Roman" w:hAnsi="Times New Roman"/>
          <w:sz w:val="24"/>
          <w:szCs w:val="24"/>
          <w:lang w:val="en-GB"/>
        </w:rPr>
        <w:t>social contexts. However, owing to the determination of Spanish royal officials, Spain could ultimately meet its main target, which was to guarantee that its shipyards enjoyed a constant supply of timber from outside the Iberian Peninsula.</w:t>
      </w:r>
    </w:p>
    <w:p w14:paraId="6794127C" w14:textId="0719891C" w:rsidR="001569C8" w:rsidRPr="00F53345" w:rsidRDefault="001569C8" w:rsidP="009544F1">
      <w:pPr>
        <w:pStyle w:val="NoSpacing"/>
        <w:spacing w:line="360" w:lineRule="auto"/>
        <w:ind w:firstLine="708"/>
        <w:jc w:val="both"/>
        <w:rPr>
          <w:rFonts w:ascii="Times New Roman" w:hAnsi="Times New Roman"/>
          <w:sz w:val="24"/>
          <w:szCs w:val="24"/>
          <w:lang w:val="en-GB"/>
        </w:rPr>
      </w:pPr>
      <w:r w:rsidRPr="00F53345">
        <w:rPr>
          <w:rFonts w:ascii="Times New Roman" w:hAnsi="Times New Roman"/>
          <w:sz w:val="24"/>
          <w:szCs w:val="24"/>
          <w:lang w:val="en-GB"/>
        </w:rPr>
        <w:t>For this reason, this book cannot be easily slotted into a single field, such as environmental history</w:t>
      </w:r>
      <w:r w:rsidRPr="00F53345">
        <w:rPr>
          <w:rStyle w:val="FootnoteReference"/>
          <w:rFonts w:ascii="Times New Roman" w:hAnsi="Times New Roman"/>
          <w:sz w:val="24"/>
          <w:szCs w:val="24"/>
          <w:lang w:val="en-GB"/>
        </w:rPr>
        <w:footnoteReference w:id="39"/>
      </w:r>
      <w:r w:rsidRPr="00F53345">
        <w:rPr>
          <w:rFonts w:ascii="Times New Roman" w:hAnsi="Times New Roman"/>
          <w:sz w:val="24"/>
          <w:szCs w:val="24"/>
          <w:lang w:val="en-GB"/>
        </w:rPr>
        <w:t xml:space="preserve"> or maritime history.</w:t>
      </w:r>
      <w:r w:rsidRPr="00F53345">
        <w:rPr>
          <w:rStyle w:val="FootnoteReference"/>
          <w:rFonts w:ascii="Times New Roman" w:hAnsi="Times New Roman"/>
          <w:sz w:val="24"/>
          <w:szCs w:val="24"/>
          <w:lang w:val="en-GB"/>
        </w:rPr>
        <w:footnoteReference w:id="40"/>
      </w:r>
      <w:r w:rsidRPr="00F53345">
        <w:rPr>
          <w:rFonts w:ascii="Times New Roman" w:hAnsi="Times New Roman"/>
          <w:sz w:val="24"/>
          <w:szCs w:val="24"/>
          <w:lang w:val="en-GB"/>
        </w:rPr>
        <w:t xml:space="preserve"> Instead, it must be seen as a multifaceted attempt to cut across disciplinary boundaries,</w:t>
      </w:r>
      <w:r w:rsidRPr="00F53345">
        <w:rPr>
          <w:rStyle w:val="FootnoteReference"/>
          <w:rFonts w:ascii="Times New Roman" w:hAnsi="Times New Roman"/>
          <w:sz w:val="24"/>
          <w:szCs w:val="24"/>
          <w:lang w:val="en-GB"/>
        </w:rPr>
        <w:footnoteReference w:id="41"/>
      </w:r>
      <w:r w:rsidRPr="00F53345">
        <w:rPr>
          <w:rFonts w:ascii="Times New Roman" w:hAnsi="Times New Roman"/>
          <w:sz w:val="24"/>
          <w:szCs w:val="24"/>
          <w:lang w:val="en-GB"/>
        </w:rPr>
        <w:t xml:space="preserve"> to understand Spanish timber supply policies as a process that merged the environmental, economic, naval, political, geographic, military, and social histories of these two important regions (the </w:t>
      </w:r>
      <w:del w:id="2469" w:author="mpb" w:date="2023-10-13T16:26:00Z">
        <w:r w:rsidRPr="00F53345" w:rsidDel="002D1107">
          <w:rPr>
            <w:rFonts w:ascii="Times New Roman" w:hAnsi="Times New Roman"/>
            <w:sz w:val="24"/>
            <w:szCs w:val="24"/>
            <w:lang w:val="en-GB"/>
          </w:rPr>
          <w:delText xml:space="preserve">Southern </w:delText>
        </w:r>
      </w:del>
      <w:ins w:id="2470" w:author="mpb" w:date="2023-10-13T16:26:00Z">
        <w:r w:rsidRPr="00F53345">
          <w:rPr>
            <w:rFonts w:ascii="Times New Roman" w:hAnsi="Times New Roman"/>
            <w:sz w:val="24"/>
            <w:szCs w:val="24"/>
            <w:lang w:val="en-GB"/>
          </w:rPr>
          <w:t xml:space="preserve">southern </w:t>
        </w:r>
      </w:ins>
      <w:r w:rsidRPr="00F53345">
        <w:rPr>
          <w:rFonts w:ascii="Times New Roman" w:hAnsi="Times New Roman"/>
          <w:sz w:val="24"/>
          <w:szCs w:val="24"/>
          <w:lang w:val="en-GB"/>
        </w:rPr>
        <w:t xml:space="preserve">Baltic and the </w:t>
      </w:r>
      <w:del w:id="2471" w:author="mpb" w:date="2023-10-13T16:30:00Z">
        <w:r w:rsidRPr="00F53345" w:rsidDel="00FD3964">
          <w:rPr>
            <w:rFonts w:ascii="Times New Roman" w:hAnsi="Times New Roman"/>
            <w:sz w:val="24"/>
            <w:szCs w:val="24"/>
            <w:lang w:val="en-GB"/>
          </w:rPr>
          <w:delText xml:space="preserve">Viceroyalty </w:delText>
        </w:r>
      </w:del>
      <w:ins w:id="2472" w:author="mpb" w:date="2023-10-13T16:30:00Z">
        <w:r w:rsidRPr="00F53345">
          <w:rPr>
            <w:rFonts w:ascii="Times New Roman" w:hAnsi="Times New Roman"/>
            <w:sz w:val="24"/>
            <w:szCs w:val="24"/>
            <w:lang w:val="en-GB"/>
          </w:rPr>
          <w:t xml:space="preserve">viceroyalty </w:t>
        </w:r>
      </w:ins>
      <w:r w:rsidRPr="00F53345">
        <w:rPr>
          <w:rFonts w:ascii="Times New Roman" w:hAnsi="Times New Roman"/>
          <w:sz w:val="24"/>
          <w:szCs w:val="24"/>
          <w:lang w:val="en-GB"/>
        </w:rPr>
        <w:t xml:space="preserve">of New Spain), their forested hinterlands, and harbours like Memel, </w:t>
      </w:r>
      <w:proofErr w:type="spellStart"/>
      <w:r w:rsidRPr="00F53345">
        <w:rPr>
          <w:rFonts w:ascii="Times New Roman" w:hAnsi="Times New Roman"/>
          <w:sz w:val="24"/>
          <w:szCs w:val="24"/>
          <w:lang w:val="en-GB"/>
        </w:rPr>
        <w:t>Königsberg</w:t>
      </w:r>
      <w:proofErr w:type="spellEnd"/>
      <w:r w:rsidRPr="00F53345">
        <w:rPr>
          <w:rFonts w:ascii="Times New Roman" w:hAnsi="Times New Roman"/>
          <w:sz w:val="24"/>
          <w:szCs w:val="24"/>
          <w:lang w:val="en-GB"/>
        </w:rPr>
        <w:t xml:space="preserve">, </w:t>
      </w:r>
      <w:proofErr w:type="spellStart"/>
      <w:r w:rsidRPr="00F53345">
        <w:rPr>
          <w:rFonts w:ascii="Times New Roman" w:hAnsi="Times New Roman"/>
          <w:sz w:val="24"/>
          <w:szCs w:val="24"/>
          <w:lang w:val="en-GB"/>
        </w:rPr>
        <w:t>Gdańsk</w:t>
      </w:r>
      <w:proofErr w:type="spellEnd"/>
      <w:r w:rsidRPr="00F53345">
        <w:rPr>
          <w:rFonts w:ascii="Times New Roman" w:hAnsi="Times New Roman"/>
          <w:sz w:val="24"/>
          <w:szCs w:val="24"/>
          <w:lang w:val="en-GB"/>
        </w:rPr>
        <w:t>/Danzig, Szczecin/Stettin, Veracruz, Campeche, and Havana. In the 18</w:t>
      </w:r>
      <w:r w:rsidRPr="00FB7DD1">
        <w:rPr>
          <w:rFonts w:ascii="Times New Roman" w:hAnsi="Times New Roman"/>
          <w:sz w:val="24"/>
          <w:szCs w:val="24"/>
          <w:lang w:val="en-GB"/>
          <w:rPrChange w:id="2473" w:author="pc_m" w:date="2023-12-02T23:47:00Z">
            <w:rPr>
              <w:rFonts w:ascii="Times New Roman" w:hAnsi="Times New Roman"/>
              <w:sz w:val="24"/>
              <w:szCs w:val="24"/>
              <w:vertAlign w:val="superscript"/>
              <w:lang w:val="en-GB"/>
            </w:rPr>
          </w:rPrChange>
        </w:rPr>
        <w:t>th</w:t>
      </w:r>
      <w:r w:rsidRPr="00F53345">
        <w:rPr>
          <w:rFonts w:ascii="Times New Roman" w:hAnsi="Times New Roman"/>
          <w:sz w:val="24"/>
          <w:szCs w:val="24"/>
          <w:lang w:val="en-GB"/>
        </w:rPr>
        <w:t xml:space="preserve"> century, these places were intimately linked with the Spanish naval departments of El Ferrol, Cádiz-La </w:t>
      </w:r>
      <w:proofErr w:type="spellStart"/>
      <w:r w:rsidRPr="00F53345">
        <w:rPr>
          <w:rFonts w:ascii="Times New Roman" w:hAnsi="Times New Roman"/>
          <w:sz w:val="24"/>
          <w:szCs w:val="24"/>
          <w:lang w:val="en-GB"/>
        </w:rPr>
        <w:t>Carraca</w:t>
      </w:r>
      <w:proofErr w:type="spellEnd"/>
      <w:r w:rsidRPr="00F53345">
        <w:rPr>
          <w:rFonts w:ascii="Times New Roman" w:hAnsi="Times New Roman"/>
          <w:sz w:val="24"/>
          <w:szCs w:val="24"/>
          <w:lang w:val="en-GB"/>
        </w:rPr>
        <w:t>, and Cartagena through trade contracts and the timber used to modernise the Royal Navy with the sponsorship of the state.</w:t>
      </w:r>
    </w:p>
    <w:p w14:paraId="3695FD3C" w14:textId="5D970FA4" w:rsidR="001569C8" w:rsidRPr="00F53345" w:rsidRDefault="001569C8">
      <w:pPr>
        <w:pStyle w:val="NoSpacing"/>
        <w:suppressAutoHyphens/>
        <w:spacing w:line="360" w:lineRule="auto"/>
        <w:ind w:firstLine="708"/>
        <w:jc w:val="both"/>
        <w:rPr>
          <w:rFonts w:ascii="Times New Roman" w:hAnsi="Times New Roman"/>
          <w:sz w:val="24"/>
          <w:szCs w:val="24"/>
          <w:lang w:val="en-GB"/>
        </w:rPr>
        <w:pPrChange w:id="2474" w:author="mac_pro" w:date="2023-10-12T22:45:00Z">
          <w:pPr>
            <w:pStyle w:val="NoSpacing"/>
            <w:spacing w:line="360" w:lineRule="auto"/>
            <w:ind w:firstLine="708"/>
            <w:jc w:val="both"/>
          </w:pPr>
        </w:pPrChange>
      </w:pPr>
      <w:r w:rsidRPr="00F53345">
        <w:rPr>
          <w:rFonts w:ascii="Times New Roman" w:hAnsi="Times New Roman"/>
          <w:sz w:val="24"/>
          <w:szCs w:val="24"/>
          <w:lang w:val="en-GB"/>
        </w:rPr>
        <w:t xml:space="preserve">The timber trade that mobilised transport networks in North America, the Caribbean, Spain, </w:t>
      </w:r>
      <w:r w:rsidRPr="00F82FAD">
        <w:rPr>
          <w:rFonts w:ascii="Times New Roman" w:hAnsi="Times New Roman"/>
          <w:sz w:val="24"/>
          <w:szCs w:val="24"/>
          <w:lang w:val="en-GB"/>
        </w:rPr>
        <w:t>northern Europe</w:t>
      </w:r>
      <w:r w:rsidRPr="00F53345">
        <w:rPr>
          <w:rFonts w:ascii="Times New Roman" w:hAnsi="Times New Roman"/>
          <w:sz w:val="24"/>
          <w:szCs w:val="24"/>
          <w:lang w:val="en-GB"/>
        </w:rPr>
        <w:t>, and the Baltic clearly illustrates the economic dimension of early globalisation, as it brought remote geographical regions to interact closely.</w:t>
      </w:r>
      <w:r w:rsidRPr="00F53345">
        <w:rPr>
          <w:rStyle w:val="FootnoteReference"/>
          <w:rFonts w:ascii="Times New Roman" w:hAnsi="Times New Roman"/>
          <w:sz w:val="24"/>
          <w:szCs w:val="24"/>
          <w:lang w:val="en-GB"/>
        </w:rPr>
        <w:footnoteReference w:id="42"/>
      </w:r>
      <w:r w:rsidRPr="00F53345">
        <w:rPr>
          <w:rFonts w:ascii="Times New Roman" w:hAnsi="Times New Roman"/>
          <w:sz w:val="24"/>
          <w:szCs w:val="24"/>
          <w:lang w:val="en-GB"/>
        </w:rPr>
        <w:t xml:space="preserve"> It must be </w:t>
      </w:r>
      <w:del w:id="2495" w:author="mpb" w:date="2023-10-13T16:32:00Z">
        <w:r w:rsidRPr="00F53345" w:rsidDel="00534A7D">
          <w:rPr>
            <w:rFonts w:ascii="Times New Roman" w:hAnsi="Times New Roman"/>
            <w:sz w:val="24"/>
            <w:szCs w:val="24"/>
            <w:lang w:val="en-GB"/>
          </w:rPr>
          <w:delText xml:space="preserve">emphasized </w:delText>
        </w:r>
      </w:del>
      <w:ins w:id="2496" w:author="mpb" w:date="2023-10-13T16:32:00Z">
        <w:r w:rsidRPr="00F53345">
          <w:rPr>
            <w:rFonts w:ascii="Times New Roman" w:hAnsi="Times New Roman"/>
            <w:sz w:val="24"/>
            <w:szCs w:val="24"/>
            <w:lang w:val="en-GB"/>
          </w:rPr>
          <w:t xml:space="preserve">emphasised </w:t>
        </w:r>
      </w:ins>
      <w:r w:rsidRPr="00F53345">
        <w:rPr>
          <w:rFonts w:ascii="Times New Roman" w:hAnsi="Times New Roman"/>
          <w:sz w:val="24"/>
          <w:szCs w:val="24"/>
          <w:lang w:val="en-GB"/>
        </w:rPr>
        <w:t>that a local product such as European and American timber became, in this process, a global commodity. The use of this wood in European shipbuilding contributed to colonisation and early globalisation, because the ships built in the royal shipyards were later used to protect navigation routes across the Atlantic and the Pacific oceans. Often, these ships, built with timber from Spain, the Baltic, New Spain, and other places, were used to haul silver and other American products (gold, sugar, tobacco, cochineal, and indigo) to the metropolis, and also took part in offensive and defensive naval operations in time of war.</w:t>
      </w:r>
    </w:p>
    <w:p w14:paraId="3320A6A3" w14:textId="5040151F" w:rsidR="001569C8" w:rsidRPr="00F53345" w:rsidRDefault="001569C8">
      <w:pPr>
        <w:pStyle w:val="NoSpacing"/>
        <w:suppressAutoHyphens/>
        <w:spacing w:line="360" w:lineRule="auto"/>
        <w:ind w:firstLine="708"/>
        <w:jc w:val="both"/>
        <w:rPr>
          <w:rFonts w:ascii="Times New Roman" w:hAnsi="Times New Roman" w:cs="Times New Roman"/>
          <w:sz w:val="24"/>
          <w:szCs w:val="24"/>
          <w:lang w:val="en-GB"/>
        </w:rPr>
        <w:pPrChange w:id="2497" w:author="mac_pro" w:date="2023-10-12T22:45:00Z">
          <w:pPr>
            <w:pStyle w:val="NoSpacing"/>
            <w:spacing w:line="360" w:lineRule="auto"/>
            <w:ind w:firstLine="708"/>
            <w:jc w:val="both"/>
          </w:pPr>
        </w:pPrChange>
      </w:pPr>
      <w:r w:rsidRPr="00F53345">
        <w:rPr>
          <w:rFonts w:ascii="Times New Roman" w:hAnsi="Times New Roman" w:cs="Times New Roman"/>
          <w:sz w:val="24"/>
          <w:szCs w:val="24"/>
          <w:lang w:val="en-GB"/>
        </w:rPr>
        <w:t xml:space="preserve">As noted, the book approaches Spanish timber supply policies from different points of view. For this reason, the monograph is divided into two parts and comprises four chapters. The first part (Chapters 1 and 2), analyses timber extraction and wood trade and transport from the southern Baltic to Spain. The second part (Chapters 3 and 4) presents the </w:t>
      </w:r>
      <w:r w:rsidRPr="00F82FAD">
        <w:rPr>
          <w:rFonts w:ascii="Times New Roman" w:hAnsi="Times New Roman" w:cs="Times New Roman"/>
          <w:sz w:val="24"/>
          <w:szCs w:val="24"/>
          <w:lang w:val="en-GB"/>
        </w:rPr>
        <w:t xml:space="preserve">Spanish </w:t>
      </w:r>
      <w:del w:id="2498" w:author="mpb" w:date="2023-10-13T16:35:00Z">
        <w:r w:rsidRPr="00F82FAD" w:rsidDel="008B44DF">
          <w:rPr>
            <w:rFonts w:ascii="Times New Roman" w:hAnsi="Times New Roman" w:cs="Times New Roman"/>
            <w:sz w:val="24"/>
            <w:szCs w:val="24"/>
            <w:lang w:val="en-GB"/>
          </w:rPr>
          <w:delText>c</w:delText>
        </w:r>
      </w:del>
      <w:ins w:id="2499" w:author="mpb" w:date="2023-10-13T16:35:00Z">
        <w:r w:rsidRPr="00F82FAD">
          <w:rPr>
            <w:rFonts w:ascii="Times New Roman" w:hAnsi="Times New Roman" w:cs="Times New Roman"/>
            <w:sz w:val="24"/>
            <w:szCs w:val="24"/>
            <w:lang w:val="en-GB"/>
          </w:rPr>
          <w:t>C</w:t>
        </w:r>
      </w:ins>
      <w:r w:rsidRPr="00F82FAD">
        <w:rPr>
          <w:rFonts w:ascii="Times New Roman" w:hAnsi="Times New Roman" w:cs="Times New Roman"/>
          <w:sz w:val="24"/>
          <w:szCs w:val="24"/>
          <w:lang w:val="en-GB"/>
        </w:rPr>
        <w:t>rown</w:t>
      </w:r>
      <w:del w:id="2500" w:author="mac_pro" w:date="2023-10-12T22:58:00Z">
        <w:r w:rsidRPr="00F82FAD" w:rsidDel="00CE3538">
          <w:rPr>
            <w:rFonts w:ascii="Times New Roman" w:hAnsi="Times New Roman" w:cs="Times New Roman"/>
            <w:sz w:val="24"/>
            <w:szCs w:val="24"/>
            <w:lang w:val="en-GB"/>
          </w:rPr>
          <w:delText>'</w:delText>
        </w:r>
      </w:del>
      <w:ins w:id="2501" w:author="mac_pro" w:date="2023-10-12T22:58:00Z">
        <w:r w:rsidRPr="00F82FAD">
          <w:rPr>
            <w:rFonts w:ascii="Times New Roman" w:hAnsi="Times New Roman" w:cs="Times New Roman"/>
            <w:sz w:val="24"/>
            <w:szCs w:val="24"/>
            <w:lang w:val="en-GB"/>
          </w:rPr>
          <w:t>’</w:t>
        </w:r>
      </w:ins>
      <w:r w:rsidRPr="00F82FAD">
        <w:rPr>
          <w:rFonts w:ascii="Times New Roman" w:hAnsi="Times New Roman" w:cs="Times New Roman"/>
          <w:sz w:val="24"/>
          <w:szCs w:val="24"/>
          <w:lang w:val="en-GB"/>
        </w:rPr>
        <w:t>s</w:t>
      </w:r>
      <w:r w:rsidRPr="00F53345">
        <w:rPr>
          <w:rFonts w:ascii="Times New Roman" w:hAnsi="Times New Roman" w:cs="Times New Roman"/>
          <w:sz w:val="24"/>
          <w:szCs w:val="24"/>
          <w:lang w:val="en-GB"/>
        </w:rPr>
        <w:t xml:space="preserve"> efforts to organise an efficient system to identify and harvest American timber from several provinces in the </w:t>
      </w:r>
      <w:del w:id="2502" w:author="mpb" w:date="2023-10-13T16:30:00Z">
        <w:r w:rsidRPr="00F53345" w:rsidDel="00FD3964">
          <w:rPr>
            <w:rFonts w:ascii="Times New Roman" w:hAnsi="Times New Roman" w:cs="Times New Roman"/>
            <w:sz w:val="24"/>
            <w:szCs w:val="24"/>
            <w:lang w:val="en-GB"/>
          </w:rPr>
          <w:delText xml:space="preserve">Viceroyalty </w:delText>
        </w:r>
      </w:del>
      <w:ins w:id="2503" w:author="mpb" w:date="2023-10-13T16:30:00Z">
        <w:r w:rsidRPr="00F53345">
          <w:rPr>
            <w:rFonts w:ascii="Times New Roman" w:hAnsi="Times New Roman" w:cs="Times New Roman"/>
            <w:sz w:val="24"/>
            <w:szCs w:val="24"/>
            <w:lang w:val="en-GB"/>
          </w:rPr>
          <w:t xml:space="preserve">viceroyalty </w:t>
        </w:r>
      </w:ins>
      <w:r w:rsidRPr="00F53345">
        <w:rPr>
          <w:rFonts w:ascii="Times New Roman" w:hAnsi="Times New Roman" w:cs="Times New Roman"/>
          <w:sz w:val="24"/>
          <w:szCs w:val="24"/>
          <w:lang w:val="en-GB"/>
        </w:rPr>
        <w:t>of New Spain, like Veracruz, Oaxaca, Campeche, Cuba, Louisiana, and other forested regions in the Caribbean.</w:t>
      </w:r>
    </w:p>
    <w:p w14:paraId="06A58BC4" w14:textId="307D6CC9" w:rsidR="001569C8" w:rsidRPr="00F53345" w:rsidRDefault="001569C8" w:rsidP="009544F1">
      <w:pPr>
        <w:pStyle w:val="NoSpacing"/>
        <w:spacing w:line="360" w:lineRule="auto"/>
        <w:ind w:firstLine="708"/>
        <w:jc w:val="both"/>
        <w:rPr>
          <w:rFonts w:ascii="Times New Roman" w:hAnsi="Times New Roman" w:cs="Times New Roman"/>
          <w:sz w:val="24"/>
          <w:szCs w:val="24"/>
          <w:lang w:val="en-GB"/>
        </w:rPr>
      </w:pPr>
      <w:r w:rsidRPr="00F53345">
        <w:rPr>
          <w:rFonts w:ascii="Times New Roman" w:hAnsi="Times New Roman" w:cs="Times New Roman"/>
          <w:sz w:val="24"/>
          <w:szCs w:val="24"/>
          <w:lang w:val="en-GB"/>
        </w:rPr>
        <w:t xml:space="preserve">Chapter 1, entitled </w:t>
      </w:r>
      <w:ins w:id="2504" w:author="mpb" w:date="2023-10-13T16:37:00Z">
        <w:r w:rsidRPr="00F53345">
          <w:rPr>
            <w:rFonts w:ascii="Times New Roman" w:hAnsi="Times New Roman" w:cs="Times New Roman"/>
            <w:sz w:val="24"/>
            <w:szCs w:val="24"/>
            <w:lang w:val="en-GB"/>
          </w:rPr>
          <w:t>“</w:t>
        </w:r>
      </w:ins>
      <w:r w:rsidRPr="00F53345">
        <w:rPr>
          <w:rFonts w:ascii="Times New Roman" w:hAnsi="Times New Roman" w:cs="Times New Roman"/>
          <w:iCs/>
          <w:sz w:val="24"/>
          <w:szCs w:val="24"/>
          <w:lang w:val="en-GB"/>
          <w:rPrChange w:id="2505" w:author="mpb" w:date="2023-10-13T17:46:00Z">
            <w:rPr>
              <w:rFonts w:ascii="Times New Roman" w:hAnsi="Times New Roman" w:cs="Times New Roman"/>
              <w:i/>
              <w:sz w:val="24"/>
              <w:szCs w:val="24"/>
              <w:lang w:val="en-GB"/>
            </w:rPr>
          </w:rPrChange>
        </w:rPr>
        <w:t xml:space="preserve">Wood Supplies for the Spanish Navy from the </w:t>
      </w:r>
      <w:del w:id="2506" w:author="mpb" w:date="2023-10-13T16:36:00Z">
        <w:r w:rsidRPr="00F53345" w:rsidDel="00605A61">
          <w:rPr>
            <w:rFonts w:ascii="Times New Roman" w:hAnsi="Times New Roman" w:cs="Times New Roman"/>
            <w:iCs/>
            <w:sz w:val="24"/>
            <w:szCs w:val="24"/>
            <w:lang w:val="en-GB"/>
            <w:rPrChange w:id="2507" w:author="mpb" w:date="2023-10-13T17:46:00Z">
              <w:rPr>
                <w:rFonts w:ascii="Times New Roman" w:hAnsi="Times New Roman" w:cs="Times New Roman"/>
                <w:i/>
                <w:sz w:val="24"/>
                <w:szCs w:val="24"/>
                <w:lang w:val="en-GB"/>
              </w:rPr>
            </w:rPrChange>
          </w:rPr>
          <w:delText xml:space="preserve">southern </w:delText>
        </w:r>
      </w:del>
      <w:ins w:id="2508" w:author="mpb" w:date="2023-10-13T16:36:00Z">
        <w:r w:rsidRPr="00F53345">
          <w:rPr>
            <w:rFonts w:ascii="Times New Roman" w:hAnsi="Times New Roman" w:cs="Times New Roman"/>
            <w:iCs/>
            <w:sz w:val="24"/>
            <w:szCs w:val="24"/>
            <w:lang w:val="en-GB"/>
          </w:rPr>
          <w:t>S</w:t>
        </w:r>
        <w:r w:rsidRPr="00F53345">
          <w:rPr>
            <w:rFonts w:ascii="Times New Roman" w:hAnsi="Times New Roman" w:cs="Times New Roman"/>
            <w:iCs/>
            <w:sz w:val="24"/>
            <w:szCs w:val="24"/>
            <w:lang w:val="en-GB"/>
            <w:rPrChange w:id="2509" w:author="mpb" w:date="2023-10-13T17:46:00Z">
              <w:rPr>
                <w:rFonts w:ascii="Times New Roman" w:hAnsi="Times New Roman" w:cs="Times New Roman"/>
                <w:i/>
                <w:sz w:val="24"/>
                <w:szCs w:val="24"/>
                <w:lang w:val="en-GB"/>
              </w:rPr>
            </w:rPrChange>
          </w:rPr>
          <w:t xml:space="preserve">outhern </w:t>
        </w:r>
      </w:ins>
      <w:r w:rsidRPr="00F53345">
        <w:rPr>
          <w:rFonts w:ascii="Times New Roman" w:hAnsi="Times New Roman" w:cs="Times New Roman"/>
          <w:iCs/>
          <w:sz w:val="24"/>
          <w:szCs w:val="24"/>
          <w:lang w:val="en-GB"/>
          <w:rPrChange w:id="2510" w:author="mpb" w:date="2023-10-13T17:46:00Z">
            <w:rPr>
              <w:rFonts w:ascii="Times New Roman" w:hAnsi="Times New Roman" w:cs="Times New Roman"/>
              <w:i/>
              <w:sz w:val="24"/>
              <w:szCs w:val="24"/>
              <w:lang w:val="en-GB"/>
            </w:rPr>
          </w:rPrChange>
        </w:rPr>
        <w:t xml:space="preserve">Baltic </w:t>
      </w:r>
      <w:del w:id="2511" w:author="mpb" w:date="2023-10-13T16:36:00Z">
        <w:r w:rsidRPr="00F53345" w:rsidDel="00605A61">
          <w:rPr>
            <w:rFonts w:ascii="Times New Roman" w:hAnsi="Times New Roman" w:cs="Times New Roman"/>
            <w:iCs/>
            <w:sz w:val="24"/>
            <w:szCs w:val="24"/>
            <w:lang w:val="en-GB"/>
            <w:rPrChange w:id="2512" w:author="mpb" w:date="2023-10-13T17:46:00Z">
              <w:rPr>
                <w:rFonts w:ascii="Times New Roman" w:hAnsi="Times New Roman" w:cs="Times New Roman"/>
                <w:i/>
                <w:sz w:val="24"/>
                <w:szCs w:val="24"/>
                <w:lang w:val="en-GB"/>
              </w:rPr>
            </w:rPrChange>
          </w:rPr>
          <w:delText xml:space="preserve">region </w:delText>
        </w:r>
      </w:del>
      <w:ins w:id="2513" w:author="mpb" w:date="2023-10-13T16:36:00Z">
        <w:r w:rsidRPr="00F53345">
          <w:rPr>
            <w:rFonts w:ascii="Times New Roman" w:hAnsi="Times New Roman" w:cs="Times New Roman"/>
            <w:iCs/>
            <w:sz w:val="24"/>
            <w:szCs w:val="24"/>
            <w:lang w:val="en-GB"/>
          </w:rPr>
          <w:t>R</w:t>
        </w:r>
        <w:r w:rsidRPr="00F53345">
          <w:rPr>
            <w:rFonts w:ascii="Times New Roman" w:hAnsi="Times New Roman" w:cs="Times New Roman"/>
            <w:iCs/>
            <w:sz w:val="24"/>
            <w:szCs w:val="24"/>
            <w:lang w:val="en-GB"/>
            <w:rPrChange w:id="2514" w:author="mpb" w:date="2023-10-13T17:46:00Z">
              <w:rPr>
                <w:rFonts w:ascii="Times New Roman" w:hAnsi="Times New Roman" w:cs="Times New Roman"/>
                <w:i/>
                <w:sz w:val="24"/>
                <w:szCs w:val="24"/>
                <w:lang w:val="en-GB"/>
              </w:rPr>
            </w:rPrChange>
          </w:rPr>
          <w:t xml:space="preserve">egion </w:t>
        </w:r>
      </w:ins>
      <w:r w:rsidRPr="00F53345">
        <w:rPr>
          <w:rFonts w:ascii="Times New Roman" w:hAnsi="Times New Roman" w:cs="Times New Roman"/>
          <w:iCs/>
          <w:sz w:val="24"/>
          <w:szCs w:val="24"/>
          <w:lang w:val="en-GB"/>
          <w:rPrChange w:id="2515" w:author="mpb" w:date="2023-10-13T17:46:00Z">
            <w:rPr>
              <w:rFonts w:ascii="Times New Roman" w:hAnsi="Times New Roman" w:cs="Times New Roman"/>
              <w:i/>
              <w:sz w:val="24"/>
              <w:szCs w:val="24"/>
              <w:lang w:val="en-GB"/>
            </w:rPr>
          </w:rPrChange>
        </w:rPr>
        <w:t xml:space="preserve">and Riga in the </w:t>
      </w:r>
      <w:r w:rsidRPr="00F53345">
        <w:rPr>
          <w:rFonts w:ascii="Times New Roman" w:hAnsi="Times New Roman" w:cs="Times New Roman"/>
          <w:iCs/>
          <w:sz w:val="24"/>
          <w:szCs w:val="24"/>
          <w:lang w:val="en-GB"/>
        </w:rPr>
        <w:t xml:space="preserve">Second Half </w:t>
      </w:r>
      <w:r w:rsidRPr="00F53345">
        <w:rPr>
          <w:rFonts w:ascii="Times New Roman" w:hAnsi="Times New Roman" w:cs="Times New Roman"/>
          <w:iCs/>
          <w:sz w:val="24"/>
          <w:szCs w:val="24"/>
          <w:lang w:val="en-GB"/>
          <w:rPrChange w:id="2516" w:author="mpb" w:date="2023-10-13T17:46:00Z">
            <w:rPr>
              <w:rFonts w:ascii="Times New Roman" w:hAnsi="Times New Roman" w:cs="Times New Roman"/>
              <w:i/>
              <w:sz w:val="24"/>
              <w:szCs w:val="24"/>
              <w:lang w:val="en-GB"/>
            </w:rPr>
          </w:rPrChange>
        </w:rPr>
        <w:t xml:space="preserve">of the </w:t>
      </w:r>
      <w:r w:rsidRPr="009544F1">
        <w:rPr>
          <w:rFonts w:ascii="Times New Roman" w:hAnsi="Times New Roman" w:cs="Times New Roman"/>
          <w:sz w:val="24"/>
          <w:szCs w:val="24"/>
          <w:lang w:val="en-GB"/>
          <w:rPrChange w:id="2517" w:author="pc_m" w:date="2023-12-02T22:56:00Z">
            <w:rPr>
              <w:rFonts w:ascii="Times New Roman" w:hAnsi="Times New Roman" w:cs="Times New Roman"/>
              <w:i/>
              <w:sz w:val="24"/>
              <w:szCs w:val="24"/>
              <w:lang w:val="en-GB"/>
            </w:rPr>
          </w:rPrChange>
        </w:rPr>
        <w:t>18th</w:t>
      </w:r>
      <w:r w:rsidRPr="00F53345">
        <w:rPr>
          <w:rFonts w:ascii="Times New Roman" w:hAnsi="Times New Roman" w:cs="Times New Roman"/>
          <w:iCs/>
          <w:sz w:val="24"/>
          <w:szCs w:val="24"/>
          <w:lang w:val="en-GB"/>
        </w:rPr>
        <w:t xml:space="preserve"> Century</w:t>
      </w:r>
      <w:ins w:id="2518" w:author="mpb" w:date="2023-10-13T16:37:00Z">
        <w:r w:rsidRPr="00F53345">
          <w:rPr>
            <w:rFonts w:ascii="Times New Roman" w:hAnsi="Times New Roman" w:cs="Times New Roman"/>
            <w:iCs/>
            <w:sz w:val="24"/>
            <w:szCs w:val="24"/>
            <w:lang w:val="en-GB"/>
          </w:rPr>
          <w:t>”</w:t>
        </w:r>
      </w:ins>
      <w:r w:rsidRPr="00F53345">
        <w:rPr>
          <w:rFonts w:ascii="Times New Roman" w:hAnsi="Times New Roman" w:cs="Times New Roman"/>
          <w:sz w:val="24"/>
          <w:szCs w:val="24"/>
          <w:lang w:val="en-GB"/>
        </w:rPr>
        <w:t xml:space="preserve">, begins by presenting the policies </w:t>
      </w:r>
      <w:del w:id="2519" w:author="pc_m" w:date="2023-11-14T01:11:00Z">
        <w:r w:rsidRPr="00F53345" w:rsidDel="004C7095">
          <w:rPr>
            <w:rFonts w:ascii="Times New Roman" w:hAnsi="Times New Roman" w:cs="Times New Roman"/>
            <w:sz w:val="24"/>
            <w:szCs w:val="24"/>
            <w:lang w:val="en-GB"/>
          </w:rPr>
          <w:delText>brought forward</w:delText>
        </w:r>
      </w:del>
      <w:ins w:id="2520" w:author="pc_m" w:date="2023-11-14T01:11:00Z">
        <w:r>
          <w:rPr>
            <w:rFonts w:ascii="Times New Roman" w:hAnsi="Times New Roman" w:cs="Times New Roman"/>
            <w:sz w:val="24"/>
            <w:szCs w:val="24"/>
            <w:lang w:val="en-GB"/>
          </w:rPr>
          <w:t>devised</w:t>
        </w:r>
      </w:ins>
      <w:r w:rsidRPr="00F53345">
        <w:rPr>
          <w:rFonts w:ascii="Times New Roman" w:hAnsi="Times New Roman" w:cs="Times New Roman"/>
          <w:sz w:val="24"/>
          <w:szCs w:val="24"/>
          <w:lang w:val="en-GB"/>
        </w:rPr>
        <w:t xml:space="preserve"> by the Marquis of Ensenada, one of the most powerful ministers during the reigns of Philip V and Ferdinand VI, who faced the challenge of modernising the Spanish state with administrative, fiscal, military, and naval reforms. As Minister of the Navy and Indies, between 1743 and 1754 he continued the project to develop and renovate the </w:t>
      </w:r>
      <w:r w:rsidRPr="00F53345">
        <w:rPr>
          <w:rFonts w:ascii="Times New Roman" w:hAnsi="Times New Roman" w:cs="Times New Roman"/>
          <w:i/>
          <w:sz w:val="24"/>
          <w:szCs w:val="24"/>
          <w:lang w:val="en-GB"/>
        </w:rPr>
        <w:t>Marina Real</w:t>
      </w:r>
      <w:r w:rsidRPr="00F53345">
        <w:rPr>
          <w:rFonts w:ascii="Times New Roman" w:hAnsi="Times New Roman" w:cs="Times New Roman"/>
          <w:sz w:val="24"/>
          <w:szCs w:val="24"/>
          <w:lang w:val="en-GB"/>
        </w:rPr>
        <w:t xml:space="preserve"> begun by José </w:t>
      </w:r>
      <w:proofErr w:type="spellStart"/>
      <w:r w:rsidRPr="00F53345">
        <w:rPr>
          <w:rFonts w:ascii="Times New Roman" w:hAnsi="Times New Roman" w:cs="Times New Roman"/>
          <w:sz w:val="24"/>
          <w:szCs w:val="24"/>
          <w:lang w:val="en-GB"/>
        </w:rPr>
        <w:t>Patiño</w:t>
      </w:r>
      <w:proofErr w:type="spellEnd"/>
      <w:r w:rsidRPr="00F53345">
        <w:rPr>
          <w:rFonts w:ascii="Times New Roman" w:hAnsi="Times New Roman" w:cs="Times New Roman"/>
          <w:sz w:val="24"/>
          <w:szCs w:val="24"/>
          <w:lang w:val="en-GB"/>
        </w:rPr>
        <w:t xml:space="preserve"> y Rosales in 1717. He created a network of consuls and spies to gather information about foreign armies, navies, and military industries. During his time in office, the Navy adopted the known system of </w:t>
      </w:r>
      <w:proofErr w:type="spellStart"/>
      <w:r w:rsidRPr="00F53345">
        <w:rPr>
          <w:rFonts w:ascii="Times New Roman" w:hAnsi="Times New Roman" w:cs="Times New Roman"/>
          <w:i/>
          <w:sz w:val="24"/>
          <w:szCs w:val="24"/>
          <w:lang w:val="en-GB"/>
        </w:rPr>
        <w:t>asientos</w:t>
      </w:r>
      <w:proofErr w:type="spellEnd"/>
      <w:r w:rsidRPr="00F53345">
        <w:rPr>
          <w:rFonts w:ascii="Times New Roman" w:hAnsi="Times New Roman" w:cs="Times New Roman"/>
          <w:sz w:val="24"/>
          <w:szCs w:val="24"/>
          <w:lang w:val="en-GB"/>
        </w:rPr>
        <w:t xml:space="preserve">, which guaranteed public contracts with foreign entrepreneurs associated with the Spanish commercial sector. The first major contracts were signed in the 1750s to ensure the supply of timber and other raw materials, such as hemp and linen, for the naval departments of El Ferrol, Cádiz-La </w:t>
      </w:r>
      <w:proofErr w:type="spellStart"/>
      <w:r w:rsidRPr="00F53345">
        <w:rPr>
          <w:rFonts w:ascii="Times New Roman" w:hAnsi="Times New Roman" w:cs="Times New Roman"/>
          <w:sz w:val="24"/>
          <w:szCs w:val="24"/>
          <w:lang w:val="en-GB"/>
        </w:rPr>
        <w:t>Carraca</w:t>
      </w:r>
      <w:proofErr w:type="spellEnd"/>
      <w:r w:rsidRPr="00F53345">
        <w:rPr>
          <w:rFonts w:ascii="Times New Roman" w:hAnsi="Times New Roman" w:cs="Times New Roman"/>
          <w:sz w:val="24"/>
          <w:szCs w:val="24"/>
          <w:lang w:val="en-GB"/>
        </w:rPr>
        <w:t>, and Cartagena. The chapter analyses the contracts proposed by different commercial houses –</w:t>
      </w:r>
      <w:ins w:id="2521" w:author="mpb" w:date="2023-10-13T16:39:00Z">
        <w:r w:rsidRPr="00F53345">
          <w:rPr>
            <w:rFonts w:ascii="Times New Roman" w:hAnsi="Times New Roman" w:cs="Times New Roman"/>
            <w:sz w:val="24"/>
            <w:szCs w:val="24"/>
            <w:lang w:val="en-GB"/>
          </w:rPr>
          <w:t xml:space="preserve"> </w:t>
        </w:r>
      </w:ins>
      <w:r w:rsidRPr="00F53345">
        <w:rPr>
          <w:rFonts w:ascii="Times New Roman" w:hAnsi="Times New Roman" w:cs="Times New Roman"/>
          <w:sz w:val="24"/>
          <w:szCs w:val="24"/>
          <w:lang w:val="en-GB"/>
        </w:rPr>
        <w:t>mostly Dutch, Irish, and Swedish</w:t>
      </w:r>
      <w:ins w:id="2522" w:author="mpb" w:date="2023-10-13T16:39:00Z">
        <w:r w:rsidRPr="00F53345">
          <w:rPr>
            <w:rFonts w:ascii="Times New Roman" w:hAnsi="Times New Roman" w:cs="Times New Roman"/>
            <w:sz w:val="24"/>
            <w:szCs w:val="24"/>
            <w:lang w:val="en-GB"/>
          </w:rPr>
          <w:t xml:space="preserve"> </w:t>
        </w:r>
      </w:ins>
      <w:r w:rsidRPr="00F53345">
        <w:rPr>
          <w:rFonts w:ascii="Times New Roman" w:hAnsi="Times New Roman" w:cs="Times New Roman"/>
          <w:sz w:val="24"/>
          <w:szCs w:val="24"/>
          <w:lang w:val="en-GB"/>
        </w:rPr>
        <w:t xml:space="preserve">– from 1750 to 1790. These contractors gave the Spanish Crown access to the Baltic markets, specifically the harbours between Szczecin/Stettin and Riga, which were able to supply excellent pine or fir </w:t>
      </w:r>
      <w:proofErr w:type="spellStart"/>
      <w:r w:rsidRPr="00F53345">
        <w:rPr>
          <w:rFonts w:ascii="Times New Roman" w:hAnsi="Times New Roman" w:cs="Times New Roman"/>
          <w:sz w:val="24"/>
          <w:szCs w:val="24"/>
          <w:lang w:val="en-GB"/>
        </w:rPr>
        <w:t>masting</w:t>
      </w:r>
      <w:proofErr w:type="spellEnd"/>
      <w:r w:rsidRPr="00F53345">
        <w:rPr>
          <w:rFonts w:ascii="Times New Roman" w:hAnsi="Times New Roman" w:cs="Times New Roman"/>
          <w:sz w:val="24"/>
          <w:szCs w:val="24"/>
          <w:lang w:val="en-GB"/>
        </w:rPr>
        <w:t>, and pine</w:t>
      </w:r>
      <w:del w:id="2523" w:author="mpb" w:date="2023-10-13T16:39:00Z">
        <w:r w:rsidRPr="00F53345" w:rsidDel="00D519A0">
          <w:rPr>
            <w:rFonts w:ascii="Times New Roman" w:hAnsi="Times New Roman" w:cs="Times New Roman"/>
            <w:sz w:val="24"/>
            <w:szCs w:val="24"/>
            <w:lang w:val="en-GB"/>
          </w:rPr>
          <w:delText>-</w:delText>
        </w:r>
      </w:del>
      <w:ins w:id="2524" w:author="mpb" w:date="2023-10-13T16:39:00Z">
        <w:r w:rsidRPr="00F53345">
          <w:rPr>
            <w:rFonts w:ascii="Times New Roman" w:hAnsi="Times New Roman" w:cs="Times New Roman"/>
            <w:sz w:val="24"/>
            <w:szCs w:val="24"/>
            <w:lang w:val="en-GB"/>
          </w:rPr>
          <w:t>–</w:t>
        </w:r>
      </w:ins>
      <w:r w:rsidRPr="00F53345">
        <w:rPr>
          <w:rFonts w:ascii="Times New Roman" w:hAnsi="Times New Roman" w:cs="Times New Roman"/>
          <w:sz w:val="24"/>
          <w:szCs w:val="24"/>
          <w:lang w:val="en-GB"/>
        </w:rPr>
        <w:t xml:space="preserve">oak planks and beams. The chapter also examines attempts by Baltic merchants, for instance, </w:t>
      </w:r>
      <w:proofErr w:type="spellStart"/>
      <w:r w:rsidRPr="00F53345">
        <w:rPr>
          <w:rFonts w:ascii="Times New Roman" w:hAnsi="Times New Roman" w:cs="Times New Roman"/>
          <w:sz w:val="24"/>
          <w:szCs w:val="24"/>
          <w:lang w:val="en-GB"/>
        </w:rPr>
        <w:t>Mathy</w:t>
      </w:r>
      <w:proofErr w:type="spellEnd"/>
      <w:r w:rsidRPr="00F53345">
        <w:rPr>
          <w:rFonts w:ascii="Times New Roman" w:hAnsi="Times New Roman" w:cs="Times New Roman"/>
          <w:sz w:val="24"/>
          <w:szCs w:val="24"/>
          <w:lang w:val="en-GB"/>
        </w:rPr>
        <w:t xml:space="preserve"> and Schultz, from </w:t>
      </w:r>
      <w:proofErr w:type="spellStart"/>
      <w:r w:rsidRPr="00F53345">
        <w:rPr>
          <w:rFonts w:ascii="Times New Roman" w:hAnsi="Times New Roman" w:cs="Times New Roman"/>
          <w:sz w:val="24"/>
          <w:szCs w:val="24"/>
          <w:lang w:val="en-GB"/>
        </w:rPr>
        <w:t>Gdańsk</w:t>
      </w:r>
      <w:proofErr w:type="spellEnd"/>
      <w:r w:rsidRPr="00F53345">
        <w:rPr>
          <w:rFonts w:ascii="Times New Roman" w:hAnsi="Times New Roman" w:cs="Times New Roman"/>
          <w:sz w:val="24"/>
          <w:szCs w:val="24"/>
          <w:lang w:val="en-GB"/>
        </w:rPr>
        <w:t>/Danzig, to compete with these businessmen, who held a virtual monopoly over timber exported to Spain.</w:t>
      </w:r>
    </w:p>
    <w:p w14:paraId="17EF9BCC" w14:textId="250DB100" w:rsidR="00376272" w:rsidRPr="00F53345" w:rsidRDefault="001569C8">
      <w:pPr>
        <w:pStyle w:val="NoSpacing"/>
        <w:suppressAutoHyphens/>
        <w:spacing w:line="360" w:lineRule="auto"/>
        <w:ind w:firstLine="708"/>
        <w:jc w:val="both"/>
        <w:rPr>
          <w:rFonts w:ascii="Times New Roman" w:hAnsi="Times New Roman" w:cs="Times New Roman"/>
          <w:sz w:val="24"/>
          <w:szCs w:val="24"/>
          <w:lang w:val="en-GB"/>
        </w:rPr>
        <w:pPrChange w:id="2525" w:author="mac_pro" w:date="2023-10-12T22:45:00Z">
          <w:pPr>
            <w:pStyle w:val="NoSpacing"/>
            <w:spacing w:line="360" w:lineRule="auto"/>
            <w:ind w:firstLine="708"/>
            <w:jc w:val="both"/>
          </w:pPr>
        </w:pPrChange>
      </w:pPr>
      <w:r w:rsidRPr="00F53345">
        <w:rPr>
          <w:rFonts w:ascii="Times New Roman" w:hAnsi="Times New Roman" w:cs="Times New Roman"/>
          <w:sz w:val="24"/>
          <w:szCs w:val="24"/>
          <w:lang w:val="en-GB"/>
        </w:rPr>
        <w:t>Chapter 2 examines the hinterlands of three major regions in Prussia and the Polish</w:t>
      </w:r>
      <w:del w:id="2526" w:author="mpb" w:date="2023-10-13T16:39:00Z">
        <w:r w:rsidRPr="00F53345" w:rsidDel="00457894">
          <w:rPr>
            <w:rFonts w:ascii="Times New Roman" w:hAnsi="Times New Roman" w:cs="Times New Roman"/>
            <w:sz w:val="24"/>
            <w:szCs w:val="24"/>
            <w:lang w:val="en-GB"/>
          </w:rPr>
          <w:delText>-</w:delText>
        </w:r>
      </w:del>
      <w:ins w:id="2527" w:author="mpb" w:date="2023-10-13T16:39:00Z">
        <w:r w:rsidRPr="00F53345">
          <w:rPr>
            <w:rFonts w:ascii="Times New Roman" w:hAnsi="Times New Roman" w:cs="Times New Roman"/>
            <w:sz w:val="24"/>
            <w:szCs w:val="24"/>
            <w:lang w:val="en-GB"/>
          </w:rPr>
          <w:t>–</w:t>
        </w:r>
      </w:ins>
      <w:r w:rsidRPr="00F53345">
        <w:rPr>
          <w:rFonts w:ascii="Times New Roman" w:hAnsi="Times New Roman" w:cs="Times New Roman"/>
          <w:sz w:val="24"/>
          <w:szCs w:val="24"/>
          <w:lang w:val="en-GB"/>
        </w:rPr>
        <w:t xml:space="preserve">Lithuanian Commonwealth, which were connected by sea through navigable rivers. The first section addresses the trade in wood from Silesia and </w:t>
      </w:r>
      <w:proofErr w:type="spellStart"/>
      <w:r w:rsidRPr="00F53345">
        <w:rPr>
          <w:rFonts w:ascii="Times New Roman" w:hAnsi="Times New Roman" w:cs="Times New Roman"/>
          <w:sz w:val="24"/>
          <w:szCs w:val="24"/>
          <w:lang w:val="en-GB"/>
        </w:rPr>
        <w:t>Kłodzko</w:t>
      </w:r>
      <w:proofErr w:type="spellEnd"/>
      <w:r w:rsidRPr="00F53345">
        <w:rPr>
          <w:rFonts w:ascii="Times New Roman" w:hAnsi="Times New Roman" w:cs="Times New Roman"/>
          <w:sz w:val="24"/>
          <w:szCs w:val="24"/>
          <w:lang w:val="en-GB"/>
        </w:rPr>
        <w:t xml:space="preserve">, which were floated down the Oder River to Szczecin/Stettin. This section also analyses the timber market at this harbour, to which wood was delivered from the jurisdiction of Pomerania. The second section of the </w:t>
      </w:r>
      <w:del w:id="2528" w:author="mpb" w:date="2023-10-13T16:40:00Z">
        <w:r w:rsidRPr="00F53345" w:rsidDel="00942AE7">
          <w:rPr>
            <w:rFonts w:ascii="Times New Roman" w:hAnsi="Times New Roman" w:cs="Times New Roman"/>
            <w:sz w:val="24"/>
            <w:szCs w:val="24"/>
            <w:lang w:val="en-GB"/>
          </w:rPr>
          <w:delText xml:space="preserve">Chapter </w:delText>
        </w:r>
      </w:del>
      <w:ins w:id="2529" w:author="mpb" w:date="2023-10-13T16:40:00Z">
        <w:r w:rsidRPr="00F53345">
          <w:rPr>
            <w:rFonts w:ascii="Times New Roman" w:hAnsi="Times New Roman" w:cs="Times New Roman"/>
            <w:sz w:val="24"/>
            <w:szCs w:val="24"/>
            <w:lang w:val="en-GB"/>
          </w:rPr>
          <w:t xml:space="preserve">chapter </w:t>
        </w:r>
      </w:ins>
      <w:r w:rsidRPr="00F53345">
        <w:rPr>
          <w:rFonts w:ascii="Times New Roman" w:hAnsi="Times New Roman" w:cs="Times New Roman"/>
          <w:sz w:val="24"/>
          <w:szCs w:val="24"/>
          <w:lang w:val="en-GB"/>
        </w:rPr>
        <w:t xml:space="preserve">examines the flow of timber down the Vistula to </w:t>
      </w:r>
      <w:proofErr w:type="spellStart"/>
      <w:r w:rsidRPr="00F53345">
        <w:rPr>
          <w:rFonts w:ascii="Times New Roman" w:hAnsi="Times New Roman" w:cs="Times New Roman"/>
          <w:sz w:val="24"/>
          <w:szCs w:val="24"/>
          <w:lang w:val="en-GB"/>
        </w:rPr>
        <w:t>Gdańsk</w:t>
      </w:r>
      <w:proofErr w:type="spellEnd"/>
      <w:r w:rsidRPr="00F53345">
        <w:rPr>
          <w:rFonts w:ascii="Times New Roman" w:hAnsi="Times New Roman" w:cs="Times New Roman"/>
          <w:sz w:val="24"/>
          <w:szCs w:val="24"/>
          <w:lang w:val="en-GB"/>
        </w:rPr>
        <w:t xml:space="preserve">/Danzig, a Hanseatic commercial hub in Poland and an important harbour for trade in cereal, wood, hemp, and other Baltic products. This section also includes information about the earliest legislation passed in the </w:t>
      </w:r>
      <w:del w:id="2530" w:author="mpb" w:date="2023-10-13T16:40:00Z">
        <w:r w:rsidRPr="00F53345" w:rsidDel="00942AE7">
          <w:rPr>
            <w:rFonts w:ascii="Times New Roman" w:hAnsi="Times New Roman" w:cs="Times New Roman"/>
            <w:sz w:val="24"/>
            <w:szCs w:val="24"/>
            <w:lang w:val="en-GB"/>
          </w:rPr>
          <w:delText xml:space="preserve">Kingdoms </w:delText>
        </w:r>
      </w:del>
      <w:ins w:id="2531" w:author="mpb" w:date="2023-10-13T16:40:00Z">
        <w:r w:rsidRPr="00F53345">
          <w:rPr>
            <w:rFonts w:ascii="Times New Roman" w:hAnsi="Times New Roman" w:cs="Times New Roman"/>
            <w:sz w:val="24"/>
            <w:szCs w:val="24"/>
            <w:lang w:val="en-GB"/>
          </w:rPr>
          <w:t xml:space="preserve">kingdoms </w:t>
        </w:r>
      </w:ins>
      <w:r w:rsidRPr="00F53345">
        <w:rPr>
          <w:rFonts w:ascii="Times New Roman" w:hAnsi="Times New Roman" w:cs="Times New Roman"/>
          <w:sz w:val="24"/>
          <w:szCs w:val="24"/>
          <w:lang w:val="en-GB"/>
        </w:rPr>
        <w:t xml:space="preserve">of Prussia and Poland to protect the royal forests in Silesia, </w:t>
      </w:r>
      <w:proofErr w:type="spellStart"/>
      <w:r w:rsidRPr="00F53345">
        <w:rPr>
          <w:rFonts w:ascii="Times New Roman" w:hAnsi="Times New Roman" w:cs="Times New Roman"/>
          <w:sz w:val="24"/>
          <w:szCs w:val="24"/>
          <w:lang w:val="en-GB"/>
        </w:rPr>
        <w:t>Kłodzko</w:t>
      </w:r>
      <w:proofErr w:type="spellEnd"/>
      <w:r w:rsidRPr="00F53345">
        <w:rPr>
          <w:rFonts w:ascii="Times New Roman" w:hAnsi="Times New Roman" w:cs="Times New Roman"/>
          <w:sz w:val="24"/>
          <w:szCs w:val="24"/>
          <w:lang w:val="en-GB"/>
        </w:rPr>
        <w:t xml:space="preserve">, and Kozienice. The last-but-one section analyses the forest economy of the influential magnate family of the </w:t>
      </w:r>
      <w:proofErr w:type="spellStart"/>
      <w:r w:rsidRPr="00F53345">
        <w:rPr>
          <w:rFonts w:ascii="Times New Roman" w:hAnsi="Times New Roman" w:cs="Times New Roman"/>
          <w:sz w:val="24"/>
          <w:szCs w:val="24"/>
          <w:lang w:val="en-GB"/>
        </w:rPr>
        <w:t>Radziwiłłs</w:t>
      </w:r>
      <w:proofErr w:type="spellEnd"/>
      <w:r w:rsidRPr="00F53345">
        <w:rPr>
          <w:rFonts w:ascii="Times New Roman" w:hAnsi="Times New Roman" w:cs="Times New Roman"/>
          <w:sz w:val="24"/>
          <w:szCs w:val="24"/>
          <w:lang w:val="en-GB"/>
        </w:rPr>
        <w:t xml:space="preserve"> and the commercial networks involved in the commercialisation of timber and other products in Riga, Memel, and </w:t>
      </w:r>
      <w:proofErr w:type="spellStart"/>
      <w:r w:rsidRPr="00F53345">
        <w:rPr>
          <w:rFonts w:ascii="Times New Roman" w:hAnsi="Times New Roman" w:cs="Times New Roman"/>
          <w:sz w:val="24"/>
          <w:szCs w:val="24"/>
          <w:lang w:val="en-GB"/>
        </w:rPr>
        <w:t>Königsberg</w:t>
      </w:r>
      <w:proofErr w:type="spellEnd"/>
      <w:r w:rsidRPr="00F53345">
        <w:rPr>
          <w:rFonts w:ascii="Times New Roman" w:hAnsi="Times New Roman" w:cs="Times New Roman"/>
          <w:sz w:val="24"/>
          <w:szCs w:val="24"/>
          <w:lang w:val="en-GB"/>
        </w:rPr>
        <w:t>.</w:t>
      </w:r>
      <w:r w:rsidRPr="00F53345">
        <w:rPr>
          <w:rStyle w:val="FootnoteReference"/>
          <w:rFonts w:ascii="Times New Roman" w:hAnsi="Times New Roman" w:cs="Times New Roman"/>
          <w:sz w:val="24"/>
          <w:szCs w:val="24"/>
          <w:lang w:val="en-GB"/>
        </w:rPr>
        <w:footnoteReference w:id="43"/>
      </w:r>
      <w:r w:rsidRPr="00F53345">
        <w:rPr>
          <w:rFonts w:ascii="Times New Roman" w:hAnsi="Times New Roman" w:cs="Times New Roman"/>
          <w:sz w:val="24"/>
          <w:szCs w:val="24"/>
          <w:lang w:val="en-GB"/>
        </w:rPr>
        <w:t xml:space="preserve"> </w:t>
      </w:r>
      <w:r w:rsidR="00376272" w:rsidRPr="00F53345">
        <w:rPr>
          <w:rFonts w:ascii="Times New Roman" w:hAnsi="Times New Roman" w:cs="Times New Roman"/>
          <w:sz w:val="24"/>
          <w:szCs w:val="24"/>
          <w:lang w:val="en-GB"/>
        </w:rPr>
        <w:t xml:space="preserve">Finally, Chapter 2 </w:t>
      </w:r>
      <w:r w:rsidR="00796620" w:rsidRPr="00F53345">
        <w:rPr>
          <w:rFonts w:ascii="Times New Roman" w:hAnsi="Times New Roman" w:cs="Times New Roman"/>
          <w:sz w:val="24"/>
          <w:szCs w:val="24"/>
          <w:lang w:val="en-GB"/>
        </w:rPr>
        <w:t>examines</w:t>
      </w:r>
      <w:r w:rsidR="00B32FCA" w:rsidRPr="00F53345">
        <w:rPr>
          <w:rFonts w:ascii="Times New Roman" w:hAnsi="Times New Roman" w:cs="Times New Roman"/>
          <w:sz w:val="24"/>
          <w:szCs w:val="24"/>
          <w:lang w:val="en-GB"/>
        </w:rPr>
        <w:t xml:space="preserve"> Felipe </w:t>
      </w:r>
      <w:proofErr w:type="spellStart"/>
      <w:r w:rsidR="00B32FCA" w:rsidRPr="00F53345">
        <w:rPr>
          <w:rFonts w:ascii="Times New Roman" w:hAnsi="Times New Roman" w:cs="Times New Roman"/>
          <w:sz w:val="24"/>
          <w:szCs w:val="24"/>
          <w:lang w:val="en-GB"/>
        </w:rPr>
        <w:t>Chone</w:t>
      </w:r>
      <w:r w:rsidR="00796620" w:rsidRPr="00F53345">
        <w:rPr>
          <w:rFonts w:ascii="Times New Roman" w:hAnsi="Times New Roman" w:cs="Times New Roman"/>
          <w:sz w:val="24"/>
          <w:szCs w:val="24"/>
          <w:lang w:val="en-GB"/>
        </w:rPr>
        <w:t>’s</w:t>
      </w:r>
      <w:proofErr w:type="spellEnd"/>
      <w:r w:rsidR="00796620" w:rsidRPr="00F53345">
        <w:rPr>
          <w:rFonts w:ascii="Times New Roman" w:hAnsi="Times New Roman" w:cs="Times New Roman"/>
          <w:sz w:val="24"/>
          <w:szCs w:val="24"/>
          <w:lang w:val="en-GB"/>
        </w:rPr>
        <w:t xml:space="preserve"> trip</w:t>
      </w:r>
      <w:r w:rsidR="00B32FCA" w:rsidRPr="00F53345">
        <w:rPr>
          <w:rFonts w:ascii="Times New Roman" w:hAnsi="Times New Roman" w:cs="Times New Roman"/>
          <w:sz w:val="24"/>
          <w:szCs w:val="24"/>
          <w:lang w:val="en-GB"/>
        </w:rPr>
        <w:t xml:space="preserve"> to </w:t>
      </w:r>
      <w:r w:rsidR="00376272" w:rsidRPr="00F53345">
        <w:rPr>
          <w:rFonts w:ascii="Times New Roman" w:hAnsi="Times New Roman" w:cs="Times New Roman"/>
          <w:sz w:val="24"/>
          <w:szCs w:val="24"/>
          <w:lang w:val="en-GB"/>
        </w:rPr>
        <w:t xml:space="preserve">evaluate the timber floated </w:t>
      </w:r>
      <w:r w:rsidR="00796620" w:rsidRPr="00F53345">
        <w:rPr>
          <w:rFonts w:ascii="Times New Roman" w:hAnsi="Times New Roman" w:cs="Times New Roman"/>
          <w:sz w:val="24"/>
          <w:szCs w:val="24"/>
          <w:lang w:val="en-GB"/>
        </w:rPr>
        <w:t>down</w:t>
      </w:r>
      <w:r w:rsidR="00376272" w:rsidRPr="00F53345">
        <w:rPr>
          <w:rFonts w:ascii="Times New Roman" w:hAnsi="Times New Roman" w:cs="Times New Roman"/>
          <w:sz w:val="24"/>
          <w:szCs w:val="24"/>
          <w:lang w:val="en-GB"/>
        </w:rPr>
        <w:t xml:space="preserve"> the Oder River</w:t>
      </w:r>
      <w:r w:rsidR="00796620" w:rsidRPr="00F53345">
        <w:rPr>
          <w:rFonts w:ascii="Times New Roman" w:hAnsi="Times New Roman" w:cs="Times New Roman"/>
          <w:sz w:val="24"/>
          <w:szCs w:val="24"/>
          <w:lang w:val="en-GB"/>
        </w:rPr>
        <w:t xml:space="preserve"> to Szczecin/Stettin, a</w:t>
      </w:r>
      <w:r w:rsidR="00376272" w:rsidRPr="00F53345">
        <w:rPr>
          <w:rFonts w:ascii="Times New Roman" w:hAnsi="Times New Roman" w:cs="Times New Roman"/>
          <w:sz w:val="24"/>
          <w:szCs w:val="24"/>
          <w:lang w:val="en-GB"/>
        </w:rPr>
        <w:t xml:space="preserve">s well as </w:t>
      </w:r>
      <w:r w:rsidR="00376272" w:rsidRPr="009544F1">
        <w:rPr>
          <w:rFonts w:ascii="Times New Roman" w:hAnsi="Times New Roman" w:cs="Times New Roman"/>
          <w:sz w:val="24"/>
          <w:szCs w:val="24"/>
          <w:lang w:val="en-GB"/>
        </w:rPr>
        <w:t xml:space="preserve">the </w:t>
      </w:r>
      <w:r w:rsidR="00796620" w:rsidRPr="009544F1">
        <w:rPr>
          <w:rFonts w:ascii="Times New Roman" w:hAnsi="Times New Roman" w:cs="Times New Roman"/>
          <w:sz w:val="24"/>
          <w:szCs w:val="24"/>
          <w:lang w:val="en-GB"/>
        </w:rPr>
        <w:t>Spanish Ambassador in the Kingdom</w:t>
      </w:r>
      <w:r w:rsidR="00796620" w:rsidRPr="00F53345">
        <w:rPr>
          <w:rFonts w:ascii="Times New Roman" w:hAnsi="Times New Roman" w:cs="Times New Roman"/>
          <w:sz w:val="24"/>
          <w:szCs w:val="24"/>
          <w:lang w:val="en-GB"/>
        </w:rPr>
        <w:t xml:space="preserve"> of Poland, </w:t>
      </w:r>
      <w:r w:rsidR="00376272" w:rsidRPr="00F53345">
        <w:rPr>
          <w:rFonts w:ascii="Times New Roman" w:hAnsi="Times New Roman" w:cs="Times New Roman"/>
          <w:sz w:val="24"/>
          <w:szCs w:val="24"/>
          <w:lang w:val="en-GB"/>
        </w:rPr>
        <w:t>Count of Aranda</w:t>
      </w:r>
      <w:del w:id="2588" w:author="mac_pro" w:date="2023-10-12T22:58:00Z">
        <w:r w:rsidR="00376272" w:rsidRPr="00F53345" w:rsidDel="00CE3538">
          <w:rPr>
            <w:rFonts w:ascii="Times New Roman" w:hAnsi="Times New Roman" w:cs="Times New Roman"/>
            <w:sz w:val="24"/>
            <w:szCs w:val="24"/>
            <w:lang w:val="en-GB"/>
          </w:rPr>
          <w:delText>'</w:delText>
        </w:r>
      </w:del>
      <w:ins w:id="2589" w:author="mac_pro" w:date="2023-10-12T22:58:00Z">
        <w:r w:rsidR="00CE3538" w:rsidRPr="00F53345">
          <w:rPr>
            <w:rFonts w:ascii="Times New Roman" w:hAnsi="Times New Roman" w:cs="Times New Roman"/>
            <w:sz w:val="24"/>
            <w:szCs w:val="24"/>
            <w:lang w:val="en-GB"/>
          </w:rPr>
          <w:t>’</w:t>
        </w:r>
      </w:ins>
      <w:r w:rsidR="00376272" w:rsidRPr="00F53345">
        <w:rPr>
          <w:rFonts w:ascii="Times New Roman" w:hAnsi="Times New Roman" w:cs="Times New Roman"/>
          <w:sz w:val="24"/>
          <w:szCs w:val="24"/>
          <w:lang w:val="en-GB"/>
        </w:rPr>
        <w:t xml:space="preserve">s </w:t>
      </w:r>
      <w:r w:rsidR="00796620" w:rsidRPr="00F53345">
        <w:rPr>
          <w:rFonts w:ascii="Times New Roman" w:hAnsi="Times New Roman" w:cs="Times New Roman"/>
          <w:sz w:val="24"/>
          <w:szCs w:val="24"/>
          <w:lang w:val="en-GB"/>
        </w:rPr>
        <w:t>description of the</w:t>
      </w:r>
      <w:r w:rsidR="00376272" w:rsidRPr="00F53345">
        <w:rPr>
          <w:rFonts w:ascii="Times New Roman" w:hAnsi="Times New Roman" w:cs="Times New Roman"/>
          <w:sz w:val="24"/>
          <w:szCs w:val="24"/>
          <w:lang w:val="en-GB"/>
        </w:rPr>
        <w:t xml:space="preserve"> Vistula timber trade, after </w:t>
      </w:r>
      <w:r w:rsidR="00796620" w:rsidRPr="00F53345">
        <w:rPr>
          <w:rFonts w:ascii="Times New Roman" w:hAnsi="Times New Roman" w:cs="Times New Roman"/>
          <w:sz w:val="24"/>
          <w:szCs w:val="24"/>
          <w:lang w:val="en-GB"/>
        </w:rPr>
        <w:t xml:space="preserve">taking a voyage </w:t>
      </w:r>
      <w:r w:rsidR="00376272" w:rsidRPr="00F53345">
        <w:rPr>
          <w:rFonts w:ascii="Times New Roman" w:hAnsi="Times New Roman" w:cs="Times New Roman"/>
          <w:sz w:val="24"/>
          <w:szCs w:val="24"/>
          <w:lang w:val="en-GB"/>
        </w:rPr>
        <w:t xml:space="preserve">downriver to </w:t>
      </w:r>
      <w:proofErr w:type="spellStart"/>
      <w:r w:rsidR="00376272" w:rsidRPr="00F53345">
        <w:rPr>
          <w:rFonts w:ascii="Times New Roman" w:hAnsi="Times New Roman" w:cs="Times New Roman"/>
          <w:sz w:val="24"/>
          <w:szCs w:val="24"/>
          <w:lang w:val="en-GB"/>
        </w:rPr>
        <w:t>Gdańsk</w:t>
      </w:r>
      <w:proofErr w:type="spellEnd"/>
      <w:r w:rsidR="00376272" w:rsidRPr="00F53345">
        <w:rPr>
          <w:rFonts w:ascii="Times New Roman" w:hAnsi="Times New Roman" w:cs="Times New Roman"/>
          <w:sz w:val="24"/>
          <w:szCs w:val="24"/>
          <w:lang w:val="en-GB"/>
        </w:rPr>
        <w:t>/Danzig.</w:t>
      </w:r>
    </w:p>
    <w:p w14:paraId="5E38A06C" w14:textId="59D7B924" w:rsidR="007A1501" w:rsidRPr="00F53345" w:rsidRDefault="007A1501" w:rsidP="009544F1">
      <w:pPr>
        <w:pStyle w:val="NoSpacing"/>
        <w:spacing w:line="360" w:lineRule="auto"/>
        <w:ind w:firstLine="708"/>
        <w:jc w:val="both"/>
        <w:rPr>
          <w:rFonts w:ascii="Times New Roman" w:hAnsi="Times New Roman" w:cs="Times New Roman"/>
          <w:sz w:val="24"/>
          <w:szCs w:val="24"/>
          <w:lang w:val="en-GB"/>
        </w:rPr>
      </w:pPr>
      <w:r w:rsidRPr="00F53345">
        <w:rPr>
          <w:rFonts w:ascii="Times New Roman" w:hAnsi="Times New Roman" w:cs="Times New Roman"/>
          <w:sz w:val="24"/>
          <w:szCs w:val="24"/>
          <w:lang w:val="en-GB"/>
        </w:rPr>
        <w:t xml:space="preserve">Chapter 3, </w:t>
      </w:r>
      <w:ins w:id="2590" w:author="mpb" w:date="2023-10-13T16:43:00Z">
        <w:r w:rsidR="004B0DF1" w:rsidRPr="00F53345">
          <w:rPr>
            <w:rFonts w:ascii="Times New Roman" w:hAnsi="Times New Roman" w:cs="Times New Roman"/>
            <w:sz w:val="24"/>
            <w:szCs w:val="24"/>
            <w:lang w:val="en-GB"/>
          </w:rPr>
          <w:t>“</w:t>
        </w:r>
      </w:ins>
      <w:r w:rsidRPr="00F53345">
        <w:rPr>
          <w:rFonts w:ascii="Times New Roman" w:hAnsi="Times New Roman" w:cs="Times New Roman"/>
          <w:iCs/>
          <w:sz w:val="24"/>
          <w:szCs w:val="24"/>
          <w:lang w:val="en-GB"/>
          <w:rPrChange w:id="2591" w:author="mpb" w:date="2023-10-13T17:46:00Z">
            <w:rPr>
              <w:rFonts w:ascii="Times New Roman" w:hAnsi="Times New Roman" w:cs="Times New Roman"/>
              <w:i/>
              <w:sz w:val="24"/>
              <w:szCs w:val="24"/>
              <w:lang w:val="en-GB"/>
            </w:rPr>
          </w:rPrChange>
        </w:rPr>
        <w:t>The Survey of New Spain’s Woodlands: In Search for Timber for the Spanish Real Armada (176</w:t>
      </w:r>
      <w:r w:rsidR="00062D29" w:rsidRPr="00F53345">
        <w:rPr>
          <w:rFonts w:ascii="Times New Roman" w:hAnsi="Times New Roman" w:cs="Times New Roman"/>
          <w:iCs/>
          <w:sz w:val="24"/>
          <w:szCs w:val="24"/>
          <w:lang w:val="en-GB"/>
          <w:rPrChange w:id="2592" w:author="mpb" w:date="2023-10-13T17:46:00Z">
            <w:rPr>
              <w:rFonts w:ascii="Times New Roman" w:hAnsi="Times New Roman" w:cs="Times New Roman"/>
              <w:i/>
              <w:sz w:val="24"/>
              <w:szCs w:val="24"/>
              <w:lang w:val="en-GB"/>
            </w:rPr>
          </w:rPrChange>
        </w:rPr>
        <w:t>0–1</w:t>
      </w:r>
      <w:r w:rsidRPr="00F53345">
        <w:rPr>
          <w:rFonts w:ascii="Times New Roman" w:hAnsi="Times New Roman" w:cs="Times New Roman"/>
          <w:iCs/>
          <w:sz w:val="24"/>
          <w:szCs w:val="24"/>
          <w:lang w:val="en-GB"/>
          <w:rPrChange w:id="2593" w:author="mpb" w:date="2023-10-13T17:46:00Z">
            <w:rPr>
              <w:rFonts w:ascii="Times New Roman" w:hAnsi="Times New Roman" w:cs="Times New Roman"/>
              <w:i/>
              <w:sz w:val="24"/>
              <w:szCs w:val="24"/>
              <w:lang w:val="en-GB"/>
            </w:rPr>
          </w:rPrChange>
        </w:rPr>
        <w:t>790)</w:t>
      </w:r>
      <w:ins w:id="2594" w:author="mpb" w:date="2023-10-13T16:43:00Z">
        <w:r w:rsidR="004B0DF1" w:rsidRPr="00F53345">
          <w:rPr>
            <w:rFonts w:ascii="Times New Roman" w:hAnsi="Times New Roman" w:cs="Times New Roman"/>
            <w:iCs/>
            <w:sz w:val="24"/>
            <w:szCs w:val="24"/>
            <w:lang w:val="en-GB"/>
          </w:rPr>
          <w:t>”</w:t>
        </w:r>
      </w:ins>
      <w:r w:rsidRPr="00F53345">
        <w:rPr>
          <w:rFonts w:ascii="Times New Roman" w:hAnsi="Times New Roman" w:cs="Times New Roman"/>
          <w:iCs/>
          <w:sz w:val="24"/>
          <w:szCs w:val="24"/>
          <w:lang w:val="en-GB"/>
        </w:rPr>
        <w:t>,</w:t>
      </w:r>
      <w:r w:rsidRPr="00F53345">
        <w:rPr>
          <w:rFonts w:ascii="Times New Roman" w:hAnsi="Times New Roman" w:cs="Times New Roman"/>
          <w:sz w:val="24"/>
          <w:szCs w:val="24"/>
          <w:lang w:val="en-GB"/>
        </w:rPr>
        <w:t xml:space="preserve"> takes the research </w:t>
      </w:r>
      <w:r w:rsidR="00A62F02" w:rsidRPr="00F53345">
        <w:rPr>
          <w:rFonts w:ascii="Times New Roman" w:hAnsi="Times New Roman" w:cs="Times New Roman"/>
          <w:sz w:val="24"/>
          <w:szCs w:val="24"/>
          <w:lang w:val="en-GB"/>
        </w:rPr>
        <w:t>focus to</w:t>
      </w:r>
      <w:r w:rsidRPr="00F53345">
        <w:rPr>
          <w:rFonts w:ascii="Times New Roman" w:hAnsi="Times New Roman" w:cs="Times New Roman"/>
          <w:sz w:val="24"/>
          <w:szCs w:val="24"/>
          <w:lang w:val="en-GB"/>
        </w:rPr>
        <w:t xml:space="preserve"> the other side of the Atlantic, where, beginning in the 1760s, the Ministry of the Navy carried out several inspections of forests in the vast Spanish American empire in order to identify places where wood could be extracted. From the early 18</w:t>
      </w:r>
      <w:r w:rsidRPr="009544F1">
        <w:rPr>
          <w:rFonts w:ascii="Times New Roman" w:hAnsi="Times New Roman" w:cs="Times New Roman"/>
          <w:sz w:val="24"/>
          <w:szCs w:val="24"/>
          <w:lang w:val="en-GB"/>
          <w:rPrChange w:id="2595" w:author="pc_m" w:date="2023-12-02T22:59:00Z">
            <w:rPr>
              <w:rFonts w:ascii="Times New Roman" w:hAnsi="Times New Roman" w:cs="Times New Roman"/>
              <w:sz w:val="24"/>
              <w:szCs w:val="24"/>
              <w:vertAlign w:val="superscript"/>
              <w:lang w:val="en-GB"/>
            </w:rPr>
          </w:rPrChange>
        </w:rPr>
        <w:t>th</w:t>
      </w:r>
      <w:r w:rsidRPr="00F53345">
        <w:rPr>
          <w:rFonts w:ascii="Times New Roman" w:hAnsi="Times New Roman" w:cs="Times New Roman"/>
          <w:sz w:val="24"/>
          <w:szCs w:val="24"/>
          <w:lang w:val="en-GB"/>
        </w:rPr>
        <w:t xml:space="preserve"> century</w:t>
      </w:r>
      <w:r w:rsidR="00A62F02" w:rsidRPr="00F53345">
        <w:rPr>
          <w:rFonts w:ascii="Times New Roman" w:hAnsi="Times New Roman" w:cs="Times New Roman"/>
          <w:sz w:val="24"/>
          <w:szCs w:val="24"/>
          <w:lang w:val="en-GB"/>
        </w:rPr>
        <w:t xml:space="preserve"> onwards</w:t>
      </w:r>
      <w:r w:rsidRPr="00F53345">
        <w:rPr>
          <w:rFonts w:ascii="Times New Roman" w:hAnsi="Times New Roman" w:cs="Times New Roman"/>
          <w:sz w:val="24"/>
          <w:szCs w:val="24"/>
          <w:lang w:val="en-GB"/>
        </w:rPr>
        <w:t xml:space="preserve">, royal projects had </w:t>
      </w:r>
      <w:r w:rsidR="00A62F02" w:rsidRPr="00F53345">
        <w:rPr>
          <w:rFonts w:ascii="Times New Roman" w:hAnsi="Times New Roman" w:cs="Times New Roman"/>
          <w:sz w:val="24"/>
          <w:szCs w:val="24"/>
          <w:lang w:val="en-GB"/>
        </w:rPr>
        <w:t>begun using timber from the region to l</w:t>
      </w:r>
      <w:r w:rsidRPr="00F53345">
        <w:rPr>
          <w:rFonts w:ascii="Times New Roman" w:hAnsi="Times New Roman" w:cs="Times New Roman"/>
          <w:sz w:val="24"/>
          <w:szCs w:val="24"/>
          <w:lang w:val="en-GB"/>
        </w:rPr>
        <w:t xml:space="preserve">eeward of Veracruz, in the </w:t>
      </w:r>
      <w:del w:id="2596" w:author="pc_m" w:date="2023-12-02T22:57:00Z">
        <w:r w:rsidRPr="00F53345" w:rsidDel="00296FFB">
          <w:rPr>
            <w:rFonts w:ascii="Times New Roman" w:hAnsi="Times New Roman" w:cs="Times New Roman"/>
            <w:sz w:val="24"/>
            <w:szCs w:val="24"/>
            <w:lang w:val="en-GB"/>
          </w:rPr>
          <w:delText xml:space="preserve">Viceroyalty </w:delText>
        </w:r>
      </w:del>
      <w:ins w:id="2597" w:author="mpb" w:date="2023-10-13T16:30:00Z">
        <w:r w:rsidR="00FD3964" w:rsidRPr="00F53345">
          <w:rPr>
            <w:rFonts w:ascii="Times New Roman" w:hAnsi="Times New Roman" w:cs="Times New Roman"/>
            <w:sz w:val="24"/>
            <w:szCs w:val="24"/>
            <w:lang w:val="en-GB"/>
          </w:rPr>
          <w:t xml:space="preserve">viceroyalty </w:t>
        </w:r>
      </w:ins>
      <w:r w:rsidRPr="00F53345">
        <w:rPr>
          <w:rFonts w:ascii="Times New Roman" w:hAnsi="Times New Roman" w:cs="Times New Roman"/>
          <w:sz w:val="24"/>
          <w:szCs w:val="24"/>
          <w:lang w:val="en-GB"/>
        </w:rPr>
        <w:t xml:space="preserve">of New Spain, </w:t>
      </w:r>
      <w:r w:rsidR="00A62F02" w:rsidRPr="00F53345">
        <w:rPr>
          <w:rFonts w:ascii="Times New Roman" w:hAnsi="Times New Roman" w:cs="Times New Roman"/>
          <w:sz w:val="24"/>
          <w:szCs w:val="24"/>
          <w:lang w:val="en-GB"/>
        </w:rPr>
        <w:t xml:space="preserve">which is traversed by several </w:t>
      </w:r>
      <w:r w:rsidRPr="00F53345">
        <w:rPr>
          <w:rFonts w:ascii="Times New Roman" w:hAnsi="Times New Roman" w:cs="Times New Roman"/>
          <w:sz w:val="24"/>
          <w:szCs w:val="24"/>
          <w:lang w:val="en-GB"/>
        </w:rPr>
        <w:t xml:space="preserve">major rivers, </w:t>
      </w:r>
      <w:r w:rsidR="00A62F02" w:rsidRPr="00F53345">
        <w:rPr>
          <w:rFonts w:ascii="Times New Roman" w:hAnsi="Times New Roman" w:cs="Times New Roman"/>
          <w:sz w:val="24"/>
          <w:szCs w:val="24"/>
          <w:lang w:val="en-GB"/>
        </w:rPr>
        <w:t>including</w:t>
      </w:r>
      <w:r w:rsidRPr="00F53345">
        <w:rPr>
          <w:rFonts w:ascii="Times New Roman" w:hAnsi="Times New Roman" w:cs="Times New Roman"/>
          <w:sz w:val="24"/>
          <w:szCs w:val="24"/>
          <w:lang w:val="en-GB"/>
        </w:rPr>
        <w:t xml:space="preserve"> the Alvarado and the Coatzacoalcos. This region is rich in tropical forests with good cedar, mahogany, and </w:t>
      </w:r>
      <w:proofErr w:type="spellStart"/>
      <w:r w:rsidRPr="00F53345">
        <w:rPr>
          <w:rFonts w:ascii="Times New Roman" w:hAnsi="Times New Roman" w:cs="Times New Roman"/>
          <w:sz w:val="24"/>
          <w:szCs w:val="24"/>
          <w:lang w:val="en-GB"/>
        </w:rPr>
        <w:t>sabicú</w:t>
      </w:r>
      <w:proofErr w:type="spellEnd"/>
      <w:r w:rsidRPr="00F53345">
        <w:rPr>
          <w:rFonts w:ascii="Times New Roman" w:hAnsi="Times New Roman" w:cs="Times New Roman"/>
          <w:sz w:val="24"/>
          <w:szCs w:val="24"/>
          <w:lang w:val="en-GB"/>
        </w:rPr>
        <w:t xml:space="preserve">, while the mountains of Sierra Madre Oriental </w:t>
      </w:r>
      <w:r w:rsidR="00A62F02" w:rsidRPr="00F53345">
        <w:rPr>
          <w:rFonts w:ascii="Times New Roman" w:hAnsi="Times New Roman" w:cs="Times New Roman"/>
          <w:sz w:val="24"/>
          <w:szCs w:val="24"/>
          <w:lang w:val="en-GB"/>
        </w:rPr>
        <w:t>were</w:t>
      </w:r>
      <w:r w:rsidRPr="00F53345">
        <w:rPr>
          <w:rFonts w:ascii="Times New Roman" w:hAnsi="Times New Roman" w:cs="Times New Roman"/>
          <w:sz w:val="24"/>
          <w:szCs w:val="24"/>
          <w:lang w:val="en-GB"/>
        </w:rPr>
        <w:t xml:space="preserve"> covered in pine forests. The chapter analyses the strategies adopted by the Ministry of the Navy and the </w:t>
      </w:r>
      <w:proofErr w:type="spellStart"/>
      <w:r w:rsidRPr="00F53345">
        <w:rPr>
          <w:rFonts w:ascii="Times New Roman" w:hAnsi="Times New Roman" w:cs="Times New Roman"/>
          <w:sz w:val="24"/>
          <w:szCs w:val="24"/>
          <w:lang w:val="en-GB"/>
        </w:rPr>
        <w:t>viceregal</w:t>
      </w:r>
      <w:proofErr w:type="spellEnd"/>
      <w:r w:rsidRPr="00F53345">
        <w:rPr>
          <w:rFonts w:ascii="Times New Roman" w:hAnsi="Times New Roman" w:cs="Times New Roman"/>
          <w:sz w:val="24"/>
          <w:szCs w:val="24"/>
          <w:lang w:val="en-GB"/>
        </w:rPr>
        <w:t xml:space="preserve"> authorities to expedite the harvesting of wood for naval construction in Havana and the metropolis. Not all these inspections, undertaken by military and naval officers, resulted in </w:t>
      </w:r>
      <w:r w:rsidRPr="00F82FAD">
        <w:rPr>
          <w:rFonts w:ascii="Times New Roman" w:hAnsi="Times New Roman" w:cs="Times New Roman"/>
          <w:sz w:val="24"/>
          <w:szCs w:val="24"/>
          <w:lang w:val="en-GB"/>
        </w:rPr>
        <w:t>wood-sourcing</w:t>
      </w:r>
      <w:r w:rsidRPr="00F53345">
        <w:rPr>
          <w:rFonts w:ascii="Times New Roman" w:hAnsi="Times New Roman" w:cs="Times New Roman"/>
          <w:sz w:val="24"/>
          <w:szCs w:val="24"/>
          <w:lang w:val="en-GB"/>
        </w:rPr>
        <w:t xml:space="preserve">, but all of them yielded excellent geographical knowledge of the forested areas in the provinces of Veracruz and Oaxaca. The last section of </w:t>
      </w:r>
      <w:r w:rsidR="00A62F02" w:rsidRPr="00F53345">
        <w:rPr>
          <w:rFonts w:ascii="Times New Roman" w:hAnsi="Times New Roman" w:cs="Times New Roman"/>
          <w:sz w:val="24"/>
          <w:szCs w:val="24"/>
          <w:lang w:val="en-GB"/>
        </w:rPr>
        <w:t>the</w:t>
      </w:r>
      <w:r w:rsidRPr="00F53345">
        <w:rPr>
          <w:rFonts w:ascii="Times New Roman" w:hAnsi="Times New Roman" w:cs="Times New Roman"/>
          <w:sz w:val="24"/>
          <w:szCs w:val="24"/>
          <w:lang w:val="en-GB"/>
        </w:rPr>
        <w:t xml:space="preserve"> </w:t>
      </w:r>
      <w:r w:rsidR="00A62F02" w:rsidRPr="00F53345">
        <w:rPr>
          <w:rFonts w:ascii="Times New Roman" w:hAnsi="Times New Roman" w:cs="Times New Roman"/>
          <w:sz w:val="24"/>
          <w:szCs w:val="24"/>
          <w:lang w:val="en-GB"/>
        </w:rPr>
        <w:t>c</w:t>
      </w:r>
      <w:r w:rsidRPr="00F53345">
        <w:rPr>
          <w:rFonts w:ascii="Times New Roman" w:hAnsi="Times New Roman" w:cs="Times New Roman"/>
          <w:sz w:val="24"/>
          <w:szCs w:val="24"/>
          <w:lang w:val="en-GB"/>
        </w:rPr>
        <w:t xml:space="preserve">hapter examines </w:t>
      </w:r>
      <w:r w:rsidR="00A62F02" w:rsidRPr="00F53345">
        <w:rPr>
          <w:rFonts w:ascii="Times New Roman" w:hAnsi="Times New Roman" w:cs="Times New Roman"/>
          <w:sz w:val="24"/>
          <w:szCs w:val="24"/>
          <w:lang w:val="en-GB"/>
        </w:rPr>
        <w:t>timber extracting</w:t>
      </w:r>
      <w:r w:rsidRPr="00F53345">
        <w:rPr>
          <w:rFonts w:ascii="Times New Roman" w:hAnsi="Times New Roman" w:cs="Times New Roman"/>
          <w:sz w:val="24"/>
          <w:szCs w:val="24"/>
          <w:lang w:val="en-GB"/>
        </w:rPr>
        <w:t xml:space="preserve"> projects in other </w:t>
      </w:r>
      <w:r w:rsidR="00A62F02" w:rsidRPr="00F53345">
        <w:rPr>
          <w:rFonts w:ascii="Times New Roman" w:hAnsi="Times New Roman" w:cs="Times New Roman"/>
          <w:sz w:val="24"/>
          <w:szCs w:val="24"/>
          <w:lang w:val="en-GB"/>
        </w:rPr>
        <w:t xml:space="preserve">regions of the </w:t>
      </w:r>
      <w:r w:rsidRPr="00F53345">
        <w:rPr>
          <w:rFonts w:ascii="Times New Roman" w:hAnsi="Times New Roman" w:cs="Times New Roman"/>
          <w:sz w:val="24"/>
          <w:szCs w:val="24"/>
          <w:lang w:val="en-GB"/>
        </w:rPr>
        <w:t>viceroyalty</w:t>
      </w:r>
      <w:r w:rsidR="00A62F02" w:rsidRPr="00F53345">
        <w:rPr>
          <w:rFonts w:ascii="Times New Roman" w:hAnsi="Times New Roman" w:cs="Times New Roman"/>
          <w:sz w:val="24"/>
          <w:szCs w:val="24"/>
          <w:lang w:val="en-GB"/>
        </w:rPr>
        <w:t>,</w:t>
      </w:r>
      <w:r w:rsidRPr="00F53345">
        <w:rPr>
          <w:rFonts w:ascii="Times New Roman" w:hAnsi="Times New Roman" w:cs="Times New Roman"/>
          <w:sz w:val="24"/>
          <w:szCs w:val="24"/>
          <w:lang w:val="en-GB"/>
        </w:rPr>
        <w:t xml:space="preserve"> like the Usumacinta River, the Laguna de </w:t>
      </w:r>
      <w:proofErr w:type="spellStart"/>
      <w:r w:rsidRPr="00F53345">
        <w:rPr>
          <w:rFonts w:ascii="Times New Roman" w:hAnsi="Times New Roman" w:cs="Times New Roman"/>
          <w:sz w:val="24"/>
          <w:szCs w:val="24"/>
          <w:lang w:val="en-GB"/>
        </w:rPr>
        <w:t>Términos</w:t>
      </w:r>
      <w:proofErr w:type="spellEnd"/>
      <w:r w:rsidRPr="00F53345">
        <w:rPr>
          <w:rFonts w:ascii="Times New Roman" w:hAnsi="Times New Roman" w:cs="Times New Roman"/>
          <w:sz w:val="24"/>
          <w:szCs w:val="24"/>
          <w:lang w:val="en-GB"/>
        </w:rPr>
        <w:t xml:space="preserve">, and the province of </w:t>
      </w:r>
      <w:proofErr w:type="spellStart"/>
      <w:r w:rsidRPr="00F53345">
        <w:rPr>
          <w:rFonts w:ascii="Times New Roman" w:hAnsi="Times New Roman" w:cs="Times New Roman"/>
          <w:sz w:val="24"/>
          <w:szCs w:val="24"/>
          <w:lang w:val="en-GB"/>
        </w:rPr>
        <w:t>Huejutla</w:t>
      </w:r>
      <w:proofErr w:type="spellEnd"/>
      <w:r w:rsidRPr="00F53345">
        <w:rPr>
          <w:rFonts w:ascii="Times New Roman" w:hAnsi="Times New Roman" w:cs="Times New Roman"/>
          <w:sz w:val="24"/>
          <w:szCs w:val="24"/>
          <w:lang w:val="en-GB"/>
        </w:rPr>
        <w:t>.</w:t>
      </w:r>
    </w:p>
    <w:p w14:paraId="3D6F3BBB" w14:textId="70EB8867" w:rsidR="00833D81" w:rsidRPr="00F53345" w:rsidRDefault="00420000">
      <w:pPr>
        <w:pStyle w:val="NoSpacing"/>
        <w:suppressAutoHyphens/>
        <w:spacing w:line="360" w:lineRule="auto"/>
        <w:ind w:firstLine="708"/>
        <w:jc w:val="both"/>
        <w:rPr>
          <w:rFonts w:ascii="Times New Roman" w:hAnsi="Times New Roman"/>
          <w:sz w:val="24"/>
          <w:szCs w:val="24"/>
          <w:lang w:val="en-GB"/>
        </w:rPr>
        <w:pPrChange w:id="2598" w:author="mac_pro" w:date="2023-10-12T22:45:00Z">
          <w:pPr>
            <w:pStyle w:val="NoSpacing"/>
            <w:spacing w:line="360" w:lineRule="auto"/>
            <w:ind w:firstLine="708"/>
            <w:jc w:val="both"/>
          </w:pPr>
        </w:pPrChange>
      </w:pPr>
      <w:r w:rsidRPr="00F53345">
        <w:rPr>
          <w:rFonts w:ascii="Times New Roman" w:hAnsi="Times New Roman" w:cs="Times New Roman"/>
          <w:sz w:val="24"/>
          <w:szCs w:val="24"/>
          <w:lang w:val="en-GB"/>
        </w:rPr>
        <w:t>Chapter 4 studies the results of wood logging in New Spain (provinces of Oaxaca, Veracruz, Tabasco, and Yucatan) but also in other regions of the Spanish Empire like Louisiana and the Caribbean</w:t>
      </w:r>
      <w:r w:rsidR="00CB7BA6" w:rsidRPr="00F53345">
        <w:rPr>
          <w:rFonts w:ascii="Times New Roman" w:hAnsi="Times New Roman" w:cs="Times New Roman"/>
          <w:sz w:val="24"/>
          <w:szCs w:val="24"/>
          <w:lang w:val="en-GB"/>
        </w:rPr>
        <w:t>,</w:t>
      </w:r>
      <w:r w:rsidRPr="00F53345">
        <w:rPr>
          <w:rFonts w:ascii="Times New Roman" w:hAnsi="Times New Roman" w:cs="Times New Roman"/>
          <w:sz w:val="24"/>
          <w:szCs w:val="24"/>
          <w:lang w:val="en-GB"/>
        </w:rPr>
        <w:t xml:space="preserve"> in the General Captaincy of Cuba and </w:t>
      </w:r>
      <w:r w:rsidR="00CB7BA6" w:rsidRPr="00F53345">
        <w:rPr>
          <w:rFonts w:ascii="Times New Roman" w:hAnsi="Times New Roman" w:cs="Times New Roman"/>
          <w:sz w:val="24"/>
          <w:szCs w:val="24"/>
          <w:lang w:val="en-GB"/>
        </w:rPr>
        <w:t xml:space="preserve">the </w:t>
      </w:r>
      <w:r w:rsidRPr="00F53345">
        <w:rPr>
          <w:rFonts w:ascii="Times New Roman" w:hAnsi="Times New Roman" w:cs="Times New Roman"/>
          <w:sz w:val="24"/>
          <w:szCs w:val="24"/>
          <w:lang w:val="en-GB"/>
        </w:rPr>
        <w:t>Viceroyalty of New Nueva Granada. In New Spain –</w:t>
      </w:r>
      <w:r w:rsidR="00CB7BA6" w:rsidRPr="00F53345">
        <w:rPr>
          <w:rFonts w:ascii="Times New Roman" w:hAnsi="Times New Roman" w:cs="Times New Roman"/>
          <w:sz w:val="24"/>
          <w:szCs w:val="24"/>
          <w:lang w:val="en-GB"/>
        </w:rPr>
        <w:t xml:space="preserve"> </w:t>
      </w:r>
      <w:r w:rsidRPr="00F53345">
        <w:rPr>
          <w:rFonts w:ascii="Times New Roman" w:hAnsi="Times New Roman" w:cs="Times New Roman"/>
          <w:sz w:val="24"/>
          <w:szCs w:val="24"/>
          <w:lang w:val="en-GB"/>
        </w:rPr>
        <w:t xml:space="preserve">the </w:t>
      </w:r>
      <w:r w:rsidR="00CB7BA6" w:rsidRPr="00F53345">
        <w:rPr>
          <w:rFonts w:ascii="Times New Roman" w:hAnsi="Times New Roman" w:cs="Times New Roman"/>
          <w:sz w:val="24"/>
          <w:szCs w:val="24"/>
          <w:lang w:val="en-GB"/>
        </w:rPr>
        <w:t xml:space="preserve">region on which the main focus of this book lies </w:t>
      </w:r>
      <w:r w:rsidRPr="00F53345">
        <w:rPr>
          <w:rFonts w:ascii="Times New Roman" w:hAnsi="Times New Roman" w:cs="Times New Roman"/>
          <w:sz w:val="24"/>
          <w:szCs w:val="24"/>
          <w:lang w:val="en-GB"/>
        </w:rPr>
        <w:t xml:space="preserve">– several </w:t>
      </w:r>
      <w:proofErr w:type="spellStart"/>
      <w:r w:rsidRPr="00F53345">
        <w:rPr>
          <w:rFonts w:ascii="Times New Roman" w:hAnsi="Times New Roman" w:cs="Times New Roman"/>
          <w:i/>
          <w:sz w:val="24"/>
          <w:szCs w:val="24"/>
          <w:lang w:val="en-GB"/>
        </w:rPr>
        <w:t>asientos</w:t>
      </w:r>
      <w:proofErr w:type="spellEnd"/>
      <w:r w:rsidRPr="00F53345">
        <w:rPr>
          <w:rFonts w:ascii="Times New Roman" w:hAnsi="Times New Roman" w:cs="Times New Roman"/>
          <w:sz w:val="24"/>
          <w:szCs w:val="24"/>
          <w:lang w:val="en-GB"/>
        </w:rPr>
        <w:t xml:space="preserve"> were </w:t>
      </w:r>
      <w:r w:rsidR="00CB7BA6" w:rsidRPr="00F53345">
        <w:rPr>
          <w:rFonts w:ascii="Times New Roman" w:hAnsi="Times New Roman" w:cs="Times New Roman"/>
          <w:sz w:val="24"/>
          <w:szCs w:val="24"/>
          <w:lang w:val="en-GB"/>
        </w:rPr>
        <w:t xml:space="preserve">signed with the support of </w:t>
      </w:r>
      <w:r w:rsidRPr="00F53345">
        <w:rPr>
          <w:rFonts w:ascii="Times New Roman" w:hAnsi="Times New Roman" w:cs="Times New Roman"/>
          <w:sz w:val="24"/>
          <w:szCs w:val="24"/>
          <w:lang w:val="en-GB"/>
        </w:rPr>
        <w:t xml:space="preserve">the royal </w:t>
      </w:r>
      <w:r w:rsidR="00CB7BA6" w:rsidRPr="00F53345">
        <w:rPr>
          <w:rFonts w:ascii="Times New Roman" w:hAnsi="Times New Roman" w:cs="Times New Roman"/>
          <w:sz w:val="24"/>
          <w:szCs w:val="24"/>
          <w:lang w:val="en-GB"/>
        </w:rPr>
        <w:t>coffers</w:t>
      </w:r>
      <w:r w:rsidRPr="00F53345">
        <w:rPr>
          <w:rFonts w:ascii="Times New Roman" w:hAnsi="Times New Roman" w:cs="Times New Roman"/>
          <w:sz w:val="24"/>
          <w:szCs w:val="24"/>
          <w:lang w:val="en-GB"/>
        </w:rPr>
        <w:t>. In the period 178</w:t>
      </w:r>
      <w:r w:rsidR="00062D29" w:rsidRPr="00F53345">
        <w:rPr>
          <w:rFonts w:ascii="Times New Roman" w:hAnsi="Times New Roman" w:cs="Times New Roman"/>
          <w:sz w:val="24"/>
          <w:szCs w:val="24"/>
          <w:lang w:val="en-GB"/>
        </w:rPr>
        <w:t>4–1</w:t>
      </w:r>
      <w:r w:rsidRPr="00F53345">
        <w:rPr>
          <w:rFonts w:ascii="Times New Roman" w:hAnsi="Times New Roman" w:cs="Times New Roman"/>
          <w:sz w:val="24"/>
          <w:szCs w:val="24"/>
          <w:lang w:val="en-GB"/>
        </w:rPr>
        <w:t xml:space="preserve">787, </w:t>
      </w:r>
      <w:r w:rsidR="00CB7BA6" w:rsidRPr="00F53345">
        <w:rPr>
          <w:rFonts w:ascii="Times New Roman" w:hAnsi="Times New Roman" w:cs="Times New Roman"/>
          <w:sz w:val="24"/>
          <w:szCs w:val="24"/>
          <w:lang w:val="en-GB"/>
        </w:rPr>
        <w:t>these</w:t>
      </w:r>
      <w:r w:rsidRPr="00F53345">
        <w:rPr>
          <w:rFonts w:ascii="Times New Roman" w:hAnsi="Times New Roman" w:cs="Times New Roman"/>
          <w:sz w:val="24"/>
          <w:szCs w:val="24"/>
          <w:lang w:val="en-GB"/>
        </w:rPr>
        <w:t xml:space="preserve"> contracts were granted to members of the military</w:t>
      </w:r>
      <w:del w:id="2599" w:author="mpb" w:date="2023-10-13T16:45:00Z">
        <w:r w:rsidRPr="00F53345" w:rsidDel="00D41EEA">
          <w:rPr>
            <w:rFonts w:ascii="Times New Roman" w:hAnsi="Times New Roman" w:cs="Times New Roman"/>
            <w:sz w:val="24"/>
            <w:szCs w:val="24"/>
            <w:lang w:val="en-GB"/>
          </w:rPr>
          <w:delText>-</w:delText>
        </w:r>
      </w:del>
      <w:ins w:id="2600" w:author="mpb" w:date="2023-10-13T16:45:00Z">
        <w:r w:rsidR="00D41EEA" w:rsidRPr="00F53345">
          <w:rPr>
            <w:rFonts w:ascii="Times New Roman" w:hAnsi="Times New Roman" w:cs="Times New Roman"/>
            <w:sz w:val="24"/>
            <w:szCs w:val="24"/>
            <w:lang w:val="en-GB"/>
          </w:rPr>
          <w:t>–</w:t>
        </w:r>
      </w:ins>
      <w:r w:rsidRPr="00F53345">
        <w:rPr>
          <w:rFonts w:ascii="Times New Roman" w:hAnsi="Times New Roman" w:cs="Times New Roman"/>
          <w:sz w:val="24"/>
          <w:szCs w:val="24"/>
          <w:lang w:val="en-GB"/>
        </w:rPr>
        <w:t xml:space="preserve">commercial elite of Veracruz, </w:t>
      </w:r>
      <w:r w:rsidR="00CB7BA6" w:rsidRPr="00F53345">
        <w:rPr>
          <w:rFonts w:ascii="Times New Roman" w:hAnsi="Times New Roman" w:cs="Times New Roman"/>
          <w:sz w:val="24"/>
          <w:szCs w:val="24"/>
          <w:lang w:val="en-GB"/>
        </w:rPr>
        <w:t>who</w:t>
      </w:r>
      <w:r w:rsidRPr="00F53345">
        <w:rPr>
          <w:rFonts w:ascii="Times New Roman" w:hAnsi="Times New Roman" w:cs="Times New Roman"/>
          <w:sz w:val="24"/>
          <w:szCs w:val="24"/>
          <w:lang w:val="en-GB"/>
        </w:rPr>
        <w:t xml:space="preserve"> pledged to supply the </w:t>
      </w:r>
      <w:r w:rsidRPr="00F53345">
        <w:rPr>
          <w:rFonts w:ascii="Times New Roman" w:hAnsi="Times New Roman" w:cs="Times New Roman"/>
          <w:i/>
          <w:sz w:val="24"/>
          <w:szCs w:val="24"/>
          <w:lang w:val="en-GB"/>
        </w:rPr>
        <w:t>Marina Real</w:t>
      </w:r>
      <w:r w:rsidRPr="00F53345">
        <w:rPr>
          <w:rFonts w:ascii="Times New Roman" w:hAnsi="Times New Roman" w:cs="Times New Roman"/>
          <w:sz w:val="24"/>
          <w:szCs w:val="24"/>
          <w:lang w:val="en-GB"/>
        </w:rPr>
        <w:t xml:space="preserve"> with </w:t>
      </w:r>
      <w:proofErr w:type="spellStart"/>
      <w:r w:rsidRPr="00F53345">
        <w:rPr>
          <w:rFonts w:ascii="Times New Roman" w:hAnsi="Times New Roman" w:cs="Times New Roman"/>
          <w:i/>
          <w:sz w:val="24"/>
          <w:szCs w:val="24"/>
          <w:lang w:val="en-GB"/>
        </w:rPr>
        <w:t>tozas</w:t>
      </w:r>
      <w:proofErr w:type="spellEnd"/>
      <w:r w:rsidRPr="00F53345">
        <w:rPr>
          <w:rFonts w:ascii="Times New Roman" w:hAnsi="Times New Roman" w:cs="Times New Roman"/>
          <w:sz w:val="24"/>
          <w:szCs w:val="24"/>
          <w:lang w:val="en-GB"/>
        </w:rPr>
        <w:t xml:space="preserve"> of mahogany and cedar and also </w:t>
      </w:r>
      <w:r w:rsidR="00CB7BA6" w:rsidRPr="00F53345">
        <w:rPr>
          <w:rFonts w:ascii="Times New Roman" w:hAnsi="Times New Roman" w:cs="Times New Roman"/>
          <w:sz w:val="24"/>
          <w:szCs w:val="24"/>
          <w:lang w:val="en-GB"/>
        </w:rPr>
        <w:t>dressed</w:t>
      </w:r>
      <w:r w:rsidRPr="00F53345">
        <w:rPr>
          <w:rFonts w:ascii="Times New Roman" w:hAnsi="Times New Roman" w:cs="Times New Roman"/>
          <w:sz w:val="24"/>
          <w:szCs w:val="24"/>
          <w:lang w:val="en-GB"/>
        </w:rPr>
        <w:t xml:space="preserve"> parts for ships-of-the-line and frigates. This project lasted only four years, not for lack of money or wood, but because of the constant problems with the transport of the timber from the river mouths to the shipyards in Cuba and the metropolis. The </w:t>
      </w:r>
      <w:r w:rsidR="00CB7BA6" w:rsidRPr="00F53345">
        <w:rPr>
          <w:rFonts w:ascii="Times New Roman" w:hAnsi="Times New Roman" w:cs="Times New Roman"/>
          <w:sz w:val="24"/>
          <w:szCs w:val="24"/>
          <w:lang w:val="en-GB"/>
        </w:rPr>
        <w:t xml:space="preserve">section on </w:t>
      </w:r>
      <w:del w:id="2601" w:author="pc_m" w:date="2023-11-14T01:27:00Z">
        <w:r w:rsidR="00CB7BA6" w:rsidRPr="00F53345" w:rsidDel="00A95C84">
          <w:rPr>
            <w:rFonts w:ascii="Times New Roman" w:hAnsi="Times New Roman" w:cs="Times New Roman"/>
            <w:sz w:val="24"/>
            <w:szCs w:val="24"/>
            <w:lang w:val="en-GB"/>
          </w:rPr>
          <w:delText xml:space="preserve">the </w:delText>
        </w:r>
      </w:del>
      <w:r w:rsidRPr="00F53345">
        <w:rPr>
          <w:rFonts w:ascii="Times New Roman" w:hAnsi="Times New Roman" w:cs="Times New Roman"/>
          <w:sz w:val="24"/>
          <w:szCs w:val="24"/>
          <w:lang w:val="en-GB"/>
        </w:rPr>
        <w:t xml:space="preserve">Louisiana examines pine-logging contracts with merchants from New Orleans to bring </w:t>
      </w:r>
      <w:proofErr w:type="spellStart"/>
      <w:r w:rsidRPr="00F53345">
        <w:rPr>
          <w:rFonts w:ascii="Times New Roman" w:hAnsi="Times New Roman" w:cs="Times New Roman"/>
          <w:sz w:val="24"/>
          <w:szCs w:val="24"/>
          <w:lang w:val="en-GB"/>
        </w:rPr>
        <w:t>masting</w:t>
      </w:r>
      <w:proofErr w:type="spellEnd"/>
      <w:r w:rsidRPr="00F53345">
        <w:rPr>
          <w:rFonts w:ascii="Times New Roman" w:hAnsi="Times New Roman" w:cs="Times New Roman"/>
          <w:sz w:val="24"/>
          <w:szCs w:val="24"/>
          <w:lang w:val="en-GB"/>
        </w:rPr>
        <w:t xml:space="preserve"> and planks to Havana. Finally, </w:t>
      </w:r>
      <w:proofErr w:type="spellStart"/>
      <w:r w:rsidRPr="00F53345">
        <w:rPr>
          <w:rFonts w:ascii="Times New Roman" w:hAnsi="Times New Roman" w:cs="Times New Roman"/>
          <w:i/>
          <w:sz w:val="24"/>
          <w:szCs w:val="24"/>
          <w:lang w:val="en-GB"/>
        </w:rPr>
        <w:t>asientos</w:t>
      </w:r>
      <w:proofErr w:type="spellEnd"/>
      <w:r w:rsidRPr="00F53345">
        <w:rPr>
          <w:rFonts w:ascii="Times New Roman" w:hAnsi="Times New Roman" w:cs="Times New Roman"/>
          <w:sz w:val="24"/>
          <w:szCs w:val="24"/>
          <w:lang w:val="en-GB"/>
        </w:rPr>
        <w:t xml:space="preserve"> granted in the Caribbean, specifically in the regions of </w:t>
      </w:r>
      <w:proofErr w:type="spellStart"/>
      <w:r w:rsidRPr="00F53345">
        <w:rPr>
          <w:rFonts w:ascii="Times New Roman" w:hAnsi="Times New Roman" w:cs="Times New Roman"/>
          <w:sz w:val="24"/>
          <w:szCs w:val="24"/>
          <w:lang w:val="en-GB"/>
        </w:rPr>
        <w:t>Cumaná</w:t>
      </w:r>
      <w:proofErr w:type="spellEnd"/>
      <w:r w:rsidRPr="00F53345">
        <w:rPr>
          <w:rFonts w:ascii="Times New Roman" w:hAnsi="Times New Roman" w:cs="Times New Roman"/>
          <w:sz w:val="24"/>
          <w:szCs w:val="24"/>
          <w:lang w:val="en-GB"/>
        </w:rPr>
        <w:t xml:space="preserve">, the Magdalena River, and Cartagena de </w:t>
      </w:r>
      <w:proofErr w:type="spellStart"/>
      <w:r w:rsidRPr="00F53345">
        <w:rPr>
          <w:rFonts w:ascii="Times New Roman" w:hAnsi="Times New Roman" w:cs="Times New Roman"/>
          <w:sz w:val="24"/>
          <w:szCs w:val="24"/>
          <w:lang w:val="en-GB"/>
        </w:rPr>
        <w:t>Indias</w:t>
      </w:r>
      <w:proofErr w:type="spellEnd"/>
      <w:r w:rsidRPr="00F53345">
        <w:rPr>
          <w:rFonts w:ascii="Times New Roman" w:hAnsi="Times New Roman" w:cs="Times New Roman"/>
          <w:sz w:val="24"/>
          <w:szCs w:val="24"/>
          <w:lang w:val="en-GB"/>
        </w:rPr>
        <w:t>, as well as the illegal felling and contraband of wood in Cuba’s sou</w:t>
      </w:r>
      <w:r w:rsidR="00D77227" w:rsidRPr="00F53345">
        <w:rPr>
          <w:rFonts w:ascii="Times New Roman" w:hAnsi="Times New Roman" w:cs="Times New Roman"/>
          <w:sz w:val="24"/>
          <w:szCs w:val="24"/>
          <w:lang w:val="en-GB"/>
        </w:rPr>
        <w:t xml:space="preserve">th-eastern forests are </w:t>
      </w:r>
      <w:r w:rsidR="00CB7BA6" w:rsidRPr="00F53345">
        <w:rPr>
          <w:rFonts w:ascii="Times New Roman" w:hAnsi="Times New Roman" w:cs="Times New Roman"/>
          <w:sz w:val="24"/>
          <w:szCs w:val="24"/>
          <w:lang w:val="en-GB"/>
        </w:rPr>
        <w:t xml:space="preserve">also </w:t>
      </w:r>
      <w:r w:rsidR="00D77227" w:rsidRPr="00F53345">
        <w:rPr>
          <w:rFonts w:ascii="Times New Roman" w:hAnsi="Times New Roman" w:cs="Times New Roman"/>
          <w:sz w:val="24"/>
          <w:szCs w:val="24"/>
          <w:lang w:val="en-GB"/>
        </w:rPr>
        <w:t>analysed.</w:t>
      </w:r>
    </w:p>
    <w:sectPr w:rsidR="00833D81" w:rsidRPr="00F53345">
      <w:endnotePr>
        <w:numFmt w:val="decimal"/>
      </w:endnotePr>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6" w:author="mac_pro" w:date="2023-10-12T23:01:00Z" w:initials="mac">
    <w:p w14:paraId="04386CD3" w14:textId="177ABB07" w:rsidR="001569C8" w:rsidRPr="002E7E76" w:rsidRDefault="001569C8">
      <w:pPr>
        <w:pStyle w:val="CommentText"/>
        <w:rPr>
          <w:lang w:val="en-GB"/>
        </w:rPr>
      </w:pPr>
      <w:r w:rsidRPr="002E7E76">
        <w:rPr>
          <w:rStyle w:val="CommentReference"/>
          <w:lang w:val="en-GB"/>
        </w:rPr>
        <w:annotationRef/>
      </w:r>
      <w:r w:rsidRPr="002E7E76">
        <w:rPr>
          <w:lang w:val="en-GB"/>
        </w:rPr>
        <w:t>AQ: would it be worth defining/introducing this?</w:t>
      </w:r>
    </w:p>
  </w:comment>
  <w:comment w:id="205" w:author="mac_pro" w:date="2023-10-13T00:01:00Z" w:initials="mac">
    <w:p w14:paraId="7DA4D6E7" w14:textId="2AAB64C0" w:rsidR="001569C8" w:rsidRDefault="001569C8">
      <w:pPr>
        <w:pStyle w:val="CommentText"/>
      </w:pPr>
      <w:bookmarkStart w:id="207" w:name="_GoBack"/>
      <w:bookmarkEnd w:id="207"/>
      <w:r>
        <w:rPr>
          <w:rStyle w:val="CommentReference"/>
        </w:rPr>
        <w:annotationRef/>
      </w:r>
      <w:r>
        <w:t>[this] book? [or monograph, but I think book fits the bill better]</w:t>
      </w:r>
    </w:p>
  </w:comment>
  <w:comment w:id="1110" w:author="mac_pro" w:date="2023-10-13T01:54:00Z" w:initials="mac">
    <w:p w14:paraId="1F7D548C" w14:textId="26214C0A" w:rsidR="001569C8" w:rsidRDefault="001569C8">
      <w:pPr>
        <w:pStyle w:val="CommentText"/>
      </w:pPr>
      <w:r>
        <w:rPr>
          <w:rStyle w:val="CommentReference"/>
        </w:rPr>
        <w:annotationRef/>
      </w:r>
    </w:p>
  </w:comment>
  <w:comment w:id="1439" w:author="pc_m" w:date="2023-11-14T00:13:00Z" w:initials="pc_m">
    <w:p w14:paraId="1E50829D" w14:textId="165A11A1" w:rsidR="001569C8" w:rsidRDefault="001569C8">
      <w:pPr>
        <w:pStyle w:val="CommentText"/>
      </w:pPr>
      <w:r>
        <w:rPr>
          <w:rStyle w:val="CommentReference"/>
        </w:rPr>
        <w:annotationRef/>
      </w:r>
      <w:r>
        <w:t>?for [please amend if your transl]</w:t>
      </w:r>
    </w:p>
  </w:comment>
  <w:comment w:id="1732" w:author="pc_m" w:date="2023-11-14T00:28:00Z" w:initials="pc_m">
    <w:p w14:paraId="3DA6DA8A" w14:textId="5F9951FB" w:rsidR="001569C8" w:rsidRDefault="001569C8">
      <w:pPr>
        <w:pStyle w:val="CommentText"/>
      </w:pPr>
      <w:r>
        <w:rPr>
          <w:rStyle w:val="CommentReference"/>
        </w:rPr>
        <w:annotationRef/>
      </w:r>
      <w:r>
        <w:t xml:space="preserve">Q: </w:t>
      </w:r>
      <w:r w:rsidRPr="00F53345">
        <w:rPr>
          <w:rFonts w:ascii="Times New Roman" w:hAnsi="Times New Roman" w:cs="Times New Roman"/>
          <w:sz w:val="24"/>
          <w:szCs w:val="24"/>
          <w:lang w:val="en-GB"/>
        </w:rPr>
        <w:t xml:space="preserve">source </w:t>
      </w:r>
      <w:r w:rsidRPr="000A6CB9">
        <w:rPr>
          <w:rFonts w:ascii="Times New Roman" w:hAnsi="Times New Roman" w:cs="Times New Roman"/>
          <w:sz w:val="24"/>
          <w:szCs w:val="24"/>
          <w:u w:val="single"/>
          <w:lang w:val="en-GB"/>
        </w:rPr>
        <w:t>of wood</w:t>
      </w:r>
      <w:r w:rsidRPr="00F53345">
        <w:rPr>
          <w:rFonts w:ascii="Times New Roman" w:hAnsi="Times New Roman" w:cs="Times New Roman"/>
          <w:sz w:val="24"/>
          <w:szCs w:val="24"/>
          <w:lang w:val="en-GB"/>
        </w:rPr>
        <w:t xml:space="preserve"> (Romanian, Balkan, and Italian </w:t>
      </w:r>
      <w:r w:rsidRPr="000A6CB9">
        <w:rPr>
          <w:rFonts w:ascii="Times New Roman" w:hAnsi="Times New Roman" w:cs="Times New Roman"/>
          <w:sz w:val="24"/>
          <w:szCs w:val="24"/>
          <w:u w:val="single"/>
          <w:lang w:val="en-GB"/>
        </w:rPr>
        <w:t>timber)</w:t>
      </w:r>
      <w:r>
        <w:rPr>
          <w:rFonts w:ascii="Times New Roman" w:hAnsi="Times New Roman" w:cs="Times New Roman"/>
          <w:sz w:val="24"/>
          <w:szCs w:val="24"/>
          <w:u w:val="single"/>
          <w:lang w:val="en-GB"/>
        </w:rPr>
        <w:t xml:space="preserve">: </w:t>
      </w:r>
      <w:r w:rsidRPr="000A6CB9">
        <w:rPr>
          <w:rFonts w:ascii="Times New Roman" w:hAnsi="Times New Roman" w:cs="Times New Roman"/>
          <w:sz w:val="24"/>
          <w:szCs w:val="24"/>
          <w:lang w:val="en-GB"/>
        </w:rPr>
        <w:t>not sure you need both of these, as one is redundant?</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4386CD3" w15:done="0"/>
  <w15:commentEx w15:paraId="7DA4D6E7" w15:done="0"/>
  <w15:commentEx w15:paraId="1F7D548C" w15:done="0"/>
  <w15:commentEx w15:paraId="1E50829D" w15:done="0"/>
  <w15:commentEx w15:paraId="3DA6DA8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1AE8CF4" w16cex:dateUtc="2023-10-13T16: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4CA588F" w16cid:durableId="1DB8AD23"/>
  <w16cid:commentId w16cid:paraId="36FCDCE3" w16cid:durableId="21AE8CF4"/>
  <w16cid:commentId w16cid:paraId="10B9E241" w16cid:durableId="04153FE9"/>
  <w16cid:commentId w16cid:paraId="6B1C8C84" w16cid:durableId="730E495D"/>
  <w16cid:commentId w16cid:paraId="4D6A31E2" w16cid:durableId="34B4F318"/>
  <w16cid:commentId w16cid:paraId="04386CD3" w16cid:durableId="1DA84058"/>
  <w16cid:commentId w16cid:paraId="7DA4D6E7" w16cid:durableId="2FD4C41D"/>
  <w16cid:commentId w16cid:paraId="7F2BAE20" w16cid:durableId="508CCA58"/>
  <w16cid:commentId w16cid:paraId="20D402BF" w16cid:durableId="1306C16F"/>
  <w16cid:commentId w16cid:paraId="1F7D548C" w16cid:durableId="39DE8C8D"/>
  <w16cid:commentId w16cid:paraId="1E50829D" w16cid:durableId="56FF8C73"/>
  <w16cid:commentId w16cid:paraId="42AC7AA9" w16cid:durableId="63CBC1D0"/>
  <w16cid:commentId w16cid:paraId="3DA6DA8A" w16cid:durableId="6D383C72"/>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31CDFA" w14:textId="77777777" w:rsidR="00B717B9" w:rsidRDefault="00B717B9" w:rsidP="002A0BFC">
      <w:pPr>
        <w:spacing w:after="0" w:line="240" w:lineRule="auto"/>
      </w:pPr>
      <w:r>
        <w:separator/>
      </w:r>
    </w:p>
  </w:endnote>
  <w:endnote w:type="continuationSeparator" w:id="0">
    <w:p w14:paraId="00407F57" w14:textId="77777777" w:rsidR="00B717B9" w:rsidRDefault="00B717B9" w:rsidP="002A0B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altName w:val="Calibri"/>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2684F9" w14:textId="77777777" w:rsidR="00B717B9" w:rsidRDefault="00B717B9" w:rsidP="002A0BFC">
      <w:pPr>
        <w:spacing w:after="0" w:line="240" w:lineRule="auto"/>
      </w:pPr>
      <w:r>
        <w:separator/>
      </w:r>
    </w:p>
  </w:footnote>
  <w:footnote w:type="continuationSeparator" w:id="0">
    <w:p w14:paraId="6ED7746D" w14:textId="77777777" w:rsidR="00B717B9" w:rsidRDefault="00B717B9" w:rsidP="002A0BFC">
      <w:pPr>
        <w:spacing w:after="0" w:line="240" w:lineRule="auto"/>
      </w:pPr>
      <w:r>
        <w:continuationSeparator/>
      </w:r>
    </w:p>
  </w:footnote>
  <w:footnote w:id="1">
    <w:p w14:paraId="68C1AB74" w14:textId="26DE8974" w:rsidR="001569C8" w:rsidRPr="008A2A21" w:rsidRDefault="001569C8">
      <w:pPr>
        <w:pStyle w:val="NoSpacing"/>
        <w:ind w:left="708" w:hanging="708"/>
        <w:jc w:val="both"/>
        <w:rPr>
          <w:rFonts w:ascii="Times New Roman" w:hAnsi="Times New Roman" w:cs="Times New Roman"/>
          <w:lang w:val="en-GB"/>
          <w:rPrChange w:id="13" w:author="mpb" w:date="2023-10-13T17:16:00Z">
            <w:rPr>
              <w:rFonts w:ascii="Times New Roman" w:hAnsi="Times New Roman" w:cs="Times New Roman"/>
              <w:sz w:val="20"/>
              <w:szCs w:val="20"/>
              <w:lang w:val="es-ES"/>
            </w:rPr>
          </w:rPrChange>
        </w:rPr>
        <w:pPrChange w:id="14" w:author="mac_pro" w:date="2023-10-12T23:54:00Z">
          <w:pPr>
            <w:pStyle w:val="NoSpacing"/>
            <w:jc w:val="both"/>
          </w:pPr>
        </w:pPrChange>
      </w:pPr>
      <w:r w:rsidRPr="008A2A21">
        <w:rPr>
          <w:rStyle w:val="FootnoteReference"/>
          <w:rFonts w:ascii="Times New Roman" w:hAnsi="Times New Roman" w:cs="Times New Roman"/>
          <w:vertAlign w:val="baseline"/>
          <w:lang w:val="en-GB"/>
        </w:rPr>
        <w:footnoteRef/>
      </w:r>
      <w:r w:rsidRPr="008A2A21">
        <w:rPr>
          <w:rFonts w:ascii="Times New Roman" w:hAnsi="Times New Roman" w:cs="Times New Roman"/>
          <w:lang w:val="en-GB"/>
          <w:rPrChange w:id="15" w:author="mpb" w:date="2023-10-13T17:16:00Z">
            <w:rPr>
              <w:rFonts w:ascii="Times New Roman" w:hAnsi="Times New Roman" w:cs="Times New Roman"/>
              <w:sz w:val="20"/>
              <w:szCs w:val="20"/>
              <w:lang w:val="es-ES"/>
            </w:rPr>
          </w:rPrChange>
        </w:rPr>
        <w:t xml:space="preserve"> </w:t>
      </w:r>
      <w:ins w:id="16" w:author="mac_pro" w:date="2023-10-13T00:17:00Z">
        <w:r w:rsidRPr="008A2A21">
          <w:rPr>
            <w:rFonts w:ascii="Times New Roman" w:hAnsi="Times New Roman" w:cs="Times New Roman"/>
            <w:lang w:val="en-GB"/>
            <w:rPrChange w:id="17" w:author="mpb" w:date="2023-10-13T17:16:00Z">
              <w:rPr>
                <w:rFonts w:ascii="Times New Roman" w:hAnsi="Times New Roman" w:cs="Times New Roman"/>
                <w:sz w:val="20"/>
                <w:szCs w:val="20"/>
                <w:lang w:val="es-ES"/>
              </w:rPr>
            </w:rPrChange>
          </w:rPr>
          <w:tab/>
        </w:r>
      </w:ins>
      <w:r w:rsidRPr="008A2A21">
        <w:rPr>
          <w:rFonts w:ascii="Times New Roman" w:hAnsi="Times New Roman" w:cs="Times New Roman"/>
          <w:lang w:val="en-GB"/>
          <w:rPrChange w:id="18" w:author="mpb" w:date="2023-10-13T17:16:00Z">
            <w:rPr>
              <w:rFonts w:ascii="Times New Roman" w:hAnsi="Times New Roman" w:cs="Times New Roman"/>
              <w:sz w:val="20"/>
              <w:szCs w:val="20"/>
              <w:lang w:val="es-ES"/>
            </w:rPr>
          </w:rPrChange>
        </w:rPr>
        <w:t xml:space="preserve">John Lynch, </w:t>
      </w:r>
      <w:r w:rsidRPr="008A2A21">
        <w:rPr>
          <w:rFonts w:ascii="Times New Roman" w:hAnsi="Times New Roman" w:cs="Times New Roman"/>
          <w:i/>
          <w:lang w:val="en-GB"/>
          <w:rPrChange w:id="19" w:author="mpb" w:date="2023-10-13T17:16:00Z">
            <w:rPr>
              <w:rFonts w:ascii="Times New Roman" w:hAnsi="Times New Roman" w:cs="Times New Roman"/>
              <w:i/>
              <w:sz w:val="20"/>
              <w:szCs w:val="20"/>
              <w:lang w:val="es-ES"/>
            </w:rPr>
          </w:rPrChange>
        </w:rPr>
        <w:t xml:space="preserve">Historia de España. </w:t>
      </w:r>
      <w:proofErr w:type="spellStart"/>
      <w:r w:rsidRPr="008A2A21">
        <w:rPr>
          <w:rFonts w:ascii="Times New Roman" w:hAnsi="Times New Roman" w:cs="Times New Roman"/>
          <w:i/>
          <w:lang w:val="en-GB"/>
          <w:rPrChange w:id="20" w:author="mpb" w:date="2023-10-13T17:16:00Z">
            <w:rPr>
              <w:rFonts w:ascii="Times New Roman" w:hAnsi="Times New Roman" w:cs="Times New Roman"/>
              <w:i/>
              <w:sz w:val="20"/>
              <w:szCs w:val="20"/>
              <w:lang w:val="es-ES"/>
            </w:rPr>
          </w:rPrChange>
        </w:rPr>
        <w:t>Edad</w:t>
      </w:r>
      <w:proofErr w:type="spellEnd"/>
      <w:r w:rsidRPr="008A2A21">
        <w:rPr>
          <w:rFonts w:ascii="Times New Roman" w:hAnsi="Times New Roman" w:cs="Times New Roman"/>
          <w:i/>
          <w:lang w:val="en-GB"/>
          <w:rPrChange w:id="21" w:author="mpb" w:date="2023-10-13T17:16:00Z">
            <w:rPr>
              <w:rFonts w:ascii="Times New Roman" w:hAnsi="Times New Roman" w:cs="Times New Roman"/>
              <w:i/>
              <w:sz w:val="20"/>
              <w:szCs w:val="20"/>
              <w:lang w:val="es-ES"/>
            </w:rPr>
          </w:rPrChange>
        </w:rPr>
        <w:t xml:space="preserve"> </w:t>
      </w:r>
      <w:proofErr w:type="spellStart"/>
      <w:r w:rsidRPr="008A2A21">
        <w:rPr>
          <w:rFonts w:ascii="Times New Roman" w:hAnsi="Times New Roman" w:cs="Times New Roman"/>
          <w:i/>
          <w:lang w:val="en-GB"/>
          <w:rPrChange w:id="22" w:author="mpb" w:date="2023-10-13T17:16:00Z">
            <w:rPr>
              <w:rFonts w:ascii="Times New Roman" w:hAnsi="Times New Roman" w:cs="Times New Roman"/>
              <w:i/>
              <w:sz w:val="20"/>
              <w:szCs w:val="20"/>
              <w:lang w:val="es-ES"/>
            </w:rPr>
          </w:rPrChange>
        </w:rPr>
        <w:t>moderna</w:t>
      </w:r>
      <w:proofErr w:type="spellEnd"/>
      <w:r w:rsidRPr="008A2A21">
        <w:rPr>
          <w:rFonts w:ascii="Times New Roman" w:hAnsi="Times New Roman" w:cs="Times New Roman"/>
          <w:i/>
          <w:lang w:val="en-GB"/>
          <w:rPrChange w:id="23" w:author="mpb" w:date="2023-10-13T17:16:00Z">
            <w:rPr>
              <w:rFonts w:ascii="Times New Roman" w:hAnsi="Times New Roman" w:cs="Times New Roman"/>
              <w:i/>
              <w:sz w:val="20"/>
              <w:szCs w:val="20"/>
              <w:lang w:val="es-ES"/>
            </w:rPr>
          </w:rPrChange>
        </w:rPr>
        <w:t xml:space="preserve">: crisis y </w:t>
      </w:r>
      <w:proofErr w:type="spellStart"/>
      <w:r w:rsidRPr="008A2A21">
        <w:rPr>
          <w:rFonts w:ascii="Times New Roman" w:hAnsi="Times New Roman" w:cs="Times New Roman"/>
          <w:i/>
          <w:lang w:val="en-GB"/>
          <w:rPrChange w:id="24" w:author="mpb" w:date="2023-10-13T17:16:00Z">
            <w:rPr>
              <w:rFonts w:ascii="Times New Roman" w:hAnsi="Times New Roman" w:cs="Times New Roman"/>
              <w:i/>
              <w:sz w:val="20"/>
              <w:szCs w:val="20"/>
              <w:lang w:val="es-ES"/>
            </w:rPr>
          </w:rPrChange>
        </w:rPr>
        <w:t>recuperación</w:t>
      </w:r>
      <w:proofErr w:type="spellEnd"/>
      <w:r w:rsidRPr="008A2A21">
        <w:rPr>
          <w:rFonts w:ascii="Times New Roman" w:hAnsi="Times New Roman" w:cs="Times New Roman"/>
          <w:i/>
          <w:lang w:val="en-GB"/>
          <w:rPrChange w:id="25" w:author="mpb" w:date="2023-10-13T17:16:00Z">
            <w:rPr>
              <w:rFonts w:ascii="Times New Roman" w:hAnsi="Times New Roman" w:cs="Times New Roman"/>
              <w:i/>
              <w:sz w:val="20"/>
              <w:szCs w:val="20"/>
              <w:lang w:val="es-ES"/>
            </w:rPr>
          </w:rPrChange>
        </w:rPr>
        <w:t xml:space="preserve"> 1598–1808</w:t>
      </w:r>
      <w:r w:rsidRPr="008A2A21">
        <w:rPr>
          <w:rFonts w:ascii="Times New Roman" w:hAnsi="Times New Roman" w:cs="Times New Roman"/>
          <w:lang w:val="en-GB"/>
          <w:rPrChange w:id="26" w:author="mpb" w:date="2023-10-13T17:16:00Z">
            <w:rPr>
              <w:rFonts w:ascii="Times New Roman" w:hAnsi="Times New Roman" w:cs="Times New Roman"/>
              <w:sz w:val="20"/>
              <w:szCs w:val="20"/>
              <w:lang w:val="es-ES"/>
            </w:rPr>
          </w:rPrChange>
        </w:rPr>
        <w:t xml:space="preserve">, </w:t>
      </w:r>
      <w:del w:id="27" w:author="mac_pro" w:date="2023-10-12T22:54:00Z">
        <w:r w:rsidRPr="008A2A21" w:rsidDel="00062D29">
          <w:rPr>
            <w:rFonts w:ascii="Times New Roman" w:hAnsi="Times New Roman" w:cs="Times New Roman"/>
            <w:lang w:val="en-GB"/>
            <w:rPrChange w:id="28" w:author="mpb" w:date="2023-10-13T17:16:00Z">
              <w:rPr>
                <w:rFonts w:ascii="Times New Roman" w:hAnsi="Times New Roman" w:cs="Times New Roman"/>
                <w:sz w:val="20"/>
                <w:szCs w:val="20"/>
                <w:lang w:val="es-ES"/>
              </w:rPr>
            </w:rPrChange>
          </w:rPr>
          <w:delText xml:space="preserve">Volumen </w:delText>
        </w:r>
      </w:del>
      <w:ins w:id="29" w:author="mac_pro" w:date="2023-10-12T22:54:00Z">
        <w:r w:rsidRPr="008A2A21">
          <w:rPr>
            <w:rFonts w:ascii="Times New Roman" w:hAnsi="Times New Roman" w:cs="Times New Roman"/>
            <w:lang w:val="en-GB"/>
            <w:rPrChange w:id="30" w:author="mpb" w:date="2023-10-13T17:16:00Z">
              <w:rPr>
                <w:rFonts w:ascii="Times New Roman" w:hAnsi="Times New Roman" w:cs="Times New Roman"/>
                <w:sz w:val="20"/>
                <w:szCs w:val="20"/>
                <w:lang w:val="es-ES"/>
              </w:rPr>
            </w:rPrChange>
          </w:rPr>
          <w:t xml:space="preserve">vol. </w:t>
        </w:r>
      </w:ins>
      <w:r w:rsidRPr="008A2A21">
        <w:rPr>
          <w:rFonts w:ascii="Times New Roman" w:hAnsi="Times New Roman" w:cs="Times New Roman"/>
          <w:lang w:val="en-GB"/>
          <w:rPrChange w:id="31" w:author="mpb" w:date="2023-10-13T17:16:00Z">
            <w:rPr>
              <w:rFonts w:ascii="Times New Roman" w:hAnsi="Times New Roman" w:cs="Times New Roman"/>
              <w:sz w:val="20"/>
              <w:szCs w:val="20"/>
              <w:lang w:val="es-ES"/>
            </w:rPr>
          </w:rPrChange>
        </w:rPr>
        <w:t xml:space="preserve">V (Barcelona: </w:t>
      </w:r>
      <w:proofErr w:type="spellStart"/>
      <w:r w:rsidRPr="008A2A21">
        <w:rPr>
          <w:rFonts w:ascii="Times New Roman" w:hAnsi="Times New Roman" w:cs="Times New Roman"/>
          <w:lang w:val="en-GB"/>
          <w:rPrChange w:id="32" w:author="mpb" w:date="2023-10-13T17:16:00Z">
            <w:rPr>
              <w:rFonts w:ascii="Times New Roman" w:hAnsi="Times New Roman" w:cs="Times New Roman"/>
              <w:sz w:val="20"/>
              <w:szCs w:val="20"/>
              <w:lang w:val="es-ES"/>
            </w:rPr>
          </w:rPrChange>
        </w:rPr>
        <w:t>Crítica</w:t>
      </w:r>
      <w:proofErr w:type="spellEnd"/>
      <w:r w:rsidRPr="008A2A21">
        <w:rPr>
          <w:rFonts w:ascii="Times New Roman" w:hAnsi="Times New Roman" w:cs="Times New Roman"/>
          <w:lang w:val="en-GB"/>
          <w:rPrChange w:id="33" w:author="mpb" w:date="2023-10-13T17:16:00Z">
            <w:rPr>
              <w:rFonts w:ascii="Times New Roman" w:hAnsi="Times New Roman" w:cs="Times New Roman"/>
              <w:sz w:val="20"/>
              <w:szCs w:val="20"/>
              <w:lang w:val="es-ES"/>
            </w:rPr>
          </w:rPrChange>
        </w:rPr>
        <w:t>, 2005), 389.</w:t>
      </w:r>
    </w:p>
  </w:footnote>
  <w:footnote w:id="2">
    <w:p w14:paraId="68DB7F65" w14:textId="424BE16F" w:rsidR="001569C8" w:rsidRPr="008A2A21" w:rsidRDefault="001569C8">
      <w:pPr>
        <w:pStyle w:val="NoSpacing"/>
        <w:ind w:left="708" w:hanging="708"/>
        <w:jc w:val="both"/>
        <w:rPr>
          <w:rFonts w:ascii="Times New Roman" w:hAnsi="Times New Roman" w:cs="Times New Roman"/>
          <w:lang w:val="en-GB"/>
          <w:rPrChange w:id="42" w:author="mpb" w:date="2023-10-13T17:16:00Z">
            <w:rPr>
              <w:rFonts w:ascii="Times New Roman" w:hAnsi="Times New Roman" w:cs="Times New Roman"/>
              <w:sz w:val="20"/>
              <w:szCs w:val="20"/>
              <w:lang w:val="es-ES"/>
            </w:rPr>
          </w:rPrChange>
        </w:rPr>
        <w:pPrChange w:id="43" w:author="mac_pro" w:date="2023-10-12T23:54:00Z">
          <w:pPr>
            <w:pStyle w:val="NoSpacing"/>
            <w:jc w:val="both"/>
          </w:pPr>
        </w:pPrChange>
      </w:pPr>
      <w:r w:rsidRPr="008A2A21">
        <w:rPr>
          <w:rStyle w:val="FootnoteReference"/>
          <w:rFonts w:ascii="Times New Roman" w:hAnsi="Times New Roman" w:cs="Times New Roman"/>
          <w:vertAlign w:val="baseline"/>
          <w:lang w:val="en-GB"/>
        </w:rPr>
        <w:footnoteRef/>
      </w:r>
      <w:ins w:id="44" w:author="mac_pro" w:date="2023-10-13T00:17:00Z">
        <w:r w:rsidRPr="008A2A21">
          <w:rPr>
            <w:rFonts w:ascii="Times New Roman" w:hAnsi="Times New Roman" w:cs="Times New Roman"/>
            <w:lang w:val="en-GB"/>
            <w:rPrChange w:id="45" w:author="mpb" w:date="2023-10-13T17:16:00Z">
              <w:rPr>
                <w:rFonts w:ascii="Times New Roman" w:hAnsi="Times New Roman" w:cs="Times New Roman"/>
                <w:sz w:val="20"/>
                <w:szCs w:val="20"/>
                <w:lang w:val="es-ES"/>
              </w:rPr>
            </w:rPrChange>
          </w:rPr>
          <w:tab/>
        </w:r>
      </w:ins>
      <w:del w:id="46" w:author="mac_pro" w:date="2023-10-13T00:17:00Z">
        <w:r w:rsidRPr="008A2A21" w:rsidDel="004D6749">
          <w:rPr>
            <w:rFonts w:ascii="Times New Roman" w:hAnsi="Times New Roman" w:cs="Times New Roman"/>
            <w:lang w:val="en-GB"/>
            <w:rPrChange w:id="47" w:author="mpb" w:date="2023-10-13T17:16:00Z">
              <w:rPr>
                <w:rFonts w:ascii="Times New Roman" w:hAnsi="Times New Roman" w:cs="Times New Roman"/>
                <w:sz w:val="20"/>
                <w:szCs w:val="20"/>
                <w:lang w:val="es-ES"/>
              </w:rPr>
            </w:rPrChange>
          </w:rPr>
          <w:delText xml:space="preserve"> </w:delText>
        </w:r>
      </w:del>
      <w:proofErr w:type="spellStart"/>
      <w:r w:rsidRPr="008A2A21">
        <w:rPr>
          <w:rFonts w:ascii="Times New Roman" w:hAnsi="Times New Roman" w:cs="Times New Roman"/>
          <w:lang w:val="en-GB"/>
          <w:rPrChange w:id="48" w:author="mpb" w:date="2023-10-13T17:16:00Z">
            <w:rPr>
              <w:rFonts w:ascii="Times New Roman" w:hAnsi="Times New Roman" w:cs="Times New Roman"/>
              <w:sz w:val="20"/>
              <w:szCs w:val="20"/>
              <w:lang w:val="es-ES"/>
            </w:rPr>
          </w:rPrChange>
        </w:rPr>
        <w:t>Iván</w:t>
      </w:r>
      <w:proofErr w:type="spellEnd"/>
      <w:r w:rsidRPr="008A2A21">
        <w:rPr>
          <w:rFonts w:ascii="Times New Roman" w:hAnsi="Times New Roman" w:cs="Times New Roman"/>
          <w:lang w:val="en-GB"/>
          <w:rPrChange w:id="49" w:author="mpb" w:date="2023-10-13T17:16:00Z">
            <w:rPr>
              <w:rFonts w:ascii="Times New Roman" w:hAnsi="Times New Roman" w:cs="Times New Roman"/>
              <w:sz w:val="20"/>
              <w:szCs w:val="20"/>
              <w:lang w:val="es-ES"/>
            </w:rPr>
          </w:rPrChange>
        </w:rPr>
        <w:t>, Valdez-</w:t>
      </w:r>
      <w:proofErr w:type="spellStart"/>
      <w:r w:rsidRPr="008A2A21">
        <w:rPr>
          <w:rFonts w:ascii="Times New Roman" w:hAnsi="Times New Roman" w:cs="Times New Roman"/>
          <w:lang w:val="en-GB"/>
          <w:rPrChange w:id="50" w:author="mpb" w:date="2023-10-13T17:16:00Z">
            <w:rPr>
              <w:rFonts w:ascii="Times New Roman" w:hAnsi="Times New Roman" w:cs="Times New Roman"/>
              <w:sz w:val="20"/>
              <w:szCs w:val="20"/>
              <w:lang w:val="es-ES"/>
            </w:rPr>
          </w:rPrChange>
        </w:rPr>
        <w:t>Bubnov</w:t>
      </w:r>
      <w:proofErr w:type="spellEnd"/>
      <w:r w:rsidRPr="008A2A21">
        <w:rPr>
          <w:rFonts w:ascii="Times New Roman" w:hAnsi="Times New Roman" w:cs="Times New Roman"/>
          <w:lang w:val="en-GB"/>
          <w:rPrChange w:id="51"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i/>
          <w:lang w:val="en-GB"/>
          <w:rPrChange w:id="52" w:author="mpb" w:date="2023-10-13T17:16:00Z">
            <w:rPr>
              <w:rFonts w:ascii="Times New Roman" w:hAnsi="Times New Roman" w:cs="Times New Roman"/>
              <w:i/>
              <w:sz w:val="20"/>
              <w:szCs w:val="20"/>
              <w:lang w:val="es-ES"/>
            </w:rPr>
          </w:rPrChange>
        </w:rPr>
        <w:t>Poder</w:t>
      </w:r>
      <w:proofErr w:type="spellEnd"/>
      <w:r w:rsidRPr="008A2A21">
        <w:rPr>
          <w:rFonts w:ascii="Times New Roman" w:hAnsi="Times New Roman" w:cs="Times New Roman"/>
          <w:i/>
          <w:lang w:val="en-GB"/>
          <w:rPrChange w:id="53" w:author="mpb" w:date="2023-10-13T17:16:00Z">
            <w:rPr>
              <w:rFonts w:ascii="Times New Roman" w:hAnsi="Times New Roman" w:cs="Times New Roman"/>
              <w:i/>
              <w:sz w:val="20"/>
              <w:szCs w:val="20"/>
              <w:lang w:val="es-ES"/>
            </w:rPr>
          </w:rPrChange>
        </w:rPr>
        <w:t xml:space="preserve"> naval y </w:t>
      </w:r>
      <w:proofErr w:type="spellStart"/>
      <w:r w:rsidRPr="008A2A21">
        <w:rPr>
          <w:rFonts w:ascii="Times New Roman" w:hAnsi="Times New Roman" w:cs="Times New Roman"/>
          <w:i/>
          <w:lang w:val="en-GB"/>
          <w:rPrChange w:id="54" w:author="mpb" w:date="2023-10-13T17:16:00Z">
            <w:rPr>
              <w:rFonts w:ascii="Times New Roman" w:hAnsi="Times New Roman" w:cs="Times New Roman"/>
              <w:i/>
              <w:sz w:val="20"/>
              <w:szCs w:val="20"/>
              <w:lang w:val="es-ES"/>
            </w:rPr>
          </w:rPrChange>
        </w:rPr>
        <w:t>modernización</w:t>
      </w:r>
      <w:proofErr w:type="spellEnd"/>
      <w:r w:rsidRPr="008A2A21">
        <w:rPr>
          <w:rFonts w:ascii="Times New Roman" w:hAnsi="Times New Roman" w:cs="Times New Roman"/>
          <w:i/>
          <w:lang w:val="en-GB"/>
          <w:rPrChange w:id="55" w:author="mpb" w:date="2023-10-13T17:16:00Z">
            <w:rPr>
              <w:rFonts w:ascii="Times New Roman" w:hAnsi="Times New Roman" w:cs="Times New Roman"/>
              <w:i/>
              <w:sz w:val="20"/>
              <w:szCs w:val="20"/>
              <w:lang w:val="es-ES"/>
            </w:rPr>
          </w:rPrChange>
        </w:rPr>
        <w:t xml:space="preserve"> del Estado: </w:t>
      </w:r>
      <w:proofErr w:type="spellStart"/>
      <w:r w:rsidRPr="008A2A21">
        <w:rPr>
          <w:rFonts w:ascii="Times New Roman" w:hAnsi="Times New Roman" w:cs="Times New Roman"/>
          <w:i/>
          <w:lang w:val="en-GB"/>
          <w:rPrChange w:id="56" w:author="mpb" w:date="2023-10-13T17:16:00Z">
            <w:rPr>
              <w:rFonts w:ascii="Times New Roman" w:hAnsi="Times New Roman" w:cs="Times New Roman"/>
              <w:i/>
              <w:sz w:val="20"/>
              <w:szCs w:val="20"/>
              <w:lang w:val="es-ES"/>
            </w:rPr>
          </w:rPrChange>
        </w:rPr>
        <w:t>política</w:t>
      </w:r>
      <w:proofErr w:type="spellEnd"/>
      <w:r w:rsidRPr="008A2A21">
        <w:rPr>
          <w:rFonts w:ascii="Times New Roman" w:hAnsi="Times New Roman" w:cs="Times New Roman"/>
          <w:i/>
          <w:lang w:val="en-GB"/>
          <w:rPrChange w:id="57" w:author="mpb" w:date="2023-10-13T17:16:00Z">
            <w:rPr>
              <w:rFonts w:ascii="Times New Roman" w:hAnsi="Times New Roman" w:cs="Times New Roman"/>
              <w:i/>
              <w:sz w:val="20"/>
              <w:szCs w:val="20"/>
              <w:lang w:val="es-ES"/>
            </w:rPr>
          </w:rPrChange>
        </w:rPr>
        <w:t xml:space="preserve"> de </w:t>
      </w:r>
      <w:proofErr w:type="spellStart"/>
      <w:r w:rsidRPr="008A2A21">
        <w:rPr>
          <w:rFonts w:ascii="Times New Roman" w:hAnsi="Times New Roman" w:cs="Times New Roman"/>
          <w:i/>
          <w:lang w:val="en-GB"/>
          <w:rPrChange w:id="58" w:author="mpb" w:date="2023-10-13T17:16:00Z">
            <w:rPr>
              <w:rFonts w:ascii="Times New Roman" w:hAnsi="Times New Roman" w:cs="Times New Roman"/>
              <w:i/>
              <w:sz w:val="20"/>
              <w:szCs w:val="20"/>
              <w:lang w:val="es-ES"/>
            </w:rPr>
          </w:rPrChange>
        </w:rPr>
        <w:t>construcción</w:t>
      </w:r>
      <w:proofErr w:type="spellEnd"/>
      <w:r w:rsidRPr="008A2A21">
        <w:rPr>
          <w:rFonts w:ascii="Times New Roman" w:hAnsi="Times New Roman" w:cs="Times New Roman"/>
          <w:i/>
          <w:lang w:val="en-GB"/>
          <w:rPrChange w:id="59" w:author="mpb" w:date="2023-10-13T17:16:00Z">
            <w:rPr>
              <w:rFonts w:ascii="Times New Roman" w:hAnsi="Times New Roman" w:cs="Times New Roman"/>
              <w:i/>
              <w:sz w:val="20"/>
              <w:szCs w:val="20"/>
              <w:lang w:val="es-ES"/>
            </w:rPr>
          </w:rPrChange>
        </w:rPr>
        <w:t xml:space="preserve"> naval </w:t>
      </w:r>
      <w:proofErr w:type="spellStart"/>
      <w:r w:rsidRPr="008A2A21">
        <w:rPr>
          <w:rFonts w:ascii="Times New Roman" w:hAnsi="Times New Roman" w:cs="Times New Roman"/>
          <w:i/>
          <w:lang w:val="en-GB"/>
          <w:rPrChange w:id="60" w:author="mpb" w:date="2023-10-13T17:16:00Z">
            <w:rPr>
              <w:rFonts w:ascii="Times New Roman" w:hAnsi="Times New Roman" w:cs="Times New Roman"/>
              <w:i/>
              <w:sz w:val="20"/>
              <w:szCs w:val="20"/>
              <w:lang w:val="es-ES"/>
            </w:rPr>
          </w:rPrChange>
        </w:rPr>
        <w:t>española</w:t>
      </w:r>
      <w:proofErr w:type="spellEnd"/>
      <w:r w:rsidRPr="008A2A21">
        <w:rPr>
          <w:rFonts w:ascii="Times New Roman" w:hAnsi="Times New Roman" w:cs="Times New Roman"/>
          <w:i/>
          <w:lang w:val="en-GB"/>
          <w:rPrChange w:id="61" w:author="mpb" w:date="2023-10-13T17:16:00Z">
            <w:rPr>
              <w:rFonts w:ascii="Times New Roman" w:hAnsi="Times New Roman" w:cs="Times New Roman"/>
              <w:i/>
              <w:sz w:val="20"/>
              <w:szCs w:val="20"/>
              <w:lang w:val="es-ES"/>
            </w:rPr>
          </w:rPrChange>
        </w:rPr>
        <w:t xml:space="preserve"> (</w:t>
      </w:r>
      <w:proofErr w:type="spellStart"/>
      <w:r w:rsidRPr="008A2A21">
        <w:rPr>
          <w:rFonts w:ascii="Times New Roman" w:hAnsi="Times New Roman" w:cs="Times New Roman"/>
          <w:i/>
          <w:lang w:val="en-GB"/>
          <w:rPrChange w:id="62" w:author="mpb" w:date="2023-10-13T17:16:00Z">
            <w:rPr>
              <w:rFonts w:ascii="Times New Roman" w:hAnsi="Times New Roman" w:cs="Times New Roman"/>
              <w:i/>
              <w:sz w:val="20"/>
              <w:szCs w:val="20"/>
              <w:lang w:val="es-ES"/>
            </w:rPr>
          </w:rPrChange>
        </w:rPr>
        <w:t>siglos</w:t>
      </w:r>
      <w:proofErr w:type="spellEnd"/>
      <w:r w:rsidRPr="008A2A21">
        <w:rPr>
          <w:rFonts w:ascii="Times New Roman" w:hAnsi="Times New Roman" w:cs="Times New Roman"/>
          <w:i/>
          <w:lang w:val="en-GB"/>
          <w:rPrChange w:id="63" w:author="mpb" w:date="2023-10-13T17:16:00Z">
            <w:rPr>
              <w:rFonts w:ascii="Times New Roman" w:hAnsi="Times New Roman" w:cs="Times New Roman"/>
              <w:i/>
              <w:sz w:val="20"/>
              <w:szCs w:val="20"/>
              <w:lang w:val="es-ES"/>
            </w:rPr>
          </w:rPrChange>
        </w:rPr>
        <w:t xml:space="preserve"> XVI</w:t>
      </w:r>
      <w:del w:id="64" w:author="mac_pro" w:date="2023-10-12T22:55:00Z">
        <w:r w:rsidRPr="008A2A21" w:rsidDel="00062D29">
          <w:rPr>
            <w:rFonts w:ascii="Times New Roman" w:hAnsi="Times New Roman" w:cs="Times New Roman"/>
            <w:i/>
            <w:lang w:val="en-GB"/>
            <w:rPrChange w:id="65" w:author="mpb" w:date="2023-10-13T17:16:00Z">
              <w:rPr>
                <w:rFonts w:ascii="Times New Roman" w:hAnsi="Times New Roman" w:cs="Times New Roman"/>
                <w:i/>
                <w:sz w:val="20"/>
                <w:szCs w:val="20"/>
                <w:lang w:val="es-ES"/>
              </w:rPr>
            </w:rPrChange>
          </w:rPr>
          <w:delText>-</w:delText>
        </w:r>
      </w:del>
      <w:ins w:id="66" w:author="mac_pro" w:date="2023-10-12T22:55:00Z">
        <w:r w:rsidRPr="008A2A21">
          <w:rPr>
            <w:rFonts w:ascii="Times New Roman" w:hAnsi="Times New Roman" w:cs="Times New Roman"/>
            <w:i/>
            <w:lang w:val="en-GB"/>
            <w:rPrChange w:id="67" w:author="mpb" w:date="2023-10-13T17:16:00Z">
              <w:rPr>
                <w:rFonts w:ascii="Times New Roman" w:hAnsi="Times New Roman" w:cs="Times New Roman"/>
                <w:i/>
                <w:sz w:val="20"/>
                <w:szCs w:val="20"/>
                <w:lang w:val="es-ES"/>
              </w:rPr>
            </w:rPrChange>
          </w:rPr>
          <w:t>–</w:t>
        </w:r>
      </w:ins>
      <w:r w:rsidRPr="008A2A21">
        <w:rPr>
          <w:rFonts w:ascii="Times New Roman" w:hAnsi="Times New Roman" w:cs="Times New Roman"/>
          <w:i/>
          <w:lang w:val="en-GB"/>
          <w:rPrChange w:id="68" w:author="mpb" w:date="2023-10-13T17:16:00Z">
            <w:rPr>
              <w:rFonts w:ascii="Times New Roman" w:hAnsi="Times New Roman" w:cs="Times New Roman"/>
              <w:i/>
              <w:sz w:val="20"/>
              <w:szCs w:val="20"/>
              <w:lang w:val="es-ES"/>
            </w:rPr>
          </w:rPrChange>
        </w:rPr>
        <w:t>XVIII)</w:t>
      </w:r>
      <w:r w:rsidRPr="008A2A21">
        <w:rPr>
          <w:rFonts w:ascii="Times New Roman" w:hAnsi="Times New Roman" w:cs="Times New Roman"/>
          <w:lang w:val="en-GB"/>
          <w:rPrChange w:id="69" w:author="mpb" w:date="2023-10-13T17:16:00Z">
            <w:rPr>
              <w:rFonts w:ascii="Times New Roman" w:hAnsi="Times New Roman" w:cs="Times New Roman"/>
              <w:sz w:val="20"/>
              <w:szCs w:val="20"/>
              <w:lang w:val="es-ES"/>
            </w:rPr>
          </w:rPrChange>
        </w:rPr>
        <w:t xml:space="preserve"> (México: UNAM, 2011), 140–147.</w:t>
      </w:r>
    </w:p>
  </w:footnote>
  <w:footnote w:id="3">
    <w:p w14:paraId="47B32201" w14:textId="7414454C" w:rsidR="001569C8" w:rsidRPr="008A2A21" w:rsidRDefault="001569C8">
      <w:pPr>
        <w:pStyle w:val="NoSpacing"/>
        <w:ind w:left="708" w:hanging="708"/>
        <w:jc w:val="both"/>
        <w:rPr>
          <w:rFonts w:ascii="Times New Roman" w:hAnsi="Times New Roman" w:cs="Times New Roman"/>
          <w:lang w:val="en-GB"/>
          <w:rPrChange w:id="73" w:author="mpb" w:date="2023-10-13T17:16:00Z">
            <w:rPr>
              <w:rFonts w:ascii="Times New Roman" w:hAnsi="Times New Roman" w:cs="Times New Roman"/>
              <w:sz w:val="20"/>
              <w:szCs w:val="20"/>
              <w:lang w:val="es-ES"/>
            </w:rPr>
          </w:rPrChange>
        </w:rPr>
        <w:pPrChange w:id="74" w:author="mac_pro" w:date="2023-10-12T23:54:00Z">
          <w:pPr>
            <w:pStyle w:val="NoSpacing"/>
            <w:jc w:val="both"/>
          </w:pPr>
        </w:pPrChange>
      </w:pPr>
      <w:r w:rsidRPr="008A2A21">
        <w:rPr>
          <w:rStyle w:val="FootnoteReference"/>
          <w:rFonts w:ascii="Times New Roman" w:hAnsi="Times New Roman" w:cs="Times New Roman"/>
          <w:vertAlign w:val="baseline"/>
          <w:lang w:val="en-GB"/>
        </w:rPr>
        <w:footnoteRef/>
      </w:r>
      <w:r w:rsidRPr="008A2A21">
        <w:rPr>
          <w:rFonts w:ascii="Times New Roman" w:hAnsi="Times New Roman" w:cs="Times New Roman"/>
          <w:lang w:val="en-GB"/>
          <w:rPrChange w:id="75" w:author="mpb" w:date="2023-10-13T17:16:00Z">
            <w:rPr>
              <w:rFonts w:ascii="Times New Roman" w:hAnsi="Times New Roman" w:cs="Times New Roman"/>
              <w:sz w:val="20"/>
              <w:szCs w:val="20"/>
              <w:lang w:val="es-ES"/>
            </w:rPr>
          </w:rPrChange>
        </w:rPr>
        <w:t xml:space="preserve"> </w:t>
      </w:r>
      <w:ins w:id="76" w:author="mac_pro" w:date="2023-10-13T00:17:00Z">
        <w:r w:rsidRPr="008A2A21">
          <w:rPr>
            <w:rFonts w:ascii="Times New Roman" w:hAnsi="Times New Roman" w:cs="Times New Roman"/>
            <w:lang w:val="en-GB"/>
            <w:rPrChange w:id="77" w:author="mpb" w:date="2023-10-13T17:16:00Z">
              <w:rPr>
                <w:rFonts w:ascii="Times New Roman" w:hAnsi="Times New Roman" w:cs="Times New Roman"/>
                <w:sz w:val="20"/>
                <w:szCs w:val="20"/>
                <w:lang w:val="es-ES"/>
              </w:rPr>
            </w:rPrChange>
          </w:rPr>
          <w:tab/>
        </w:r>
      </w:ins>
      <w:r w:rsidRPr="008A2A21">
        <w:rPr>
          <w:rFonts w:ascii="Times New Roman" w:hAnsi="Times New Roman" w:cs="Times New Roman"/>
          <w:lang w:val="en-GB"/>
          <w:rPrChange w:id="78" w:author="mpb" w:date="2023-10-13T17:16:00Z">
            <w:rPr>
              <w:rFonts w:ascii="Times New Roman" w:hAnsi="Times New Roman" w:cs="Times New Roman"/>
              <w:sz w:val="20"/>
              <w:szCs w:val="20"/>
              <w:lang w:val="es-ES"/>
            </w:rPr>
          </w:rPrChange>
        </w:rPr>
        <w:t xml:space="preserve">Ana Crespo Solana, </w:t>
      </w:r>
      <w:r w:rsidRPr="008A2A21">
        <w:rPr>
          <w:rFonts w:ascii="Times New Roman" w:hAnsi="Times New Roman" w:cs="Times New Roman"/>
          <w:i/>
          <w:lang w:val="en-GB"/>
          <w:rPrChange w:id="79" w:author="mpb" w:date="2023-10-13T17:16:00Z">
            <w:rPr>
              <w:rFonts w:ascii="Times New Roman" w:hAnsi="Times New Roman" w:cs="Times New Roman"/>
              <w:i/>
              <w:sz w:val="20"/>
              <w:szCs w:val="20"/>
              <w:lang w:val="es-ES"/>
            </w:rPr>
          </w:rPrChange>
        </w:rPr>
        <w:t xml:space="preserve">La Casa de </w:t>
      </w:r>
      <w:proofErr w:type="spellStart"/>
      <w:r w:rsidRPr="008A2A21">
        <w:rPr>
          <w:rFonts w:ascii="Times New Roman" w:hAnsi="Times New Roman" w:cs="Times New Roman"/>
          <w:i/>
          <w:lang w:val="en-GB"/>
          <w:rPrChange w:id="80" w:author="mpb" w:date="2023-10-13T17:16:00Z">
            <w:rPr>
              <w:rFonts w:ascii="Times New Roman" w:hAnsi="Times New Roman" w:cs="Times New Roman"/>
              <w:i/>
              <w:sz w:val="20"/>
              <w:szCs w:val="20"/>
              <w:lang w:val="es-ES"/>
            </w:rPr>
          </w:rPrChange>
        </w:rPr>
        <w:t>Contratación</w:t>
      </w:r>
      <w:proofErr w:type="spellEnd"/>
      <w:r w:rsidRPr="008A2A21">
        <w:rPr>
          <w:rFonts w:ascii="Times New Roman" w:hAnsi="Times New Roman" w:cs="Times New Roman"/>
          <w:i/>
          <w:lang w:val="en-GB"/>
          <w:rPrChange w:id="81" w:author="mpb" w:date="2023-10-13T17:16:00Z">
            <w:rPr>
              <w:rFonts w:ascii="Times New Roman" w:hAnsi="Times New Roman" w:cs="Times New Roman"/>
              <w:i/>
              <w:sz w:val="20"/>
              <w:szCs w:val="20"/>
              <w:lang w:val="es-ES"/>
            </w:rPr>
          </w:rPrChange>
        </w:rPr>
        <w:t xml:space="preserve"> y la </w:t>
      </w:r>
      <w:proofErr w:type="spellStart"/>
      <w:r w:rsidRPr="008A2A21">
        <w:rPr>
          <w:rFonts w:ascii="Times New Roman" w:hAnsi="Times New Roman" w:cs="Times New Roman"/>
          <w:i/>
          <w:lang w:val="en-GB"/>
          <w:rPrChange w:id="82" w:author="mpb" w:date="2023-10-13T17:16:00Z">
            <w:rPr>
              <w:rFonts w:ascii="Times New Roman" w:hAnsi="Times New Roman" w:cs="Times New Roman"/>
              <w:i/>
              <w:sz w:val="20"/>
              <w:szCs w:val="20"/>
              <w:lang w:val="es-ES"/>
            </w:rPr>
          </w:rPrChange>
        </w:rPr>
        <w:t>Intendencia</w:t>
      </w:r>
      <w:proofErr w:type="spellEnd"/>
      <w:r w:rsidRPr="008A2A21">
        <w:rPr>
          <w:rFonts w:ascii="Times New Roman" w:hAnsi="Times New Roman" w:cs="Times New Roman"/>
          <w:i/>
          <w:lang w:val="en-GB"/>
          <w:rPrChange w:id="83" w:author="mpb" w:date="2023-10-13T17:16:00Z">
            <w:rPr>
              <w:rFonts w:ascii="Times New Roman" w:hAnsi="Times New Roman" w:cs="Times New Roman"/>
              <w:i/>
              <w:sz w:val="20"/>
              <w:szCs w:val="20"/>
              <w:lang w:val="es-ES"/>
            </w:rPr>
          </w:rPrChange>
        </w:rPr>
        <w:t xml:space="preserve"> General de la Marina </w:t>
      </w:r>
      <w:proofErr w:type="spellStart"/>
      <w:r w:rsidRPr="008A2A21">
        <w:rPr>
          <w:rFonts w:ascii="Times New Roman" w:hAnsi="Times New Roman" w:cs="Times New Roman"/>
          <w:i/>
          <w:lang w:val="en-GB"/>
          <w:rPrChange w:id="84" w:author="mpb" w:date="2023-10-13T17:16:00Z">
            <w:rPr>
              <w:rFonts w:ascii="Times New Roman" w:hAnsi="Times New Roman" w:cs="Times New Roman"/>
              <w:i/>
              <w:sz w:val="20"/>
              <w:szCs w:val="20"/>
              <w:lang w:val="es-ES"/>
            </w:rPr>
          </w:rPrChange>
        </w:rPr>
        <w:t>en</w:t>
      </w:r>
      <w:proofErr w:type="spellEnd"/>
      <w:r w:rsidRPr="008A2A21">
        <w:rPr>
          <w:rFonts w:ascii="Times New Roman" w:hAnsi="Times New Roman" w:cs="Times New Roman"/>
          <w:i/>
          <w:lang w:val="en-GB"/>
          <w:rPrChange w:id="85" w:author="mpb" w:date="2023-10-13T17:16:00Z">
            <w:rPr>
              <w:rFonts w:ascii="Times New Roman" w:hAnsi="Times New Roman" w:cs="Times New Roman"/>
              <w:i/>
              <w:sz w:val="20"/>
              <w:szCs w:val="20"/>
              <w:lang w:val="es-ES"/>
            </w:rPr>
          </w:rPrChange>
        </w:rPr>
        <w:t xml:space="preserve"> Cádiz (1717–1730)</w:t>
      </w:r>
      <w:r w:rsidRPr="008A2A21">
        <w:rPr>
          <w:rFonts w:ascii="Times New Roman" w:hAnsi="Times New Roman" w:cs="Times New Roman"/>
          <w:lang w:val="en-GB"/>
          <w:rPrChange w:id="86" w:author="mpb" w:date="2023-10-13T17:16:00Z">
            <w:rPr>
              <w:rFonts w:ascii="Times New Roman" w:hAnsi="Times New Roman" w:cs="Times New Roman"/>
              <w:sz w:val="20"/>
              <w:szCs w:val="20"/>
              <w:lang w:val="es-ES"/>
            </w:rPr>
          </w:rPrChange>
        </w:rPr>
        <w:t xml:space="preserve"> (Cádiz: Universidad de Cádiz, 1996), 45.</w:t>
      </w:r>
    </w:p>
  </w:footnote>
  <w:footnote w:id="4">
    <w:p w14:paraId="3E2C51D0" w14:textId="1D7EF1AD" w:rsidR="001569C8" w:rsidRPr="008A2A21" w:rsidRDefault="001569C8">
      <w:pPr>
        <w:pStyle w:val="NoSpacing"/>
        <w:ind w:left="708" w:hanging="708"/>
        <w:jc w:val="both"/>
        <w:rPr>
          <w:rFonts w:ascii="Times New Roman" w:hAnsi="Times New Roman" w:cs="Times New Roman"/>
          <w:lang w:val="en-GB"/>
          <w:rPrChange w:id="91" w:author="mpb" w:date="2023-10-13T17:16:00Z">
            <w:rPr>
              <w:rFonts w:ascii="Times New Roman" w:hAnsi="Times New Roman" w:cs="Times New Roman"/>
              <w:sz w:val="20"/>
              <w:szCs w:val="20"/>
              <w:lang w:val="en-GB"/>
            </w:rPr>
          </w:rPrChange>
        </w:rPr>
        <w:pPrChange w:id="92" w:author="mac_pro" w:date="2023-10-12T23:54:00Z">
          <w:pPr>
            <w:pStyle w:val="NoSpacing"/>
            <w:jc w:val="both"/>
          </w:pPr>
        </w:pPrChange>
      </w:pPr>
      <w:r w:rsidRPr="008A2A21">
        <w:rPr>
          <w:rStyle w:val="FootnoteReference"/>
          <w:rFonts w:ascii="Times New Roman" w:hAnsi="Times New Roman" w:cs="Times New Roman"/>
          <w:vertAlign w:val="baseline"/>
          <w:lang w:val="en-GB"/>
        </w:rPr>
        <w:footnoteRef/>
      </w:r>
      <w:r w:rsidRPr="008A2A21">
        <w:rPr>
          <w:rFonts w:ascii="Times New Roman" w:hAnsi="Times New Roman" w:cs="Times New Roman"/>
          <w:lang w:val="en-GB"/>
          <w:rPrChange w:id="93" w:author="mpb" w:date="2023-10-13T17:16:00Z">
            <w:rPr>
              <w:rFonts w:ascii="Times New Roman" w:hAnsi="Times New Roman" w:cs="Times New Roman"/>
              <w:sz w:val="20"/>
              <w:szCs w:val="20"/>
              <w:lang w:val="en-GB"/>
            </w:rPr>
          </w:rPrChange>
        </w:rPr>
        <w:t xml:space="preserve"> </w:t>
      </w:r>
      <w:ins w:id="94" w:author="mac_pro" w:date="2023-10-13T00:17:00Z">
        <w:r w:rsidRPr="008A2A21">
          <w:rPr>
            <w:rFonts w:ascii="Times New Roman" w:hAnsi="Times New Roman" w:cs="Times New Roman"/>
            <w:lang w:val="en-GB"/>
            <w:rPrChange w:id="95" w:author="mpb" w:date="2023-10-13T17:16:00Z">
              <w:rPr>
                <w:rFonts w:ascii="Times New Roman" w:hAnsi="Times New Roman" w:cs="Times New Roman"/>
                <w:sz w:val="20"/>
                <w:szCs w:val="20"/>
                <w:lang w:val="en-GB"/>
              </w:rPr>
            </w:rPrChange>
          </w:rPr>
          <w:tab/>
        </w:r>
      </w:ins>
      <w:r w:rsidRPr="008A2A21">
        <w:rPr>
          <w:rFonts w:ascii="Times New Roman" w:hAnsi="Times New Roman" w:cs="Times New Roman"/>
          <w:lang w:val="en-GB"/>
          <w:rPrChange w:id="96" w:author="mpb" w:date="2023-10-13T17:16:00Z">
            <w:rPr>
              <w:rFonts w:ascii="Times New Roman" w:hAnsi="Times New Roman" w:cs="Times New Roman"/>
              <w:sz w:val="20"/>
              <w:szCs w:val="20"/>
              <w:lang w:val="en-GB"/>
            </w:rPr>
          </w:rPrChange>
        </w:rPr>
        <w:t xml:space="preserve">Jan </w:t>
      </w:r>
      <w:proofErr w:type="spellStart"/>
      <w:r w:rsidRPr="008A2A21">
        <w:rPr>
          <w:rFonts w:ascii="Times New Roman" w:hAnsi="Times New Roman" w:cs="Times New Roman"/>
          <w:lang w:val="en-GB"/>
          <w:rPrChange w:id="97" w:author="mpb" w:date="2023-10-13T17:16:00Z">
            <w:rPr>
              <w:rFonts w:ascii="Times New Roman" w:hAnsi="Times New Roman" w:cs="Times New Roman"/>
              <w:sz w:val="20"/>
              <w:szCs w:val="20"/>
              <w:lang w:val="en-GB"/>
            </w:rPr>
          </w:rPrChange>
        </w:rPr>
        <w:t>Glete</w:t>
      </w:r>
      <w:proofErr w:type="spellEnd"/>
      <w:r w:rsidRPr="008A2A21">
        <w:rPr>
          <w:rFonts w:ascii="Times New Roman" w:hAnsi="Times New Roman" w:cs="Times New Roman"/>
          <w:lang w:val="en-GB"/>
          <w:rPrChange w:id="98" w:author="mpb" w:date="2023-10-13T17:16:00Z">
            <w:rPr>
              <w:rFonts w:ascii="Times New Roman" w:hAnsi="Times New Roman" w:cs="Times New Roman"/>
              <w:sz w:val="20"/>
              <w:szCs w:val="20"/>
              <w:lang w:val="en-GB"/>
            </w:rPr>
          </w:rPrChange>
        </w:rPr>
        <w:t xml:space="preserve">, </w:t>
      </w:r>
      <w:r w:rsidRPr="008A2A21">
        <w:rPr>
          <w:rFonts w:ascii="Times New Roman" w:hAnsi="Times New Roman" w:cs="Times New Roman"/>
          <w:i/>
          <w:lang w:val="en-GB"/>
          <w:rPrChange w:id="99" w:author="mpb" w:date="2023-10-13T17:16:00Z">
            <w:rPr>
              <w:rFonts w:ascii="Times New Roman" w:hAnsi="Times New Roman" w:cs="Times New Roman"/>
              <w:i/>
              <w:sz w:val="20"/>
              <w:szCs w:val="20"/>
              <w:lang w:val="en-GB"/>
            </w:rPr>
          </w:rPrChange>
        </w:rPr>
        <w:t>Navies and Nations: Warships, Navies and State Building in Europe and America, 1500–1860</w:t>
      </w:r>
      <w:r w:rsidRPr="008A2A21">
        <w:rPr>
          <w:rFonts w:ascii="Times New Roman" w:hAnsi="Times New Roman" w:cs="Times New Roman"/>
          <w:lang w:val="en-GB"/>
          <w:rPrChange w:id="100" w:author="mpb" w:date="2023-10-13T17:16:00Z">
            <w:rPr>
              <w:rFonts w:ascii="Times New Roman" w:hAnsi="Times New Roman" w:cs="Times New Roman"/>
              <w:sz w:val="20"/>
              <w:szCs w:val="20"/>
              <w:lang w:val="en-GB"/>
            </w:rPr>
          </w:rPrChange>
        </w:rPr>
        <w:t xml:space="preserve"> (Stockholm: Almqvist &amp; Wiksell International, 1993), 553–579.</w:t>
      </w:r>
    </w:p>
  </w:footnote>
  <w:footnote w:id="5">
    <w:p w14:paraId="454B5D0C" w14:textId="2A0A4A79" w:rsidR="001569C8" w:rsidRPr="008A2A21" w:rsidRDefault="001569C8">
      <w:pPr>
        <w:pStyle w:val="NoSpacing"/>
        <w:ind w:left="708" w:hanging="708"/>
        <w:jc w:val="both"/>
        <w:rPr>
          <w:rFonts w:ascii="Times New Roman" w:hAnsi="Times New Roman" w:cs="Times New Roman"/>
          <w:lang w:val="en-GB"/>
          <w:rPrChange w:id="101" w:author="mpb" w:date="2023-10-13T17:16:00Z">
            <w:rPr>
              <w:rFonts w:ascii="Times New Roman" w:hAnsi="Times New Roman" w:cs="Times New Roman"/>
              <w:sz w:val="20"/>
              <w:szCs w:val="20"/>
              <w:lang w:val="es-ES"/>
            </w:rPr>
          </w:rPrChange>
        </w:rPr>
        <w:pPrChange w:id="102" w:author="mac_pro" w:date="2023-10-12T23:54:00Z">
          <w:pPr>
            <w:pStyle w:val="NoSpacing"/>
            <w:jc w:val="both"/>
          </w:pPr>
        </w:pPrChange>
      </w:pPr>
      <w:r w:rsidRPr="008A2A21">
        <w:rPr>
          <w:rStyle w:val="FootnoteReference"/>
          <w:rFonts w:ascii="Times New Roman" w:hAnsi="Times New Roman" w:cs="Times New Roman"/>
          <w:vertAlign w:val="baseline"/>
          <w:lang w:val="en-GB"/>
        </w:rPr>
        <w:footnoteRef/>
      </w:r>
      <w:r w:rsidRPr="008A2A21">
        <w:rPr>
          <w:rFonts w:ascii="Times New Roman" w:hAnsi="Times New Roman" w:cs="Times New Roman"/>
          <w:lang w:val="en-GB"/>
          <w:rPrChange w:id="103" w:author="mpb" w:date="2023-10-13T17:16:00Z">
            <w:rPr>
              <w:rFonts w:ascii="Times New Roman" w:hAnsi="Times New Roman" w:cs="Times New Roman"/>
              <w:sz w:val="20"/>
              <w:szCs w:val="20"/>
              <w:lang w:val="es-ES"/>
            </w:rPr>
          </w:rPrChange>
        </w:rPr>
        <w:t xml:space="preserve"> </w:t>
      </w:r>
      <w:ins w:id="104" w:author="mac_pro" w:date="2023-10-13T00:17:00Z">
        <w:r w:rsidRPr="008A2A21">
          <w:rPr>
            <w:rFonts w:ascii="Times New Roman" w:hAnsi="Times New Roman" w:cs="Times New Roman"/>
            <w:lang w:val="en-GB"/>
            <w:rPrChange w:id="105" w:author="mpb" w:date="2023-10-13T17:16:00Z">
              <w:rPr>
                <w:rFonts w:ascii="Times New Roman" w:hAnsi="Times New Roman" w:cs="Times New Roman"/>
                <w:sz w:val="20"/>
                <w:szCs w:val="20"/>
                <w:lang w:val="es-ES"/>
              </w:rPr>
            </w:rPrChange>
          </w:rPr>
          <w:tab/>
        </w:r>
      </w:ins>
      <w:r w:rsidRPr="008A2A21">
        <w:rPr>
          <w:rFonts w:ascii="Times New Roman" w:hAnsi="Times New Roman" w:cs="Times New Roman"/>
          <w:lang w:val="en-GB"/>
          <w:rPrChange w:id="106" w:author="mpb" w:date="2023-10-13T17:16:00Z">
            <w:rPr>
              <w:rFonts w:ascii="Times New Roman" w:hAnsi="Times New Roman" w:cs="Times New Roman"/>
              <w:sz w:val="20"/>
              <w:szCs w:val="20"/>
              <w:lang w:val="es-ES"/>
            </w:rPr>
          </w:rPrChange>
        </w:rPr>
        <w:t>Valdez-</w:t>
      </w:r>
      <w:proofErr w:type="spellStart"/>
      <w:r w:rsidRPr="008A2A21">
        <w:rPr>
          <w:rFonts w:ascii="Times New Roman" w:hAnsi="Times New Roman" w:cs="Times New Roman"/>
          <w:lang w:val="en-GB"/>
          <w:rPrChange w:id="107" w:author="mpb" w:date="2023-10-13T17:16:00Z">
            <w:rPr>
              <w:rFonts w:ascii="Times New Roman" w:hAnsi="Times New Roman" w:cs="Times New Roman"/>
              <w:sz w:val="20"/>
              <w:szCs w:val="20"/>
              <w:lang w:val="es-ES"/>
            </w:rPr>
          </w:rPrChange>
        </w:rPr>
        <w:t>Bubnov</w:t>
      </w:r>
      <w:proofErr w:type="spellEnd"/>
      <w:r w:rsidRPr="008A2A21">
        <w:rPr>
          <w:rFonts w:ascii="Times New Roman" w:hAnsi="Times New Roman" w:cs="Times New Roman"/>
          <w:lang w:val="en-GB"/>
          <w:rPrChange w:id="108"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i/>
          <w:lang w:val="en-GB"/>
          <w:rPrChange w:id="109" w:author="mpb" w:date="2023-10-13T17:16:00Z">
            <w:rPr>
              <w:rFonts w:ascii="Times New Roman" w:hAnsi="Times New Roman" w:cs="Times New Roman"/>
              <w:i/>
              <w:sz w:val="20"/>
              <w:szCs w:val="20"/>
              <w:lang w:val="es-ES"/>
            </w:rPr>
          </w:rPrChange>
        </w:rPr>
        <w:t>Poder</w:t>
      </w:r>
      <w:proofErr w:type="spellEnd"/>
      <w:r w:rsidRPr="008A2A21">
        <w:rPr>
          <w:rFonts w:ascii="Times New Roman" w:hAnsi="Times New Roman" w:cs="Times New Roman"/>
          <w:i/>
          <w:lang w:val="en-GB"/>
          <w:rPrChange w:id="110" w:author="mpb" w:date="2023-10-13T17:16:00Z">
            <w:rPr>
              <w:rFonts w:ascii="Times New Roman" w:hAnsi="Times New Roman" w:cs="Times New Roman"/>
              <w:i/>
              <w:sz w:val="20"/>
              <w:szCs w:val="20"/>
              <w:lang w:val="es-ES"/>
            </w:rPr>
          </w:rPrChange>
        </w:rPr>
        <w:t xml:space="preserve"> naval y </w:t>
      </w:r>
      <w:proofErr w:type="spellStart"/>
      <w:r w:rsidRPr="008A2A21">
        <w:rPr>
          <w:rFonts w:ascii="Times New Roman" w:hAnsi="Times New Roman" w:cs="Times New Roman"/>
          <w:i/>
          <w:lang w:val="en-GB"/>
          <w:rPrChange w:id="111" w:author="mpb" w:date="2023-10-13T17:16:00Z">
            <w:rPr>
              <w:rFonts w:ascii="Times New Roman" w:hAnsi="Times New Roman" w:cs="Times New Roman"/>
              <w:i/>
              <w:sz w:val="20"/>
              <w:szCs w:val="20"/>
              <w:lang w:val="es-ES"/>
            </w:rPr>
          </w:rPrChange>
        </w:rPr>
        <w:t>modernización</w:t>
      </w:r>
      <w:proofErr w:type="spellEnd"/>
      <w:r w:rsidRPr="008A2A21">
        <w:rPr>
          <w:rFonts w:ascii="Times New Roman" w:hAnsi="Times New Roman" w:cs="Times New Roman"/>
          <w:i/>
          <w:lang w:val="en-GB"/>
          <w:rPrChange w:id="112" w:author="mpb" w:date="2023-10-13T17:16:00Z">
            <w:rPr>
              <w:rFonts w:ascii="Times New Roman" w:hAnsi="Times New Roman" w:cs="Times New Roman"/>
              <w:i/>
              <w:sz w:val="20"/>
              <w:szCs w:val="20"/>
              <w:lang w:val="es-ES"/>
            </w:rPr>
          </w:rPrChange>
        </w:rPr>
        <w:t xml:space="preserve"> del Estado</w:t>
      </w:r>
      <w:r w:rsidRPr="008A2A21">
        <w:rPr>
          <w:rFonts w:ascii="Times New Roman" w:hAnsi="Times New Roman" w:cs="Times New Roman"/>
          <w:lang w:val="en-GB"/>
          <w:rPrChange w:id="113" w:author="mpb" w:date="2023-10-13T17:16:00Z">
            <w:rPr>
              <w:rFonts w:ascii="Times New Roman" w:hAnsi="Times New Roman" w:cs="Times New Roman"/>
              <w:sz w:val="20"/>
              <w:szCs w:val="20"/>
              <w:lang w:val="es-ES"/>
            </w:rPr>
          </w:rPrChange>
        </w:rPr>
        <w:t>, 329–343.</w:t>
      </w:r>
    </w:p>
  </w:footnote>
  <w:footnote w:id="6">
    <w:p w14:paraId="773D6FF2" w14:textId="67D7C884" w:rsidR="001569C8" w:rsidRPr="008A2A21" w:rsidRDefault="001569C8">
      <w:pPr>
        <w:pStyle w:val="NoSpacing"/>
        <w:ind w:left="708" w:hanging="708"/>
        <w:jc w:val="both"/>
        <w:rPr>
          <w:rFonts w:ascii="Times New Roman" w:hAnsi="Times New Roman" w:cs="Times New Roman"/>
          <w:lang w:val="en-GB"/>
          <w:rPrChange w:id="114" w:author="mpb" w:date="2023-10-13T17:16:00Z">
            <w:rPr>
              <w:rFonts w:ascii="Times New Roman" w:hAnsi="Times New Roman" w:cs="Times New Roman"/>
              <w:sz w:val="20"/>
              <w:szCs w:val="20"/>
              <w:lang w:val="es-ES"/>
            </w:rPr>
          </w:rPrChange>
        </w:rPr>
        <w:pPrChange w:id="115" w:author="mac_pro" w:date="2023-10-12T23:54:00Z">
          <w:pPr>
            <w:pStyle w:val="NoSpacing"/>
            <w:jc w:val="both"/>
          </w:pPr>
        </w:pPrChange>
      </w:pPr>
      <w:r w:rsidRPr="008A2A21">
        <w:rPr>
          <w:rStyle w:val="FootnoteReference"/>
          <w:rFonts w:ascii="Times New Roman" w:hAnsi="Times New Roman" w:cs="Times New Roman"/>
          <w:vertAlign w:val="baseline"/>
          <w:lang w:val="en-GB"/>
        </w:rPr>
        <w:footnoteRef/>
      </w:r>
      <w:r w:rsidRPr="008A2A21">
        <w:rPr>
          <w:rFonts w:ascii="Times New Roman" w:hAnsi="Times New Roman" w:cs="Times New Roman"/>
          <w:lang w:val="en-GB"/>
          <w:rPrChange w:id="116" w:author="mpb" w:date="2023-10-13T17:16:00Z">
            <w:rPr>
              <w:rFonts w:ascii="Times New Roman" w:hAnsi="Times New Roman" w:cs="Times New Roman"/>
              <w:sz w:val="20"/>
              <w:szCs w:val="20"/>
              <w:lang w:val="es-ES"/>
            </w:rPr>
          </w:rPrChange>
        </w:rPr>
        <w:t xml:space="preserve"> </w:t>
      </w:r>
      <w:ins w:id="117" w:author="mac_pro" w:date="2023-10-13T00:17:00Z">
        <w:r w:rsidRPr="008A2A21">
          <w:rPr>
            <w:rFonts w:ascii="Times New Roman" w:hAnsi="Times New Roman" w:cs="Times New Roman"/>
            <w:lang w:val="en-GB"/>
            <w:rPrChange w:id="118" w:author="mpb" w:date="2023-10-13T17:16:00Z">
              <w:rPr>
                <w:rFonts w:ascii="Times New Roman" w:hAnsi="Times New Roman" w:cs="Times New Roman"/>
                <w:sz w:val="20"/>
                <w:szCs w:val="20"/>
                <w:lang w:val="es-ES"/>
              </w:rPr>
            </w:rPrChange>
          </w:rPr>
          <w:tab/>
        </w:r>
      </w:ins>
      <w:r w:rsidRPr="008A2A21">
        <w:rPr>
          <w:rFonts w:ascii="Times New Roman" w:hAnsi="Times New Roman" w:cs="Times New Roman"/>
          <w:lang w:val="en-GB"/>
          <w:rPrChange w:id="119" w:author="mpb" w:date="2023-10-13T17:16:00Z">
            <w:rPr>
              <w:rFonts w:ascii="Times New Roman" w:hAnsi="Times New Roman" w:cs="Times New Roman"/>
              <w:sz w:val="20"/>
              <w:szCs w:val="20"/>
              <w:lang w:val="es-ES"/>
            </w:rPr>
          </w:rPrChange>
        </w:rPr>
        <w:t xml:space="preserve">Rafael Torres Sánchez, </w:t>
      </w:r>
      <w:proofErr w:type="spellStart"/>
      <w:r w:rsidRPr="008A2A21">
        <w:rPr>
          <w:rFonts w:ascii="Times New Roman" w:hAnsi="Times New Roman" w:cs="Times New Roman"/>
          <w:i/>
          <w:lang w:val="en-GB"/>
          <w:rPrChange w:id="120" w:author="mpb" w:date="2023-10-13T17:16:00Z">
            <w:rPr>
              <w:rFonts w:ascii="Times New Roman" w:hAnsi="Times New Roman" w:cs="Times New Roman"/>
              <w:i/>
              <w:sz w:val="20"/>
              <w:szCs w:val="20"/>
              <w:lang w:val="es-ES"/>
            </w:rPr>
          </w:rPrChange>
        </w:rPr>
        <w:t>Historia</w:t>
      </w:r>
      <w:proofErr w:type="spellEnd"/>
      <w:r w:rsidRPr="008A2A21">
        <w:rPr>
          <w:rFonts w:ascii="Times New Roman" w:hAnsi="Times New Roman" w:cs="Times New Roman"/>
          <w:i/>
          <w:lang w:val="en-GB"/>
          <w:rPrChange w:id="121" w:author="mpb" w:date="2023-10-13T17:16:00Z">
            <w:rPr>
              <w:rFonts w:ascii="Times New Roman" w:hAnsi="Times New Roman" w:cs="Times New Roman"/>
              <w:i/>
              <w:sz w:val="20"/>
              <w:szCs w:val="20"/>
              <w:lang w:val="es-ES"/>
            </w:rPr>
          </w:rPrChange>
        </w:rPr>
        <w:t xml:space="preserve"> de un </w:t>
      </w:r>
      <w:proofErr w:type="spellStart"/>
      <w:r w:rsidRPr="008A2A21">
        <w:rPr>
          <w:rFonts w:ascii="Times New Roman" w:hAnsi="Times New Roman" w:cs="Times New Roman"/>
          <w:i/>
          <w:lang w:val="en-GB"/>
          <w:rPrChange w:id="122" w:author="mpb" w:date="2023-10-13T17:16:00Z">
            <w:rPr>
              <w:rFonts w:ascii="Times New Roman" w:hAnsi="Times New Roman" w:cs="Times New Roman"/>
              <w:i/>
              <w:sz w:val="20"/>
              <w:szCs w:val="20"/>
              <w:lang w:val="es-ES"/>
            </w:rPr>
          </w:rPrChange>
        </w:rPr>
        <w:t>triunfo</w:t>
      </w:r>
      <w:proofErr w:type="spellEnd"/>
      <w:r w:rsidRPr="008A2A21">
        <w:rPr>
          <w:rFonts w:ascii="Times New Roman" w:hAnsi="Times New Roman" w:cs="Times New Roman"/>
          <w:i/>
          <w:lang w:val="en-GB"/>
          <w:rPrChange w:id="123" w:author="mpb" w:date="2023-10-13T17:16:00Z">
            <w:rPr>
              <w:rFonts w:ascii="Times New Roman" w:hAnsi="Times New Roman" w:cs="Times New Roman"/>
              <w:i/>
              <w:sz w:val="20"/>
              <w:szCs w:val="20"/>
              <w:lang w:val="es-ES"/>
            </w:rPr>
          </w:rPrChange>
        </w:rPr>
        <w:t xml:space="preserve">. La Armada </w:t>
      </w:r>
      <w:proofErr w:type="spellStart"/>
      <w:r w:rsidRPr="008A2A21">
        <w:rPr>
          <w:rFonts w:ascii="Times New Roman" w:hAnsi="Times New Roman" w:cs="Times New Roman"/>
          <w:i/>
          <w:lang w:val="en-GB"/>
          <w:rPrChange w:id="124" w:author="mpb" w:date="2023-10-13T17:16:00Z">
            <w:rPr>
              <w:rFonts w:ascii="Times New Roman" w:hAnsi="Times New Roman" w:cs="Times New Roman"/>
              <w:i/>
              <w:sz w:val="20"/>
              <w:szCs w:val="20"/>
              <w:lang w:val="es-ES"/>
            </w:rPr>
          </w:rPrChange>
        </w:rPr>
        <w:t>española</w:t>
      </w:r>
      <w:proofErr w:type="spellEnd"/>
      <w:r w:rsidRPr="008A2A21">
        <w:rPr>
          <w:rFonts w:ascii="Times New Roman" w:hAnsi="Times New Roman" w:cs="Times New Roman"/>
          <w:i/>
          <w:lang w:val="en-GB"/>
          <w:rPrChange w:id="125" w:author="mpb" w:date="2023-10-13T17:16:00Z">
            <w:rPr>
              <w:rFonts w:ascii="Times New Roman" w:hAnsi="Times New Roman" w:cs="Times New Roman"/>
              <w:i/>
              <w:sz w:val="20"/>
              <w:szCs w:val="20"/>
              <w:lang w:val="es-ES"/>
            </w:rPr>
          </w:rPrChange>
        </w:rPr>
        <w:t xml:space="preserve"> </w:t>
      </w:r>
      <w:proofErr w:type="spellStart"/>
      <w:r w:rsidRPr="008A2A21">
        <w:rPr>
          <w:rFonts w:ascii="Times New Roman" w:hAnsi="Times New Roman" w:cs="Times New Roman"/>
          <w:i/>
          <w:lang w:val="en-GB"/>
          <w:rPrChange w:id="126" w:author="mpb" w:date="2023-10-13T17:16:00Z">
            <w:rPr>
              <w:rFonts w:ascii="Times New Roman" w:hAnsi="Times New Roman" w:cs="Times New Roman"/>
              <w:i/>
              <w:sz w:val="20"/>
              <w:szCs w:val="20"/>
              <w:lang w:val="es-ES"/>
            </w:rPr>
          </w:rPrChange>
        </w:rPr>
        <w:t>en</w:t>
      </w:r>
      <w:proofErr w:type="spellEnd"/>
      <w:r w:rsidRPr="008A2A21">
        <w:rPr>
          <w:rFonts w:ascii="Times New Roman" w:hAnsi="Times New Roman" w:cs="Times New Roman"/>
          <w:i/>
          <w:lang w:val="en-GB"/>
          <w:rPrChange w:id="127" w:author="mpb" w:date="2023-10-13T17:16:00Z">
            <w:rPr>
              <w:rFonts w:ascii="Times New Roman" w:hAnsi="Times New Roman" w:cs="Times New Roman"/>
              <w:i/>
              <w:sz w:val="20"/>
              <w:szCs w:val="20"/>
              <w:lang w:val="es-ES"/>
            </w:rPr>
          </w:rPrChange>
        </w:rPr>
        <w:t xml:space="preserve"> el </w:t>
      </w:r>
      <w:proofErr w:type="spellStart"/>
      <w:r w:rsidRPr="008A2A21">
        <w:rPr>
          <w:rFonts w:ascii="Times New Roman" w:hAnsi="Times New Roman" w:cs="Times New Roman"/>
          <w:i/>
          <w:lang w:val="en-GB"/>
          <w:rPrChange w:id="128" w:author="mpb" w:date="2023-10-13T17:16:00Z">
            <w:rPr>
              <w:rFonts w:ascii="Times New Roman" w:hAnsi="Times New Roman" w:cs="Times New Roman"/>
              <w:i/>
              <w:sz w:val="20"/>
              <w:szCs w:val="20"/>
              <w:lang w:val="es-ES"/>
            </w:rPr>
          </w:rPrChange>
        </w:rPr>
        <w:t>siglo</w:t>
      </w:r>
      <w:proofErr w:type="spellEnd"/>
      <w:r w:rsidRPr="008A2A21">
        <w:rPr>
          <w:rFonts w:ascii="Times New Roman" w:hAnsi="Times New Roman" w:cs="Times New Roman"/>
          <w:i/>
          <w:lang w:val="en-GB"/>
          <w:rPrChange w:id="129" w:author="mpb" w:date="2023-10-13T17:16:00Z">
            <w:rPr>
              <w:rFonts w:ascii="Times New Roman" w:hAnsi="Times New Roman" w:cs="Times New Roman"/>
              <w:i/>
              <w:sz w:val="20"/>
              <w:szCs w:val="20"/>
              <w:lang w:val="es-ES"/>
            </w:rPr>
          </w:rPrChange>
        </w:rPr>
        <w:t xml:space="preserve"> XVIII</w:t>
      </w:r>
      <w:r w:rsidRPr="008A2A21">
        <w:rPr>
          <w:rFonts w:ascii="Times New Roman" w:hAnsi="Times New Roman" w:cs="Times New Roman"/>
          <w:lang w:val="en-GB"/>
          <w:rPrChange w:id="130" w:author="mpb" w:date="2023-10-13T17:16:00Z">
            <w:rPr>
              <w:rFonts w:ascii="Times New Roman" w:hAnsi="Times New Roman" w:cs="Times New Roman"/>
              <w:sz w:val="20"/>
              <w:szCs w:val="20"/>
              <w:lang w:val="es-ES"/>
            </w:rPr>
          </w:rPrChange>
        </w:rPr>
        <w:t xml:space="preserve"> (Madrid: </w:t>
      </w:r>
      <w:proofErr w:type="spellStart"/>
      <w:r w:rsidRPr="008A2A21">
        <w:rPr>
          <w:rFonts w:ascii="Times New Roman" w:hAnsi="Times New Roman" w:cs="Times New Roman"/>
          <w:lang w:val="en-GB"/>
          <w:rPrChange w:id="131" w:author="mpb" w:date="2023-10-13T17:16:00Z">
            <w:rPr>
              <w:rFonts w:ascii="Times New Roman" w:hAnsi="Times New Roman" w:cs="Times New Roman"/>
              <w:sz w:val="20"/>
              <w:szCs w:val="20"/>
              <w:lang w:val="es-ES"/>
            </w:rPr>
          </w:rPrChange>
        </w:rPr>
        <w:t>Desperta</w:t>
      </w:r>
      <w:proofErr w:type="spellEnd"/>
      <w:r w:rsidRPr="008A2A21">
        <w:rPr>
          <w:rFonts w:ascii="Times New Roman" w:hAnsi="Times New Roman" w:cs="Times New Roman"/>
          <w:lang w:val="en-GB"/>
          <w:rPrChange w:id="132" w:author="mpb" w:date="2023-10-13T17:16:00Z">
            <w:rPr>
              <w:rFonts w:ascii="Times New Roman" w:hAnsi="Times New Roman" w:cs="Times New Roman"/>
              <w:sz w:val="20"/>
              <w:szCs w:val="20"/>
              <w:lang w:val="es-ES"/>
            </w:rPr>
          </w:rPrChange>
        </w:rPr>
        <w:t xml:space="preserve"> Ferro, 2021), 126.</w:t>
      </w:r>
    </w:p>
  </w:footnote>
  <w:footnote w:id="7">
    <w:p w14:paraId="70EA1E0A" w14:textId="5C345182" w:rsidR="001569C8" w:rsidRPr="008A2A21" w:rsidRDefault="001569C8">
      <w:pPr>
        <w:pStyle w:val="NoSpacing"/>
        <w:ind w:left="708" w:hanging="708"/>
        <w:jc w:val="both"/>
        <w:rPr>
          <w:rFonts w:ascii="Times New Roman" w:hAnsi="Times New Roman" w:cs="Times New Roman"/>
          <w:lang w:val="en-GB"/>
          <w:rPrChange w:id="133" w:author="mpb" w:date="2023-10-13T17:16:00Z">
            <w:rPr>
              <w:rFonts w:ascii="Times New Roman" w:hAnsi="Times New Roman" w:cs="Times New Roman"/>
              <w:sz w:val="20"/>
              <w:szCs w:val="20"/>
              <w:lang w:val="en-GB"/>
            </w:rPr>
          </w:rPrChange>
        </w:rPr>
        <w:pPrChange w:id="134" w:author="mac_pro" w:date="2023-10-12T23:54:00Z">
          <w:pPr>
            <w:pStyle w:val="NoSpacing"/>
            <w:jc w:val="both"/>
          </w:pPr>
        </w:pPrChange>
      </w:pPr>
      <w:r w:rsidRPr="008A2A21">
        <w:rPr>
          <w:rStyle w:val="FootnoteReference"/>
          <w:rFonts w:ascii="Times New Roman" w:hAnsi="Times New Roman" w:cs="Times New Roman"/>
          <w:vertAlign w:val="baseline"/>
          <w:lang w:val="en-GB"/>
        </w:rPr>
        <w:footnoteRef/>
      </w:r>
      <w:r w:rsidRPr="008A2A21">
        <w:rPr>
          <w:rFonts w:ascii="Times New Roman" w:hAnsi="Times New Roman" w:cs="Times New Roman"/>
          <w:lang w:val="en-GB"/>
          <w:rPrChange w:id="135" w:author="mpb" w:date="2023-10-13T17:16:00Z">
            <w:rPr>
              <w:rFonts w:ascii="Times New Roman" w:hAnsi="Times New Roman" w:cs="Times New Roman"/>
              <w:sz w:val="20"/>
              <w:szCs w:val="20"/>
              <w:lang w:val="en-GB"/>
            </w:rPr>
          </w:rPrChange>
        </w:rPr>
        <w:t xml:space="preserve"> </w:t>
      </w:r>
      <w:ins w:id="136" w:author="mac_pro" w:date="2023-10-13T00:17:00Z">
        <w:r w:rsidRPr="008A2A21">
          <w:rPr>
            <w:rFonts w:ascii="Times New Roman" w:hAnsi="Times New Roman" w:cs="Times New Roman"/>
            <w:lang w:val="en-GB"/>
            <w:rPrChange w:id="137" w:author="mpb" w:date="2023-10-13T17:16:00Z">
              <w:rPr>
                <w:rFonts w:ascii="Times New Roman" w:hAnsi="Times New Roman" w:cs="Times New Roman"/>
                <w:sz w:val="20"/>
                <w:szCs w:val="20"/>
                <w:lang w:val="en-GB"/>
              </w:rPr>
            </w:rPrChange>
          </w:rPr>
          <w:tab/>
        </w:r>
      </w:ins>
      <w:r w:rsidRPr="008A2A21">
        <w:rPr>
          <w:rFonts w:ascii="Times New Roman" w:hAnsi="Times New Roman" w:cs="Times New Roman"/>
          <w:lang w:val="en-GB"/>
          <w:rPrChange w:id="138" w:author="mpb" w:date="2023-10-13T17:16:00Z">
            <w:rPr>
              <w:rFonts w:ascii="Times New Roman" w:hAnsi="Times New Roman" w:cs="Times New Roman"/>
              <w:sz w:val="20"/>
              <w:szCs w:val="20"/>
              <w:lang w:val="en-GB"/>
            </w:rPr>
          </w:rPrChange>
        </w:rPr>
        <w:t>Close collaboration between the Spanish and French Bourbons was the outcome of the Family Pact, which was signed on three occasions: in 1733, 1743, and 1761. It should be noted that, in 1779, the Third Family Pact was renewed by the Treaty of Aranjuez and remained in force until the outbreak of the French Revolution in 1789.</w:t>
      </w:r>
    </w:p>
  </w:footnote>
  <w:footnote w:id="8">
    <w:p w14:paraId="14F6A5D4" w14:textId="489A9200" w:rsidR="001569C8" w:rsidRPr="008A2A21" w:rsidRDefault="001569C8">
      <w:pPr>
        <w:pStyle w:val="NoSpacing"/>
        <w:ind w:left="708" w:hanging="708"/>
        <w:jc w:val="both"/>
        <w:rPr>
          <w:rFonts w:ascii="Times New Roman" w:hAnsi="Times New Roman" w:cs="Times New Roman"/>
          <w:lang w:val="en-GB"/>
          <w:rPrChange w:id="139" w:author="mpb" w:date="2023-10-13T17:16:00Z">
            <w:rPr>
              <w:rFonts w:ascii="Times New Roman" w:hAnsi="Times New Roman" w:cs="Times New Roman"/>
              <w:sz w:val="20"/>
              <w:szCs w:val="20"/>
              <w:lang w:val="es-ES"/>
            </w:rPr>
          </w:rPrChange>
        </w:rPr>
        <w:pPrChange w:id="140" w:author="mac_pro" w:date="2023-10-12T23:54:00Z">
          <w:pPr>
            <w:pStyle w:val="NoSpacing"/>
            <w:jc w:val="both"/>
          </w:pPr>
        </w:pPrChange>
      </w:pPr>
      <w:r w:rsidRPr="008A2A21">
        <w:rPr>
          <w:rStyle w:val="FootnoteReference"/>
          <w:rFonts w:ascii="Times New Roman" w:hAnsi="Times New Roman" w:cs="Times New Roman"/>
          <w:vertAlign w:val="baseline"/>
          <w:lang w:val="en-GB"/>
        </w:rPr>
        <w:footnoteRef/>
      </w:r>
      <w:r w:rsidRPr="008A2A21">
        <w:rPr>
          <w:rFonts w:ascii="Times New Roman" w:hAnsi="Times New Roman" w:cs="Times New Roman"/>
          <w:lang w:val="en-GB"/>
          <w:rPrChange w:id="141" w:author="mpb" w:date="2023-10-13T17:16:00Z">
            <w:rPr>
              <w:rFonts w:ascii="Times New Roman" w:hAnsi="Times New Roman" w:cs="Times New Roman"/>
              <w:sz w:val="20"/>
              <w:szCs w:val="20"/>
              <w:lang w:val="en-GB"/>
            </w:rPr>
          </w:rPrChange>
        </w:rPr>
        <w:t xml:space="preserve"> </w:t>
      </w:r>
      <w:ins w:id="142" w:author="mac_pro" w:date="2023-10-13T00:17:00Z">
        <w:r w:rsidRPr="008A2A21">
          <w:rPr>
            <w:rFonts w:ascii="Times New Roman" w:hAnsi="Times New Roman" w:cs="Times New Roman"/>
            <w:lang w:val="en-GB"/>
            <w:rPrChange w:id="143" w:author="mpb" w:date="2023-10-13T17:16:00Z">
              <w:rPr>
                <w:rFonts w:ascii="Times New Roman" w:hAnsi="Times New Roman" w:cs="Times New Roman"/>
                <w:sz w:val="20"/>
                <w:szCs w:val="20"/>
                <w:lang w:val="en-GB"/>
              </w:rPr>
            </w:rPrChange>
          </w:rPr>
          <w:tab/>
        </w:r>
      </w:ins>
      <w:r w:rsidRPr="008A2A21">
        <w:rPr>
          <w:rFonts w:ascii="Times New Roman" w:hAnsi="Times New Roman" w:cs="Times New Roman"/>
          <w:lang w:val="en-GB"/>
          <w:rPrChange w:id="144" w:author="mpb" w:date="2023-10-13T17:16:00Z">
            <w:rPr>
              <w:rFonts w:ascii="Times New Roman" w:hAnsi="Times New Roman" w:cs="Times New Roman"/>
              <w:sz w:val="20"/>
              <w:szCs w:val="20"/>
              <w:lang w:val="en-GB"/>
            </w:rPr>
          </w:rPrChange>
        </w:rPr>
        <w:t xml:space="preserve">During the </w:t>
      </w:r>
      <w:del w:id="145" w:author="pc_m" w:date="2023-12-02T23:00:00Z">
        <w:r w:rsidRPr="008A2A21" w:rsidDel="009544F1">
          <w:rPr>
            <w:rFonts w:ascii="Times New Roman" w:hAnsi="Times New Roman" w:cs="Times New Roman"/>
            <w:lang w:val="en-GB"/>
            <w:rPrChange w:id="146" w:author="mpb" w:date="2023-10-13T17:16:00Z">
              <w:rPr>
                <w:rFonts w:ascii="Times New Roman" w:hAnsi="Times New Roman" w:cs="Times New Roman"/>
                <w:sz w:val="20"/>
                <w:szCs w:val="20"/>
                <w:lang w:val="en-GB"/>
              </w:rPr>
            </w:rPrChange>
          </w:rPr>
          <w:delText>18th</w:delText>
        </w:r>
      </w:del>
      <w:ins w:id="147" w:author="mac_pro" w:date="2023-10-12T23:51:00Z">
        <w:del w:id="148" w:author="pc_m" w:date="2023-12-02T23:00:00Z">
          <w:r w:rsidRPr="008A2A21" w:rsidDel="009544F1">
            <w:rPr>
              <w:rFonts w:ascii="Times New Roman" w:hAnsi="Times New Roman" w:cs="Times New Roman"/>
              <w:lang w:val="en-GB"/>
              <w:rPrChange w:id="149" w:author="mpb" w:date="2023-10-13T17:16:00Z">
                <w:rPr>
                  <w:rFonts w:ascii="Times New Roman" w:hAnsi="Times New Roman" w:cs="Times New Roman"/>
                  <w:sz w:val="20"/>
                  <w:szCs w:val="20"/>
                  <w:lang w:val="en-GB"/>
                </w:rPr>
              </w:rPrChange>
            </w:rPr>
            <w:delText>eighteen</w:delText>
          </w:r>
        </w:del>
      </w:ins>
      <w:ins w:id="150" w:author="pc_m" w:date="2023-12-02T23:00:00Z">
        <w:r w:rsidR="009544F1">
          <w:rPr>
            <w:rFonts w:ascii="Times New Roman" w:hAnsi="Times New Roman" w:cs="Times New Roman"/>
            <w:lang w:val="en-GB"/>
          </w:rPr>
          <w:t>18</w:t>
        </w:r>
      </w:ins>
      <w:ins w:id="151" w:author="mac_pro" w:date="2023-10-12T23:51:00Z">
        <w:r w:rsidRPr="008A2A21">
          <w:rPr>
            <w:rFonts w:ascii="Times New Roman" w:hAnsi="Times New Roman" w:cs="Times New Roman"/>
            <w:lang w:val="en-GB"/>
            <w:rPrChange w:id="152" w:author="mpb" w:date="2023-10-13T17:16:00Z">
              <w:rPr>
                <w:rFonts w:ascii="Times New Roman" w:hAnsi="Times New Roman" w:cs="Times New Roman"/>
                <w:sz w:val="20"/>
                <w:szCs w:val="20"/>
                <w:lang w:val="en-GB"/>
              </w:rPr>
            </w:rPrChange>
          </w:rPr>
          <w:t>th</w:t>
        </w:r>
      </w:ins>
      <w:r w:rsidRPr="008A2A21">
        <w:rPr>
          <w:rFonts w:ascii="Times New Roman" w:hAnsi="Times New Roman" w:cs="Times New Roman"/>
          <w:lang w:val="en-GB"/>
          <w:rPrChange w:id="153" w:author="mpb" w:date="2023-10-13T17:16:00Z">
            <w:rPr>
              <w:rFonts w:ascii="Times New Roman" w:hAnsi="Times New Roman" w:cs="Times New Roman"/>
              <w:sz w:val="20"/>
              <w:szCs w:val="20"/>
              <w:lang w:val="en-GB"/>
            </w:rPr>
          </w:rPrChange>
        </w:rPr>
        <w:t xml:space="preserve"> century, the Royal Navy maintained between 100 and 140 major ships (ships-of-the-line and frigates). Torres Sánchez, </w:t>
      </w:r>
      <w:proofErr w:type="spellStart"/>
      <w:r w:rsidRPr="008A2A21">
        <w:rPr>
          <w:rFonts w:ascii="Times New Roman" w:hAnsi="Times New Roman" w:cs="Times New Roman"/>
          <w:i/>
          <w:lang w:val="en-GB"/>
          <w:rPrChange w:id="154" w:author="mpb" w:date="2023-10-13T17:16:00Z">
            <w:rPr>
              <w:rFonts w:ascii="Times New Roman" w:hAnsi="Times New Roman" w:cs="Times New Roman"/>
              <w:i/>
              <w:sz w:val="20"/>
              <w:szCs w:val="20"/>
              <w:lang w:val="es-ES"/>
            </w:rPr>
          </w:rPrChange>
        </w:rPr>
        <w:t>Historia</w:t>
      </w:r>
      <w:proofErr w:type="spellEnd"/>
      <w:r w:rsidRPr="008A2A21">
        <w:rPr>
          <w:rFonts w:ascii="Times New Roman" w:hAnsi="Times New Roman" w:cs="Times New Roman"/>
          <w:i/>
          <w:lang w:val="en-GB"/>
          <w:rPrChange w:id="155" w:author="mpb" w:date="2023-10-13T17:16:00Z">
            <w:rPr>
              <w:rFonts w:ascii="Times New Roman" w:hAnsi="Times New Roman" w:cs="Times New Roman"/>
              <w:i/>
              <w:sz w:val="20"/>
              <w:szCs w:val="20"/>
              <w:lang w:val="es-ES"/>
            </w:rPr>
          </w:rPrChange>
        </w:rPr>
        <w:t xml:space="preserve"> de un </w:t>
      </w:r>
      <w:proofErr w:type="spellStart"/>
      <w:r w:rsidRPr="008A2A21">
        <w:rPr>
          <w:rFonts w:ascii="Times New Roman" w:hAnsi="Times New Roman" w:cs="Times New Roman"/>
          <w:i/>
          <w:lang w:val="en-GB"/>
          <w:rPrChange w:id="156" w:author="mpb" w:date="2023-10-13T17:16:00Z">
            <w:rPr>
              <w:rFonts w:ascii="Times New Roman" w:hAnsi="Times New Roman" w:cs="Times New Roman"/>
              <w:i/>
              <w:sz w:val="20"/>
              <w:szCs w:val="20"/>
              <w:lang w:val="es-ES"/>
            </w:rPr>
          </w:rPrChange>
        </w:rPr>
        <w:t>triunfo</w:t>
      </w:r>
      <w:proofErr w:type="spellEnd"/>
      <w:r w:rsidRPr="008A2A21">
        <w:rPr>
          <w:rFonts w:ascii="Times New Roman" w:hAnsi="Times New Roman" w:cs="Times New Roman"/>
          <w:lang w:val="en-GB"/>
          <w:rPrChange w:id="157" w:author="mpb" w:date="2023-10-13T17:16:00Z">
            <w:rPr>
              <w:rFonts w:ascii="Times New Roman" w:hAnsi="Times New Roman" w:cs="Times New Roman"/>
              <w:sz w:val="20"/>
              <w:szCs w:val="20"/>
              <w:lang w:val="es-ES"/>
            </w:rPr>
          </w:rPrChange>
        </w:rPr>
        <w:t>, 126.</w:t>
      </w:r>
    </w:p>
  </w:footnote>
  <w:footnote w:id="9">
    <w:p w14:paraId="5544619F" w14:textId="3926F700" w:rsidR="001569C8" w:rsidRPr="008A2A21" w:rsidRDefault="001569C8">
      <w:pPr>
        <w:pStyle w:val="NoSpacing"/>
        <w:ind w:left="708" w:hanging="708"/>
        <w:jc w:val="both"/>
        <w:rPr>
          <w:rFonts w:ascii="Times New Roman" w:hAnsi="Times New Roman" w:cs="Times New Roman"/>
          <w:lang w:val="en-GB"/>
          <w:rPrChange w:id="164" w:author="mpb" w:date="2023-10-13T17:16:00Z">
            <w:rPr>
              <w:rFonts w:ascii="Times New Roman" w:hAnsi="Times New Roman" w:cs="Times New Roman"/>
              <w:sz w:val="20"/>
              <w:szCs w:val="20"/>
              <w:lang w:val="es-ES"/>
            </w:rPr>
          </w:rPrChange>
        </w:rPr>
        <w:pPrChange w:id="165" w:author="mac_pro" w:date="2023-10-12T23:54:00Z">
          <w:pPr>
            <w:pStyle w:val="NoSpacing"/>
            <w:jc w:val="both"/>
          </w:pPr>
        </w:pPrChange>
      </w:pPr>
      <w:r w:rsidRPr="008A2A21">
        <w:rPr>
          <w:rStyle w:val="FootnoteReference"/>
          <w:rFonts w:ascii="Times New Roman" w:hAnsi="Times New Roman" w:cs="Times New Roman"/>
          <w:vertAlign w:val="baseline"/>
          <w:lang w:val="en-GB"/>
        </w:rPr>
        <w:footnoteRef/>
      </w:r>
      <w:r w:rsidRPr="008A2A21">
        <w:rPr>
          <w:rFonts w:ascii="Times New Roman" w:hAnsi="Times New Roman" w:cs="Times New Roman"/>
          <w:lang w:val="en-GB"/>
          <w:rPrChange w:id="166" w:author="mpb" w:date="2023-10-13T17:16:00Z">
            <w:rPr>
              <w:rFonts w:ascii="Times New Roman" w:hAnsi="Times New Roman" w:cs="Times New Roman"/>
              <w:sz w:val="20"/>
              <w:szCs w:val="20"/>
              <w:lang w:val="es-ES"/>
            </w:rPr>
          </w:rPrChange>
        </w:rPr>
        <w:t xml:space="preserve"> </w:t>
      </w:r>
      <w:ins w:id="167" w:author="mac_pro" w:date="2023-10-13T00:17:00Z">
        <w:r w:rsidRPr="008A2A21">
          <w:rPr>
            <w:rFonts w:ascii="Times New Roman" w:hAnsi="Times New Roman" w:cs="Times New Roman"/>
            <w:lang w:val="en-GB"/>
            <w:rPrChange w:id="168" w:author="mpb" w:date="2023-10-13T17:16:00Z">
              <w:rPr>
                <w:rFonts w:ascii="Times New Roman" w:hAnsi="Times New Roman" w:cs="Times New Roman"/>
                <w:sz w:val="20"/>
                <w:szCs w:val="20"/>
                <w:lang w:val="es-ES"/>
              </w:rPr>
            </w:rPrChange>
          </w:rPr>
          <w:tab/>
        </w:r>
      </w:ins>
      <w:r w:rsidRPr="008A2A21">
        <w:rPr>
          <w:rFonts w:ascii="Times New Roman" w:hAnsi="Times New Roman" w:cs="Times New Roman"/>
          <w:lang w:val="en-GB"/>
          <w:rPrChange w:id="169" w:author="mpb" w:date="2023-10-13T17:16:00Z">
            <w:rPr>
              <w:rFonts w:ascii="Times New Roman" w:hAnsi="Times New Roman" w:cs="Times New Roman"/>
              <w:sz w:val="20"/>
              <w:szCs w:val="20"/>
              <w:lang w:val="es-ES"/>
            </w:rPr>
          </w:rPrChange>
        </w:rPr>
        <w:t xml:space="preserve">José </w:t>
      </w:r>
      <w:proofErr w:type="spellStart"/>
      <w:r w:rsidRPr="008A2A21">
        <w:rPr>
          <w:rFonts w:ascii="Times New Roman" w:hAnsi="Times New Roman" w:cs="Times New Roman"/>
          <w:lang w:val="en-GB"/>
          <w:rPrChange w:id="170" w:author="mpb" w:date="2023-10-13T17:16:00Z">
            <w:rPr>
              <w:rFonts w:ascii="Times New Roman" w:hAnsi="Times New Roman" w:cs="Times New Roman"/>
              <w:sz w:val="20"/>
              <w:szCs w:val="20"/>
              <w:lang w:val="es-ES"/>
            </w:rPr>
          </w:rPrChange>
        </w:rPr>
        <w:t>Patricio</w:t>
      </w:r>
      <w:proofErr w:type="spellEnd"/>
      <w:r w:rsidRPr="008A2A21">
        <w:rPr>
          <w:rFonts w:ascii="Times New Roman" w:hAnsi="Times New Roman" w:cs="Times New Roman"/>
          <w:lang w:val="en-GB"/>
          <w:rPrChange w:id="171" w:author="mpb" w:date="2023-10-13T17:16:00Z">
            <w:rPr>
              <w:rFonts w:ascii="Times New Roman" w:hAnsi="Times New Roman" w:cs="Times New Roman"/>
              <w:sz w:val="20"/>
              <w:szCs w:val="20"/>
              <w:lang w:val="es-ES"/>
            </w:rPr>
          </w:rPrChange>
        </w:rPr>
        <w:t xml:space="preserve"> Merino Navarro, </w:t>
      </w:r>
      <w:r w:rsidRPr="008A2A21">
        <w:rPr>
          <w:rFonts w:ascii="Times New Roman" w:hAnsi="Times New Roman" w:cs="Times New Roman"/>
          <w:i/>
          <w:lang w:val="en-GB"/>
          <w:rPrChange w:id="172" w:author="mpb" w:date="2023-10-13T17:16:00Z">
            <w:rPr>
              <w:rFonts w:ascii="Times New Roman" w:hAnsi="Times New Roman" w:cs="Times New Roman"/>
              <w:i/>
              <w:sz w:val="20"/>
              <w:szCs w:val="20"/>
              <w:lang w:val="es-ES"/>
            </w:rPr>
          </w:rPrChange>
        </w:rPr>
        <w:t xml:space="preserve">La Armada Española </w:t>
      </w:r>
      <w:proofErr w:type="spellStart"/>
      <w:r w:rsidRPr="008A2A21">
        <w:rPr>
          <w:rFonts w:ascii="Times New Roman" w:hAnsi="Times New Roman" w:cs="Times New Roman"/>
          <w:i/>
          <w:lang w:val="en-GB"/>
          <w:rPrChange w:id="173" w:author="mpb" w:date="2023-10-13T17:16:00Z">
            <w:rPr>
              <w:rFonts w:ascii="Times New Roman" w:hAnsi="Times New Roman" w:cs="Times New Roman"/>
              <w:i/>
              <w:sz w:val="20"/>
              <w:szCs w:val="20"/>
              <w:lang w:val="es-ES"/>
            </w:rPr>
          </w:rPrChange>
        </w:rPr>
        <w:t>en</w:t>
      </w:r>
      <w:proofErr w:type="spellEnd"/>
      <w:r w:rsidRPr="008A2A21">
        <w:rPr>
          <w:rFonts w:ascii="Times New Roman" w:hAnsi="Times New Roman" w:cs="Times New Roman"/>
          <w:i/>
          <w:lang w:val="en-GB"/>
          <w:rPrChange w:id="174" w:author="mpb" w:date="2023-10-13T17:16:00Z">
            <w:rPr>
              <w:rFonts w:ascii="Times New Roman" w:hAnsi="Times New Roman" w:cs="Times New Roman"/>
              <w:i/>
              <w:sz w:val="20"/>
              <w:szCs w:val="20"/>
              <w:lang w:val="es-ES"/>
            </w:rPr>
          </w:rPrChange>
        </w:rPr>
        <w:t xml:space="preserve"> el </w:t>
      </w:r>
      <w:proofErr w:type="spellStart"/>
      <w:r w:rsidRPr="008A2A21">
        <w:rPr>
          <w:rFonts w:ascii="Times New Roman" w:hAnsi="Times New Roman" w:cs="Times New Roman"/>
          <w:i/>
          <w:lang w:val="en-GB"/>
          <w:rPrChange w:id="175" w:author="mpb" w:date="2023-10-13T17:16:00Z">
            <w:rPr>
              <w:rFonts w:ascii="Times New Roman" w:hAnsi="Times New Roman" w:cs="Times New Roman"/>
              <w:i/>
              <w:sz w:val="20"/>
              <w:szCs w:val="20"/>
              <w:lang w:val="es-ES"/>
            </w:rPr>
          </w:rPrChange>
        </w:rPr>
        <w:t>siglo</w:t>
      </w:r>
      <w:proofErr w:type="spellEnd"/>
      <w:r w:rsidRPr="008A2A21">
        <w:rPr>
          <w:rFonts w:ascii="Times New Roman" w:hAnsi="Times New Roman" w:cs="Times New Roman"/>
          <w:i/>
          <w:lang w:val="en-GB"/>
          <w:rPrChange w:id="176" w:author="mpb" w:date="2023-10-13T17:16:00Z">
            <w:rPr>
              <w:rFonts w:ascii="Times New Roman" w:hAnsi="Times New Roman" w:cs="Times New Roman"/>
              <w:i/>
              <w:sz w:val="20"/>
              <w:szCs w:val="20"/>
              <w:lang w:val="es-ES"/>
            </w:rPr>
          </w:rPrChange>
        </w:rPr>
        <w:t xml:space="preserve"> XVIII</w:t>
      </w:r>
      <w:r w:rsidRPr="008A2A21">
        <w:rPr>
          <w:rFonts w:ascii="Times New Roman" w:hAnsi="Times New Roman" w:cs="Times New Roman"/>
          <w:lang w:val="en-GB"/>
          <w:rPrChange w:id="177" w:author="mpb" w:date="2023-10-13T17:16:00Z">
            <w:rPr>
              <w:rFonts w:ascii="Times New Roman" w:hAnsi="Times New Roman" w:cs="Times New Roman"/>
              <w:sz w:val="20"/>
              <w:szCs w:val="20"/>
              <w:lang w:val="es-ES"/>
            </w:rPr>
          </w:rPrChange>
        </w:rPr>
        <w:t xml:space="preserve"> (Madrid: </w:t>
      </w:r>
      <w:proofErr w:type="spellStart"/>
      <w:r w:rsidRPr="008A2A21">
        <w:rPr>
          <w:rFonts w:ascii="Times New Roman" w:hAnsi="Times New Roman" w:cs="Times New Roman"/>
          <w:lang w:val="en-GB"/>
          <w:rPrChange w:id="178" w:author="mpb" w:date="2023-10-13T17:16:00Z">
            <w:rPr>
              <w:rFonts w:ascii="Times New Roman" w:hAnsi="Times New Roman" w:cs="Times New Roman"/>
              <w:sz w:val="20"/>
              <w:szCs w:val="20"/>
              <w:lang w:val="es-ES"/>
            </w:rPr>
          </w:rPrChange>
        </w:rPr>
        <w:t>Fundación</w:t>
      </w:r>
      <w:proofErr w:type="spellEnd"/>
      <w:r w:rsidRPr="008A2A21">
        <w:rPr>
          <w:rFonts w:ascii="Times New Roman" w:hAnsi="Times New Roman" w:cs="Times New Roman"/>
          <w:lang w:val="en-GB"/>
          <w:rPrChange w:id="179"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180" w:author="mpb" w:date="2023-10-13T17:16:00Z">
            <w:rPr>
              <w:rFonts w:ascii="Times New Roman" w:hAnsi="Times New Roman" w:cs="Times New Roman"/>
              <w:sz w:val="20"/>
              <w:szCs w:val="20"/>
              <w:lang w:val="es-ES"/>
            </w:rPr>
          </w:rPrChange>
        </w:rPr>
        <w:t>Universitaria</w:t>
      </w:r>
      <w:proofErr w:type="spellEnd"/>
      <w:r w:rsidRPr="008A2A21">
        <w:rPr>
          <w:rFonts w:ascii="Times New Roman" w:hAnsi="Times New Roman" w:cs="Times New Roman"/>
          <w:lang w:val="en-GB"/>
          <w:rPrChange w:id="181" w:author="mpb" w:date="2023-10-13T17:16:00Z">
            <w:rPr>
              <w:rFonts w:ascii="Times New Roman" w:hAnsi="Times New Roman" w:cs="Times New Roman"/>
              <w:sz w:val="20"/>
              <w:szCs w:val="20"/>
              <w:lang w:val="es-ES"/>
            </w:rPr>
          </w:rPrChange>
        </w:rPr>
        <w:t xml:space="preserve"> Española, 1981), 130–136; José M. de Juan-</w:t>
      </w:r>
      <w:proofErr w:type="spellStart"/>
      <w:r w:rsidRPr="008A2A21">
        <w:rPr>
          <w:rFonts w:ascii="Times New Roman" w:hAnsi="Times New Roman" w:cs="Times New Roman"/>
          <w:lang w:val="en-GB"/>
          <w:rPrChange w:id="182" w:author="mpb" w:date="2023-10-13T17:16:00Z">
            <w:rPr>
              <w:rFonts w:ascii="Times New Roman" w:hAnsi="Times New Roman" w:cs="Times New Roman"/>
              <w:sz w:val="20"/>
              <w:szCs w:val="20"/>
              <w:lang w:val="es-ES"/>
            </w:rPr>
          </w:rPrChange>
        </w:rPr>
        <w:t>García</w:t>
      </w:r>
      <w:proofErr w:type="spellEnd"/>
      <w:r w:rsidRPr="008A2A21">
        <w:rPr>
          <w:rFonts w:ascii="Times New Roman" w:hAnsi="Times New Roman" w:cs="Times New Roman"/>
          <w:lang w:val="en-GB"/>
          <w:rPrChange w:id="183"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184" w:author="mpb" w:date="2023-10-13T17:16:00Z">
            <w:rPr>
              <w:rFonts w:ascii="Times New Roman" w:hAnsi="Times New Roman" w:cs="Times New Roman"/>
              <w:sz w:val="20"/>
              <w:szCs w:val="20"/>
              <w:lang w:val="es-ES"/>
            </w:rPr>
          </w:rPrChange>
        </w:rPr>
        <w:t>Aguado</w:t>
      </w:r>
      <w:proofErr w:type="spellEnd"/>
      <w:r w:rsidRPr="008A2A21">
        <w:rPr>
          <w:rFonts w:ascii="Times New Roman" w:hAnsi="Times New Roman" w:cs="Times New Roman"/>
          <w:lang w:val="en-GB"/>
          <w:rPrChange w:id="185" w:author="mpb" w:date="2023-10-13T17:16:00Z">
            <w:rPr>
              <w:rFonts w:ascii="Times New Roman" w:hAnsi="Times New Roman" w:cs="Times New Roman"/>
              <w:sz w:val="20"/>
              <w:szCs w:val="20"/>
              <w:lang w:val="es-ES"/>
            </w:rPr>
          </w:rPrChange>
        </w:rPr>
        <w:t xml:space="preserve">, </w:t>
      </w:r>
      <w:r w:rsidRPr="008A2A21">
        <w:rPr>
          <w:rFonts w:ascii="Times New Roman" w:hAnsi="Times New Roman" w:cs="Times New Roman"/>
          <w:i/>
          <w:lang w:val="en-GB"/>
          <w:rPrChange w:id="186" w:author="mpb" w:date="2023-10-13T17:16:00Z">
            <w:rPr>
              <w:rFonts w:ascii="Times New Roman" w:hAnsi="Times New Roman" w:cs="Times New Roman"/>
              <w:i/>
              <w:sz w:val="20"/>
              <w:szCs w:val="20"/>
              <w:lang w:val="es-ES"/>
            </w:rPr>
          </w:rPrChange>
        </w:rPr>
        <w:t xml:space="preserve">José Romero </w:t>
      </w:r>
      <w:proofErr w:type="spellStart"/>
      <w:r w:rsidRPr="008A2A21">
        <w:rPr>
          <w:rFonts w:ascii="Times New Roman" w:hAnsi="Times New Roman" w:cs="Times New Roman"/>
          <w:i/>
          <w:lang w:val="en-GB"/>
          <w:rPrChange w:id="187" w:author="mpb" w:date="2023-10-13T17:16:00Z">
            <w:rPr>
              <w:rFonts w:ascii="Times New Roman" w:hAnsi="Times New Roman" w:cs="Times New Roman"/>
              <w:i/>
              <w:sz w:val="20"/>
              <w:szCs w:val="20"/>
              <w:lang w:val="es-ES"/>
            </w:rPr>
          </w:rPrChange>
        </w:rPr>
        <w:t>Fernández</w:t>
      </w:r>
      <w:proofErr w:type="spellEnd"/>
      <w:r w:rsidRPr="008A2A21">
        <w:rPr>
          <w:rFonts w:ascii="Times New Roman" w:hAnsi="Times New Roman" w:cs="Times New Roman"/>
          <w:i/>
          <w:lang w:val="en-GB"/>
          <w:rPrChange w:id="188" w:author="mpb" w:date="2023-10-13T17:16:00Z">
            <w:rPr>
              <w:rFonts w:ascii="Times New Roman" w:hAnsi="Times New Roman" w:cs="Times New Roman"/>
              <w:i/>
              <w:sz w:val="20"/>
              <w:szCs w:val="20"/>
              <w:lang w:val="es-ES"/>
            </w:rPr>
          </w:rPrChange>
        </w:rPr>
        <w:t xml:space="preserve"> de </w:t>
      </w:r>
      <w:proofErr w:type="spellStart"/>
      <w:r w:rsidRPr="008A2A21">
        <w:rPr>
          <w:rFonts w:ascii="Times New Roman" w:hAnsi="Times New Roman" w:cs="Times New Roman"/>
          <w:i/>
          <w:lang w:val="en-GB"/>
          <w:rPrChange w:id="189" w:author="mpb" w:date="2023-10-13T17:16:00Z">
            <w:rPr>
              <w:rFonts w:ascii="Times New Roman" w:hAnsi="Times New Roman" w:cs="Times New Roman"/>
              <w:i/>
              <w:sz w:val="20"/>
              <w:szCs w:val="20"/>
              <w:lang w:val="es-ES"/>
            </w:rPr>
          </w:rPrChange>
        </w:rPr>
        <w:t>Landa</w:t>
      </w:r>
      <w:proofErr w:type="spellEnd"/>
      <w:r w:rsidRPr="008A2A21">
        <w:rPr>
          <w:rFonts w:ascii="Times New Roman" w:hAnsi="Times New Roman" w:cs="Times New Roman"/>
          <w:i/>
          <w:lang w:val="en-GB"/>
          <w:rPrChange w:id="190" w:author="mpb" w:date="2023-10-13T17:16:00Z">
            <w:rPr>
              <w:rFonts w:ascii="Times New Roman" w:hAnsi="Times New Roman" w:cs="Times New Roman"/>
              <w:i/>
              <w:sz w:val="20"/>
              <w:szCs w:val="20"/>
              <w:lang w:val="es-ES"/>
            </w:rPr>
          </w:rPrChange>
        </w:rPr>
        <w:t xml:space="preserve">: un </w:t>
      </w:r>
      <w:proofErr w:type="spellStart"/>
      <w:r w:rsidRPr="008A2A21">
        <w:rPr>
          <w:rFonts w:ascii="Times New Roman" w:hAnsi="Times New Roman" w:cs="Times New Roman"/>
          <w:i/>
          <w:lang w:val="en-GB"/>
          <w:rPrChange w:id="191" w:author="mpb" w:date="2023-10-13T17:16:00Z">
            <w:rPr>
              <w:rFonts w:ascii="Times New Roman" w:hAnsi="Times New Roman" w:cs="Times New Roman"/>
              <w:i/>
              <w:sz w:val="20"/>
              <w:szCs w:val="20"/>
              <w:lang w:val="es-ES"/>
            </w:rPr>
          </w:rPrChange>
        </w:rPr>
        <w:t>ingeniero</w:t>
      </w:r>
      <w:proofErr w:type="spellEnd"/>
      <w:r w:rsidRPr="008A2A21">
        <w:rPr>
          <w:rFonts w:ascii="Times New Roman" w:hAnsi="Times New Roman" w:cs="Times New Roman"/>
          <w:i/>
          <w:lang w:val="en-GB"/>
          <w:rPrChange w:id="192" w:author="mpb" w:date="2023-10-13T17:16:00Z">
            <w:rPr>
              <w:rFonts w:ascii="Times New Roman" w:hAnsi="Times New Roman" w:cs="Times New Roman"/>
              <w:i/>
              <w:sz w:val="20"/>
              <w:szCs w:val="20"/>
              <w:lang w:val="es-ES"/>
            </w:rPr>
          </w:rPrChange>
        </w:rPr>
        <w:t xml:space="preserve"> de marina </w:t>
      </w:r>
      <w:proofErr w:type="spellStart"/>
      <w:r w:rsidRPr="008A2A21">
        <w:rPr>
          <w:rFonts w:ascii="Times New Roman" w:hAnsi="Times New Roman" w:cs="Times New Roman"/>
          <w:i/>
          <w:lang w:val="en-GB"/>
          <w:rPrChange w:id="193" w:author="mpb" w:date="2023-10-13T17:16:00Z">
            <w:rPr>
              <w:rFonts w:ascii="Times New Roman" w:hAnsi="Times New Roman" w:cs="Times New Roman"/>
              <w:i/>
              <w:sz w:val="20"/>
              <w:szCs w:val="20"/>
              <w:lang w:val="es-ES"/>
            </w:rPr>
          </w:rPrChange>
        </w:rPr>
        <w:t>en</w:t>
      </w:r>
      <w:proofErr w:type="spellEnd"/>
      <w:r w:rsidRPr="008A2A21">
        <w:rPr>
          <w:rFonts w:ascii="Times New Roman" w:hAnsi="Times New Roman" w:cs="Times New Roman"/>
          <w:i/>
          <w:lang w:val="en-GB"/>
          <w:rPrChange w:id="194" w:author="mpb" w:date="2023-10-13T17:16:00Z">
            <w:rPr>
              <w:rFonts w:ascii="Times New Roman" w:hAnsi="Times New Roman" w:cs="Times New Roman"/>
              <w:i/>
              <w:sz w:val="20"/>
              <w:szCs w:val="20"/>
              <w:lang w:val="es-ES"/>
            </w:rPr>
          </w:rPrChange>
        </w:rPr>
        <w:t xml:space="preserve"> el </w:t>
      </w:r>
      <w:proofErr w:type="spellStart"/>
      <w:r w:rsidRPr="008A2A21">
        <w:rPr>
          <w:rFonts w:ascii="Times New Roman" w:hAnsi="Times New Roman" w:cs="Times New Roman"/>
          <w:i/>
          <w:lang w:val="en-GB"/>
          <w:rPrChange w:id="195" w:author="mpb" w:date="2023-10-13T17:16:00Z">
            <w:rPr>
              <w:rFonts w:ascii="Times New Roman" w:hAnsi="Times New Roman" w:cs="Times New Roman"/>
              <w:i/>
              <w:sz w:val="20"/>
              <w:szCs w:val="20"/>
              <w:lang w:val="es-ES"/>
            </w:rPr>
          </w:rPrChange>
        </w:rPr>
        <w:t>siglo</w:t>
      </w:r>
      <w:proofErr w:type="spellEnd"/>
      <w:r w:rsidRPr="008A2A21">
        <w:rPr>
          <w:rFonts w:ascii="Times New Roman" w:hAnsi="Times New Roman" w:cs="Times New Roman"/>
          <w:i/>
          <w:lang w:val="en-GB"/>
          <w:rPrChange w:id="196" w:author="mpb" w:date="2023-10-13T17:16:00Z">
            <w:rPr>
              <w:rFonts w:ascii="Times New Roman" w:hAnsi="Times New Roman" w:cs="Times New Roman"/>
              <w:i/>
              <w:sz w:val="20"/>
              <w:szCs w:val="20"/>
              <w:lang w:val="es-ES"/>
            </w:rPr>
          </w:rPrChange>
        </w:rPr>
        <w:t xml:space="preserve"> XVIII </w:t>
      </w:r>
      <w:r w:rsidRPr="008A2A21">
        <w:rPr>
          <w:rFonts w:ascii="Times New Roman" w:hAnsi="Times New Roman" w:cs="Times New Roman"/>
          <w:lang w:val="en-GB"/>
          <w:rPrChange w:id="197" w:author="mpb" w:date="2023-10-13T17:16:00Z">
            <w:rPr>
              <w:rFonts w:ascii="Times New Roman" w:hAnsi="Times New Roman" w:cs="Times New Roman"/>
              <w:sz w:val="20"/>
              <w:szCs w:val="20"/>
              <w:lang w:val="es-ES"/>
            </w:rPr>
          </w:rPrChange>
        </w:rPr>
        <w:t xml:space="preserve">(La Coruna: </w:t>
      </w:r>
      <w:proofErr w:type="spellStart"/>
      <w:r w:rsidRPr="008A2A21">
        <w:rPr>
          <w:rFonts w:ascii="Times New Roman" w:hAnsi="Times New Roman" w:cs="Times New Roman"/>
          <w:lang w:val="en-GB"/>
          <w:rPrChange w:id="198" w:author="mpb" w:date="2023-10-13T17:16:00Z">
            <w:rPr>
              <w:rFonts w:ascii="Times New Roman" w:hAnsi="Times New Roman" w:cs="Times New Roman"/>
              <w:sz w:val="20"/>
              <w:szCs w:val="20"/>
              <w:lang w:val="es-ES"/>
            </w:rPr>
          </w:rPrChange>
        </w:rPr>
        <w:t>Universidade</w:t>
      </w:r>
      <w:proofErr w:type="spellEnd"/>
      <w:r w:rsidRPr="008A2A21">
        <w:rPr>
          <w:rFonts w:ascii="Times New Roman" w:hAnsi="Times New Roman" w:cs="Times New Roman"/>
          <w:lang w:val="en-GB"/>
          <w:rPrChange w:id="199" w:author="mpb" w:date="2023-10-13T17:16:00Z">
            <w:rPr>
              <w:rFonts w:ascii="Times New Roman" w:hAnsi="Times New Roman" w:cs="Times New Roman"/>
              <w:sz w:val="20"/>
              <w:szCs w:val="20"/>
              <w:lang w:val="es-ES"/>
            </w:rPr>
          </w:rPrChange>
        </w:rPr>
        <w:t xml:space="preserve"> da </w:t>
      </w:r>
      <w:proofErr w:type="spellStart"/>
      <w:r w:rsidRPr="008A2A21">
        <w:rPr>
          <w:rFonts w:ascii="Times New Roman" w:hAnsi="Times New Roman" w:cs="Times New Roman"/>
          <w:lang w:val="en-GB"/>
          <w:rPrChange w:id="200" w:author="mpb" w:date="2023-10-13T17:16:00Z">
            <w:rPr>
              <w:rFonts w:ascii="Times New Roman" w:hAnsi="Times New Roman" w:cs="Times New Roman"/>
              <w:sz w:val="20"/>
              <w:szCs w:val="20"/>
              <w:lang w:val="es-ES"/>
            </w:rPr>
          </w:rPrChange>
        </w:rPr>
        <w:t>Coruña</w:t>
      </w:r>
      <w:proofErr w:type="spellEnd"/>
      <w:r w:rsidRPr="008A2A21">
        <w:rPr>
          <w:rFonts w:ascii="Times New Roman" w:hAnsi="Times New Roman" w:cs="Times New Roman"/>
          <w:lang w:val="en-GB"/>
          <w:rPrChange w:id="201" w:author="mpb" w:date="2023-10-13T17:16:00Z">
            <w:rPr>
              <w:rFonts w:ascii="Times New Roman" w:hAnsi="Times New Roman" w:cs="Times New Roman"/>
              <w:sz w:val="20"/>
              <w:szCs w:val="20"/>
              <w:lang w:val="es-ES"/>
            </w:rPr>
          </w:rPrChange>
        </w:rPr>
        <w:t>, 1998), 184–189.</w:t>
      </w:r>
    </w:p>
  </w:footnote>
  <w:footnote w:id="10">
    <w:p w14:paraId="3B620606" w14:textId="663B2197" w:rsidR="001569C8" w:rsidRPr="008A2A21" w:rsidRDefault="001569C8">
      <w:pPr>
        <w:pStyle w:val="NoSpacing"/>
        <w:ind w:left="708" w:hanging="708"/>
        <w:jc w:val="both"/>
        <w:rPr>
          <w:rFonts w:ascii="Times New Roman" w:hAnsi="Times New Roman" w:cs="Times New Roman"/>
          <w:lang w:val="en-GB"/>
          <w:rPrChange w:id="220" w:author="mpb" w:date="2023-10-13T17:16:00Z">
            <w:rPr>
              <w:rFonts w:ascii="Times New Roman" w:hAnsi="Times New Roman" w:cs="Times New Roman"/>
              <w:sz w:val="20"/>
              <w:szCs w:val="20"/>
              <w:lang w:val="en-GB"/>
            </w:rPr>
          </w:rPrChange>
        </w:rPr>
        <w:pPrChange w:id="221" w:author="mac_pro" w:date="2023-10-12T23:54:00Z">
          <w:pPr>
            <w:pStyle w:val="NoSpacing"/>
            <w:jc w:val="both"/>
          </w:pPr>
        </w:pPrChange>
      </w:pPr>
      <w:r w:rsidRPr="008A2A21">
        <w:rPr>
          <w:rStyle w:val="FootnoteReference"/>
          <w:rFonts w:ascii="Times New Roman" w:hAnsi="Times New Roman" w:cs="Times New Roman"/>
          <w:vertAlign w:val="baseline"/>
          <w:lang w:val="en-GB"/>
          <w:rPrChange w:id="222" w:author="mpb" w:date="2023-10-13T17:16:00Z">
            <w:rPr>
              <w:rStyle w:val="FootnoteReference"/>
              <w:rFonts w:ascii="Times New Roman" w:hAnsi="Times New Roman" w:cs="Times New Roman"/>
              <w:sz w:val="20"/>
              <w:szCs w:val="20"/>
              <w:lang w:val="en-GB"/>
            </w:rPr>
          </w:rPrChange>
        </w:rPr>
        <w:footnoteRef/>
      </w:r>
      <w:r w:rsidRPr="008A2A21">
        <w:rPr>
          <w:rFonts w:ascii="Times New Roman" w:hAnsi="Times New Roman" w:cs="Times New Roman"/>
          <w:lang w:val="en-GB"/>
          <w:rPrChange w:id="223" w:author="mpb" w:date="2023-10-13T17:16:00Z">
            <w:rPr>
              <w:rFonts w:ascii="Times New Roman" w:hAnsi="Times New Roman" w:cs="Times New Roman"/>
              <w:sz w:val="20"/>
              <w:szCs w:val="20"/>
              <w:lang w:val="es-ES"/>
            </w:rPr>
          </w:rPrChange>
        </w:rPr>
        <w:t xml:space="preserve"> </w:t>
      </w:r>
      <w:ins w:id="224" w:author="mac_pro" w:date="2023-10-13T00:17:00Z">
        <w:r w:rsidRPr="008A2A21">
          <w:rPr>
            <w:rFonts w:ascii="Times New Roman" w:hAnsi="Times New Roman" w:cs="Times New Roman"/>
            <w:lang w:val="en-GB"/>
            <w:rPrChange w:id="225" w:author="mpb" w:date="2023-10-13T17:16:00Z">
              <w:rPr>
                <w:rFonts w:ascii="Times New Roman" w:hAnsi="Times New Roman" w:cs="Times New Roman"/>
                <w:sz w:val="20"/>
                <w:szCs w:val="20"/>
                <w:lang w:val="es-ES"/>
              </w:rPr>
            </w:rPrChange>
          </w:rPr>
          <w:tab/>
        </w:r>
      </w:ins>
      <w:r w:rsidRPr="008A2A21">
        <w:rPr>
          <w:rFonts w:ascii="Times New Roman" w:hAnsi="Times New Roman" w:cs="Times New Roman"/>
          <w:lang w:val="en-GB"/>
          <w:rPrChange w:id="226" w:author="mpb" w:date="2023-10-13T17:16:00Z">
            <w:rPr>
              <w:rFonts w:ascii="Times New Roman" w:hAnsi="Times New Roman" w:cs="Times New Roman"/>
              <w:sz w:val="20"/>
              <w:szCs w:val="20"/>
              <w:lang w:val="es-ES"/>
            </w:rPr>
          </w:rPrChange>
        </w:rPr>
        <w:t xml:space="preserve">See for instance Manuel </w:t>
      </w:r>
      <w:proofErr w:type="spellStart"/>
      <w:r w:rsidRPr="008A2A21">
        <w:rPr>
          <w:rFonts w:ascii="Times New Roman" w:hAnsi="Times New Roman" w:cs="Times New Roman"/>
          <w:lang w:val="en-GB"/>
          <w:rPrChange w:id="227" w:author="mpb" w:date="2023-10-13T17:16:00Z">
            <w:rPr>
              <w:rFonts w:ascii="Times New Roman" w:hAnsi="Times New Roman" w:cs="Times New Roman"/>
              <w:sz w:val="20"/>
              <w:szCs w:val="20"/>
              <w:lang w:val="es-ES"/>
            </w:rPr>
          </w:rPrChange>
        </w:rPr>
        <w:t>Corbera</w:t>
      </w:r>
      <w:proofErr w:type="spellEnd"/>
      <w:r w:rsidRPr="008A2A21">
        <w:rPr>
          <w:rFonts w:ascii="Times New Roman" w:hAnsi="Times New Roman" w:cs="Times New Roman"/>
          <w:lang w:val="en-GB"/>
          <w:rPrChange w:id="228"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229" w:author="mpb" w:date="2023-10-13T17:16:00Z">
            <w:rPr>
              <w:rFonts w:ascii="Times New Roman" w:hAnsi="Times New Roman" w:cs="Times New Roman"/>
              <w:sz w:val="20"/>
              <w:szCs w:val="20"/>
              <w:lang w:val="es-ES"/>
            </w:rPr>
          </w:rPrChange>
        </w:rPr>
        <w:t>Millán</w:t>
      </w:r>
      <w:proofErr w:type="spellEnd"/>
      <w:r w:rsidRPr="008A2A21">
        <w:rPr>
          <w:rFonts w:ascii="Times New Roman" w:hAnsi="Times New Roman" w:cs="Times New Roman"/>
          <w:lang w:val="en-GB"/>
          <w:rPrChange w:id="230" w:author="mpb" w:date="2023-10-13T17:16:00Z">
            <w:rPr>
              <w:rFonts w:ascii="Times New Roman" w:hAnsi="Times New Roman" w:cs="Times New Roman"/>
              <w:sz w:val="20"/>
              <w:szCs w:val="20"/>
              <w:lang w:val="es-ES"/>
            </w:rPr>
          </w:rPrChange>
        </w:rPr>
        <w:t xml:space="preserve">, “El </w:t>
      </w:r>
      <w:proofErr w:type="spellStart"/>
      <w:r w:rsidRPr="008A2A21">
        <w:rPr>
          <w:rFonts w:ascii="Times New Roman" w:hAnsi="Times New Roman" w:cs="Times New Roman"/>
          <w:lang w:val="en-GB"/>
          <w:rPrChange w:id="231" w:author="mpb" w:date="2023-10-13T17:16:00Z">
            <w:rPr>
              <w:rFonts w:ascii="Times New Roman" w:hAnsi="Times New Roman" w:cs="Times New Roman"/>
              <w:sz w:val="20"/>
              <w:szCs w:val="20"/>
              <w:lang w:val="es-ES"/>
            </w:rPr>
          </w:rPrChange>
        </w:rPr>
        <w:t>impacto</w:t>
      </w:r>
      <w:proofErr w:type="spellEnd"/>
      <w:r w:rsidRPr="008A2A21">
        <w:rPr>
          <w:rFonts w:ascii="Times New Roman" w:hAnsi="Times New Roman" w:cs="Times New Roman"/>
          <w:lang w:val="en-GB"/>
          <w:rPrChange w:id="232" w:author="mpb" w:date="2023-10-13T17:16:00Z">
            <w:rPr>
              <w:rFonts w:ascii="Times New Roman" w:hAnsi="Times New Roman" w:cs="Times New Roman"/>
              <w:sz w:val="20"/>
              <w:szCs w:val="20"/>
              <w:lang w:val="es-ES"/>
            </w:rPr>
          </w:rPrChange>
        </w:rPr>
        <w:t xml:space="preserve"> de las </w:t>
      </w:r>
      <w:proofErr w:type="spellStart"/>
      <w:r w:rsidRPr="008A2A21">
        <w:rPr>
          <w:rFonts w:ascii="Times New Roman" w:hAnsi="Times New Roman" w:cs="Times New Roman"/>
          <w:lang w:val="en-GB"/>
          <w:rPrChange w:id="233" w:author="mpb" w:date="2023-10-13T17:16:00Z">
            <w:rPr>
              <w:rFonts w:ascii="Times New Roman" w:hAnsi="Times New Roman" w:cs="Times New Roman"/>
              <w:sz w:val="20"/>
              <w:szCs w:val="20"/>
              <w:lang w:val="es-ES"/>
            </w:rPr>
          </w:rPrChange>
        </w:rPr>
        <w:t>ferrerías</w:t>
      </w:r>
      <w:proofErr w:type="spellEnd"/>
      <w:r w:rsidRPr="008A2A21">
        <w:rPr>
          <w:rFonts w:ascii="Times New Roman" w:hAnsi="Times New Roman" w:cs="Times New Roman"/>
          <w:lang w:val="en-GB"/>
          <w:rPrChange w:id="234"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235" w:author="mpb" w:date="2023-10-13T17:16:00Z">
            <w:rPr>
              <w:rFonts w:ascii="Times New Roman" w:hAnsi="Times New Roman" w:cs="Times New Roman"/>
              <w:sz w:val="20"/>
              <w:szCs w:val="20"/>
              <w:lang w:val="es-ES"/>
            </w:rPr>
          </w:rPrChange>
        </w:rPr>
        <w:t>en</w:t>
      </w:r>
      <w:proofErr w:type="spellEnd"/>
      <w:r w:rsidRPr="008A2A21">
        <w:rPr>
          <w:rFonts w:ascii="Times New Roman" w:hAnsi="Times New Roman" w:cs="Times New Roman"/>
          <w:lang w:val="en-GB"/>
          <w:rPrChange w:id="236"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237" w:author="mpb" w:date="2023-10-13T17:16:00Z">
            <w:rPr>
              <w:rFonts w:ascii="Times New Roman" w:hAnsi="Times New Roman" w:cs="Times New Roman"/>
              <w:sz w:val="20"/>
              <w:szCs w:val="20"/>
              <w:lang w:val="es-ES"/>
            </w:rPr>
          </w:rPrChange>
        </w:rPr>
        <w:t>los</w:t>
      </w:r>
      <w:proofErr w:type="spellEnd"/>
      <w:r w:rsidRPr="008A2A21">
        <w:rPr>
          <w:rFonts w:ascii="Times New Roman" w:hAnsi="Times New Roman" w:cs="Times New Roman"/>
          <w:lang w:val="en-GB"/>
          <w:rPrChange w:id="238"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239" w:author="mpb" w:date="2023-10-13T17:16:00Z">
            <w:rPr>
              <w:rFonts w:ascii="Times New Roman" w:hAnsi="Times New Roman" w:cs="Times New Roman"/>
              <w:sz w:val="20"/>
              <w:szCs w:val="20"/>
              <w:lang w:val="es-ES"/>
            </w:rPr>
          </w:rPrChange>
        </w:rPr>
        <w:t>espacios</w:t>
      </w:r>
      <w:proofErr w:type="spellEnd"/>
      <w:r w:rsidRPr="008A2A21">
        <w:rPr>
          <w:rFonts w:ascii="Times New Roman" w:hAnsi="Times New Roman" w:cs="Times New Roman"/>
          <w:lang w:val="en-GB"/>
          <w:rPrChange w:id="240"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241" w:author="mpb" w:date="2023-10-13T17:16:00Z">
            <w:rPr>
              <w:rFonts w:ascii="Times New Roman" w:hAnsi="Times New Roman" w:cs="Times New Roman"/>
              <w:sz w:val="20"/>
              <w:szCs w:val="20"/>
              <w:lang w:val="es-ES"/>
            </w:rPr>
          </w:rPrChange>
        </w:rPr>
        <w:t>forestales</w:t>
      </w:r>
      <w:proofErr w:type="spellEnd"/>
      <w:r w:rsidRPr="008A2A21">
        <w:rPr>
          <w:rFonts w:ascii="Times New Roman" w:hAnsi="Times New Roman" w:cs="Times New Roman"/>
          <w:lang w:val="en-GB"/>
          <w:rPrChange w:id="242" w:author="mpb" w:date="2023-10-13T17:16:00Z">
            <w:rPr>
              <w:rFonts w:ascii="Times New Roman" w:hAnsi="Times New Roman" w:cs="Times New Roman"/>
              <w:sz w:val="20"/>
              <w:szCs w:val="20"/>
              <w:lang w:val="es-ES"/>
            </w:rPr>
          </w:rPrChange>
        </w:rPr>
        <w:t xml:space="preserve"> (Cantabria, 1750–1860)</w:t>
      </w:r>
      <w:del w:id="243" w:author="mac_pro" w:date="2023-10-13T00:25:00Z">
        <w:r w:rsidRPr="008A2A21" w:rsidDel="006944D3">
          <w:rPr>
            <w:rFonts w:ascii="Times New Roman" w:hAnsi="Times New Roman" w:cs="Times New Roman"/>
            <w:lang w:val="en-GB"/>
            <w:rPrChange w:id="244" w:author="mpb" w:date="2023-10-13T17:16:00Z">
              <w:rPr>
                <w:rFonts w:ascii="Times New Roman" w:hAnsi="Times New Roman" w:cs="Times New Roman"/>
                <w:sz w:val="20"/>
                <w:szCs w:val="20"/>
                <w:lang w:val="es-ES"/>
              </w:rPr>
            </w:rPrChange>
          </w:rPr>
          <w:delText>,”</w:delText>
        </w:r>
      </w:del>
      <w:ins w:id="245" w:author="mac_pro" w:date="2023-10-13T00:25:00Z">
        <w:r w:rsidRPr="008A2A21">
          <w:rPr>
            <w:rFonts w:ascii="Times New Roman" w:hAnsi="Times New Roman" w:cs="Times New Roman"/>
            <w:lang w:val="en-GB"/>
            <w:rPrChange w:id="246" w:author="mpb" w:date="2023-10-13T17:16:00Z">
              <w:rPr>
                <w:rFonts w:ascii="Times New Roman" w:hAnsi="Times New Roman" w:cs="Times New Roman"/>
                <w:sz w:val="20"/>
                <w:szCs w:val="20"/>
                <w:lang w:val="es-ES"/>
              </w:rPr>
            </w:rPrChange>
          </w:rPr>
          <w:t>”,</w:t>
        </w:r>
      </w:ins>
      <w:r w:rsidRPr="008A2A21">
        <w:rPr>
          <w:rFonts w:ascii="Times New Roman" w:hAnsi="Times New Roman" w:cs="Times New Roman"/>
          <w:lang w:val="en-GB"/>
          <w:rPrChange w:id="247"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i/>
          <w:lang w:val="en-GB"/>
          <w:rPrChange w:id="248" w:author="mpb" w:date="2023-10-13T17:16:00Z">
            <w:rPr>
              <w:rFonts w:ascii="Times New Roman" w:hAnsi="Times New Roman" w:cs="Times New Roman"/>
              <w:i/>
              <w:sz w:val="20"/>
              <w:szCs w:val="20"/>
              <w:lang w:val="es-ES"/>
            </w:rPr>
          </w:rPrChange>
        </w:rPr>
        <w:t>Ería</w:t>
      </w:r>
      <w:proofErr w:type="spellEnd"/>
      <w:r w:rsidRPr="008A2A21">
        <w:rPr>
          <w:rFonts w:ascii="Times New Roman" w:hAnsi="Times New Roman" w:cs="Times New Roman"/>
          <w:lang w:val="en-GB"/>
          <w:rPrChange w:id="249" w:author="mpb" w:date="2023-10-13T17:16:00Z">
            <w:rPr>
              <w:rFonts w:ascii="Times New Roman" w:hAnsi="Times New Roman" w:cs="Times New Roman"/>
              <w:sz w:val="20"/>
              <w:szCs w:val="20"/>
              <w:lang w:val="es-ES"/>
            </w:rPr>
          </w:rPrChange>
        </w:rPr>
        <w:t xml:space="preserve"> 45 (1998), 89–102; Gaspar de Aranda y </w:t>
      </w:r>
      <w:proofErr w:type="spellStart"/>
      <w:r w:rsidRPr="008A2A21">
        <w:rPr>
          <w:rFonts w:ascii="Times New Roman" w:hAnsi="Times New Roman" w:cs="Times New Roman"/>
          <w:lang w:val="en-GB"/>
          <w:rPrChange w:id="250" w:author="mpb" w:date="2023-10-13T17:16:00Z">
            <w:rPr>
              <w:rFonts w:ascii="Times New Roman" w:hAnsi="Times New Roman" w:cs="Times New Roman"/>
              <w:sz w:val="20"/>
              <w:szCs w:val="20"/>
              <w:lang w:val="es-ES"/>
            </w:rPr>
          </w:rPrChange>
        </w:rPr>
        <w:t>Antón</w:t>
      </w:r>
      <w:proofErr w:type="spellEnd"/>
      <w:r w:rsidRPr="008A2A21">
        <w:rPr>
          <w:rFonts w:ascii="Times New Roman" w:hAnsi="Times New Roman" w:cs="Times New Roman"/>
          <w:lang w:val="en-GB"/>
          <w:rPrChange w:id="251" w:author="mpb" w:date="2023-10-13T17:16:00Z">
            <w:rPr>
              <w:rFonts w:ascii="Times New Roman" w:hAnsi="Times New Roman" w:cs="Times New Roman"/>
              <w:sz w:val="20"/>
              <w:szCs w:val="20"/>
              <w:lang w:val="es-ES"/>
            </w:rPr>
          </w:rPrChange>
        </w:rPr>
        <w:t xml:space="preserve">, </w:t>
      </w:r>
      <w:r w:rsidRPr="008A2A21">
        <w:rPr>
          <w:rFonts w:ascii="Times New Roman" w:hAnsi="Times New Roman" w:cs="Times New Roman"/>
          <w:i/>
          <w:lang w:val="en-GB"/>
          <w:rPrChange w:id="252" w:author="mpb" w:date="2023-10-13T17:16:00Z">
            <w:rPr>
              <w:rFonts w:ascii="Times New Roman" w:hAnsi="Times New Roman" w:cs="Times New Roman"/>
              <w:i/>
              <w:sz w:val="20"/>
              <w:szCs w:val="20"/>
              <w:lang w:val="es-ES"/>
            </w:rPr>
          </w:rPrChange>
        </w:rPr>
        <w:t xml:space="preserve">El </w:t>
      </w:r>
      <w:proofErr w:type="spellStart"/>
      <w:r w:rsidRPr="008A2A21">
        <w:rPr>
          <w:rFonts w:ascii="Times New Roman" w:hAnsi="Times New Roman" w:cs="Times New Roman"/>
          <w:i/>
          <w:lang w:val="en-GB"/>
          <w:rPrChange w:id="253" w:author="mpb" w:date="2023-10-13T17:16:00Z">
            <w:rPr>
              <w:rFonts w:ascii="Times New Roman" w:hAnsi="Times New Roman" w:cs="Times New Roman"/>
              <w:i/>
              <w:sz w:val="20"/>
              <w:szCs w:val="20"/>
              <w:lang w:val="es-ES"/>
            </w:rPr>
          </w:rPrChange>
        </w:rPr>
        <w:t>camino</w:t>
      </w:r>
      <w:proofErr w:type="spellEnd"/>
      <w:r w:rsidRPr="008A2A21">
        <w:rPr>
          <w:rFonts w:ascii="Times New Roman" w:hAnsi="Times New Roman" w:cs="Times New Roman"/>
          <w:i/>
          <w:lang w:val="en-GB"/>
          <w:rPrChange w:id="254" w:author="mpb" w:date="2023-10-13T17:16:00Z">
            <w:rPr>
              <w:rFonts w:ascii="Times New Roman" w:hAnsi="Times New Roman" w:cs="Times New Roman"/>
              <w:i/>
              <w:sz w:val="20"/>
              <w:szCs w:val="20"/>
              <w:lang w:val="es-ES"/>
            </w:rPr>
          </w:rPrChange>
        </w:rPr>
        <w:t xml:space="preserve"> del </w:t>
      </w:r>
      <w:proofErr w:type="spellStart"/>
      <w:r w:rsidRPr="008A2A21">
        <w:rPr>
          <w:rFonts w:ascii="Times New Roman" w:hAnsi="Times New Roman" w:cs="Times New Roman"/>
          <w:i/>
          <w:lang w:val="en-GB"/>
          <w:rPrChange w:id="255" w:author="mpb" w:date="2023-10-13T17:16:00Z">
            <w:rPr>
              <w:rFonts w:ascii="Times New Roman" w:hAnsi="Times New Roman" w:cs="Times New Roman"/>
              <w:i/>
              <w:sz w:val="20"/>
              <w:szCs w:val="20"/>
              <w:lang w:val="es-ES"/>
            </w:rPr>
          </w:rPrChange>
        </w:rPr>
        <w:t>hacha</w:t>
      </w:r>
      <w:proofErr w:type="spellEnd"/>
      <w:del w:id="256" w:author="mpb" w:date="2023-10-13T16:48:00Z">
        <w:r w:rsidRPr="008A2A21" w:rsidDel="000B70F1">
          <w:rPr>
            <w:rFonts w:ascii="Times New Roman" w:hAnsi="Times New Roman" w:cs="Times New Roman"/>
            <w:i/>
            <w:lang w:val="en-GB"/>
            <w:rPrChange w:id="257" w:author="mpb" w:date="2023-10-13T17:16:00Z">
              <w:rPr>
                <w:rFonts w:ascii="Times New Roman" w:hAnsi="Times New Roman" w:cs="Times New Roman"/>
                <w:i/>
                <w:sz w:val="20"/>
                <w:szCs w:val="20"/>
                <w:lang w:val="es-ES"/>
              </w:rPr>
            </w:rPrChange>
          </w:rPr>
          <w:delText xml:space="preserve"> </w:delText>
        </w:r>
      </w:del>
      <w:r w:rsidRPr="008A2A21">
        <w:rPr>
          <w:rFonts w:ascii="Times New Roman" w:hAnsi="Times New Roman" w:cs="Times New Roman"/>
          <w:i/>
          <w:lang w:val="en-GB"/>
          <w:rPrChange w:id="258" w:author="mpb" w:date="2023-10-13T17:16:00Z">
            <w:rPr>
              <w:rFonts w:ascii="Times New Roman" w:hAnsi="Times New Roman" w:cs="Times New Roman"/>
              <w:i/>
              <w:sz w:val="20"/>
              <w:szCs w:val="20"/>
              <w:lang w:val="es-ES"/>
            </w:rPr>
          </w:rPrChange>
        </w:rPr>
        <w:t xml:space="preserve">: la </w:t>
      </w:r>
      <w:proofErr w:type="spellStart"/>
      <w:r w:rsidRPr="008A2A21">
        <w:rPr>
          <w:rFonts w:ascii="Times New Roman" w:hAnsi="Times New Roman" w:cs="Times New Roman"/>
          <w:i/>
          <w:lang w:val="en-GB"/>
          <w:rPrChange w:id="259" w:author="mpb" w:date="2023-10-13T17:16:00Z">
            <w:rPr>
              <w:rFonts w:ascii="Times New Roman" w:hAnsi="Times New Roman" w:cs="Times New Roman"/>
              <w:i/>
              <w:sz w:val="20"/>
              <w:szCs w:val="20"/>
              <w:lang w:val="es-ES"/>
            </w:rPr>
          </w:rPrChange>
        </w:rPr>
        <w:t>selvicultura</w:t>
      </w:r>
      <w:proofErr w:type="spellEnd"/>
      <w:r w:rsidRPr="008A2A21">
        <w:rPr>
          <w:rFonts w:ascii="Times New Roman" w:hAnsi="Times New Roman" w:cs="Times New Roman"/>
          <w:i/>
          <w:lang w:val="en-GB"/>
          <w:rPrChange w:id="260" w:author="mpb" w:date="2023-10-13T17:16:00Z">
            <w:rPr>
              <w:rFonts w:ascii="Times New Roman" w:hAnsi="Times New Roman" w:cs="Times New Roman"/>
              <w:i/>
              <w:sz w:val="20"/>
              <w:szCs w:val="20"/>
              <w:lang w:val="es-ES"/>
            </w:rPr>
          </w:rPrChange>
        </w:rPr>
        <w:t xml:space="preserve">, </w:t>
      </w:r>
      <w:proofErr w:type="spellStart"/>
      <w:r w:rsidRPr="008A2A21">
        <w:rPr>
          <w:rFonts w:ascii="Times New Roman" w:hAnsi="Times New Roman" w:cs="Times New Roman"/>
          <w:i/>
          <w:lang w:val="en-GB"/>
          <w:rPrChange w:id="261" w:author="mpb" w:date="2023-10-13T17:16:00Z">
            <w:rPr>
              <w:rFonts w:ascii="Times New Roman" w:hAnsi="Times New Roman" w:cs="Times New Roman"/>
              <w:i/>
              <w:sz w:val="20"/>
              <w:szCs w:val="20"/>
              <w:lang w:val="es-ES"/>
            </w:rPr>
          </w:rPrChange>
        </w:rPr>
        <w:t>industria</w:t>
      </w:r>
      <w:proofErr w:type="spellEnd"/>
      <w:r w:rsidRPr="008A2A21">
        <w:rPr>
          <w:rFonts w:ascii="Times New Roman" w:hAnsi="Times New Roman" w:cs="Times New Roman"/>
          <w:i/>
          <w:lang w:val="en-GB"/>
          <w:rPrChange w:id="262" w:author="mpb" w:date="2023-10-13T17:16:00Z">
            <w:rPr>
              <w:rFonts w:ascii="Times New Roman" w:hAnsi="Times New Roman" w:cs="Times New Roman"/>
              <w:i/>
              <w:sz w:val="20"/>
              <w:szCs w:val="20"/>
              <w:lang w:val="es-ES"/>
            </w:rPr>
          </w:rPrChange>
        </w:rPr>
        <w:t xml:space="preserve"> y </w:t>
      </w:r>
      <w:proofErr w:type="spellStart"/>
      <w:r w:rsidRPr="008A2A21">
        <w:rPr>
          <w:rFonts w:ascii="Times New Roman" w:hAnsi="Times New Roman" w:cs="Times New Roman"/>
          <w:i/>
          <w:lang w:val="en-GB"/>
          <w:rPrChange w:id="263" w:author="mpb" w:date="2023-10-13T17:16:00Z">
            <w:rPr>
              <w:rFonts w:ascii="Times New Roman" w:hAnsi="Times New Roman" w:cs="Times New Roman"/>
              <w:i/>
              <w:sz w:val="20"/>
              <w:szCs w:val="20"/>
              <w:lang w:val="es-ES"/>
            </w:rPr>
          </w:rPrChange>
        </w:rPr>
        <w:t>sociedad</w:t>
      </w:r>
      <w:proofErr w:type="spellEnd"/>
      <w:r w:rsidRPr="008A2A21">
        <w:rPr>
          <w:rFonts w:ascii="Times New Roman" w:hAnsi="Times New Roman" w:cs="Times New Roman"/>
          <w:i/>
          <w:lang w:val="en-GB"/>
          <w:rPrChange w:id="264" w:author="mpb" w:date="2023-10-13T17:16:00Z">
            <w:rPr>
              <w:rFonts w:ascii="Times New Roman" w:hAnsi="Times New Roman" w:cs="Times New Roman"/>
              <w:i/>
              <w:sz w:val="20"/>
              <w:szCs w:val="20"/>
              <w:lang w:val="es-ES"/>
            </w:rPr>
          </w:rPrChange>
        </w:rPr>
        <w:t xml:space="preserve">: </w:t>
      </w:r>
      <w:proofErr w:type="spellStart"/>
      <w:r w:rsidRPr="008A2A21">
        <w:rPr>
          <w:rFonts w:ascii="Times New Roman" w:hAnsi="Times New Roman" w:cs="Times New Roman"/>
          <w:i/>
          <w:lang w:val="en-GB"/>
          <w:rPrChange w:id="265" w:author="mpb" w:date="2023-10-13T17:16:00Z">
            <w:rPr>
              <w:rFonts w:ascii="Times New Roman" w:hAnsi="Times New Roman" w:cs="Times New Roman"/>
              <w:i/>
              <w:sz w:val="20"/>
              <w:szCs w:val="20"/>
              <w:lang w:val="es-ES"/>
            </w:rPr>
          </w:rPrChange>
        </w:rPr>
        <w:t>visión</w:t>
      </w:r>
      <w:proofErr w:type="spellEnd"/>
      <w:r w:rsidRPr="008A2A21">
        <w:rPr>
          <w:rFonts w:ascii="Times New Roman" w:hAnsi="Times New Roman" w:cs="Times New Roman"/>
          <w:i/>
          <w:lang w:val="en-GB"/>
          <w:rPrChange w:id="266" w:author="mpb" w:date="2023-10-13T17:16:00Z">
            <w:rPr>
              <w:rFonts w:ascii="Times New Roman" w:hAnsi="Times New Roman" w:cs="Times New Roman"/>
              <w:i/>
              <w:sz w:val="20"/>
              <w:szCs w:val="20"/>
              <w:lang w:val="es-ES"/>
            </w:rPr>
          </w:rPrChange>
        </w:rPr>
        <w:t xml:space="preserve"> </w:t>
      </w:r>
      <w:proofErr w:type="spellStart"/>
      <w:r w:rsidRPr="008A2A21">
        <w:rPr>
          <w:rFonts w:ascii="Times New Roman" w:hAnsi="Times New Roman" w:cs="Times New Roman"/>
          <w:i/>
          <w:lang w:val="en-GB"/>
          <w:rPrChange w:id="267" w:author="mpb" w:date="2023-10-13T17:16:00Z">
            <w:rPr>
              <w:rFonts w:ascii="Times New Roman" w:hAnsi="Times New Roman" w:cs="Times New Roman"/>
              <w:i/>
              <w:sz w:val="20"/>
              <w:szCs w:val="20"/>
              <w:lang w:val="es-ES"/>
            </w:rPr>
          </w:rPrChange>
        </w:rPr>
        <w:t>histórica</w:t>
      </w:r>
      <w:proofErr w:type="spellEnd"/>
      <w:r w:rsidRPr="008A2A21">
        <w:rPr>
          <w:rFonts w:ascii="Times New Roman" w:hAnsi="Times New Roman" w:cs="Times New Roman"/>
          <w:lang w:val="en-GB"/>
          <w:rPrChange w:id="268" w:author="mpb" w:date="2023-10-13T17:16:00Z">
            <w:rPr>
              <w:rFonts w:ascii="Times New Roman" w:hAnsi="Times New Roman" w:cs="Times New Roman"/>
              <w:sz w:val="20"/>
              <w:szCs w:val="20"/>
              <w:lang w:val="es-ES"/>
            </w:rPr>
          </w:rPrChange>
        </w:rPr>
        <w:t xml:space="preserve"> (Madrid: </w:t>
      </w:r>
      <w:proofErr w:type="spellStart"/>
      <w:r w:rsidRPr="008A2A21">
        <w:rPr>
          <w:rFonts w:ascii="Times New Roman" w:hAnsi="Times New Roman" w:cs="Times New Roman"/>
          <w:lang w:val="en-GB"/>
          <w:rPrChange w:id="269" w:author="mpb" w:date="2023-10-13T17:16:00Z">
            <w:rPr>
              <w:rFonts w:ascii="Times New Roman" w:hAnsi="Times New Roman" w:cs="Times New Roman"/>
              <w:sz w:val="20"/>
              <w:szCs w:val="20"/>
              <w:lang w:val="es-ES"/>
            </w:rPr>
          </w:rPrChange>
        </w:rPr>
        <w:t>Ministerio</w:t>
      </w:r>
      <w:proofErr w:type="spellEnd"/>
      <w:r w:rsidRPr="008A2A21">
        <w:rPr>
          <w:rFonts w:ascii="Times New Roman" w:hAnsi="Times New Roman" w:cs="Times New Roman"/>
          <w:lang w:val="en-GB"/>
          <w:rPrChange w:id="270" w:author="mpb" w:date="2023-10-13T17:16:00Z">
            <w:rPr>
              <w:rFonts w:ascii="Times New Roman" w:hAnsi="Times New Roman" w:cs="Times New Roman"/>
              <w:sz w:val="20"/>
              <w:szCs w:val="20"/>
              <w:lang w:val="es-ES"/>
            </w:rPr>
          </w:rPrChange>
        </w:rPr>
        <w:t xml:space="preserve"> de Medio </w:t>
      </w:r>
      <w:proofErr w:type="spellStart"/>
      <w:r w:rsidRPr="008A2A21">
        <w:rPr>
          <w:rFonts w:ascii="Times New Roman" w:hAnsi="Times New Roman" w:cs="Times New Roman"/>
          <w:lang w:val="en-GB"/>
          <w:rPrChange w:id="271" w:author="mpb" w:date="2023-10-13T17:16:00Z">
            <w:rPr>
              <w:rFonts w:ascii="Times New Roman" w:hAnsi="Times New Roman" w:cs="Times New Roman"/>
              <w:sz w:val="20"/>
              <w:szCs w:val="20"/>
              <w:lang w:val="es-ES"/>
            </w:rPr>
          </w:rPrChange>
        </w:rPr>
        <w:t>Ambiente</w:t>
      </w:r>
      <w:proofErr w:type="spellEnd"/>
      <w:r w:rsidRPr="008A2A21">
        <w:rPr>
          <w:rFonts w:ascii="Times New Roman" w:hAnsi="Times New Roman" w:cs="Times New Roman"/>
          <w:lang w:val="en-GB"/>
          <w:rPrChange w:id="272" w:author="mpb" w:date="2023-10-13T17:16:00Z">
            <w:rPr>
              <w:rFonts w:ascii="Times New Roman" w:hAnsi="Times New Roman" w:cs="Times New Roman"/>
              <w:sz w:val="20"/>
              <w:szCs w:val="20"/>
              <w:lang w:val="es-ES"/>
            </w:rPr>
          </w:rPrChange>
        </w:rPr>
        <w:t xml:space="preserve">, 1999); John Langton &amp; Jones, Graham (eds), </w:t>
      </w:r>
      <w:r w:rsidRPr="008A2A21">
        <w:rPr>
          <w:rFonts w:ascii="Times New Roman" w:hAnsi="Times New Roman" w:cs="Times New Roman"/>
          <w:i/>
          <w:lang w:val="en-GB"/>
          <w:rPrChange w:id="273" w:author="mpb" w:date="2023-10-13T17:16:00Z">
            <w:rPr>
              <w:rFonts w:ascii="Times New Roman" w:hAnsi="Times New Roman" w:cs="Times New Roman"/>
              <w:i/>
              <w:sz w:val="20"/>
              <w:szCs w:val="20"/>
              <w:lang w:val="es-ES"/>
            </w:rPr>
          </w:rPrChange>
        </w:rPr>
        <w:t>Forests and Chases of England and Wales c.1500–1850: Towards a Survey and Analysis</w:t>
      </w:r>
      <w:r w:rsidRPr="008A2A21">
        <w:rPr>
          <w:rFonts w:ascii="Times New Roman" w:hAnsi="Times New Roman" w:cs="Times New Roman"/>
          <w:lang w:val="en-GB"/>
          <w:rPrChange w:id="274" w:author="mpb" w:date="2023-10-13T17:16:00Z">
            <w:rPr>
              <w:rFonts w:ascii="Times New Roman" w:hAnsi="Times New Roman" w:cs="Times New Roman"/>
              <w:sz w:val="20"/>
              <w:szCs w:val="20"/>
              <w:lang w:val="es-ES"/>
            </w:rPr>
          </w:rPrChange>
        </w:rPr>
        <w:t xml:space="preserve"> (Oxford: St</w:t>
      </w:r>
      <w:del w:id="275" w:author="mpb" w:date="2023-10-13T16:49:00Z">
        <w:r w:rsidRPr="008A2A21" w:rsidDel="000B70F1">
          <w:rPr>
            <w:rFonts w:ascii="Times New Roman" w:hAnsi="Times New Roman" w:cs="Times New Roman"/>
            <w:lang w:val="en-GB"/>
            <w:rPrChange w:id="276" w:author="mpb" w:date="2023-10-13T17:16:00Z">
              <w:rPr>
                <w:rFonts w:ascii="Times New Roman" w:hAnsi="Times New Roman" w:cs="Times New Roman"/>
                <w:sz w:val="20"/>
                <w:szCs w:val="20"/>
                <w:lang w:val="es-ES"/>
              </w:rPr>
            </w:rPrChange>
          </w:rPr>
          <w:delText>.</w:delText>
        </w:r>
      </w:del>
      <w:r w:rsidRPr="008A2A21">
        <w:rPr>
          <w:rFonts w:ascii="Times New Roman" w:hAnsi="Times New Roman" w:cs="Times New Roman"/>
          <w:lang w:val="en-GB"/>
          <w:rPrChange w:id="277" w:author="mpb" w:date="2023-10-13T17:16:00Z">
            <w:rPr>
              <w:rFonts w:ascii="Times New Roman" w:hAnsi="Times New Roman" w:cs="Times New Roman"/>
              <w:sz w:val="20"/>
              <w:szCs w:val="20"/>
              <w:lang w:val="es-ES"/>
            </w:rPr>
          </w:rPrChange>
        </w:rPr>
        <w:t xml:space="preserve"> John’s College, 2005); Hamish Graham, “For the Needs of the Royal Navy: State Interventions in the Communal Woodlands of the Landes during the Eighteenth Century</w:t>
      </w:r>
      <w:del w:id="278" w:author="mac_pro" w:date="2023-10-13T00:25:00Z">
        <w:r w:rsidRPr="008A2A21" w:rsidDel="006944D3">
          <w:rPr>
            <w:rFonts w:ascii="Times New Roman" w:hAnsi="Times New Roman" w:cs="Times New Roman"/>
            <w:lang w:val="en-GB"/>
            <w:rPrChange w:id="279" w:author="mpb" w:date="2023-10-13T17:16:00Z">
              <w:rPr>
                <w:rFonts w:ascii="Times New Roman" w:hAnsi="Times New Roman" w:cs="Times New Roman"/>
                <w:sz w:val="20"/>
                <w:szCs w:val="20"/>
                <w:lang w:val="es-ES"/>
              </w:rPr>
            </w:rPrChange>
          </w:rPr>
          <w:delText>,”</w:delText>
        </w:r>
      </w:del>
      <w:ins w:id="280" w:author="mac_pro" w:date="2023-10-13T00:25:00Z">
        <w:r w:rsidRPr="008A2A21">
          <w:rPr>
            <w:rFonts w:ascii="Times New Roman" w:hAnsi="Times New Roman" w:cs="Times New Roman"/>
            <w:lang w:val="en-GB"/>
            <w:rPrChange w:id="281" w:author="mpb" w:date="2023-10-13T17:16:00Z">
              <w:rPr>
                <w:rFonts w:ascii="Times New Roman" w:hAnsi="Times New Roman" w:cs="Times New Roman"/>
                <w:sz w:val="20"/>
                <w:szCs w:val="20"/>
                <w:lang w:val="es-ES"/>
              </w:rPr>
            </w:rPrChange>
          </w:rPr>
          <w:t>”,</w:t>
        </w:r>
      </w:ins>
      <w:r w:rsidRPr="008A2A21">
        <w:rPr>
          <w:rFonts w:ascii="Times New Roman" w:hAnsi="Times New Roman" w:cs="Times New Roman"/>
          <w:lang w:val="en-GB"/>
          <w:rPrChange w:id="282" w:author="mpb" w:date="2023-10-13T17:16:00Z">
            <w:rPr>
              <w:rFonts w:ascii="Times New Roman" w:hAnsi="Times New Roman" w:cs="Times New Roman"/>
              <w:sz w:val="20"/>
              <w:szCs w:val="20"/>
              <w:lang w:val="es-ES"/>
            </w:rPr>
          </w:rPrChange>
        </w:rPr>
        <w:t xml:space="preserve"> </w:t>
      </w:r>
      <w:r w:rsidRPr="008A2A21">
        <w:rPr>
          <w:rFonts w:ascii="Times New Roman" w:hAnsi="Times New Roman" w:cs="Times New Roman"/>
          <w:i/>
          <w:lang w:val="en-GB"/>
          <w:rPrChange w:id="283" w:author="mpb" w:date="2023-10-13T17:16:00Z">
            <w:rPr>
              <w:rFonts w:ascii="Times New Roman" w:hAnsi="Times New Roman" w:cs="Times New Roman"/>
              <w:i/>
              <w:sz w:val="20"/>
              <w:szCs w:val="20"/>
              <w:lang w:val="es-ES"/>
            </w:rPr>
          </w:rPrChange>
        </w:rPr>
        <w:t>Journal of the Western Society for French History</w:t>
      </w:r>
      <w:r w:rsidRPr="008A2A21">
        <w:rPr>
          <w:rFonts w:ascii="Times New Roman" w:hAnsi="Times New Roman" w:cs="Times New Roman"/>
          <w:lang w:val="en-GB"/>
          <w:rPrChange w:id="284" w:author="mpb" w:date="2023-10-13T17:16:00Z">
            <w:rPr>
              <w:rFonts w:ascii="Times New Roman" w:hAnsi="Times New Roman" w:cs="Times New Roman"/>
              <w:sz w:val="20"/>
              <w:szCs w:val="20"/>
              <w:lang w:val="es-ES"/>
            </w:rPr>
          </w:rPrChange>
        </w:rPr>
        <w:t xml:space="preserve"> 35 (2007), 135–148 and “Fleurs-de-lis in the </w:t>
      </w:r>
      <w:del w:id="285" w:author="mpb" w:date="2023-10-13T16:49:00Z">
        <w:r w:rsidRPr="008A2A21" w:rsidDel="00175DCC">
          <w:rPr>
            <w:rFonts w:ascii="Times New Roman" w:hAnsi="Times New Roman" w:cs="Times New Roman"/>
            <w:lang w:val="en-GB"/>
            <w:rPrChange w:id="286" w:author="mpb" w:date="2023-10-13T17:16:00Z">
              <w:rPr>
                <w:rFonts w:ascii="Times New Roman" w:hAnsi="Times New Roman" w:cs="Times New Roman"/>
                <w:sz w:val="20"/>
                <w:szCs w:val="20"/>
                <w:lang w:val="es-ES"/>
              </w:rPr>
            </w:rPrChange>
          </w:rPr>
          <w:delText>forest</w:delText>
        </w:r>
      </w:del>
      <w:ins w:id="287" w:author="mpb" w:date="2023-10-13T16:49:00Z">
        <w:r w:rsidRPr="008A2A21">
          <w:rPr>
            <w:rFonts w:ascii="Times New Roman" w:hAnsi="Times New Roman" w:cs="Times New Roman"/>
            <w:lang w:val="en-GB"/>
          </w:rPr>
          <w:t>F</w:t>
        </w:r>
        <w:r w:rsidRPr="008A2A21">
          <w:rPr>
            <w:rFonts w:ascii="Times New Roman" w:hAnsi="Times New Roman" w:cs="Times New Roman"/>
            <w:lang w:val="en-GB"/>
            <w:rPrChange w:id="288" w:author="mpb" w:date="2023-10-13T17:16:00Z">
              <w:rPr>
                <w:rFonts w:ascii="Times New Roman" w:hAnsi="Times New Roman" w:cs="Times New Roman"/>
                <w:sz w:val="20"/>
                <w:szCs w:val="20"/>
                <w:lang w:val="es-ES"/>
              </w:rPr>
            </w:rPrChange>
          </w:rPr>
          <w:t>orest</w:t>
        </w:r>
      </w:ins>
      <w:r w:rsidRPr="008A2A21">
        <w:rPr>
          <w:rFonts w:ascii="Times New Roman" w:hAnsi="Times New Roman" w:cs="Times New Roman"/>
          <w:lang w:val="en-GB"/>
          <w:rPrChange w:id="289" w:author="mpb" w:date="2023-10-13T17:16:00Z">
            <w:rPr>
              <w:rFonts w:ascii="Times New Roman" w:hAnsi="Times New Roman" w:cs="Times New Roman"/>
              <w:sz w:val="20"/>
              <w:szCs w:val="20"/>
              <w:lang w:val="es-ES"/>
            </w:rPr>
          </w:rPrChange>
        </w:rPr>
        <w:t xml:space="preserve">: </w:t>
      </w:r>
      <w:del w:id="290" w:author="mac_pro" w:date="2023-10-12T22:58:00Z">
        <w:r w:rsidRPr="008A2A21" w:rsidDel="00CE3538">
          <w:rPr>
            <w:rFonts w:ascii="Times New Roman" w:hAnsi="Times New Roman" w:cs="Times New Roman"/>
            <w:lang w:val="en-GB"/>
            <w:rPrChange w:id="291" w:author="mpb" w:date="2023-10-13T17:16:00Z">
              <w:rPr>
                <w:rFonts w:ascii="Times New Roman" w:hAnsi="Times New Roman" w:cs="Times New Roman"/>
                <w:sz w:val="20"/>
                <w:szCs w:val="20"/>
                <w:lang w:val="es-ES"/>
              </w:rPr>
            </w:rPrChange>
          </w:rPr>
          <w:delText>'</w:delText>
        </w:r>
      </w:del>
      <w:ins w:id="292" w:author="mac_pro" w:date="2023-10-12T22:58:00Z">
        <w:r w:rsidRPr="008A2A21">
          <w:rPr>
            <w:rFonts w:ascii="Times New Roman" w:hAnsi="Times New Roman" w:cs="Times New Roman"/>
            <w:lang w:val="en-GB"/>
            <w:rPrChange w:id="293" w:author="mpb" w:date="2023-10-13T17:16:00Z">
              <w:rPr>
                <w:rFonts w:ascii="Times New Roman" w:hAnsi="Times New Roman" w:cs="Times New Roman"/>
                <w:sz w:val="20"/>
                <w:szCs w:val="20"/>
                <w:lang w:val="es-ES"/>
              </w:rPr>
            </w:rPrChange>
          </w:rPr>
          <w:t>‘</w:t>
        </w:r>
      </w:ins>
      <w:r w:rsidRPr="008A2A21">
        <w:rPr>
          <w:rFonts w:ascii="Times New Roman" w:hAnsi="Times New Roman" w:cs="Times New Roman"/>
          <w:lang w:val="en-GB"/>
          <w:rPrChange w:id="294" w:author="mpb" w:date="2023-10-13T17:16:00Z">
            <w:rPr>
              <w:rFonts w:ascii="Times New Roman" w:hAnsi="Times New Roman" w:cs="Times New Roman"/>
              <w:sz w:val="20"/>
              <w:szCs w:val="20"/>
              <w:lang w:val="es-ES"/>
            </w:rPr>
          </w:rPrChange>
        </w:rPr>
        <w:t>Absolute</w:t>
      </w:r>
      <w:del w:id="295" w:author="mac_pro" w:date="2023-10-12T22:58:00Z">
        <w:r w:rsidRPr="008A2A21" w:rsidDel="00CE3538">
          <w:rPr>
            <w:rFonts w:ascii="Times New Roman" w:hAnsi="Times New Roman" w:cs="Times New Roman"/>
            <w:lang w:val="en-GB"/>
            <w:rPrChange w:id="296" w:author="mpb" w:date="2023-10-13T17:16:00Z">
              <w:rPr>
                <w:rFonts w:ascii="Times New Roman" w:hAnsi="Times New Roman" w:cs="Times New Roman"/>
                <w:sz w:val="20"/>
                <w:szCs w:val="20"/>
                <w:lang w:val="es-ES"/>
              </w:rPr>
            </w:rPrChange>
          </w:rPr>
          <w:delText>'</w:delText>
        </w:r>
      </w:del>
      <w:ins w:id="297" w:author="mac_pro" w:date="2023-10-12T22:58:00Z">
        <w:r w:rsidRPr="008A2A21">
          <w:rPr>
            <w:rFonts w:ascii="Times New Roman" w:hAnsi="Times New Roman" w:cs="Times New Roman"/>
            <w:lang w:val="en-GB"/>
            <w:rPrChange w:id="298" w:author="mpb" w:date="2023-10-13T17:16:00Z">
              <w:rPr>
                <w:rFonts w:ascii="Times New Roman" w:hAnsi="Times New Roman" w:cs="Times New Roman"/>
                <w:sz w:val="20"/>
                <w:szCs w:val="20"/>
                <w:lang w:val="es-ES"/>
              </w:rPr>
            </w:rPrChange>
          </w:rPr>
          <w:t>’</w:t>
        </w:r>
      </w:ins>
      <w:r w:rsidRPr="008A2A21">
        <w:rPr>
          <w:rFonts w:ascii="Times New Roman" w:hAnsi="Times New Roman" w:cs="Times New Roman"/>
          <w:lang w:val="en-GB"/>
          <w:rPrChange w:id="299" w:author="mpb" w:date="2023-10-13T17:16:00Z">
            <w:rPr>
              <w:rFonts w:ascii="Times New Roman" w:hAnsi="Times New Roman" w:cs="Times New Roman"/>
              <w:sz w:val="20"/>
              <w:szCs w:val="20"/>
              <w:lang w:val="es-ES"/>
            </w:rPr>
          </w:rPrChange>
        </w:rPr>
        <w:t xml:space="preserve"> </w:t>
      </w:r>
      <w:del w:id="300" w:author="mpb" w:date="2023-10-13T16:49:00Z">
        <w:r w:rsidRPr="008A2A21" w:rsidDel="00175DCC">
          <w:rPr>
            <w:rFonts w:ascii="Times New Roman" w:hAnsi="Times New Roman" w:cs="Times New Roman"/>
            <w:lang w:val="en-GB"/>
            <w:rPrChange w:id="301" w:author="mpb" w:date="2023-10-13T17:16:00Z">
              <w:rPr>
                <w:rFonts w:ascii="Times New Roman" w:hAnsi="Times New Roman" w:cs="Times New Roman"/>
                <w:sz w:val="20"/>
                <w:szCs w:val="20"/>
                <w:lang w:val="es-ES"/>
              </w:rPr>
            </w:rPrChange>
          </w:rPr>
          <w:delText xml:space="preserve">monarchy </w:delText>
        </w:r>
      </w:del>
      <w:ins w:id="302" w:author="mpb" w:date="2023-10-13T16:49:00Z">
        <w:r w:rsidRPr="008A2A21">
          <w:rPr>
            <w:rFonts w:ascii="Times New Roman" w:hAnsi="Times New Roman" w:cs="Times New Roman"/>
            <w:lang w:val="en-GB"/>
          </w:rPr>
          <w:t>M</w:t>
        </w:r>
        <w:r w:rsidRPr="008A2A21">
          <w:rPr>
            <w:rFonts w:ascii="Times New Roman" w:hAnsi="Times New Roman" w:cs="Times New Roman"/>
            <w:lang w:val="en-GB"/>
            <w:rPrChange w:id="303" w:author="mpb" w:date="2023-10-13T17:16:00Z">
              <w:rPr>
                <w:rFonts w:ascii="Times New Roman" w:hAnsi="Times New Roman" w:cs="Times New Roman"/>
                <w:sz w:val="20"/>
                <w:szCs w:val="20"/>
                <w:lang w:val="es-ES"/>
              </w:rPr>
            </w:rPrChange>
          </w:rPr>
          <w:t xml:space="preserve">onarchy </w:t>
        </w:r>
      </w:ins>
      <w:r w:rsidRPr="008A2A21">
        <w:rPr>
          <w:rFonts w:ascii="Times New Roman" w:hAnsi="Times New Roman" w:cs="Times New Roman"/>
          <w:lang w:val="en-GB"/>
          <w:rPrChange w:id="304" w:author="mpb" w:date="2023-10-13T17:16:00Z">
            <w:rPr>
              <w:rFonts w:ascii="Times New Roman" w:hAnsi="Times New Roman" w:cs="Times New Roman"/>
              <w:sz w:val="20"/>
              <w:szCs w:val="20"/>
              <w:lang w:val="es-ES"/>
            </w:rPr>
          </w:rPrChange>
        </w:rPr>
        <w:t xml:space="preserve">and </w:t>
      </w:r>
      <w:del w:id="305" w:author="mpb" w:date="2023-10-13T16:49:00Z">
        <w:r w:rsidRPr="008A2A21" w:rsidDel="00175DCC">
          <w:rPr>
            <w:rFonts w:ascii="Times New Roman" w:hAnsi="Times New Roman" w:cs="Times New Roman"/>
            <w:lang w:val="en-GB"/>
            <w:rPrChange w:id="306" w:author="mpb" w:date="2023-10-13T17:16:00Z">
              <w:rPr>
                <w:rFonts w:ascii="Times New Roman" w:hAnsi="Times New Roman" w:cs="Times New Roman"/>
                <w:sz w:val="20"/>
                <w:szCs w:val="20"/>
                <w:lang w:val="es-ES"/>
              </w:rPr>
            </w:rPrChange>
          </w:rPr>
          <w:delText xml:space="preserve">attempts </w:delText>
        </w:r>
      </w:del>
      <w:ins w:id="307" w:author="mpb" w:date="2023-10-13T16:49:00Z">
        <w:r w:rsidRPr="008A2A21">
          <w:rPr>
            <w:rFonts w:ascii="Times New Roman" w:hAnsi="Times New Roman" w:cs="Times New Roman"/>
            <w:lang w:val="en-GB"/>
          </w:rPr>
          <w:t>A</w:t>
        </w:r>
        <w:r w:rsidRPr="008A2A21">
          <w:rPr>
            <w:rFonts w:ascii="Times New Roman" w:hAnsi="Times New Roman" w:cs="Times New Roman"/>
            <w:lang w:val="en-GB"/>
            <w:rPrChange w:id="308" w:author="mpb" w:date="2023-10-13T17:16:00Z">
              <w:rPr>
                <w:rFonts w:ascii="Times New Roman" w:hAnsi="Times New Roman" w:cs="Times New Roman"/>
                <w:sz w:val="20"/>
                <w:szCs w:val="20"/>
                <w:lang w:val="es-ES"/>
              </w:rPr>
            </w:rPrChange>
          </w:rPr>
          <w:t xml:space="preserve">ttempts </w:t>
        </w:r>
      </w:ins>
      <w:r w:rsidRPr="008A2A21">
        <w:rPr>
          <w:rFonts w:ascii="Times New Roman" w:hAnsi="Times New Roman" w:cs="Times New Roman"/>
          <w:lang w:val="en-GB"/>
          <w:rPrChange w:id="309" w:author="mpb" w:date="2023-10-13T17:16:00Z">
            <w:rPr>
              <w:rFonts w:ascii="Times New Roman" w:hAnsi="Times New Roman" w:cs="Times New Roman"/>
              <w:sz w:val="20"/>
              <w:szCs w:val="20"/>
              <w:lang w:val="es-ES"/>
            </w:rPr>
          </w:rPrChange>
        </w:rPr>
        <w:t xml:space="preserve">at </w:t>
      </w:r>
      <w:r w:rsidRPr="008A2A21">
        <w:rPr>
          <w:rFonts w:ascii="Times New Roman" w:hAnsi="Times New Roman" w:cs="Times New Roman"/>
          <w:lang w:val="en-GB"/>
        </w:rPr>
        <w:t xml:space="preserve">Resource Management </w:t>
      </w:r>
      <w:r w:rsidRPr="008A2A21">
        <w:rPr>
          <w:rFonts w:ascii="Times New Roman" w:hAnsi="Times New Roman" w:cs="Times New Roman"/>
          <w:lang w:val="en-GB"/>
          <w:rPrChange w:id="310" w:author="mpb" w:date="2023-10-13T17:16:00Z">
            <w:rPr>
              <w:rFonts w:ascii="Times New Roman" w:hAnsi="Times New Roman" w:cs="Times New Roman"/>
              <w:sz w:val="20"/>
              <w:szCs w:val="20"/>
              <w:lang w:val="es-ES"/>
            </w:rPr>
          </w:rPrChange>
        </w:rPr>
        <w:t xml:space="preserve">in </w:t>
      </w:r>
      <w:r w:rsidRPr="008A2A21">
        <w:rPr>
          <w:rFonts w:ascii="Times New Roman" w:hAnsi="Times New Roman" w:cs="Times New Roman"/>
          <w:lang w:val="en-GB"/>
        </w:rPr>
        <w:t xml:space="preserve">Eighteenth-Century </w:t>
      </w:r>
      <w:r w:rsidRPr="008A2A21">
        <w:rPr>
          <w:rFonts w:ascii="Times New Roman" w:hAnsi="Times New Roman" w:cs="Times New Roman"/>
          <w:lang w:val="en-GB"/>
          <w:rPrChange w:id="311" w:author="mpb" w:date="2023-10-13T17:16:00Z">
            <w:rPr>
              <w:rFonts w:ascii="Times New Roman" w:hAnsi="Times New Roman" w:cs="Times New Roman"/>
              <w:sz w:val="20"/>
              <w:szCs w:val="20"/>
              <w:lang w:val="es-ES"/>
            </w:rPr>
          </w:rPrChange>
        </w:rPr>
        <w:t>France</w:t>
      </w:r>
      <w:del w:id="312" w:author="mac_pro" w:date="2023-10-13T00:25:00Z">
        <w:r w:rsidRPr="008A2A21" w:rsidDel="006944D3">
          <w:rPr>
            <w:rFonts w:ascii="Times New Roman" w:hAnsi="Times New Roman" w:cs="Times New Roman"/>
            <w:lang w:val="en-GB"/>
            <w:rPrChange w:id="313" w:author="mpb" w:date="2023-10-13T17:16:00Z">
              <w:rPr>
                <w:rFonts w:ascii="Times New Roman" w:hAnsi="Times New Roman" w:cs="Times New Roman"/>
                <w:sz w:val="20"/>
                <w:szCs w:val="20"/>
                <w:lang w:val="es-ES"/>
              </w:rPr>
            </w:rPrChange>
          </w:rPr>
          <w:delText>,”</w:delText>
        </w:r>
      </w:del>
      <w:ins w:id="314" w:author="mac_pro" w:date="2023-10-13T00:25:00Z">
        <w:r w:rsidRPr="008A2A21">
          <w:rPr>
            <w:rFonts w:ascii="Times New Roman" w:hAnsi="Times New Roman" w:cs="Times New Roman"/>
            <w:lang w:val="en-GB"/>
            <w:rPrChange w:id="315" w:author="mpb" w:date="2023-10-13T17:16:00Z">
              <w:rPr>
                <w:rFonts w:ascii="Times New Roman" w:hAnsi="Times New Roman" w:cs="Times New Roman"/>
                <w:sz w:val="20"/>
                <w:szCs w:val="20"/>
                <w:lang w:val="es-ES"/>
              </w:rPr>
            </w:rPrChange>
          </w:rPr>
          <w:t>”,</w:t>
        </w:r>
      </w:ins>
      <w:r w:rsidRPr="008A2A21">
        <w:rPr>
          <w:rFonts w:ascii="Times New Roman" w:hAnsi="Times New Roman" w:cs="Times New Roman"/>
          <w:lang w:val="en-GB"/>
          <w:rPrChange w:id="316" w:author="mpb" w:date="2023-10-13T17:16:00Z">
            <w:rPr>
              <w:rFonts w:ascii="Times New Roman" w:hAnsi="Times New Roman" w:cs="Times New Roman"/>
              <w:sz w:val="20"/>
              <w:szCs w:val="20"/>
              <w:lang w:val="es-ES"/>
            </w:rPr>
          </w:rPrChange>
        </w:rPr>
        <w:t xml:space="preserve"> </w:t>
      </w:r>
      <w:r w:rsidRPr="008A2A21">
        <w:rPr>
          <w:rFonts w:ascii="Times New Roman" w:hAnsi="Times New Roman" w:cs="Times New Roman"/>
          <w:i/>
          <w:lang w:val="en-GB"/>
          <w:rPrChange w:id="317" w:author="mpb" w:date="2023-10-13T17:16:00Z">
            <w:rPr>
              <w:rFonts w:ascii="Times New Roman" w:hAnsi="Times New Roman" w:cs="Times New Roman"/>
              <w:i/>
              <w:sz w:val="20"/>
              <w:szCs w:val="20"/>
              <w:lang w:val="es-ES"/>
            </w:rPr>
          </w:rPrChange>
        </w:rPr>
        <w:t>French History</w:t>
      </w:r>
      <w:r w:rsidRPr="008A2A21">
        <w:rPr>
          <w:rFonts w:ascii="Times New Roman" w:hAnsi="Times New Roman" w:cs="Times New Roman"/>
          <w:lang w:val="en-GB"/>
          <w:rPrChange w:id="318" w:author="mpb" w:date="2023-10-13T17:16:00Z">
            <w:rPr>
              <w:rFonts w:ascii="Times New Roman" w:hAnsi="Times New Roman" w:cs="Times New Roman"/>
              <w:sz w:val="20"/>
              <w:szCs w:val="20"/>
              <w:lang w:val="es-ES"/>
            </w:rPr>
          </w:rPrChange>
        </w:rPr>
        <w:t xml:space="preserve"> 23, no. 3 (2009), 311–335; Keiko Matteson, </w:t>
      </w:r>
      <w:r w:rsidRPr="008A2A21">
        <w:rPr>
          <w:rFonts w:ascii="Times New Roman" w:hAnsi="Times New Roman" w:cs="Times New Roman"/>
          <w:i/>
          <w:lang w:val="en-GB"/>
          <w:rPrChange w:id="319" w:author="mpb" w:date="2023-10-13T17:16:00Z">
            <w:rPr>
              <w:rFonts w:ascii="Times New Roman" w:hAnsi="Times New Roman" w:cs="Times New Roman"/>
              <w:i/>
              <w:sz w:val="20"/>
              <w:szCs w:val="20"/>
              <w:lang w:val="es-ES"/>
            </w:rPr>
          </w:rPrChange>
        </w:rPr>
        <w:t>Forests in Revolutionary France: Conservation, Community, and Conflict, 1669–1848</w:t>
      </w:r>
      <w:r w:rsidRPr="008A2A21">
        <w:rPr>
          <w:rFonts w:ascii="Times New Roman" w:hAnsi="Times New Roman" w:cs="Times New Roman"/>
          <w:lang w:val="en-GB"/>
          <w:rPrChange w:id="320" w:author="mpb" w:date="2023-10-13T17:16:00Z">
            <w:rPr>
              <w:rFonts w:ascii="Times New Roman" w:hAnsi="Times New Roman" w:cs="Times New Roman"/>
              <w:sz w:val="20"/>
              <w:szCs w:val="20"/>
              <w:lang w:val="es-ES"/>
            </w:rPr>
          </w:rPrChange>
        </w:rPr>
        <w:t xml:space="preserve"> (Cambridge: Cambridge University Press, 2015); </w:t>
      </w:r>
      <w:proofErr w:type="spellStart"/>
      <w:r w:rsidRPr="008A2A21">
        <w:rPr>
          <w:rFonts w:ascii="Times New Roman" w:hAnsi="Times New Roman" w:cs="Times New Roman"/>
          <w:lang w:val="en-GB"/>
          <w:rPrChange w:id="321" w:author="mpb" w:date="2023-10-13T17:16:00Z">
            <w:rPr>
              <w:rFonts w:ascii="Times New Roman" w:hAnsi="Times New Roman" w:cs="Times New Roman"/>
              <w:sz w:val="20"/>
              <w:szCs w:val="20"/>
              <w:lang w:val="es-ES"/>
            </w:rPr>
          </w:rPrChange>
        </w:rPr>
        <w:t>Koldo</w:t>
      </w:r>
      <w:proofErr w:type="spellEnd"/>
      <w:r w:rsidRPr="008A2A21">
        <w:rPr>
          <w:rFonts w:ascii="Times New Roman" w:hAnsi="Times New Roman" w:cs="Times New Roman"/>
          <w:lang w:val="en-GB"/>
          <w:rPrChange w:id="322" w:author="mpb" w:date="2023-10-13T17:16:00Z">
            <w:rPr>
              <w:rFonts w:ascii="Times New Roman" w:hAnsi="Times New Roman" w:cs="Times New Roman"/>
              <w:sz w:val="20"/>
              <w:szCs w:val="20"/>
              <w:lang w:val="es-ES"/>
            </w:rPr>
          </w:rPrChange>
        </w:rPr>
        <w:t xml:space="preserve"> Trapaga </w:t>
      </w:r>
      <w:proofErr w:type="spellStart"/>
      <w:r w:rsidRPr="008A2A21">
        <w:rPr>
          <w:rFonts w:ascii="Times New Roman" w:hAnsi="Times New Roman" w:cs="Times New Roman"/>
          <w:lang w:val="en-GB"/>
          <w:rPrChange w:id="323" w:author="mpb" w:date="2023-10-13T17:16:00Z">
            <w:rPr>
              <w:rFonts w:ascii="Times New Roman" w:hAnsi="Times New Roman" w:cs="Times New Roman"/>
              <w:sz w:val="20"/>
              <w:szCs w:val="20"/>
              <w:lang w:val="es-ES"/>
            </w:rPr>
          </w:rPrChange>
        </w:rPr>
        <w:t>Monchet</w:t>
      </w:r>
      <w:proofErr w:type="spellEnd"/>
      <w:r w:rsidRPr="008A2A21">
        <w:rPr>
          <w:rFonts w:ascii="Times New Roman" w:hAnsi="Times New Roman" w:cs="Times New Roman"/>
          <w:lang w:val="en-GB"/>
          <w:rPrChange w:id="324" w:author="mpb" w:date="2023-10-13T17:16:00Z">
            <w:rPr>
              <w:rFonts w:ascii="Times New Roman" w:hAnsi="Times New Roman" w:cs="Times New Roman"/>
              <w:sz w:val="20"/>
              <w:szCs w:val="20"/>
              <w:lang w:val="es-ES"/>
            </w:rPr>
          </w:rPrChange>
        </w:rPr>
        <w:t xml:space="preserve">, “Guerra y </w:t>
      </w:r>
      <w:proofErr w:type="spellStart"/>
      <w:r w:rsidRPr="008A2A21">
        <w:rPr>
          <w:rFonts w:ascii="Times New Roman" w:hAnsi="Times New Roman" w:cs="Times New Roman"/>
          <w:lang w:val="en-GB"/>
          <w:rPrChange w:id="325" w:author="mpb" w:date="2023-10-13T17:16:00Z">
            <w:rPr>
              <w:rFonts w:ascii="Times New Roman" w:hAnsi="Times New Roman" w:cs="Times New Roman"/>
              <w:sz w:val="20"/>
              <w:szCs w:val="20"/>
              <w:lang w:val="es-ES"/>
            </w:rPr>
          </w:rPrChange>
        </w:rPr>
        <w:t>deforestación</w:t>
      </w:r>
      <w:proofErr w:type="spellEnd"/>
      <w:r w:rsidRPr="008A2A21">
        <w:rPr>
          <w:rFonts w:ascii="Times New Roman" w:hAnsi="Times New Roman" w:cs="Times New Roman"/>
          <w:lang w:val="en-GB"/>
          <w:rPrChange w:id="326"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327" w:author="mpb" w:date="2023-10-13T17:16:00Z">
            <w:rPr>
              <w:rFonts w:ascii="Times New Roman" w:hAnsi="Times New Roman" w:cs="Times New Roman"/>
              <w:sz w:val="20"/>
              <w:szCs w:val="20"/>
              <w:lang w:val="es-ES"/>
            </w:rPr>
          </w:rPrChange>
        </w:rPr>
        <w:t>en</w:t>
      </w:r>
      <w:proofErr w:type="spellEnd"/>
      <w:r w:rsidRPr="008A2A21">
        <w:rPr>
          <w:rFonts w:ascii="Times New Roman" w:hAnsi="Times New Roman" w:cs="Times New Roman"/>
          <w:lang w:val="en-GB"/>
          <w:rPrChange w:id="328" w:author="mpb" w:date="2023-10-13T17:16:00Z">
            <w:rPr>
              <w:rFonts w:ascii="Times New Roman" w:hAnsi="Times New Roman" w:cs="Times New Roman"/>
              <w:sz w:val="20"/>
              <w:szCs w:val="20"/>
              <w:lang w:val="es-ES"/>
            </w:rPr>
          </w:rPrChange>
        </w:rPr>
        <w:t xml:space="preserve"> el </w:t>
      </w:r>
      <w:proofErr w:type="spellStart"/>
      <w:r w:rsidRPr="008A2A21">
        <w:rPr>
          <w:rFonts w:ascii="Times New Roman" w:hAnsi="Times New Roman" w:cs="Times New Roman"/>
          <w:lang w:val="en-GB"/>
          <w:rPrChange w:id="329" w:author="mpb" w:date="2023-10-13T17:16:00Z">
            <w:rPr>
              <w:rFonts w:ascii="Times New Roman" w:hAnsi="Times New Roman" w:cs="Times New Roman"/>
              <w:sz w:val="20"/>
              <w:szCs w:val="20"/>
              <w:lang w:val="es-ES"/>
            </w:rPr>
          </w:rPrChange>
        </w:rPr>
        <w:t>reino</w:t>
      </w:r>
      <w:proofErr w:type="spellEnd"/>
      <w:r w:rsidRPr="008A2A21">
        <w:rPr>
          <w:rFonts w:ascii="Times New Roman" w:hAnsi="Times New Roman" w:cs="Times New Roman"/>
          <w:lang w:val="en-GB"/>
          <w:rPrChange w:id="330" w:author="mpb" w:date="2023-10-13T17:16:00Z">
            <w:rPr>
              <w:rFonts w:ascii="Times New Roman" w:hAnsi="Times New Roman" w:cs="Times New Roman"/>
              <w:sz w:val="20"/>
              <w:szCs w:val="20"/>
              <w:lang w:val="es-ES"/>
            </w:rPr>
          </w:rPrChange>
        </w:rPr>
        <w:t xml:space="preserve"> de Portugal (</w:t>
      </w:r>
      <w:proofErr w:type="spellStart"/>
      <w:r w:rsidRPr="008A2A21">
        <w:rPr>
          <w:rFonts w:ascii="Times New Roman" w:hAnsi="Times New Roman" w:cs="Times New Roman"/>
          <w:lang w:val="en-GB"/>
          <w:rPrChange w:id="331" w:author="mpb" w:date="2023-10-13T17:16:00Z">
            <w:rPr>
              <w:rFonts w:ascii="Times New Roman" w:hAnsi="Times New Roman" w:cs="Times New Roman"/>
              <w:sz w:val="20"/>
              <w:szCs w:val="20"/>
              <w:lang w:val="es-ES"/>
            </w:rPr>
          </w:rPrChange>
        </w:rPr>
        <w:t>siglos</w:t>
      </w:r>
      <w:proofErr w:type="spellEnd"/>
      <w:r w:rsidRPr="008A2A21">
        <w:rPr>
          <w:rFonts w:ascii="Times New Roman" w:hAnsi="Times New Roman" w:cs="Times New Roman"/>
          <w:lang w:val="en-GB"/>
          <w:rPrChange w:id="332" w:author="mpb" w:date="2023-10-13T17:16:00Z">
            <w:rPr>
              <w:rFonts w:ascii="Times New Roman" w:hAnsi="Times New Roman" w:cs="Times New Roman"/>
              <w:sz w:val="20"/>
              <w:szCs w:val="20"/>
              <w:lang w:val="es-ES"/>
            </w:rPr>
          </w:rPrChange>
        </w:rPr>
        <w:t xml:space="preserve"> XVI</w:t>
      </w:r>
      <w:del w:id="333" w:author="mac_pro" w:date="2023-10-13T00:28:00Z">
        <w:r w:rsidRPr="008A2A21" w:rsidDel="0008135B">
          <w:rPr>
            <w:rFonts w:ascii="Times New Roman" w:hAnsi="Times New Roman" w:cs="Times New Roman"/>
            <w:lang w:val="en-GB"/>
            <w:rPrChange w:id="334" w:author="mpb" w:date="2023-10-13T17:16:00Z">
              <w:rPr>
                <w:rFonts w:ascii="Times New Roman" w:hAnsi="Times New Roman" w:cs="Times New Roman"/>
                <w:sz w:val="20"/>
                <w:szCs w:val="20"/>
                <w:lang w:val="es-ES"/>
              </w:rPr>
            </w:rPrChange>
          </w:rPr>
          <w:delText>-</w:delText>
        </w:r>
      </w:del>
      <w:ins w:id="335" w:author="mac_pro" w:date="2023-10-13T00:28:00Z">
        <w:r w:rsidRPr="008A2A21">
          <w:rPr>
            <w:rFonts w:ascii="Times New Roman" w:hAnsi="Times New Roman" w:cs="Times New Roman"/>
            <w:lang w:val="en-GB"/>
            <w:rPrChange w:id="336" w:author="mpb" w:date="2023-10-13T17:16:00Z">
              <w:rPr>
                <w:rFonts w:ascii="Times New Roman" w:hAnsi="Times New Roman" w:cs="Times New Roman"/>
                <w:sz w:val="20"/>
                <w:szCs w:val="20"/>
                <w:lang w:val="es-ES"/>
              </w:rPr>
            </w:rPrChange>
          </w:rPr>
          <w:t>–</w:t>
        </w:r>
      </w:ins>
      <w:r w:rsidRPr="008A2A21">
        <w:rPr>
          <w:rFonts w:ascii="Times New Roman" w:hAnsi="Times New Roman" w:cs="Times New Roman"/>
          <w:lang w:val="en-GB"/>
          <w:rPrChange w:id="337" w:author="mpb" w:date="2023-10-13T17:16:00Z">
            <w:rPr>
              <w:rFonts w:ascii="Times New Roman" w:hAnsi="Times New Roman" w:cs="Times New Roman"/>
              <w:sz w:val="20"/>
              <w:szCs w:val="20"/>
              <w:lang w:val="es-ES"/>
            </w:rPr>
          </w:rPrChange>
        </w:rPr>
        <w:t>XVII)</w:t>
      </w:r>
      <w:del w:id="338" w:author="mac_pro" w:date="2023-10-13T00:25:00Z">
        <w:r w:rsidRPr="008A2A21" w:rsidDel="006944D3">
          <w:rPr>
            <w:rFonts w:ascii="Times New Roman" w:hAnsi="Times New Roman" w:cs="Times New Roman"/>
            <w:lang w:val="en-GB"/>
            <w:rPrChange w:id="339" w:author="mpb" w:date="2023-10-13T17:16:00Z">
              <w:rPr>
                <w:rFonts w:ascii="Times New Roman" w:hAnsi="Times New Roman" w:cs="Times New Roman"/>
                <w:sz w:val="20"/>
                <w:szCs w:val="20"/>
                <w:lang w:val="es-ES"/>
              </w:rPr>
            </w:rPrChange>
          </w:rPr>
          <w:delText>,”</w:delText>
        </w:r>
      </w:del>
      <w:ins w:id="340" w:author="mac_pro" w:date="2023-10-13T00:25:00Z">
        <w:r w:rsidRPr="008A2A21">
          <w:rPr>
            <w:rFonts w:ascii="Times New Roman" w:hAnsi="Times New Roman" w:cs="Times New Roman"/>
            <w:lang w:val="en-GB"/>
            <w:rPrChange w:id="341" w:author="mpb" w:date="2023-10-13T17:16:00Z">
              <w:rPr>
                <w:rFonts w:ascii="Times New Roman" w:hAnsi="Times New Roman" w:cs="Times New Roman"/>
                <w:sz w:val="20"/>
                <w:szCs w:val="20"/>
                <w:lang w:val="es-ES"/>
              </w:rPr>
            </w:rPrChange>
          </w:rPr>
          <w:t>”,</w:t>
        </w:r>
      </w:ins>
      <w:r w:rsidRPr="008A2A21">
        <w:rPr>
          <w:rFonts w:ascii="Times New Roman" w:hAnsi="Times New Roman" w:cs="Times New Roman"/>
          <w:lang w:val="en-GB"/>
          <w:rPrChange w:id="342"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i/>
          <w:lang w:val="en-GB"/>
          <w:rPrChange w:id="343" w:author="mpb" w:date="2023-10-13T17:16:00Z">
            <w:rPr>
              <w:rFonts w:ascii="Times New Roman" w:hAnsi="Times New Roman" w:cs="Times New Roman"/>
              <w:i/>
              <w:sz w:val="20"/>
              <w:szCs w:val="20"/>
              <w:lang w:val="es-ES"/>
            </w:rPr>
          </w:rPrChange>
        </w:rPr>
        <w:t>Tiempos</w:t>
      </w:r>
      <w:proofErr w:type="spellEnd"/>
      <w:r w:rsidRPr="008A2A21">
        <w:rPr>
          <w:rFonts w:ascii="Times New Roman" w:hAnsi="Times New Roman" w:cs="Times New Roman"/>
          <w:i/>
          <w:lang w:val="en-GB"/>
          <w:rPrChange w:id="344" w:author="mpb" w:date="2023-10-13T17:16:00Z">
            <w:rPr>
              <w:rFonts w:ascii="Times New Roman" w:hAnsi="Times New Roman" w:cs="Times New Roman"/>
              <w:i/>
              <w:sz w:val="20"/>
              <w:szCs w:val="20"/>
              <w:lang w:val="es-ES"/>
            </w:rPr>
          </w:rPrChange>
        </w:rPr>
        <w:t xml:space="preserve"> </w:t>
      </w:r>
      <w:proofErr w:type="spellStart"/>
      <w:r w:rsidRPr="008A2A21">
        <w:rPr>
          <w:rFonts w:ascii="Times New Roman" w:hAnsi="Times New Roman" w:cs="Times New Roman"/>
          <w:i/>
          <w:lang w:val="en-GB"/>
          <w:rPrChange w:id="345" w:author="mpb" w:date="2023-10-13T17:16:00Z">
            <w:rPr>
              <w:rFonts w:ascii="Times New Roman" w:hAnsi="Times New Roman" w:cs="Times New Roman"/>
              <w:i/>
              <w:sz w:val="20"/>
              <w:szCs w:val="20"/>
              <w:lang w:val="es-ES"/>
            </w:rPr>
          </w:rPrChange>
        </w:rPr>
        <w:t>Modernos</w:t>
      </w:r>
      <w:proofErr w:type="spellEnd"/>
      <w:r w:rsidRPr="008A2A21">
        <w:rPr>
          <w:rFonts w:ascii="Times New Roman" w:hAnsi="Times New Roman" w:cs="Times New Roman"/>
          <w:lang w:val="en-GB"/>
          <w:rPrChange w:id="346" w:author="mpb" w:date="2023-10-13T17:16:00Z">
            <w:rPr>
              <w:rFonts w:ascii="Times New Roman" w:hAnsi="Times New Roman" w:cs="Times New Roman"/>
              <w:sz w:val="20"/>
              <w:szCs w:val="20"/>
              <w:lang w:val="es-ES"/>
            </w:rPr>
          </w:rPrChange>
        </w:rPr>
        <w:t xml:space="preserve"> 39, no. 2 (2019), 396–425; </w:t>
      </w:r>
      <w:proofErr w:type="spellStart"/>
      <w:r w:rsidRPr="008A2A21">
        <w:rPr>
          <w:rFonts w:ascii="Times New Roman" w:hAnsi="Times New Roman" w:cs="Times New Roman"/>
          <w:lang w:val="en-GB"/>
          <w:rPrChange w:id="347" w:author="mpb" w:date="2023-10-13T17:16:00Z">
            <w:rPr>
              <w:rFonts w:ascii="Times New Roman" w:hAnsi="Times New Roman" w:cs="Times New Roman"/>
              <w:sz w:val="20"/>
              <w:szCs w:val="20"/>
              <w:lang w:val="es-ES"/>
            </w:rPr>
          </w:rPrChange>
        </w:rPr>
        <w:t>Koldo</w:t>
      </w:r>
      <w:proofErr w:type="spellEnd"/>
      <w:r w:rsidRPr="008A2A21">
        <w:rPr>
          <w:rFonts w:ascii="Times New Roman" w:hAnsi="Times New Roman" w:cs="Times New Roman"/>
          <w:lang w:val="en-GB"/>
          <w:rPrChange w:id="348"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349" w:author="mpb" w:date="2023-10-13T17:16:00Z">
            <w:rPr>
              <w:rFonts w:ascii="Times New Roman" w:hAnsi="Times New Roman" w:cs="Times New Roman"/>
              <w:sz w:val="20"/>
              <w:szCs w:val="20"/>
              <w:lang w:val="es-ES"/>
            </w:rPr>
          </w:rPrChange>
        </w:rPr>
        <w:t>Trápaga</w:t>
      </w:r>
      <w:proofErr w:type="spellEnd"/>
      <w:r w:rsidRPr="008A2A21">
        <w:rPr>
          <w:rFonts w:ascii="Times New Roman" w:hAnsi="Times New Roman" w:cs="Times New Roman"/>
          <w:lang w:val="en-GB"/>
          <w:rPrChange w:id="350"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351" w:author="mpb" w:date="2023-10-13T17:16:00Z">
            <w:rPr>
              <w:rFonts w:ascii="Times New Roman" w:hAnsi="Times New Roman" w:cs="Times New Roman"/>
              <w:sz w:val="20"/>
              <w:szCs w:val="20"/>
              <w:lang w:val="es-ES"/>
            </w:rPr>
          </w:rPrChange>
        </w:rPr>
        <w:t>Monchet</w:t>
      </w:r>
      <w:proofErr w:type="spellEnd"/>
      <w:r w:rsidRPr="008A2A21">
        <w:rPr>
          <w:rFonts w:ascii="Times New Roman" w:hAnsi="Times New Roman" w:cs="Times New Roman"/>
          <w:lang w:val="en-GB"/>
          <w:rPrChange w:id="352" w:author="mpb" w:date="2023-10-13T17:16:00Z">
            <w:rPr>
              <w:rFonts w:ascii="Times New Roman" w:hAnsi="Times New Roman" w:cs="Times New Roman"/>
              <w:sz w:val="20"/>
              <w:szCs w:val="20"/>
              <w:lang w:val="es-ES"/>
            </w:rPr>
          </w:rPrChange>
        </w:rPr>
        <w:t xml:space="preserve"> and Félix Labrador Arroyo, “</w:t>
      </w:r>
      <w:proofErr w:type="spellStart"/>
      <w:r w:rsidRPr="008A2A21">
        <w:rPr>
          <w:rFonts w:ascii="Times New Roman" w:hAnsi="Times New Roman" w:cs="Times New Roman"/>
          <w:lang w:val="en-GB"/>
          <w:rPrChange w:id="353" w:author="mpb" w:date="2023-10-13T17:16:00Z">
            <w:rPr>
              <w:rFonts w:ascii="Times New Roman" w:hAnsi="Times New Roman" w:cs="Times New Roman"/>
              <w:sz w:val="20"/>
              <w:szCs w:val="20"/>
              <w:lang w:val="es-ES"/>
            </w:rPr>
          </w:rPrChange>
        </w:rPr>
        <w:t>Políticas</w:t>
      </w:r>
      <w:proofErr w:type="spellEnd"/>
      <w:r w:rsidRPr="008A2A21">
        <w:rPr>
          <w:rFonts w:ascii="Times New Roman" w:hAnsi="Times New Roman" w:cs="Times New Roman"/>
          <w:lang w:val="en-GB"/>
          <w:rPrChange w:id="354"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355" w:author="mpb" w:date="2023-10-13T17:16:00Z">
            <w:rPr>
              <w:rFonts w:ascii="Times New Roman" w:hAnsi="Times New Roman" w:cs="Times New Roman"/>
              <w:sz w:val="20"/>
              <w:szCs w:val="20"/>
              <w:lang w:val="es-ES"/>
            </w:rPr>
          </w:rPrChange>
        </w:rPr>
        <w:t>forestales</w:t>
      </w:r>
      <w:proofErr w:type="spellEnd"/>
      <w:r w:rsidRPr="008A2A21">
        <w:rPr>
          <w:rFonts w:ascii="Times New Roman" w:hAnsi="Times New Roman" w:cs="Times New Roman"/>
          <w:lang w:val="en-GB"/>
          <w:rPrChange w:id="356" w:author="mpb" w:date="2023-10-13T17:16:00Z">
            <w:rPr>
              <w:rFonts w:ascii="Times New Roman" w:hAnsi="Times New Roman" w:cs="Times New Roman"/>
              <w:sz w:val="20"/>
              <w:szCs w:val="20"/>
              <w:lang w:val="es-ES"/>
            </w:rPr>
          </w:rPrChange>
        </w:rPr>
        <w:t xml:space="preserve"> y </w:t>
      </w:r>
      <w:proofErr w:type="spellStart"/>
      <w:r w:rsidRPr="008A2A21">
        <w:rPr>
          <w:rFonts w:ascii="Times New Roman" w:hAnsi="Times New Roman" w:cs="Times New Roman"/>
          <w:lang w:val="en-GB"/>
          <w:rPrChange w:id="357" w:author="mpb" w:date="2023-10-13T17:16:00Z">
            <w:rPr>
              <w:rFonts w:ascii="Times New Roman" w:hAnsi="Times New Roman" w:cs="Times New Roman"/>
              <w:sz w:val="20"/>
              <w:szCs w:val="20"/>
              <w:lang w:val="es-ES"/>
            </w:rPr>
          </w:rPrChange>
        </w:rPr>
        <w:t>deforestación</w:t>
      </w:r>
      <w:proofErr w:type="spellEnd"/>
      <w:r w:rsidRPr="008A2A21">
        <w:rPr>
          <w:rFonts w:ascii="Times New Roman" w:hAnsi="Times New Roman" w:cs="Times New Roman"/>
          <w:lang w:val="en-GB"/>
          <w:rPrChange w:id="358"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359" w:author="mpb" w:date="2023-10-13T17:16:00Z">
            <w:rPr>
              <w:rFonts w:ascii="Times New Roman" w:hAnsi="Times New Roman" w:cs="Times New Roman"/>
              <w:sz w:val="20"/>
              <w:szCs w:val="20"/>
              <w:lang w:val="es-ES"/>
            </w:rPr>
          </w:rPrChange>
        </w:rPr>
        <w:t>en</w:t>
      </w:r>
      <w:proofErr w:type="spellEnd"/>
      <w:r w:rsidRPr="008A2A21">
        <w:rPr>
          <w:rFonts w:ascii="Times New Roman" w:hAnsi="Times New Roman" w:cs="Times New Roman"/>
          <w:lang w:val="en-GB"/>
          <w:rPrChange w:id="360" w:author="mpb" w:date="2023-10-13T17:16:00Z">
            <w:rPr>
              <w:rFonts w:ascii="Times New Roman" w:hAnsi="Times New Roman" w:cs="Times New Roman"/>
              <w:sz w:val="20"/>
              <w:szCs w:val="20"/>
              <w:lang w:val="es-ES"/>
            </w:rPr>
          </w:rPrChange>
        </w:rPr>
        <w:t xml:space="preserve"> Portugal, 1580–1640: </w:t>
      </w:r>
      <w:proofErr w:type="spellStart"/>
      <w:r w:rsidRPr="008A2A21">
        <w:rPr>
          <w:rFonts w:ascii="Times New Roman" w:hAnsi="Times New Roman" w:cs="Times New Roman"/>
          <w:lang w:val="en-GB"/>
          <w:rPrChange w:id="361" w:author="mpb" w:date="2023-10-13T17:16:00Z">
            <w:rPr>
              <w:rFonts w:ascii="Times New Roman" w:hAnsi="Times New Roman" w:cs="Times New Roman"/>
              <w:sz w:val="20"/>
              <w:szCs w:val="20"/>
              <w:lang w:val="es-ES"/>
            </w:rPr>
          </w:rPrChange>
        </w:rPr>
        <w:t>realidad</w:t>
      </w:r>
      <w:proofErr w:type="spellEnd"/>
      <w:r w:rsidRPr="008A2A21">
        <w:rPr>
          <w:rFonts w:ascii="Times New Roman" w:hAnsi="Times New Roman" w:cs="Times New Roman"/>
          <w:lang w:val="en-GB"/>
          <w:rPrChange w:id="362" w:author="mpb" w:date="2023-10-13T17:16:00Z">
            <w:rPr>
              <w:rFonts w:ascii="Times New Roman" w:hAnsi="Times New Roman" w:cs="Times New Roman"/>
              <w:sz w:val="20"/>
              <w:szCs w:val="20"/>
              <w:lang w:val="es-ES"/>
            </w:rPr>
          </w:rPrChange>
        </w:rPr>
        <w:t xml:space="preserve"> o </w:t>
      </w:r>
      <w:proofErr w:type="spellStart"/>
      <w:r w:rsidRPr="008A2A21">
        <w:rPr>
          <w:rFonts w:ascii="Times New Roman" w:hAnsi="Times New Roman" w:cs="Times New Roman"/>
          <w:lang w:val="en-GB"/>
          <w:rPrChange w:id="363" w:author="mpb" w:date="2023-10-13T17:16:00Z">
            <w:rPr>
              <w:rFonts w:ascii="Times New Roman" w:hAnsi="Times New Roman" w:cs="Times New Roman"/>
              <w:sz w:val="20"/>
              <w:szCs w:val="20"/>
              <w:lang w:val="es-ES"/>
            </w:rPr>
          </w:rPrChange>
        </w:rPr>
        <w:t>mito</w:t>
      </w:r>
      <w:proofErr w:type="spellEnd"/>
      <w:r w:rsidRPr="008A2A21">
        <w:rPr>
          <w:rFonts w:ascii="Times New Roman" w:hAnsi="Times New Roman" w:cs="Times New Roman"/>
          <w:lang w:val="en-GB"/>
          <w:rPrChange w:id="364" w:author="mpb" w:date="2023-10-13T17:16:00Z">
            <w:rPr>
              <w:rFonts w:ascii="Times New Roman" w:hAnsi="Times New Roman" w:cs="Times New Roman"/>
              <w:sz w:val="20"/>
              <w:szCs w:val="20"/>
              <w:lang w:val="es-ES"/>
            </w:rPr>
          </w:rPrChange>
        </w:rPr>
        <w:t>?</w:t>
      </w:r>
      <w:del w:id="365" w:author="mac_pro" w:date="2023-10-13T00:25:00Z">
        <w:r w:rsidRPr="008A2A21" w:rsidDel="006944D3">
          <w:rPr>
            <w:rFonts w:ascii="Times New Roman" w:hAnsi="Times New Roman" w:cs="Times New Roman"/>
            <w:lang w:val="en-GB"/>
            <w:rPrChange w:id="366" w:author="mpb" w:date="2023-10-13T17:16:00Z">
              <w:rPr>
                <w:rFonts w:ascii="Times New Roman" w:hAnsi="Times New Roman" w:cs="Times New Roman"/>
                <w:sz w:val="20"/>
                <w:szCs w:val="20"/>
                <w:lang w:val="es-ES"/>
              </w:rPr>
            </w:rPrChange>
          </w:rPr>
          <w:delText>,”</w:delText>
        </w:r>
      </w:del>
      <w:ins w:id="367" w:author="mac_pro" w:date="2023-10-13T00:25:00Z">
        <w:r w:rsidRPr="008A2A21">
          <w:rPr>
            <w:rFonts w:ascii="Times New Roman" w:hAnsi="Times New Roman" w:cs="Times New Roman"/>
            <w:lang w:val="en-GB"/>
            <w:rPrChange w:id="368" w:author="mpb" w:date="2023-10-13T17:16:00Z">
              <w:rPr>
                <w:rFonts w:ascii="Times New Roman" w:hAnsi="Times New Roman" w:cs="Times New Roman"/>
                <w:sz w:val="20"/>
                <w:szCs w:val="20"/>
                <w:lang w:val="es-ES"/>
              </w:rPr>
            </w:rPrChange>
          </w:rPr>
          <w:t>”,</w:t>
        </w:r>
      </w:ins>
      <w:r w:rsidRPr="008A2A21">
        <w:rPr>
          <w:rFonts w:ascii="Times New Roman" w:hAnsi="Times New Roman" w:cs="Times New Roman"/>
          <w:lang w:val="en-GB"/>
          <w:rPrChange w:id="369"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i/>
          <w:lang w:val="en-GB"/>
          <w:rPrChange w:id="370" w:author="mpb" w:date="2023-10-13T17:16:00Z">
            <w:rPr>
              <w:rFonts w:ascii="Times New Roman" w:hAnsi="Times New Roman" w:cs="Times New Roman"/>
              <w:i/>
              <w:sz w:val="20"/>
              <w:szCs w:val="20"/>
              <w:lang w:val="es-ES"/>
            </w:rPr>
          </w:rPrChange>
        </w:rPr>
        <w:t>Ler</w:t>
      </w:r>
      <w:proofErr w:type="spellEnd"/>
      <w:r w:rsidRPr="008A2A21">
        <w:rPr>
          <w:rFonts w:ascii="Times New Roman" w:hAnsi="Times New Roman" w:cs="Times New Roman"/>
          <w:i/>
          <w:lang w:val="en-GB"/>
          <w:rPrChange w:id="371" w:author="mpb" w:date="2023-10-13T17:16:00Z">
            <w:rPr>
              <w:rFonts w:ascii="Times New Roman" w:hAnsi="Times New Roman" w:cs="Times New Roman"/>
              <w:i/>
              <w:sz w:val="20"/>
              <w:szCs w:val="20"/>
              <w:lang w:val="es-ES"/>
            </w:rPr>
          </w:rPrChange>
        </w:rPr>
        <w:t xml:space="preserve"> </w:t>
      </w:r>
      <w:proofErr w:type="spellStart"/>
      <w:r w:rsidRPr="008A2A21">
        <w:rPr>
          <w:rFonts w:ascii="Times New Roman" w:hAnsi="Times New Roman" w:cs="Times New Roman"/>
          <w:i/>
          <w:lang w:val="en-GB"/>
          <w:rPrChange w:id="372" w:author="mpb" w:date="2023-10-13T17:16:00Z">
            <w:rPr>
              <w:rFonts w:ascii="Times New Roman" w:hAnsi="Times New Roman" w:cs="Times New Roman"/>
              <w:i/>
              <w:sz w:val="20"/>
              <w:szCs w:val="20"/>
              <w:lang w:val="es-ES"/>
            </w:rPr>
          </w:rPrChange>
        </w:rPr>
        <w:t>História</w:t>
      </w:r>
      <w:proofErr w:type="spellEnd"/>
      <w:r w:rsidRPr="008A2A21">
        <w:rPr>
          <w:rFonts w:ascii="Times New Roman" w:hAnsi="Times New Roman" w:cs="Times New Roman"/>
          <w:i/>
          <w:lang w:val="en-GB"/>
          <w:rPrChange w:id="373" w:author="mpb" w:date="2023-10-13T17:16:00Z">
            <w:rPr>
              <w:rFonts w:ascii="Times New Roman" w:hAnsi="Times New Roman" w:cs="Times New Roman"/>
              <w:i/>
              <w:sz w:val="20"/>
              <w:szCs w:val="20"/>
              <w:lang w:val="es-ES"/>
            </w:rPr>
          </w:rPrChange>
        </w:rPr>
        <w:t xml:space="preserve"> </w:t>
      </w:r>
      <w:r w:rsidRPr="008A2A21">
        <w:rPr>
          <w:rFonts w:ascii="Times New Roman" w:hAnsi="Times New Roman" w:cs="Times New Roman"/>
          <w:lang w:val="en-GB"/>
          <w:rPrChange w:id="374" w:author="mpb" w:date="2023-10-13T17:16:00Z">
            <w:rPr>
              <w:rFonts w:ascii="Times New Roman" w:hAnsi="Times New Roman" w:cs="Times New Roman"/>
              <w:sz w:val="20"/>
              <w:szCs w:val="20"/>
              <w:lang w:val="es-ES"/>
            </w:rPr>
          </w:rPrChange>
        </w:rPr>
        <w:t xml:space="preserve">75 (2019), 133–156; </w:t>
      </w:r>
      <w:proofErr w:type="spellStart"/>
      <w:r w:rsidRPr="008A2A21">
        <w:rPr>
          <w:rFonts w:ascii="Times New Roman" w:hAnsi="Times New Roman" w:cs="Times New Roman"/>
          <w:lang w:val="en-GB"/>
          <w:rPrChange w:id="375" w:author="mpb" w:date="2023-10-13T17:16:00Z">
            <w:rPr>
              <w:rFonts w:ascii="Times New Roman" w:hAnsi="Times New Roman" w:cs="Times New Roman"/>
              <w:sz w:val="20"/>
              <w:szCs w:val="20"/>
              <w:lang w:val="es-ES"/>
            </w:rPr>
          </w:rPrChange>
        </w:rPr>
        <w:t>Koldo</w:t>
      </w:r>
      <w:proofErr w:type="spellEnd"/>
      <w:r w:rsidRPr="008A2A21">
        <w:rPr>
          <w:rFonts w:ascii="Times New Roman" w:hAnsi="Times New Roman" w:cs="Times New Roman"/>
          <w:lang w:val="en-GB"/>
          <w:rPrChange w:id="376" w:author="mpb" w:date="2023-10-13T17:16:00Z">
            <w:rPr>
              <w:rFonts w:ascii="Times New Roman" w:hAnsi="Times New Roman" w:cs="Times New Roman"/>
              <w:sz w:val="20"/>
              <w:szCs w:val="20"/>
              <w:lang w:val="es-ES"/>
            </w:rPr>
          </w:rPrChange>
        </w:rPr>
        <w:t xml:space="preserve"> Trapaga </w:t>
      </w:r>
      <w:proofErr w:type="spellStart"/>
      <w:r w:rsidRPr="008A2A21">
        <w:rPr>
          <w:rFonts w:ascii="Times New Roman" w:hAnsi="Times New Roman" w:cs="Times New Roman"/>
          <w:lang w:val="en-GB"/>
          <w:rPrChange w:id="377" w:author="mpb" w:date="2023-10-13T17:16:00Z">
            <w:rPr>
              <w:rFonts w:ascii="Times New Roman" w:hAnsi="Times New Roman" w:cs="Times New Roman"/>
              <w:sz w:val="20"/>
              <w:szCs w:val="20"/>
              <w:lang w:val="es-ES"/>
            </w:rPr>
          </w:rPrChange>
        </w:rPr>
        <w:t>Monchet</w:t>
      </w:r>
      <w:proofErr w:type="spellEnd"/>
      <w:r w:rsidRPr="008A2A21">
        <w:rPr>
          <w:rFonts w:ascii="Times New Roman" w:hAnsi="Times New Roman" w:cs="Times New Roman"/>
          <w:lang w:val="en-GB"/>
          <w:rPrChange w:id="378" w:author="mpb" w:date="2023-10-13T17:16:00Z">
            <w:rPr>
              <w:rFonts w:ascii="Times New Roman" w:hAnsi="Times New Roman" w:cs="Times New Roman"/>
              <w:sz w:val="20"/>
              <w:szCs w:val="20"/>
              <w:lang w:val="es-ES"/>
            </w:rPr>
          </w:rPrChange>
        </w:rPr>
        <w:t>, Álvaro Aragón-</w:t>
      </w:r>
      <w:proofErr w:type="spellStart"/>
      <w:r w:rsidRPr="008A2A21">
        <w:rPr>
          <w:rFonts w:ascii="Times New Roman" w:hAnsi="Times New Roman" w:cs="Times New Roman"/>
          <w:lang w:val="en-GB"/>
          <w:rPrChange w:id="379" w:author="mpb" w:date="2023-10-13T17:16:00Z">
            <w:rPr>
              <w:rFonts w:ascii="Times New Roman" w:hAnsi="Times New Roman" w:cs="Times New Roman"/>
              <w:sz w:val="20"/>
              <w:szCs w:val="20"/>
              <w:lang w:val="es-ES"/>
            </w:rPr>
          </w:rPrChange>
        </w:rPr>
        <w:t>Ruano</w:t>
      </w:r>
      <w:proofErr w:type="spellEnd"/>
      <w:r w:rsidRPr="008A2A21">
        <w:rPr>
          <w:rFonts w:ascii="Times New Roman" w:hAnsi="Times New Roman" w:cs="Times New Roman"/>
          <w:lang w:val="en-GB"/>
          <w:rPrChange w:id="380" w:author="mpb" w:date="2023-10-13T17:16:00Z">
            <w:rPr>
              <w:rFonts w:ascii="Times New Roman" w:hAnsi="Times New Roman" w:cs="Times New Roman"/>
              <w:sz w:val="20"/>
              <w:szCs w:val="20"/>
              <w:lang w:val="es-ES"/>
            </w:rPr>
          </w:rPrChange>
        </w:rPr>
        <w:t xml:space="preserve">, Cristina </w:t>
      </w:r>
      <w:proofErr w:type="spellStart"/>
      <w:r w:rsidRPr="008A2A21">
        <w:rPr>
          <w:rFonts w:ascii="Times New Roman" w:hAnsi="Times New Roman" w:cs="Times New Roman"/>
          <w:lang w:val="en-GB"/>
          <w:rPrChange w:id="381" w:author="mpb" w:date="2023-10-13T17:16:00Z">
            <w:rPr>
              <w:rFonts w:ascii="Times New Roman" w:hAnsi="Times New Roman" w:cs="Times New Roman"/>
              <w:sz w:val="20"/>
              <w:szCs w:val="20"/>
              <w:lang w:val="es-ES"/>
            </w:rPr>
          </w:rPrChange>
        </w:rPr>
        <w:t>Joanaz</w:t>
      </w:r>
      <w:proofErr w:type="spellEnd"/>
      <w:r w:rsidRPr="008A2A21">
        <w:rPr>
          <w:rFonts w:ascii="Times New Roman" w:hAnsi="Times New Roman" w:cs="Times New Roman"/>
          <w:lang w:val="en-GB"/>
          <w:rPrChange w:id="382" w:author="mpb" w:date="2023-10-13T17:16:00Z">
            <w:rPr>
              <w:rFonts w:ascii="Times New Roman" w:hAnsi="Times New Roman" w:cs="Times New Roman"/>
              <w:sz w:val="20"/>
              <w:szCs w:val="20"/>
              <w:lang w:val="es-ES"/>
            </w:rPr>
          </w:rPrChange>
        </w:rPr>
        <w:t xml:space="preserve"> de </w:t>
      </w:r>
      <w:proofErr w:type="spellStart"/>
      <w:r w:rsidRPr="008A2A21">
        <w:rPr>
          <w:rFonts w:ascii="Times New Roman" w:hAnsi="Times New Roman" w:cs="Times New Roman"/>
          <w:lang w:val="en-GB"/>
          <w:rPrChange w:id="383" w:author="mpb" w:date="2023-10-13T17:16:00Z">
            <w:rPr>
              <w:rFonts w:ascii="Times New Roman" w:hAnsi="Times New Roman" w:cs="Times New Roman"/>
              <w:sz w:val="20"/>
              <w:szCs w:val="20"/>
              <w:lang w:val="es-ES"/>
            </w:rPr>
          </w:rPrChange>
        </w:rPr>
        <w:t>Melo</w:t>
      </w:r>
      <w:proofErr w:type="spellEnd"/>
      <w:r w:rsidRPr="008A2A21">
        <w:rPr>
          <w:rFonts w:ascii="Times New Roman" w:hAnsi="Times New Roman" w:cs="Times New Roman"/>
          <w:lang w:val="en-GB"/>
          <w:rPrChange w:id="384" w:author="mpb" w:date="2023-10-13T17:16:00Z">
            <w:rPr>
              <w:rFonts w:ascii="Times New Roman" w:hAnsi="Times New Roman" w:cs="Times New Roman"/>
              <w:sz w:val="20"/>
              <w:szCs w:val="20"/>
              <w:lang w:val="es-ES"/>
            </w:rPr>
          </w:rPrChange>
        </w:rPr>
        <w:t xml:space="preserve">, </w:t>
      </w:r>
      <w:r w:rsidRPr="008A2A21">
        <w:rPr>
          <w:rFonts w:ascii="Times New Roman" w:hAnsi="Times New Roman" w:cs="Times New Roman"/>
          <w:i/>
          <w:lang w:val="en-GB"/>
          <w:rPrChange w:id="385" w:author="mpb" w:date="2023-10-13T17:16:00Z">
            <w:rPr>
              <w:rFonts w:ascii="Times New Roman" w:hAnsi="Times New Roman" w:cs="Times New Roman"/>
              <w:i/>
              <w:sz w:val="20"/>
              <w:szCs w:val="20"/>
              <w:lang w:val="es-ES"/>
            </w:rPr>
          </w:rPrChange>
        </w:rPr>
        <w:t>Roots of Sustainability in the Iberian Empires. Shipbuilding and Forestry, 14th</w:t>
      </w:r>
      <w:del w:id="386" w:author="mac_pro" w:date="2023-10-13T00:28:00Z">
        <w:r w:rsidRPr="008A2A21" w:rsidDel="0008135B">
          <w:rPr>
            <w:rFonts w:ascii="Times New Roman" w:hAnsi="Times New Roman" w:cs="Times New Roman"/>
            <w:i/>
            <w:lang w:val="en-GB"/>
            <w:rPrChange w:id="387" w:author="mpb" w:date="2023-10-13T17:16:00Z">
              <w:rPr>
                <w:rFonts w:ascii="Times New Roman" w:hAnsi="Times New Roman" w:cs="Times New Roman"/>
                <w:i/>
                <w:sz w:val="20"/>
                <w:szCs w:val="20"/>
                <w:lang w:val="en-GB"/>
              </w:rPr>
            </w:rPrChange>
          </w:rPr>
          <w:delText>-</w:delText>
        </w:r>
      </w:del>
      <w:ins w:id="388" w:author="mac_pro" w:date="2023-10-13T00:28:00Z">
        <w:r w:rsidRPr="008A2A21">
          <w:rPr>
            <w:rFonts w:ascii="Times New Roman" w:hAnsi="Times New Roman" w:cs="Times New Roman"/>
            <w:i/>
            <w:lang w:val="en-GB"/>
            <w:rPrChange w:id="389" w:author="mpb" w:date="2023-10-13T17:16:00Z">
              <w:rPr>
                <w:rFonts w:ascii="Times New Roman" w:hAnsi="Times New Roman" w:cs="Times New Roman"/>
                <w:i/>
                <w:sz w:val="20"/>
                <w:szCs w:val="20"/>
                <w:lang w:val="en-GB"/>
              </w:rPr>
            </w:rPrChange>
          </w:rPr>
          <w:t>–</w:t>
        </w:r>
      </w:ins>
      <w:r w:rsidRPr="008A2A21">
        <w:rPr>
          <w:rFonts w:ascii="Times New Roman" w:hAnsi="Times New Roman" w:cs="Times New Roman"/>
          <w:i/>
          <w:lang w:val="en-GB"/>
          <w:rPrChange w:id="390" w:author="mpb" w:date="2023-10-13T17:16:00Z">
            <w:rPr>
              <w:rFonts w:ascii="Times New Roman" w:hAnsi="Times New Roman" w:cs="Times New Roman"/>
              <w:i/>
              <w:sz w:val="20"/>
              <w:szCs w:val="20"/>
              <w:lang w:val="en-GB"/>
            </w:rPr>
          </w:rPrChange>
        </w:rPr>
        <w:t xml:space="preserve">19th Centuries </w:t>
      </w:r>
      <w:r w:rsidRPr="008A2A21">
        <w:rPr>
          <w:rFonts w:ascii="Times New Roman" w:hAnsi="Times New Roman" w:cs="Times New Roman"/>
          <w:lang w:val="en-GB"/>
          <w:rPrChange w:id="391" w:author="mpb" w:date="2023-10-13T17:16:00Z">
            <w:rPr>
              <w:rFonts w:ascii="Times New Roman" w:hAnsi="Times New Roman" w:cs="Times New Roman"/>
              <w:sz w:val="20"/>
              <w:szCs w:val="20"/>
              <w:lang w:val="en-GB"/>
            </w:rPr>
          </w:rPrChange>
        </w:rPr>
        <w:t>(New York: Routledge, 2023).</w:t>
      </w:r>
    </w:p>
  </w:footnote>
  <w:footnote w:id="11">
    <w:p w14:paraId="3A8DF849" w14:textId="6873FE15" w:rsidR="001569C8" w:rsidRPr="008A2A21" w:rsidRDefault="001569C8">
      <w:pPr>
        <w:pStyle w:val="NoSpacing"/>
        <w:ind w:left="708" w:hanging="708"/>
        <w:jc w:val="both"/>
        <w:rPr>
          <w:rFonts w:ascii="Times New Roman" w:hAnsi="Times New Roman" w:cs="Times New Roman"/>
          <w:lang w:val="en-GB"/>
          <w:rPrChange w:id="392" w:author="mpb" w:date="2023-10-13T17:16:00Z">
            <w:rPr>
              <w:rFonts w:ascii="Times New Roman" w:hAnsi="Times New Roman" w:cs="Times New Roman"/>
              <w:sz w:val="20"/>
              <w:szCs w:val="20"/>
              <w:lang w:val="en-GB"/>
            </w:rPr>
          </w:rPrChange>
        </w:rPr>
        <w:pPrChange w:id="393" w:author="mac_pro" w:date="2023-10-12T23:54:00Z">
          <w:pPr>
            <w:pStyle w:val="NoSpacing"/>
            <w:jc w:val="both"/>
          </w:pPr>
        </w:pPrChange>
      </w:pPr>
      <w:r w:rsidRPr="008A2A21">
        <w:rPr>
          <w:rStyle w:val="FootnoteReference"/>
          <w:rFonts w:ascii="Times New Roman" w:hAnsi="Times New Roman" w:cs="Times New Roman"/>
          <w:vertAlign w:val="baseline"/>
          <w:lang w:val="en-GB"/>
          <w:rPrChange w:id="394" w:author="mpb" w:date="2023-10-13T17:16:00Z">
            <w:rPr>
              <w:rStyle w:val="FootnoteReference"/>
              <w:rFonts w:ascii="Times New Roman" w:hAnsi="Times New Roman" w:cs="Times New Roman"/>
              <w:sz w:val="20"/>
              <w:szCs w:val="20"/>
              <w:lang w:val="en-GB"/>
            </w:rPr>
          </w:rPrChange>
        </w:rPr>
        <w:footnoteRef/>
      </w:r>
      <w:r w:rsidRPr="008A2A21">
        <w:rPr>
          <w:rFonts w:ascii="Times New Roman" w:hAnsi="Times New Roman" w:cs="Times New Roman"/>
          <w:lang w:val="en-GB"/>
          <w:rPrChange w:id="395" w:author="mpb" w:date="2023-10-13T17:16:00Z">
            <w:rPr>
              <w:rFonts w:ascii="Times New Roman" w:hAnsi="Times New Roman" w:cs="Times New Roman"/>
              <w:sz w:val="20"/>
              <w:szCs w:val="20"/>
              <w:lang w:val="en-GB"/>
            </w:rPr>
          </w:rPrChange>
        </w:rPr>
        <w:t xml:space="preserve"> </w:t>
      </w:r>
      <w:ins w:id="396" w:author="mac_pro" w:date="2023-10-13T00:17:00Z">
        <w:r w:rsidRPr="008A2A21">
          <w:rPr>
            <w:rFonts w:ascii="Times New Roman" w:hAnsi="Times New Roman" w:cs="Times New Roman"/>
            <w:lang w:val="en-GB"/>
            <w:rPrChange w:id="397" w:author="mpb" w:date="2023-10-13T17:16:00Z">
              <w:rPr>
                <w:rFonts w:ascii="Times New Roman" w:hAnsi="Times New Roman" w:cs="Times New Roman"/>
                <w:sz w:val="20"/>
                <w:szCs w:val="20"/>
                <w:lang w:val="en-GB"/>
              </w:rPr>
            </w:rPrChange>
          </w:rPr>
          <w:tab/>
        </w:r>
      </w:ins>
      <w:r w:rsidRPr="008A2A21">
        <w:rPr>
          <w:rFonts w:ascii="Times New Roman" w:hAnsi="Times New Roman" w:cs="Times New Roman"/>
          <w:lang w:val="en-GB"/>
          <w:rPrChange w:id="398" w:author="mpb" w:date="2023-10-13T17:16:00Z">
            <w:rPr>
              <w:rFonts w:ascii="Times New Roman" w:hAnsi="Times New Roman" w:cs="Times New Roman"/>
              <w:sz w:val="20"/>
              <w:szCs w:val="20"/>
              <w:lang w:val="en-GB"/>
            </w:rPr>
          </w:rPrChange>
        </w:rPr>
        <w:t xml:space="preserve">See for instance D. R. Radell, and J. Parsons, “El </w:t>
      </w:r>
      <w:proofErr w:type="spellStart"/>
      <w:r w:rsidRPr="008A2A21">
        <w:rPr>
          <w:rFonts w:ascii="Times New Roman" w:hAnsi="Times New Roman" w:cs="Times New Roman"/>
          <w:lang w:val="en-GB"/>
          <w:rPrChange w:id="399" w:author="mpb" w:date="2023-10-13T17:16:00Z">
            <w:rPr>
              <w:rFonts w:ascii="Times New Roman" w:hAnsi="Times New Roman" w:cs="Times New Roman"/>
              <w:sz w:val="20"/>
              <w:szCs w:val="20"/>
              <w:lang w:val="en-GB"/>
            </w:rPr>
          </w:rPrChange>
        </w:rPr>
        <w:t>Realejo</w:t>
      </w:r>
      <w:proofErr w:type="spellEnd"/>
      <w:r w:rsidRPr="008A2A21">
        <w:rPr>
          <w:rFonts w:ascii="Times New Roman" w:hAnsi="Times New Roman" w:cs="Times New Roman"/>
          <w:lang w:val="en-GB"/>
          <w:rPrChange w:id="400" w:author="mpb" w:date="2023-10-13T17:16:00Z">
            <w:rPr>
              <w:rFonts w:ascii="Times New Roman" w:hAnsi="Times New Roman" w:cs="Times New Roman"/>
              <w:sz w:val="20"/>
              <w:szCs w:val="20"/>
              <w:lang w:val="en-GB"/>
            </w:rPr>
          </w:rPrChange>
        </w:rPr>
        <w:t xml:space="preserve">: A Forgotten Colonial Port and Shipbuilding </w:t>
      </w:r>
      <w:proofErr w:type="spellStart"/>
      <w:r w:rsidRPr="008A2A21">
        <w:rPr>
          <w:rFonts w:ascii="Times New Roman" w:hAnsi="Times New Roman" w:cs="Times New Roman"/>
          <w:lang w:val="en-GB"/>
          <w:rPrChange w:id="401" w:author="mpb" w:date="2023-10-13T17:16:00Z">
            <w:rPr>
              <w:rFonts w:ascii="Times New Roman" w:hAnsi="Times New Roman" w:cs="Times New Roman"/>
              <w:sz w:val="20"/>
              <w:szCs w:val="20"/>
              <w:lang w:val="en-GB"/>
            </w:rPr>
          </w:rPrChange>
        </w:rPr>
        <w:t>Center</w:t>
      </w:r>
      <w:proofErr w:type="spellEnd"/>
      <w:r w:rsidRPr="008A2A21">
        <w:rPr>
          <w:rFonts w:ascii="Times New Roman" w:hAnsi="Times New Roman" w:cs="Times New Roman"/>
          <w:lang w:val="en-GB"/>
          <w:rPrChange w:id="402" w:author="mpb" w:date="2023-10-13T17:16:00Z">
            <w:rPr>
              <w:rFonts w:ascii="Times New Roman" w:hAnsi="Times New Roman" w:cs="Times New Roman"/>
              <w:sz w:val="20"/>
              <w:szCs w:val="20"/>
              <w:lang w:val="en-GB"/>
            </w:rPr>
          </w:rPrChange>
        </w:rPr>
        <w:t xml:space="preserve"> in Nicaragua”</w:t>
      </w:r>
      <w:ins w:id="403" w:author="mpb" w:date="2023-10-13T16:50:00Z">
        <w:r w:rsidRPr="008A2A21">
          <w:rPr>
            <w:rFonts w:ascii="Times New Roman" w:hAnsi="Times New Roman" w:cs="Times New Roman"/>
            <w:lang w:val="en-GB"/>
          </w:rPr>
          <w:t>,</w:t>
        </w:r>
      </w:ins>
      <w:r w:rsidRPr="008A2A21">
        <w:rPr>
          <w:rFonts w:ascii="Times New Roman" w:hAnsi="Times New Roman" w:cs="Times New Roman"/>
          <w:lang w:val="en-GB"/>
          <w:rPrChange w:id="404" w:author="mpb" w:date="2023-10-13T17:16:00Z">
            <w:rPr>
              <w:rFonts w:ascii="Times New Roman" w:hAnsi="Times New Roman" w:cs="Times New Roman"/>
              <w:sz w:val="20"/>
              <w:szCs w:val="20"/>
              <w:lang w:val="en-GB"/>
            </w:rPr>
          </w:rPrChange>
        </w:rPr>
        <w:t xml:space="preserve"> </w:t>
      </w:r>
      <w:del w:id="405" w:author="mpb" w:date="2023-10-13T16:50:00Z">
        <w:r w:rsidRPr="008A2A21" w:rsidDel="00605CBA">
          <w:rPr>
            <w:rFonts w:ascii="Times New Roman" w:hAnsi="Times New Roman" w:cs="Times New Roman"/>
            <w:i/>
            <w:lang w:val="en-GB"/>
            <w:rPrChange w:id="406" w:author="mpb" w:date="2023-10-13T17:16:00Z">
              <w:rPr>
                <w:rFonts w:ascii="Times New Roman" w:hAnsi="Times New Roman" w:cs="Times New Roman"/>
                <w:i/>
                <w:sz w:val="20"/>
                <w:szCs w:val="20"/>
                <w:lang w:val="en-GB"/>
              </w:rPr>
            </w:rPrChange>
          </w:rPr>
          <w:delText xml:space="preserve">The </w:delText>
        </w:r>
      </w:del>
      <w:r w:rsidRPr="008A2A21">
        <w:rPr>
          <w:rFonts w:ascii="Times New Roman" w:hAnsi="Times New Roman" w:cs="Times New Roman"/>
          <w:i/>
          <w:lang w:val="en-GB"/>
          <w:rPrChange w:id="407" w:author="mpb" w:date="2023-10-13T17:16:00Z">
            <w:rPr>
              <w:rFonts w:ascii="Times New Roman" w:hAnsi="Times New Roman" w:cs="Times New Roman"/>
              <w:i/>
              <w:sz w:val="20"/>
              <w:szCs w:val="20"/>
              <w:lang w:val="en-GB"/>
            </w:rPr>
          </w:rPrChange>
        </w:rPr>
        <w:t>Hispanic American Historical Review</w:t>
      </w:r>
      <w:r w:rsidRPr="008A2A21">
        <w:rPr>
          <w:rFonts w:ascii="Times New Roman" w:hAnsi="Times New Roman" w:cs="Times New Roman"/>
          <w:lang w:val="en-GB"/>
          <w:rPrChange w:id="408" w:author="mpb" w:date="2023-10-13T17:16:00Z">
            <w:rPr>
              <w:rFonts w:ascii="Times New Roman" w:hAnsi="Times New Roman" w:cs="Times New Roman"/>
              <w:sz w:val="20"/>
              <w:szCs w:val="20"/>
              <w:lang w:val="en-GB"/>
            </w:rPr>
          </w:rPrChange>
        </w:rPr>
        <w:t xml:space="preserve"> 51 (1971), 295–312; Warren Dean, </w:t>
      </w:r>
      <w:r w:rsidRPr="008A2A21">
        <w:rPr>
          <w:rFonts w:ascii="Times New Roman" w:hAnsi="Times New Roman" w:cs="Times New Roman"/>
          <w:i/>
          <w:lang w:val="en-GB"/>
          <w:rPrChange w:id="409" w:author="mpb" w:date="2023-10-13T17:16:00Z">
            <w:rPr>
              <w:rFonts w:ascii="Times New Roman" w:hAnsi="Times New Roman" w:cs="Times New Roman"/>
              <w:i/>
              <w:sz w:val="20"/>
              <w:szCs w:val="20"/>
              <w:lang w:val="en-GB"/>
            </w:rPr>
          </w:rPrChange>
        </w:rPr>
        <w:t xml:space="preserve">With </w:t>
      </w:r>
      <w:proofErr w:type="spellStart"/>
      <w:r w:rsidRPr="008A2A21">
        <w:rPr>
          <w:rFonts w:ascii="Times New Roman" w:hAnsi="Times New Roman" w:cs="Times New Roman"/>
          <w:i/>
          <w:lang w:val="en-GB"/>
          <w:rPrChange w:id="410" w:author="mpb" w:date="2023-10-13T17:16:00Z">
            <w:rPr>
              <w:rFonts w:ascii="Times New Roman" w:hAnsi="Times New Roman" w:cs="Times New Roman"/>
              <w:i/>
              <w:sz w:val="20"/>
              <w:szCs w:val="20"/>
              <w:lang w:val="en-GB"/>
            </w:rPr>
          </w:rPrChange>
        </w:rPr>
        <w:t>Broadax</w:t>
      </w:r>
      <w:proofErr w:type="spellEnd"/>
      <w:r w:rsidRPr="008A2A21">
        <w:rPr>
          <w:rFonts w:ascii="Times New Roman" w:hAnsi="Times New Roman" w:cs="Times New Roman"/>
          <w:i/>
          <w:lang w:val="en-GB"/>
          <w:rPrChange w:id="411" w:author="mpb" w:date="2023-10-13T17:16:00Z">
            <w:rPr>
              <w:rFonts w:ascii="Times New Roman" w:hAnsi="Times New Roman" w:cs="Times New Roman"/>
              <w:i/>
              <w:sz w:val="20"/>
              <w:szCs w:val="20"/>
              <w:lang w:val="en-GB"/>
            </w:rPr>
          </w:rPrChange>
        </w:rPr>
        <w:t xml:space="preserve"> and Firebrand: The Destruction of the Brazilian Atlantic Forest</w:t>
      </w:r>
      <w:r w:rsidRPr="008A2A21">
        <w:rPr>
          <w:rFonts w:ascii="Times New Roman" w:hAnsi="Times New Roman" w:cs="Times New Roman"/>
          <w:lang w:val="en-GB"/>
          <w:rPrChange w:id="412" w:author="mpb" w:date="2023-10-13T17:16:00Z">
            <w:rPr>
              <w:rFonts w:ascii="Times New Roman" w:hAnsi="Times New Roman" w:cs="Times New Roman"/>
              <w:sz w:val="20"/>
              <w:szCs w:val="20"/>
              <w:lang w:val="en-GB"/>
            </w:rPr>
          </w:rPrChange>
        </w:rPr>
        <w:t xml:space="preserve"> (Berkeley: University of California Press, 1995); Peter </w:t>
      </w:r>
      <w:proofErr w:type="spellStart"/>
      <w:r w:rsidRPr="008A2A21">
        <w:rPr>
          <w:rFonts w:ascii="Times New Roman" w:hAnsi="Times New Roman" w:cs="Times New Roman"/>
          <w:lang w:val="en-GB"/>
          <w:rPrChange w:id="413" w:author="mpb" w:date="2023-10-13T17:16:00Z">
            <w:rPr>
              <w:rFonts w:ascii="Times New Roman" w:hAnsi="Times New Roman" w:cs="Times New Roman"/>
              <w:sz w:val="20"/>
              <w:szCs w:val="20"/>
              <w:lang w:val="en-GB"/>
            </w:rPr>
          </w:rPrChange>
        </w:rPr>
        <w:t>Boomgaard</w:t>
      </w:r>
      <w:proofErr w:type="spellEnd"/>
      <w:r w:rsidRPr="008A2A21">
        <w:rPr>
          <w:rFonts w:ascii="Times New Roman" w:hAnsi="Times New Roman" w:cs="Times New Roman"/>
          <w:lang w:val="en-GB"/>
          <w:rPrChange w:id="414" w:author="mpb" w:date="2023-10-13T17:16:00Z">
            <w:rPr>
              <w:rFonts w:ascii="Times New Roman" w:hAnsi="Times New Roman" w:cs="Times New Roman"/>
              <w:sz w:val="20"/>
              <w:szCs w:val="20"/>
              <w:lang w:val="en-GB"/>
            </w:rPr>
          </w:rPrChange>
        </w:rPr>
        <w:t>, “The VOC Trade in Forest Products in the Seventeenth Century”</w:t>
      </w:r>
      <w:ins w:id="415" w:author="mpb" w:date="2023-10-13T16:51:00Z">
        <w:r w:rsidRPr="008A2A21">
          <w:rPr>
            <w:rFonts w:ascii="Times New Roman" w:hAnsi="Times New Roman" w:cs="Times New Roman"/>
            <w:lang w:val="en-GB"/>
          </w:rPr>
          <w:t>,</w:t>
        </w:r>
      </w:ins>
      <w:r w:rsidRPr="008A2A21">
        <w:rPr>
          <w:rFonts w:ascii="Times New Roman" w:hAnsi="Times New Roman" w:cs="Times New Roman"/>
          <w:lang w:val="en-GB"/>
          <w:rPrChange w:id="416" w:author="mpb" w:date="2023-10-13T17:16:00Z">
            <w:rPr>
              <w:rFonts w:ascii="Times New Roman" w:hAnsi="Times New Roman" w:cs="Times New Roman"/>
              <w:sz w:val="20"/>
              <w:szCs w:val="20"/>
              <w:lang w:val="en-GB"/>
            </w:rPr>
          </w:rPrChange>
        </w:rPr>
        <w:t xml:space="preserve"> in Richard Grove, Vinita </w:t>
      </w:r>
      <w:proofErr w:type="spellStart"/>
      <w:r w:rsidRPr="008A2A21">
        <w:rPr>
          <w:rFonts w:ascii="Times New Roman" w:hAnsi="Times New Roman" w:cs="Times New Roman"/>
          <w:lang w:val="en-GB"/>
          <w:rPrChange w:id="417" w:author="mpb" w:date="2023-10-13T17:16:00Z">
            <w:rPr>
              <w:rFonts w:ascii="Times New Roman" w:hAnsi="Times New Roman" w:cs="Times New Roman"/>
              <w:sz w:val="20"/>
              <w:szCs w:val="20"/>
              <w:lang w:val="en-GB"/>
            </w:rPr>
          </w:rPrChange>
        </w:rPr>
        <w:t>Damodaran</w:t>
      </w:r>
      <w:proofErr w:type="spellEnd"/>
      <w:r w:rsidRPr="008A2A21">
        <w:rPr>
          <w:rFonts w:ascii="Times New Roman" w:hAnsi="Times New Roman" w:cs="Times New Roman"/>
          <w:lang w:val="en-GB"/>
          <w:rPrChange w:id="418" w:author="mpb" w:date="2023-10-13T17:16:00Z">
            <w:rPr>
              <w:rFonts w:ascii="Times New Roman" w:hAnsi="Times New Roman" w:cs="Times New Roman"/>
              <w:sz w:val="20"/>
              <w:szCs w:val="20"/>
              <w:lang w:val="en-GB"/>
            </w:rPr>
          </w:rPrChange>
        </w:rPr>
        <w:t xml:space="preserve">, and </w:t>
      </w:r>
      <w:proofErr w:type="spellStart"/>
      <w:r w:rsidRPr="008A2A21">
        <w:rPr>
          <w:rFonts w:ascii="Times New Roman" w:hAnsi="Times New Roman" w:cs="Times New Roman"/>
          <w:lang w:val="en-GB"/>
          <w:rPrChange w:id="419" w:author="mpb" w:date="2023-10-13T17:16:00Z">
            <w:rPr>
              <w:rFonts w:ascii="Times New Roman" w:hAnsi="Times New Roman" w:cs="Times New Roman"/>
              <w:sz w:val="20"/>
              <w:szCs w:val="20"/>
              <w:lang w:val="en-GB"/>
            </w:rPr>
          </w:rPrChange>
        </w:rPr>
        <w:t>Satpal</w:t>
      </w:r>
      <w:proofErr w:type="spellEnd"/>
      <w:r w:rsidRPr="008A2A21">
        <w:rPr>
          <w:rFonts w:ascii="Times New Roman" w:hAnsi="Times New Roman" w:cs="Times New Roman"/>
          <w:lang w:val="en-GB"/>
          <w:rPrChange w:id="420" w:author="mpb" w:date="2023-10-13T17:16:00Z">
            <w:rPr>
              <w:rFonts w:ascii="Times New Roman" w:hAnsi="Times New Roman" w:cs="Times New Roman"/>
              <w:sz w:val="20"/>
              <w:szCs w:val="20"/>
              <w:lang w:val="en-GB"/>
            </w:rPr>
          </w:rPrChange>
        </w:rPr>
        <w:t xml:space="preserve"> </w:t>
      </w:r>
      <w:proofErr w:type="spellStart"/>
      <w:r w:rsidRPr="008A2A21">
        <w:rPr>
          <w:rFonts w:ascii="Times New Roman" w:hAnsi="Times New Roman" w:cs="Times New Roman"/>
          <w:lang w:val="en-GB"/>
          <w:rPrChange w:id="421" w:author="mpb" w:date="2023-10-13T17:16:00Z">
            <w:rPr>
              <w:rFonts w:ascii="Times New Roman" w:hAnsi="Times New Roman" w:cs="Times New Roman"/>
              <w:sz w:val="20"/>
              <w:szCs w:val="20"/>
              <w:lang w:val="en-GB"/>
            </w:rPr>
          </w:rPrChange>
        </w:rPr>
        <w:t>Sangwan</w:t>
      </w:r>
      <w:proofErr w:type="spellEnd"/>
      <w:r w:rsidRPr="008A2A21">
        <w:rPr>
          <w:rFonts w:ascii="Times New Roman" w:hAnsi="Times New Roman" w:cs="Times New Roman"/>
          <w:lang w:val="en-GB"/>
          <w:rPrChange w:id="422" w:author="mpb" w:date="2023-10-13T17:16:00Z">
            <w:rPr>
              <w:rFonts w:ascii="Times New Roman" w:hAnsi="Times New Roman" w:cs="Times New Roman"/>
              <w:sz w:val="20"/>
              <w:szCs w:val="20"/>
              <w:lang w:val="en-GB"/>
            </w:rPr>
          </w:rPrChange>
        </w:rPr>
        <w:t xml:space="preserve"> (</w:t>
      </w:r>
      <w:proofErr w:type="spellStart"/>
      <w:r w:rsidRPr="008A2A21">
        <w:rPr>
          <w:rFonts w:ascii="Times New Roman" w:hAnsi="Times New Roman" w:cs="Times New Roman"/>
          <w:lang w:val="en-GB"/>
          <w:rPrChange w:id="423" w:author="mpb" w:date="2023-10-13T17:16:00Z">
            <w:rPr>
              <w:rFonts w:ascii="Times New Roman" w:hAnsi="Times New Roman" w:cs="Times New Roman"/>
              <w:sz w:val="20"/>
              <w:szCs w:val="20"/>
              <w:lang w:val="en-GB"/>
            </w:rPr>
          </w:rPrChange>
        </w:rPr>
        <w:t>eds</w:t>
      </w:r>
      <w:proofErr w:type="spellEnd"/>
      <w:r w:rsidRPr="008A2A21">
        <w:rPr>
          <w:rFonts w:ascii="Times New Roman" w:hAnsi="Times New Roman" w:cs="Times New Roman"/>
          <w:lang w:val="en-GB"/>
          <w:rPrChange w:id="424" w:author="mpb" w:date="2023-10-13T17:16:00Z">
            <w:rPr>
              <w:rFonts w:ascii="Times New Roman" w:hAnsi="Times New Roman" w:cs="Times New Roman"/>
              <w:sz w:val="20"/>
              <w:szCs w:val="20"/>
              <w:lang w:val="en-GB"/>
            </w:rPr>
          </w:rPrChange>
        </w:rPr>
        <w:t xml:space="preserve">), </w:t>
      </w:r>
      <w:r w:rsidRPr="008A2A21">
        <w:rPr>
          <w:rFonts w:ascii="Times New Roman" w:hAnsi="Times New Roman" w:cs="Times New Roman"/>
          <w:i/>
          <w:lang w:val="en-GB"/>
          <w:rPrChange w:id="425" w:author="mpb" w:date="2023-10-13T17:16:00Z">
            <w:rPr>
              <w:rFonts w:ascii="Times New Roman" w:hAnsi="Times New Roman" w:cs="Times New Roman"/>
              <w:i/>
              <w:sz w:val="20"/>
              <w:szCs w:val="20"/>
              <w:lang w:val="en-GB"/>
            </w:rPr>
          </w:rPrChange>
        </w:rPr>
        <w:t>Nature and the Orient: The Environmental History of South and Southeast Asia</w:t>
      </w:r>
      <w:r w:rsidRPr="008A2A21">
        <w:rPr>
          <w:rFonts w:ascii="Times New Roman" w:hAnsi="Times New Roman" w:cs="Times New Roman"/>
          <w:lang w:val="en-GB"/>
          <w:rPrChange w:id="426" w:author="mpb" w:date="2023-10-13T17:16:00Z">
            <w:rPr>
              <w:rFonts w:ascii="Times New Roman" w:hAnsi="Times New Roman" w:cs="Times New Roman"/>
              <w:sz w:val="20"/>
              <w:szCs w:val="20"/>
              <w:lang w:val="en-GB"/>
            </w:rPr>
          </w:rPrChange>
        </w:rPr>
        <w:t xml:space="preserve"> (Delhi: Oxford University Press, 1998); </w:t>
      </w:r>
      <w:r w:rsidRPr="004660AB">
        <w:rPr>
          <w:rFonts w:ascii="Times New Roman" w:hAnsi="Times New Roman" w:cs="Times New Roman"/>
          <w:lang w:val="en-GB"/>
          <w:rPrChange w:id="427" w:author="mpb" w:date="2023-10-13T17:48:00Z">
            <w:rPr>
              <w:rFonts w:ascii="Times New Roman" w:hAnsi="Times New Roman" w:cs="Times New Roman"/>
              <w:sz w:val="20"/>
              <w:szCs w:val="20"/>
              <w:lang w:val="en-GB"/>
            </w:rPr>
          </w:rPrChange>
        </w:rPr>
        <w:t xml:space="preserve">Reinaldo </w:t>
      </w:r>
      <w:proofErr w:type="spellStart"/>
      <w:r w:rsidRPr="004660AB">
        <w:rPr>
          <w:rFonts w:ascii="Times New Roman" w:hAnsi="Times New Roman" w:cs="Times New Roman"/>
          <w:lang w:val="en-GB"/>
          <w:rPrChange w:id="428" w:author="mpb" w:date="2023-10-13T17:48:00Z">
            <w:rPr>
              <w:rFonts w:ascii="Times New Roman" w:hAnsi="Times New Roman" w:cs="Times New Roman"/>
              <w:sz w:val="20"/>
              <w:szCs w:val="20"/>
              <w:lang w:val="en-GB"/>
            </w:rPr>
          </w:rPrChange>
        </w:rPr>
        <w:t>Funes</w:t>
      </w:r>
      <w:proofErr w:type="spellEnd"/>
      <w:r w:rsidRPr="004660AB">
        <w:rPr>
          <w:rFonts w:ascii="Times New Roman" w:hAnsi="Times New Roman" w:cs="Times New Roman"/>
          <w:lang w:val="en-GB"/>
          <w:rPrChange w:id="429" w:author="mpb" w:date="2023-10-13T17:48:00Z">
            <w:rPr>
              <w:rFonts w:ascii="Times New Roman" w:hAnsi="Times New Roman" w:cs="Times New Roman"/>
              <w:sz w:val="20"/>
              <w:szCs w:val="20"/>
              <w:lang w:val="en-GB"/>
            </w:rPr>
          </w:rPrChange>
        </w:rPr>
        <w:t xml:space="preserve"> </w:t>
      </w:r>
      <w:proofErr w:type="spellStart"/>
      <w:r w:rsidRPr="004660AB">
        <w:rPr>
          <w:rFonts w:ascii="Times New Roman" w:hAnsi="Times New Roman" w:cs="Times New Roman"/>
          <w:lang w:val="en-GB"/>
          <w:rPrChange w:id="430" w:author="mpb" w:date="2023-10-13T17:48:00Z">
            <w:rPr>
              <w:rFonts w:ascii="Times New Roman" w:hAnsi="Times New Roman" w:cs="Times New Roman"/>
              <w:sz w:val="20"/>
              <w:szCs w:val="20"/>
              <w:lang w:val="en-GB"/>
            </w:rPr>
          </w:rPrChange>
        </w:rPr>
        <w:t>Monzote</w:t>
      </w:r>
      <w:proofErr w:type="spellEnd"/>
      <w:ins w:id="431" w:author="mpb" w:date="2023-10-13T16:51:00Z">
        <w:r w:rsidRPr="004660AB">
          <w:rPr>
            <w:rFonts w:ascii="Times New Roman" w:hAnsi="Times New Roman" w:cs="Times New Roman"/>
            <w:lang w:val="en-GB"/>
          </w:rPr>
          <w:t xml:space="preserve"> and</w:t>
        </w:r>
      </w:ins>
      <w:del w:id="432" w:author="mpb" w:date="2023-10-13T16:51:00Z">
        <w:r w:rsidRPr="004660AB" w:rsidDel="00CD7CDB">
          <w:rPr>
            <w:rFonts w:ascii="Times New Roman" w:hAnsi="Times New Roman" w:cs="Times New Roman"/>
            <w:lang w:val="en-GB"/>
            <w:rPrChange w:id="433" w:author="mpb" w:date="2023-10-13T17:48:00Z">
              <w:rPr>
                <w:rFonts w:ascii="Times New Roman" w:hAnsi="Times New Roman" w:cs="Times New Roman"/>
                <w:sz w:val="20"/>
                <w:szCs w:val="20"/>
                <w:lang w:val="en-GB"/>
              </w:rPr>
            </w:rPrChange>
          </w:rPr>
          <w:delText>,</w:delText>
        </w:r>
      </w:del>
      <w:r w:rsidRPr="004660AB">
        <w:rPr>
          <w:rFonts w:ascii="Times New Roman" w:hAnsi="Times New Roman" w:cs="Times New Roman"/>
          <w:lang w:val="en-GB"/>
          <w:rPrChange w:id="434" w:author="mpb" w:date="2023-10-13T17:48:00Z">
            <w:rPr>
              <w:rFonts w:ascii="Times New Roman" w:hAnsi="Times New Roman" w:cs="Times New Roman"/>
              <w:sz w:val="20"/>
              <w:szCs w:val="20"/>
              <w:lang w:val="en-GB"/>
            </w:rPr>
          </w:rPrChange>
        </w:rPr>
        <w:t xml:space="preserve"> Reinaldo </w:t>
      </w:r>
      <w:proofErr w:type="spellStart"/>
      <w:r w:rsidRPr="004660AB">
        <w:rPr>
          <w:rFonts w:ascii="Times New Roman" w:hAnsi="Times New Roman" w:cs="Times New Roman"/>
          <w:lang w:val="en-GB"/>
          <w:rPrChange w:id="435" w:author="mpb" w:date="2023-10-13T17:48:00Z">
            <w:rPr>
              <w:rFonts w:ascii="Times New Roman" w:hAnsi="Times New Roman" w:cs="Times New Roman"/>
              <w:sz w:val="20"/>
              <w:szCs w:val="20"/>
              <w:lang w:val="en-GB"/>
            </w:rPr>
          </w:rPrChange>
        </w:rPr>
        <w:t>Funes</w:t>
      </w:r>
      <w:proofErr w:type="spellEnd"/>
      <w:r w:rsidRPr="004660AB">
        <w:rPr>
          <w:rFonts w:ascii="Times New Roman" w:hAnsi="Times New Roman" w:cs="Times New Roman"/>
          <w:lang w:val="en-GB"/>
          <w:rPrChange w:id="436" w:author="mpb" w:date="2023-10-13T17:48:00Z">
            <w:rPr>
              <w:rFonts w:ascii="Times New Roman" w:hAnsi="Times New Roman" w:cs="Times New Roman"/>
              <w:sz w:val="20"/>
              <w:szCs w:val="20"/>
              <w:lang w:val="en-GB"/>
            </w:rPr>
          </w:rPrChange>
        </w:rPr>
        <w:t xml:space="preserve"> </w:t>
      </w:r>
      <w:proofErr w:type="spellStart"/>
      <w:r w:rsidRPr="004660AB">
        <w:rPr>
          <w:rFonts w:ascii="Times New Roman" w:hAnsi="Times New Roman" w:cs="Times New Roman"/>
          <w:lang w:val="en-GB"/>
          <w:rPrChange w:id="437" w:author="mpb" w:date="2023-10-13T17:48:00Z">
            <w:rPr>
              <w:rFonts w:ascii="Times New Roman" w:hAnsi="Times New Roman" w:cs="Times New Roman"/>
              <w:sz w:val="20"/>
              <w:szCs w:val="20"/>
              <w:lang w:val="en-GB"/>
            </w:rPr>
          </w:rPrChange>
        </w:rPr>
        <w:t>Monzote</w:t>
      </w:r>
      <w:proofErr w:type="spellEnd"/>
      <w:r w:rsidRPr="004660AB">
        <w:rPr>
          <w:rFonts w:ascii="Times New Roman" w:hAnsi="Times New Roman" w:cs="Times New Roman"/>
          <w:lang w:val="en-GB"/>
          <w:rPrChange w:id="438" w:author="mpb" w:date="2023-10-13T17:48:00Z">
            <w:rPr>
              <w:rFonts w:ascii="Times New Roman" w:hAnsi="Times New Roman" w:cs="Times New Roman"/>
              <w:sz w:val="20"/>
              <w:szCs w:val="20"/>
              <w:lang w:val="en-GB"/>
            </w:rPr>
          </w:rPrChange>
        </w:rPr>
        <w:t xml:space="preserve">, “Los </w:t>
      </w:r>
      <w:proofErr w:type="spellStart"/>
      <w:r w:rsidRPr="004660AB">
        <w:rPr>
          <w:rFonts w:ascii="Times New Roman" w:hAnsi="Times New Roman" w:cs="Times New Roman"/>
          <w:lang w:val="en-GB"/>
          <w:rPrChange w:id="439" w:author="mpb" w:date="2023-10-13T17:48:00Z">
            <w:rPr>
              <w:rFonts w:ascii="Times New Roman" w:hAnsi="Times New Roman" w:cs="Times New Roman"/>
              <w:sz w:val="20"/>
              <w:szCs w:val="20"/>
              <w:lang w:val="en-GB"/>
            </w:rPr>
          </w:rPrChange>
        </w:rPr>
        <w:t>conflictos</w:t>
      </w:r>
      <w:proofErr w:type="spellEnd"/>
      <w:r w:rsidRPr="004660AB">
        <w:rPr>
          <w:rFonts w:ascii="Times New Roman" w:hAnsi="Times New Roman" w:cs="Times New Roman"/>
          <w:lang w:val="en-GB"/>
          <w:rPrChange w:id="440" w:author="mpb" w:date="2023-10-13T17:48:00Z">
            <w:rPr>
              <w:rFonts w:ascii="Times New Roman" w:hAnsi="Times New Roman" w:cs="Times New Roman"/>
              <w:sz w:val="20"/>
              <w:szCs w:val="20"/>
              <w:lang w:val="en-GB"/>
            </w:rPr>
          </w:rPrChange>
        </w:rPr>
        <w:t xml:space="preserve"> </w:t>
      </w:r>
      <w:proofErr w:type="spellStart"/>
      <w:r w:rsidRPr="004660AB">
        <w:rPr>
          <w:rFonts w:ascii="Times New Roman" w:hAnsi="Times New Roman" w:cs="Times New Roman"/>
          <w:lang w:val="en-GB"/>
          <w:rPrChange w:id="441" w:author="mpb" w:date="2023-10-13T17:48:00Z">
            <w:rPr>
              <w:rFonts w:ascii="Times New Roman" w:hAnsi="Times New Roman" w:cs="Times New Roman"/>
              <w:sz w:val="20"/>
              <w:szCs w:val="20"/>
              <w:lang w:val="en-GB"/>
            </w:rPr>
          </w:rPrChange>
        </w:rPr>
        <w:t>por</w:t>
      </w:r>
      <w:proofErr w:type="spellEnd"/>
      <w:r w:rsidRPr="004660AB">
        <w:rPr>
          <w:rFonts w:ascii="Times New Roman" w:hAnsi="Times New Roman" w:cs="Times New Roman"/>
          <w:lang w:val="en-GB"/>
          <w:rPrChange w:id="442" w:author="mpb" w:date="2023-10-13T17:48:00Z">
            <w:rPr>
              <w:rFonts w:ascii="Times New Roman" w:hAnsi="Times New Roman" w:cs="Times New Roman"/>
              <w:sz w:val="20"/>
              <w:szCs w:val="20"/>
              <w:lang w:val="en-GB"/>
            </w:rPr>
          </w:rPrChange>
        </w:rPr>
        <w:t xml:space="preserve"> el </w:t>
      </w:r>
      <w:proofErr w:type="spellStart"/>
      <w:r w:rsidRPr="004660AB">
        <w:rPr>
          <w:rFonts w:ascii="Times New Roman" w:hAnsi="Times New Roman" w:cs="Times New Roman"/>
          <w:lang w:val="en-GB"/>
          <w:rPrChange w:id="443" w:author="mpb" w:date="2023-10-13T17:48:00Z">
            <w:rPr>
              <w:rFonts w:ascii="Times New Roman" w:hAnsi="Times New Roman" w:cs="Times New Roman"/>
              <w:sz w:val="20"/>
              <w:szCs w:val="20"/>
              <w:lang w:val="en-GB"/>
            </w:rPr>
          </w:rPrChange>
        </w:rPr>
        <w:t>acceso</w:t>
      </w:r>
      <w:proofErr w:type="spellEnd"/>
      <w:r w:rsidRPr="004660AB">
        <w:rPr>
          <w:rFonts w:ascii="Times New Roman" w:hAnsi="Times New Roman" w:cs="Times New Roman"/>
          <w:lang w:val="en-GB"/>
          <w:rPrChange w:id="444" w:author="mpb" w:date="2023-10-13T17:48:00Z">
            <w:rPr>
              <w:rFonts w:ascii="Times New Roman" w:hAnsi="Times New Roman" w:cs="Times New Roman"/>
              <w:sz w:val="20"/>
              <w:szCs w:val="20"/>
              <w:lang w:val="en-GB"/>
            </w:rPr>
          </w:rPrChange>
        </w:rPr>
        <w:t xml:space="preserve"> a la </w:t>
      </w:r>
      <w:proofErr w:type="spellStart"/>
      <w:r w:rsidRPr="004660AB">
        <w:rPr>
          <w:rFonts w:ascii="Times New Roman" w:hAnsi="Times New Roman" w:cs="Times New Roman"/>
          <w:lang w:val="en-GB"/>
          <w:rPrChange w:id="445" w:author="mpb" w:date="2023-10-13T17:48:00Z">
            <w:rPr>
              <w:rFonts w:ascii="Times New Roman" w:hAnsi="Times New Roman" w:cs="Times New Roman"/>
              <w:sz w:val="20"/>
              <w:szCs w:val="20"/>
              <w:lang w:val="en-GB"/>
            </w:rPr>
          </w:rPrChange>
        </w:rPr>
        <w:t>madera</w:t>
      </w:r>
      <w:proofErr w:type="spellEnd"/>
      <w:r w:rsidRPr="004660AB">
        <w:rPr>
          <w:rFonts w:ascii="Times New Roman" w:hAnsi="Times New Roman" w:cs="Times New Roman"/>
          <w:lang w:val="en-GB"/>
          <w:rPrChange w:id="446" w:author="mpb" w:date="2023-10-13T17:48:00Z">
            <w:rPr>
              <w:rFonts w:ascii="Times New Roman" w:hAnsi="Times New Roman" w:cs="Times New Roman"/>
              <w:sz w:val="20"/>
              <w:szCs w:val="20"/>
              <w:lang w:val="en-GB"/>
            </w:rPr>
          </w:rPrChange>
        </w:rPr>
        <w:t xml:space="preserve"> </w:t>
      </w:r>
      <w:proofErr w:type="spellStart"/>
      <w:r w:rsidRPr="004660AB">
        <w:rPr>
          <w:rFonts w:ascii="Times New Roman" w:hAnsi="Times New Roman" w:cs="Times New Roman"/>
          <w:lang w:val="en-GB"/>
          <w:rPrChange w:id="447" w:author="mpb" w:date="2023-10-13T17:48:00Z">
            <w:rPr>
              <w:rFonts w:ascii="Times New Roman" w:hAnsi="Times New Roman" w:cs="Times New Roman"/>
              <w:sz w:val="20"/>
              <w:szCs w:val="20"/>
              <w:lang w:val="en-GB"/>
            </w:rPr>
          </w:rPrChange>
        </w:rPr>
        <w:t>en</w:t>
      </w:r>
      <w:proofErr w:type="spellEnd"/>
      <w:r w:rsidRPr="004660AB">
        <w:rPr>
          <w:rFonts w:ascii="Times New Roman" w:hAnsi="Times New Roman" w:cs="Times New Roman"/>
          <w:lang w:val="en-GB"/>
          <w:rPrChange w:id="448" w:author="mpb" w:date="2023-10-13T17:48:00Z">
            <w:rPr>
              <w:rFonts w:ascii="Times New Roman" w:hAnsi="Times New Roman" w:cs="Times New Roman"/>
              <w:sz w:val="20"/>
              <w:szCs w:val="20"/>
              <w:lang w:val="en-GB"/>
            </w:rPr>
          </w:rPrChange>
        </w:rPr>
        <w:t xml:space="preserve"> La Habana: </w:t>
      </w:r>
      <w:proofErr w:type="spellStart"/>
      <w:r w:rsidRPr="004660AB">
        <w:rPr>
          <w:rFonts w:ascii="Times New Roman" w:hAnsi="Times New Roman" w:cs="Times New Roman"/>
          <w:lang w:val="en-GB"/>
          <w:rPrChange w:id="449" w:author="mpb" w:date="2023-10-13T17:48:00Z">
            <w:rPr>
              <w:rFonts w:ascii="Times New Roman" w:hAnsi="Times New Roman" w:cs="Times New Roman"/>
              <w:sz w:val="20"/>
              <w:szCs w:val="20"/>
              <w:lang w:val="en-GB"/>
            </w:rPr>
          </w:rPrChange>
        </w:rPr>
        <w:t>hacendados</w:t>
      </w:r>
      <w:proofErr w:type="spellEnd"/>
      <w:r w:rsidRPr="004660AB">
        <w:rPr>
          <w:rFonts w:ascii="Times New Roman" w:hAnsi="Times New Roman" w:cs="Times New Roman"/>
          <w:lang w:val="en-GB"/>
          <w:rPrChange w:id="450" w:author="mpb" w:date="2023-10-13T17:48:00Z">
            <w:rPr>
              <w:rFonts w:ascii="Times New Roman" w:hAnsi="Times New Roman" w:cs="Times New Roman"/>
              <w:sz w:val="20"/>
              <w:szCs w:val="20"/>
              <w:lang w:val="en-GB"/>
            </w:rPr>
          </w:rPrChange>
        </w:rPr>
        <w:t xml:space="preserve"> vs Marina”, in José </w:t>
      </w:r>
      <w:proofErr w:type="spellStart"/>
      <w:r w:rsidRPr="004660AB">
        <w:rPr>
          <w:rFonts w:ascii="Times New Roman" w:hAnsi="Times New Roman" w:cs="Times New Roman"/>
          <w:lang w:val="en-GB"/>
          <w:rPrChange w:id="451" w:author="mpb" w:date="2023-10-13T17:48:00Z">
            <w:rPr>
              <w:rFonts w:ascii="Times New Roman" w:hAnsi="Times New Roman" w:cs="Times New Roman"/>
              <w:sz w:val="20"/>
              <w:szCs w:val="20"/>
              <w:lang w:val="en-GB"/>
            </w:rPr>
          </w:rPrChange>
        </w:rPr>
        <w:t>Piqueras</w:t>
      </w:r>
      <w:proofErr w:type="spellEnd"/>
      <w:del w:id="452" w:author="mpb" w:date="2023-10-13T16:52:00Z">
        <w:r w:rsidRPr="004660AB" w:rsidDel="00CD7CDB">
          <w:rPr>
            <w:rFonts w:ascii="Times New Roman" w:hAnsi="Times New Roman" w:cs="Times New Roman"/>
            <w:lang w:val="en-GB"/>
            <w:rPrChange w:id="453" w:author="mpb" w:date="2023-10-13T17:48:00Z">
              <w:rPr>
                <w:rFonts w:ascii="Times New Roman" w:hAnsi="Times New Roman" w:cs="Times New Roman"/>
                <w:sz w:val="20"/>
                <w:szCs w:val="20"/>
                <w:lang w:val="en-GB"/>
              </w:rPr>
            </w:rPrChange>
          </w:rPr>
          <w:delText>,</w:delText>
        </w:r>
      </w:del>
      <w:r w:rsidRPr="004660AB">
        <w:rPr>
          <w:rFonts w:ascii="Times New Roman" w:hAnsi="Times New Roman" w:cs="Times New Roman"/>
          <w:lang w:val="en-GB"/>
          <w:rPrChange w:id="454" w:author="mpb" w:date="2023-10-13T17:48:00Z">
            <w:rPr>
              <w:rFonts w:ascii="Times New Roman" w:hAnsi="Times New Roman" w:cs="Times New Roman"/>
              <w:sz w:val="20"/>
              <w:szCs w:val="20"/>
              <w:lang w:val="en-GB"/>
            </w:rPr>
          </w:rPrChange>
        </w:rPr>
        <w:t xml:space="preserve"> (ed.)</w:t>
      </w:r>
      <w:ins w:id="455" w:author="mpb" w:date="2023-10-13T16:52:00Z">
        <w:r w:rsidRPr="004660AB">
          <w:rPr>
            <w:rFonts w:ascii="Times New Roman" w:hAnsi="Times New Roman" w:cs="Times New Roman"/>
            <w:lang w:val="en-GB"/>
          </w:rPr>
          <w:t>,</w:t>
        </w:r>
      </w:ins>
      <w:r w:rsidRPr="004660AB">
        <w:rPr>
          <w:rFonts w:ascii="Times New Roman" w:hAnsi="Times New Roman" w:cs="Times New Roman"/>
          <w:i/>
          <w:lang w:val="en-GB"/>
          <w:rPrChange w:id="456" w:author="mpb" w:date="2023-10-13T17:48:00Z">
            <w:rPr>
              <w:rFonts w:ascii="Times New Roman" w:hAnsi="Times New Roman" w:cs="Times New Roman"/>
              <w:i/>
              <w:sz w:val="20"/>
              <w:szCs w:val="20"/>
              <w:lang w:val="en-GB"/>
            </w:rPr>
          </w:rPrChange>
        </w:rPr>
        <w:t xml:space="preserve"> </w:t>
      </w:r>
      <w:proofErr w:type="spellStart"/>
      <w:r w:rsidRPr="004660AB">
        <w:rPr>
          <w:rFonts w:ascii="Times New Roman" w:hAnsi="Times New Roman" w:cs="Times New Roman"/>
          <w:i/>
          <w:lang w:val="en-GB"/>
          <w:rPrChange w:id="457" w:author="mpb" w:date="2023-10-13T17:48:00Z">
            <w:rPr>
              <w:rFonts w:ascii="Times New Roman" w:hAnsi="Times New Roman" w:cs="Times New Roman"/>
              <w:i/>
              <w:sz w:val="20"/>
              <w:szCs w:val="20"/>
              <w:lang w:val="en-GB"/>
            </w:rPr>
          </w:rPrChange>
        </w:rPr>
        <w:t>Diez</w:t>
      </w:r>
      <w:proofErr w:type="spellEnd"/>
      <w:r w:rsidRPr="004660AB">
        <w:rPr>
          <w:rFonts w:ascii="Times New Roman" w:hAnsi="Times New Roman" w:cs="Times New Roman"/>
          <w:i/>
          <w:lang w:val="en-GB"/>
          <w:rPrChange w:id="458" w:author="mpb" w:date="2023-10-13T17:48:00Z">
            <w:rPr>
              <w:rFonts w:ascii="Times New Roman" w:hAnsi="Times New Roman" w:cs="Times New Roman"/>
              <w:i/>
              <w:sz w:val="20"/>
              <w:szCs w:val="20"/>
              <w:lang w:val="en-GB"/>
            </w:rPr>
          </w:rPrChange>
        </w:rPr>
        <w:t xml:space="preserve"> </w:t>
      </w:r>
      <w:proofErr w:type="spellStart"/>
      <w:r w:rsidRPr="004660AB">
        <w:rPr>
          <w:rFonts w:ascii="Times New Roman" w:hAnsi="Times New Roman" w:cs="Times New Roman"/>
          <w:i/>
          <w:lang w:val="en-GB"/>
          <w:rPrChange w:id="459" w:author="mpb" w:date="2023-10-13T17:48:00Z">
            <w:rPr>
              <w:rFonts w:ascii="Times New Roman" w:hAnsi="Times New Roman" w:cs="Times New Roman"/>
              <w:i/>
              <w:sz w:val="20"/>
              <w:szCs w:val="20"/>
              <w:lang w:val="en-GB"/>
            </w:rPr>
          </w:rPrChange>
        </w:rPr>
        <w:t>nuevas</w:t>
      </w:r>
      <w:proofErr w:type="spellEnd"/>
      <w:r w:rsidRPr="004660AB">
        <w:rPr>
          <w:rFonts w:ascii="Times New Roman" w:hAnsi="Times New Roman" w:cs="Times New Roman"/>
          <w:i/>
          <w:lang w:val="en-GB"/>
          <w:rPrChange w:id="460" w:author="mpb" w:date="2023-10-13T17:48:00Z">
            <w:rPr>
              <w:rFonts w:ascii="Times New Roman" w:hAnsi="Times New Roman" w:cs="Times New Roman"/>
              <w:i/>
              <w:sz w:val="20"/>
              <w:szCs w:val="20"/>
              <w:lang w:val="en-GB"/>
            </w:rPr>
          </w:rPrChange>
        </w:rPr>
        <w:t xml:space="preserve"> </w:t>
      </w:r>
      <w:proofErr w:type="spellStart"/>
      <w:r w:rsidRPr="004660AB">
        <w:rPr>
          <w:rFonts w:ascii="Times New Roman" w:hAnsi="Times New Roman" w:cs="Times New Roman"/>
          <w:i/>
          <w:lang w:val="en-GB"/>
          <w:rPrChange w:id="461" w:author="mpb" w:date="2023-10-13T17:48:00Z">
            <w:rPr>
              <w:rFonts w:ascii="Times New Roman" w:hAnsi="Times New Roman" w:cs="Times New Roman"/>
              <w:i/>
              <w:sz w:val="20"/>
              <w:szCs w:val="20"/>
              <w:lang w:val="en-GB"/>
            </w:rPr>
          </w:rPrChange>
        </w:rPr>
        <w:t>miradas</w:t>
      </w:r>
      <w:proofErr w:type="spellEnd"/>
      <w:r w:rsidRPr="004660AB">
        <w:rPr>
          <w:rFonts w:ascii="Times New Roman" w:hAnsi="Times New Roman" w:cs="Times New Roman"/>
          <w:i/>
          <w:lang w:val="en-GB"/>
          <w:rPrChange w:id="462" w:author="mpb" w:date="2023-10-13T17:48:00Z">
            <w:rPr>
              <w:rFonts w:ascii="Times New Roman" w:hAnsi="Times New Roman" w:cs="Times New Roman"/>
              <w:i/>
              <w:sz w:val="20"/>
              <w:szCs w:val="20"/>
              <w:lang w:val="en-GB"/>
            </w:rPr>
          </w:rPrChange>
        </w:rPr>
        <w:t xml:space="preserve"> de </w:t>
      </w:r>
      <w:proofErr w:type="spellStart"/>
      <w:r w:rsidRPr="004660AB">
        <w:rPr>
          <w:rFonts w:ascii="Times New Roman" w:hAnsi="Times New Roman" w:cs="Times New Roman"/>
          <w:i/>
          <w:lang w:val="en-GB"/>
          <w:rPrChange w:id="463" w:author="mpb" w:date="2023-10-13T17:48:00Z">
            <w:rPr>
              <w:rFonts w:ascii="Times New Roman" w:hAnsi="Times New Roman" w:cs="Times New Roman"/>
              <w:i/>
              <w:sz w:val="20"/>
              <w:szCs w:val="20"/>
              <w:lang w:val="en-GB"/>
            </w:rPr>
          </w:rPrChange>
        </w:rPr>
        <w:t>historia</w:t>
      </w:r>
      <w:proofErr w:type="spellEnd"/>
      <w:r w:rsidRPr="004660AB">
        <w:rPr>
          <w:rFonts w:ascii="Times New Roman" w:hAnsi="Times New Roman" w:cs="Times New Roman"/>
          <w:i/>
          <w:lang w:val="en-GB"/>
          <w:rPrChange w:id="464" w:author="mpb" w:date="2023-10-13T17:48:00Z">
            <w:rPr>
              <w:rFonts w:ascii="Times New Roman" w:hAnsi="Times New Roman" w:cs="Times New Roman"/>
              <w:i/>
              <w:sz w:val="20"/>
              <w:szCs w:val="20"/>
              <w:lang w:val="en-GB"/>
            </w:rPr>
          </w:rPrChange>
        </w:rPr>
        <w:t xml:space="preserve"> de Cuba</w:t>
      </w:r>
      <w:r w:rsidRPr="004660AB">
        <w:rPr>
          <w:rFonts w:ascii="Times New Roman" w:hAnsi="Times New Roman" w:cs="Times New Roman"/>
          <w:lang w:val="en-GB"/>
          <w:rPrChange w:id="465" w:author="mpb" w:date="2023-10-13T17:48:00Z">
            <w:rPr>
              <w:rFonts w:ascii="Times New Roman" w:hAnsi="Times New Roman" w:cs="Times New Roman"/>
              <w:sz w:val="20"/>
              <w:szCs w:val="20"/>
              <w:lang w:val="en-GB"/>
            </w:rPr>
          </w:rPrChange>
        </w:rPr>
        <w:t xml:space="preserve"> (</w:t>
      </w:r>
      <w:proofErr w:type="spellStart"/>
      <w:r w:rsidRPr="004660AB">
        <w:rPr>
          <w:rFonts w:ascii="Times New Roman" w:hAnsi="Times New Roman" w:cs="Times New Roman"/>
          <w:lang w:val="en-GB"/>
          <w:rPrChange w:id="466" w:author="mpb" w:date="2023-10-13T17:48:00Z">
            <w:rPr>
              <w:rFonts w:ascii="Times New Roman" w:hAnsi="Times New Roman" w:cs="Times New Roman"/>
              <w:sz w:val="20"/>
              <w:szCs w:val="20"/>
              <w:lang w:val="en-GB"/>
            </w:rPr>
          </w:rPrChange>
        </w:rPr>
        <w:t>Castellón</w:t>
      </w:r>
      <w:proofErr w:type="spellEnd"/>
      <w:r w:rsidRPr="004660AB">
        <w:rPr>
          <w:rFonts w:ascii="Times New Roman" w:hAnsi="Times New Roman" w:cs="Times New Roman"/>
          <w:lang w:val="en-GB"/>
          <w:rPrChange w:id="467" w:author="mpb" w:date="2023-10-13T17:48:00Z">
            <w:rPr>
              <w:rFonts w:ascii="Times New Roman" w:hAnsi="Times New Roman" w:cs="Times New Roman"/>
              <w:sz w:val="20"/>
              <w:szCs w:val="20"/>
              <w:lang w:val="en-GB"/>
            </w:rPr>
          </w:rPrChange>
        </w:rPr>
        <w:t xml:space="preserve">: </w:t>
      </w:r>
      <w:proofErr w:type="spellStart"/>
      <w:r w:rsidRPr="004660AB">
        <w:rPr>
          <w:rFonts w:ascii="Times New Roman" w:hAnsi="Times New Roman" w:cs="Times New Roman"/>
          <w:lang w:val="en-GB"/>
          <w:rPrChange w:id="468" w:author="mpb" w:date="2023-10-13T17:48:00Z">
            <w:rPr>
              <w:rFonts w:ascii="Times New Roman" w:hAnsi="Times New Roman" w:cs="Times New Roman"/>
              <w:sz w:val="20"/>
              <w:szCs w:val="20"/>
              <w:lang w:val="en-GB"/>
            </w:rPr>
          </w:rPrChange>
        </w:rPr>
        <w:t>Publicacions</w:t>
      </w:r>
      <w:proofErr w:type="spellEnd"/>
      <w:r w:rsidRPr="004660AB">
        <w:rPr>
          <w:rFonts w:ascii="Times New Roman" w:hAnsi="Times New Roman" w:cs="Times New Roman"/>
          <w:lang w:val="en-GB"/>
          <w:rPrChange w:id="469" w:author="mpb" w:date="2023-10-13T17:48:00Z">
            <w:rPr>
              <w:rFonts w:ascii="Times New Roman" w:hAnsi="Times New Roman" w:cs="Times New Roman"/>
              <w:sz w:val="20"/>
              <w:szCs w:val="20"/>
              <w:lang w:val="en-GB"/>
            </w:rPr>
          </w:rPrChange>
        </w:rPr>
        <w:t xml:space="preserve"> de la </w:t>
      </w:r>
      <w:proofErr w:type="spellStart"/>
      <w:r w:rsidRPr="004660AB">
        <w:rPr>
          <w:rFonts w:ascii="Times New Roman" w:hAnsi="Times New Roman" w:cs="Times New Roman"/>
          <w:lang w:val="en-GB"/>
          <w:rPrChange w:id="470" w:author="mpb" w:date="2023-10-13T17:48:00Z">
            <w:rPr>
              <w:rFonts w:ascii="Times New Roman" w:hAnsi="Times New Roman" w:cs="Times New Roman"/>
              <w:sz w:val="20"/>
              <w:szCs w:val="20"/>
              <w:lang w:val="en-GB"/>
            </w:rPr>
          </w:rPrChange>
        </w:rPr>
        <w:t>Universitat</w:t>
      </w:r>
      <w:proofErr w:type="spellEnd"/>
      <w:r w:rsidRPr="004660AB">
        <w:rPr>
          <w:rFonts w:ascii="Times New Roman" w:hAnsi="Times New Roman" w:cs="Times New Roman"/>
          <w:lang w:val="en-GB"/>
          <w:rPrChange w:id="471" w:author="mpb" w:date="2023-10-13T17:48:00Z">
            <w:rPr>
              <w:rFonts w:ascii="Times New Roman" w:hAnsi="Times New Roman" w:cs="Times New Roman"/>
              <w:sz w:val="20"/>
              <w:szCs w:val="20"/>
              <w:lang w:val="en-GB"/>
            </w:rPr>
          </w:rPrChange>
        </w:rPr>
        <w:t xml:space="preserve"> </w:t>
      </w:r>
      <w:proofErr w:type="spellStart"/>
      <w:r w:rsidRPr="004660AB">
        <w:rPr>
          <w:rFonts w:ascii="Times New Roman" w:hAnsi="Times New Roman" w:cs="Times New Roman"/>
          <w:lang w:val="en-GB"/>
          <w:rPrChange w:id="472" w:author="mpb" w:date="2023-10-13T17:48:00Z">
            <w:rPr>
              <w:rFonts w:ascii="Times New Roman" w:hAnsi="Times New Roman" w:cs="Times New Roman"/>
              <w:sz w:val="20"/>
              <w:szCs w:val="20"/>
              <w:lang w:val="en-GB"/>
            </w:rPr>
          </w:rPrChange>
        </w:rPr>
        <w:t>Jaume</w:t>
      </w:r>
      <w:proofErr w:type="spellEnd"/>
      <w:r w:rsidRPr="004660AB">
        <w:rPr>
          <w:rFonts w:ascii="Times New Roman" w:hAnsi="Times New Roman" w:cs="Times New Roman"/>
          <w:lang w:val="en-GB"/>
          <w:rPrChange w:id="473" w:author="mpb" w:date="2023-10-13T17:48:00Z">
            <w:rPr>
              <w:rFonts w:ascii="Times New Roman" w:hAnsi="Times New Roman" w:cs="Times New Roman"/>
              <w:sz w:val="20"/>
              <w:szCs w:val="20"/>
              <w:lang w:val="en-GB"/>
            </w:rPr>
          </w:rPrChange>
        </w:rPr>
        <w:t xml:space="preserve"> l, 1998), 67–90</w:t>
      </w:r>
      <w:r w:rsidRPr="008A2A21">
        <w:rPr>
          <w:rFonts w:ascii="Times New Roman" w:hAnsi="Times New Roman" w:cs="Times New Roman"/>
          <w:lang w:val="en-GB"/>
          <w:rPrChange w:id="474" w:author="mpb" w:date="2023-10-13T17:16:00Z">
            <w:rPr>
              <w:rFonts w:ascii="Times New Roman" w:hAnsi="Times New Roman" w:cs="Times New Roman"/>
              <w:sz w:val="20"/>
              <w:szCs w:val="20"/>
              <w:lang w:val="en-GB"/>
            </w:rPr>
          </w:rPrChange>
        </w:rPr>
        <w:t xml:space="preserve"> and </w:t>
      </w:r>
      <w:r w:rsidRPr="008A2A21">
        <w:rPr>
          <w:rFonts w:ascii="Times New Roman" w:hAnsi="Times New Roman" w:cs="Times New Roman"/>
          <w:i/>
          <w:lang w:val="en-GB"/>
          <w:rPrChange w:id="475" w:author="mpb" w:date="2023-10-13T17:16:00Z">
            <w:rPr>
              <w:rFonts w:ascii="Times New Roman" w:hAnsi="Times New Roman" w:cs="Times New Roman"/>
              <w:i/>
              <w:sz w:val="20"/>
              <w:szCs w:val="20"/>
              <w:lang w:val="en-GB"/>
            </w:rPr>
          </w:rPrChange>
        </w:rPr>
        <w:t>From Rainforest to Cane Field in Cuba: An Environmental History since 1492</w:t>
      </w:r>
      <w:r w:rsidRPr="008A2A21">
        <w:rPr>
          <w:rFonts w:ascii="Times New Roman" w:hAnsi="Times New Roman" w:cs="Times New Roman"/>
          <w:lang w:val="en-GB"/>
          <w:rPrChange w:id="476" w:author="mpb" w:date="2023-10-13T17:16:00Z">
            <w:rPr>
              <w:rFonts w:ascii="Times New Roman" w:hAnsi="Times New Roman" w:cs="Times New Roman"/>
              <w:sz w:val="20"/>
              <w:szCs w:val="20"/>
              <w:lang w:val="en-GB"/>
            </w:rPr>
          </w:rPrChange>
        </w:rPr>
        <w:t xml:space="preserve"> (Chapel Hill: </w:t>
      </w:r>
      <w:del w:id="477" w:author="mpb" w:date="2023-10-13T16:52:00Z">
        <w:r w:rsidRPr="008A2A21" w:rsidDel="00950357">
          <w:rPr>
            <w:rFonts w:ascii="Times New Roman" w:hAnsi="Times New Roman" w:cs="Times New Roman"/>
            <w:lang w:val="en-GB"/>
            <w:rPrChange w:id="478" w:author="mpb" w:date="2023-10-13T17:16:00Z">
              <w:rPr>
                <w:rFonts w:ascii="Times New Roman" w:hAnsi="Times New Roman" w:cs="Times New Roman"/>
                <w:sz w:val="20"/>
                <w:szCs w:val="20"/>
                <w:lang w:val="en-GB"/>
              </w:rPr>
            </w:rPrChange>
          </w:rPr>
          <w:delText xml:space="preserve">The </w:delText>
        </w:r>
      </w:del>
      <w:r w:rsidRPr="008A2A21">
        <w:rPr>
          <w:rFonts w:ascii="Times New Roman" w:hAnsi="Times New Roman" w:cs="Times New Roman"/>
          <w:lang w:val="en-GB"/>
          <w:rPrChange w:id="479" w:author="mpb" w:date="2023-10-13T17:16:00Z">
            <w:rPr>
              <w:rFonts w:ascii="Times New Roman" w:hAnsi="Times New Roman" w:cs="Times New Roman"/>
              <w:sz w:val="20"/>
              <w:szCs w:val="20"/>
              <w:lang w:val="en-GB"/>
            </w:rPr>
          </w:rPrChange>
        </w:rPr>
        <w:t xml:space="preserve">University of North Carolina Press, 2008); Shawn W. Miller, </w:t>
      </w:r>
      <w:r w:rsidRPr="008A2A21">
        <w:rPr>
          <w:rFonts w:ascii="Times New Roman" w:hAnsi="Times New Roman" w:cs="Times New Roman"/>
          <w:i/>
          <w:lang w:val="en-GB"/>
          <w:rPrChange w:id="480" w:author="mpb" w:date="2023-10-13T17:16:00Z">
            <w:rPr>
              <w:rFonts w:ascii="Times New Roman" w:hAnsi="Times New Roman" w:cs="Times New Roman"/>
              <w:i/>
              <w:sz w:val="20"/>
              <w:szCs w:val="20"/>
              <w:lang w:val="en-GB"/>
            </w:rPr>
          </w:rPrChange>
        </w:rPr>
        <w:t>Fruitless Trees: Portuguese Conservation and Brazil’s Colonial Timber</w:t>
      </w:r>
      <w:r w:rsidRPr="008A2A21">
        <w:rPr>
          <w:rFonts w:ascii="Times New Roman" w:hAnsi="Times New Roman" w:cs="Times New Roman"/>
          <w:lang w:val="en-GB"/>
          <w:rPrChange w:id="481" w:author="mpb" w:date="2023-10-13T17:16:00Z">
            <w:rPr>
              <w:rFonts w:ascii="Times New Roman" w:hAnsi="Times New Roman" w:cs="Times New Roman"/>
              <w:sz w:val="20"/>
              <w:szCs w:val="20"/>
              <w:lang w:val="en-GB"/>
            </w:rPr>
          </w:rPrChange>
        </w:rPr>
        <w:t xml:space="preserve"> (Stanford</w:t>
      </w:r>
      <w:ins w:id="482" w:author="mpb" w:date="2023-10-13T16:58:00Z">
        <w:r w:rsidRPr="008A2A21">
          <w:rPr>
            <w:rFonts w:ascii="Times New Roman" w:hAnsi="Times New Roman" w:cs="Times New Roman"/>
            <w:lang w:val="en-GB"/>
          </w:rPr>
          <w:t>, CA</w:t>
        </w:r>
      </w:ins>
      <w:r w:rsidRPr="008A2A21">
        <w:rPr>
          <w:rFonts w:ascii="Times New Roman" w:hAnsi="Times New Roman" w:cs="Times New Roman"/>
          <w:lang w:val="en-GB"/>
          <w:rPrChange w:id="483" w:author="mpb" w:date="2023-10-13T17:16:00Z">
            <w:rPr>
              <w:rFonts w:ascii="Times New Roman" w:hAnsi="Times New Roman" w:cs="Times New Roman"/>
              <w:sz w:val="20"/>
              <w:szCs w:val="20"/>
              <w:lang w:val="en-GB"/>
            </w:rPr>
          </w:rPrChange>
        </w:rPr>
        <w:t xml:space="preserve">: Stanford University Press, 2000); Greg </w:t>
      </w:r>
      <w:proofErr w:type="spellStart"/>
      <w:r w:rsidRPr="008A2A21">
        <w:rPr>
          <w:rFonts w:ascii="Times New Roman" w:hAnsi="Times New Roman" w:cs="Times New Roman"/>
          <w:lang w:val="en-GB"/>
          <w:rPrChange w:id="484" w:author="mpb" w:date="2023-10-13T17:16:00Z">
            <w:rPr>
              <w:rFonts w:ascii="Times New Roman" w:hAnsi="Times New Roman" w:cs="Times New Roman"/>
              <w:sz w:val="20"/>
              <w:szCs w:val="20"/>
              <w:lang w:val="en-GB"/>
            </w:rPr>
          </w:rPrChange>
        </w:rPr>
        <w:t>Bankoff</w:t>
      </w:r>
      <w:proofErr w:type="spellEnd"/>
      <w:r w:rsidRPr="008A2A21">
        <w:rPr>
          <w:rFonts w:ascii="Times New Roman" w:hAnsi="Times New Roman" w:cs="Times New Roman"/>
          <w:lang w:val="en-GB"/>
          <w:rPrChange w:id="485" w:author="mpb" w:date="2023-10-13T17:16:00Z">
            <w:rPr>
              <w:rFonts w:ascii="Times New Roman" w:hAnsi="Times New Roman" w:cs="Times New Roman"/>
              <w:sz w:val="20"/>
              <w:szCs w:val="20"/>
              <w:lang w:val="en-GB"/>
            </w:rPr>
          </w:rPrChange>
        </w:rPr>
        <w:t>, “The Tree as the Enemy of Man: Changing Attitudes to the Forests of the Philippines, 1565–1898</w:t>
      </w:r>
      <w:del w:id="486" w:author="mac_pro" w:date="2023-10-13T00:25:00Z">
        <w:r w:rsidRPr="008A2A21" w:rsidDel="006944D3">
          <w:rPr>
            <w:rFonts w:ascii="Times New Roman" w:hAnsi="Times New Roman" w:cs="Times New Roman"/>
            <w:lang w:val="en-GB"/>
            <w:rPrChange w:id="487" w:author="mpb" w:date="2023-10-13T17:16:00Z">
              <w:rPr>
                <w:rFonts w:ascii="Times New Roman" w:hAnsi="Times New Roman" w:cs="Times New Roman"/>
                <w:sz w:val="20"/>
                <w:szCs w:val="20"/>
                <w:lang w:val="en-GB"/>
              </w:rPr>
            </w:rPrChange>
          </w:rPr>
          <w:delText>,”</w:delText>
        </w:r>
      </w:del>
      <w:ins w:id="488" w:author="mac_pro" w:date="2023-10-13T00:25:00Z">
        <w:r w:rsidRPr="008A2A21">
          <w:rPr>
            <w:rFonts w:ascii="Times New Roman" w:hAnsi="Times New Roman" w:cs="Times New Roman"/>
            <w:lang w:val="en-GB"/>
            <w:rPrChange w:id="489" w:author="mpb" w:date="2023-10-13T17:16:00Z">
              <w:rPr>
                <w:rFonts w:ascii="Times New Roman" w:hAnsi="Times New Roman" w:cs="Times New Roman"/>
                <w:sz w:val="20"/>
                <w:szCs w:val="20"/>
                <w:lang w:val="en-GB"/>
              </w:rPr>
            </w:rPrChange>
          </w:rPr>
          <w:t>”,</w:t>
        </w:r>
      </w:ins>
      <w:r w:rsidRPr="008A2A21">
        <w:rPr>
          <w:rFonts w:ascii="Times New Roman" w:hAnsi="Times New Roman" w:cs="Times New Roman"/>
          <w:lang w:val="en-GB"/>
          <w:rPrChange w:id="490" w:author="mpb" w:date="2023-10-13T17:16:00Z">
            <w:rPr>
              <w:rFonts w:ascii="Times New Roman" w:hAnsi="Times New Roman" w:cs="Times New Roman"/>
              <w:sz w:val="20"/>
              <w:szCs w:val="20"/>
              <w:lang w:val="en-GB"/>
            </w:rPr>
          </w:rPrChange>
        </w:rPr>
        <w:t xml:space="preserve"> </w:t>
      </w:r>
      <w:r w:rsidRPr="008A2A21">
        <w:rPr>
          <w:rFonts w:ascii="Times New Roman" w:hAnsi="Times New Roman" w:cs="Times New Roman"/>
          <w:i/>
          <w:lang w:val="en-GB"/>
          <w:rPrChange w:id="491" w:author="mpb" w:date="2023-10-13T17:16:00Z">
            <w:rPr>
              <w:rFonts w:ascii="Times New Roman" w:hAnsi="Times New Roman" w:cs="Times New Roman"/>
              <w:i/>
              <w:sz w:val="20"/>
              <w:szCs w:val="20"/>
              <w:lang w:val="en-GB"/>
            </w:rPr>
          </w:rPrChange>
        </w:rPr>
        <w:t>Philippine Studies</w:t>
      </w:r>
      <w:r w:rsidRPr="008A2A21">
        <w:rPr>
          <w:rFonts w:ascii="Times New Roman" w:hAnsi="Times New Roman" w:cs="Times New Roman"/>
          <w:lang w:val="en-GB"/>
          <w:rPrChange w:id="492" w:author="mpb" w:date="2023-10-13T17:16:00Z">
            <w:rPr>
              <w:rFonts w:ascii="Times New Roman" w:hAnsi="Times New Roman" w:cs="Times New Roman"/>
              <w:sz w:val="20"/>
              <w:szCs w:val="20"/>
              <w:lang w:val="en-GB"/>
            </w:rPr>
          </w:rPrChange>
        </w:rPr>
        <w:t xml:space="preserve"> 52, no. 3 (2004), 320–344; </w:t>
      </w:r>
      <w:proofErr w:type="spellStart"/>
      <w:r w:rsidRPr="008A2A21">
        <w:rPr>
          <w:rFonts w:ascii="Times New Roman" w:hAnsi="Times New Roman" w:cs="Times New Roman"/>
          <w:lang w:val="en-GB"/>
          <w:rPrChange w:id="493" w:author="mpb" w:date="2023-10-13T17:16:00Z">
            <w:rPr>
              <w:rFonts w:ascii="Times New Roman" w:hAnsi="Times New Roman" w:cs="Times New Roman"/>
              <w:sz w:val="20"/>
              <w:szCs w:val="20"/>
              <w:lang w:val="en-GB"/>
            </w:rPr>
          </w:rPrChange>
        </w:rPr>
        <w:t>Germán</w:t>
      </w:r>
      <w:proofErr w:type="spellEnd"/>
      <w:r w:rsidRPr="008A2A21">
        <w:rPr>
          <w:rFonts w:ascii="Times New Roman" w:hAnsi="Times New Roman" w:cs="Times New Roman"/>
          <w:lang w:val="en-GB"/>
          <w:rPrChange w:id="494" w:author="mpb" w:date="2023-10-13T17:16:00Z">
            <w:rPr>
              <w:rFonts w:ascii="Times New Roman" w:hAnsi="Times New Roman" w:cs="Times New Roman"/>
              <w:sz w:val="20"/>
              <w:szCs w:val="20"/>
              <w:lang w:val="en-GB"/>
            </w:rPr>
          </w:rPrChange>
        </w:rPr>
        <w:t xml:space="preserve"> Luis Andrade Muñoz, </w:t>
      </w:r>
      <w:r w:rsidRPr="008A2A21">
        <w:rPr>
          <w:rFonts w:ascii="Times New Roman" w:hAnsi="Times New Roman" w:cs="Times New Roman"/>
          <w:i/>
          <w:lang w:val="en-GB"/>
          <w:rPrChange w:id="495" w:author="mpb" w:date="2023-10-13T17:16:00Z">
            <w:rPr>
              <w:rFonts w:ascii="Times New Roman" w:hAnsi="Times New Roman" w:cs="Times New Roman"/>
              <w:i/>
              <w:sz w:val="20"/>
              <w:szCs w:val="20"/>
              <w:lang w:val="en-GB"/>
            </w:rPr>
          </w:rPrChange>
        </w:rPr>
        <w:t xml:space="preserve">Un mar de </w:t>
      </w:r>
      <w:proofErr w:type="spellStart"/>
      <w:r w:rsidRPr="008A2A21">
        <w:rPr>
          <w:rFonts w:ascii="Times New Roman" w:hAnsi="Times New Roman" w:cs="Times New Roman"/>
          <w:i/>
          <w:lang w:val="en-GB"/>
          <w:rPrChange w:id="496" w:author="mpb" w:date="2023-10-13T17:16:00Z">
            <w:rPr>
              <w:rFonts w:ascii="Times New Roman" w:hAnsi="Times New Roman" w:cs="Times New Roman"/>
              <w:i/>
              <w:sz w:val="20"/>
              <w:szCs w:val="20"/>
              <w:lang w:val="en-GB"/>
            </w:rPr>
          </w:rPrChange>
        </w:rPr>
        <w:t>intereses</w:t>
      </w:r>
      <w:proofErr w:type="spellEnd"/>
      <w:r w:rsidRPr="008A2A21">
        <w:rPr>
          <w:rFonts w:ascii="Times New Roman" w:hAnsi="Times New Roman" w:cs="Times New Roman"/>
          <w:i/>
          <w:lang w:val="en-GB"/>
          <w:rPrChange w:id="497" w:author="mpb" w:date="2023-10-13T17:16:00Z">
            <w:rPr>
              <w:rFonts w:ascii="Times New Roman" w:hAnsi="Times New Roman" w:cs="Times New Roman"/>
              <w:i/>
              <w:sz w:val="20"/>
              <w:szCs w:val="20"/>
              <w:lang w:val="en-GB"/>
            </w:rPr>
          </w:rPrChange>
        </w:rPr>
        <w:t xml:space="preserve">, la </w:t>
      </w:r>
      <w:proofErr w:type="spellStart"/>
      <w:r w:rsidRPr="008A2A21">
        <w:rPr>
          <w:rFonts w:ascii="Times New Roman" w:hAnsi="Times New Roman" w:cs="Times New Roman"/>
          <w:i/>
          <w:lang w:val="en-GB"/>
          <w:rPrChange w:id="498" w:author="mpb" w:date="2023-10-13T17:16:00Z">
            <w:rPr>
              <w:rFonts w:ascii="Times New Roman" w:hAnsi="Times New Roman" w:cs="Times New Roman"/>
              <w:i/>
              <w:sz w:val="20"/>
              <w:szCs w:val="20"/>
              <w:lang w:val="en-GB"/>
            </w:rPr>
          </w:rPrChange>
        </w:rPr>
        <w:t>producción</w:t>
      </w:r>
      <w:proofErr w:type="spellEnd"/>
      <w:r w:rsidRPr="008A2A21">
        <w:rPr>
          <w:rFonts w:ascii="Times New Roman" w:hAnsi="Times New Roman" w:cs="Times New Roman"/>
          <w:i/>
          <w:lang w:val="en-GB"/>
          <w:rPrChange w:id="499" w:author="mpb" w:date="2023-10-13T17:16:00Z">
            <w:rPr>
              <w:rFonts w:ascii="Times New Roman" w:hAnsi="Times New Roman" w:cs="Times New Roman"/>
              <w:i/>
              <w:sz w:val="20"/>
              <w:szCs w:val="20"/>
              <w:lang w:val="en-GB"/>
            </w:rPr>
          </w:rPrChange>
        </w:rPr>
        <w:t xml:space="preserve"> de </w:t>
      </w:r>
      <w:proofErr w:type="spellStart"/>
      <w:r w:rsidRPr="008A2A21">
        <w:rPr>
          <w:rFonts w:ascii="Times New Roman" w:hAnsi="Times New Roman" w:cs="Times New Roman"/>
          <w:i/>
          <w:lang w:val="en-GB"/>
          <w:rPrChange w:id="500" w:author="mpb" w:date="2023-10-13T17:16:00Z">
            <w:rPr>
              <w:rFonts w:ascii="Times New Roman" w:hAnsi="Times New Roman" w:cs="Times New Roman"/>
              <w:i/>
              <w:sz w:val="20"/>
              <w:szCs w:val="20"/>
              <w:lang w:val="en-GB"/>
            </w:rPr>
          </w:rPrChange>
        </w:rPr>
        <w:t>pertrechos</w:t>
      </w:r>
      <w:proofErr w:type="spellEnd"/>
      <w:r w:rsidRPr="008A2A21">
        <w:rPr>
          <w:rFonts w:ascii="Times New Roman" w:hAnsi="Times New Roman" w:cs="Times New Roman"/>
          <w:i/>
          <w:lang w:val="en-GB"/>
          <w:rPrChange w:id="501" w:author="mpb" w:date="2023-10-13T17:16:00Z">
            <w:rPr>
              <w:rFonts w:ascii="Times New Roman" w:hAnsi="Times New Roman" w:cs="Times New Roman"/>
              <w:i/>
              <w:sz w:val="20"/>
              <w:szCs w:val="20"/>
              <w:lang w:val="en-GB"/>
            </w:rPr>
          </w:rPrChange>
        </w:rPr>
        <w:t xml:space="preserve"> </w:t>
      </w:r>
      <w:proofErr w:type="spellStart"/>
      <w:r w:rsidRPr="008A2A21">
        <w:rPr>
          <w:rFonts w:ascii="Times New Roman" w:hAnsi="Times New Roman" w:cs="Times New Roman"/>
          <w:i/>
          <w:lang w:val="en-GB"/>
          <w:rPrChange w:id="502" w:author="mpb" w:date="2023-10-13T17:16:00Z">
            <w:rPr>
              <w:rFonts w:ascii="Times New Roman" w:hAnsi="Times New Roman" w:cs="Times New Roman"/>
              <w:i/>
              <w:sz w:val="20"/>
              <w:szCs w:val="20"/>
              <w:lang w:val="en-GB"/>
            </w:rPr>
          </w:rPrChange>
        </w:rPr>
        <w:t>navales</w:t>
      </w:r>
      <w:proofErr w:type="spellEnd"/>
      <w:r w:rsidRPr="008A2A21">
        <w:rPr>
          <w:rFonts w:ascii="Times New Roman" w:hAnsi="Times New Roman" w:cs="Times New Roman"/>
          <w:i/>
          <w:lang w:val="en-GB"/>
          <w:rPrChange w:id="503" w:author="mpb" w:date="2023-10-13T17:16:00Z">
            <w:rPr>
              <w:rFonts w:ascii="Times New Roman" w:hAnsi="Times New Roman" w:cs="Times New Roman"/>
              <w:i/>
              <w:sz w:val="20"/>
              <w:szCs w:val="20"/>
              <w:lang w:val="en-GB"/>
            </w:rPr>
          </w:rPrChange>
        </w:rPr>
        <w:t xml:space="preserve"> </w:t>
      </w:r>
      <w:proofErr w:type="spellStart"/>
      <w:r w:rsidRPr="008A2A21">
        <w:rPr>
          <w:rFonts w:ascii="Times New Roman" w:hAnsi="Times New Roman" w:cs="Times New Roman"/>
          <w:i/>
          <w:lang w:val="en-GB"/>
          <w:rPrChange w:id="504" w:author="mpb" w:date="2023-10-13T17:16:00Z">
            <w:rPr>
              <w:rFonts w:ascii="Times New Roman" w:hAnsi="Times New Roman" w:cs="Times New Roman"/>
              <w:i/>
              <w:sz w:val="20"/>
              <w:szCs w:val="20"/>
              <w:lang w:val="en-GB"/>
            </w:rPr>
          </w:rPrChange>
        </w:rPr>
        <w:t>en</w:t>
      </w:r>
      <w:proofErr w:type="spellEnd"/>
      <w:r w:rsidRPr="008A2A21">
        <w:rPr>
          <w:rFonts w:ascii="Times New Roman" w:hAnsi="Times New Roman" w:cs="Times New Roman"/>
          <w:i/>
          <w:lang w:val="en-GB"/>
          <w:rPrChange w:id="505" w:author="mpb" w:date="2023-10-13T17:16:00Z">
            <w:rPr>
              <w:rFonts w:ascii="Times New Roman" w:hAnsi="Times New Roman" w:cs="Times New Roman"/>
              <w:i/>
              <w:sz w:val="20"/>
              <w:szCs w:val="20"/>
              <w:lang w:val="en-GB"/>
            </w:rPr>
          </w:rPrChange>
        </w:rPr>
        <w:t xml:space="preserve"> Nueva </w:t>
      </w:r>
      <w:proofErr w:type="spellStart"/>
      <w:r w:rsidRPr="008A2A21">
        <w:rPr>
          <w:rFonts w:ascii="Times New Roman" w:hAnsi="Times New Roman" w:cs="Times New Roman"/>
          <w:i/>
          <w:lang w:val="en-GB"/>
          <w:rPrChange w:id="506" w:author="mpb" w:date="2023-10-13T17:16:00Z">
            <w:rPr>
              <w:rFonts w:ascii="Times New Roman" w:hAnsi="Times New Roman" w:cs="Times New Roman"/>
              <w:i/>
              <w:sz w:val="20"/>
              <w:szCs w:val="20"/>
              <w:lang w:val="en-GB"/>
            </w:rPr>
          </w:rPrChange>
        </w:rPr>
        <w:t>España</w:t>
      </w:r>
      <w:proofErr w:type="spellEnd"/>
      <w:r w:rsidRPr="008A2A21">
        <w:rPr>
          <w:rFonts w:ascii="Times New Roman" w:hAnsi="Times New Roman" w:cs="Times New Roman"/>
          <w:i/>
          <w:lang w:val="en-GB"/>
          <w:rPrChange w:id="507" w:author="mpb" w:date="2023-10-13T17:16:00Z">
            <w:rPr>
              <w:rFonts w:ascii="Times New Roman" w:hAnsi="Times New Roman" w:cs="Times New Roman"/>
              <w:i/>
              <w:sz w:val="20"/>
              <w:szCs w:val="20"/>
              <w:lang w:val="en-GB"/>
            </w:rPr>
          </w:rPrChange>
        </w:rPr>
        <w:t xml:space="preserve">, </w:t>
      </w:r>
      <w:proofErr w:type="spellStart"/>
      <w:r w:rsidRPr="008A2A21">
        <w:rPr>
          <w:rFonts w:ascii="Times New Roman" w:hAnsi="Times New Roman" w:cs="Times New Roman"/>
          <w:i/>
          <w:lang w:val="en-GB"/>
          <w:rPrChange w:id="508" w:author="mpb" w:date="2023-10-13T17:16:00Z">
            <w:rPr>
              <w:rFonts w:ascii="Times New Roman" w:hAnsi="Times New Roman" w:cs="Times New Roman"/>
              <w:i/>
              <w:sz w:val="20"/>
              <w:szCs w:val="20"/>
              <w:lang w:val="en-GB"/>
            </w:rPr>
          </w:rPrChange>
        </w:rPr>
        <w:t>siglo</w:t>
      </w:r>
      <w:proofErr w:type="spellEnd"/>
      <w:r w:rsidRPr="008A2A21">
        <w:rPr>
          <w:rFonts w:ascii="Times New Roman" w:hAnsi="Times New Roman" w:cs="Times New Roman"/>
          <w:i/>
          <w:lang w:val="en-GB"/>
          <w:rPrChange w:id="509" w:author="mpb" w:date="2023-10-13T17:16:00Z">
            <w:rPr>
              <w:rFonts w:ascii="Times New Roman" w:hAnsi="Times New Roman" w:cs="Times New Roman"/>
              <w:i/>
              <w:sz w:val="20"/>
              <w:szCs w:val="20"/>
              <w:lang w:val="en-GB"/>
            </w:rPr>
          </w:rPrChange>
        </w:rPr>
        <w:t xml:space="preserve"> XVIII</w:t>
      </w:r>
      <w:r w:rsidRPr="008A2A21">
        <w:rPr>
          <w:rFonts w:ascii="Times New Roman" w:hAnsi="Times New Roman" w:cs="Times New Roman"/>
          <w:lang w:val="en-GB"/>
          <w:rPrChange w:id="510" w:author="mpb" w:date="2023-10-13T17:16:00Z">
            <w:rPr>
              <w:rFonts w:ascii="Times New Roman" w:hAnsi="Times New Roman" w:cs="Times New Roman"/>
              <w:sz w:val="20"/>
              <w:szCs w:val="20"/>
              <w:lang w:val="en-GB"/>
            </w:rPr>
          </w:rPrChange>
        </w:rPr>
        <w:t xml:space="preserve"> (México: </w:t>
      </w:r>
      <w:proofErr w:type="spellStart"/>
      <w:r w:rsidRPr="008A2A21">
        <w:rPr>
          <w:rFonts w:ascii="Times New Roman" w:hAnsi="Times New Roman" w:cs="Times New Roman"/>
          <w:lang w:val="en-GB"/>
          <w:rPrChange w:id="511" w:author="mpb" w:date="2023-10-13T17:16:00Z">
            <w:rPr>
              <w:rFonts w:ascii="Times New Roman" w:hAnsi="Times New Roman" w:cs="Times New Roman"/>
              <w:sz w:val="20"/>
              <w:szCs w:val="20"/>
              <w:lang w:val="en-GB"/>
            </w:rPr>
          </w:rPrChange>
        </w:rPr>
        <w:t>Instituto</w:t>
      </w:r>
      <w:proofErr w:type="spellEnd"/>
      <w:r w:rsidRPr="008A2A21">
        <w:rPr>
          <w:rFonts w:ascii="Times New Roman" w:hAnsi="Times New Roman" w:cs="Times New Roman"/>
          <w:lang w:val="en-GB"/>
          <w:rPrChange w:id="512" w:author="mpb" w:date="2023-10-13T17:16:00Z">
            <w:rPr>
              <w:rFonts w:ascii="Times New Roman" w:hAnsi="Times New Roman" w:cs="Times New Roman"/>
              <w:sz w:val="20"/>
              <w:szCs w:val="20"/>
              <w:lang w:val="en-GB"/>
            </w:rPr>
          </w:rPrChange>
        </w:rPr>
        <w:t xml:space="preserve"> Mora, 2006); Miguel </w:t>
      </w:r>
      <w:proofErr w:type="spellStart"/>
      <w:r w:rsidRPr="004660AB">
        <w:rPr>
          <w:rFonts w:ascii="Times New Roman" w:hAnsi="Times New Roman" w:cs="Times New Roman"/>
          <w:lang w:val="en-GB"/>
          <w:rPrChange w:id="513" w:author="mpb" w:date="2023-10-13T17:48:00Z">
            <w:rPr>
              <w:rFonts w:ascii="Times New Roman" w:hAnsi="Times New Roman" w:cs="Times New Roman"/>
              <w:sz w:val="20"/>
              <w:szCs w:val="20"/>
              <w:lang w:val="en-GB"/>
            </w:rPr>
          </w:rPrChange>
        </w:rPr>
        <w:t>Jordán</w:t>
      </w:r>
      <w:proofErr w:type="spellEnd"/>
      <w:r w:rsidRPr="004660AB">
        <w:rPr>
          <w:rFonts w:ascii="Times New Roman" w:hAnsi="Times New Roman" w:cs="Times New Roman"/>
          <w:lang w:val="en-GB"/>
          <w:rPrChange w:id="514" w:author="mpb" w:date="2023-10-13T17:48:00Z">
            <w:rPr>
              <w:rFonts w:ascii="Times New Roman" w:hAnsi="Times New Roman" w:cs="Times New Roman"/>
              <w:sz w:val="20"/>
              <w:szCs w:val="20"/>
              <w:lang w:val="en-GB"/>
            </w:rPr>
          </w:rPrChange>
        </w:rPr>
        <w:t xml:space="preserve"> Reyes, “La </w:t>
      </w:r>
      <w:proofErr w:type="spellStart"/>
      <w:r w:rsidRPr="004660AB">
        <w:rPr>
          <w:rFonts w:ascii="Times New Roman" w:hAnsi="Times New Roman" w:cs="Times New Roman"/>
          <w:lang w:val="en-GB"/>
          <w:rPrChange w:id="515" w:author="mpb" w:date="2023-10-13T17:48:00Z">
            <w:rPr>
              <w:rFonts w:ascii="Times New Roman" w:hAnsi="Times New Roman" w:cs="Times New Roman"/>
              <w:sz w:val="20"/>
              <w:szCs w:val="20"/>
              <w:lang w:val="en-GB"/>
            </w:rPr>
          </w:rPrChange>
        </w:rPr>
        <w:t>deforestación</w:t>
      </w:r>
      <w:proofErr w:type="spellEnd"/>
      <w:r w:rsidRPr="004660AB">
        <w:rPr>
          <w:rFonts w:ascii="Times New Roman" w:hAnsi="Times New Roman" w:cs="Times New Roman"/>
          <w:lang w:val="en-GB"/>
          <w:rPrChange w:id="516" w:author="mpb" w:date="2023-10-13T17:48:00Z">
            <w:rPr>
              <w:rFonts w:ascii="Times New Roman" w:hAnsi="Times New Roman" w:cs="Times New Roman"/>
              <w:sz w:val="20"/>
              <w:szCs w:val="20"/>
              <w:lang w:val="en-GB"/>
            </w:rPr>
          </w:rPrChange>
        </w:rPr>
        <w:t xml:space="preserve"> de la Isla de Cuba </w:t>
      </w:r>
      <w:proofErr w:type="spellStart"/>
      <w:r w:rsidRPr="004660AB">
        <w:rPr>
          <w:rFonts w:ascii="Times New Roman" w:hAnsi="Times New Roman" w:cs="Times New Roman"/>
          <w:lang w:val="en-GB"/>
          <w:rPrChange w:id="517" w:author="mpb" w:date="2023-10-13T17:48:00Z">
            <w:rPr>
              <w:rFonts w:ascii="Times New Roman" w:hAnsi="Times New Roman" w:cs="Times New Roman"/>
              <w:sz w:val="20"/>
              <w:szCs w:val="20"/>
              <w:lang w:val="en-GB"/>
            </w:rPr>
          </w:rPrChange>
        </w:rPr>
        <w:t>durante</w:t>
      </w:r>
      <w:proofErr w:type="spellEnd"/>
      <w:r w:rsidRPr="004660AB">
        <w:rPr>
          <w:rFonts w:ascii="Times New Roman" w:hAnsi="Times New Roman" w:cs="Times New Roman"/>
          <w:lang w:val="en-GB"/>
          <w:rPrChange w:id="518" w:author="mpb" w:date="2023-10-13T17:48:00Z">
            <w:rPr>
              <w:rFonts w:ascii="Times New Roman" w:hAnsi="Times New Roman" w:cs="Times New Roman"/>
              <w:sz w:val="20"/>
              <w:szCs w:val="20"/>
              <w:lang w:val="en-GB"/>
            </w:rPr>
          </w:rPrChange>
        </w:rPr>
        <w:t xml:space="preserve"> la </w:t>
      </w:r>
      <w:proofErr w:type="spellStart"/>
      <w:r w:rsidRPr="004660AB">
        <w:rPr>
          <w:rFonts w:ascii="Times New Roman" w:hAnsi="Times New Roman" w:cs="Times New Roman"/>
          <w:lang w:val="en-GB"/>
          <w:rPrChange w:id="519" w:author="mpb" w:date="2023-10-13T17:48:00Z">
            <w:rPr>
              <w:rFonts w:ascii="Times New Roman" w:hAnsi="Times New Roman" w:cs="Times New Roman"/>
              <w:sz w:val="20"/>
              <w:szCs w:val="20"/>
              <w:lang w:val="en-GB"/>
            </w:rPr>
          </w:rPrChange>
        </w:rPr>
        <w:t>dominación</w:t>
      </w:r>
      <w:proofErr w:type="spellEnd"/>
      <w:r w:rsidRPr="004660AB">
        <w:rPr>
          <w:rFonts w:ascii="Times New Roman" w:hAnsi="Times New Roman" w:cs="Times New Roman"/>
          <w:lang w:val="en-GB"/>
          <w:rPrChange w:id="520" w:author="mpb" w:date="2023-10-13T17:48:00Z">
            <w:rPr>
              <w:rFonts w:ascii="Times New Roman" w:hAnsi="Times New Roman" w:cs="Times New Roman"/>
              <w:sz w:val="20"/>
              <w:szCs w:val="20"/>
              <w:lang w:val="en-GB"/>
            </w:rPr>
          </w:rPrChange>
        </w:rPr>
        <w:t xml:space="preserve"> </w:t>
      </w:r>
      <w:proofErr w:type="spellStart"/>
      <w:r w:rsidRPr="004660AB">
        <w:rPr>
          <w:rFonts w:ascii="Times New Roman" w:hAnsi="Times New Roman" w:cs="Times New Roman"/>
          <w:lang w:val="en-GB"/>
          <w:rPrChange w:id="521" w:author="mpb" w:date="2023-10-13T17:48:00Z">
            <w:rPr>
              <w:rFonts w:ascii="Times New Roman" w:hAnsi="Times New Roman" w:cs="Times New Roman"/>
              <w:sz w:val="20"/>
              <w:szCs w:val="20"/>
              <w:lang w:val="en-GB"/>
            </w:rPr>
          </w:rPrChange>
        </w:rPr>
        <w:t>española</w:t>
      </w:r>
      <w:proofErr w:type="spellEnd"/>
      <w:r w:rsidRPr="004660AB">
        <w:rPr>
          <w:rFonts w:ascii="Times New Roman" w:hAnsi="Times New Roman" w:cs="Times New Roman"/>
          <w:lang w:val="en-GB"/>
          <w:rPrChange w:id="522" w:author="mpb" w:date="2023-10-13T17:48:00Z">
            <w:rPr>
              <w:rFonts w:ascii="Times New Roman" w:hAnsi="Times New Roman" w:cs="Times New Roman"/>
              <w:sz w:val="20"/>
              <w:szCs w:val="20"/>
              <w:lang w:val="en-GB"/>
            </w:rPr>
          </w:rPrChange>
        </w:rPr>
        <w:t>: (1492–1898)” (</w:t>
      </w:r>
      <w:ins w:id="523" w:author="mpb" w:date="2023-10-13T16:59:00Z">
        <w:r w:rsidRPr="004660AB">
          <w:rPr>
            <w:rFonts w:ascii="Times New Roman" w:hAnsi="Times New Roman" w:cs="Times New Roman"/>
            <w:lang w:val="en-GB"/>
          </w:rPr>
          <w:t xml:space="preserve">PhD dissertation, </w:t>
        </w:r>
      </w:ins>
      <w:del w:id="524" w:author="mpb" w:date="2023-10-13T16:59:00Z">
        <w:r w:rsidRPr="004660AB" w:rsidDel="005B6DD4">
          <w:rPr>
            <w:rFonts w:ascii="Times New Roman" w:hAnsi="Times New Roman" w:cs="Times New Roman"/>
            <w:lang w:val="en-GB"/>
            <w:rPrChange w:id="525" w:author="mpb" w:date="2023-10-13T17:48:00Z">
              <w:rPr>
                <w:rFonts w:ascii="Times New Roman" w:hAnsi="Times New Roman" w:cs="Times New Roman"/>
                <w:sz w:val="20"/>
                <w:szCs w:val="20"/>
                <w:lang w:val="en-GB"/>
              </w:rPr>
            </w:rPrChange>
          </w:rPr>
          <w:delText xml:space="preserve">Madrid: </w:delText>
        </w:r>
      </w:del>
      <w:r w:rsidRPr="004660AB">
        <w:rPr>
          <w:rFonts w:ascii="Times New Roman" w:hAnsi="Times New Roman" w:cs="Times New Roman"/>
          <w:lang w:val="en-GB"/>
          <w:rPrChange w:id="526" w:author="mpb" w:date="2023-10-13T17:48:00Z">
            <w:rPr>
              <w:rFonts w:ascii="Times New Roman" w:hAnsi="Times New Roman" w:cs="Times New Roman"/>
              <w:sz w:val="20"/>
              <w:szCs w:val="20"/>
              <w:lang w:val="en-GB"/>
            </w:rPr>
          </w:rPrChange>
        </w:rPr>
        <w:t xml:space="preserve">Universidad </w:t>
      </w:r>
      <w:proofErr w:type="spellStart"/>
      <w:r w:rsidRPr="004660AB">
        <w:rPr>
          <w:rFonts w:ascii="Times New Roman" w:hAnsi="Times New Roman" w:cs="Times New Roman"/>
          <w:lang w:val="en-GB"/>
          <w:rPrChange w:id="527" w:author="mpb" w:date="2023-10-13T17:48:00Z">
            <w:rPr>
              <w:rFonts w:ascii="Times New Roman" w:hAnsi="Times New Roman" w:cs="Times New Roman"/>
              <w:sz w:val="20"/>
              <w:szCs w:val="20"/>
              <w:lang w:val="en-GB"/>
            </w:rPr>
          </w:rPrChange>
        </w:rPr>
        <w:t>Politécnica</w:t>
      </w:r>
      <w:proofErr w:type="spellEnd"/>
      <w:r w:rsidRPr="004660AB">
        <w:rPr>
          <w:rFonts w:ascii="Times New Roman" w:hAnsi="Times New Roman" w:cs="Times New Roman"/>
          <w:lang w:val="en-GB"/>
          <w:rPrChange w:id="528" w:author="mpb" w:date="2023-10-13T17:48:00Z">
            <w:rPr>
              <w:rFonts w:ascii="Times New Roman" w:hAnsi="Times New Roman" w:cs="Times New Roman"/>
              <w:sz w:val="20"/>
              <w:szCs w:val="20"/>
              <w:lang w:val="en-GB"/>
            </w:rPr>
          </w:rPrChange>
        </w:rPr>
        <w:t xml:space="preserve"> de Madrid, </w:t>
      </w:r>
      <w:ins w:id="529" w:author="mpb" w:date="2023-10-13T16:59:00Z">
        <w:r w:rsidRPr="004660AB">
          <w:rPr>
            <w:rFonts w:ascii="Times New Roman" w:hAnsi="Times New Roman" w:cs="Times New Roman"/>
            <w:lang w:val="en-GB"/>
          </w:rPr>
          <w:t xml:space="preserve">Madrid, </w:t>
        </w:r>
      </w:ins>
      <w:r w:rsidRPr="004660AB">
        <w:rPr>
          <w:rFonts w:ascii="Times New Roman" w:hAnsi="Times New Roman" w:cs="Times New Roman"/>
          <w:lang w:val="en-GB"/>
          <w:rPrChange w:id="530" w:author="mpb" w:date="2023-10-13T17:48:00Z">
            <w:rPr>
              <w:rFonts w:ascii="Times New Roman" w:hAnsi="Times New Roman" w:cs="Times New Roman"/>
              <w:sz w:val="20"/>
              <w:szCs w:val="20"/>
              <w:lang w:val="en-GB"/>
            </w:rPr>
          </w:rPrChange>
        </w:rPr>
        <w:t>2006</w:t>
      </w:r>
      <w:del w:id="531" w:author="mpb" w:date="2023-10-13T16:59:00Z">
        <w:r w:rsidRPr="004660AB" w:rsidDel="00A32CF0">
          <w:rPr>
            <w:rFonts w:ascii="Times New Roman" w:hAnsi="Times New Roman" w:cs="Times New Roman"/>
            <w:lang w:val="en-GB"/>
            <w:rPrChange w:id="532" w:author="mpb" w:date="2023-10-13T17:48:00Z">
              <w:rPr>
                <w:rFonts w:ascii="Times New Roman" w:hAnsi="Times New Roman" w:cs="Times New Roman"/>
                <w:sz w:val="20"/>
                <w:szCs w:val="20"/>
                <w:lang w:val="en-GB"/>
              </w:rPr>
            </w:rPrChange>
          </w:rPr>
          <w:delText xml:space="preserve"> [PhD dissertation]</w:delText>
        </w:r>
      </w:del>
      <w:r w:rsidRPr="004660AB">
        <w:rPr>
          <w:rFonts w:ascii="Times New Roman" w:hAnsi="Times New Roman" w:cs="Times New Roman"/>
          <w:lang w:val="en-GB"/>
          <w:rPrChange w:id="533" w:author="mpb" w:date="2023-10-13T17:48:00Z">
            <w:rPr>
              <w:rFonts w:ascii="Times New Roman" w:hAnsi="Times New Roman" w:cs="Times New Roman"/>
              <w:sz w:val="20"/>
              <w:szCs w:val="20"/>
              <w:lang w:val="en-GB"/>
            </w:rPr>
          </w:rPrChange>
        </w:rPr>
        <w:t>)</w:t>
      </w:r>
      <w:r w:rsidRPr="008A2A21">
        <w:rPr>
          <w:rFonts w:ascii="Times New Roman" w:hAnsi="Times New Roman" w:cs="Times New Roman"/>
          <w:lang w:val="en-GB"/>
          <w:rPrChange w:id="534" w:author="mpb" w:date="2023-10-13T17:16:00Z">
            <w:rPr>
              <w:rFonts w:ascii="Times New Roman" w:hAnsi="Times New Roman" w:cs="Times New Roman"/>
              <w:sz w:val="20"/>
              <w:szCs w:val="20"/>
              <w:lang w:val="en-GB"/>
            </w:rPr>
          </w:rPrChange>
        </w:rPr>
        <w:t xml:space="preserve">; Greg </w:t>
      </w:r>
      <w:proofErr w:type="spellStart"/>
      <w:r w:rsidRPr="008A2A21">
        <w:rPr>
          <w:rFonts w:ascii="Times New Roman" w:hAnsi="Times New Roman" w:cs="Times New Roman"/>
          <w:lang w:val="en-GB"/>
          <w:rPrChange w:id="535" w:author="mpb" w:date="2023-10-13T17:16:00Z">
            <w:rPr>
              <w:rFonts w:ascii="Times New Roman" w:hAnsi="Times New Roman" w:cs="Times New Roman"/>
              <w:sz w:val="20"/>
              <w:szCs w:val="20"/>
              <w:lang w:val="en-GB"/>
            </w:rPr>
          </w:rPrChange>
        </w:rPr>
        <w:t>Bankoff</w:t>
      </w:r>
      <w:proofErr w:type="spellEnd"/>
      <w:r w:rsidRPr="008A2A21">
        <w:rPr>
          <w:rFonts w:ascii="Times New Roman" w:hAnsi="Times New Roman" w:cs="Times New Roman"/>
          <w:lang w:val="en-GB"/>
          <w:rPrChange w:id="536" w:author="mpb" w:date="2023-10-13T17:16:00Z">
            <w:rPr>
              <w:rFonts w:ascii="Times New Roman" w:hAnsi="Times New Roman" w:cs="Times New Roman"/>
              <w:sz w:val="20"/>
              <w:szCs w:val="20"/>
              <w:lang w:val="en-GB"/>
            </w:rPr>
          </w:rPrChange>
        </w:rPr>
        <w:t xml:space="preserve"> </w:t>
      </w:r>
      <w:del w:id="537" w:author="mpb" w:date="2023-10-13T17:00:00Z">
        <w:r w:rsidRPr="008A2A21" w:rsidDel="005B6DD4">
          <w:rPr>
            <w:rFonts w:ascii="Times New Roman" w:hAnsi="Times New Roman" w:cs="Times New Roman"/>
            <w:lang w:val="en-GB"/>
            <w:rPrChange w:id="538" w:author="mpb" w:date="2023-10-13T17:16:00Z">
              <w:rPr>
                <w:rFonts w:ascii="Times New Roman" w:hAnsi="Times New Roman" w:cs="Times New Roman"/>
                <w:sz w:val="20"/>
                <w:szCs w:val="20"/>
                <w:lang w:val="en-GB"/>
              </w:rPr>
            </w:rPrChange>
          </w:rPr>
          <w:delText xml:space="preserve">&amp; </w:delText>
        </w:r>
      </w:del>
      <w:ins w:id="539" w:author="mpb" w:date="2023-10-13T17:00:00Z">
        <w:r w:rsidRPr="008A2A21">
          <w:rPr>
            <w:rFonts w:ascii="Times New Roman" w:hAnsi="Times New Roman" w:cs="Times New Roman"/>
            <w:lang w:val="en-GB"/>
          </w:rPr>
          <w:t>and</w:t>
        </w:r>
        <w:r w:rsidRPr="008A2A21">
          <w:rPr>
            <w:rFonts w:ascii="Times New Roman" w:hAnsi="Times New Roman" w:cs="Times New Roman"/>
            <w:lang w:val="en-GB"/>
            <w:rPrChange w:id="540" w:author="mpb" w:date="2023-10-13T17:16:00Z">
              <w:rPr>
                <w:rFonts w:ascii="Times New Roman" w:hAnsi="Times New Roman" w:cs="Times New Roman"/>
                <w:sz w:val="20"/>
                <w:szCs w:val="20"/>
                <w:lang w:val="en-GB"/>
              </w:rPr>
            </w:rPrChange>
          </w:rPr>
          <w:t xml:space="preserve"> </w:t>
        </w:r>
      </w:ins>
      <w:r w:rsidRPr="008A2A21">
        <w:rPr>
          <w:rFonts w:ascii="Times New Roman" w:hAnsi="Times New Roman" w:cs="Times New Roman"/>
          <w:lang w:val="en-GB"/>
          <w:rPrChange w:id="541" w:author="mpb" w:date="2023-10-13T17:16:00Z">
            <w:rPr>
              <w:rFonts w:ascii="Times New Roman" w:hAnsi="Times New Roman" w:cs="Times New Roman"/>
              <w:sz w:val="20"/>
              <w:szCs w:val="20"/>
              <w:lang w:val="en-GB"/>
            </w:rPr>
          </w:rPrChange>
        </w:rPr>
        <w:t xml:space="preserve">Peter </w:t>
      </w:r>
      <w:proofErr w:type="spellStart"/>
      <w:r w:rsidRPr="008A2A21">
        <w:rPr>
          <w:rFonts w:ascii="Times New Roman" w:hAnsi="Times New Roman" w:cs="Times New Roman"/>
          <w:lang w:val="en-GB"/>
          <w:rPrChange w:id="542" w:author="mpb" w:date="2023-10-13T17:16:00Z">
            <w:rPr>
              <w:rFonts w:ascii="Times New Roman" w:hAnsi="Times New Roman" w:cs="Times New Roman"/>
              <w:sz w:val="20"/>
              <w:szCs w:val="20"/>
              <w:lang w:val="en-GB"/>
            </w:rPr>
          </w:rPrChange>
        </w:rPr>
        <w:t>Boomgaard</w:t>
      </w:r>
      <w:proofErr w:type="spellEnd"/>
      <w:r w:rsidRPr="008A2A21">
        <w:rPr>
          <w:rFonts w:ascii="Times New Roman" w:hAnsi="Times New Roman" w:cs="Times New Roman"/>
          <w:lang w:val="en-GB"/>
          <w:rPrChange w:id="543" w:author="mpb" w:date="2023-10-13T17:16:00Z">
            <w:rPr>
              <w:rFonts w:ascii="Times New Roman" w:hAnsi="Times New Roman" w:cs="Times New Roman"/>
              <w:sz w:val="20"/>
              <w:szCs w:val="20"/>
              <w:lang w:val="en-GB"/>
            </w:rPr>
          </w:rPrChange>
        </w:rPr>
        <w:t xml:space="preserve"> (</w:t>
      </w:r>
      <w:proofErr w:type="spellStart"/>
      <w:r w:rsidRPr="008A2A21">
        <w:rPr>
          <w:rFonts w:ascii="Times New Roman" w:hAnsi="Times New Roman" w:cs="Times New Roman"/>
          <w:lang w:val="en-GB"/>
          <w:rPrChange w:id="544" w:author="mpb" w:date="2023-10-13T17:16:00Z">
            <w:rPr>
              <w:rFonts w:ascii="Times New Roman" w:hAnsi="Times New Roman" w:cs="Times New Roman"/>
              <w:sz w:val="20"/>
              <w:szCs w:val="20"/>
              <w:lang w:val="en-GB"/>
            </w:rPr>
          </w:rPrChange>
        </w:rPr>
        <w:t>eds</w:t>
      </w:r>
      <w:proofErr w:type="spellEnd"/>
      <w:r w:rsidRPr="008A2A21">
        <w:rPr>
          <w:rFonts w:ascii="Times New Roman" w:hAnsi="Times New Roman" w:cs="Times New Roman"/>
          <w:lang w:val="en-GB"/>
          <w:rPrChange w:id="545" w:author="mpb" w:date="2023-10-13T17:16:00Z">
            <w:rPr>
              <w:rFonts w:ascii="Times New Roman" w:hAnsi="Times New Roman" w:cs="Times New Roman"/>
              <w:sz w:val="20"/>
              <w:szCs w:val="20"/>
              <w:lang w:val="en-GB"/>
            </w:rPr>
          </w:rPrChange>
        </w:rPr>
        <w:t xml:space="preserve">), </w:t>
      </w:r>
      <w:r w:rsidRPr="008A2A21">
        <w:rPr>
          <w:rFonts w:ascii="Times New Roman" w:hAnsi="Times New Roman" w:cs="Times New Roman"/>
          <w:i/>
          <w:lang w:val="en-GB"/>
          <w:rPrChange w:id="546" w:author="mpb" w:date="2023-10-13T17:16:00Z">
            <w:rPr>
              <w:rFonts w:ascii="Times New Roman" w:hAnsi="Times New Roman" w:cs="Times New Roman"/>
              <w:i/>
              <w:sz w:val="20"/>
              <w:szCs w:val="20"/>
              <w:lang w:val="en-GB"/>
            </w:rPr>
          </w:rPrChange>
        </w:rPr>
        <w:t>A History of Natural Resources in Asia: The Wealth of Nature</w:t>
      </w:r>
      <w:r w:rsidRPr="008A2A21">
        <w:rPr>
          <w:rFonts w:ascii="Times New Roman" w:hAnsi="Times New Roman" w:cs="Times New Roman"/>
          <w:lang w:val="en-GB"/>
          <w:rPrChange w:id="547" w:author="mpb" w:date="2023-10-13T17:16:00Z">
            <w:rPr>
              <w:rFonts w:ascii="Times New Roman" w:hAnsi="Times New Roman" w:cs="Times New Roman"/>
              <w:sz w:val="20"/>
              <w:szCs w:val="20"/>
              <w:lang w:val="en-GB"/>
            </w:rPr>
          </w:rPrChange>
        </w:rPr>
        <w:t xml:space="preserve"> (Basingstoke: Palgrave Macmillan, 2007); </w:t>
      </w:r>
      <w:proofErr w:type="spellStart"/>
      <w:r w:rsidRPr="008A2A21">
        <w:rPr>
          <w:rFonts w:ascii="Times New Roman" w:hAnsi="Times New Roman" w:cs="Times New Roman"/>
          <w:lang w:val="en-GB"/>
          <w:rPrChange w:id="548" w:author="mpb" w:date="2023-10-13T17:16:00Z">
            <w:rPr>
              <w:rFonts w:ascii="Times New Roman" w:hAnsi="Times New Roman" w:cs="Times New Roman"/>
              <w:sz w:val="20"/>
              <w:szCs w:val="20"/>
              <w:lang w:val="en-GB"/>
            </w:rPr>
          </w:rPrChange>
        </w:rPr>
        <w:t>Iván</w:t>
      </w:r>
      <w:proofErr w:type="spellEnd"/>
      <w:r w:rsidRPr="008A2A21">
        <w:rPr>
          <w:rFonts w:ascii="Times New Roman" w:hAnsi="Times New Roman" w:cs="Times New Roman"/>
          <w:lang w:val="en-GB"/>
          <w:rPrChange w:id="549" w:author="mpb" w:date="2023-10-13T17:16:00Z">
            <w:rPr>
              <w:rFonts w:ascii="Times New Roman" w:hAnsi="Times New Roman" w:cs="Times New Roman"/>
              <w:sz w:val="20"/>
              <w:szCs w:val="20"/>
              <w:lang w:val="en-GB"/>
            </w:rPr>
          </w:rPrChange>
        </w:rPr>
        <w:t xml:space="preserve"> Valdez‑</w:t>
      </w:r>
      <w:proofErr w:type="spellStart"/>
      <w:r w:rsidRPr="008A2A21">
        <w:rPr>
          <w:rFonts w:ascii="Times New Roman" w:hAnsi="Times New Roman" w:cs="Times New Roman"/>
          <w:lang w:val="en-GB"/>
          <w:rPrChange w:id="550" w:author="mpb" w:date="2023-10-13T17:16:00Z">
            <w:rPr>
              <w:rFonts w:ascii="Times New Roman" w:hAnsi="Times New Roman" w:cs="Times New Roman"/>
              <w:sz w:val="20"/>
              <w:szCs w:val="20"/>
              <w:lang w:val="en-GB"/>
            </w:rPr>
          </w:rPrChange>
        </w:rPr>
        <w:t>Bubnov</w:t>
      </w:r>
      <w:proofErr w:type="spellEnd"/>
      <w:r w:rsidRPr="008A2A21">
        <w:rPr>
          <w:rFonts w:ascii="Times New Roman" w:hAnsi="Times New Roman" w:cs="Times New Roman"/>
          <w:lang w:val="en-GB"/>
          <w:rPrChange w:id="551" w:author="mpb" w:date="2023-10-13T17:16:00Z">
            <w:rPr>
              <w:rFonts w:ascii="Times New Roman" w:hAnsi="Times New Roman" w:cs="Times New Roman"/>
              <w:sz w:val="20"/>
              <w:szCs w:val="20"/>
              <w:lang w:val="en-GB"/>
            </w:rPr>
          </w:rPrChange>
        </w:rPr>
        <w:t xml:space="preserve">, “La </w:t>
      </w:r>
      <w:proofErr w:type="spellStart"/>
      <w:r w:rsidRPr="008A2A21">
        <w:rPr>
          <w:rFonts w:ascii="Times New Roman" w:hAnsi="Times New Roman" w:cs="Times New Roman"/>
          <w:lang w:val="en-GB"/>
          <w:rPrChange w:id="552" w:author="mpb" w:date="2023-10-13T17:16:00Z">
            <w:rPr>
              <w:rFonts w:ascii="Times New Roman" w:hAnsi="Times New Roman" w:cs="Times New Roman"/>
              <w:sz w:val="20"/>
              <w:szCs w:val="20"/>
              <w:lang w:val="en-GB"/>
            </w:rPr>
          </w:rPrChange>
        </w:rPr>
        <w:t>construcción</w:t>
      </w:r>
      <w:proofErr w:type="spellEnd"/>
      <w:r w:rsidRPr="008A2A21">
        <w:rPr>
          <w:rFonts w:ascii="Times New Roman" w:hAnsi="Times New Roman" w:cs="Times New Roman"/>
          <w:lang w:val="en-GB"/>
          <w:rPrChange w:id="553" w:author="mpb" w:date="2023-10-13T17:16:00Z">
            <w:rPr>
              <w:rFonts w:ascii="Times New Roman" w:hAnsi="Times New Roman" w:cs="Times New Roman"/>
              <w:sz w:val="20"/>
              <w:szCs w:val="20"/>
              <w:lang w:val="en-GB"/>
            </w:rPr>
          </w:rPrChange>
        </w:rPr>
        <w:t xml:space="preserve"> naval </w:t>
      </w:r>
      <w:proofErr w:type="spellStart"/>
      <w:r w:rsidRPr="008A2A21">
        <w:rPr>
          <w:rFonts w:ascii="Times New Roman" w:hAnsi="Times New Roman" w:cs="Times New Roman"/>
          <w:lang w:val="en-GB"/>
          <w:rPrChange w:id="554" w:author="mpb" w:date="2023-10-13T17:16:00Z">
            <w:rPr>
              <w:rFonts w:ascii="Times New Roman" w:hAnsi="Times New Roman" w:cs="Times New Roman"/>
              <w:sz w:val="20"/>
              <w:szCs w:val="20"/>
              <w:lang w:val="en-GB"/>
            </w:rPr>
          </w:rPrChange>
        </w:rPr>
        <w:t>española</w:t>
      </w:r>
      <w:proofErr w:type="spellEnd"/>
      <w:r w:rsidRPr="008A2A21">
        <w:rPr>
          <w:rFonts w:ascii="Times New Roman" w:hAnsi="Times New Roman" w:cs="Times New Roman"/>
          <w:lang w:val="en-GB"/>
          <w:rPrChange w:id="555" w:author="mpb" w:date="2023-10-13T17:16:00Z">
            <w:rPr>
              <w:rFonts w:ascii="Times New Roman" w:hAnsi="Times New Roman" w:cs="Times New Roman"/>
              <w:sz w:val="20"/>
              <w:szCs w:val="20"/>
              <w:lang w:val="en-GB"/>
            </w:rPr>
          </w:rPrChange>
        </w:rPr>
        <w:t xml:space="preserve"> </w:t>
      </w:r>
      <w:proofErr w:type="spellStart"/>
      <w:r w:rsidRPr="008A2A21">
        <w:rPr>
          <w:rFonts w:ascii="Times New Roman" w:hAnsi="Times New Roman" w:cs="Times New Roman"/>
          <w:lang w:val="en-GB"/>
          <w:rPrChange w:id="556" w:author="mpb" w:date="2023-10-13T17:16:00Z">
            <w:rPr>
              <w:rFonts w:ascii="Times New Roman" w:hAnsi="Times New Roman" w:cs="Times New Roman"/>
              <w:sz w:val="20"/>
              <w:szCs w:val="20"/>
              <w:lang w:val="en-GB"/>
            </w:rPr>
          </w:rPrChange>
        </w:rPr>
        <w:t>en</w:t>
      </w:r>
      <w:proofErr w:type="spellEnd"/>
      <w:r w:rsidRPr="008A2A21">
        <w:rPr>
          <w:rFonts w:ascii="Times New Roman" w:hAnsi="Times New Roman" w:cs="Times New Roman"/>
          <w:lang w:val="en-GB"/>
          <w:rPrChange w:id="557" w:author="mpb" w:date="2023-10-13T17:16:00Z">
            <w:rPr>
              <w:rFonts w:ascii="Times New Roman" w:hAnsi="Times New Roman" w:cs="Times New Roman"/>
              <w:sz w:val="20"/>
              <w:szCs w:val="20"/>
              <w:lang w:val="en-GB"/>
            </w:rPr>
          </w:rPrChange>
        </w:rPr>
        <w:t xml:space="preserve"> el </w:t>
      </w:r>
      <w:proofErr w:type="spellStart"/>
      <w:r w:rsidRPr="008A2A21">
        <w:rPr>
          <w:rFonts w:ascii="Times New Roman" w:hAnsi="Times New Roman" w:cs="Times New Roman"/>
          <w:lang w:val="en-GB"/>
          <w:rPrChange w:id="558" w:author="mpb" w:date="2023-10-13T17:16:00Z">
            <w:rPr>
              <w:rFonts w:ascii="Times New Roman" w:hAnsi="Times New Roman" w:cs="Times New Roman"/>
              <w:sz w:val="20"/>
              <w:szCs w:val="20"/>
              <w:lang w:val="en-GB"/>
            </w:rPr>
          </w:rPrChange>
        </w:rPr>
        <w:t>Pacífico</w:t>
      </w:r>
      <w:proofErr w:type="spellEnd"/>
      <w:r w:rsidRPr="008A2A21">
        <w:rPr>
          <w:rFonts w:ascii="Times New Roman" w:hAnsi="Times New Roman" w:cs="Times New Roman"/>
          <w:lang w:val="en-GB"/>
          <w:rPrChange w:id="559" w:author="mpb" w:date="2023-10-13T17:16:00Z">
            <w:rPr>
              <w:rFonts w:ascii="Times New Roman" w:hAnsi="Times New Roman" w:cs="Times New Roman"/>
              <w:sz w:val="20"/>
              <w:szCs w:val="20"/>
              <w:lang w:val="en-GB"/>
            </w:rPr>
          </w:rPrChange>
        </w:rPr>
        <w:t xml:space="preserve"> sur: </w:t>
      </w:r>
      <w:proofErr w:type="spellStart"/>
      <w:r w:rsidRPr="008A2A21">
        <w:rPr>
          <w:rFonts w:ascii="Times New Roman" w:hAnsi="Times New Roman" w:cs="Times New Roman"/>
          <w:lang w:val="en-GB"/>
          <w:rPrChange w:id="560" w:author="mpb" w:date="2023-10-13T17:16:00Z">
            <w:rPr>
              <w:rFonts w:ascii="Times New Roman" w:hAnsi="Times New Roman" w:cs="Times New Roman"/>
              <w:sz w:val="20"/>
              <w:szCs w:val="20"/>
              <w:lang w:val="en-GB"/>
            </w:rPr>
          </w:rPrChange>
        </w:rPr>
        <w:t>explotación</w:t>
      </w:r>
      <w:proofErr w:type="spellEnd"/>
      <w:r w:rsidRPr="008A2A21">
        <w:rPr>
          <w:rFonts w:ascii="Times New Roman" w:hAnsi="Times New Roman" w:cs="Times New Roman"/>
          <w:lang w:val="en-GB"/>
          <w:rPrChange w:id="561" w:author="mpb" w:date="2023-10-13T17:16:00Z">
            <w:rPr>
              <w:rFonts w:ascii="Times New Roman" w:hAnsi="Times New Roman" w:cs="Times New Roman"/>
              <w:sz w:val="20"/>
              <w:szCs w:val="20"/>
              <w:lang w:val="en-GB"/>
            </w:rPr>
          </w:rPrChange>
        </w:rPr>
        <w:t xml:space="preserve"> </w:t>
      </w:r>
      <w:proofErr w:type="spellStart"/>
      <w:r w:rsidRPr="008A2A21">
        <w:rPr>
          <w:rFonts w:ascii="Times New Roman" w:hAnsi="Times New Roman" w:cs="Times New Roman"/>
          <w:lang w:val="en-GB"/>
          <w:rPrChange w:id="562" w:author="mpb" w:date="2023-10-13T17:16:00Z">
            <w:rPr>
              <w:rFonts w:ascii="Times New Roman" w:hAnsi="Times New Roman" w:cs="Times New Roman"/>
              <w:sz w:val="20"/>
              <w:szCs w:val="20"/>
              <w:lang w:val="en-GB"/>
            </w:rPr>
          </w:rPrChange>
        </w:rPr>
        <w:t>laboral</w:t>
      </w:r>
      <w:proofErr w:type="spellEnd"/>
      <w:r w:rsidRPr="008A2A21">
        <w:rPr>
          <w:rFonts w:ascii="Times New Roman" w:hAnsi="Times New Roman" w:cs="Times New Roman"/>
          <w:lang w:val="en-GB"/>
          <w:rPrChange w:id="563" w:author="mpb" w:date="2023-10-13T17:16:00Z">
            <w:rPr>
              <w:rFonts w:ascii="Times New Roman" w:hAnsi="Times New Roman" w:cs="Times New Roman"/>
              <w:sz w:val="20"/>
              <w:szCs w:val="20"/>
              <w:lang w:val="en-GB"/>
            </w:rPr>
          </w:rPrChange>
        </w:rPr>
        <w:t xml:space="preserve">, </w:t>
      </w:r>
      <w:proofErr w:type="spellStart"/>
      <w:r w:rsidRPr="008A2A21">
        <w:rPr>
          <w:rFonts w:ascii="Times New Roman" w:hAnsi="Times New Roman" w:cs="Times New Roman"/>
          <w:lang w:val="en-GB"/>
          <w:rPrChange w:id="564" w:author="mpb" w:date="2023-10-13T17:16:00Z">
            <w:rPr>
              <w:rFonts w:ascii="Times New Roman" w:hAnsi="Times New Roman" w:cs="Times New Roman"/>
              <w:sz w:val="20"/>
              <w:szCs w:val="20"/>
              <w:lang w:val="en-GB"/>
            </w:rPr>
          </w:rPrChange>
        </w:rPr>
        <w:t>recursos</w:t>
      </w:r>
      <w:proofErr w:type="spellEnd"/>
      <w:r w:rsidRPr="008A2A21">
        <w:rPr>
          <w:rFonts w:ascii="Times New Roman" w:hAnsi="Times New Roman" w:cs="Times New Roman"/>
          <w:lang w:val="en-GB"/>
          <w:rPrChange w:id="565" w:author="mpb" w:date="2023-10-13T17:16:00Z">
            <w:rPr>
              <w:rFonts w:ascii="Times New Roman" w:hAnsi="Times New Roman" w:cs="Times New Roman"/>
              <w:sz w:val="20"/>
              <w:szCs w:val="20"/>
              <w:lang w:val="en-GB"/>
            </w:rPr>
          </w:rPrChange>
        </w:rPr>
        <w:t xml:space="preserve"> </w:t>
      </w:r>
      <w:proofErr w:type="spellStart"/>
      <w:r w:rsidRPr="008A2A21">
        <w:rPr>
          <w:rFonts w:ascii="Times New Roman" w:hAnsi="Times New Roman" w:cs="Times New Roman"/>
          <w:lang w:val="en-GB"/>
          <w:rPrChange w:id="566" w:author="mpb" w:date="2023-10-13T17:16:00Z">
            <w:rPr>
              <w:rFonts w:ascii="Times New Roman" w:hAnsi="Times New Roman" w:cs="Times New Roman"/>
              <w:sz w:val="20"/>
              <w:szCs w:val="20"/>
              <w:lang w:val="en-GB"/>
            </w:rPr>
          </w:rPrChange>
        </w:rPr>
        <w:t>madereros</w:t>
      </w:r>
      <w:proofErr w:type="spellEnd"/>
      <w:r w:rsidRPr="008A2A21">
        <w:rPr>
          <w:rFonts w:ascii="Times New Roman" w:hAnsi="Times New Roman" w:cs="Times New Roman"/>
          <w:lang w:val="en-GB"/>
          <w:rPrChange w:id="567" w:author="mpb" w:date="2023-10-13T17:16:00Z">
            <w:rPr>
              <w:rFonts w:ascii="Times New Roman" w:hAnsi="Times New Roman" w:cs="Times New Roman"/>
              <w:sz w:val="20"/>
              <w:szCs w:val="20"/>
              <w:lang w:val="en-GB"/>
            </w:rPr>
          </w:rPrChange>
        </w:rPr>
        <w:t xml:space="preserve"> y </w:t>
      </w:r>
      <w:proofErr w:type="spellStart"/>
      <w:r w:rsidRPr="008A2A21">
        <w:rPr>
          <w:rFonts w:ascii="Times New Roman" w:hAnsi="Times New Roman" w:cs="Times New Roman"/>
          <w:lang w:val="en-GB"/>
          <w:rPrChange w:id="568" w:author="mpb" w:date="2023-10-13T17:16:00Z">
            <w:rPr>
              <w:rFonts w:ascii="Times New Roman" w:hAnsi="Times New Roman" w:cs="Times New Roman"/>
              <w:sz w:val="20"/>
              <w:szCs w:val="20"/>
              <w:lang w:val="en-GB"/>
            </w:rPr>
          </w:rPrChange>
        </w:rPr>
        <w:t>transferencia</w:t>
      </w:r>
      <w:proofErr w:type="spellEnd"/>
      <w:r w:rsidRPr="008A2A21">
        <w:rPr>
          <w:rFonts w:ascii="Times New Roman" w:hAnsi="Times New Roman" w:cs="Times New Roman"/>
          <w:lang w:val="en-GB"/>
          <w:rPrChange w:id="569" w:author="mpb" w:date="2023-10-13T17:16:00Z">
            <w:rPr>
              <w:rFonts w:ascii="Times New Roman" w:hAnsi="Times New Roman" w:cs="Times New Roman"/>
              <w:sz w:val="20"/>
              <w:szCs w:val="20"/>
              <w:lang w:val="en-GB"/>
            </w:rPr>
          </w:rPrChange>
        </w:rPr>
        <w:t xml:space="preserve"> industrial entre Nueva </w:t>
      </w:r>
      <w:proofErr w:type="spellStart"/>
      <w:r w:rsidRPr="008A2A21">
        <w:rPr>
          <w:rFonts w:ascii="Times New Roman" w:hAnsi="Times New Roman" w:cs="Times New Roman"/>
          <w:lang w:val="en-GB"/>
          <w:rPrChange w:id="570" w:author="mpb" w:date="2023-10-13T17:16:00Z">
            <w:rPr>
              <w:rFonts w:ascii="Times New Roman" w:hAnsi="Times New Roman" w:cs="Times New Roman"/>
              <w:sz w:val="20"/>
              <w:szCs w:val="20"/>
              <w:lang w:val="en-GB"/>
            </w:rPr>
          </w:rPrChange>
        </w:rPr>
        <w:t>España</w:t>
      </w:r>
      <w:proofErr w:type="spellEnd"/>
      <w:r w:rsidRPr="008A2A21">
        <w:rPr>
          <w:rFonts w:ascii="Times New Roman" w:hAnsi="Times New Roman" w:cs="Times New Roman"/>
          <w:lang w:val="en-GB"/>
          <w:rPrChange w:id="571" w:author="mpb" w:date="2023-10-13T17:16:00Z">
            <w:rPr>
              <w:rFonts w:ascii="Times New Roman" w:hAnsi="Times New Roman" w:cs="Times New Roman"/>
              <w:sz w:val="20"/>
              <w:szCs w:val="20"/>
              <w:lang w:val="en-GB"/>
            </w:rPr>
          </w:rPrChange>
        </w:rPr>
        <w:t xml:space="preserve">, Filipinas, India y </w:t>
      </w:r>
      <w:proofErr w:type="spellStart"/>
      <w:r w:rsidRPr="008A2A21">
        <w:rPr>
          <w:rFonts w:ascii="Times New Roman" w:hAnsi="Times New Roman" w:cs="Times New Roman"/>
          <w:lang w:val="en-GB"/>
          <w:rPrChange w:id="572" w:author="mpb" w:date="2023-10-13T17:16:00Z">
            <w:rPr>
              <w:rFonts w:ascii="Times New Roman" w:hAnsi="Times New Roman" w:cs="Times New Roman"/>
              <w:sz w:val="20"/>
              <w:szCs w:val="20"/>
              <w:lang w:val="en-GB"/>
            </w:rPr>
          </w:rPrChange>
        </w:rPr>
        <w:t>Camboya</w:t>
      </w:r>
      <w:proofErr w:type="spellEnd"/>
      <w:r w:rsidRPr="008A2A21">
        <w:rPr>
          <w:rFonts w:ascii="Times New Roman" w:hAnsi="Times New Roman" w:cs="Times New Roman"/>
          <w:lang w:val="en-GB"/>
          <w:rPrChange w:id="573" w:author="mpb" w:date="2023-10-13T17:16:00Z">
            <w:rPr>
              <w:rFonts w:ascii="Times New Roman" w:hAnsi="Times New Roman" w:cs="Times New Roman"/>
              <w:sz w:val="20"/>
              <w:szCs w:val="20"/>
              <w:lang w:val="en-GB"/>
            </w:rPr>
          </w:rPrChange>
        </w:rPr>
        <w:t xml:space="preserve"> (</w:t>
      </w:r>
      <w:proofErr w:type="spellStart"/>
      <w:r w:rsidRPr="008A2A21">
        <w:rPr>
          <w:rFonts w:ascii="Times New Roman" w:hAnsi="Times New Roman" w:cs="Times New Roman"/>
          <w:lang w:val="en-GB"/>
          <w:rPrChange w:id="574" w:author="mpb" w:date="2023-10-13T17:16:00Z">
            <w:rPr>
              <w:rFonts w:ascii="Times New Roman" w:hAnsi="Times New Roman" w:cs="Times New Roman"/>
              <w:sz w:val="20"/>
              <w:szCs w:val="20"/>
              <w:lang w:val="en-GB"/>
            </w:rPr>
          </w:rPrChange>
        </w:rPr>
        <w:t>siglos</w:t>
      </w:r>
      <w:proofErr w:type="spellEnd"/>
      <w:r w:rsidRPr="008A2A21">
        <w:rPr>
          <w:rFonts w:ascii="Times New Roman" w:hAnsi="Times New Roman" w:cs="Times New Roman"/>
          <w:lang w:val="en-GB"/>
          <w:rPrChange w:id="575" w:author="mpb" w:date="2023-10-13T17:16:00Z">
            <w:rPr>
              <w:rFonts w:ascii="Times New Roman" w:hAnsi="Times New Roman" w:cs="Times New Roman"/>
              <w:sz w:val="20"/>
              <w:szCs w:val="20"/>
              <w:lang w:val="en-GB"/>
            </w:rPr>
          </w:rPrChange>
        </w:rPr>
        <w:t xml:space="preserve"> XVI y XVII)</w:t>
      </w:r>
      <w:del w:id="576" w:author="mac_pro" w:date="2023-10-13T00:25:00Z">
        <w:r w:rsidRPr="008A2A21" w:rsidDel="006944D3">
          <w:rPr>
            <w:rFonts w:ascii="Times New Roman" w:hAnsi="Times New Roman" w:cs="Times New Roman"/>
            <w:lang w:val="en-GB"/>
            <w:rPrChange w:id="577" w:author="mpb" w:date="2023-10-13T17:16:00Z">
              <w:rPr>
                <w:rFonts w:ascii="Times New Roman" w:hAnsi="Times New Roman" w:cs="Times New Roman"/>
                <w:sz w:val="20"/>
                <w:szCs w:val="20"/>
                <w:lang w:val="en-GB"/>
              </w:rPr>
            </w:rPrChange>
          </w:rPr>
          <w:delText>,”</w:delText>
        </w:r>
      </w:del>
      <w:ins w:id="578" w:author="mac_pro" w:date="2023-10-13T00:25:00Z">
        <w:r w:rsidRPr="008A2A21">
          <w:rPr>
            <w:rFonts w:ascii="Times New Roman" w:hAnsi="Times New Roman" w:cs="Times New Roman"/>
            <w:lang w:val="en-GB"/>
            <w:rPrChange w:id="579" w:author="mpb" w:date="2023-10-13T17:16:00Z">
              <w:rPr>
                <w:rFonts w:ascii="Times New Roman" w:hAnsi="Times New Roman" w:cs="Times New Roman"/>
                <w:sz w:val="20"/>
                <w:szCs w:val="20"/>
                <w:lang w:val="en-GB"/>
              </w:rPr>
            </w:rPrChange>
          </w:rPr>
          <w:t>”,</w:t>
        </w:r>
      </w:ins>
      <w:r w:rsidRPr="008A2A21">
        <w:rPr>
          <w:rFonts w:ascii="Times New Roman" w:hAnsi="Times New Roman" w:cs="Times New Roman"/>
          <w:lang w:val="en-GB"/>
          <w:rPrChange w:id="580" w:author="mpb" w:date="2023-10-13T17:16:00Z">
            <w:rPr>
              <w:rFonts w:ascii="Times New Roman" w:hAnsi="Times New Roman" w:cs="Times New Roman"/>
              <w:sz w:val="20"/>
              <w:szCs w:val="20"/>
              <w:lang w:val="en-GB"/>
            </w:rPr>
          </w:rPrChange>
        </w:rPr>
        <w:t xml:space="preserve"> </w:t>
      </w:r>
      <w:proofErr w:type="spellStart"/>
      <w:r w:rsidRPr="008A2A21">
        <w:rPr>
          <w:rFonts w:ascii="Times New Roman" w:hAnsi="Times New Roman" w:cs="Times New Roman"/>
          <w:i/>
          <w:lang w:val="en-GB"/>
          <w:rPrChange w:id="581" w:author="mpb" w:date="2023-10-13T17:16:00Z">
            <w:rPr>
              <w:rFonts w:ascii="Times New Roman" w:hAnsi="Times New Roman" w:cs="Times New Roman"/>
              <w:i/>
              <w:sz w:val="20"/>
              <w:szCs w:val="20"/>
              <w:lang w:val="en-GB"/>
            </w:rPr>
          </w:rPrChange>
        </w:rPr>
        <w:t>Studia</w:t>
      </w:r>
      <w:proofErr w:type="spellEnd"/>
      <w:r w:rsidRPr="008A2A21">
        <w:rPr>
          <w:rFonts w:ascii="Times New Roman" w:hAnsi="Times New Roman" w:cs="Times New Roman"/>
          <w:i/>
          <w:lang w:val="en-GB"/>
          <w:rPrChange w:id="582" w:author="mpb" w:date="2023-10-13T17:16:00Z">
            <w:rPr>
              <w:rFonts w:ascii="Times New Roman" w:hAnsi="Times New Roman" w:cs="Times New Roman"/>
              <w:i/>
              <w:sz w:val="20"/>
              <w:szCs w:val="20"/>
              <w:lang w:val="en-GB"/>
            </w:rPr>
          </w:rPrChange>
        </w:rPr>
        <w:t xml:space="preserve"> </w:t>
      </w:r>
      <w:proofErr w:type="spellStart"/>
      <w:r w:rsidRPr="008A2A21">
        <w:rPr>
          <w:rFonts w:ascii="Times New Roman" w:hAnsi="Times New Roman" w:cs="Times New Roman"/>
          <w:i/>
          <w:lang w:val="en-GB"/>
          <w:rPrChange w:id="583" w:author="mpb" w:date="2023-10-13T17:16:00Z">
            <w:rPr>
              <w:rFonts w:ascii="Times New Roman" w:hAnsi="Times New Roman" w:cs="Times New Roman"/>
              <w:i/>
              <w:sz w:val="20"/>
              <w:szCs w:val="20"/>
              <w:lang w:val="en-GB"/>
            </w:rPr>
          </w:rPrChange>
        </w:rPr>
        <w:t>Historica-Historia</w:t>
      </w:r>
      <w:proofErr w:type="spellEnd"/>
      <w:r w:rsidRPr="008A2A21">
        <w:rPr>
          <w:rFonts w:ascii="Times New Roman" w:hAnsi="Times New Roman" w:cs="Times New Roman"/>
          <w:i/>
          <w:lang w:val="en-GB"/>
          <w:rPrChange w:id="584" w:author="mpb" w:date="2023-10-13T17:16:00Z">
            <w:rPr>
              <w:rFonts w:ascii="Times New Roman" w:hAnsi="Times New Roman" w:cs="Times New Roman"/>
              <w:i/>
              <w:sz w:val="20"/>
              <w:szCs w:val="20"/>
              <w:lang w:val="en-GB"/>
            </w:rPr>
          </w:rPrChange>
        </w:rPr>
        <w:t xml:space="preserve"> </w:t>
      </w:r>
      <w:proofErr w:type="spellStart"/>
      <w:r w:rsidRPr="008A2A21">
        <w:rPr>
          <w:rFonts w:ascii="Times New Roman" w:hAnsi="Times New Roman" w:cs="Times New Roman"/>
          <w:i/>
          <w:lang w:val="en-GB"/>
          <w:rPrChange w:id="585" w:author="mpb" w:date="2023-10-13T17:16:00Z">
            <w:rPr>
              <w:rFonts w:ascii="Times New Roman" w:hAnsi="Times New Roman" w:cs="Times New Roman"/>
              <w:i/>
              <w:sz w:val="20"/>
              <w:szCs w:val="20"/>
              <w:lang w:val="en-GB"/>
            </w:rPr>
          </w:rPrChange>
        </w:rPr>
        <w:t>moderna</w:t>
      </w:r>
      <w:proofErr w:type="spellEnd"/>
      <w:r w:rsidRPr="008A2A21">
        <w:rPr>
          <w:rFonts w:ascii="Times New Roman" w:hAnsi="Times New Roman" w:cs="Times New Roman"/>
          <w:lang w:val="en-GB"/>
          <w:rPrChange w:id="586" w:author="mpb" w:date="2023-10-13T17:16:00Z">
            <w:rPr>
              <w:rFonts w:ascii="Times New Roman" w:hAnsi="Times New Roman" w:cs="Times New Roman"/>
              <w:sz w:val="20"/>
              <w:szCs w:val="20"/>
              <w:lang w:val="en-GB"/>
            </w:rPr>
          </w:rPrChange>
        </w:rPr>
        <w:t xml:space="preserve"> 43, no. 1 (2021), 71–102.</w:t>
      </w:r>
    </w:p>
  </w:footnote>
  <w:footnote w:id="12">
    <w:p w14:paraId="737AD5C5" w14:textId="534B16DE" w:rsidR="001569C8" w:rsidRPr="008A2A21" w:rsidRDefault="001569C8">
      <w:pPr>
        <w:pStyle w:val="NoSpacing"/>
        <w:ind w:left="708" w:hanging="708"/>
        <w:jc w:val="both"/>
        <w:rPr>
          <w:rFonts w:ascii="Times New Roman" w:hAnsi="Times New Roman" w:cs="Times New Roman"/>
          <w:lang w:val="en-GB"/>
          <w:rPrChange w:id="591" w:author="mpb" w:date="2023-10-13T17:16:00Z">
            <w:rPr>
              <w:rFonts w:ascii="Times New Roman" w:hAnsi="Times New Roman" w:cs="Times New Roman"/>
              <w:sz w:val="20"/>
              <w:szCs w:val="20"/>
              <w:lang w:val="en-GB"/>
            </w:rPr>
          </w:rPrChange>
        </w:rPr>
        <w:pPrChange w:id="592" w:author="mac_pro" w:date="2023-10-12T23:54:00Z">
          <w:pPr>
            <w:pStyle w:val="NoSpacing"/>
            <w:jc w:val="both"/>
          </w:pPr>
        </w:pPrChange>
      </w:pPr>
      <w:r w:rsidRPr="008A2A21">
        <w:rPr>
          <w:rStyle w:val="FootnoteReference"/>
          <w:rFonts w:ascii="Times New Roman" w:hAnsi="Times New Roman" w:cs="Times New Roman"/>
          <w:vertAlign w:val="baseline"/>
          <w:lang w:val="en-GB"/>
          <w:rPrChange w:id="593" w:author="mpb" w:date="2023-10-13T17:16:00Z">
            <w:rPr>
              <w:rStyle w:val="FootnoteReference"/>
              <w:rFonts w:ascii="Times New Roman" w:hAnsi="Times New Roman" w:cs="Times New Roman"/>
              <w:sz w:val="20"/>
              <w:szCs w:val="20"/>
              <w:lang w:val="en-GB"/>
            </w:rPr>
          </w:rPrChange>
        </w:rPr>
        <w:footnoteRef/>
      </w:r>
      <w:r w:rsidRPr="008A2A21">
        <w:rPr>
          <w:rFonts w:ascii="Times New Roman" w:hAnsi="Times New Roman" w:cs="Times New Roman"/>
          <w:lang w:val="en-GB"/>
          <w:rPrChange w:id="594" w:author="mpb" w:date="2023-10-13T17:16:00Z">
            <w:rPr>
              <w:rFonts w:ascii="Times New Roman" w:hAnsi="Times New Roman" w:cs="Times New Roman"/>
              <w:sz w:val="20"/>
              <w:szCs w:val="20"/>
              <w:lang w:val="en-GB"/>
            </w:rPr>
          </w:rPrChange>
        </w:rPr>
        <w:t xml:space="preserve"> </w:t>
      </w:r>
      <w:ins w:id="595" w:author="mac_pro" w:date="2023-10-13T00:17:00Z">
        <w:r w:rsidRPr="008A2A21">
          <w:rPr>
            <w:rFonts w:ascii="Times New Roman" w:hAnsi="Times New Roman" w:cs="Times New Roman"/>
            <w:lang w:val="en-GB"/>
            <w:rPrChange w:id="596" w:author="mpb" w:date="2023-10-13T17:16:00Z">
              <w:rPr>
                <w:rFonts w:ascii="Times New Roman" w:hAnsi="Times New Roman" w:cs="Times New Roman"/>
                <w:sz w:val="20"/>
                <w:szCs w:val="20"/>
                <w:lang w:val="en-GB"/>
              </w:rPr>
            </w:rPrChange>
          </w:rPr>
          <w:tab/>
        </w:r>
      </w:ins>
      <w:r w:rsidRPr="008A2A21">
        <w:rPr>
          <w:rFonts w:ascii="Times New Roman" w:hAnsi="Times New Roman" w:cs="Times New Roman"/>
          <w:color w:val="221E1F"/>
          <w:lang w:val="en-GB"/>
          <w:rPrChange w:id="597" w:author="mpb" w:date="2023-10-13T17:16:00Z">
            <w:rPr>
              <w:rFonts w:ascii="Times New Roman" w:hAnsi="Times New Roman" w:cs="Times New Roman"/>
              <w:color w:val="221E1F"/>
              <w:sz w:val="20"/>
              <w:szCs w:val="20"/>
              <w:lang w:val="en-GB"/>
            </w:rPr>
          </w:rPrChange>
        </w:rPr>
        <w:t xml:space="preserve">John Robert McNeill, “Woods and Warfare in World History”, </w:t>
      </w:r>
      <w:r w:rsidRPr="008A2A21">
        <w:rPr>
          <w:rFonts w:ascii="Times New Roman" w:hAnsi="Times New Roman" w:cs="Times New Roman"/>
          <w:i/>
          <w:iCs/>
          <w:color w:val="221E1F"/>
          <w:lang w:val="en-GB"/>
          <w:rPrChange w:id="598" w:author="mpb" w:date="2023-10-13T17:16:00Z">
            <w:rPr>
              <w:rFonts w:ascii="Times New Roman" w:hAnsi="Times New Roman" w:cs="Times New Roman"/>
              <w:i/>
              <w:iCs/>
              <w:color w:val="221E1F"/>
              <w:sz w:val="20"/>
              <w:szCs w:val="20"/>
              <w:lang w:val="en-GB"/>
            </w:rPr>
          </w:rPrChange>
        </w:rPr>
        <w:t xml:space="preserve">Environmental History </w:t>
      </w:r>
      <w:r w:rsidRPr="008A2A21">
        <w:rPr>
          <w:rFonts w:ascii="Times New Roman" w:hAnsi="Times New Roman" w:cs="Times New Roman"/>
          <w:color w:val="221E1F"/>
          <w:lang w:val="en-GB"/>
          <w:rPrChange w:id="599" w:author="mpb" w:date="2023-10-13T17:16:00Z">
            <w:rPr>
              <w:rFonts w:ascii="Times New Roman" w:hAnsi="Times New Roman" w:cs="Times New Roman"/>
              <w:color w:val="221E1F"/>
              <w:sz w:val="20"/>
              <w:szCs w:val="20"/>
              <w:lang w:val="en-GB"/>
            </w:rPr>
          </w:rPrChange>
        </w:rPr>
        <w:t>9, no. 3 (</w:t>
      </w:r>
      <w:r w:rsidRPr="008A2A21">
        <w:rPr>
          <w:rFonts w:ascii="Times New Roman" w:hAnsi="Times New Roman" w:cs="Times New Roman"/>
          <w:iCs/>
          <w:color w:val="221E1F"/>
          <w:lang w:val="en-GB"/>
          <w:rPrChange w:id="600" w:author="mpb" w:date="2023-10-13T17:16:00Z">
            <w:rPr>
              <w:rFonts w:ascii="Times New Roman" w:hAnsi="Times New Roman" w:cs="Times New Roman"/>
              <w:iCs/>
              <w:color w:val="221E1F"/>
              <w:sz w:val="20"/>
              <w:szCs w:val="20"/>
              <w:lang w:val="en-GB"/>
            </w:rPr>
          </w:rPrChange>
        </w:rPr>
        <w:t>2004), 388–410</w:t>
      </w:r>
      <w:r w:rsidRPr="008A2A21">
        <w:rPr>
          <w:rFonts w:ascii="Times New Roman" w:hAnsi="Times New Roman" w:cs="Times New Roman"/>
          <w:color w:val="221E1F"/>
          <w:lang w:val="en-GB"/>
          <w:rPrChange w:id="601" w:author="mpb" w:date="2023-10-13T17:16:00Z">
            <w:rPr>
              <w:rFonts w:ascii="Times New Roman" w:hAnsi="Times New Roman" w:cs="Times New Roman"/>
              <w:color w:val="221E1F"/>
              <w:sz w:val="20"/>
              <w:szCs w:val="20"/>
              <w:lang w:val="en-GB"/>
            </w:rPr>
          </w:rPrChange>
        </w:rPr>
        <w:t xml:space="preserve">; </w:t>
      </w:r>
      <w:r w:rsidRPr="008A2A21">
        <w:rPr>
          <w:rFonts w:ascii="Times New Roman" w:hAnsi="Times New Roman" w:cs="Times New Roman"/>
          <w:lang w:val="en-GB"/>
          <w:rPrChange w:id="602" w:author="mpb" w:date="2023-10-13T17:16:00Z">
            <w:rPr>
              <w:rFonts w:ascii="Times New Roman" w:hAnsi="Times New Roman" w:cs="Times New Roman"/>
              <w:sz w:val="20"/>
              <w:szCs w:val="20"/>
              <w:lang w:val="en-GB"/>
            </w:rPr>
          </w:rPrChange>
        </w:rPr>
        <w:t>Valdez-</w:t>
      </w:r>
      <w:proofErr w:type="spellStart"/>
      <w:r w:rsidRPr="008A2A21">
        <w:rPr>
          <w:rFonts w:ascii="Times New Roman" w:hAnsi="Times New Roman" w:cs="Times New Roman"/>
          <w:lang w:val="en-GB"/>
          <w:rPrChange w:id="603" w:author="mpb" w:date="2023-10-13T17:16:00Z">
            <w:rPr>
              <w:rFonts w:ascii="Times New Roman" w:hAnsi="Times New Roman" w:cs="Times New Roman"/>
              <w:sz w:val="20"/>
              <w:szCs w:val="20"/>
              <w:lang w:val="en-GB"/>
            </w:rPr>
          </w:rPrChange>
        </w:rPr>
        <w:t>Bubnov</w:t>
      </w:r>
      <w:proofErr w:type="spellEnd"/>
      <w:r w:rsidRPr="008A2A21">
        <w:rPr>
          <w:rFonts w:ascii="Times New Roman" w:hAnsi="Times New Roman" w:cs="Times New Roman"/>
          <w:lang w:val="en-GB"/>
          <w:rPrChange w:id="604" w:author="mpb" w:date="2023-10-13T17:16:00Z">
            <w:rPr>
              <w:rFonts w:ascii="Times New Roman" w:hAnsi="Times New Roman" w:cs="Times New Roman"/>
              <w:sz w:val="20"/>
              <w:szCs w:val="20"/>
              <w:lang w:val="en-GB"/>
            </w:rPr>
          </w:rPrChange>
        </w:rPr>
        <w:t xml:space="preserve">, </w:t>
      </w:r>
      <w:proofErr w:type="spellStart"/>
      <w:r w:rsidRPr="008A2A21">
        <w:rPr>
          <w:rFonts w:ascii="Times New Roman" w:hAnsi="Times New Roman" w:cs="Times New Roman"/>
          <w:i/>
          <w:lang w:val="en-GB"/>
          <w:rPrChange w:id="605" w:author="mpb" w:date="2023-10-13T17:16:00Z">
            <w:rPr>
              <w:rFonts w:ascii="Times New Roman" w:hAnsi="Times New Roman" w:cs="Times New Roman"/>
              <w:i/>
              <w:sz w:val="20"/>
              <w:szCs w:val="20"/>
              <w:lang w:val="en-GB"/>
            </w:rPr>
          </w:rPrChange>
        </w:rPr>
        <w:t>Poder</w:t>
      </w:r>
      <w:proofErr w:type="spellEnd"/>
      <w:r w:rsidRPr="008A2A21">
        <w:rPr>
          <w:rFonts w:ascii="Times New Roman" w:hAnsi="Times New Roman" w:cs="Times New Roman"/>
          <w:i/>
          <w:lang w:val="en-GB"/>
          <w:rPrChange w:id="606" w:author="mpb" w:date="2023-10-13T17:16:00Z">
            <w:rPr>
              <w:rFonts w:ascii="Times New Roman" w:hAnsi="Times New Roman" w:cs="Times New Roman"/>
              <w:i/>
              <w:sz w:val="20"/>
              <w:szCs w:val="20"/>
              <w:lang w:val="en-GB"/>
            </w:rPr>
          </w:rPrChange>
        </w:rPr>
        <w:t xml:space="preserve"> naval y </w:t>
      </w:r>
      <w:proofErr w:type="spellStart"/>
      <w:r w:rsidRPr="008A2A21">
        <w:rPr>
          <w:rFonts w:ascii="Times New Roman" w:hAnsi="Times New Roman" w:cs="Times New Roman"/>
          <w:i/>
          <w:lang w:val="en-GB"/>
          <w:rPrChange w:id="607" w:author="mpb" w:date="2023-10-13T17:16:00Z">
            <w:rPr>
              <w:rFonts w:ascii="Times New Roman" w:hAnsi="Times New Roman" w:cs="Times New Roman"/>
              <w:i/>
              <w:sz w:val="20"/>
              <w:szCs w:val="20"/>
              <w:lang w:val="en-GB"/>
            </w:rPr>
          </w:rPrChange>
        </w:rPr>
        <w:t>modernización</w:t>
      </w:r>
      <w:proofErr w:type="spellEnd"/>
      <w:r w:rsidRPr="008A2A21">
        <w:rPr>
          <w:rFonts w:ascii="Times New Roman" w:hAnsi="Times New Roman" w:cs="Times New Roman"/>
          <w:i/>
          <w:lang w:val="en-GB"/>
          <w:rPrChange w:id="608" w:author="mpb" w:date="2023-10-13T17:16:00Z">
            <w:rPr>
              <w:rFonts w:ascii="Times New Roman" w:hAnsi="Times New Roman" w:cs="Times New Roman"/>
              <w:i/>
              <w:sz w:val="20"/>
              <w:szCs w:val="20"/>
              <w:lang w:val="en-GB"/>
            </w:rPr>
          </w:rPrChange>
        </w:rPr>
        <w:t xml:space="preserve"> del Estado</w:t>
      </w:r>
      <w:r w:rsidRPr="008A2A21">
        <w:rPr>
          <w:rFonts w:ascii="Times New Roman" w:hAnsi="Times New Roman" w:cs="Times New Roman"/>
          <w:lang w:val="en-GB"/>
          <w:rPrChange w:id="609" w:author="mpb" w:date="2023-10-13T17:16:00Z">
            <w:rPr>
              <w:rFonts w:ascii="Times New Roman" w:hAnsi="Times New Roman" w:cs="Times New Roman"/>
              <w:sz w:val="20"/>
              <w:szCs w:val="20"/>
              <w:lang w:val="en-GB"/>
            </w:rPr>
          </w:rPrChange>
        </w:rPr>
        <w:t xml:space="preserve">; </w:t>
      </w:r>
      <w:r w:rsidRPr="004660AB">
        <w:rPr>
          <w:rFonts w:ascii="Times New Roman" w:hAnsi="Times New Roman" w:cs="Times New Roman"/>
          <w:lang w:val="en-GB"/>
          <w:rPrChange w:id="610" w:author="mpb" w:date="2023-10-13T17:48:00Z">
            <w:rPr>
              <w:rFonts w:ascii="Times New Roman" w:hAnsi="Times New Roman" w:cs="Times New Roman"/>
              <w:sz w:val="20"/>
              <w:szCs w:val="20"/>
              <w:lang w:val="en-GB"/>
            </w:rPr>
          </w:rPrChange>
        </w:rPr>
        <w:t xml:space="preserve">Rafael Torres Sánchez, </w:t>
      </w:r>
      <w:r w:rsidRPr="004660AB">
        <w:rPr>
          <w:rFonts w:ascii="Times New Roman" w:hAnsi="Times New Roman" w:cs="Times New Roman"/>
          <w:i/>
          <w:lang w:val="en-GB"/>
          <w:rPrChange w:id="611" w:author="mpb" w:date="2023-10-13T17:48:00Z">
            <w:rPr>
              <w:rFonts w:ascii="Times New Roman" w:hAnsi="Times New Roman" w:cs="Times New Roman"/>
              <w:i/>
              <w:sz w:val="20"/>
              <w:szCs w:val="20"/>
              <w:lang w:val="en-GB"/>
            </w:rPr>
          </w:rPrChange>
        </w:rPr>
        <w:t xml:space="preserve">Military </w:t>
      </w:r>
      <w:del w:id="612" w:author="mpb" w:date="2023-10-13T17:00:00Z">
        <w:r w:rsidRPr="004660AB" w:rsidDel="002630EC">
          <w:rPr>
            <w:rFonts w:ascii="Times New Roman" w:hAnsi="Times New Roman" w:cs="Times New Roman"/>
            <w:i/>
            <w:lang w:val="en-GB"/>
            <w:rPrChange w:id="613" w:author="mpb" w:date="2023-10-13T17:48:00Z">
              <w:rPr>
                <w:rFonts w:ascii="Times New Roman" w:hAnsi="Times New Roman" w:cs="Times New Roman"/>
                <w:i/>
                <w:sz w:val="20"/>
                <w:szCs w:val="20"/>
                <w:lang w:val="en-GB"/>
              </w:rPr>
            </w:rPrChange>
          </w:rPr>
          <w:delText>Entreprenuers</w:delText>
        </w:r>
      </w:del>
      <w:ins w:id="614" w:author="mpb" w:date="2023-10-13T17:00:00Z">
        <w:r w:rsidRPr="004660AB">
          <w:rPr>
            <w:rFonts w:ascii="Times New Roman" w:hAnsi="Times New Roman" w:cs="Times New Roman"/>
            <w:i/>
            <w:lang w:val="en-GB"/>
          </w:rPr>
          <w:t>Entrepreneurs</w:t>
        </w:r>
      </w:ins>
      <w:ins w:id="615" w:author="pc_m" w:date="2023-11-13T23:53:00Z">
        <w:r>
          <w:rPr>
            <w:rFonts w:ascii="Times New Roman" w:hAnsi="Times New Roman" w:cs="Times New Roman"/>
            <w:i/>
            <w:lang w:val="en-GB"/>
          </w:rPr>
          <w:t xml:space="preserve"> and t</w:t>
        </w:r>
      </w:ins>
      <w:del w:id="616" w:author="pc_m" w:date="2023-11-13T23:53:00Z">
        <w:r w:rsidRPr="004660AB" w:rsidDel="00E75360">
          <w:rPr>
            <w:rFonts w:ascii="Times New Roman" w:hAnsi="Times New Roman" w:cs="Times New Roman"/>
            <w:i/>
            <w:lang w:val="en-GB"/>
            <w:rPrChange w:id="617" w:author="mpb" w:date="2023-10-13T17:48:00Z">
              <w:rPr>
                <w:rFonts w:ascii="Times New Roman" w:hAnsi="Times New Roman" w:cs="Times New Roman"/>
                <w:i/>
                <w:sz w:val="20"/>
                <w:szCs w:val="20"/>
                <w:lang w:val="en-GB"/>
              </w:rPr>
            </w:rPrChange>
          </w:rPr>
          <w:delText>. T</w:delText>
        </w:r>
      </w:del>
      <w:r w:rsidRPr="004660AB">
        <w:rPr>
          <w:rFonts w:ascii="Times New Roman" w:hAnsi="Times New Roman" w:cs="Times New Roman"/>
          <w:i/>
          <w:lang w:val="en-GB"/>
          <w:rPrChange w:id="618" w:author="mpb" w:date="2023-10-13T17:48:00Z">
            <w:rPr>
              <w:rFonts w:ascii="Times New Roman" w:hAnsi="Times New Roman" w:cs="Times New Roman"/>
              <w:i/>
              <w:sz w:val="20"/>
              <w:szCs w:val="20"/>
              <w:lang w:val="en-GB"/>
            </w:rPr>
          </w:rPrChange>
        </w:rPr>
        <w:t>he Spanish Contractor</w:t>
      </w:r>
      <w:del w:id="619" w:author="pc_m" w:date="2023-11-13T23:53:00Z">
        <w:r w:rsidRPr="004660AB" w:rsidDel="00B841C0">
          <w:rPr>
            <w:rFonts w:ascii="Times New Roman" w:hAnsi="Times New Roman" w:cs="Times New Roman"/>
            <w:i/>
            <w:lang w:val="en-GB"/>
            <w:rPrChange w:id="620" w:author="mpb" w:date="2023-10-13T17:48:00Z">
              <w:rPr>
                <w:rFonts w:ascii="Times New Roman" w:hAnsi="Times New Roman" w:cs="Times New Roman"/>
                <w:i/>
                <w:sz w:val="20"/>
                <w:szCs w:val="20"/>
                <w:lang w:val="en-GB"/>
              </w:rPr>
            </w:rPrChange>
          </w:rPr>
          <w:delText>s</w:delText>
        </w:r>
      </w:del>
      <w:r w:rsidRPr="004660AB">
        <w:rPr>
          <w:rFonts w:ascii="Times New Roman" w:hAnsi="Times New Roman" w:cs="Times New Roman"/>
          <w:i/>
          <w:lang w:val="en-GB"/>
          <w:rPrChange w:id="621" w:author="mpb" w:date="2023-10-13T17:48:00Z">
            <w:rPr>
              <w:rFonts w:ascii="Times New Roman" w:hAnsi="Times New Roman" w:cs="Times New Roman"/>
              <w:i/>
              <w:sz w:val="20"/>
              <w:szCs w:val="20"/>
              <w:lang w:val="en-GB"/>
            </w:rPr>
          </w:rPrChange>
        </w:rPr>
        <w:t xml:space="preserve"> State in the Eighteenth Century</w:t>
      </w:r>
      <w:r w:rsidRPr="004660AB">
        <w:rPr>
          <w:rFonts w:ascii="Times New Roman" w:hAnsi="Times New Roman" w:cs="Times New Roman"/>
          <w:lang w:val="en-GB"/>
          <w:rPrChange w:id="622" w:author="mpb" w:date="2023-10-13T17:48:00Z">
            <w:rPr>
              <w:rFonts w:ascii="Times New Roman" w:hAnsi="Times New Roman" w:cs="Times New Roman"/>
              <w:sz w:val="20"/>
              <w:szCs w:val="20"/>
              <w:lang w:val="en-GB"/>
            </w:rPr>
          </w:rPrChange>
        </w:rPr>
        <w:t xml:space="preserve"> (Oxford: Oxford University, 2016)</w:t>
      </w:r>
      <w:r w:rsidRPr="008A2A21">
        <w:rPr>
          <w:rFonts w:ascii="Times New Roman" w:hAnsi="Times New Roman" w:cs="Times New Roman"/>
          <w:lang w:val="en-GB"/>
          <w:rPrChange w:id="623" w:author="mpb" w:date="2023-10-13T17:16:00Z">
            <w:rPr>
              <w:rFonts w:ascii="Times New Roman" w:hAnsi="Times New Roman" w:cs="Times New Roman"/>
              <w:sz w:val="20"/>
              <w:szCs w:val="20"/>
              <w:lang w:val="en-GB"/>
            </w:rPr>
          </w:rPrChange>
        </w:rPr>
        <w:t>.</w:t>
      </w:r>
    </w:p>
  </w:footnote>
  <w:footnote w:id="13">
    <w:p w14:paraId="4A67CAD2" w14:textId="6D22C580" w:rsidR="001569C8" w:rsidRPr="008A2A21" w:rsidRDefault="001569C8">
      <w:pPr>
        <w:pStyle w:val="NoSpacing"/>
        <w:ind w:left="708" w:hanging="708"/>
        <w:jc w:val="both"/>
        <w:rPr>
          <w:rFonts w:ascii="Times New Roman" w:hAnsi="Times New Roman" w:cs="Times New Roman"/>
          <w:lang w:val="en-GB"/>
          <w:rPrChange w:id="624" w:author="mpb" w:date="2023-10-13T17:16:00Z">
            <w:rPr>
              <w:rFonts w:ascii="Times New Roman" w:hAnsi="Times New Roman" w:cs="Times New Roman"/>
              <w:sz w:val="20"/>
              <w:szCs w:val="20"/>
              <w:lang w:val="es-ES"/>
            </w:rPr>
          </w:rPrChange>
        </w:rPr>
        <w:pPrChange w:id="625" w:author="mac_pro" w:date="2023-10-12T23:54:00Z">
          <w:pPr>
            <w:pStyle w:val="NoSpacing"/>
            <w:jc w:val="both"/>
          </w:pPr>
        </w:pPrChange>
      </w:pPr>
      <w:r w:rsidRPr="008A2A21">
        <w:rPr>
          <w:rStyle w:val="FootnoteReference"/>
          <w:rFonts w:ascii="Times New Roman" w:hAnsi="Times New Roman" w:cs="Times New Roman"/>
          <w:vertAlign w:val="baseline"/>
          <w:lang w:val="en-GB"/>
          <w:rPrChange w:id="626" w:author="mpb" w:date="2023-10-13T17:16:00Z">
            <w:rPr>
              <w:rStyle w:val="FootnoteReference"/>
              <w:rFonts w:ascii="Times New Roman" w:hAnsi="Times New Roman" w:cs="Times New Roman"/>
              <w:sz w:val="20"/>
              <w:szCs w:val="20"/>
              <w:lang w:val="en-GB"/>
            </w:rPr>
          </w:rPrChange>
        </w:rPr>
        <w:footnoteRef/>
      </w:r>
      <w:r w:rsidRPr="008A2A21">
        <w:rPr>
          <w:rFonts w:ascii="Times New Roman" w:hAnsi="Times New Roman" w:cs="Times New Roman"/>
          <w:lang w:val="en-GB"/>
          <w:rPrChange w:id="627" w:author="mpb" w:date="2023-10-13T17:16:00Z">
            <w:rPr>
              <w:rFonts w:ascii="Times New Roman" w:hAnsi="Times New Roman" w:cs="Times New Roman"/>
              <w:sz w:val="20"/>
              <w:szCs w:val="20"/>
              <w:lang w:val="es-ES"/>
            </w:rPr>
          </w:rPrChange>
        </w:rPr>
        <w:t xml:space="preserve"> </w:t>
      </w:r>
      <w:ins w:id="628" w:author="mac_pro" w:date="2023-10-13T00:16:00Z">
        <w:r w:rsidRPr="008A2A21">
          <w:rPr>
            <w:rFonts w:ascii="Times New Roman" w:hAnsi="Times New Roman" w:cs="Times New Roman"/>
            <w:lang w:val="en-GB"/>
            <w:rPrChange w:id="629" w:author="mpb" w:date="2023-10-13T17:16:00Z">
              <w:rPr>
                <w:rFonts w:ascii="Times New Roman" w:hAnsi="Times New Roman" w:cs="Times New Roman"/>
                <w:sz w:val="20"/>
                <w:szCs w:val="20"/>
                <w:lang w:val="es-ES"/>
              </w:rPr>
            </w:rPrChange>
          </w:rPr>
          <w:tab/>
        </w:r>
      </w:ins>
      <w:r w:rsidRPr="008A2A21">
        <w:rPr>
          <w:rFonts w:ascii="Times New Roman" w:hAnsi="Times New Roman" w:cs="Times New Roman"/>
          <w:lang w:val="en-GB"/>
          <w:rPrChange w:id="630" w:author="mpb" w:date="2023-10-13T17:16:00Z">
            <w:rPr>
              <w:rFonts w:ascii="Times New Roman" w:hAnsi="Times New Roman" w:cs="Times New Roman"/>
              <w:sz w:val="20"/>
              <w:szCs w:val="20"/>
              <w:lang w:val="es-ES"/>
            </w:rPr>
          </w:rPrChange>
        </w:rPr>
        <w:t xml:space="preserve">See for instance Luis Urteaga, </w:t>
      </w:r>
      <w:r w:rsidRPr="008A2A21">
        <w:rPr>
          <w:rFonts w:ascii="Times New Roman" w:hAnsi="Times New Roman" w:cs="Times New Roman"/>
          <w:i/>
          <w:lang w:val="en-GB"/>
          <w:rPrChange w:id="631" w:author="mpb" w:date="2023-10-13T17:16:00Z">
            <w:rPr>
              <w:rFonts w:ascii="Times New Roman" w:hAnsi="Times New Roman" w:cs="Times New Roman"/>
              <w:i/>
              <w:sz w:val="20"/>
              <w:szCs w:val="20"/>
              <w:lang w:val="es-ES"/>
            </w:rPr>
          </w:rPrChange>
        </w:rPr>
        <w:t xml:space="preserve">La </w:t>
      </w:r>
      <w:proofErr w:type="spellStart"/>
      <w:r w:rsidRPr="008A2A21">
        <w:rPr>
          <w:rFonts w:ascii="Times New Roman" w:hAnsi="Times New Roman" w:cs="Times New Roman"/>
          <w:i/>
          <w:lang w:val="en-GB"/>
          <w:rPrChange w:id="632" w:author="mpb" w:date="2023-10-13T17:16:00Z">
            <w:rPr>
              <w:rFonts w:ascii="Times New Roman" w:hAnsi="Times New Roman" w:cs="Times New Roman"/>
              <w:i/>
              <w:sz w:val="20"/>
              <w:szCs w:val="20"/>
              <w:lang w:val="es-ES"/>
            </w:rPr>
          </w:rPrChange>
        </w:rPr>
        <w:t>tierra</w:t>
      </w:r>
      <w:proofErr w:type="spellEnd"/>
      <w:r w:rsidRPr="008A2A21">
        <w:rPr>
          <w:rFonts w:ascii="Times New Roman" w:hAnsi="Times New Roman" w:cs="Times New Roman"/>
          <w:i/>
          <w:lang w:val="en-GB"/>
          <w:rPrChange w:id="633" w:author="mpb" w:date="2023-10-13T17:16:00Z">
            <w:rPr>
              <w:rFonts w:ascii="Times New Roman" w:hAnsi="Times New Roman" w:cs="Times New Roman"/>
              <w:i/>
              <w:sz w:val="20"/>
              <w:szCs w:val="20"/>
              <w:lang w:val="es-ES"/>
            </w:rPr>
          </w:rPrChange>
        </w:rPr>
        <w:t xml:space="preserve"> </w:t>
      </w:r>
      <w:proofErr w:type="spellStart"/>
      <w:r w:rsidRPr="008A2A21">
        <w:rPr>
          <w:rFonts w:ascii="Times New Roman" w:hAnsi="Times New Roman" w:cs="Times New Roman"/>
          <w:i/>
          <w:lang w:val="en-GB"/>
          <w:rPrChange w:id="634" w:author="mpb" w:date="2023-10-13T17:16:00Z">
            <w:rPr>
              <w:rFonts w:ascii="Times New Roman" w:hAnsi="Times New Roman" w:cs="Times New Roman"/>
              <w:i/>
              <w:sz w:val="20"/>
              <w:szCs w:val="20"/>
              <w:lang w:val="es-ES"/>
            </w:rPr>
          </w:rPrChange>
        </w:rPr>
        <w:t>esquilmada</w:t>
      </w:r>
      <w:proofErr w:type="spellEnd"/>
      <w:r w:rsidRPr="008A2A21">
        <w:rPr>
          <w:rFonts w:ascii="Times New Roman" w:hAnsi="Times New Roman" w:cs="Times New Roman"/>
          <w:i/>
          <w:lang w:val="en-GB"/>
          <w:rPrChange w:id="635" w:author="mpb" w:date="2023-10-13T17:16:00Z">
            <w:rPr>
              <w:rFonts w:ascii="Times New Roman" w:hAnsi="Times New Roman" w:cs="Times New Roman"/>
              <w:i/>
              <w:sz w:val="20"/>
              <w:szCs w:val="20"/>
              <w:lang w:val="es-ES"/>
            </w:rPr>
          </w:rPrChange>
        </w:rPr>
        <w:t xml:space="preserve">. Las ideas </w:t>
      </w:r>
      <w:proofErr w:type="spellStart"/>
      <w:r w:rsidRPr="008A2A21">
        <w:rPr>
          <w:rFonts w:ascii="Times New Roman" w:hAnsi="Times New Roman" w:cs="Times New Roman"/>
          <w:i/>
          <w:lang w:val="en-GB"/>
          <w:rPrChange w:id="636" w:author="mpb" w:date="2023-10-13T17:16:00Z">
            <w:rPr>
              <w:rFonts w:ascii="Times New Roman" w:hAnsi="Times New Roman" w:cs="Times New Roman"/>
              <w:i/>
              <w:sz w:val="20"/>
              <w:szCs w:val="20"/>
              <w:lang w:val="es-ES"/>
            </w:rPr>
          </w:rPrChange>
        </w:rPr>
        <w:t>sobre</w:t>
      </w:r>
      <w:proofErr w:type="spellEnd"/>
      <w:r w:rsidRPr="008A2A21">
        <w:rPr>
          <w:rFonts w:ascii="Times New Roman" w:hAnsi="Times New Roman" w:cs="Times New Roman"/>
          <w:i/>
          <w:lang w:val="en-GB"/>
          <w:rPrChange w:id="637" w:author="mpb" w:date="2023-10-13T17:16:00Z">
            <w:rPr>
              <w:rFonts w:ascii="Times New Roman" w:hAnsi="Times New Roman" w:cs="Times New Roman"/>
              <w:i/>
              <w:sz w:val="20"/>
              <w:szCs w:val="20"/>
              <w:lang w:val="es-ES"/>
            </w:rPr>
          </w:rPrChange>
        </w:rPr>
        <w:t xml:space="preserve"> la </w:t>
      </w:r>
      <w:proofErr w:type="spellStart"/>
      <w:r w:rsidRPr="008A2A21">
        <w:rPr>
          <w:rFonts w:ascii="Times New Roman" w:hAnsi="Times New Roman" w:cs="Times New Roman"/>
          <w:i/>
          <w:lang w:val="en-GB"/>
          <w:rPrChange w:id="638" w:author="mpb" w:date="2023-10-13T17:16:00Z">
            <w:rPr>
              <w:rFonts w:ascii="Times New Roman" w:hAnsi="Times New Roman" w:cs="Times New Roman"/>
              <w:i/>
              <w:sz w:val="20"/>
              <w:szCs w:val="20"/>
              <w:lang w:val="es-ES"/>
            </w:rPr>
          </w:rPrChange>
        </w:rPr>
        <w:t>conservación</w:t>
      </w:r>
      <w:proofErr w:type="spellEnd"/>
      <w:r w:rsidRPr="008A2A21">
        <w:rPr>
          <w:rFonts w:ascii="Times New Roman" w:hAnsi="Times New Roman" w:cs="Times New Roman"/>
          <w:i/>
          <w:lang w:val="en-GB"/>
          <w:rPrChange w:id="639" w:author="mpb" w:date="2023-10-13T17:16:00Z">
            <w:rPr>
              <w:rFonts w:ascii="Times New Roman" w:hAnsi="Times New Roman" w:cs="Times New Roman"/>
              <w:i/>
              <w:sz w:val="20"/>
              <w:szCs w:val="20"/>
              <w:lang w:val="es-ES"/>
            </w:rPr>
          </w:rPrChange>
        </w:rPr>
        <w:t xml:space="preserve"> de la </w:t>
      </w:r>
      <w:proofErr w:type="spellStart"/>
      <w:r w:rsidRPr="008A2A21">
        <w:rPr>
          <w:rFonts w:ascii="Times New Roman" w:hAnsi="Times New Roman" w:cs="Times New Roman"/>
          <w:i/>
          <w:lang w:val="en-GB"/>
          <w:rPrChange w:id="640" w:author="mpb" w:date="2023-10-13T17:16:00Z">
            <w:rPr>
              <w:rFonts w:ascii="Times New Roman" w:hAnsi="Times New Roman" w:cs="Times New Roman"/>
              <w:i/>
              <w:sz w:val="20"/>
              <w:szCs w:val="20"/>
              <w:lang w:val="es-ES"/>
            </w:rPr>
          </w:rPrChange>
        </w:rPr>
        <w:t>naturaleza</w:t>
      </w:r>
      <w:proofErr w:type="spellEnd"/>
      <w:r w:rsidRPr="008A2A21">
        <w:rPr>
          <w:rFonts w:ascii="Times New Roman" w:hAnsi="Times New Roman" w:cs="Times New Roman"/>
          <w:i/>
          <w:lang w:val="en-GB"/>
          <w:rPrChange w:id="641" w:author="mpb" w:date="2023-10-13T17:16:00Z">
            <w:rPr>
              <w:rFonts w:ascii="Times New Roman" w:hAnsi="Times New Roman" w:cs="Times New Roman"/>
              <w:i/>
              <w:sz w:val="20"/>
              <w:szCs w:val="20"/>
              <w:lang w:val="es-ES"/>
            </w:rPr>
          </w:rPrChange>
        </w:rPr>
        <w:t xml:space="preserve"> </w:t>
      </w:r>
      <w:proofErr w:type="spellStart"/>
      <w:r w:rsidRPr="008A2A21">
        <w:rPr>
          <w:rFonts w:ascii="Times New Roman" w:hAnsi="Times New Roman" w:cs="Times New Roman"/>
          <w:i/>
          <w:lang w:val="en-GB"/>
          <w:rPrChange w:id="642" w:author="mpb" w:date="2023-10-13T17:16:00Z">
            <w:rPr>
              <w:rFonts w:ascii="Times New Roman" w:hAnsi="Times New Roman" w:cs="Times New Roman"/>
              <w:i/>
              <w:sz w:val="20"/>
              <w:szCs w:val="20"/>
              <w:lang w:val="es-ES"/>
            </w:rPr>
          </w:rPrChange>
        </w:rPr>
        <w:t>en</w:t>
      </w:r>
      <w:proofErr w:type="spellEnd"/>
      <w:r w:rsidRPr="008A2A21">
        <w:rPr>
          <w:rFonts w:ascii="Times New Roman" w:hAnsi="Times New Roman" w:cs="Times New Roman"/>
          <w:i/>
          <w:lang w:val="en-GB"/>
          <w:rPrChange w:id="643" w:author="mpb" w:date="2023-10-13T17:16:00Z">
            <w:rPr>
              <w:rFonts w:ascii="Times New Roman" w:hAnsi="Times New Roman" w:cs="Times New Roman"/>
              <w:i/>
              <w:sz w:val="20"/>
              <w:szCs w:val="20"/>
              <w:lang w:val="es-ES"/>
            </w:rPr>
          </w:rPrChange>
        </w:rPr>
        <w:t xml:space="preserve"> la </w:t>
      </w:r>
      <w:proofErr w:type="spellStart"/>
      <w:r w:rsidRPr="008A2A21">
        <w:rPr>
          <w:rFonts w:ascii="Times New Roman" w:hAnsi="Times New Roman" w:cs="Times New Roman"/>
          <w:i/>
          <w:lang w:val="en-GB"/>
          <w:rPrChange w:id="644" w:author="mpb" w:date="2023-10-13T17:16:00Z">
            <w:rPr>
              <w:rFonts w:ascii="Times New Roman" w:hAnsi="Times New Roman" w:cs="Times New Roman"/>
              <w:i/>
              <w:sz w:val="20"/>
              <w:szCs w:val="20"/>
              <w:lang w:val="es-ES"/>
            </w:rPr>
          </w:rPrChange>
        </w:rPr>
        <w:t>cultura</w:t>
      </w:r>
      <w:proofErr w:type="spellEnd"/>
      <w:r w:rsidRPr="008A2A21">
        <w:rPr>
          <w:rFonts w:ascii="Times New Roman" w:hAnsi="Times New Roman" w:cs="Times New Roman"/>
          <w:i/>
          <w:lang w:val="en-GB"/>
          <w:rPrChange w:id="645" w:author="mpb" w:date="2023-10-13T17:16:00Z">
            <w:rPr>
              <w:rFonts w:ascii="Times New Roman" w:hAnsi="Times New Roman" w:cs="Times New Roman"/>
              <w:i/>
              <w:sz w:val="20"/>
              <w:szCs w:val="20"/>
              <w:lang w:val="es-ES"/>
            </w:rPr>
          </w:rPrChange>
        </w:rPr>
        <w:t xml:space="preserve"> </w:t>
      </w:r>
      <w:proofErr w:type="spellStart"/>
      <w:r w:rsidRPr="008A2A21">
        <w:rPr>
          <w:rFonts w:ascii="Times New Roman" w:hAnsi="Times New Roman" w:cs="Times New Roman"/>
          <w:i/>
          <w:lang w:val="en-GB"/>
          <w:rPrChange w:id="646" w:author="mpb" w:date="2023-10-13T17:16:00Z">
            <w:rPr>
              <w:rFonts w:ascii="Times New Roman" w:hAnsi="Times New Roman" w:cs="Times New Roman"/>
              <w:i/>
              <w:sz w:val="20"/>
              <w:szCs w:val="20"/>
              <w:lang w:val="es-ES"/>
            </w:rPr>
          </w:rPrChange>
        </w:rPr>
        <w:t>española</w:t>
      </w:r>
      <w:proofErr w:type="spellEnd"/>
      <w:r w:rsidRPr="008A2A21">
        <w:rPr>
          <w:rFonts w:ascii="Times New Roman" w:hAnsi="Times New Roman" w:cs="Times New Roman"/>
          <w:i/>
          <w:lang w:val="en-GB"/>
          <w:rPrChange w:id="647" w:author="mpb" w:date="2023-10-13T17:16:00Z">
            <w:rPr>
              <w:rFonts w:ascii="Times New Roman" w:hAnsi="Times New Roman" w:cs="Times New Roman"/>
              <w:i/>
              <w:sz w:val="20"/>
              <w:szCs w:val="20"/>
              <w:lang w:val="es-ES"/>
            </w:rPr>
          </w:rPrChange>
        </w:rPr>
        <w:t xml:space="preserve"> del </w:t>
      </w:r>
      <w:proofErr w:type="spellStart"/>
      <w:r w:rsidRPr="008A2A21">
        <w:rPr>
          <w:rFonts w:ascii="Times New Roman" w:hAnsi="Times New Roman" w:cs="Times New Roman"/>
          <w:i/>
          <w:lang w:val="en-GB"/>
          <w:rPrChange w:id="648" w:author="mpb" w:date="2023-10-13T17:16:00Z">
            <w:rPr>
              <w:rFonts w:ascii="Times New Roman" w:hAnsi="Times New Roman" w:cs="Times New Roman"/>
              <w:i/>
              <w:sz w:val="20"/>
              <w:szCs w:val="20"/>
              <w:lang w:val="es-ES"/>
            </w:rPr>
          </w:rPrChange>
        </w:rPr>
        <w:t>siglo</w:t>
      </w:r>
      <w:proofErr w:type="spellEnd"/>
      <w:r w:rsidRPr="008A2A21">
        <w:rPr>
          <w:rFonts w:ascii="Times New Roman" w:hAnsi="Times New Roman" w:cs="Times New Roman"/>
          <w:i/>
          <w:lang w:val="en-GB"/>
          <w:rPrChange w:id="649" w:author="mpb" w:date="2023-10-13T17:16:00Z">
            <w:rPr>
              <w:rFonts w:ascii="Times New Roman" w:hAnsi="Times New Roman" w:cs="Times New Roman"/>
              <w:i/>
              <w:sz w:val="20"/>
              <w:szCs w:val="20"/>
              <w:lang w:val="es-ES"/>
            </w:rPr>
          </w:rPrChange>
        </w:rPr>
        <w:t xml:space="preserve"> XVIII</w:t>
      </w:r>
      <w:r w:rsidRPr="008A2A21">
        <w:rPr>
          <w:rFonts w:ascii="Times New Roman" w:hAnsi="Times New Roman" w:cs="Times New Roman"/>
          <w:lang w:val="en-GB"/>
          <w:rPrChange w:id="650" w:author="mpb" w:date="2023-10-13T17:16:00Z">
            <w:rPr>
              <w:rFonts w:ascii="Times New Roman" w:hAnsi="Times New Roman" w:cs="Times New Roman"/>
              <w:sz w:val="20"/>
              <w:szCs w:val="20"/>
              <w:lang w:val="es-ES"/>
            </w:rPr>
          </w:rPrChange>
        </w:rPr>
        <w:t xml:space="preserve"> (Madrid: </w:t>
      </w:r>
      <w:proofErr w:type="spellStart"/>
      <w:r w:rsidRPr="008A2A21">
        <w:rPr>
          <w:rFonts w:ascii="Times New Roman" w:hAnsi="Times New Roman" w:cs="Times New Roman"/>
          <w:lang w:val="en-GB"/>
          <w:rPrChange w:id="651" w:author="mpb" w:date="2023-10-13T17:16:00Z">
            <w:rPr>
              <w:rFonts w:ascii="Times New Roman" w:hAnsi="Times New Roman" w:cs="Times New Roman"/>
              <w:sz w:val="20"/>
              <w:szCs w:val="20"/>
              <w:lang w:val="es-ES"/>
            </w:rPr>
          </w:rPrChange>
        </w:rPr>
        <w:t>Serbal</w:t>
      </w:r>
      <w:proofErr w:type="spellEnd"/>
      <w:r w:rsidRPr="008A2A21">
        <w:rPr>
          <w:rFonts w:ascii="Times New Roman" w:hAnsi="Times New Roman" w:cs="Times New Roman"/>
          <w:lang w:val="en-GB"/>
          <w:rPrChange w:id="652" w:author="mpb" w:date="2023-10-13T17:16:00Z">
            <w:rPr>
              <w:rFonts w:ascii="Times New Roman" w:hAnsi="Times New Roman" w:cs="Times New Roman"/>
              <w:sz w:val="20"/>
              <w:szCs w:val="20"/>
              <w:lang w:val="es-ES"/>
            </w:rPr>
          </w:rPrChange>
        </w:rPr>
        <w:t xml:space="preserve">/CSIC, 1987); Gaspar Aranda y Antón, </w:t>
      </w:r>
      <w:r w:rsidRPr="008A2A21">
        <w:rPr>
          <w:rFonts w:ascii="Times New Roman" w:hAnsi="Times New Roman" w:cs="Times New Roman"/>
          <w:i/>
          <w:lang w:val="en-GB"/>
          <w:rPrChange w:id="653" w:author="mpb" w:date="2023-10-13T17:16:00Z">
            <w:rPr>
              <w:rFonts w:ascii="Times New Roman" w:hAnsi="Times New Roman" w:cs="Times New Roman"/>
              <w:i/>
              <w:sz w:val="20"/>
              <w:szCs w:val="20"/>
              <w:lang w:val="es-ES"/>
            </w:rPr>
          </w:rPrChange>
        </w:rPr>
        <w:t xml:space="preserve">Los </w:t>
      </w:r>
      <w:proofErr w:type="spellStart"/>
      <w:r w:rsidRPr="008A2A21">
        <w:rPr>
          <w:rFonts w:ascii="Times New Roman" w:hAnsi="Times New Roman" w:cs="Times New Roman"/>
          <w:i/>
          <w:lang w:val="en-GB"/>
          <w:rPrChange w:id="654" w:author="mpb" w:date="2023-10-13T17:16:00Z">
            <w:rPr>
              <w:rFonts w:ascii="Times New Roman" w:hAnsi="Times New Roman" w:cs="Times New Roman"/>
              <w:i/>
              <w:sz w:val="20"/>
              <w:szCs w:val="20"/>
              <w:lang w:val="es-ES"/>
            </w:rPr>
          </w:rPrChange>
        </w:rPr>
        <w:t>bosques</w:t>
      </w:r>
      <w:proofErr w:type="spellEnd"/>
      <w:r w:rsidRPr="008A2A21">
        <w:rPr>
          <w:rFonts w:ascii="Times New Roman" w:hAnsi="Times New Roman" w:cs="Times New Roman"/>
          <w:i/>
          <w:lang w:val="en-GB"/>
          <w:rPrChange w:id="655" w:author="mpb" w:date="2023-10-13T17:16:00Z">
            <w:rPr>
              <w:rFonts w:ascii="Times New Roman" w:hAnsi="Times New Roman" w:cs="Times New Roman"/>
              <w:i/>
              <w:sz w:val="20"/>
              <w:szCs w:val="20"/>
              <w:lang w:val="es-ES"/>
            </w:rPr>
          </w:rPrChange>
        </w:rPr>
        <w:t xml:space="preserve"> </w:t>
      </w:r>
      <w:proofErr w:type="spellStart"/>
      <w:r w:rsidRPr="008A2A21">
        <w:rPr>
          <w:rFonts w:ascii="Times New Roman" w:hAnsi="Times New Roman" w:cs="Times New Roman"/>
          <w:i/>
          <w:lang w:val="en-GB"/>
          <w:rPrChange w:id="656" w:author="mpb" w:date="2023-10-13T17:16:00Z">
            <w:rPr>
              <w:rFonts w:ascii="Times New Roman" w:hAnsi="Times New Roman" w:cs="Times New Roman"/>
              <w:i/>
              <w:sz w:val="20"/>
              <w:szCs w:val="20"/>
              <w:lang w:val="es-ES"/>
            </w:rPr>
          </w:rPrChange>
        </w:rPr>
        <w:t>flotantes</w:t>
      </w:r>
      <w:proofErr w:type="spellEnd"/>
      <w:r w:rsidRPr="008A2A21">
        <w:rPr>
          <w:rFonts w:ascii="Times New Roman" w:hAnsi="Times New Roman" w:cs="Times New Roman"/>
          <w:i/>
          <w:lang w:val="en-GB"/>
          <w:rPrChange w:id="657" w:author="mpb" w:date="2023-10-13T17:16:00Z">
            <w:rPr>
              <w:rFonts w:ascii="Times New Roman" w:hAnsi="Times New Roman" w:cs="Times New Roman"/>
              <w:i/>
              <w:sz w:val="20"/>
              <w:szCs w:val="20"/>
              <w:lang w:val="es-ES"/>
            </w:rPr>
          </w:rPrChange>
        </w:rPr>
        <w:t xml:space="preserve">. </w:t>
      </w:r>
      <w:proofErr w:type="spellStart"/>
      <w:r w:rsidRPr="008A2A21">
        <w:rPr>
          <w:rFonts w:ascii="Times New Roman" w:hAnsi="Times New Roman" w:cs="Times New Roman"/>
          <w:i/>
          <w:lang w:val="en-GB"/>
          <w:rPrChange w:id="658" w:author="mpb" w:date="2023-10-13T17:16:00Z">
            <w:rPr>
              <w:rFonts w:ascii="Times New Roman" w:hAnsi="Times New Roman" w:cs="Times New Roman"/>
              <w:i/>
              <w:sz w:val="20"/>
              <w:szCs w:val="20"/>
              <w:lang w:val="es-ES"/>
            </w:rPr>
          </w:rPrChange>
        </w:rPr>
        <w:t>Historia</w:t>
      </w:r>
      <w:proofErr w:type="spellEnd"/>
      <w:r w:rsidRPr="008A2A21">
        <w:rPr>
          <w:rFonts w:ascii="Times New Roman" w:hAnsi="Times New Roman" w:cs="Times New Roman"/>
          <w:i/>
          <w:lang w:val="en-GB"/>
          <w:rPrChange w:id="659" w:author="mpb" w:date="2023-10-13T17:16:00Z">
            <w:rPr>
              <w:rFonts w:ascii="Times New Roman" w:hAnsi="Times New Roman" w:cs="Times New Roman"/>
              <w:i/>
              <w:sz w:val="20"/>
              <w:szCs w:val="20"/>
              <w:lang w:val="es-ES"/>
            </w:rPr>
          </w:rPrChange>
        </w:rPr>
        <w:t xml:space="preserve"> de un roble del </w:t>
      </w:r>
      <w:proofErr w:type="spellStart"/>
      <w:r w:rsidRPr="008A2A21">
        <w:rPr>
          <w:rFonts w:ascii="Times New Roman" w:hAnsi="Times New Roman" w:cs="Times New Roman"/>
          <w:i/>
          <w:lang w:val="en-GB"/>
          <w:rPrChange w:id="660" w:author="mpb" w:date="2023-10-13T17:16:00Z">
            <w:rPr>
              <w:rFonts w:ascii="Times New Roman" w:hAnsi="Times New Roman" w:cs="Times New Roman"/>
              <w:i/>
              <w:sz w:val="20"/>
              <w:szCs w:val="20"/>
              <w:lang w:val="es-ES"/>
            </w:rPr>
          </w:rPrChange>
        </w:rPr>
        <w:t>siglo</w:t>
      </w:r>
      <w:proofErr w:type="spellEnd"/>
      <w:r w:rsidRPr="008A2A21">
        <w:rPr>
          <w:rFonts w:ascii="Times New Roman" w:hAnsi="Times New Roman" w:cs="Times New Roman"/>
          <w:i/>
          <w:lang w:val="en-GB"/>
          <w:rPrChange w:id="661" w:author="mpb" w:date="2023-10-13T17:16:00Z">
            <w:rPr>
              <w:rFonts w:ascii="Times New Roman" w:hAnsi="Times New Roman" w:cs="Times New Roman"/>
              <w:i/>
              <w:sz w:val="20"/>
              <w:szCs w:val="20"/>
              <w:lang w:val="es-ES"/>
            </w:rPr>
          </w:rPrChange>
        </w:rPr>
        <w:t xml:space="preserve"> XVIII</w:t>
      </w:r>
      <w:r w:rsidRPr="008A2A21">
        <w:rPr>
          <w:rFonts w:ascii="Times New Roman" w:hAnsi="Times New Roman" w:cs="Times New Roman"/>
          <w:lang w:val="en-GB"/>
          <w:rPrChange w:id="662" w:author="mpb" w:date="2023-10-13T17:16:00Z">
            <w:rPr>
              <w:rFonts w:ascii="Times New Roman" w:hAnsi="Times New Roman" w:cs="Times New Roman"/>
              <w:sz w:val="20"/>
              <w:szCs w:val="20"/>
              <w:lang w:val="es-ES"/>
            </w:rPr>
          </w:rPrChange>
        </w:rPr>
        <w:t xml:space="preserve"> (Madrid: ICONA, 1990); Ofelia Rey </w:t>
      </w:r>
      <w:proofErr w:type="spellStart"/>
      <w:r w:rsidRPr="008A2A21">
        <w:rPr>
          <w:rFonts w:ascii="Times New Roman" w:hAnsi="Times New Roman" w:cs="Times New Roman"/>
          <w:lang w:val="en-GB"/>
          <w:rPrChange w:id="663" w:author="mpb" w:date="2023-10-13T17:16:00Z">
            <w:rPr>
              <w:rFonts w:ascii="Times New Roman" w:hAnsi="Times New Roman" w:cs="Times New Roman"/>
              <w:sz w:val="20"/>
              <w:szCs w:val="20"/>
              <w:lang w:val="es-ES"/>
            </w:rPr>
          </w:rPrChange>
        </w:rPr>
        <w:t>Castelao</w:t>
      </w:r>
      <w:proofErr w:type="spellEnd"/>
      <w:r w:rsidRPr="008A2A21">
        <w:rPr>
          <w:rFonts w:ascii="Times New Roman" w:hAnsi="Times New Roman" w:cs="Times New Roman"/>
          <w:lang w:val="en-GB"/>
          <w:rPrChange w:id="664" w:author="mpb" w:date="2023-10-13T17:16:00Z">
            <w:rPr>
              <w:rFonts w:ascii="Times New Roman" w:hAnsi="Times New Roman" w:cs="Times New Roman"/>
              <w:sz w:val="20"/>
              <w:szCs w:val="20"/>
              <w:lang w:val="es-ES"/>
            </w:rPr>
          </w:rPrChange>
        </w:rPr>
        <w:t xml:space="preserve">, </w:t>
      </w:r>
      <w:r w:rsidRPr="008A2A21">
        <w:rPr>
          <w:rFonts w:ascii="Times New Roman" w:hAnsi="Times New Roman" w:cs="Times New Roman"/>
          <w:i/>
          <w:lang w:val="en-GB"/>
          <w:rPrChange w:id="665" w:author="mpb" w:date="2023-10-13T17:16:00Z">
            <w:rPr>
              <w:rFonts w:ascii="Times New Roman" w:hAnsi="Times New Roman" w:cs="Times New Roman"/>
              <w:i/>
              <w:sz w:val="20"/>
              <w:szCs w:val="20"/>
              <w:lang w:val="es-ES"/>
            </w:rPr>
          </w:rPrChange>
        </w:rPr>
        <w:t xml:space="preserve">Montes y </w:t>
      </w:r>
      <w:proofErr w:type="spellStart"/>
      <w:r w:rsidRPr="008A2A21">
        <w:rPr>
          <w:rFonts w:ascii="Times New Roman" w:hAnsi="Times New Roman" w:cs="Times New Roman"/>
          <w:i/>
          <w:lang w:val="en-GB"/>
          <w:rPrChange w:id="666" w:author="mpb" w:date="2023-10-13T17:16:00Z">
            <w:rPr>
              <w:rFonts w:ascii="Times New Roman" w:hAnsi="Times New Roman" w:cs="Times New Roman"/>
              <w:i/>
              <w:sz w:val="20"/>
              <w:szCs w:val="20"/>
              <w:lang w:val="es-ES"/>
            </w:rPr>
          </w:rPrChange>
        </w:rPr>
        <w:t>política</w:t>
      </w:r>
      <w:proofErr w:type="spellEnd"/>
      <w:r w:rsidRPr="008A2A21">
        <w:rPr>
          <w:rFonts w:ascii="Times New Roman" w:hAnsi="Times New Roman" w:cs="Times New Roman"/>
          <w:i/>
          <w:lang w:val="en-GB"/>
          <w:rPrChange w:id="667" w:author="mpb" w:date="2023-10-13T17:16:00Z">
            <w:rPr>
              <w:rFonts w:ascii="Times New Roman" w:hAnsi="Times New Roman" w:cs="Times New Roman"/>
              <w:i/>
              <w:sz w:val="20"/>
              <w:szCs w:val="20"/>
              <w:lang w:val="es-ES"/>
            </w:rPr>
          </w:rPrChange>
        </w:rPr>
        <w:t xml:space="preserve"> </w:t>
      </w:r>
      <w:proofErr w:type="spellStart"/>
      <w:r w:rsidRPr="008A2A21">
        <w:rPr>
          <w:rFonts w:ascii="Times New Roman" w:hAnsi="Times New Roman" w:cs="Times New Roman"/>
          <w:i/>
          <w:lang w:val="en-GB"/>
          <w:rPrChange w:id="668" w:author="mpb" w:date="2023-10-13T17:16:00Z">
            <w:rPr>
              <w:rFonts w:ascii="Times New Roman" w:hAnsi="Times New Roman" w:cs="Times New Roman"/>
              <w:i/>
              <w:sz w:val="20"/>
              <w:szCs w:val="20"/>
              <w:lang w:val="es-ES"/>
            </w:rPr>
          </w:rPrChange>
        </w:rPr>
        <w:t>forestal</w:t>
      </w:r>
      <w:proofErr w:type="spellEnd"/>
      <w:r w:rsidRPr="008A2A21">
        <w:rPr>
          <w:rFonts w:ascii="Times New Roman" w:hAnsi="Times New Roman" w:cs="Times New Roman"/>
          <w:i/>
          <w:lang w:val="en-GB"/>
          <w:rPrChange w:id="669" w:author="mpb" w:date="2023-10-13T17:16:00Z">
            <w:rPr>
              <w:rFonts w:ascii="Times New Roman" w:hAnsi="Times New Roman" w:cs="Times New Roman"/>
              <w:i/>
              <w:sz w:val="20"/>
              <w:szCs w:val="20"/>
              <w:lang w:val="es-ES"/>
            </w:rPr>
          </w:rPrChange>
        </w:rPr>
        <w:t xml:space="preserve"> </w:t>
      </w:r>
      <w:proofErr w:type="spellStart"/>
      <w:r w:rsidRPr="008A2A21">
        <w:rPr>
          <w:rFonts w:ascii="Times New Roman" w:hAnsi="Times New Roman" w:cs="Times New Roman"/>
          <w:i/>
          <w:lang w:val="en-GB"/>
          <w:rPrChange w:id="670" w:author="mpb" w:date="2023-10-13T17:16:00Z">
            <w:rPr>
              <w:rFonts w:ascii="Times New Roman" w:hAnsi="Times New Roman" w:cs="Times New Roman"/>
              <w:i/>
              <w:sz w:val="20"/>
              <w:szCs w:val="20"/>
              <w:lang w:val="es-ES"/>
            </w:rPr>
          </w:rPrChange>
        </w:rPr>
        <w:t>en</w:t>
      </w:r>
      <w:proofErr w:type="spellEnd"/>
      <w:r w:rsidRPr="008A2A21">
        <w:rPr>
          <w:rFonts w:ascii="Times New Roman" w:hAnsi="Times New Roman" w:cs="Times New Roman"/>
          <w:i/>
          <w:lang w:val="en-GB"/>
          <w:rPrChange w:id="671" w:author="mpb" w:date="2023-10-13T17:16:00Z">
            <w:rPr>
              <w:rFonts w:ascii="Times New Roman" w:hAnsi="Times New Roman" w:cs="Times New Roman"/>
              <w:i/>
              <w:sz w:val="20"/>
              <w:szCs w:val="20"/>
              <w:lang w:val="es-ES"/>
            </w:rPr>
          </w:rPrChange>
        </w:rPr>
        <w:t xml:space="preserve"> la Galicia del </w:t>
      </w:r>
      <w:proofErr w:type="spellStart"/>
      <w:r w:rsidRPr="008A2A21">
        <w:rPr>
          <w:rFonts w:ascii="Times New Roman" w:hAnsi="Times New Roman" w:cs="Times New Roman"/>
          <w:i/>
          <w:lang w:val="en-GB"/>
          <w:rPrChange w:id="672" w:author="mpb" w:date="2023-10-13T17:16:00Z">
            <w:rPr>
              <w:rFonts w:ascii="Times New Roman" w:hAnsi="Times New Roman" w:cs="Times New Roman"/>
              <w:i/>
              <w:sz w:val="20"/>
              <w:szCs w:val="20"/>
              <w:lang w:val="es-ES"/>
            </w:rPr>
          </w:rPrChange>
        </w:rPr>
        <w:t>Antiguo</w:t>
      </w:r>
      <w:proofErr w:type="spellEnd"/>
      <w:r w:rsidRPr="008A2A21">
        <w:rPr>
          <w:rFonts w:ascii="Times New Roman" w:hAnsi="Times New Roman" w:cs="Times New Roman"/>
          <w:i/>
          <w:lang w:val="en-GB"/>
          <w:rPrChange w:id="673" w:author="mpb" w:date="2023-10-13T17:16:00Z">
            <w:rPr>
              <w:rFonts w:ascii="Times New Roman" w:hAnsi="Times New Roman" w:cs="Times New Roman"/>
              <w:i/>
              <w:sz w:val="20"/>
              <w:szCs w:val="20"/>
              <w:lang w:val="es-ES"/>
            </w:rPr>
          </w:rPrChange>
        </w:rPr>
        <w:t xml:space="preserve"> </w:t>
      </w:r>
      <w:proofErr w:type="spellStart"/>
      <w:r w:rsidRPr="008A2A21">
        <w:rPr>
          <w:rFonts w:ascii="Times New Roman" w:hAnsi="Times New Roman" w:cs="Times New Roman"/>
          <w:i/>
          <w:lang w:val="en-GB"/>
          <w:rPrChange w:id="674" w:author="mpb" w:date="2023-10-13T17:16:00Z">
            <w:rPr>
              <w:rFonts w:ascii="Times New Roman" w:hAnsi="Times New Roman" w:cs="Times New Roman"/>
              <w:i/>
              <w:sz w:val="20"/>
              <w:szCs w:val="20"/>
              <w:lang w:val="es-ES"/>
            </w:rPr>
          </w:rPrChange>
        </w:rPr>
        <w:t>Régimen</w:t>
      </w:r>
      <w:proofErr w:type="spellEnd"/>
      <w:r w:rsidRPr="008A2A21">
        <w:rPr>
          <w:rFonts w:ascii="Times New Roman" w:hAnsi="Times New Roman" w:cs="Times New Roman"/>
          <w:lang w:val="en-GB"/>
          <w:rPrChange w:id="675" w:author="mpb" w:date="2023-10-13T17:16:00Z">
            <w:rPr>
              <w:rFonts w:ascii="Times New Roman" w:hAnsi="Times New Roman" w:cs="Times New Roman"/>
              <w:sz w:val="20"/>
              <w:szCs w:val="20"/>
              <w:lang w:val="es-ES"/>
            </w:rPr>
          </w:rPrChange>
        </w:rPr>
        <w:t xml:space="preserve"> (Santiago de </w:t>
      </w:r>
      <w:proofErr w:type="spellStart"/>
      <w:r w:rsidRPr="008A2A21">
        <w:rPr>
          <w:rFonts w:ascii="Times New Roman" w:hAnsi="Times New Roman" w:cs="Times New Roman"/>
          <w:lang w:val="en-GB"/>
          <w:rPrChange w:id="676" w:author="mpb" w:date="2023-10-13T17:16:00Z">
            <w:rPr>
              <w:rFonts w:ascii="Times New Roman" w:hAnsi="Times New Roman" w:cs="Times New Roman"/>
              <w:sz w:val="20"/>
              <w:szCs w:val="20"/>
              <w:lang w:val="es-ES"/>
            </w:rPr>
          </w:rPrChange>
        </w:rPr>
        <w:t>Compostela</w:t>
      </w:r>
      <w:proofErr w:type="spellEnd"/>
      <w:r w:rsidRPr="008A2A21">
        <w:rPr>
          <w:rFonts w:ascii="Times New Roman" w:hAnsi="Times New Roman" w:cs="Times New Roman"/>
          <w:lang w:val="en-GB"/>
          <w:rPrChange w:id="677" w:author="mpb" w:date="2023-10-13T17:16:00Z">
            <w:rPr>
              <w:rFonts w:ascii="Times New Roman" w:hAnsi="Times New Roman" w:cs="Times New Roman"/>
              <w:sz w:val="20"/>
              <w:szCs w:val="20"/>
              <w:lang w:val="es-ES"/>
            </w:rPr>
          </w:rPrChange>
        </w:rPr>
        <w:t xml:space="preserve">: Universidad de Santiago de </w:t>
      </w:r>
      <w:proofErr w:type="spellStart"/>
      <w:r w:rsidRPr="008A2A21">
        <w:rPr>
          <w:rFonts w:ascii="Times New Roman" w:hAnsi="Times New Roman" w:cs="Times New Roman"/>
          <w:lang w:val="en-GB"/>
          <w:rPrChange w:id="678" w:author="mpb" w:date="2023-10-13T17:16:00Z">
            <w:rPr>
              <w:rFonts w:ascii="Times New Roman" w:hAnsi="Times New Roman" w:cs="Times New Roman"/>
              <w:sz w:val="20"/>
              <w:szCs w:val="20"/>
              <w:lang w:val="es-ES"/>
            </w:rPr>
          </w:rPrChange>
        </w:rPr>
        <w:t>Compostela</w:t>
      </w:r>
      <w:proofErr w:type="spellEnd"/>
      <w:r w:rsidRPr="008A2A21">
        <w:rPr>
          <w:rFonts w:ascii="Times New Roman" w:hAnsi="Times New Roman" w:cs="Times New Roman"/>
          <w:lang w:val="en-GB"/>
          <w:rPrChange w:id="679" w:author="mpb" w:date="2023-10-13T17:16:00Z">
            <w:rPr>
              <w:rFonts w:ascii="Times New Roman" w:hAnsi="Times New Roman" w:cs="Times New Roman"/>
              <w:sz w:val="20"/>
              <w:szCs w:val="20"/>
              <w:lang w:val="es-ES"/>
            </w:rPr>
          </w:rPrChange>
        </w:rPr>
        <w:t xml:space="preserve">, 1995); Pilar </w:t>
      </w:r>
      <w:proofErr w:type="spellStart"/>
      <w:r w:rsidRPr="008A2A21">
        <w:rPr>
          <w:rFonts w:ascii="Times New Roman" w:hAnsi="Times New Roman" w:cs="Times New Roman"/>
          <w:lang w:val="en-GB"/>
          <w:rPrChange w:id="680" w:author="mpb" w:date="2023-10-13T17:16:00Z">
            <w:rPr>
              <w:rFonts w:ascii="Times New Roman" w:hAnsi="Times New Roman" w:cs="Times New Roman"/>
              <w:sz w:val="20"/>
              <w:szCs w:val="20"/>
              <w:lang w:val="es-ES"/>
            </w:rPr>
          </w:rPrChange>
        </w:rPr>
        <w:t>Pezzi</w:t>
      </w:r>
      <w:proofErr w:type="spellEnd"/>
      <w:r w:rsidRPr="008A2A21">
        <w:rPr>
          <w:rFonts w:ascii="Times New Roman" w:hAnsi="Times New Roman" w:cs="Times New Roman"/>
          <w:lang w:val="en-GB"/>
          <w:rPrChange w:id="681"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682" w:author="mpb" w:date="2023-10-13T17:16:00Z">
            <w:rPr>
              <w:rFonts w:ascii="Times New Roman" w:hAnsi="Times New Roman" w:cs="Times New Roman"/>
              <w:sz w:val="20"/>
              <w:szCs w:val="20"/>
              <w:lang w:val="es-ES"/>
            </w:rPr>
          </w:rPrChange>
        </w:rPr>
        <w:t>Cristóbal</w:t>
      </w:r>
      <w:proofErr w:type="spellEnd"/>
      <w:r w:rsidRPr="008A2A21">
        <w:rPr>
          <w:rFonts w:ascii="Times New Roman" w:hAnsi="Times New Roman" w:cs="Times New Roman"/>
          <w:lang w:val="en-GB"/>
          <w:rPrChange w:id="683" w:author="mpb" w:date="2023-10-13T17:16:00Z">
            <w:rPr>
              <w:rFonts w:ascii="Times New Roman" w:hAnsi="Times New Roman" w:cs="Times New Roman"/>
              <w:sz w:val="20"/>
              <w:szCs w:val="20"/>
              <w:lang w:val="es-ES"/>
            </w:rPr>
          </w:rPrChange>
        </w:rPr>
        <w:t>, “</w:t>
      </w:r>
      <w:proofErr w:type="spellStart"/>
      <w:r w:rsidRPr="008A2A21">
        <w:rPr>
          <w:rFonts w:ascii="Times New Roman" w:hAnsi="Times New Roman" w:cs="Times New Roman"/>
          <w:lang w:val="en-GB"/>
          <w:rPrChange w:id="684" w:author="mpb" w:date="2023-10-13T17:16:00Z">
            <w:rPr>
              <w:rFonts w:ascii="Times New Roman" w:hAnsi="Times New Roman" w:cs="Times New Roman"/>
              <w:sz w:val="20"/>
              <w:szCs w:val="20"/>
              <w:lang w:val="es-ES"/>
            </w:rPr>
          </w:rPrChange>
        </w:rPr>
        <w:t>Proteger</w:t>
      </w:r>
      <w:proofErr w:type="spellEnd"/>
      <w:r w:rsidRPr="008A2A21">
        <w:rPr>
          <w:rFonts w:ascii="Times New Roman" w:hAnsi="Times New Roman" w:cs="Times New Roman"/>
          <w:lang w:val="en-GB"/>
          <w:rPrChange w:id="685" w:author="mpb" w:date="2023-10-13T17:16:00Z">
            <w:rPr>
              <w:rFonts w:ascii="Times New Roman" w:hAnsi="Times New Roman" w:cs="Times New Roman"/>
              <w:sz w:val="20"/>
              <w:szCs w:val="20"/>
              <w:lang w:val="es-ES"/>
            </w:rPr>
          </w:rPrChange>
        </w:rPr>
        <w:t xml:space="preserve"> para </w:t>
      </w:r>
      <w:proofErr w:type="spellStart"/>
      <w:r w:rsidRPr="008A2A21">
        <w:rPr>
          <w:rFonts w:ascii="Times New Roman" w:hAnsi="Times New Roman" w:cs="Times New Roman"/>
          <w:lang w:val="en-GB"/>
          <w:rPrChange w:id="686" w:author="mpb" w:date="2023-10-13T17:16:00Z">
            <w:rPr>
              <w:rFonts w:ascii="Times New Roman" w:hAnsi="Times New Roman" w:cs="Times New Roman"/>
              <w:sz w:val="20"/>
              <w:szCs w:val="20"/>
              <w:lang w:val="es-ES"/>
            </w:rPr>
          </w:rPrChange>
        </w:rPr>
        <w:t>producir</w:t>
      </w:r>
      <w:proofErr w:type="spellEnd"/>
      <w:r w:rsidRPr="008A2A21">
        <w:rPr>
          <w:rFonts w:ascii="Times New Roman" w:hAnsi="Times New Roman" w:cs="Times New Roman"/>
          <w:lang w:val="en-GB"/>
          <w:rPrChange w:id="687" w:author="mpb" w:date="2023-10-13T17:16:00Z">
            <w:rPr>
              <w:rFonts w:ascii="Times New Roman" w:hAnsi="Times New Roman" w:cs="Times New Roman"/>
              <w:sz w:val="20"/>
              <w:szCs w:val="20"/>
              <w:lang w:val="es-ES"/>
            </w:rPr>
          </w:rPrChange>
        </w:rPr>
        <w:t xml:space="preserve">. La </w:t>
      </w:r>
      <w:proofErr w:type="spellStart"/>
      <w:r w:rsidRPr="008A2A21">
        <w:rPr>
          <w:rFonts w:ascii="Times New Roman" w:hAnsi="Times New Roman" w:cs="Times New Roman"/>
          <w:lang w:val="en-GB"/>
          <w:rPrChange w:id="688" w:author="mpb" w:date="2023-10-13T17:16:00Z">
            <w:rPr>
              <w:rFonts w:ascii="Times New Roman" w:hAnsi="Times New Roman" w:cs="Times New Roman"/>
              <w:sz w:val="20"/>
              <w:szCs w:val="20"/>
              <w:lang w:val="es-ES"/>
            </w:rPr>
          </w:rPrChange>
        </w:rPr>
        <w:t>política</w:t>
      </w:r>
      <w:proofErr w:type="spellEnd"/>
      <w:r w:rsidRPr="008A2A21">
        <w:rPr>
          <w:rFonts w:ascii="Times New Roman" w:hAnsi="Times New Roman" w:cs="Times New Roman"/>
          <w:lang w:val="en-GB"/>
          <w:rPrChange w:id="689"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690" w:author="mpb" w:date="2023-10-13T17:16:00Z">
            <w:rPr>
              <w:rFonts w:ascii="Times New Roman" w:hAnsi="Times New Roman" w:cs="Times New Roman"/>
              <w:sz w:val="20"/>
              <w:szCs w:val="20"/>
              <w:lang w:val="es-ES"/>
            </w:rPr>
          </w:rPrChange>
        </w:rPr>
        <w:t>forestal</w:t>
      </w:r>
      <w:proofErr w:type="spellEnd"/>
      <w:r w:rsidRPr="008A2A21">
        <w:rPr>
          <w:rFonts w:ascii="Times New Roman" w:hAnsi="Times New Roman" w:cs="Times New Roman"/>
          <w:lang w:val="en-GB"/>
          <w:rPrChange w:id="691" w:author="mpb" w:date="2023-10-13T17:16:00Z">
            <w:rPr>
              <w:rFonts w:ascii="Times New Roman" w:hAnsi="Times New Roman" w:cs="Times New Roman"/>
              <w:sz w:val="20"/>
              <w:szCs w:val="20"/>
              <w:lang w:val="es-ES"/>
            </w:rPr>
          </w:rPrChange>
        </w:rPr>
        <w:t xml:space="preserve"> de </w:t>
      </w:r>
      <w:proofErr w:type="spellStart"/>
      <w:r w:rsidRPr="008A2A21">
        <w:rPr>
          <w:rFonts w:ascii="Times New Roman" w:hAnsi="Times New Roman" w:cs="Times New Roman"/>
          <w:lang w:val="en-GB"/>
          <w:rPrChange w:id="692" w:author="mpb" w:date="2023-10-13T17:16:00Z">
            <w:rPr>
              <w:rFonts w:ascii="Times New Roman" w:hAnsi="Times New Roman" w:cs="Times New Roman"/>
              <w:sz w:val="20"/>
              <w:szCs w:val="20"/>
              <w:lang w:val="es-ES"/>
            </w:rPr>
          </w:rPrChange>
        </w:rPr>
        <w:t>los</w:t>
      </w:r>
      <w:proofErr w:type="spellEnd"/>
      <w:r w:rsidRPr="008A2A21">
        <w:rPr>
          <w:rFonts w:ascii="Times New Roman" w:hAnsi="Times New Roman" w:cs="Times New Roman"/>
          <w:lang w:val="en-GB"/>
          <w:rPrChange w:id="693"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694" w:author="mpb" w:date="2023-10-13T17:16:00Z">
            <w:rPr>
              <w:rFonts w:ascii="Times New Roman" w:hAnsi="Times New Roman" w:cs="Times New Roman"/>
              <w:sz w:val="20"/>
              <w:szCs w:val="20"/>
              <w:lang w:val="es-ES"/>
            </w:rPr>
          </w:rPrChange>
        </w:rPr>
        <w:t>Borbones</w:t>
      </w:r>
      <w:proofErr w:type="spellEnd"/>
      <w:r w:rsidRPr="008A2A21">
        <w:rPr>
          <w:rFonts w:ascii="Times New Roman" w:hAnsi="Times New Roman" w:cs="Times New Roman"/>
          <w:lang w:val="en-GB"/>
          <w:rPrChange w:id="695"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696" w:author="mpb" w:date="2023-10-13T17:16:00Z">
            <w:rPr>
              <w:rFonts w:ascii="Times New Roman" w:hAnsi="Times New Roman" w:cs="Times New Roman"/>
              <w:sz w:val="20"/>
              <w:szCs w:val="20"/>
              <w:lang w:val="es-ES"/>
            </w:rPr>
          </w:rPrChange>
        </w:rPr>
        <w:t>españoles</w:t>
      </w:r>
      <w:proofErr w:type="spellEnd"/>
      <w:r w:rsidRPr="008A2A21">
        <w:rPr>
          <w:rFonts w:ascii="Times New Roman" w:hAnsi="Times New Roman" w:cs="Times New Roman"/>
          <w:lang w:val="en-GB"/>
          <w:rPrChange w:id="697"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i/>
          <w:lang w:val="en-GB"/>
          <w:rPrChange w:id="698" w:author="mpb" w:date="2023-10-13T17:16:00Z">
            <w:rPr>
              <w:rFonts w:ascii="Times New Roman" w:hAnsi="Times New Roman" w:cs="Times New Roman"/>
              <w:i/>
              <w:sz w:val="20"/>
              <w:szCs w:val="20"/>
              <w:lang w:val="es-ES"/>
            </w:rPr>
          </w:rPrChange>
        </w:rPr>
        <w:t>Baetica</w:t>
      </w:r>
      <w:proofErr w:type="spellEnd"/>
      <w:r w:rsidRPr="008A2A21">
        <w:rPr>
          <w:rFonts w:ascii="Times New Roman" w:hAnsi="Times New Roman" w:cs="Times New Roman"/>
          <w:i/>
          <w:lang w:val="en-GB"/>
          <w:rPrChange w:id="699" w:author="mpb" w:date="2023-10-13T17:16:00Z">
            <w:rPr>
              <w:rFonts w:ascii="Times New Roman" w:hAnsi="Times New Roman" w:cs="Times New Roman"/>
              <w:i/>
              <w:sz w:val="20"/>
              <w:szCs w:val="20"/>
              <w:lang w:val="es-ES"/>
            </w:rPr>
          </w:rPrChange>
        </w:rPr>
        <w:t xml:space="preserve">. </w:t>
      </w:r>
      <w:proofErr w:type="spellStart"/>
      <w:r w:rsidRPr="008A2A21">
        <w:rPr>
          <w:rFonts w:ascii="Times New Roman" w:hAnsi="Times New Roman" w:cs="Times New Roman"/>
          <w:i/>
          <w:lang w:val="en-GB"/>
          <w:rPrChange w:id="700" w:author="mpb" w:date="2023-10-13T17:16:00Z">
            <w:rPr>
              <w:rFonts w:ascii="Times New Roman" w:hAnsi="Times New Roman" w:cs="Times New Roman"/>
              <w:i/>
              <w:sz w:val="20"/>
              <w:szCs w:val="20"/>
              <w:lang w:val="es-ES"/>
            </w:rPr>
          </w:rPrChange>
        </w:rPr>
        <w:t>Estudios</w:t>
      </w:r>
      <w:proofErr w:type="spellEnd"/>
      <w:r w:rsidRPr="008A2A21">
        <w:rPr>
          <w:rFonts w:ascii="Times New Roman" w:hAnsi="Times New Roman" w:cs="Times New Roman"/>
          <w:i/>
          <w:lang w:val="en-GB"/>
          <w:rPrChange w:id="701" w:author="mpb" w:date="2023-10-13T17:16:00Z">
            <w:rPr>
              <w:rFonts w:ascii="Times New Roman" w:hAnsi="Times New Roman" w:cs="Times New Roman"/>
              <w:i/>
              <w:sz w:val="20"/>
              <w:szCs w:val="20"/>
              <w:lang w:val="es-ES"/>
            </w:rPr>
          </w:rPrChange>
        </w:rPr>
        <w:t xml:space="preserve"> de Arte, </w:t>
      </w:r>
      <w:proofErr w:type="spellStart"/>
      <w:r w:rsidRPr="008A2A21">
        <w:rPr>
          <w:rFonts w:ascii="Times New Roman" w:hAnsi="Times New Roman" w:cs="Times New Roman"/>
          <w:i/>
          <w:lang w:val="en-GB"/>
          <w:rPrChange w:id="702" w:author="mpb" w:date="2023-10-13T17:16:00Z">
            <w:rPr>
              <w:rFonts w:ascii="Times New Roman" w:hAnsi="Times New Roman" w:cs="Times New Roman"/>
              <w:i/>
              <w:sz w:val="20"/>
              <w:szCs w:val="20"/>
              <w:lang w:val="es-ES"/>
            </w:rPr>
          </w:rPrChange>
        </w:rPr>
        <w:t>Geografía</w:t>
      </w:r>
      <w:proofErr w:type="spellEnd"/>
      <w:r w:rsidRPr="008A2A21">
        <w:rPr>
          <w:rFonts w:ascii="Times New Roman" w:hAnsi="Times New Roman" w:cs="Times New Roman"/>
          <w:i/>
          <w:lang w:val="en-GB"/>
          <w:rPrChange w:id="703" w:author="mpb" w:date="2023-10-13T17:16:00Z">
            <w:rPr>
              <w:rFonts w:ascii="Times New Roman" w:hAnsi="Times New Roman" w:cs="Times New Roman"/>
              <w:i/>
              <w:sz w:val="20"/>
              <w:szCs w:val="20"/>
              <w:lang w:val="es-ES"/>
            </w:rPr>
          </w:rPrChange>
        </w:rPr>
        <w:t xml:space="preserve"> e </w:t>
      </w:r>
      <w:proofErr w:type="spellStart"/>
      <w:r w:rsidRPr="008A2A21">
        <w:rPr>
          <w:rFonts w:ascii="Times New Roman" w:hAnsi="Times New Roman" w:cs="Times New Roman"/>
          <w:i/>
          <w:lang w:val="en-GB"/>
          <w:rPrChange w:id="704" w:author="mpb" w:date="2023-10-13T17:16:00Z">
            <w:rPr>
              <w:rFonts w:ascii="Times New Roman" w:hAnsi="Times New Roman" w:cs="Times New Roman"/>
              <w:i/>
              <w:sz w:val="20"/>
              <w:szCs w:val="20"/>
              <w:lang w:val="es-ES"/>
            </w:rPr>
          </w:rPrChange>
        </w:rPr>
        <w:t>Historia</w:t>
      </w:r>
      <w:proofErr w:type="spellEnd"/>
      <w:r w:rsidRPr="008A2A21">
        <w:rPr>
          <w:rFonts w:ascii="Times New Roman" w:hAnsi="Times New Roman" w:cs="Times New Roman"/>
          <w:lang w:val="en-GB"/>
          <w:rPrChange w:id="705" w:author="mpb" w:date="2023-10-13T17:16:00Z">
            <w:rPr>
              <w:rFonts w:ascii="Times New Roman" w:hAnsi="Times New Roman" w:cs="Times New Roman"/>
              <w:sz w:val="20"/>
              <w:szCs w:val="20"/>
              <w:lang w:val="es-ES"/>
            </w:rPr>
          </w:rPrChange>
        </w:rPr>
        <w:t xml:space="preserve"> 23 (2001), 583–595; Álvaro Aragón </w:t>
      </w:r>
      <w:proofErr w:type="spellStart"/>
      <w:r w:rsidRPr="008A2A21">
        <w:rPr>
          <w:rFonts w:ascii="Times New Roman" w:hAnsi="Times New Roman" w:cs="Times New Roman"/>
          <w:lang w:val="en-GB"/>
          <w:rPrChange w:id="706" w:author="mpb" w:date="2023-10-13T17:16:00Z">
            <w:rPr>
              <w:rFonts w:ascii="Times New Roman" w:hAnsi="Times New Roman" w:cs="Times New Roman"/>
              <w:sz w:val="20"/>
              <w:szCs w:val="20"/>
              <w:lang w:val="es-ES"/>
            </w:rPr>
          </w:rPrChange>
        </w:rPr>
        <w:t>Ruano</w:t>
      </w:r>
      <w:proofErr w:type="spellEnd"/>
      <w:r w:rsidRPr="008A2A21">
        <w:rPr>
          <w:rFonts w:ascii="Times New Roman" w:hAnsi="Times New Roman" w:cs="Times New Roman"/>
          <w:lang w:val="en-GB"/>
          <w:rPrChange w:id="707" w:author="mpb" w:date="2023-10-13T17:16:00Z">
            <w:rPr>
              <w:rFonts w:ascii="Times New Roman" w:hAnsi="Times New Roman" w:cs="Times New Roman"/>
              <w:sz w:val="20"/>
              <w:szCs w:val="20"/>
              <w:lang w:val="es-ES"/>
            </w:rPr>
          </w:rPrChange>
        </w:rPr>
        <w:t xml:space="preserve">, </w:t>
      </w:r>
      <w:r w:rsidRPr="008A2A21">
        <w:rPr>
          <w:rFonts w:ascii="Times New Roman" w:hAnsi="Times New Roman" w:cs="Times New Roman"/>
          <w:i/>
          <w:lang w:val="en-GB"/>
          <w:rPrChange w:id="708" w:author="mpb" w:date="2023-10-13T17:16:00Z">
            <w:rPr>
              <w:rFonts w:ascii="Times New Roman" w:hAnsi="Times New Roman" w:cs="Times New Roman"/>
              <w:i/>
              <w:sz w:val="20"/>
              <w:szCs w:val="20"/>
              <w:lang w:val="es-ES"/>
            </w:rPr>
          </w:rPrChange>
        </w:rPr>
        <w:t xml:space="preserve">El </w:t>
      </w:r>
      <w:proofErr w:type="spellStart"/>
      <w:r w:rsidRPr="008A2A21">
        <w:rPr>
          <w:rFonts w:ascii="Times New Roman" w:hAnsi="Times New Roman" w:cs="Times New Roman"/>
          <w:i/>
          <w:lang w:val="en-GB"/>
          <w:rPrChange w:id="709" w:author="mpb" w:date="2023-10-13T17:16:00Z">
            <w:rPr>
              <w:rFonts w:ascii="Times New Roman" w:hAnsi="Times New Roman" w:cs="Times New Roman"/>
              <w:i/>
              <w:sz w:val="20"/>
              <w:szCs w:val="20"/>
              <w:lang w:val="es-ES"/>
            </w:rPr>
          </w:rPrChange>
        </w:rPr>
        <w:t>bosque</w:t>
      </w:r>
      <w:proofErr w:type="spellEnd"/>
      <w:r w:rsidRPr="008A2A21">
        <w:rPr>
          <w:rFonts w:ascii="Times New Roman" w:hAnsi="Times New Roman" w:cs="Times New Roman"/>
          <w:i/>
          <w:lang w:val="en-GB"/>
          <w:rPrChange w:id="710" w:author="mpb" w:date="2023-10-13T17:16:00Z">
            <w:rPr>
              <w:rFonts w:ascii="Times New Roman" w:hAnsi="Times New Roman" w:cs="Times New Roman"/>
              <w:i/>
              <w:sz w:val="20"/>
              <w:szCs w:val="20"/>
              <w:lang w:val="es-ES"/>
            </w:rPr>
          </w:rPrChange>
        </w:rPr>
        <w:t xml:space="preserve"> </w:t>
      </w:r>
      <w:proofErr w:type="spellStart"/>
      <w:r w:rsidRPr="008A2A21">
        <w:rPr>
          <w:rFonts w:ascii="Times New Roman" w:hAnsi="Times New Roman" w:cs="Times New Roman"/>
          <w:i/>
          <w:lang w:val="en-GB"/>
          <w:rPrChange w:id="711" w:author="mpb" w:date="2023-10-13T17:16:00Z">
            <w:rPr>
              <w:rFonts w:ascii="Times New Roman" w:hAnsi="Times New Roman" w:cs="Times New Roman"/>
              <w:i/>
              <w:sz w:val="20"/>
              <w:szCs w:val="20"/>
              <w:lang w:val="es-ES"/>
            </w:rPr>
          </w:rPrChange>
        </w:rPr>
        <w:t>guipuzcoano</w:t>
      </w:r>
      <w:proofErr w:type="spellEnd"/>
      <w:r w:rsidRPr="008A2A21">
        <w:rPr>
          <w:rFonts w:ascii="Times New Roman" w:hAnsi="Times New Roman" w:cs="Times New Roman"/>
          <w:i/>
          <w:lang w:val="en-GB"/>
          <w:rPrChange w:id="712" w:author="mpb" w:date="2023-10-13T17:16:00Z">
            <w:rPr>
              <w:rFonts w:ascii="Times New Roman" w:hAnsi="Times New Roman" w:cs="Times New Roman"/>
              <w:i/>
              <w:sz w:val="20"/>
              <w:szCs w:val="20"/>
              <w:lang w:val="es-ES"/>
            </w:rPr>
          </w:rPrChange>
        </w:rPr>
        <w:t xml:space="preserve"> </w:t>
      </w:r>
      <w:proofErr w:type="spellStart"/>
      <w:r w:rsidRPr="008A2A21">
        <w:rPr>
          <w:rFonts w:ascii="Times New Roman" w:hAnsi="Times New Roman" w:cs="Times New Roman"/>
          <w:i/>
          <w:lang w:val="en-GB"/>
          <w:rPrChange w:id="713" w:author="mpb" w:date="2023-10-13T17:16:00Z">
            <w:rPr>
              <w:rFonts w:ascii="Times New Roman" w:hAnsi="Times New Roman" w:cs="Times New Roman"/>
              <w:i/>
              <w:sz w:val="20"/>
              <w:szCs w:val="20"/>
              <w:lang w:val="es-ES"/>
            </w:rPr>
          </w:rPrChange>
        </w:rPr>
        <w:t>en</w:t>
      </w:r>
      <w:proofErr w:type="spellEnd"/>
      <w:r w:rsidRPr="008A2A21">
        <w:rPr>
          <w:rFonts w:ascii="Times New Roman" w:hAnsi="Times New Roman" w:cs="Times New Roman"/>
          <w:i/>
          <w:lang w:val="en-GB"/>
          <w:rPrChange w:id="714" w:author="mpb" w:date="2023-10-13T17:16:00Z">
            <w:rPr>
              <w:rFonts w:ascii="Times New Roman" w:hAnsi="Times New Roman" w:cs="Times New Roman"/>
              <w:i/>
              <w:sz w:val="20"/>
              <w:szCs w:val="20"/>
              <w:lang w:val="es-ES"/>
            </w:rPr>
          </w:rPrChange>
        </w:rPr>
        <w:t xml:space="preserve"> la </w:t>
      </w:r>
      <w:proofErr w:type="spellStart"/>
      <w:r w:rsidRPr="008A2A21">
        <w:rPr>
          <w:rFonts w:ascii="Times New Roman" w:hAnsi="Times New Roman" w:cs="Times New Roman"/>
          <w:i/>
          <w:lang w:val="en-GB"/>
          <w:rPrChange w:id="715" w:author="mpb" w:date="2023-10-13T17:16:00Z">
            <w:rPr>
              <w:rFonts w:ascii="Times New Roman" w:hAnsi="Times New Roman" w:cs="Times New Roman"/>
              <w:i/>
              <w:sz w:val="20"/>
              <w:szCs w:val="20"/>
              <w:lang w:val="es-ES"/>
            </w:rPr>
          </w:rPrChange>
        </w:rPr>
        <w:t>Edad</w:t>
      </w:r>
      <w:proofErr w:type="spellEnd"/>
      <w:r w:rsidRPr="008A2A21">
        <w:rPr>
          <w:rFonts w:ascii="Times New Roman" w:hAnsi="Times New Roman" w:cs="Times New Roman"/>
          <w:i/>
          <w:lang w:val="en-GB"/>
          <w:rPrChange w:id="716" w:author="mpb" w:date="2023-10-13T17:16:00Z">
            <w:rPr>
              <w:rFonts w:ascii="Times New Roman" w:hAnsi="Times New Roman" w:cs="Times New Roman"/>
              <w:i/>
              <w:sz w:val="20"/>
              <w:szCs w:val="20"/>
              <w:lang w:val="es-ES"/>
            </w:rPr>
          </w:rPrChange>
        </w:rPr>
        <w:t xml:space="preserve"> </w:t>
      </w:r>
      <w:proofErr w:type="spellStart"/>
      <w:r w:rsidRPr="008A2A21">
        <w:rPr>
          <w:rFonts w:ascii="Times New Roman" w:hAnsi="Times New Roman" w:cs="Times New Roman"/>
          <w:i/>
          <w:lang w:val="en-GB"/>
          <w:rPrChange w:id="717" w:author="mpb" w:date="2023-10-13T17:16:00Z">
            <w:rPr>
              <w:rFonts w:ascii="Times New Roman" w:hAnsi="Times New Roman" w:cs="Times New Roman"/>
              <w:i/>
              <w:sz w:val="20"/>
              <w:szCs w:val="20"/>
              <w:lang w:val="es-ES"/>
            </w:rPr>
          </w:rPrChange>
        </w:rPr>
        <w:t>Moderna</w:t>
      </w:r>
      <w:proofErr w:type="spellEnd"/>
      <w:r w:rsidRPr="008A2A21">
        <w:rPr>
          <w:rFonts w:ascii="Times New Roman" w:hAnsi="Times New Roman" w:cs="Times New Roman"/>
          <w:i/>
          <w:lang w:val="en-GB"/>
          <w:rPrChange w:id="718" w:author="mpb" w:date="2023-10-13T17:16:00Z">
            <w:rPr>
              <w:rFonts w:ascii="Times New Roman" w:hAnsi="Times New Roman" w:cs="Times New Roman"/>
              <w:i/>
              <w:sz w:val="20"/>
              <w:szCs w:val="20"/>
              <w:lang w:val="es-ES"/>
            </w:rPr>
          </w:rPrChange>
        </w:rPr>
        <w:t xml:space="preserve">: </w:t>
      </w:r>
      <w:proofErr w:type="spellStart"/>
      <w:r w:rsidRPr="008A2A21">
        <w:rPr>
          <w:rFonts w:ascii="Times New Roman" w:hAnsi="Times New Roman" w:cs="Times New Roman"/>
          <w:i/>
          <w:lang w:val="en-GB"/>
          <w:rPrChange w:id="719" w:author="mpb" w:date="2023-10-13T17:16:00Z">
            <w:rPr>
              <w:rFonts w:ascii="Times New Roman" w:hAnsi="Times New Roman" w:cs="Times New Roman"/>
              <w:i/>
              <w:sz w:val="20"/>
              <w:szCs w:val="20"/>
              <w:lang w:val="es-ES"/>
            </w:rPr>
          </w:rPrChange>
        </w:rPr>
        <w:t>aprovechamiento</w:t>
      </w:r>
      <w:proofErr w:type="spellEnd"/>
      <w:r w:rsidRPr="008A2A21">
        <w:rPr>
          <w:rFonts w:ascii="Times New Roman" w:hAnsi="Times New Roman" w:cs="Times New Roman"/>
          <w:i/>
          <w:lang w:val="en-GB"/>
          <w:rPrChange w:id="720" w:author="mpb" w:date="2023-10-13T17:16:00Z">
            <w:rPr>
              <w:rFonts w:ascii="Times New Roman" w:hAnsi="Times New Roman" w:cs="Times New Roman"/>
              <w:i/>
              <w:sz w:val="20"/>
              <w:szCs w:val="20"/>
              <w:lang w:val="es-ES"/>
            </w:rPr>
          </w:rPrChange>
        </w:rPr>
        <w:t xml:space="preserve">, </w:t>
      </w:r>
      <w:proofErr w:type="spellStart"/>
      <w:r w:rsidRPr="008A2A21">
        <w:rPr>
          <w:rFonts w:ascii="Times New Roman" w:hAnsi="Times New Roman" w:cs="Times New Roman"/>
          <w:i/>
          <w:lang w:val="en-GB"/>
          <w:rPrChange w:id="721" w:author="mpb" w:date="2023-10-13T17:16:00Z">
            <w:rPr>
              <w:rFonts w:ascii="Times New Roman" w:hAnsi="Times New Roman" w:cs="Times New Roman"/>
              <w:i/>
              <w:sz w:val="20"/>
              <w:szCs w:val="20"/>
              <w:lang w:val="es-ES"/>
            </w:rPr>
          </w:rPrChange>
        </w:rPr>
        <w:t>ordenamiento</w:t>
      </w:r>
      <w:proofErr w:type="spellEnd"/>
      <w:r w:rsidRPr="008A2A21">
        <w:rPr>
          <w:rFonts w:ascii="Times New Roman" w:hAnsi="Times New Roman" w:cs="Times New Roman"/>
          <w:i/>
          <w:lang w:val="en-GB"/>
          <w:rPrChange w:id="722" w:author="mpb" w:date="2023-10-13T17:16:00Z">
            <w:rPr>
              <w:rFonts w:ascii="Times New Roman" w:hAnsi="Times New Roman" w:cs="Times New Roman"/>
              <w:i/>
              <w:sz w:val="20"/>
              <w:szCs w:val="20"/>
              <w:lang w:val="es-ES"/>
            </w:rPr>
          </w:rPrChange>
        </w:rPr>
        <w:t xml:space="preserve"> legal y </w:t>
      </w:r>
      <w:proofErr w:type="spellStart"/>
      <w:r w:rsidRPr="008A2A21">
        <w:rPr>
          <w:rFonts w:ascii="Times New Roman" w:hAnsi="Times New Roman" w:cs="Times New Roman"/>
          <w:i/>
          <w:lang w:val="en-GB"/>
          <w:rPrChange w:id="723" w:author="mpb" w:date="2023-10-13T17:16:00Z">
            <w:rPr>
              <w:rFonts w:ascii="Times New Roman" w:hAnsi="Times New Roman" w:cs="Times New Roman"/>
              <w:i/>
              <w:sz w:val="20"/>
              <w:szCs w:val="20"/>
              <w:lang w:val="es-ES"/>
            </w:rPr>
          </w:rPrChange>
        </w:rPr>
        <w:t>conflictividad</w:t>
      </w:r>
      <w:proofErr w:type="spellEnd"/>
      <w:r w:rsidRPr="008A2A21">
        <w:rPr>
          <w:rFonts w:ascii="Times New Roman" w:hAnsi="Times New Roman" w:cs="Times New Roman"/>
          <w:lang w:val="en-GB"/>
          <w:rPrChange w:id="724"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725" w:author="mpb" w:date="2023-10-13T17:16:00Z">
            <w:rPr>
              <w:rFonts w:ascii="Times New Roman" w:hAnsi="Times New Roman" w:cs="Times New Roman"/>
              <w:sz w:val="20"/>
              <w:szCs w:val="20"/>
              <w:lang w:val="es-ES"/>
            </w:rPr>
          </w:rPrChange>
        </w:rPr>
        <w:t>Donostia</w:t>
      </w:r>
      <w:proofErr w:type="spellEnd"/>
      <w:r w:rsidRPr="008A2A21">
        <w:rPr>
          <w:rFonts w:ascii="Times New Roman" w:hAnsi="Times New Roman" w:cs="Times New Roman"/>
          <w:lang w:val="en-GB"/>
          <w:rPrChange w:id="726"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727" w:author="mpb" w:date="2023-10-13T17:16:00Z">
            <w:rPr>
              <w:rFonts w:ascii="Times New Roman" w:hAnsi="Times New Roman" w:cs="Times New Roman"/>
              <w:sz w:val="20"/>
              <w:szCs w:val="20"/>
              <w:lang w:val="es-ES"/>
            </w:rPr>
          </w:rPrChange>
        </w:rPr>
        <w:t>Sociedad</w:t>
      </w:r>
      <w:proofErr w:type="spellEnd"/>
      <w:r w:rsidRPr="008A2A21">
        <w:rPr>
          <w:rFonts w:ascii="Times New Roman" w:hAnsi="Times New Roman" w:cs="Times New Roman"/>
          <w:lang w:val="en-GB"/>
          <w:rPrChange w:id="728" w:author="mpb" w:date="2023-10-13T17:16:00Z">
            <w:rPr>
              <w:rFonts w:ascii="Times New Roman" w:hAnsi="Times New Roman" w:cs="Times New Roman"/>
              <w:sz w:val="20"/>
              <w:szCs w:val="20"/>
              <w:lang w:val="es-ES"/>
            </w:rPr>
          </w:rPrChange>
        </w:rPr>
        <w:t xml:space="preserve"> de </w:t>
      </w:r>
      <w:proofErr w:type="spellStart"/>
      <w:r w:rsidRPr="008A2A21">
        <w:rPr>
          <w:rFonts w:ascii="Times New Roman" w:hAnsi="Times New Roman" w:cs="Times New Roman"/>
          <w:lang w:val="en-GB"/>
          <w:rPrChange w:id="729" w:author="mpb" w:date="2023-10-13T17:16:00Z">
            <w:rPr>
              <w:rFonts w:ascii="Times New Roman" w:hAnsi="Times New Roman" w:cs="Times New Roman"/>
              <w:sz w:val="20"/>
              <w:szCs w:val="20"/>
              <w:lang w:val="es-ES"/>
            </w:rPr>
          </w:rPrChange>
        </w:rPr>
        <w:t>Ciencias</w:t>
      </w:r>
      <w:proofErr w:type="spellEnd"/>
      <w:r w:rsidRPr="008A2A21">
        <w:rPr>
          <w:rFonts w:ascii="Times New Roman" w:hAnsi="Times New Roman" w:cs="Times New Roman"/>
          <w:lang w:val="en-GB"/>
          <w:rPrChange w:id="730"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731" w:author="mpb" w:date="2023-10-13T17:16:00Z">
            <w:rPr>
              <w:rFonts w:ascii="Times New Roman" w:hAnsi="Times New Roman" w:cs="Times New Roman"/>
              <w:sz w:val="20"/>
              <w:szCs w:val="20"/>
              <w:lang w:val="es-ES"/>
            </w:rPr>
          </w:rPrChange>
        </w:rPr>
        <w:t>Aranzadi</w:t>
      </w:r>
      <w:proofErr w:type="spellEnd"/>
      <w:r w:rsidRPr="008A2A21">
        <w:rPr>
          <w:rFonts w:ascii="Times New Roman" w:hAnsi="Times New Roman" w:cs="Times New Roman"/>
          <w:lang w:val="en-GB"/>
          <w:rPrChange w:id="732" w:author="mpb" w:date="2023-10-13T17:16:00Z">
            <w:rPr>
              <w:rFonts w:ascii="Times New Roman" w:hAnsi="Times New Roman" w:cs="Times New Roman"/>
              <w:sz w:val="20"/>
              <w:szCs w:val="20"/>
              <w:lang w:val="es-ES"/>
            </w:rPr>
          </w:rPrChange>
        </w:rPr>
        <w:t>, 2001) and “</w:t>
      </w:r>
      <w:proofErr w:type="spellStart"/>
      <w:r w:rsidRPr="008A2A21">
        <w:rPr>
          <w:rFonts w:ascii="Times New Roman" w:hAnsi="Times New Roman" w:cs="Times New Roman"/>
          <w:lang w:val="en-GB"/>
          <w:rPrChange w:id="733" w:author="mpb" w:date="2023-10-13T17:16:00Z">
            <w:rPr>
              <w:rFonts w:ascii="Times New Roman" w:hAnsi="Times New Roman" w:cs="Times New Roman"/>
              <w:sz w:val="20"/>
              <w:szCs w:val="20"/>
              <w:lang w:val="es-ES"/>
            </w:rPr>
          </w:rPrChange>
        </w:rPr>
        <w:t>Siete</w:t>
      </w:r>
      <w:proofErr w:type="spellEnd"/>
      <w:r w:rsidRPr="008A2A21">
        <w:rPr>
          <w:rFonts w:ascii="Times New Roman" w:hAnsi="Times New Roman" w:cs="Times New Roman"/>
          <w:lang w:val="en-GB"/>
          <w:rPrChange w:id="734"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735" w:author="mpb" w:date="2023-10-13T17:16:00Z">
            <w:rPr>
              <w:rFonts w:ascii="Times New Roman" w:hAnsi="Times New Roman" w:cs="Times New Roman"/>
              <w:sz w:val="20"/>
              <w:szCs w:val="20"/>
              <w:lang w:val="es-ES"/>
            </w:rPr>
          </w:rPrChange>
        </w:rPr>
        <w:t>siglos</w:t>
      </w:r>
      <w:proofErr w:type="spellEnd"/>
      <w:r w:rsidRPr="008A2A21">
        <w:rPr>
          <w:rFonts w:ascii="Times New Roman" w:hAnsi="Times New Roman" w:cs="Times New Roman"/>
          <w:lang w:val="en-GB"/>
          <w:rPrChange w:id="736" w:author="mpb" w:date="2023-10-13T17:16:00Z">
            <w:rPr>
              <w:rFonts w:ascii="Times New Roman" w:hAnsi="Times New Roman" w:cs="Times New Roman"/>
              <w:sz w:val="20"/>
              <w:szCs w:val="20"/>
              <w:lang w:val="es-ES"/>
            </w:rPr>
          </w:rPrChange>
        </w:rPr>
        <w:t xml:space="preserve"> de </w:t>
      </w:r>
      <w:proofErr w:type="spellStart"/>
      <w:r w:rsidRPr="008A2A21">
        <w:rPr>
          <w:rFonts w:ascii="Times New Roman" w:hAnsi="Times New Roman" w:cs="Times New Roman"/>
          <w:lang w:val="en-GB"/>
          <w:rPrChange w:id="737" w:author="mpb" w:date="2023-10-13T17:16:00Z">
            <w:rPr>
              <w:rFonts w:ascii="Times New Roman" w:hAnsi="Times New Roman" w:cs="Times New Roman"/>
              <w:sz w:val="20"/>
              <w:szCs w:val="20"/>
              <w:lang w:val="es-ES"/>
            </w:rPr>
          </w:rPrChange>
        </w:rPr>
        <w:t>sostenibilidad</w:t>
      </w:r>
      <w:proofErr w:type="spellEnd"/>
      <w:r w:rsidRPr="008A2A21">
        <w:rPr>
          <w:rFonts w:ascii="Times New Roman" w:hAnsi="Times New Roman" w:cs="Times New Roman"/>
          <w:lang w:val="en-GB"/>
          <w:rPrChange w:id="738"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739" w:author="mpb" w:date="2023-10-13T17:16:00Z">
            <w:rPr>
              <w:rFonts w:ascii="Times New Roman" w:hAnsi="Times New Roman" w:cs="Times New Roman"/>
              <w:sz w:val="20"/>
              <w:szCs w:val="20"/>
              <w:lang w:val="es-ES"/>
            </w:rPr>
          </w:rPrChange>
        </w:rPr>
        <w:t>forestal</w:t>
      </w:r>
      <w:proofErr w:type="spellEnd"/>
      <w:r w:rsidRPr="008A2A21">
        <w:rPr>
          <w:rFonts w:ascii="Times New Roman" w:hAnsi="Times New Roman" w:cs="Times New Roman"/>
          <w:lang w:val="en-GB"/>
          <w:rPrChange w:id="740"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741" w:author="mpb" w:date="2023-10-13T17:16:00Z">
            <w:rPr>
              <w:rFonts w:ascii="Times New Roman" w:hAnsi="Times New Roman" w:cs="Times New Roman"/>
              <w:sz w:val="20"/>
              <w:szCs w:val="20"/>
              <w:lang w:val="es-ES"/>
            </w:rPr>
          </w:rPrChange>
        </w:rPr>
        <w:t>en</w:t>
      </w:r>
      <w:proofErr w:type="spellEnd"/>
      <w:r w:rsidRPr="008A2A21">
        <w:rPr>
          <w:rFonts w:ascii="Times New Roman" w:hAnsi="Times New Roman" w:cs="Times New Roman"/>
          <w:lang w:val="en-GB"/>
          <w:rPrChange w:id="742"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743" w:author="mpb" w:date="2023-10-13T17:16:00Z">
            <w:rPr>
              <w:rFonts w:ascii="Times New Roman" w:hAnsi="Times New Roman" w:cs="Times New Roman"/>
              <w:sz w:val="20"/>
              <w:szCs w:val="20"/>
              <w:lang w:val="es-ES"/>
            </w:rPr>
          </w:rPrChange>
        </w:rPr>
        <w:t>Guipúzcoa</w:t>
      </w:r>
      <w:proofErr w:type="spellEnd"/>
      <w:r w:rsidRPr="008A2A21">
        <w:rPr>
          <w:rFonts w:ascii="Times New Roman" w:hAnsi="Times New Roman" w:cs="Times New Roman"/>
          <w:lang w:val="en-GB"/>
          <w:rPrChange w:id="744"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745" w:author="mpb" w:date="2023-10-13T17:16:00Z">
            <w:rPr>
              <w:rFonts w:ascii="Times New Roman" w:hAnsi="Times New Roman" w:cs="Times New Roman"/>
              <w:sz w:val="20"/>
              <w:szCs w:val="20"/>
              <w:lang w:val="es-ES"/>
            </w:rPr>
          </w:rPrChange>
        </w:rPr>
        <w:t>siglos</w:t>
      </w:r>
      <w:proofErr w:type="spellEnd"/>
      <w:r w:rsidRPr="008A2A21">
        <w:rPr>
          <w:rFonts w:ascii="Times New Roman" w:hAnsi="Times New Roman" w:cs="Times New Roman"/>
          <w:lang w:val="en-GB"/>
          <w:rPrChange w:id="746" w:author="mpb" w:date="2023-10-13T17:16:00Z">
            <w:rPr>
              <w:rFonts w:ascii="Times New Roman" w:hAnsi="Times New Roman" w:cs="Times New Roman"/>
              <w:sz w:val="20"/>
              <w:szCs w:val="20"/>
              <w:lang w:val="es-ES"/>
            </w:rPr>
          </w:rPrChange>
        </w:rPr>
        <w:t xml:space="preserve"> XIII</w:t>
      </w:r>
      <w:del w:id="747" w:author="mpb" w:date="2023-10-13T17:02:00Z">
        <w:r w:rsidRPr="008A2A21" w:rsidDel="009A2944">
          <w:rPr>
            <w:rFonts w:ascii="Times New Roman" w:hAnsi="Times New Roman" w:cs="Times New Roman"/>
            <w:lang w:val="en-GB"/>
            <w:rPrChange w:id="748" w:author="mpb" w:date="2023-10-13T17:16:00Z">
              <w:rPr>
                <w:rFonts w:ascii="Times New Roman" w:hAnsi="Times New Roman" w:cs="Times New Roman"/>
                <w:sz w:val="20"/>
                <w:szCs w:val="20"/>
                <w:lang w:val="es-ES"/>
              </w:rPr>
            </w:rPrChange>
          </w:rPr>
          <w:delText>-</w:delText>
        </w:r>
      </w:del>
      <w:ins w:id="749" w:author="mpb" w:date="2023-10-13T17:02:00Z">
        <w:r w:rsidRPr="008A2A21">
          <w:rPr>
            <w:rFonts w:ascii="Times New Roman" w:hAnsi="Times New Roman" w:cs="Times New Roman"/>
            <w:lang w:val="en-GB"/>
          </w:rPr>
          <w:t>–</w:t>
        </w:r>
      </w:ins>
      <w:r w:rsidRPr="008A2A21">
        <w:rPr>
          <w:rFonts w:ascii="Times New Roman" w:hAnsi="Times New Roman" w:cs="Times New Roman"/>
          <w:lang w:val="en-GB"/>
          <w:rPrChange w:id="750" w:author="mpb" w:date="2023-10-13T17:16:00Z">
            <w:rPr>
              <w:rFonts w:ascii="Times New Roman" w:hAnsi="Times New Roman" w:cs="Times New Roman"/>
              <w:sz w:val="20"/>
              <w:szCs w:val="20"/>
              <w:lang w:val="es-ES"/>
            </w:rPr>
          </w:rPrChange>
        </w:rPr>
        <w:t>XIX)</w:t>
      </w:r>
      <w:del w:id="751" w:author="mac_pro" w:date="2023-10-13T00:25:00Z">
        <w:r w:rsidRPr="008A2A21" w:rsidDel="006944D3">
          <w:rPr>
            <w:rFonts w:ascii="Times New Roman" w:hAnsi="Times New Roman" w:cs="Times New Roman"/>
            <w:lang w:val="en-GB"/>
            <w:rPrChange w:id="752" w:author="mpb" w:date="2023-10-13T17:16:00Z">
              <w:rPr>
                <w:rFonts w:ascii="Times New Roman" w:hAnsi="Times New Roman" w:cs="Times New Roman"/>
                <w:sz w:val="20"/>
                <w:szCs w:val="20"/>
                <w:lang w:val="es-ES"/>
              </w:rPr>
            </w:rPrChange>
          </w:rPr>
          <w:delText>,”</w:delText>
        </w:r>
      </w:del>
      <w:ins w:id="753" w:author="mac_pro" w:date="2023-10-13T00:25:00Z">
        <w:r w:rsidRPr="008A2A21">
          <w:rPr>
            <w:rFonts w:ascii="Times New Roman" w:hAnsi="Times New Roman" w:cs="Times New Roman"/>
            <w:lang w:val="en-GB"/>
            <w:rPrChange w:id="754" w:author="mpb" w:date="2023-10-13T17:16:00Z">
              <w:rPr>
                <w:rFonts w:ascii="Times New Roman" w:hAnsi="Times New Roman" w:cs="Times New Roman"/>
                <w:sz w:val="20"/>
                <w:szCs w:val="20"/>
                <w:lang w:val="es-ES"/>
              </w:rPr>
            </w:rPrChange>
          </w:rPr>
          <w:t>”,</w:t>
        </w:r>
      </w:ins>
      <w:r w:rsidRPr="008A2A21">
        <w:rPr>
          <w:rFonts w:ascii="Times New Roman" w:hAnsi="Times New Roman" w:cs="Times New Roman"/>
          <w:lang w:val="en-GB"/>
          <w:rPrChange w:id="755"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i/>
          <w:lang w:val="en-GB"/>
          <w:rPrChange w:id="756" w:author="mpb" w:date="2023-10-13T17:16:00Z">
            <w:rPr>
              <w:rFonts w:ascii="Times New Roman" w:hAnsi="Times New Roman" w:cs="Times New Roman"/>
              <w:i/>
              <w:sz w:val="20"/>
              <w:szCs w:val="20"/>
              <w:lang w:val="es-ES"/>
            </w:rPr>
          </w:rPrChange>
        </w:rPr>
        <w:t>Manuscrits</w:t>
      </w:r>
      <w:proofErr w:type="spellEnd"/>
      <w:r w:rsidRPr="008A2A21">
        <w:rPr>
          <w:rFonts w:ascii="Times New Roman" w:hAnsi="Times New Roman" w:cs="Times New Roman"/>
          <w:i/>
          <w:lang w:val="en-GB"/>
          <w:rPrChange w:id="757" w:author="mpb" w:date="2023-10-13T17:16:00Z">
            <w:rPr>
              <w:rFonts w:ascii="Times New Roman" w:hAnsi="Times New Roman" w:cs="Times New Roman"/>
              <w:i/>
              <w:sz w:val="20"/>
              <w:szCs w:val="20"/>
              <w:lang w:val="es-ES"/>
            </w:rPr>
          </w:rPrChange>
        </w:rPr>
        <w:t xml:space="preserve">. </w:t>
      </w:r>
      <w:proofErr w:type="spellStart"/>
      <w:r w:rsidRPr="008A2A21">
        <w:rPr>
          <w:rFonts w:ascii="Times New Roman" w:hAnsi="Times New Roman" w:cs="Times New Roman"/>
          <w:i/>
          <w:lang w:val="en-GB"/>
          <w:rPrChange w:id="758" w:author="mpb" w:date="2023-10-13T17:16:00Z">
            <w:rPr>
              <w:rFonts w:ascii="Times New Roman" w:hAnsi="Times New Roman" w:cs="Times New Roman"/>
              <w:i/>
              <w:sz w:val="20"/>
              <w:szCs w:val="20"/>
              <w:lang w:val="es-ES"/>
            </w:rPr>
          </w:rPrChange>
        </w:rPr>
        <w:t>Revista</w:t>
      </w:r>
      <w:proofErr w:type="spellEnd"/>
      <w:r w:rsidRPr="008A2A21">
        <w:rPr>
          <w:rFonts w:ascii="Times New Roman" w:hAnsi="Times New Roman" w:cs="Times New Roman"/>
          <w:i/>
          <w:lang w:val="en-GB"/>
          <w:rPrChange w:id="759" w:author="mpb" w:date="2023-10-13T17:16:00Z">
            <w:rPr>
              <w:rFonts w:ascii="Times New Roman" w:hAnsi="Times New Roman" w:cs="Times New Roman"/>
              <w:i/>
              <w:sz w:val="20"/>
              <w:szCs w:val="20"/>
              <w:lang w:val="es-ES"/>
            </w:rPr>
          </w:rPrChange>
        </w:rPr>
        <w:t xml:space="preserve"> </w:t>
      </w:r>
      <w:proofErr w:type="spellStart"/>
      <w:r w:rsidRPr="008A2A21">
        <w:rPr>
          <w:rFonts w:ascii="Times New Roman" w:hAnsi="Times New Roman" w:cs="Times New Roman"/>
          <w:i/>
          <w:lang w:val="en-GB"/>
          <w:rPrChange w:id="760" w:author="mpb" w:date="2023-10-13T17:16:00Z">
            <w:rPr>
              <w:rFonts w:ascii="Times New Roman" w:hAnsi="Times New Roman" w:cs="Times New Roman"/>
              <w:i/>
              <w:sz w:val="20"/>
              <w:szCs w:val="20"/>
              <w:lang w:val="es-ES"/>
            </w:rPr>
          </w:rPrChange>
        </w:rPr>
        <w:t>d’Història</w:t>
      </w:r>
      <w:proofErr w:type="spellEnd"/>
      <w:r w:rsidRPr="008A2A21">
        <w:rPr>
          <w:rFonts w:ascii="Times New Roman" w:hAnsi="Times New Roman" w:cs="Times New Roman"/>
          <w:i/>
          <w:lang w:val="en-GB"/>
          <w:rPrChange w:id="761" w:author="mpb" w:date="2023-10-13T17:16:00Z">
            <w:rPr>
              <w:rFonts w:ascii="Times New Roman" w:hAnsi="Times New Roman" w:cs="Times New Roman"/>
              <w:i/>
              <w:sz w:val="20"/>
              <w:szCs w:val="20"/>
              <w:lang w:val="es-ES"/>
            </w:rPr>
          </w:rPrChange>
        </w:rPr>
        <w:t xml:space="preserve"> </w:t>
      </w:r>
      <w:proofErr w:type="spellStart"/>
      <w:r w:rsidRPr="008A2A21">
        <w:rPr>
          <w:rFonts w:ascii="Times New Roman" w:hAnsi="Times New Roman" w:cs="Times New Roman"/>
          <w:i/>
          <w:lang w:val="en-GB"/>
          <w:rPrChange w:id="762" w:author="mpb" w:date="2023-10-13T17:16:00Z">
            <w:rPr>
              <w:rFonts w:ascii="Times New Roman" w:hAnsi="Times New Roman" w:cs="Times New Roman"/>
              <w:i/>
              <w:sz w:val="20"/>
              <w:szCs w:val="20"/>
              <w:lang w:val="es-ES"/>
            </w:rPr>
          </w:rPrChange>
        </w:rPr>
        <w:t>Moderna</w:t>
      </w:r>
      <w:proofErr w:type="spellEnd"/>
      <w:r w:rsidRPr="008A2A21">
        <w:rPr>
          <w:rFonts w:ascii="Times New Roman" w:hAnsi="Times New Roman" w:cs="Times New Roman"/>
          <w:lang w:val="en-GB"/>
          <w:rPrChange w:id="763" w:author="mpb" w:date="2023-10-13T17:16:00Z">
            <w:rPr>
              <w:rFonts w:ascii="Times New Roman" w:hAnsi="Times New Roman" w:cs="Times New Roman"/>
              <w:sz w:val="20"/>
              <w:szCs w:val="20"/>
              <w:lang w:val="es-ES"/>
            </w:rPr>
          </w:rPrChange>
        </w:rPr>
        <w:t xml:space="preserve"> 42 (2020), 65–88 and “</w:t>
      </w:r>
      <w:proofErr w:type="spellStart"/>
      <w:r w:rsidRPr="008A2A21">
        <w:rPr>
          <w:rFonts w:ascii="Times New Roman" w:hAnsi="Times New Roman" w:cs="Times New Roman"/>
          <w:lang w:val="en-GB"/>
          <w:rPrChange w:id="764" w:author="mpb" w:date="2023-10-13T17:16:00Z">
            <w:rPr>
              <w:rFonts w:ascii="Times New Roman" w:hAnsi="Times New Roman" w:cs="Times New Roman"/>
              <w:sz w:val="20"/>
              <w:szCs w:val="20"/>
              <w:lang w:val="es-ES"/>
            </w:rPr>
          </w:rPrChange>
        </w:rPr>
        <w:t>Soberanía</w:t>
      </w:r>
      <w:proofErr w:type="spellEnd"/>
      <w:r w:rsidRPr="008A2A21">
        <w:rPr>
          <w:rFonts w:ascii="Times New Roman" w:hAnsi="Times New Roman" w:cs="Times New Roman"/>
          <w:lang w:val="en-GB"/>
          <w:rPrChange w:id="765" w:author="mpb" w:date="2023-10-13T17:16:00Z">
            <w:rPr>
              <w:rFonts w:ascii="Times New Roman" w:hAnsi="Times New Roman" w:cs="Times New Roman"/>
              <w:sz w:val="20"/>
              <w:szCs w:val="20"/>
              <w:lang w:val="es-ES"/>
            </w:rPr>
          </w:rPrChange>
        </w:rPr>
        <w:t xml:space="preserve"> y </w:t>
      </w:r>
      <w:proofErr w:type="spellStart"/>
      <w:r w:rsidRPr="008A2A21">
        <w:rPr>
          <w:rFonts w:ascii="Times New Roman" w:hAnsi="Times New Roman" w:cs="Times New Roman"/>
          <w:lang w:val="en-GB"/>
          <w:rPrChange w:id="766" w:author="mpb" w:date="2023-10-13T17:16:00Z">
            <w:rPr>
              <w:rFonts w:ascii="Times New Roman" w:hAnsi="Times New Roman" w:cs="Times New Roman"/>
              <w:sz w:val="20"/>
              <w:szCs w:val="20"/>
              <w:lang w:val="es-ES"/>
            </w:rPr>
          </w:rPrChange>
        </w:rPr>
        <w:t>defensa</w:t>
      </w:r>
      <w:proofErr w:type="spellEnd"/>
      <w:r w:rsidRPr="008A2A21">
        <w:rPr>
          <w:rFonts w:ascii="Times New Roman" w:hAnsi="Times New Roman" w:cs="Times New Roman"/>
          <w:lang w:val="en-GB"/>
          <w:rPrChange w:id="767" w:author="mpb" w:date="2023-10-13T17:16:00Z">
            <w:rPr>
              <w:rFonts w:ascii="Times New Roman" w:hAnsi="Times New Roman" w:cs="Times New Roman"/>
              <w:sz w:val="20"/>
              <w:szCs w:val="20"/>
              <w:lang w:val="es-ES"/>
            </w:rPr>
          </w:rPrChange>
        </w:rPr>
        <w:t xml:space="preserve"> de la </w:t>
      </w:r>
      <w:proofErr w:type="spellStart"/>
      <w:r w:rsidRPr="008A2A21">
        <w:rPr>
          <w:rFonts w:ascii="Times New Roman" w:hAnsi="Times New Roman" w:cs="Times New Roman"/>
          <w:lang w:val="en-GB"/>
          <w:rPrChange w:id="768" w:author="mpb" w:date="2023-10-13T17:16:00Z">
            <w:rPr>
              <w:rFonts w:ascii="Times New Roman" w:hAnsi="Times New Roman" w:cs="Times New Roman"/>
              <w:sz w:val="20"/>
              <w:szCs w:val="20"/>
              <w:lang w:val="es-ES"/>
            </w:rPr>
          </w:rPrChange>
        </w:rPr>
        <w:t>riqueza</w:t>
      </w:r>
      <w:proofErr w:type="spellEnd"/>
      <w:r w:rsidRPr="008A2A21">
        <w:rPr>
          <w:rFonts w:ascii="Times New Roman" w:hAnsi="Times New Roman" w:cs="Times New Roman"/>
          <w:lang w:val="en-GB"/>
          <w:rPrChange w:id="769"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770" w:author="mpb" w:date="2023-10-13T17:16:00Z">
            <w:rPr>
              <w:rFonts w:ascii="Times New Roman" w:hAnsi="Times New Roman" w:cs="Times New Roman"/>
              <w:sz w:val="20"/>
              <w:szCs w:val="20"/>
              <w:lang w:val="es-ES"/>
            </w:rPr>
          </w:rPrChange>
        </w:rPr>
        <w:t>forestal</w:t>
      </w:r>
      <w:proofErr w:type="spellEnd"/>
      <w:r w:rsidRPr="008A2A21">
        <w:rPr>
          <w:rFonts w:ascii="Times New Roman" w:hAnsi="Times New Roman" w:cs="Times New Roman"/>
          <w:lang w:val="en-GB"/>
          <w:rPrChange w:id="771"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772" w:author="mpb" w:date="2023-10-13T17:16:00Z">
            <w:rPr>
              <w:rFonts w:ascii="Times New Roman" w:hAnsi="Times New Roman" w:cs="Times New Roman"/>
              <w:sz w:val="20"/>
              <w:szCs w:val="20"/>
              <w:lang w:val="es-ES"/>
            </w:rPr>
          </w:rPrChange>
        </w:rPr>
        <w:t>en</w:t>
      </w:r>
      <w:proofErr w:type="spellEnd"/>
      <w:r w:rsidRPr="008A2A21">
        <w:rPr>
          <w:rFonts w:ascii="Times New Roman" w:hAnsi="Times New Roman" w:cs="Times New Roman"/>
          <w:lang w:val="en-GB"/>
          <w:rPrChange w:id="773" w:author="mpb" w:date="2023-10-13T17:16:00Z">
            <w:rPr>
              <w:rFonts w:ascii="Times New Roman" w:hAnsi="Times New Roman" w:cs="Times New Roman"/>
              <w:sz w:val="20"/>
              <w:szCs w:val="20"/>
              <w:lang w:val="es-ES"/>
            </w:rPr>
          </w:rPrChange>
        </w:rPr>
        <w:t xml:space="preserve"> la </w:t>
      </w:r>
      <w:proofErr w:type="spellStart"/>
      <w:r w:rsidRPr="008A2A21">
        <w:rPr>
          <w:rFonts w:ascii="Times New Roman" w:hAnsi="Times New Roman" w:cs="Times New Roman"/>
          <w:lang w:val="en-GB"/>
          <w:rPrChange w:id="774" w:author="mpb" w:date="2023-10-13T17:16:00Z">
            <w:rPr>
              <w:rFonts w:ascii="Times New Roman" w:hAnsi="Times New Roman" w:cs="Times New Roman"/>
              <w:sz w:val="20"/>
              <w:szCs w:val="20"/>
              <w:lang w:val="es-ES"/>
            </w:rPr>
          </w:rPrChange>
        </w:rPr>
        <w:t>frontera</w:t>
      </w:r>
      <w:proofErr w:type="spellEnd"/>
      <w:r w:rsidRPr="008A2A21">
        <w:rPr>
          <w:rFonts w:ascii="Times New Roman" w:hAnsi="Times New Roman" w:cs="Times New Roman"/>
          <w:lang w:val="en-GB"/>
          <w:rPrChange w:id="775"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776" w:author="mpb" w:date="2023-10-13T17:16:00Z">
            <w:rPr>
              <w:rFonts w:ascii="Times New Roman" w:hAnsi="Times New Roman" w:cs="Times New Roman"/>
              <w:sz w:val="20"/>
              <w:szCs w:val="20"/>
              <w:lang w:val="es-ES"/>
            </w:rPr>
          </w:rPrChange>
        </w:rPr>
        <w:t>vasconavarra</w:t>
      </w:r>
      <w:proofErr w:type="spellEnd"/>
      <w:r w:rsidRPr="008A2A21">
        <w:rPr>
          <w:rFonts w:ascii="Times New Roman" w:hAnsi="Times New Roman" w:cs="Times New Roman"/>
          <w:lang w:val="en-GB"/>
          <w:rPrChange w:id="777" w:author="mpb" w:date="2023-10-13T17:16:00Z">
            <w:rPr>
              <w:rFonts w:ascii="Times New Roman" w:hAnsi="Times New Roman" w:cs="Times New Roman"/>
              <w:sz w:val="20"/>
              <w:szCs w:val="20"/>
              <w:lang w:val="es-ES"/>
            </w:rPr>
          </w:rPrChange>
        </w:rPr>
        <w:t xml:space="preserve"> con </w:t>
      </w:r>
      <w:proofErr w:type="spellStart"/>
      <w:r w:rsidRPr="008A2A21">
        <w:rPr>
          <w:rFonts w:ascii="Times New Roman" w:hAnsi="Times New Roman" w:cs="Times New Roman"/>
          <w:lang w:val="en-GB"/>
          <w:rPrChange w:id="778" w:author="mpb" w:date="2023-10-13T17:16:00Z">
            <w:rPr>
              <w:rFonts w:ascii="Times New Roman" w:hAnsi="Times New Roman" w:cs="Times New Roman"/>
              <w:sz w:val="20"/>
              <w:szCs w:val="20"/>
              <w:lang w:val="es-ES"/>
            </w:rPr>
          </w:rPrChange>
        </w:rPr>
        <w:t>Francia</w:t>
      </w:r>
      <w:proofErr w:type="spellEnd"/>
      <w:r w:rsidRPr="008A2A21">
        <w:rPr>
          <w:rFonts w:ascii="Times New Roman" w:hAnsi="Times New Roman" w:cs="Times New Roman"/>
          <w:lang w:val="en-GB"/>
          <w:rPrChange w:id="779"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780" w:author="mpb" w:date="2023-10-13T17:16:00Z">
            <w:rPr>
              <w:rFonts w:ascii="Times New Roman" w:hAnsi="Times New Roman" w:cs="Times New Roman"/>
              <w:sz w:val="20"/>
              <w:szCs w:val="20"/>
              <w:lang w:val="es-ES"/>
            </w:rPr>
          </w:rPrChange>
        </w:rPr>
        <w:t>durante</w:t>
      </w:r>
      <w:proofErr w:type="spellEnd"/>
      <w:r w:rsidRPr="008A2A21">
        <w:rPr>
          <w:rFonts w:ascii="Times New Roman" w:hAnsi="Times New Roman" w:cs="Times New Roman"/>
          <w:lang w:val="en-GB"/>
          <w:rPrChange w:id="781" w:author="mpb" w:date="2023-10-13T17:16:00Z">
            <w:rPr>
              <w:rFonts w:ascii="Times New Roman" w:hAnsi="Times New Roman" w:cs="Times New Roman"/>
              <w:sz w:val="20"/>
              <w:szCs w:val="20"/>
              <w:lang w:val="es-ES"/>
            </w:rPr>
          </w:rPrChange>
        </w:rPr>
        <w:t xml:space="preserve"> el </w:t>
      </w:r>
      <w:proofErr w:type="spellStart"/>
      <w:r w:rsidRPr="008A2A21">
        <w:rPr>
          <w:rFonts w:ascii="Times New Roman" w:hAnsi="Times New Roman" w:cs="Times New Roman"/>
          <w:lang w:val="en-GB"/>
          <w:rPrChange w:id="782" w:author="mpb" w:date="2023-10-13T17:16:00Z">
            <w:rPr>
              <w:rFonts w:ascii="Times New Roman" w:hAnsi="Times New Roman" w:cs="Times New Roman"/>
              <w:sz w:val="20"/>
              <w:szCs w:val="20"/>
              <w:lang w:val="es-ES"/>
            </w:rPr>
          </w:rPrChange>
        </w:rPr>
        <w:t>siglo</w:t>
      </w:r>
      <w:proofErr w:type="spellEnd"/>
      <w:r w:rsidRPr="008A2A21">
        <w:rPr>
          <w:rFonts w:ascii="Times New Roman" w:hAnsi="Times New Roman" w:cs="Times New Roman"/>
          <w:lang w:val="en-GB"/>
          <w:rPrChange w:id="783" w:author="mpb" w:date="2023-10-13T17:16:00Z">
            <w:rPr>
              <w:rFonts w:ascii="Times New Roman" w:hAnsi="Times New Roman" w:cs="Times New Roman"/>
              <w:sz w:val="20"/>
              <w:szCs w:val="20"/>
              <w:lang w:val="es-ES"/>
            </w:rPr>
          </w:rPrChange>
        </w:rPr>
        <w:t xml:space="preserve"> XVIII</w:t>
      </w:r>
      <w:del w:id="784" w:author="mac_pro" w:date="2023-10-13T00:25:00Z">
        <w:r w:rsidRPr="008A2A21" w:rsidDel="006944D3">
          <w:rPr>
            <w:rFonts w:ascii="Times New Roman" w:hAnsi="Times New Roman" w:cs="Times New Roman"/>
            <w:lang w:val="en-GB"/>
            <w:rPrChange w:id="785" w:author="mpb" w:date="2023-10-13T17:16:00Z">
              <w:rPr>
                <w:rFonts w:ascii="Times New Roman" w:hAnsi="Times New Roman" w:cs="Times New Roman"/>
                <w:sz w:val="20"/>
                <w:szCs w:val="20"/>
                <w:lang w:val="es-ES"/>
              </w:rPr>
            </w:rPrChange>
          </w:rPr>
          <w:delText>,”</w:delText>
        </w:r>
      </w:del>
      <w:ins w:id="786" w:author="mac_pro" w:date="2023-10-13T00:25:00Z">
        <w:r w:rsidRPr="008A2A21">
          <w:rPr>
            <w:rFonts w:ascii="Times New Roman" w:hAnsi="Times New Roman" w:cs="Times New Roman"/>
            <w:lang w:val="en-GB"/>
            <w:rPrChange w:id="787" w:author="mpb" w:date="2023-10-13T17:16:00Z">
              <w:rPr>
                <w:rFonts w:ascii="Times New Roman" w:hAnsi="Times New Roman" w:cs="Times New Roman"/>
                <w:sz w:val="20"/>
                <w:szCs w:val="20"/>
                <w:lang w:val="es-ES"/>
              </w:rPr>
            </w:rPrChange>
          </w:rPr>
          <w:t>”,</w:t>
        </w:r>
      </w:ins>
      <w:r w:rsidRPr="008A2A21">
        <w:rPr>
          <w:rFonts w:ascii="Times New Roman" w:hAnsi="Times New Roman" w:cs="Times New Roman"/>
          <w:lang w:val="en-GB"/>
          <w:rPrChange w:id="788" w:author="mpb" w:date="2023-10-13T17:16:00Z">
            <w:rPr>
              <w:rFonts w:ascii="Times New Roman" w:hAnsi="Times New Roman" w:cs="Times New Roman"/>
              <w:sz w:val="20"/>
              <w:szCs w:val="20"/>
              <w:lang w:val="es-ES"/>
            </w:rPr>
          </w:rPrChange>
        </w:rPr>
        <w:t xml:space="preserve"> </w:t>
      </w:r>
      <w:r w:rsidRPr="008A2A21">
        <w:rPr>
          <w:rFonts w:ascii="Times New Roman" w:hAnsi="Times New Roman" w:cs="Times New Roman"/>
          <w:i/>
          <w:lang w:val="en-GB"/>
          <w:rPrChange w:id="789" w:author="mpb" w:date="2023-10-13T17:16:00Z">
            <w:rPr>
              <w:rFonts w:ascii="Times New Roman" w:hAnsi="Times New Roman" w:cs="Times New Roman"/>
              <w:i/>
              <w:sz w:val="20"/>
              <w:szCs w:val="20"/>
              <w:lang w:val="es-ES"/>
            </w:rPr>
          </w:rPrChange>
        </w:rPr>
        <w:t xml:space="preserve">Memoria y </w:t>
      </w:r>
      <w:proofErr w:type="spellStart"/>
      <w:r w:rsidRPr="008A2A21">
        <w:rPr>
          <w:rFonts w:ascii="Times New Roman" w:hAnsi="Times New Roman" w:cs="Times New Roman"/>
          <w:i/>
          <w:lang w:val="en-GB"/>
          <w:rPrChange w:id="790" w:author="mpb" w:date="2023-10-13T17:16:00Z">
            <w:rPr>
              <w:rFonts w:ascii="Times New Roman" w:hAnsi="Times New Roman" w:cs="Times New Roman"/>
              <w:i/>
              <w:sz w:val="20"/>
              <w:szCs w:val="20"/>
              <w:lang w:val="es-ES"/>
            </w:rPr>
          </w:rPrChange>
        </w:rPr>
        <w:t>Civilización</w:t>
      </w:r>
      <w:proofErr w:type="spellEnd"/>
      <w:r w:rsidRPr="008A2A21">
        <w:rPr>
          <w:rFonts w:ascii="Times New Roman" w:hAnsi="Times New Roman" w:cs="Times New Roman"/>
          <w:lang w:val="en-GB"/>
          <w:rPrChange w:id="791" w:author="mpb" w:date="2023-10-13T17:16:00Z">
            <w:rPr>
              <w:rFonts w:ascii="Times New Roman" w:hAnsi="Times New Roman" w:cs="Times New Roman"/>
              <w:sz w:val="20"/>
              <w:szCs w:val="20"/>
              <w:lang w:val="es-ES"/>
            </w:rPr>
          </w:rPrChange>
        </w:rPr>
        <w:t xml:space="preserve"> 25 (2022), 423–450; </w:t>
      </w:r>
      <w:r w:rsidRPr="004660AB">
        <w:rPr>
          <w:rFonts w:ascii="Times New Roman" w:hAnsi="Times New Roman" w:cs="Times New Roman"/>
          <w:lang w:val="en-GB"/>
          <w:rPrChange w:id="792" w:author="mpb" w:date="2023-10-13T17:48:00Z">
            <w:rPr>
              <w:rFonts w:ascii="Times New Roman" w:hAnsi="Times New Roman" w:cs="Times New Roman"/>
              <w:sz w:val="20"/>
              <w:szCs w:val="20"/>
              <w:lang w:val="es-ES"/>
            </w:rPr>
          </w:rPrChange>
        </w:rPr>
        <w:t xml:space="preserve">John T. Wing, </w:t>
      </w:r>
      <w:r w:rsidRPr="004660AB">
        <w:rPr>
          <w:rFonts w:ascii="Times New Roman" w:hAnsi="Times New Roman" w:cs="Times New Roman"/>
          <w:i/>
          <w:lang w:val="en-GB"/>
          <w:rPrChange w:id="793" w:author="mpb" w:date="2023-10-13T17:48:00Z">
            <w:rPr>
              <w:rFonts w:ascii="Times New Roman" w:hAnsi="Times New Roman" w:cs="Times New Roman"/>
              <w:i/>
              <w:sz w:val="20"/>
              <w:szCs w:val="20"/>
              <w:lang w:val="es-ES"/>
            </w:rPr>
          </w:rPrChange>
        </w:rPr>
        <w:t>Roots of Empire</w:t>
      </w:r>
      <w:ins w:id="794" w:author="mpb" w:date="2023-10-13T17:02:00Z">
        <w:r w:rsidRPr="004660AB">
          <w:rPr>
            <w:rFonts w:ascii="Times New Roman" w:hAnsi="Times New Roman" w:cs="Times New Roman"/>
            <w:i/>
            <w:lang w:val="en-GB"/>
          </w:rPr>
          <w:t>:</w:t>
        </w:r>
      </w:ins>
      <w:del w:id="795" w:author="mpb" w:date="2023-10-13T17:02:00Z">
        <w:r w:rsidRPr="004660AB" w:rsidDel="00FB1C47">
          <w:rPr>
            <w:rFonts w:ascii="Times New Roman" w:hAnsi="Times New Roman" w:cs="Times New Roman"/>
            <w:i/>
            <w:lang w:val="en-GB"/>
            <w:rPrChange w:id="796" w:author="mpb" w:date="2023-10-13T17:48:00Z">
              <w:rPr>
                <w:rFonts w:ascii="Times New Roman" w:hAnsi="Times New Roman" w:cs="Times New Roman"/>
                <w:i/>
                <w:sz w:val="20"/>
                <w:szCs w:val="20"/>
                <w:lang w:val="es-ES"/>
              </w:rPr>
            </w:rPrChange>
          </w:rPr>
          <w:delText>.</w:delText>
        </w:r>
      </w:del>
      <w:r w:rsidRPr="004660AB">
        <w:rPr>
          <w:rFonts w:ascii="Times New Roman" w:hAnsi="Times New Roman" w:cs="Times New Roman"/>
          <w:i/>
          <w:lang w:val="en-GB"/>
          <w:rPrChange w:id="797" w:author="mpb" w:date="2023-10-13T17:48:00Z">
            <w:rPr>
              <w:rFonts w:ascii="Times New Roman" w:hAnsi="Times New Roman" w:cs="Times New Roman"/>
              <w:i/>
              <w:sz w:val="20"/>
              <w:szCs w:val="20"/>
              <w:lang w:val="es-ES"/>
            </w:rPr>
          </w:rPrChange>
        </w:rPr>
        <w:t xml:space="preserve"> Forests and State Power in Early Modern Spain, c.</w:t>
      </w:r>
      <w:del w:id="798" w:author="mpb" w:date="2023-10-13T17:02:00Z">
        <w:r w:rsidRPr="004660AB" w:rsidDel="00FB1C47">
          <w:rPr>
            <w:rFonts w:ascii="Times New Roman" w:hAnsi="Times New Roman" w:cs="Times New Roman"/>
            <w:i/>
            <w:lang w:val="en-GB"/>
            <w:rPrChange w:id="799" w:author="mpb" w:date="2023-10-13T17:48:00Z">
              <w:rPr>
                <w:rFonts w:ascii="Times New Roman" w:hAnsi="Times New Roman" w:cs="Times New Roman"/>
                <w:i/>
                <w:sz w:val="20"/>
                <w:szCs w:val="20"/>
                <w:lang w:val="es-ES"/>
              </w:rPr>
            </w:rPrChange>
          </w:rPr>
          <w:delText xml:space="preserve"> </w:delText>
        </w:r>
      </w:del>
      <w:r w:rsidRPr="004660AB">
        <w:rPr>
          <w:rFonts w:ascii="Times New Roman" w:hAnsi="Times New Roman" w:cs="Times New Roman"/>
          <w:i/>
          <w:lang w:val="en-GB"/>
          <w:rPrChange w:id="800" w:author="mpb" w:date="2023-10-13T17:48:00Z">
            <w:rPr>
              <w:rFonts w:ascii="Times New Roman" w:hAnsi="Times New Roman" w:cs="Times New Roman"/>
              <w:i/>
              <w:sz w:val="20"/>
              <w:szCs w:val="20"/>
              <w:lang w:val="es-ES"/>
            </w:rPr>
          </w:rPrChange>
        </w:rPr>
        <w:t>1500–1750</w:t>
      </w:r>
      <w:r w:rsidRPr="004660AB">
        <w:rPr>
          <w:rFonts w:ascii="Times New Roman" w:hAnsi="Times New Roman" w:cs="Times New Roman"/>
          <w:lang w:val="en-GB"/>
          <w:rPrChange w:id="801" w:author="mpb" w:date="2023-10-13T17:48:00Z">
            <w:rPr>
              <w:rFonts w:ascii="Times New Roman" w:hAnsi="Times New Roman" w:cs="Times New Roman"/>
              <w:sz w:val="20"/>
              <w:szCs w:val="20"/>
              <w:lang w:val="es-ES"/>
            </w:rPr>
          </w:rPrChange>
        </w:rPr>
        <w:t xml:space="preserve"> (Leiden</w:t>
      </w:r>
      <w:del w:id="802" w:author="mpb" w:date="2023-10-13T17:02:00Z">
        <w:r w:rsidRPr="004660AB" w:rsidDel="00FB1C47">
          <w:rPr>
            <w:rFonts w:ascii="Times New Roman" w:hAnsi="Times New Roman" w:cs="Times New Roman"/>
            <w:lang w:val="en-GB"/>
            <w:rPrChange w:id="803" w:author="mpb" w:date="2023-10-13T17:48:00Z">
              <w:rPr>
                <w:rFonts w:ascii="Times New Roman" w:hAnsi="Times New Roman" w:cs="Times New Roman"/>
                <w:sz w:val="20"/>
                <w:szCs w:val="20"/>
                <w:lang w:val="es-ES"/>
              </w:rPr>
            </w:rPrChange>
          </w:rPr>
          <w:delText>-Boston</w:delText>
        </w:r>
      </w:del>
      <w:r w:rsidRPr="004660AB">
        <w:rPr>
          <w:rFonts w:ascii="Times New Roman" w:hAnsi="Times New Roman" w:cs="Times New Roman"/>
          <w:lang w:val="en-GB"/>
          <w:rPrChange w:id="804" w:author="mpb" w:date="2023-10-13T17:48:00Z">
            <w:rPr>
              <w:rFonts w:ascii="Times New Roman" w:hAnsi="Times New Roman" w:cs="Times New Roman"/>
              <w:sz w:val="20"/>
              <w:szCs w:val="20"/>
              <w:lang w:val="es-ES"/>
            </w:rPr>
          </w:rPrChange>
        </w:rPr>
        <w:t>: Brill, 2015)</w:t>
      </w:r>
      <w:r w:rsidRPr="008A2A21">
        <w:rPr>
          <w:rFonts w:ascii="Times New Roman" w:hAnsi="Times New Roman" w:cs="Times New Roman"/>
          <w:lang w:val="en-GB"/>
          <w:rPrChange w:id="805" w:author="mpb" w:date="2023-10-13T17:16:00Z">
            <w:rPr>
              <w:rFonts w:ascii="Times New Roman" w:hAnsi="Times New Roman" w:cs="Times New Roman"/>
              <w:sz w:val="20"/>
              <w:szCs w:val="20"/>
              <w:lang w:val="es-ES"/>
            </w:rPr>
          </w:rPrChange>
        </w:rPr>
        <w:t xml:space="preserve">; Alfredo José Martínez González, </w:t>
      </w:r>
      <w:r w:rsidRPr="008A2A21">
        <w:rPr>
          <w:rFonts w:ascii="Times New Roman" w:hAnsi="Times New Roman" w:cs="Times New Roman"/>
          <w:i/>
          <w:lang w:val="en-GB"/>
          <w:rPrChange w:id="806" w:author="mpb" w:date="2023-10-13T17:16:00Z">
            <w:rPr>
              <w:rFonts w:ascii="Times New Roman" w:hAnsi="Times New Roman" w:cs="Times New Roman"/>
              <w:i/>
              <w:sz w:val="20"/>
              <w:szCs w:val="20"/>
              <w:lang w:val="es-ES"/>
            </w:rPr>
          </w:rPrChange>
        </w:rPr>
        <w:t xml:space="preserve">Las </w:t>
      </w:r>
      <w:proofErr w:type="spellStart"/>
      <w:r w:rsidRPr="008A2A21">
        <w:rPr>
          <w:rFonts w:ascii="Times New Roman" w:hAnsi="Times New Roman" w:cs="Times New Roman"/>
          <w:i/>
          <w:lang w:val="en-GB"/>
          <w:rPrChange w:id="807" w:author="mpb" w:date="2023-10-13T17:16:00Z">
            <w:rPr>
              <w:rFonts w:ascii="Times New Roman" w:hAnsi="Times New Roman" w:cs="Times New Roman"/>
              <w:i/>
              <w:sz w:val="20"/>
              <w:szCs w:val="20"/>
              <w:lang w:val="es-ES"/>
            </w:rPr>
          </w:rPrChange>
        </w:rPr>
        <w:t>Superintendencias</w:t>
      </w:r>
      <w:proofErr w:type="spellEnd"/>
      <w:r w:rsidRPr="008A2A21">
        <w:rPr>
          <w:rFonts w:ascii="Times New Roman" w:hAnsi="Times New Roman" w:cs="Times New Roman"/>
          <w:i/>
          <w:lang w:val="en-GB"/>
          <w:rPrChange w:id="808" w:author="mpb" w:date="2023-10-13T17:16:00Z">
            <w:rPr>
              <w:rFonts w:ascii="Times New Roman" w:hAnsi="Times New Roman" w:cs="Times New Roman"/>
              <w:i/>
              <w:sz w:val="20"/>
              <w:szCs w:val="20"/>
              <w:lang w:val="es-ES"/>
            </w:rPr>
          </w:rPrChange>
        </w:rPr>
        <w:t xml:space="preserve"> de Montes y </w:t>
      </w:r>
      <w:proofErr w:type="spellStart"/>
      <w:r w:rsidRPr="008A2A21">
        <w:rPr>
          <w:rFonts w:ascii="Times New Roman" w:hAnsi="Times New Roman" w:cs="Times New Roman"/>
          <w:i/>
          <w:lang w:val="en-GB"/>
          <w:rPrChange w:id="809" w:author="mpb" w:date="2023-10-13T17:16:00Z">
            <w:rPr>
              <w:rFonts w:ascii="Times New Roman" w:hAnsi="Times New Roman" w:cs="Times New Roman"/>
              <w:i/>
              <w:sz w:val="20"/>
              <w:szCs w:val="20"/>
              <w:lang w:val="es-ES"/>
            </w:rPr>
          </w:rPrChange>
        </w:rPr>
        <w:t>Plantíos</w:t>
      </w:r>
      <w:proofErr w:type="spellEnd"/>
      <w:r w:rsidRPr="008A2A21">
        <w:rPr>
          <w:rFonts w:ascii="Times New Roman" w:hAnsi="Times New Roman" w:cs="Times New Roman"/>
          <w:i/>
          <w:lang w:val="en-GB"/>
          <w:rPrChange w:id="810" w:author="mpb" w:date="2023-10-13T17:16:00Z">
            <w:rPr>
              <w:rFonts w:ascii="Times New Roman" w:hAnsi="Times New Roman" w:cs="Times New Roman"/>
              <w:i/>
              <w:sz w:val="20"/>
              <w:szCs w:val="20"/>
              <w:lang w:val="es-ES"/>
            </w:rPr>
          </w:rPrChange>
        </w:rPr>
        <w:t xml:space="preserve"> (1574–1748). </w:t>
      </w:r>
      <w:proofErr w:type="spellStart"/>
      <w:r w:rsidRPr="008A2A21">
        <w:rPr>
          <w:rFonts w:ascii="Times New Roman" w:hAnsi="Times New Roman" w:cs="Times New Roman"/>
          <w:i/>
          <w:lang w:val="en-GB"/>
          <w:rPrChange w:id="811" w:author="mpb" w:date="2023-10-13T17:16:00Z">
            <w:rPr>
              <w:rFonts w:ascii="Times New Roman" w:hAnsi="Times New Roman" w:cs="Times New Roman"/>
              <w:i/>
              <w:sz w:val="20"/>
              <w:szCs w:val="20"/>
              <w:lang w:val="es-ES"/>
            </w:rPr>
          </w:rPrChange>
        </w:rPr>
        <w:t>Derecho</w:t>
      </w:r>
      <w:proofErr w:type="spellEnd"/>
      <w:r w:rsidRPr="008A2A21">
        <w:rPr>
          <w:rFonts w:ascii="Times New Roman" w:hAnsi="Times New Roman" w:cs="Times New Roman"/>
          <w:i/>
          <w:lang w:val="en-GB"/>
          <w:rPrChange w:id="812" w:author="mpb" w:date="2023-10-13T17:16:00Z">
            <w:rPr>
              <w:rFonts w:ascii="Times New Roman" w:hAnsi="Times New Roman" w:cs="Times New Roman"/>
              <w:i/>
              <w:sz w:val="20"/>
              <w:szCs w:val="20"/>
              <w:lang w:val="es-ES"/>
            </w:rPr>
          </w:rPrChange>
        </w:rPr>
        <w:t xml:space="preserve"> y </w:t>
      </w:r>
      <w:proofErr w:type="spellStart"/>
      <w:r w:rsidRPr="008A2A21">
        <w:rPr>
          <w:rFonts w:ascii="Times New Roman" w:hAnsi="Times New Roman" w:cs="Times New Roman"/>
          <w:i/>
          <w:lang w:val="en-GB"/>
          <w:rPrChange w:id="813" w:author="mpb" w:date="2023-10-13T17:16:00Z">
            <w:rPr>
              <w:rFonts w:ascii="Times New Roman" w:hAnsi="Times New Roman" w:cs="Times New Roman"/>
              <w:i/>
              <w:sz w:val="20"/>
              <w:szCs w:val="20"/>
              <w:lang w:val="es-ES"/>
            </w:rPr>
          </w:rPrChange>
        </w:rPr>
        <w:t>política</w:t>
      </w:r>
      <w:proofErr w:type="spellEnd"/>
      <w:r w:rsidRPr="008A2A21">
        <w:rPr>
          <w:rFonts w:ascii="Times New Roman" w:hAnsi="Times New Roman" w:cs="Times New Roman"/>
          <w:i/>
          <w:lang w:val="en-GB"/>
          <w:rPrChange w:id="814" w:author="mpb" w:date="2023-10-13T17:16:00Z">
            <w:rPr>
              <w:rFonts w:ascii="Times New Roman" w:hAnsi="Times New Roman" w:cs="Times New Roman"/>
              <w:i/>
              <w:sz w:val="20"/>
              <w:szCs w:val="20"/>
              <w:lang w:val="es-ES"/>
            </w:rPr>
          </w:rPrChange>
        </w:rPr>
        <w:t xml:space="preserve"> </w:t>
      </w:r>
      <w:proofErr w:type="spellStart"/>
      <w:r w:rsidRPr="008A2A21">
        <w:rPr>
          <w:rFonts w:ascii="Times New Roman" w:hAnsi="Times New Roman" w:cs="Times New Roman"/>
          <w:i/>
          <w:lang w:val="en-GB"/>
          <w:rPrChange w:id="815" w:author="mpb" w:date="2023-10-13T17:16:00Z">
            <w:rPr>
              <w:rFonts w:ascii="Times New Roman" w:hAnsi="Times New Roman" w:cs="Times New Roman"/>
              <w:i/>
              <w:sz w:val="20"/>
              <w:szCs w:val="20"/>
              <w:lang w:val="es-ES"/>
            </w:rPr>
          </w:rPrChange>
        </w:rPr>
        <w:t>forestal</w:t>
      </w:r>
      <w:proofErr w:type="spellEnd"/>
      <w:r w:rsidRPr="008A2A21">
        <w:rPr>
          <w:rFonts w:ascii="Times New Roman" w:hAnsi="Times New Roman" w:cs="Times New Roman"/>
          <w:i/>
          <w:lang w:val="en-GB"/>
          <w:rPrChange w:id="816" w:author="mpb" w:date="2023-10-13T17:16:00Z">
            <w:rPr>
              <w:rFonts w:ascii="Times New Roman" w:hAnsi="Times New Roman" w:cs="Times New Roman"/>
              <w:i/>
              <w:sz w:val="20"/>
              <w:szCs w:val="20"/>
              <w:lang w:val="es-ES"/>
            </w:rPr>
          </w:rPrChange>
        </w:rPr>
        <w:t xml:space="preserve"> para las armadas </w:t>
      </w:r>
      <w:proofErr w:type="spellStart"/>
      <w:r w:rsidRPr="008A2A21">
        <w:rPr>
          <w:rFonts w:ascii="Times New Roman" w:hAnsi="Times New Roman" w:cs="Times New Roman"/>
          <w:i/>
          <w:lang w:val="en-GB"/>
          <w:rPrChange w:id="817" w:author="mpb" w:date="2023-10-13T17:16:00Z">
            <w:rPr>
              <w:rFonts w:ascii="Times New Roman" w:hAnsi="Times New Roman" w:cs="Times New Roman"/>
              <w:i/>
              <w:sz w:val="20"/>
              <w:szCs w:val="20"/>
              <w:lang w:val="es-ES"/>
            </w:rPr>
          </w:rPrChange>
        </w:rPr>
        <w:t>en</w:t>
      </w:r>
      <w:proofErr w:type="spellEnd"/>
      <w:r w:rsidRPr="008A2A21">
        <w:rPr>
          <w:rFonts w:ascii="Times New Roman" w:hAnsi="Times New Roman" w:cs="Times New Roman"/>
          <w:i/>
          <w:lang w:val="en-GB"/>
          <w:rPrChange w:id="818" w:author="mpb" w:date="2023-10-13T17:16:00Z">
            <w:rPr>
              <w:rFonts w:ascii="Times New Roman" w:hAnsi="Times New Roman" w:cs="Times New Roman"/>
              <w:i/>
              <w:sz w:val="20"/>
              <w:szCs w:val="20"/>
              <w:lang w:val="es-ES"/>
            </w:rPr>
          </w:rPrChange>
        </w:rPr>
        <w:t xml:space="preserve"> la </w:t>
      </w:r>
      <w:proofErr w:type="spellStart"/>
      <w:r w:rsidRPr="008A2A21">
        <w:rPr>
          <w:rFonts w:ascii="Times New Roman" w:hAnsi="Times New Roman" w:cs="Times New Roman"/>
          <w:i/>
          <w:lang w:val="en-GB"/>
          <w:rPrChange w:id="819" w:author="mpb" w:date="2023-10-13T17:16:00Z">
            <w:rPr>
              <w:rFonts w:ascii="Times New Roman" w:hAnsi="Times New Roman" w:cs="Times New Roman"/>
              <w:i/>
              <w:sz w:val="20"/>
              <w:szCs w:val="20"/>
              <w:lang w:val="es-ES"/>
            </w:rPr>
          </w:rPrChange>
        </w:rPr>
        <w:t>Edad</w:t>
      </w:r>
      <w:proofErr w:type="spellEnd"/>
      <w:r w:rsidRPr="008A2A21">
        <w:rPr>
          <w:rFonts w:ascii="Times New Roman" w:hAnsi="Times New Roman" w:cs="Times New Roman"/>
          <w:i/>
          <w:lang w:val="en-GB"/>
          <w:rPrChange w:id="820" w:author="mpb" w:date="2023-10-13T17:16:00Z">
            <w:rPr>
              <w:rFonts w:ascii="Times New Roman" w:hAnsi="Times New Roman" w:cs="Times New Roman"/>
              <w:i/>
              <w:sz w:val="20"/>
              <w:szCs w:val="20"/>
              <w:lang w:val="es-ES"/>
            </w:rPr>
          </w:rPrChange>
        </w:rPr>
        <w:t xml:space="preserve"> </w:t>
      </w:r>
      <w:proofErr w:type="spellStart"/>
      <w:r w:rsidRPr="008A2A21">
        <w:rPr>
          <w:rFonts w:ascii="Times New Roman" w:hAnsi="Times New Roman" w:cs="Times New Roman"/>
          <w:i/>
          <w:lang w:val="en-GB"/>
          <w:rPrChange w:id="821" w:author="mpb" w:date="2023-10-13T17:16:00Z">
            <w:rPr>
              <w:rFonts w:ascii="Times New Roman" w:hAnsi="Times New Roman" w:cs="Times New Roman"/>
              <w:i/>
              <w:sz w:val="20"/>
              <w:szCs w:val="20"/>
              <w:lang w:val="es-ES"/>
            </w:rPr>
          </w:rPrChange>
        </w:rPr>
        <w:t>Moderna</w:t>
      </w:r>
      <w:proofErr w:type="spellEnd"/>
      <w:r w:rsidRPr="008A2A21">
        <w:rPr>
          <w:rFonts w:ascii="Times New Roman" w:hAnsi="Times New Roman" w:cs="Times New Roman"/>
          <w:lang w:val="en-GB"/>
          <w:rPrChange w:id="822" w:author="mpb" w:date="2023-10-13T17:16:00Z">
            <w:rPr>
              <w:rFonts w:ascii="Times New Roman" w:hAnsi="Times New Roman" w:cs="Times New Roman"/>
              <w:sz w:val="20"/>
              <w:szCs w:val="20"/>
              <w:lang w:val="es-ES"/>
            </w:rPr>
          </w:rPrChange>
        </w:rPr>
        <w:t xml:space="preserve"> (Valencia: </w:t>
      </w:r>
      <w:proofErr w:type="spellStart"/>
      <w:r w:rsidRPr="008A2A21">
        <w:rPr>
          <w:rFonts w:ascii="Times New Roman" w:hAnsi="Times New Roman" w:cs="Times New Roman"/>
          <w:lang w:val="en-GB"/>
          <w:rPrChange w:id="823" w:author="mpb" w:date="2023-10-13T17:16:00Z">
            <w:rPr>
              <w:rFonts w:ascii="Times New Roman" w:hAnsi="Times New Roman" w:cs="Times New Roman"/>
              <w:sz w:val="20"/>
              <w:szCs w:val="20"/>
              <w:lang w:val="es-ES"/>
            </w:rPr>
          </w:rPrChange>
        </w:rPr>
        <w:t>Tirant</w:t>
      </w:r>
      <w:proofErr w:type="spellEnd"/>
      <w:r w:rsidRPr="008A2A21">
        <w:rPr>
          <w:rFonts w:ascii="Times New Roman" w:hAnsi="Times New Roman" w:cs="Times New Roman"/>
          <w:lang w:val="en-GB"/>
          <w:rPrChange w:id="824" w:author="mpb" w:date="2023-10-13T17:16:00Z">
            <w:rPr>
              <w:rFonts w:ascii="Times New Roman" w:hAnsi="Times New Roman" w:cs="Times New Roman"/>
              <w:sz w:val="20"/>
              <w:szCs w:val="20"/>
              <w:lang w:val="es-ES"/>
            </w:rPr>
          </w:rPrChange>
        </w:rPr>
        <w:t xml:space="preserve"> Lo Blanch, 2015); Vicente Ruiz García, “La </w:t>
      </w:r>
      <w:proofErr w:type="spellStart"/>
      <w:r w:rsidRPr="008A2A21">
        <w:rPr>
          <w:rFonts w:ascii="Times New Roman" w:hAnsi="Times New Roman" w:cs="Times New Roman"/>
          <w:lang w:val="en-GB"/>
          <w:rPrChange w:id="825" w:author="mpb" w:date="2023-10-13T17:16:00Z">
            <w:rPr>
              <w:rFonts w:ascii="Times New Roman" w:hAnsi="Times New Roman" w:cs="Times New Roman"/>
              <w:sz w:val="20"/>
              <w:szCs w:val="20"/>
              <w:lang w:val="es-ES"/>
            </w:rPr>
          </w:rPrChange>
        </w:rPr>
        <w:t>Provincia</w:t>
      </w:r>
      <w:proofErr w:type="spellEnd"/>
      <w:r w:rsidRPr="008A2A21">
        <w:rPr>
          <w:rFonts w:ascii="Times New Roman" w:hAnsi="Times New Roman" w:cs="Times New Roman"/>
          <w:lang w:val="en-GB"/>
          <w:rPrChange w:id="826"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827" w:author="mpb" w:date="2023-10-13T17:16:00Z">
            <w:rPr>
              <w:rFonts w:ascii="Times New Roman" w:hAnsi="Times New Roman" w:cs="Times New Roman"/>
              <w:sz w:val="20"/>
              <w:szCs w:val="20"/>
              <w:lang w:val="es-ES"/>
            </w:rPr>
          </w:rPrChange>
        </w:rPr>
        <w:t>Marítima</w:t>
      </w:r>
      <w:proofErr w:type="spellEnd"/>
      <w:r w:rsidRPr="008A2A21">
        <w:rPr>
          <w:rFonts w:ascii="Times New Roman" w:hAnsi="Times New Roman" w:cs="Times New Roman"/>
          <w:lang w:val="en-GB"/>
          <w:rPrChange w:id="828" w:author="mpb" w:date="2023-10-13T17:16:00Z">
            <w:rPr>
              <w:rFonts w:ascii="Times New Roman" w:hAnsi="Times New Roman" w:cs="Times New Roman"/>
              <w:sz w:val="20"/>
              <w:szCs w:val="20"/>
              <w:lang w:val="es-ES"/>
            </w:rPr>
          </w:rPrChange>
        </w:rPr>
        <w:t xml:space="preserve"> de Segura (1733–1836). </w:t>
      </w:r>
      <w:proofErr w:type="spellStart"/>
      <w:r w:rsidRPr="008A2A21">
        <w:rPr>
          <w:rFonts w:ascii="Times New Roman" w:hAnsi="Times New Roman" w:cs="Times New Roman"/>
          <w:lang w:val="en-GB"/>
          <w:rPrChange w:id="829" w:author="mpb" w:date="2023-10-13T17:16:00Z">
            <w:rPr>
              <w:rFonts w:ascii="Times New Roman" w:hAnsi="Times New Roman" w:cs="Times New Roman"/>
              <w:sz w:val="20"/>
              <w:szCs w:val="20"/>
              <w:lang w:val="es-ES"/>
            </w:rPr>
          </w:rPrChange>
        </w:rPr>
        <w:t>Poder</w:t>
      </w:r>
      <w:proofErr w:type="spellEnd"/>
      <w:r w:rsidRPr="008A2A21">
        <w:rPr>
          <w:rFonts w:ascii="Times New Roman" w:hAnsi="Times New Roman" w:cs="Times New Roman"/>
          <w:lang w:val="en-GB"/>
          <w:rPrChange w:id="830" w:author="mpb" w:date="2023-10-13T17:16:00Z">
            <w:rPr>
              <w:rFonts w:ascii="Times New Roman" w:hAnsi="Times New Roman" w:cs="Times New Roman"/>
              <w:sz w:val="20"/>
              <w:szCs w:val="20"/>
              <w:lang w:val="es-ES"/>
            </w:rPr>
          </w:rPrChange>
        </w:rPr>
        <w:t xml:space="preserve"> Naval, </w:t>
      </w:r>
      <w:proofErr w:type="spellStart"/>
      <w:r w:rsidRPr="008A2A21">
        <w:rPr>
          <w:rFonts w:ascii="Times New Roman" w:hAnsi="Times New Roman" w:cs="Times New Roman"/>
          <w:lang w:val="en-GB"/>
          <w:rPrChange w:id="831" w:author="mpb" w:date="2023-10-13T17:16:00Z">
            <w:rPr>
              <w:rFonts w:ascii="Times New Roman" w:hAnsi="Times New Roman" w:cs="Times New Roman"/>
              <w:sz w:val="20"/>
              <w:szCs w:val="20"/>
              <w:lang w:val="es-ES"/>
            </w:rPr>
          </w:rPrChange>
        </w:rPr>
        <w:t>Explotación</w:t>
      </w:r>
      <w:proofErr w:type="spellEnd"/>
      <w:r w:rsidRPr="008A2A21">
        <w:rPr>
          <w:rFonts w:ascii="Times New Roman" w:hAnsi="Times New Roman" w:cs="Times New Roman"/>
          <w:lang w:val="en-GB"/>
          <w:rPrChange w:id="832"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833" w:author="mpb" w:date="2023-10-13T17:16:00Z">
            <w:rPr>
              <w:rFonts w:ascii="Times New Roman" w:hAnsi="Times New Roman" w:cs="Times New Roman"/>
              <w:sz w:val="20"/>
              <w:szCs w:val="20"/>
              <w:lang w:val="es-ES"/>
            </w:rPr>
          </w:rPrChange>
        </w:rPr>
        <w:t>Forestal</w:t>
      </w:r>
      <w:proofErr w:type="spellEnd"/>
      <w:r w:rsidRPr="008A2A21">
        <w:rPr>
          <w:rFonts w:ascii="Times New Roman" w:hAnsi="Times New Roman" w:cs="Times New Roman"/>
          <w:lang w:val="en-GB"/>
          <w:rPrChange w:id="834" w:author="mpb" w:date="2023-10-13T17:16:00Z">
            <w:rPr>
              <w:rFonts w:ascii="Times New Roman" w:hAnsi="Times New Roman" w:cs="Times New Roman"/>
              <w:sz w:val="20"/>
              <w:szCs w:val="20"/>
              <w:lang w:val="es-ES"/>
            </w:rPr>
          </w:rPrChange>
        </w:rPr>
        <w:t xml:space="preserve"> y Resistencia </w:t>
      </w:r>
      <w:proofErr w:type="spellStart"/>
      <w:r w:rsidRPr="008A2A21">
        <w:rPr>
          <w:rFonts w:ascii="Times New Roman" w:hAnsi="Times New Roman" w:cs="Times New Roman"/>
          <w:lang w:val="en-GB"/>
          <w:rPrChange w:id="835" w:author="mpb" w:date="2023-10-13T17:16:00Z">
            <w:rPr>
              <w:rFonts w:ascii="Times New Roman" w:hAnsi="Times New Roman" w:cs="Times New Roman"/>
              <w:sz w:val="20"/>
              <w:szCs w:val="20"/>
              <w:lang w:val="es-ES"/>
            </w:rPr>
          </w:rPrChange>
        </w:rPr>
        <w:t>en</w:t>
      </w:r>
      <w:proofErr w:type="spellEnd"/>
      <w:r w:rsidRPr="008A2A21">
        <w:rPr>
          <w:rFonts w:ascii="Times New Roman" w:hAnsi="Times New Roman" w:cs="Times New Roman"/>
          <w:lang w:val="en-GB"/>
          <w:rPrChange w:id="836" w:author="mpb" w:date="2023-10-13T17:16:00Z">
            <w:rPr>
              <w:rFonts w:ascii="Times New Roman" w:hAnsi="Times New Roman" w:cs="Times New Roman"/>
              <w:sz w:val="20"/>
              <w:szCs w:val="20"/>
              <w:lang w:val="es-ES"/>
            </w:rPr>
          </w:rPrChange>
        </w:rPr>
        <w:t xml:space="preserve"> la </w:t>
      </w:r>
      <w:proofErr w:type="spellStart"/>
      <w:r w:rsidRPr="008A2A21">
        <w:rPr>
          <w:rFonts w:ascii="Times New Roman" w:hAnsi="Times New Roman" w:cs="Times New Roman"/>
          <w:lang w:val="en-GB"/>
          <w:rPrChange w:id="837" w:author="mpb" w:date="2023-10-13T17:16:00Z">
            <w:rPr>
              <w:rFonts w:ascii="Times New Roman" w:hAnsi="Times New Roman" w:cs="Times New Roman"/>
              <w:sz w:val="20"/>
              <w:szCs w:val="20"/>
              <w:lang w:val="es-ES"/>
            </w:rPr>
          </w:rPrChange>
        </w:rPr>
        <w:t>España</w:t>
      </w:r>
      <w:proofErr w:type="spellEnd"/>
      <w:r w:rsidRPr="008A2A21">
        <w:rPr>
          <w:rFonts w:ascii="Times New Roman" w:hAnsi="Times New Roman" w:cs="Times New Roman"/>
          <w:lang w:val="en-GB"/>
          <w:rPrChange w:id="838" w:author="mpb" w:date="2023-10-13T17:16:00Z">
            <w:rPr>
              <w:rFonts w:ascii="Times New Roman" w:hAnsi="Times New Roman" w:cs="Times New Roman"/>
              <w:sz w:val="20"/>
              <w:szCs w:val="20"/>
              <w:lang w:val="es-ES"/>
            </w:rPr>
          </w:rPrChange>
        </w:rPr>
        <w:t xml:space="preserve"> del </w:t>
      </w:r>
      <w:proofErr w:type="spellStart"/>
      <w:r w:rsidRPr="008A2A21">
        <w:rPr>
          <w:rFonts w:ascii="Times New Roman" w:hAnsi="Times New Roman" w:cs="Times New Roman"/>
          <w:lang w:val="en-GB"/>
          <w:rPrChange w:id="839" w:author="mpb" w:date="2023-10-13T17:16:00Z">
            <w:rPr>
              <w:rFonts w:ascii="Times New Roman" w:hAnsi="Times New Roman" w:cs="Times New Roman"/>
              <w:sz w:val="20"/>
              <w:szCs w:val="20"/>
              <w:lang w:val="es-ES"/>
            </w:rPr>
          </w:rPrChange>
        </w:rPr>
        <w:t>Antiguo</w:t>
      </w:r>
      <w:proofErr w:type="spellEnd"/>
      <w:r w:rsidRPr="008A2A21">
        <w:rPr>
          <w:rFonts w:ascii="Times New Roman" w:hAnsi="Times New Roman" w:cs="Times New Roman"/>
          <w:lang w:val="en-GB"/>
          <w:rPrChange w:id="840"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841" w:author="mpb" w:date="2023-10-13T17:16:00Z">
            <w:rPr>
              <w:rFonts w:ascii="Times New Roman" w:hAnsi="Times New Roman" w:cs="Times New Roman"/>
              <w:sz w:val="20"/>
              <w:szCs w:val="20"/>
              <w:lang w:val="es-ES"/>
            </w:rPr>
          </w:rPrChange>
        </w:rPr>
        <w:t>Régimen</w:t>
      </w:r>
      <w:proofErr w:type="spellEnd"/>
      <w:r w:rsidRPr="008A2A21">
        <w:rPr>
          <w:rFonts w:ascii="Times New Roman" w:hAnsi="Times New Roman" w:cs="Times New Roman"/>
          <w:lang w:val="en-GB"/>
          <w:rPrChange w:id="842" w:author="mpb" w:date="2023-10-13T17:16:00Z">
            <w:rPr>
              <w:rFonts w:ascii="Times New Roman" w:hAnsi="Times New Roman" w:cs="Times New Roman"/>
              <w:sz w:val="20"/>
              <w:szCs w:val="20"/>
              <w:lang w:val="es-ES"/>
            </w:rPr>
          </w:rPrChange>
        </w:rPr>
        <w:t>” (</w:t>
      </w:r>
      <w:del w:id="843" w:author="mpb" w:date="2023-10-13T17:03:00Z">
        <w:r w:rsidRPr="008A2A21" w:rsidDel="00C033B8">
          <w:rPr>
            <w:rFonts w:ascii="Times New Roman" w:hAnsi="Times New Roman" w:cs="Times New Roman"/>
            <w:lang w:val="en-GB"/>
            <w:rPrChange w:id="844" w:author="mpb" w:date="2023-10-13T17:16:00Z">
              <w:rPr>
                <w:rFonts w:ascii="Times New Roman" w:hAnsi="Times New Roman" w:cs="Times New Roman"/>
                <w:sz w:val="20"/>
                <w:szCs w:val="20"/>
                <w:lang w:val="es-ES"/>
              </w:rPr>
            </w:rPrChange>
          </w:rPr>
          <w:delText>Murcia: Universidad de Murcia, [</w:delText>
        </w:r>
      </w:del>
      <w:r w:rsidRPr="008A2A21">
        <w:rPr>
          <w:rFonts w:ascii="Times New Roman" w:hAnsi="Times New Roman" w:cs="Times New Roman"/>
          <w:lang w:val="en-GB"/>
          <w:rPrChange w:id="845" w:author="mpb" w:date="2023-10-13T17:16:00Z">
            <w:rPr>
              <w:rFonts w:ascii="Times New Roman" w:hAnsi="Times New Roman" w:cs="Times New Roman"/>
              <w:sz w:val="20"/>
              <w:szCs w:val="20"/>
              <w:lang w:val="es-ES"/>
            </w:rPr>
          </w:rPrChange>
        </w:rPr>
        <w:t>PhD dissertation</w:t>
      </w:r>
      <w:ins w:id="846" w:author="mpb" w:date="2023-10-13T17:03:00Z">
        <w:r w:rsidRPr="008A2A21">
          <w:rPr>
            <w:rFonts w:ascii="Times New Roman" w:hAnsi="Times New Roman" w:cs="Times New Roman"/>
            <w:lang w:val="en-GB"/>
          </w:rPr>
          <w:t xml:space="preserve">, Universidad de Murcia, Murcia, </w:t>
        </w:r>
      </w:ins>
      <w:del w:id="847" w:author="mpb" w:date="2023-10-13T17:03:00Z">
        <w:r w:rsidRPr="008A2A21" w:rsidDel="00C033B8">
          <w:rPr>
            <w:rFonts w:ascii="Times New Roman" w:hAnsi="Times New Roman" w:cs="Times New Roman"/>
            <w:lang w:val="en-GB"/>
            <w:rPrChange w:id="848" w:author="mpb" w:date="2023-10-13T17:16:00Z">
              <w:rPr>
                <w:rFonts w:ascii="Times New Roman" w:hAnsi="Times New Roman" w:cs="Times New Roman"/>
                <w:sz w:val="20"/>
                <w:szCs w:val="20"/>
                <w:lang w:val="es-ES"/>
              </w:rPr>
            </w:rPrChange>
          </w:rPr>
          <w:delText xml:space="preserve">], </w:delText>
        </w:r>
      </w:del>
      <w:r w:rsidRPr="008A2A21">
        <w:rPr>
          <w:rFonts w:ascii="Times New Roman" w:hAnsi="Times New Roman" w:cs="Times New Roman"/>
          <w:lang w:val="en-GB"/>
          <w:rPrChange w:id="849" w:author="mpb" w:date="2023-10-13T17:16:00Z">
            <w:rPr>
              <w:rFonts w:ascii="Times New Roman" w:hAnsi="Times New Roman" w:cs="Times New Roman"/>
              <w:sz w:val="20"/>
              <w:szCs w:val="20"/>
              <w:lang w:val="es-ES"/>
            </w:rPr>
          </w:rPrChange>
        </w:rPr>
        <w:t>2018).</w:t>
      </w:r>
    </w:p>
  </w:footnote>
  <w:footnote w:id="14">
    <w:p w14:paraId="0ADCB5A1" w14:textId="48B37CFB" w:rsidR="001569C8" w:rsidRPr="008A2A21" w:rsidRDefault="001569C8">
      <w:pPr>
        <w:pStyle w:val="NoSpacing"/>
        <w:ind w:left="708" w:hanging="708"/>
        <w:jc w:val="both"/>
        <w:rPr>
          <w:rFonts w:ascii="Times New Roman" w:hAnsi="Times New Roman" w:cs="Times New Roman"/>
          <w:lang w:val="en-GB"/>
          <w:rPrChange w:id="851" w:author="mpb" w:date="2023-10-13T17:16:00Z">
            <w:rPr>
              <w:rFonts w:ascii="Times New Roman" w:hAnsi="Times New Roman" w:cs="Times New Roman"/>
              <w:sz w:val="20"/>
              <w:szCs w:val="20"/>
              <w:lang w:val="es-ES"/>
            </w:rPr>
          </w:rPrChange>
        </w:rPr>
        <w:pPrChange w:id="852" w:author="mac_pro" w:date="2023-10-12T23:54:00Z">
          <w:pPr>
            <w:pStyle w:val="NoSpacing"/>
            <w:jc w:val="both"/>
          </w:pPr>
        </w:pPrChange>
      </w:pPr>
      <w:r w:rsidRPr="008A2A21">
        <w:rPr>
          <w:rStyle w:val="FootnoteReference"/>
          <w:rFonts w:ascii="Times New Roman" w:hAnsi="Times New Roman" w:cs="Times New Roman"/>
          <w:vertAlign w:val="baseline"/>
          <w:lang w:val="en-GB"/>
          <w:rPrChange w:id="853" w:author="mpb" w:date="2023-10-13T17:16:00Z">
            <w:rPr>
              <w:rStyle w:val="FootnoteReference"/>
              <w:rFonts w:ascii="Times New Roman" w:hAnsi="Times New Roman" w:cs="Times New Roman"/>
              <w:sz w:val="20"/>
              <w:szCs w:val="20"/>
              <w:lang w:val="en-GB"/>
            </w:rPr>
          </w:rPrChange>
        </w:rPr>
        <w:footnoteRef/>
      </w:r>
      <w:r w:rsidRPr="008A2A21">
        <w:rPr>
          <w:rFonts w:ascii="Times New Roman" w:hAnsi="Times New Roman" w:cs="Times New Roman"/>
          <w:lang w:val="en-GB"/>
          <w:rPrChange w:id="854" w:author="mpb" w:date="2023-10-13T17:16:00Z">
            <w:rPr>
              <w:rFonts w:ascii="Times New Roman" w:hAnsi="Times New Roman" w:cs="Times New Roman"/>
              <w:sz w:val="20"/>
              <w:szCs w:val="20"/>
              <w:lang w:val="es-ES"/>
            </w:rPr>
          </w:rPrChange>
        </w:rPr>
        <w:t xml:space="preserve"> </w:t>
      </w:r>
      <w:ins w:id="855" w:author="mac_pro" w:date="2023-10-13T00:18:00Z">
        <w:r w:rsidRPr="008A2A21">
          <w:rPr>
            <w:rFonts w:ascii="Times New Roman" w:hAnsi="Times New Roman" w:cs="Times New Roman"/>
            <w:lang w:val="en-GB"/>
            <w:rPrChange w:id="856" w:author="mpb" w:date="2023-10-13T17:16:00Z">
              <w:rPr>
                <w:rFonts w:ascii="Times New Roman" w:hAnsi="Times New Roman" w:cs="Times New Roman"/>
                <w:sz w:val="20"/>
                <w:szCs w:val="20"/>
                <w:lang w:val="es-ES"/>
              </w:rPr>
            </w:rPrChange>
          </w:rPr>
          <w:tab/>
        </w:r>
      </w:ins>
      <w:r w:rsidRPr="008A2A21">
        <w:rPr>
          <w:rFonts w:ascii="Times New Roman" w:hAnsi="Times New Roman" w:cs="Times New Roman"/>
          <w:lang w:val="en-GB"/>
          <w:rPrChange w:id="857" w:author="mpb" w:date="2023-10-13T17:16:00Z">
            <w:rPr>
              <w:rFonts w:ascii="Times New Roman" w:hAnsi="Times New Roman" w:cs="Times New Roman"/>
              <w:sz w:val="20"/>
              <w:szCs w:val="20"/>
              <w:lang w:val="es-ES"/>
            </w:rPr>
          </w:rPrChange>
        </w:rPr>
        <w:t xml:space="preserve">Gaspar de Aranda y Antón, </w:t>
      </w:r>
      <w:r w:rsidRPr="008A2A21">
        <w:rPr>
          <w:rFonts w:ascii="Times New Roman" w:hAnsi="Times New Roman" w:cs="Times New Roman"/>
          <w:i/>
          <w:lang w:val="en-GB"/>
          <w:rPrChange w:id="858" w:author="mpb" w:date="2023-10-13T17:16:00Z">
            <w:rPr>
              <w:rFonts w:ascii="Times New Roman" w:hAnsi="Times New Roman" w:cs="Times New Roman"/>
              <w:i/>
              <w:sz w:val="20"/>
              <w:szCs w:val="20"/>
              <w:lang w:val="es-ES"/>
            </w:rPr>
          </w:rPrChange>
        </w:rPr>
        <w:t xml:space="preserve">La </w:t>
      </w:r>
      <w:proofErr w:type="spellStart"/>
      <w:r w:rsidRPr="008A2A21">
        <w:rPr>
          <w:rFonts w:ascii="Times New Roman" w:hAnsi="Times New Roman" w:cs="Times New Roman"/>
          <w:i/>
          <w:lang w:val="en-GB"/>
          <w:rPrChange w:id="859" w:author="mpb" w:date="2023-10-13T17:16:00Z">
            <w:rPr>
              <w:rFonts w:ascii="Times New Roman" w:hAnsi="Times New Roman" w:cs="Times New Roman"/>
              <w:i/>
              <w:sz w:val="20"/>
              <w:szCs w:val="20"/>
              <w:lang w:val="es-ES"/>
            </w:rPr>
          </w:rPrChange>
        </w:rPr>
        <w:t>carpintería</w:t>
      </w:r>
      <w:proofErr w:type="spellEnd"/>
      <w:r w:rsidRPr="008A2A21">
        <w:rPr>
          <w:rFonts w:ascii="Times New Roman" w:hAnsi="Times New Roman" w:cs="Times New Roman"/>
          <w:i/>
          <w:lang w:val="en-GB"/>
          <w:rPrChange w:id="860" w:author="mpb" w:date="2023-10-13T17:16:00Z">
            <w:rPr>
              <w:rFonts w:ascii="Times New Roman" w:hAnsi="Times New Roman" w:cs="Times New Roman"/>
              <w:i/>
              <w:sz w:val="20"/>
              <w:szCs w:val="20"/>
              <w:lang w:val="es-ES"/>
            </w:rPr>
          </w:rPrChange>
        </w:rPr>
        <w:t xml:space="preserve"> y la </w:t>
      </w:r>
      <w:proofErr w:type="spellStart"/>
      <w:r w:rsidRPr="008A2A21">
        <w:rPr>
          <w:rFonts w:ascii="Times New Roman" w:hAnsi="Times New Roman" w:cs="Times New Roman"/>
          <w:i/>
          <w:lang w:val="en-GB"/>
          <w:rPrChange w:id="861" w:author="mpb" w:date="2023-10-13T17:16:00Z">
            <w:rPr>
              <w:rFonts w:ascii="Times New Roman" w:hAnsi="Times New Roman" w:cs="Times New Roman"/>
              <w:i/>
              <w:sz w:val="20"/>
              <w:szCs w:val="20"/>
              <w:lang w:val="es-ES"/>
            </w:rPr>
          </w:rPrChange>
        </w:rPr>
        <w:t>industria</w:t>
      </w:r>
      <w:proofErr w:type="spellEnd"/>
      <w:r w:rsidRPr="008A2A21">
        <w:rPr>
          <w:rFonts w:ascii="Times New Roman" w:hAnsi="Times New Roman" w:cs="Times New Roman"/>
          <w:i/>
          <w:lang w:val="en-GB"/>
          <w:rPrChange w:id="862" w:author="mpb" w:date="2023-10-13T17:16:00Z">
            <w:rPr>
              <w:rFonts w:ascii="Times New Roman" w:hAnsi="Times New Roman" w:cs="Times New Roman"/>
              <w:i/>
              <w:sz w:val="20"/>
              <w:szCs w:val="20"/>
              <w:lang w:val="es-ES"/>
            </w:rPr>
          </w:rPrChange>
        </w:rPr>
        <w:t xml:space="preserve"> naval </w:t>
      </w:r>
      <w:proofErr w:type="spellStart"/>
      <w:r w:rsidRPr="008A2A21">
        <w:rPr>
          <w:rFonts w:ascii="Times New Roman" w:hAnsi="Times New Roman" w:cs="Times New Roman"/>
          <w:i/>
          <w:lang w:val="en-GB"/>
          <w:rPrChange w:id="863" w:author="mpb" w:date="2023-10-13T17:16:00Z">
            <w:rPr>
              <w:rFonts w:ascii="Times New Roman" w:hAnsi="Times New Roman" w:cs="Times New Roman"/>
              <w:i/>
              <w:sz w:val="20"/>
              <w:szCs w:val="20"/>
              <w:lang w:val="es-ES"/>
            </w:rPr>
          </w:rPrChange>
        </w:rPr>
        <w:t>en</w:t>
      </w:r>
      <w:proofErr w:type="spellEnd"/>
      <w:r w:rsidRPr="008A2A21">
        <w:rPr>
          <w:rFonts w:ascii="Times New Roman" w:hAnsi="Times New Roman" w:cs="Times New Roman"/>
          <w:i/>
          <w:lang w:val="en-GB"/>
          <w:rPrChange w:id="864" w:author="mpb" w:date="2023-10-13T17:16:00Z">
            <w:rPr>
              <w:rFonts w:ascii="Times New Roman" w:hAnsi="Times New Roman" w:cs="Times New Roman"/>
              <w:i/>
              <w:sz w:val="20"/>
              <w:szCs w:val="20"/>
              <w:lang w:val="es-ES"/>
            </w:rPr>
          </w:rPrChange>
        </w:rPr>
        <w:t xml:space="preserve"> el </w:t>
      </w:r>
      <w:proofErr w:type="spellStart"/>
      <w:r w:rsidRPr="008A2A21">
        <w:rPr>
          <w:rFonts w:ascii="Times New Roman" w:hAnsi="Times New Roman" w:cs="Times New Roman"/>
          <w:i/>
          <w:lang w:val="en-GB"/>
          <w:rPrChange w:id="865" w:author="mpb" w:date="2023-10-13T17:16:00Z">
            <w:rPr>
              <w:rFonts w:ascii="Times New Roman" w:hAnsi="Times New Roman" w:cs="Times New Roman"/>
              <w:i/>
              <w:sz w:val="20"/>
              <w:szCs w:val="20"/>
              <w:lang w:val="es-ES"/>
            </w:rPr>
          </w:rPrChange>
        </w:rPr>
        <w:t>siglo</w:t>
      </w:r>
      <w:proofErr w:type="spellEnd"/>
      <w:r w:rsidRPr="008A2A21">
        <w:rPr>
          <w:rFonts w:ascii="Times New Roman" w:hAnsi="Times New Roman" w:cs="Times New Roman"/>
          <w:i/>
          <w:lang w:val="en-GB"/>
          <w:rPrChange w:id="866" w:author="mpb" w:date="2023-10-13T17:16:00Z">
            <w:rPr>
              <w:rFonts w:ascii="Times New Roman" w:hAnsi="Times New Roman" w:cs="Times New Roman"/>
              <w:i/>
              <w:sz w:val="20"/>
              <w:szCs w:val="20"/>
              <w:lang w:val="es-ES"/>
            </w:rPr>
          </w:rPrChange>
        </w:rPr>
        <w:t xml:space="preserve"> XVIII</w:t>
      </w:r>
      <w:r w:rsidRPr="008A2A21">
        <w:rPr>
          <w:rFonts w:ascii="Times New Roman" w:hAnsi="Times New Roman" w:cs="Times New Roman"/>
          <w:lang w:val="en-GB"/>
          <w:rPrChange w:id="867" w:author="mpb" w:date="2023-10-13T17:16:00Z">
            <w:rPr>
              <w:rFonts w:ascii="Times New Roman" w:hAnsi="Times New Roman" w:cs="Times New Roman"/>
              <w:sz w:val="20"/>
              <w:szCs w:val="20"/>
              <w:lang w:val="es-ES"/>
            </w:rPr>
          </w:rPrChange>
        </w:rPr>
        <w:t xml:space="preserve"> (Madrid: Instituto de Historia y Cultura naval, 1999), 23–24.</w:t>
      </w:r>
    </w:p>
  </w:footnote>
  <w:footnote w:id="15">
    <w:p w14:paraId="5030A513" w14:textId="28CE7324" w:rsidR="001569C8" w:rsidRPr="008A2A21" w:rsidRDefault="001569C8">
      <w:pPr>
        <w:pStyle w:val="NoSpacing"/>
        <w:ind w:left="708" w:hanging="708"/>
        <w:jc w:val="both"/>
        <w:rPr>
          <w:rFonts w:ascii="Times New Roman" w:hAnsi="Times New Roman" w:cs="Times New Roman"/>
          <w:lang w:val="en-GB"/>
          <w:rPrChange w:id="869" w:author="mpb" w:date="2023-10-13T17:16:00Z">
            <w:rPr>
              <w:rFonts w:ascii="Times New Roman" w:hAnsi="Times New Roman" w:cs="Times New Roman"/>
              <w:sz w:val="20"/>
              <w:szCs w:val="20"/>
              <w:lang w:val="en-GB"/>
            </w:rPr>
          </w:rPrChange>
        </w:rPr>
        <w:pPrChange w:id="870" w:author="mac_pro" w:date="2023-10-12T23:54:00Z">
          <w:pPr>
            <w:pStyle w:val="NoSpacing"/>
            <w:jc w:val="both"/>
          </w:pPr>
        </w:pPrChange>
      </w:pPr>
      <w:r w:rsidRPr="008A2A21">
        <w:rPr>
          <w:rStyle w:val="FootnoteReference"/>
          <w:rFonts w:ascii="Times New Roman" w:hAnsi="Times New Roman" w:cs="Times New Roman"/>
          <w:vertAlign w:val="baseline"/>
          <w:lang w:val="en-GB"/>
          <w:rPrChange w:id="871" w:author="mpb" w:date="2023-10-13T17:16:00Z">
            <w:rPr>
              <w:rStyle w:val="FootnoteReference"/>
              <w:rFonts w:ascii="Times New Roman" w:hAnsi="Times New Roman" w:cs="Times New Roman"/>
              <w:sz w:val="20"/>
              <w:szCs w:val="20"/>
              <w:lang w:val="en-GB"/>
            </w:rPr>
          </w:rPrChange>
        </w:rPr>
        <w:footnoteRef/>
      </w:r>
      <w:ins w:id="872" w:author="mac_pro" w:date="2023-10-13T00:18:00Z">
        <w:r w:rsidRPr="008A2A21">
          <w:rPr>
            <w:rFonts w:ascii="Times New Roman" w:hAnsi="Times New Roman" w:cs="Times New Roman"/>
            <w:lang w:val="en-GB"/>
            <w:rPrChange w:id="873" w:author="mpb" w:date="2023-10-13T17:16:00Z">
              <w:rPr>
                <w:rFonts w:ascii="Times New Roman" w:hAnsi="Times New Roman" w:cs="Times New Roman"/>
                <w:sz w:val="20"/>
                <w:szCs w:val="20"/>
                <w:lang w:val="en-GB"/>
              </w:rPr>
            </w:rPrChange>
          </w:rPr>
          <w:tab/>
        </w:r>
      </w:ins>
      <w:del w:id="874" w:author="mac_pro" w:date="2023-10-13T00:18:00Z">
        <w:r w:rsidRPr="008A2A21" w:rsidDel="004D6749">
          <w:rPr>
            <w:rFonts w:ascii="Times New Roman" w:hAnsi="Times New Roman" w:cs="Times New Roman"/>
            <w:lang w:val="en-GB"/>
            <w:rPrChange w:id="875" w:author="mpb" w:date="2023-10-13T17:16:00Z">
              <w:rPr>
                <w:rFonts w:ascii="Times New Roman" w:hAnsi="Times New Roman" w:cs="Times New Roman"/>
                <w:sz w:val="20"/>
                <w:szCs w:val="20"/>
                <w:lang w:val="en-GB"/>
              </w:rPr>
            </w:rPrChange>
          </w:rPr>
          <w:delText xml:space="preserve"> </w:delText>
        </w:r>
      </w:del>
      <w:proofErr w:type="spellStart"/>
      <w:r w:rsidRPr="008A2A21">
        <w:rPr>
          <w:rFonts w:ascii="Times New Roman" w:hAnsi="Times New Roman" w:cs="Times New Roman"/>
          <w:i/>
          <w:lang w:val="en-GB"/>
          <w:rPrChange w:id="876" w:author="mpb" w:date="2023-10-13T17:16:00Z">
            <w:rPr>
              <w:rFonts w:ascii="Times New Roman" w:hAnsi="Times New Roman" w:cs="Times New Roman"/>
              <w:i/>
              <w:sz w:val="20"/>
              <w:szCs w:val="20"/>
              <w:lang w:val="en-GB"/>
            </w:rPr>
          </w:rPrChange>
        </w:rPr>
        <w:t>Teredo</w:t>
      </w:r>
      <w:proofErr w:type="spellEnd"/>
      <w:r w:rsidRPr="008A2A21">
        <w:rPr>
          <w:rFonts w:ascii="Times New Roman" w:hAnsi="Times New Roman" w:cs="Times New Roman"/>
          <w:i/>
          <w:lang w:val="en-GB"/>
          <w:rPrChange w:id="877" w:author="mpb" w:date="2023-10-13T17:16:00Z">
            <w:rPr>
              <w:rFonts w:ascii="Times New Roman" w:hAnsi="Times New Roman" w:cs="Times New Roman"/>
              <w:i/>
              <w:sz w:val="20"/>
              <w:szCs w:val="20"/>
              <w:lang w:val="en-GB"/>
            </w:rPr>
          </w:rPrChange>
        </w:rPr>
        <w:t xml:space="preserve"> </w:t>
      </w:r>
      <w:proofErr w:type="spellStart"/>
      <w:r w:rsidRPr="008A2A21">
        <w:rPr>
          <w:rFonts w:ascii="Times New Roman" w:hAnsi="Times New Roman" w:cs="Times New Roman"/>
          <w:i/>
          <w:lang w:val="en-GB"/>
          <w:rPrChange w:id="878" w:author="mpb" w:date="2023-10-13T17:16:00Z">
            <w:rPr>
              <w:rFonts w:ascii="Times New Roman" w:hAnsi="Times New Roman" w:cs="Times New Roman"/>
              <w:i/>
              <w:sz w:val="20"/>
              <w:szCs w:val="20"/>
              <w:lang w:val="en-GB"/>
            </w:rPr>
          </w:rPrChange>
        </w:rPr>
        <w:t>navalis</w:t>
      </w:r>
      <w:proofErr w:type="spellEnd"/>
      <w:r w:rsidRPr="008A2A21">
        <w:rPr>
          <w:rFonts w:ascii="Times New Roman" w:hAnsi="Times New Roman" w:cs="Times New Roman"/>
          <w:lang w:val="en-GB"/>
          <w:rPrChange w:id="879" w:author="mpb" w:date="2023-10-13T17:16:00Z">
            <w:rPr>
              <w:rFonts w:ascii="Times New Roman" w:hAnsi="Times New Roman" w:cs="Times New Roman"/>
              <w:sz w:val="20"/>
              <w:szCs w:val="20"/>
              <w:lang w:val="en-GB"/>
            </w:rPr>
          </w:rPrChange>
        </w:rPr>
        <w:t>, an elongated, worm-shaped mollusc that bored through ship hulls.</w:t>
      </w:r>
    </w:p>
  </w:footnote>
  <w:footnote w:id="16">
    <w:p w14:paraId="75399D98" w14:textId="102EF619" w:rsidR="001569C8" w:rsidRPr="008A2A21" w:rsidRDefault="001569C8">
      <w:pPr>
        <w:pStyle w:val="NoSpacing"/>
        <w:ind w:left="708" w:hanging="708"/>
        <w:jc w:val="both"/>
        <w:rPr>
          <w:rFonts w:ascii="Times New Roman" w:hAnsi="Times New Roman" w:cs="Times New Roman"/>
          <w:lang w:val="en-GB"/>
          <w:rPrChange w:id="880" w:author="mpb" w:date="2023-10-13T17:16:00Z">
            <w:rPr>
              <w:rFonts w:ascii="Times New Roman" w:hAnsi="Times New Roman" w:cs="Times New Roman"/>
              <w:sz w:val="20"/>
              <w:szCs w:val="20"/>
              <w:lang w:val="en-GB"/>
            </w:rPr>
          </w:rPrChange>
        </w:rPr>
        <w:pPrChange w:id="881" w:author="mac_pro" w:date="2023-10-12T23:54:00Z">
          <w:pPr>
            <w:pStyle w:val="NoSpacing"/>
            <w:jc w:val="both"/>
          </w:pPr>
        </w:pPrChange>
      </w:pPr>
      <w:r w:rsidRPr="008A2A21">
        <w:rPr>
          <w:rStyle w:val="FootnoteReference"/>
          <w:rFonts w:ascii="Times New Roman" w:hAnsi="Times New Roman" w:cs="Times New Roman"/>
          <w:vertAlign w:val="baseline"/>
          <w:lang w:val="en-GB"/>
          <w:rPrChange w:id="882" w:author="mpb" w:date="2023-10-13T17:16:00Z">
            <w:rPr>
              <w:rStyle w:val="FootnoteReference"/>
              <w:rFonts w:ascii="Times New Roman" w:hAnsi="Times New Roman" w:cs="Times New Roman"/>
              <w:sz w:val="20"/>
              <w:szCs w:val="20"/>
              <w:lang w:val="en-GB"/>
            </w:rPr>
          </w:rPrChange>
        </w:rPr>
        <w:footnoteRef/>
      </w:r>
      <w:r w:rsidRPr="008A2A21">
        <w:rPr>
          <w:rFonts w:ascii="Times New Roman" w:hAnsi="Times New Roman" w:cs="Times New Roman"/>
          <w:lang w:val="en-GB"/>
          <w:rPrChange w:id="883" w:author="mpb" w:date="2023-10-13T17:16:00Z">
            <w:rPr>
              <w:rFonts w:ascii="Times New Roman" w:hAnsi="Times New Roman" w:cs="Times New Roman"/>
              <w:sz w:val="20"/>
              <w:szCs w:val="20"/>
              <w:lang w:val="en-GB"/>
            </w:rPr>
          </w:rPrChange>
        </w:rPr>
        <w:t xml:space="preserve"> </w:t>
      </w:r>
      <w:ins w:id="884" w:author="mac_pro" w:date="2023-10-13T00:18:00Z">
        <w:r w:rsidRPr="008A2A21">
          <w:rPr>
            <w:rFonts w:ascii="Times New Roman" w:hAnsi="Times New Roman" w:cs="Times New Roman"/>
            <w:lang w:val="en-GB"/>
            <w:rPrChange w:id="885" w:author="mpb" w:date="2023-10-13T17:16:00Z">
              <w:rPr>
                <w:rFonts w:ascii="Times New Roman" w:hAnsi="Times New Roman" w:cs="Times New Roman"/>
                <w:sz w:val="20"/>
                <w:szCs w:val="20"/>
                <w:lang w:val="en-GB"/>
              </w:rPr>
            </w:rPrChange>
          </w:rPr>
          <w:tab/>
        </w:r>
      </w:ins>
      <w:r w:rsidRPr="008A2A21">
        <w:rPr>
          <w:rFonts w:ascii="Times New Roman" w:hAnsi="Times New Roman" w:cs="Times New Roman"/>
          <w:lang w:val="en-GB"/>
          <w:rPrChange w:id="886" w:author="mpb" w:date="2023-10-13T17:16:00Z">
            <w:rPr>
              <w:rFonts w:ascii="Times New Roman" w:hAnsi="Times New Roman" w:cs="Times New Roman"/>
              <w:sz w:val="20"/>
              <w:szCs w:val="20"/>
              <w:lang w:val="en-GB"/>
            </w:rPr>
          </w:rPrChange>
        </w:rPr>
        <w:t xml:space="preserve">Eugenio </w:t>
      </w:r>
      <w:proofErr w:type="spellStart"/>
      <w:r w:rsidRPr="008A2A21">
        <w:rPr>
          <w:rFonts w:ascii="Times New Roman" w:hAnsi="Times New Roman" w:cs="Times New Roman"/>
          <w:lang w:val="en-GB"/>
          <w:rPrChange w:id="887" w:author="mpb" w:date="2023-10-13T17:16:00Z">
            <w:rPr>
              <w:rFonts w:ascii="Times New Roman" w:hAnsi="Times New Roman" w:cs="Times New Roman"/>
              <w:sz w:val="20"/>
              <w:szCs w:val="20"/>
              <w:lang w:val="en-GB"/>
            </w:rPr>
          </w:rPrChange>
        </w:rPr>
        <w:t>Plá</w:t>
      </w:r>
      <w:proofErr w:type="spellEnd"/>
      <w:r w:rsidRPr="008A2A21">
        <w:rPr>
          <w:rFonts w:ascii="Times New Roman" w:hAnsi="Times New Roman" w:cs="Times New Roman"/>
          <w:lang w:val="en-GB"/>
          <w:rPrChange w:id="888" w:author="mpb" w:date="2023-10-13T17:16:00Z">
            <w:rPr>
              <w:rFonts w:ascii="Times New Roman" w:hAnsi="Times New Roman" w:cs="Times New Roman"/>
              <w:sz w:val="20"/>
              <w:szCs w:val="20"/>
              <w:lang w:val="en-GB"/>
            </w:rPr>
          </w:rPrChange>
        </w:rPr>
        <w:t xml:space="preserve"> y Rave, </w:t>
      </w:r>
      <w:proofErr w:type="spellStart"/>
      <w:r w:rsidRPr="008A2A21">
        <w:rPr>
          <w:rFonts w:ascii="Times New Roman" w:hAnsi="Times New Roman" w:cs="Times New Roman"/>
          <w:i/>
          <w:lang w:val="en-GB"/>
          <w:rPrChange w:id="889" w:author="mpb" w:date="2023-10-13T17:16:00Z">
            <w:rPr>
              <w:rFonts w:ascii="Times New Roman" w:hAnsi="Times New Roman" w:cs="Times New Roman"/>
              <w:i/>
              <w:sz w:val="20"/>
              <w:szCs w:val="20"/>
              <w:lang w:val="en-GB"/>
            </w:rPr>
          </w:rPrChange>
        </w:rPr>
        <w:t>Tratado</w:t>
      </w:r>
      <w:proofErr w:type="spellEnd"/>
      <w:r w:rsidRPr="008A2A21">
        <w:rPr>
          <w:rFonts w:ascii="Times New Roman" w:hAnsi="Times New Roman" w:cs="Times New Roman"/>
          <w:i/>
          <w:lang w:val="en-GB"/>
          <w:rPrChange w:id="890" w:author="mpb" w:date="2023-10-13T17:16:00Z">
            <w:rPr>
              <w:rFonts w:ascii="Times New Roman" w:hAnsi="Times New Roman" w:cs="Times New Roman"/>
              <w:i/>
              <w:sz w:val="20"/>
              <w:szCs w:val="20"/>
              <w:lang w:val="en-GB"/>
            </w:rPr>
          </w:rPrChange>
        </w:rPr>
        <w:t xml:space="preserve"> de </w:t>
      </w:r>
      <w:proofErr w:type="spellStart"/>
      <w:r w:rsidRPr="008A2A21">
        <w:rPr>
          <w:rFonts w:ascii="Times New Roman" w:hAnsi="Times New Roman" w:cs="Times New Roman"/>
          <w:i/>
          <w:lang w:val="en-GB"/>
          <w:rPrChange w:id="891" w:author="mpb" w:date="2023-10-13T17:16:00Z">
            <w:rPr>
              <w:rFonts w:ascii="Times New Roman" w:hAnsi="Times New Roman" w:cs="Times New Roman"/>
              <w:i/>
              <w:sz w:val="20"/>
              <w:szCs w:val="20"/>
              <w:lang w:val="en-GB"/>
            </w:rPr>
          </w:rPrChange>
        </w:rPr>
        <w:t>maderas</w:t>
      </w:r>
      <w:proofErr w:type="spellEnd"/>
      <w:r w:rsidRPr="008A2A21">
        <w:rPr>
          <w:rFonts w:ascii="Times New Roman" w:hAnsi="Times New Roman" w:cs="Times New Roman"/>
          <w:i/>
          <w:lang w:val="en-GB"/>
          <w:rPrChange w:id="892" w:author="mpb" w:date="2023-10-13T17:16:00Z">
            <w:rPr>
              <w:rFonts w:ascii="Times New Roman" w:hAnsi="Times New Roman" w:cs="Times New Roman"/>
              <w:i/>
              <w:sz w:val="20"/>
              <w:szCs w:val="20"/>
              <w:lang w:val="en-GB"/>
            </w:rPr>
          </w:rPrChange>
        </w:rPr>
        <w:t xml:space="preserve"> de </w:t>
      </w:r>
      <w:proofErr w:type="spellStart"/>
      <w:r w:rsidRPr="008A2A21">
        <w:rPr>
          <w:rFonts w:ascii="Times New Roman" w:hAnsi="Times New Roman" w:cs="Times New Roman"/>
          <w:i/>
          <w:lang w:val="en-GB"/>
          <w:rPrChange w:id="893" w:author="mpb" w:date="2023-10-13T17:16:00Z">
            <w:rPr>
              <w:rFonts w:ascii="Times New Roman" w:hAnsi="Times New Roman" w:cs="Times New Roman"/>
              <w:i/>
              <w:sz w:val="20"/>
              <w:szCs w:val="20"/>
              <w:lang w:val="en-GB"/>
            </w:rPr>
          </w:rPrChange>
        </w:rPr>
        <w:t>construcción</w:t>
      </w:r>
      <w:proofErr w:type="spellEnd"/>
      <w:r w:rsidRPr="008A2A21">
        <w:rPr>
          <w:rFonts w:ascii="Times New Roman" w:hAnsi="Times New Roman" w:cs="Times New Roman"/>
          <w:i/>
          <w:lang w:val="en-GB"/>
          <w:rPrChange w:id="894" w:author="mpb" w:date="2023-10-13T17:16:00Z">
            <w:rPr>
              <w:rFonts w:ascii="Times New Roman" w:hAnsi="Times New Roman" w:cs="Times New Roman"/>
              <w:i/>
              <w:sz w:val="20"/>
              <w:szCs w:val="20"/>
              <w:lang w:val="en-GB"/>
            </w:rPr>
          </w:rPrChange>
        </w:rPr>
        <w:t xml:space="preserve"> civil y naval</w:t>
      </w:r>
      <w:r w:rsidRPr="008A2A21">
        <w:rPr>
          <w:rFonts w:ascii="Times New Roman" w:hAnsi="Times New Roman" w:cs="Times New Roman"/>
          <w:lang w:val="en-GB"/>
          <w:rPrChange w:id="895" w:author="mpb" w:date="2023-10-13T17:16:00Z">
            <w:rPr>
              <w:rFonts w:ascii="Times New Roman" w:hAnsi="Times New Roman" w:cs="Times New Roman"/>
              <w:sz w:val="20"/>
              <w:szCs w:val="20"/>
              <w:lang w:val="en-GB"/>
            </w:rPr>
          </w:rPrChange>
        </w:rPr>
        <w:t xml:space="preserve"> (Madrid: </w:t>
      </w:r>
      <w:proofErr w:type="spellStart"/>
      <w:r w:rsidRPr="008A2A21">
        <w:rPr>
          <w:rFonts w:ascii="Times New Roman" w:hAnsi="Times New Roman" w:cs="Times New Roman"/>
          <w:lang w:val="en-GB"/>
          <w:rPrChange w:id="896" w:author="mpb" w:date="2023-10-13T17:16:00Z">
            <w:rPr>
              <w:rFonts w:ascii="Times New Roman" w:hAnsi="Times New Roman" w:cs="Times New Roman"/>
              <w:sz w:val="20"/>
              <w:szCs w:val="20"/>
              <w:lang w:val="en-GB"/>
            </w:rPr>
          </w:rPrChange>
        </w:rPr>
        <w:t>Imprenta</w:t>
      </w:r>
      <w:proofErr w:type="spellEnd"/>
      <w:r w:rsidRPr="008A2A21">
        <w:rPr>
          <w:rFonts w:ascii="Times New Roman" w:hAnsi="Times New Roman" w:cs="Times New Roman"/>
          <w:lang w:val="en-GB"/>
          <w:rPrChange w:id="897" w:author="mpb" w:date="2023-10-13T17:16:00Z">
            <w:rPr>
              <w:rFonts w:ascii="Times New Roman" w:hAnsi="Times New Roman" w:cs="Times New Roman"/>
              <w:sz w:val="20"/>
              <w:szCs w:val="20"/>
              <w:lang w:val="en-GB"/>
            </w:rPr>
          </w:rPrChange>
        </w:rPr>
        <w:t xml:space="preserve">, </w:t>
      </w:r>
      <w:proofErr w:type="spellStart"/>
      <w:r w:rsidRPr="008A2A21">
        <w:rPr>
          <w:rFonts w:ascii="Times New Roman" w:hAnsi="Times New Roman" w:cs="Times New Roman"/>
          <w:lang w:val="en-GB"/>
          <w:rPrChange w:id="898" w:author="mpb" w:date="2023-10-13T17:16:00Z">
            <w:rPr>
              <w:rFonts w:ascii="Times New Roman" w:hAnsi="Times New Roman" w:cs="Times New Roman"/>
              <w:sz w:val="20"/>
              <w:szCs w:val="20"/>
              <w:lang w:val="en-GB"/>
            </w:rPr>
          </w:rPrChange>
        </w:rPr>
        <w:t>Estereotipia</w:t>
      </w:r>
      <w:proofErr w:type="spellEnd"/>
      <w:r w:rsidRPr="008A2A21">
        <w:rPr>
          <w:rFonts w:ascii="Times New Roman" w:hAnsi="Times New Roman" w:cs="Times New Roman"/>
          <w:lang w:val="en-GB"/>
          <w:rPrChange w:id="899" w:author="mpb" w:date="2023-10-13T17:16:00Z">
            <w:rPr>
              <w:rFonts w:ascii="Times New Roman" w:hAnsi="Times New Roman" w:cs="Times New Roman"/>
              <w:sz w:val="20"/>
              <w:szCs w:val="20"/>
              <w:lang w:val="en-GB"/>
            </w:rPr>
          </w:rPrChange>
        </w:rPr>
        <w:t xml:space="preserve"> y </w:t>
      </w:r>
      <w:proofErr w:type="spellStart"/>
      <w:r w:rsidRPr="008A2A21">
        <w:rPr>
          <w:rFonts w:ascii="Times New Roman" w:hAnsi="Times New Roman" w:cs="Times New Roman"/>
          <w:lang w:val="en-GB"/>
          <w:rPrChange w:id="900" w:author="mpb" w:date="2023-10-13T17:16:00Z">
            <w:rPr>
              <w:rFonts w:ascii="Times New Roman" w:hAnsi="Times New Roman" w:cs="Times New Roman"/>
              <w:sz w:val="20"/>
              <w:szCs w:val="20"/>
              <w:lang w:val="en-GB"/>
            </w:rPr>
          </w:rPrChange>
        </w:rPr>
        <w:t>Galvanoplastia</w:t>
      </w:r>
      <w:proofErr w:type="spellEnd"/>
      <w:r w:rsidRPr="008A2A21">
        <w:rPr>
          <w:rFonts w:ascii="Times New Roman" w:hAnsi="Times New Roman" w:cs="Times New Roman"/>
          <w:lang w:val="en-GB"/>
          <w:rPrChange w:id="901" w:author="mpb" w:date="2023-10-13T17:16:00Z">
            <w:rPr>
              <w:rFonts w:ascii="Times New Roman" w:hAnsi="Times New Roman" w:cs="Times New Roman"/>
              <w:sz w:val="20"/>
              <w:szCs w:val="20"/>
              <w:lang w:val="en-GB"/>
            </w:rPr>
          </w:rPrChange>
        </w:rPr>
        <w:t xml:space="preserve"> de </w:t>
      </w:r>
      <w:proofErr w:type="spellStart"/>
      <w:r w:rsidRPr="008A2A21">
        <w:rPr>
          <w:rFonts w:ascii="Times New Roman" w:hAnsi="Times New Roman" w:cs="Times New Roman"/>
          <w:lang w:val="en-GB"/>
          <w:rPrChange w:id="902" w:author="mpb" w:date="2023-10-13T17:16:00Z">
            <w:rPr>
              <w:rFonts w:ascii="Times New Roman" w:hAnsi="Times New Roman" w:cs="Times New Roman"/>
              <w:sz w:val="20"/>
              <w:szCs w:val="20"/>
              <w:lang w:val="en-GB"/>
            </w:rPr>
          </w:rPrChange>
        </w:rPr>
        <w:t>Aribau</w:t>
      </w:r>
      <w:proofErr w:type="spellEnd"/>
      <w:r w:rsidRPr="008A2A21">
        <w:rPr>
          <w:rFonts w:ascii="Times New Roman" w:hAnsi="Times New Roman" w:cs="Times New Roman"/>
          <w:lang w:val="en-GB"/>
          <w:rPrChange w:id="903" w:author="mpb" w:date="2023-10-13T17:16:00Z">
            <w:rPr>
              <w:rFonts w:ascii="Times New Roman" w:hAnsi="Times New Roman" w:cs="Times New Roman"/>
              <w:sz w:val="20"/>
              <w:szCs w:val="20"/>
              <w:lang w:val="en-GB"/>
            </w:rPr>
          </w:rPrChange>
        </w:rPr>
        <w:t xml:space="preserve">, 1880), 124; Greg </w:t>
      </w:r>
      <w:proofErr w:type="spellStart"/>
      <w:r w:rsidRPr="008A2A21">
        <w:rPr>
          <w:rFonts w:ascii="Times New Roman" w:hAnsi="Times New Roman" w:cs="Times New Roman"/>
          <w:lang w:val="en-GB"/>
          <w:rPrChange w:id="904" w:author="mpb" w:date="2023-10-13T17:16:00Z">
            <w:rPr>
              <w:rFonts w:ascii="Times New Roman" w:hAnsi="Times New Roman" w:cs="Times New Roman"/>
              <w:sz w:val="20"/>
              <w:szCs w:val="20"/>
              <w:lang w:val="en-GB"/>
            </w:rPr>
          </w:rPrChange>
        </w:rPr>
        <w:t>Bankoff</w:t>
      </w:r>
      <w:proofErr w:type="spellEnd"/>
      <w:r w:rsidRPr="008A2A21">
        <w:rPr>
          <w:rFonts w:ascii="Times New Roman" w:hAnsi="Times New Roman" w:cs="Times New Roman"/>
          <w:lang w:val="en-GB"/>
          <w:rPrChange w:id="905" w:author="mpb" w:date="2023-10-13T17:16:00Z">
            <w:rPr>
              <w:rFonts w:ascii="Times New Roman" w:hAnsi="Times New Roman" w:cs="Times New Roman"/>
              <w:sz w:val="20"/>
              <w:szCs w:val="20"/>
              <w:lang w:val="en-GB"/>
            </w:rPr>
          </w:rPrChange>
        </w:rPr>
        <w:t xml:space="preserve"> </w:t>
      </w:r>
      <w:del w:id="906" w:author="mpb" w:date="2023-10-13T17:04:00Z">
        <w:r w:rsidRPr="008A2A21" w:rsidDel="00D505CC">
          <w:rPr>
            <w:rFonts w:ascii="Times New Roman" w:hAnsi="Times New Roman" w:cs="Times New Roman"/>
            <w:lang w:val="en-GB"/>
            <w:rPrChange w:id="907" w:author="mpb" w:date="2023-10-13T17:16:00Z">
              <w:rPr>
                <w:rFonts w:ascii="Times New Roman" w:hAnsi="Times New Roman" w:cs="Times New Roman"/>
                <w:sz w:val="20"/>
                <w:szCs w:val="20"/>
                <w:lang w:val="en-GB"/>
              </w:rPr>
            </w:rPrChange>
          </w:rPr>
          <w:delText xml:space="preserve">&amp; </w:delText>
        </w:r>
      </w:del>
      <w:ins w:id="908" w:author="mpb" w:date="2023-10-13T17:04:00Z">
        <w:r w:rsidRPr="008A2A21">
          <w:rPr>
            <w:rFonts w:ascii="Times New Roman" w:hAnsi="Times New Roman" w:cs="Times New Roman"/>
            <w:lang w:val="en-GB"/>
          </w:rPr>
          <w:t>and</w:t>
        </w:r>
        <w:r w:rsidRPr="008A2A21">
          <w:rPr>
            <w:rFonts w:ascii="Times New Roman" w:hAnsi="Times New Roman" w:cs="Times New Roman"/>
            <w:lang w:val="en-GB"/>
            <w:rPrChange w:id="909" w:author="mpb" w:date="2023-10-13T17:16:00Z">
              <w:rPr>
                <w:rFonts w:ascii="Times New Roman" w:hAnsi="Times New Roman" w:cs="Times New Roman"/>
                <w:sz w:val="20"/>
                <w:szCs w:val="20"/>
                <w:lang w:val="en-GB"/>
              </w:rPr>
            </w:rPrChange>
          </w:rPr>
          <w:t xml:space="preserve"> </w:t>
        </w:r>
      </w:ins>
      <w:r w:rsidRPr="008A2A21">
        <w:rPr>
          <w:rFonts w:ascii="Times New Roman" w:hAnsi="Times New Roman" w:cs="Times New Roman"/>
          <w:lang w:val="en-GB"/>
          <w:rPrChange w:id="910" w:author="mpb" w:date="2023-10-13T17:16:00Z">
            <w:rPr>
              <w:rFonts w:ascii="Times New Roman" w:hAnsi="Times New Roman" w:cs="Times New Roman"/>
              <w:sz w:val="20"/>
              <w:szCs w:val="20"/>
              <w:lang w:val="en-GB"/>
            </w:rPr>
          </w:rPrChange>
        </w:rPr>
        <w:t xml:space="preserve">Peter </w:t>
      </w:r>
      <w:proofErr w:type="spellStart"/>
      <w:r w:rsidRPr="008A2A21">
        <w:rPr>
          <w:rFonts w:ascii="Times New Roman" w:hAnsi="Times New Roman" w:cs="Times New Roman"/>
          <w:lang w:val="en-GB"/>
          <w:rPrChange w:id="911" w:author="mpb" w:date="2023-10-13T17:16:00Z">
            <w:rPr>
              <w:rFonts w:ascii="Times New Roman" w:hAnsi="Times New Roman" w:cs="Times New Roman"/>
              <w:sz w:val="20"/>
              <w:szCs w:val="20"/>
              <w:lang w:val="en-GB"/>
            </w:rPr>
          </w:rPrChange>
        </w:rPr>
        <w:t>Boomgaard</w:t>
      </w:r>
      <w:proofErr w:type="spellEnd"/>
      <w:r w:rsidRPr="008A2A21">
        <w:rPr>
          <w:rFonts w:ascii="Times New Roman" w:hAnsi="Times New Roman" w:cs="Times New Roman"/>
          <w:lang w:val="en-GB"/>
          <w:rPrChange w:id="912" w:author="mpb" w:date="2023-10-13T17:16:00Z">
            <w:rPr>
              <w:rFonts w:ascii="Times New Roman" w:hAnsi="Times New Roman" w:cs="Times New Roman"/>
              <w:sz w:val="20"/>
              <w:szCs w:val="20"/>
              <w:lang w:val="en-GB"/>
            </w:rPr>
          </w:rPrChange>
        </w:rPr>
        <w:t xml:space="preserve"> (eds), </w:t>
      </w:r>
      <w:r w:rsidRPr="008A2A21">
        <w:rPr>
          <w:rFonts w:ascii="Times New Roman" w:hAnsi="Times New Roman" w:cs="Times New Roman"/>
          <w:i/>
          <w:lang w:val="en-GB"/>
          <w:rPrChange w:id="913" w:author="mpb" w:date="2023-10-13T17:16:00Z">
            <w:rPr>
              <w:rFonts w:ascii="Times New Roman" w:hAnsi="Times New Roman" w:cs="Times New Roman"/>
              <w:i/>
              <w:sz w:val="20"/>
              <w:szCs w:val="20"/>
              <w:lang w:val="en-GB"/>
            </w:rPr>
          </w:rPrChange>
        </w:rPr>
        <w:t>A History of Natural Resources in Asia: The Wealth of Nature</w:t>
      </w:r>
      <w:r w:rsidRPr="008A2A21">
        <w:rPr>
          <w:rFonts w:ascii="Times New Roman" w:hAnsi="Times New Roman" w:cs="Times New Roman"/>
          <w:lang w:val="en-GB"/>
          <w:rPrChange w:id="914" w:author="mpb" w:date="2023-10-13T17:16:00Z">
            <w:rPr>
              <w:rFonts w:ascii="Times New Roman" w:hAnsi="Times New Roman" w:cs="Times New Roman"/>
              <w:sz w:val="20"/>
              <w:szCs w:val="20"/>
              <w:lang w:val="en-GB"/>
            </w:rPr>
          </w:rPrChange>
        </w:rPr>
        <w:t xml:space="preserve"> (Basingstoke: Palgrave Macmillan, 2007), 13–16; Reinaldo </w:t>
      </w:r>
      <w:proofErr w:type="spellStart"/>
      <w:r w:rsidRPr="008A2A21">
        <w:rPr>
          <w:rFonts w:ascii="Times New Roman" w:hAnsi="Times New Roman" w:cs="Times New Roman"/>
          <w:lang w:val="en-GB"/>
          <w:rPrChange w:id="915" w:author="mpb" w:date="2023-10-13T17:16:00Z">
            <w:rPr>
              <w:rFonts w:ascii="Times New Roman" w:hAnsi="Times New Roman" w:cs="Times New Roman"/>
              <w:sz w:val="20"/>
              <w:szCs w:val="20"/>
              <w:lang w:val="en-GB"/>
            </w:rPr>
          </w:rPrChange>
        </w:rPr>
        <w:t>Funes</w:t>
      </w:r>
      <w:proofErr w:type="spellEnd"/>
      <w:r w:rsidRPr="008A2A21">
        <w:rPr>
          <w:rFonts w:ascii="Times New Roman" w:hAnsi="Times New Roman" w:cs="Times New Roman"/>
          <w:lang w:val="en-GB"/>
          <w:rPrChange w:id="916" w:author="mpb" w:date="2023-10-13T17:16:00Z">
            <w:rPr>
              <w:rFonts w:ascii="Times New Roman" w:hAnsi="Times New Roman" w:cs="Times New Roman"/>
              <w:sz w:val="20"/>
              <w:szCs w:val="20"/>
              <w:lang w:val="en-GB"/>
            </w:rPr>
          </w:rPrChange>
        </w:rPr>
        <w:t xml:space="preserve"> </w:t>
      </w:r>
      <w:proofErr w:type="spellStart"/>
      <w:r w:rsidRPr="008A2A21">
        <w:rPr>
          <w:rFonts w:ascii="Times New Roman" w:hAnsi="Times New Roman" w:cs="Times New Roman"/>
          <w:lang w:val="en-GB"/>
          <w:rPrChange w:id="917" w:author="mpb" w:date="2023-10-13T17:16:00Z">
            <w:rPr>
              <w:rFonts w:ascii="Times New Roman" w:hAnsi="Times New Roman" w:cs="Times New Roman"/>
              <w:sz w:val="20"/>
              <w:szCs w:val="20"/>
              <w:lang w:val="en-GB"/>
            </w:rPr>
          </w:rPrChange>
        </w:rPr>
        <w:t>Monzote</w:t>
      </w:r>
      <w:proofErr w:type="spellEnd"/>
      <w:r w:rsidRPr="008A2A21">
        <w:rPr>
          <w:rFonts w:ascii="Times New Roman" w:hAnsi="Times New Roman" w:cs="Times New Roman"/>
          <w:lang w:val="en-GB"/>
          <w:rPrChange w:id="918" w:author="mpb" w:date="2023-10-13T17:16:00Z">
            <w:rPr>
              <w:rFonts w:ascii="Times New Roman" w:hAnsi="Times New Roman" w:cs="Times New Roman"/>
              <w:sz w:val="20"/>
              <w:szCs w:val="20"/>
              <w:lang w:val="en-GB"/>
            </w:rPr>
          </w:rPrChange>
        </w:rPr>
        <w:t xml:space="preserve">, </w:t>
      </w:r>
      <w:r w:rsidRPr="008A2A21">
        <w:rPr>
          <w:rFonts w:ascii="Times New Roman" w:hAnsi="Times New Roman" w:cs="Times New Roman"/>
          <w:i/>
          <w:lang w:val="en-GB"/>
          <w:rPrChange w:id="919" w:author="mpb" w:date="2023-10-13T17:16:00Z">
            <w:rPr>
              <w:rFonts w:ascii="Times New Roman" w:hAnsi="Times New Roman" w:cs="Times New Roman"/>
              <w:i/>
              <w:sz w:val="20"/>
              <w:szCs w:val="20"/>
              <w:lang w:val="en-GB"/>
            </w:rPr>
          </w:rPrChange>
        </w:rPr>
        <w:t>From Rainforest to Cane Field in Cuba: An Environmental History since 1492</w:t>
      </w:r>
      <w:r w:rsidRPr="008A2A21">
        <w:rPr>
          <w:rFonts w:ascii="Times New Roman" w:hAnsi="Times New Roman" w:cs="Times New Roman"/>
          <w:lang w:val="en-GB"/>
          <w:rPrChange w:id="920" w:author="mpb" w:date="2023-10-13T17:16:00Z">
            <w:rPr>
              <w:rFonts w:ascii="Times New Roman" w:hAnsi="Times New Roman" w:cs="Times New Roman"/>
              <w:sz w:val="20"/>
              <w:szCs w:val="20"/>
              <w:lang w:val="en-GB"/>
            </w:rPr>
          </w:rPrChange>
        </w:rPr>
        <w:t xml:space="preserve"> (Chapel Hill: </w:t>
      </w:r>
      <w:del w:id="921" w:author="mpb" w:date="2023-10-13T17:04:00Z">
        <w:r w:rsidRPr="008A2A21" w:rsidDel="00D505CC">
          <w:rPr>
            <w:rFonts w:ascii="Times New Roman" w:hAnsi="Times New Roman" w:cs="Times New Roman"/>
            <w:lang w:val="en-GB"/>
            <w:rPrChange w:id="922" w:author="mpb" w:date="2023-10-13T17:16:00Z">
              <w:rPr>
                <w:rFonts w:ascii="Times New Roman" w:hAnsi="Times New Roman" w:cs="Times New Roman"/>
                <w:sz w:val="20"/>
                <w:szCs w:val="20"/>
                <w:lang w:val="en-GB"/>
              </w:rPr>
            </w:rPrChange>
          </w:rPr>
          <w:delText xml:space="preserve">The </w:delText>
        </w:r>
      </w:del>
      <w:r w:rsidRPr="008A2A21">
        <w:rPr>
          <w:rFonts w:ascii="Times New Roman" w:hAnsi="Times New Roman" w:cs="Times New Roman"/>
          <w:lang w:val="en-GB"/>
          <w:rPrChange w:id="923" w:author="mpb" w:date="2023-10-13T17:16:00Z">
            <w:rPr>
              <w:rFonts w:ascii="Times New Roman" w:hAnsi="Times New Roman" w:cs="Times New Roman"/>
              <w:sz w:val="20"/>
              <w:szCs w:val="20"/>
              <w:lang w:val="en-GB"/>
            </w:rPr>
          </w:rPrChange>
        </w:rPr>
        <w:t>University of North Carolina Press, 2008), 7–38.</w:t>
      </w:r>
    </w:p>
  </w:footnote>
  <w:footnote w:id="17">
    <w:p w14:paraId="3E5FCC4D" w14:textId="055E209A" w:rsidR="001569C8" w:rsidRPr="008A2A21" w:rsidRDefault="001569C8">
      <w:pPr>
        <w:pStyle w:val="NoSpacing"/>
        <w:ind w:left="708" w:hanging="708"/>
        <w:jc w:val="both"/>
        <w:rPr>
          <w:rFonts w:ascii="Times New Roman" w:hAnsi="Times New Roman" w:cs="Times New Roman"/>
          <w:lang w:val="en-GB"/>
          <w:rPrChange w:id="925" w:author="mpb" w:date="2023-10-13T17:16:00Z">
            <w:rPr>
              <w:rFonts w:ascii="Times New Roman" w:hAnsi="Times New Roman" w:cs="Times New Roman"/>
              <w:sz w:val="20"/>
              <w:szCs w:val="20"/>
              <w:lang w:val="en-GB"/>
            </w:rPr>
          </w:rPrChange>
        </w:rPr>
        <w:pPrChange w:id="926" w:author="mac_pro" w:date="2023-10-12T23:54:00Z">
          <w:pPr>
            <w:pStyle w:val="NoSpacing"/>
            <w:jc w:val="both"/>
          </w:pPr>
        </w:pPrChange>
      </w:pPr>
      <w:r w:rsidRPr="008A2A21">
        <w:rPr>
          <w:rStyle w:val="FootnoteReference"/>
          <w:rFonts w:ascii="Times New Roman" w:hAnsi="Times New Roman" w:cs="Times New Roman"/>
          <w:vertAlign w:val="baseline"/>
          <w:lang w:val="en-GB"/>
          <w:rPrChange w:id="927" w:author="mpb" w:date="2023-10-13T17:16:00Z">
            <w:rPr>
              <w:rStyle w:val="FootnoteReference"/>
              <w:rFonts w:ascii="Times New Roman" w:hAnsi="Times New Roman" w:cs="Times New Roman"/>
              <w:sz w:val="20"/>
              <w:szCs w:val="20"/>
              <w:lang w:val="en-GB"/>
            </w:rPr>
          </w:rPrChange>
        </w:rPr>
        <w:footnoteRef/>
      </w:r>
      <w:r w:rsidRPr="008A2A21">
        <w:rPr>
          <w:rFonts w:ascii="Times New Roman" w:hAnsi="Times New Roman" w:cs="Times New Roman"/>
          <w:lang w:val="en-GB"/>
          <w:rPrChange w:id="928" w:author="mpb" w:date="2023-10-13T17:16:00Z">
            <w:rPr>
              <w:rFonts w:ascii="Times New Roman" w:hAnsi="Times New Roman" w:cs="Times New Roman"/>
              <w:sz w:val="20"/>
              <w:szCs w:val="20"/>
              <w:lang w:val="en-GB"/>
            </w:rPr>
          </w:rPrChange>
        </w:rPr>
        <w:t xml:space="preserve"> </w:t>
      </w:r>
      <w:ins w:id="929" w:author="mac_pro" w:date="2023-10-13T00:18:00Z">
        <w:r w:rsidRPr="008A2A21">
          <w:rPr>
            <w:rFonts w:ascii="Times New Roman" w:hAnsi="Times New Roman" w:cs="Times New Roman"/>
            <w:lang w:val="en-GB"/>
            <w:rPrChange w:id="930" w:author="mpb" w:date="2023-10-13T17:16:00Z">
              <w:rPr>
                <w:rFonts w:ascii="Times New Roman" w:hAnsi="Times New Roman" w:cs="Times New Roman"/>
                <w:sz w:val="20"/>
                <w:szCs w:val="20"/>
                <w:lang w:val="en-GB"/>
              </w:rPr>
            </w:rPrChange>
          </w:rPr>
          <w:tab/>
        </w:r>
      </w:ins>
      <w:r w:rsidRPr="004660AB">
        <w:rPr>
          <w:rFonts w:ascii="Times New Roman" w:hAnsi="Times New Roman" w:cs="Times New Roman"/>
          <w:lang w:val="en-GB"/>
          <w:rPrChange w:id="931" w:author="mpb" w:date="2023-10-13T17:48:00Z">
            <w:rPr>
              <w:rFonts w:ascii="Times New Roman" w:hAnsi="Times New Roman" w:cs="Times New Roman"/>
              <w:sz w:val="20"/>
              <w:szCs w:val="20"/>
              <w:lang w:val="en-GB"/>
            </w:rPr>
          </w:rPrChange>
        </w:rPr>
        <w:t xml:space="preserve">Clarence H. Haring, </w:t>
      </w:r>
      <w:r w:rsidRPr="004660AB">
        <w:rPr>
          <w:rFonts w:ascii="Times New Roman" w:hAnsi="Times New Roman" w:cs="Times New Roman"/>
          <w:i/>
          <w:lang w:val="en-GB"/>
          <w:rPrChange w:id="932" w:author="mpb" w:date="2023-10-13T17:48:00Z">
            <w:rPr>
              <w:rFonts w:ascii="Times New Roman" w:hAnsi="Times New Roman" w:cs="Times New Roman"/>
              <w:i/>
              <w:sz w:val="20"/>
              <w:szCs w:val="20"/>
              <w:lang w:val="en-GB"/>
            </w:rPr>
          </w:rPrChange>
        </w:rPr>
        <w:t>Trade and Navigation between Spain and the Indies in the Time of the Hapsburgs</w:t>
      </w:r>
      <w:r w:rsidRPr="004660AB">
        <w:rPr>
          <w:rFonts w:ascii="Times New Roman" w:hAnsi="Times New Roman" w:cs="Times New Roman"/>
          <w:lang w:val="en-GB"/>
          <w:rPrChange w:id="933" w:author="mpb" w:date="2023-10-13T17:48:00Z">
            <w:rPr>
              <w:rFonts w:ascii="Times New Roman" w:hAnsi="Times New Roman" w:cs="Times New Roman"/>
              <w:sz w:val="20"/>
              <w:szCs w:val="20"/>
              <w:lang w:val="en-GB"/>
            </w:rPr>
          </w:rPrChange>
        </w:rPr>
        <w:t xml:space="preserve"> (Cambridge</w:t>
      </w:r>
      <w:ins w:id="934" w:author="mpb" w:date="2023-10-13T17:04:00Z">
        <w:r w:rsidRPr="004660AB">
          <w:rPr>
            <w:rFonts w:ascii="Times New Roman" w:hAnsi="Times New Roman" w:cs="Times New Roman"/>
            <w:lang w:val="en-GB"/>
          </w:rPr>
          <w:t>, MA</w:t>
        </w:r>
      </w:ins>
      <w:r w:rsidRPr="004660AB">
        <w:rPr>
          <w:rFonts w:ascii="Times New Roman" w:hAnsi="Times New Roman" w:cs="Times New Roman"/>
          <w:lang w:val="en-GB"/>
          <w:rPrChange w:id="935" w:author="mpb" w:date="2023-10-13T17:48:00Z">
            <w:rPr>
              <w:rFonts w:ascii="Times New Roman" w:hAnsi="Times New Roman" w:cs="Times New Roman"/>
              <w:sz w:val="20"/>
              <w:szCs w:val="20"/>
              <w:lang w:val="en-GB"/>
            </w:rPr>
          </w:rPrChange>
        </w:rPr>
        <w:t>: Harvard University Press, 2014 [</w:t>
      </w:r>
      <w:del w:id="936" w:author="mpb" w:date="2023-10-13T17:04:00Z">
        <w:r w:rsidRPr="004660AB" w:rsidDel="00D505CC">
          <w:rPr>
            <w:rFonts w:ascii="Times New Roman" w:hAnsi="Times New Roman" w:cs="Times New Roman"/>
            <w:lang w:val="en-GB"/>
            <w:rPrChange w:id="937" w:author="mpb" w:date="2023-10-13T17:48:00Z">
              <w:rPr>
                <w:rFonts w:ascii="Times New Roman" w:hAnsi="Times New Roman" w:cs="Times New Roman"/>
                <w:sz w:val="20"/>
                <w:szCs w:val="20"/>
                <w:lang w:val="en-GB"/>
              </w:rPr>
            </w:rPrChange>
          </w:rPr>
          <w:delText xml:space="preserve">first </w:delText>
        </w:r>
      </w:del>
      <w:ins w:id="938" w:author="mpb" w:date="2023-10-13T17:04:00Z">
        <w:r w:rsidRPr="004660AB">
          <w:rPr>
            <w:rFonts w:ascii="Times New Roman" w:hAnsi="Times New Roman" w:cs="Times New Roman"/>
            <w:lang w:val="en-GB"/>
          </w:rPr>
          <w:t>1</w:t>
        </w:r>
        <w:r w:rsidRPr="004660AB">
          <w:rPr>
            <w:rFonts w:ascii="Times New Roman" w:hAnsi="Times New Roman" w:cs="Times New Roman"/>
            <w:lang w:val="en-GB"/>
            <w:rPrChange w:id="939" w:author="mpb" w:date="2023-10-13T17:48:00Z">
              <w:rPr>
                <w:rFonts w:ascii="Times New Roman" w:hAnsi="Times New Roman" w:cs="Times New Roman"/>
                <w:sz w:val="20"/>
                <w:szCs w:val="20"/>
                <w:lang w:val="en-GB"/>
              </w:rPr>
            </w:rPrChange>
          </w:rPr>
          <w:t xml:space="preserve">st </w:t>
        </w:r>
      </w:ins>
      <w:proofErr w:type="spellStart"/>
      <w:r w:rsidRPr="004660AB">
        <w:rPr>
          <w:rFonts w:ascii="Times New Roman" w:hAnsi="Times New Roman" w:cs="Times New Roman"/>
          <w:lang w:val="en-GB"/>
          <w:rPrChange w:id="940" w:author="mpb" w:date="2023-10-13T17:48:00Z">
            <w:rPr>
              <w:rFonts w:ascii="Times New Roman" w:hAnsi="Times New Roman" w:cs="Times New Roman"/>
              <w:sz w:val="20"/>
              <w:szCs w:val="20"/>
              <w:lang w:val="en-GB"/>
            </w:rPr>
          </w:rPrChange>
        </w:rPr>
        <w:t>ed</w:t>
      </w:r>
      <w:del w:id="941" w:author="mpb" w:date="2023-10-13T17:04:00Z">
        <w:r w:rsidRPr="004660AB" w:rsidDel="00D505CC">
          <w:rPr>
            <w:rFonts w:ascii="Times New Roman" w:hAnsi="Times New Roman" w:cs="Times New Roman"/>
            <w:lang w:val="en-GB"/>
            <w:rPrChange w:id="942" w:author="mpb" w:date="2023-10-13T17:48:00Z">
              <w:rPr>
                <w:rFonts w:ascii="Times New Roman" w:hAnsi="Times New Roman" w:cs="Times New Roman"/>
                <w:sz w:val="20"/>
                <w:szCs w:val="20"/>
                <w:lang w:val="en-GB"/>
              </w:rPr>
            </w:rPrChange>
          </w:rPr>
          <w:delText>itio</w:delText>
        </w:r>
      </w:del>
      <w:r w:rsidRPr="004660AB">
        <w:rPr>
          <w:rFonts w:ascii="Times New Roman" w:hAnsi="Times New Roman" w:cs="Times New Roman"/>
          <w:lang w:val="en-GB"/>
          <w:rPrChange w:id="943" w:author="mpb" w:date="2023-10-13T17:48:00Z">
            <w:rPr>
              <w:rFonts w:ascii="Times New Roman" w:hAnsi="Times New Roman" w:cs="Times New Roman"/>
              <w:sz w:val="20"/>
              <w:szCs w:val="20"/>
              <w:lang w:val="en-GB"/>
            </w:rPr>
          </w:rPrChange>
        </w:rPr>
        <w:t>n</w:t>
      </w:r>
      <w:proofErr w:type="spellEnd"/>
      <w:r w:rsidRPr="004660AB">
        <w:rPr>
          <w:rFonts w:ascii="Times New Roman" w:hAnsi="Times New Roman" w:cs="Times New Roman"/>
          <w:lang w:val="en-GB"/>
          <w:rPrChange w:id="944" w:author="mpb" w:date="2023-10-13T17:48:00Z">
            <w:rPr>
              <w:rFonts w:ascii="Times New Roman" w:hAnsi="Times New Roman" w:cs="Times New Roman"/>
              <w:sz w:val="20"/>
              <w:szCs w:val="20"/>
              <w:lang w:val="en-GB"/>
            </w:rPr>
          </w:rPrChange>
        </w:rPr>
        <w:t xml:space="preserve"> 1918]), 251</w:t>
      </w:r>
      <w:r w:rsidRPr="008A2A21">
        <w:rPr>
          <w:rFonts w:ascii="Times New Roman" w:hAnsi="Times New Roman" w:cs="Times New Roman"/>
          <w:lang w:val="en-GB"/>
          <w:rPrChange w:id="945" w:author="mpb" w:date="2023-10-13T17:16:00Z">
            <w:rPr>
              <w:rFonts w:ascii="Times New Roman" w:hAnsi="Times New Roman" w:cs="Times New Roman"/>
              <w:sz w:val="20"/>
              <w:szCs w:val="20"/>
              <w:lang w:val="en-GB"/>
            </w:rPr>
          </w:rPrChange>
        </w:rPr>
        <w:t>.</w:t>
      </w:r>
    </w:p>
  </w:footnote>
  <w:footnote w:id="18">
    <w:p w14:paraId="7C2D7804" w14:textId="03520FBC" w:rsidR="001569C8" w:rsidRPr="008A2A21" w:rsidRDefault="001569C8">
      <w:pPr>
        <w:pStyle w:val="NoSpacing"/>
        <w:ind w:left="708" w:hanging="708"/>
        <w:jc w:val="both"/>
        <w:rPr>
          <w:lang w:val="en-GB"/>
          <w:rPrChange w:id="946" w:author="mpb" w:date="2023-10-13T17:16:00Z">
            <w:rPr>
              <w:lang w:val="es-ES"/>
            </w:rPr>
          </w:rPrChange>
        </w:rPr>
        <w:pPrChange w:id="947" w:author="mac_pro" w:date="2023-10-12T23:54:00Z">
          <w:pPr>
            <w:pStyle w:val="NoSpacing"/>
            <w:jc w:val="both"/>
          </w:pPr>
        </w:pPrChange>
      </w:pPr>
      <w:r w:rsidRPr="008A2A21">
        <w:rPr>
          <w:rStyle w:val="FootnoteReference"/>
          <w:rFonts w:ascii="Times New Roman" w:hAnsi="Times New Roman" w:cs="Times New Roman"/>
          <w:vertAlign w:val="baseline"/>
          <w:lang w:val="en-GB"/>
          <w:rPrChange w:id="948" w:author="mpb" w:date="2023-10-13T17:16:00Z">
            <w:rPr>
              <w:rStyle w:val="FootnoteReference"/>
              <w:rFonts w:ascii="Times New Roman" w:hAnsi="Times New Roman" w:cs="Times New Roman"/>
              <w:sz w:val="20"/>
              <w:szCs w:val="20"/>
              <w:lang w:val="en-GB"/>
            </w:rPr>
          </w:rPrChange>
        </w:rPr>
        <w:footnoteRef/>
      </w:r>
      <w:r w:rsidRPr="008A2A21">
        <w:rPr>
          <w:rFonts w:ascii="Times New Roman" w:hAnsi="Times New Roman" w:cs="Times New Roman"/>
          <w:lang w:val="en-GB"/>
          <w:rPrChange w:id="949" w:author="mpb" w:date="2023-10-13T17:16:00Z">
            <w:rPr>
              <w:rFonts w:ascii="Times New Roman" w:hAnsi="Times New Roman" w:cs="Times New Roman"/>
              <w:sz w:val="20"/>
              <w:szCs w:val="20"/>
              <w:lang w:val="es-ES"/>
            </w:rPr>
          </w:rPrChange>
        </w:rPr>
        <w:t xml:space="preserve"> </w:t>
      </w:r>
      <w:ins w:id="950" w:author="mac_pro" w:date="2023-10-13T00:18:00Z">
        <w:r w:rsidRPr="008A2A21">
          <w:rPr>
            <w:rFonts w:ascii="Times New Roman" w:hAnsi="Times New Roman" w:cs="Times New Roman"/>
            <w:lang w:val="en-GB"/>
            <w:rPrChange w:id="951" w:author="mpb" w:date="2023-10-13T17:16:00Z">
              <w:rPr>
                <w:rFonts w:ascii="Times New Roman" w:hAnsi="Times New Roman" w:cs="Times New Roman"/>
                <w:sz w:val="20"/>
                <w:szCs w:val="20"/>
                <w:lang w:val="es-ES"/>
              </w:rPr>
            </w:rPrChange>
          </w:rPr>
          <w:tab/>
        </w:r>
      </w:ins>
      <w:r w:rsidRPr="008A2A21">
        <w:rPr>
          <w:rFonts w:ascii="Times New Roman" w:hAnsi="Times New Roman" w:cs="Times New Roman"/>
          <w:lang w:val="en-GB"/>
          <w:rPrChange w:id="952" w:author="mpb" w:date="2023-10-13T17:16:00Z">
            <w:rPr>
              <w:rFonts w:ascii="Times New Roman" w:hAnsi="Times New Roman" w:cs="Times New Roman"/>
              <w:sz w:val="20"/>
              <w:szCs w:val="20"/>
              <w:lang w:val="es-ES"/>
            </w:rPr>
          </w:rPrChange>
        </w:rPr>
        <w:t xml:space="preserve">Alfredo José Martínez González, </w:t>
      </w:r>
      <w:r w:rsidRPr="008A2A21">
        <w:rPr>
          <w:rFonts w:ascii="Times New Roman" w:hAnsi="Times New Roman" w:cs="Times New Roman"/>
          <w:i/>
          <w:lang w:val="en-GB"/>
          <w:rPrChange w:id="953" w:author="mpb" w:date="2023-10-13T17:16:00Z">
            <w:rPr>
              <w:rFonts w:ascii="Times New Roman" w:hAnsi="Times New Roman" w:cs="Times New Roman"/>
              <w:i/>
              <w:sz w:val="20"/>
              <w:szCs w:val="20"/>
              <w:lang w:val="es-ES"/>
            </w:rPr>
          </w:rPrChange>
        </w:rPr>
        <w:t xml:space="preserve">Las </w:t>
      </w:r>
      <w:proofErr w:type="spellStart"/>
      <w:r w:rsidRPr="008A2A21">
        <w:rPr>
          <w:rFonts w:ascii="Times New Roman" w:hAnsi="Times New Roman" w:cs="Times New Roman"/>
          <w:i/>
          <w:lang w:val="en-GB"/>
          <w:rPrChange w:id="954" w:author="mpb" w:date="2023-10-13T17:16:00Z">
            <w:rPr>
              <w:rFonts w:ascii="Times New Roman" w:hAnsi="Times New Roman" w:cs="Times New Roman"/>
              <w:i/>
              <w:sz w:val="20"/>
              <w:szCs w:val="20"/>
              <w:lang w:val="es-ES"/>
            </w:rPr>
          </w:rPrChange>
        </w:rPr>
        <w:t>Superintendencias</w:t>
      </w:r>
      <w:proofErr w:type="spellEnd"/>
      <w:r w:rsidRPr="008A2A21">
        <w:rPr>
          <w:rFonts w:ascii="Times New Roman" w:hAnsi="Times New Roman" w:cs="Times New Roman"/>
          <w:i/>
          <w:lang w:val="en-GB"/>
          <w:rPrChange w:id="955" w:author="mpb" w:date="2023-10-13T17:16:00Z">
            <w:rPr>
              <w:rFonts w:ascii="Times New Roman" w:hAnsi="Times New Roman" w:cs="Times New Roman"/>
              <w:i/>
              <w:sz w:val="20"/>
              <w:szCs w:val="20"/>
              <w:lang w:val="es-ES"/>
            </w:rPr>
          </w:rPrChange>
        </w:rPr>
        <w:t xml:space="preserve"> de Montes y </w:t>
      </w:r>
      <w:proofErr w:type="spellStart"/>
      <w:r w:rsidRPr="008A2A21">
        <w:rPr>
          <w:rFonts w:ascii="Times New Roman" w:hAnsi="Times New Roman" w:cs="Times New Roman"/>
          <w:i/>
          <w:lang w:val="en-GB"/>
          <w:rPrChange w:id="956" w:author="mpb" w:date="2023-10-13T17:16:00Z">
            <w:rPr>
              <w:rFonts w:ascii="Times New Roman" w:hAnsi="Times New Roman" w:cs="Times New Roman"/>
              <w:i/>
              <w:sz w:val="20"/>
              <w:szCs w:val="20"/>
              <w:lang w:val="es-ES"/>
            </w:rPr>
          </w:rPrChange>
        </w:rPr>
        <w:t>Plantíos</w:t>
      </w:r>
      <w:proofErr w:type="spellEnd"/>
      <w:r w:rsidRPr="008A2A21">
        <w:rPr>
          <w:rFonts w:ascii="Times New Roman" w:hAnsi="Times New Roman" w:cs="Times New Roman"/>
          <w:i/>
          <w:lang w:val="en-GB"/>
          <w:rPrChange w:id="957" w:author="mpb" w:date="2023-10-13T17:16:00Z">
            <w:rPr>
              <w:rFonts w:ascii="Times New Roman" w:hAnsi="Times New Roman" w:cs="Times New Roman"/>
              <w:i/>
              <w:sz w:val="20"/>
              <w:szCs w:val="20"/>
              <w:lang w:val="es-ES"/>
            </w:rPr>
          </w:rPrChange>
        </w:rPr>
        <w:t xml:space="preserve"> (1574–1748). </w:t>
      </w:r>
      <w:proofErr w:type="spellStart"/>
      <w:r w:rsidRPr="008A2A21">
        <w:rPr>
          <w:rFonts w:ascii="Times New Roman" w:hAnsi="Times New Roman" w:cs="Times New Roman"/>
          <w:i/>
          <w:lang w:val="en-GB"/>
          <w:rPrChange w:id="958" w:author="mpb" w:date="2023-10-13T17:16:00Z">
            <w:rPr>
              <w:rFonts w:ascii="Times New Roman" w:hAnsi="Times New Roman" w:cs="Times New Roman"/>
              <w:i/>
              <w:sz w:val="20"/>
              <w:szCs w:val="20"/>
              <w:lang w:val="es-ES"/>
            </w:rPr>
          </w:rPrChange>
        </w:rPr>
        <w:t>Derecho</w:t>
      </w:r>
      <w:proofErr w:type="spellEnd"/>
      <w:r w:rsidRPr="008A2A21">
        <w:rPr>
          <w:rFonts w:ascii="Times New Roman" w:hAnsi="Times New Roman" w:cs="Times New Roman"/>
          <w:i/>
          <w:lang w:val="en-GB"/>
          <w:rPrChange w:id="959" w:author="mpb" w:date="2023-10-13T17:16:00Z">
            <w:rPr>
              <w:rFonts w:ascii="Times New Roman" w:hAnsi="Times New Roman" w:cs="Times New Roman"/>
              <w:i/>
              <w:sz w:val="20"/>
              <w:szCs w:val="20"/>
              <w:lang w:val="es-ES"/>
            </w:rPr>
          </w:rPrChange>
        </w:rPr>
        <w:t xml:space="preserve"> y </w:t>
      </w:r>
      <w:proofErr w:type="spellStart"/>
      <w:r w:rsidRPr="008A2A21">
        <w:rPr>
          <w:rFonts w:ascii="Times New Roman" w:hAnsi="Times New Roman" w:cs="Times New Roman"/>
          <w:i/>
          <w:lang w:val="en-GB"/>
          <w:rPrChange w:id="960" w:author="mpb" w:date="2023-10-13T17:16:00Z">
            <w:rPr>
              <w:rFonts w:ascii="Times New Roman" w:hAnsi="Times New Roman" w:cs="Times New Roman"/>
              <w:i/>
              <w:sz w:val="20"/>
              <w:szCs w:val="20"/>
              <w:lang w:val="es-ES"/>
            </w:rPr>
          </w:rPrChange>
        </w:rPr>
        <w:t>política</w:t>
      </w:r>
      <w:proofErr w:type="spellEnd"/>
      <w:r w:rsidRPr="008A2A21">
        <w:rPr>
          <w:rFonts w:ascii="Times New Roman" w:hAnsi="Times New Roman" w:cs="Times New Roman"/>
          <w:i/>
          <w:lang w:val="en-GB"/>
          <w:rPrChange w:id="961" w:author="mpb" w:date="2023-10-13T17:16:00Z">
            <w:rPr>
              <w:rFonts w:ascii="Times New Roman" w:hAnsi="Times New Roman" w:cs="Times New Roman"/>
              <w:i/>
              <w:sz w:val="20"/>
              <w:szCs w:val="20"/>
              <w:lang w:val="es-ES"/>
            </w:rPr>
          </w:rPrChange>
        </w:rPr>
        <w:t xml:space="preserve"> </w:t>
      </w:r>
      <w:proofErr w:type="spellStart"/>
      <w:r w:rsidRPr="008A2A21">
        <w:rPr>
          <w:rFonts w:ascii="Times New Roman" w:hAnsi="Times New Roman" w:cs="Times New Roman"/>
          <w:i/>
          <w:lang w:val="en-GB"/>
          <w:rPrChange w:id="962" w:author="mpb" w:date="2023-10-13T17:16:00Z">
            <w:rPr>
              <w:rFonts w:ascii="Times New Roman" w:hAnsi="Times New Roman" w:cs="Times New Roman"/>
              <w:i/>
              <w:sz w:val="20"/>
              <w:szCs w:val="20"/>
              <w:lang w:val="es-ES"/>
            </w:rPr>
          </w:rPrChange>
        </w:rPr>
        <w:t>forestal</w:t>
      </w:r>
      <w:proofErr w:type="spellEnd"/>
      <w:r w:rsidRPr="008A2A21">
        <w:rPr>
          <w:rFonts w:ascii="Times New Roman" w:hAnsi="Times New Roman" w:cs="Times New Roman"/>
          <w:i/>
          <w:lang w:val="en-GB"/>
          <w:rPrChange w:id="963" w:author="mpb" w:date="2023-10-13T17:16:00Z">
            <w:rPr>
              <w:rFonts w:ascii="Times New Roman" w:hAnsi="Times New Roman" w:cs="Times New Roman"/>
              <w:i/>
              <w:sz w:val="20"/>
              <w:szCs w:val="20"/>
              <w:lang w:val="es-ES"/>
            </w:rPr>
          </w:rPrChange>
        </w:rPr>
        <w:t xml:space="preserve"> para las armadas </w:t>
      </w:r>
      <w:proofErr w:type="spellStart"/>
      <w:r w:rsidRPr="008A2A21">
        <w:rPr>
          <w:rFonts w:ascii="Times New Roman" w:hAnsi="Times New Roman" w:cs="Times New Roman"/>
          <w:i/>
          <w:lang w:val="en-GB"/>
          <w:rPrChange w:id="964" w:author="mpb" w:date="2023-10-13T17:16:00Z">
            <w:rPr>
              <w:rFonts w:ascii="Times New Roman" w:hAnsi="Times New Roman" w:cs="Times New Roman"/>
              <w:i/>
              <w:sz w:val="20"/>
              <w:szCs w:val="20"/>
              <w:lang w:val="es-ES"/>
            </w:rPr>
          </w:rPrChange>
        </w:rPr>
        <w:t>en</w:t>
      </w:r>
      <w:proofErr w:type="spellEnd"/>
      <w:r w:rsidRPr="008A2A21">
        <w:rPr>
          <w:rFonts w:ascii="Times New Roman" w:hAnsi="Times New Roman" w:cs="Times New Roman"/>
          <w:i/>
          <w:lang w:val="en-GB"/>
          <w:rPrChange w:id="965" w:author="mpb" w:date="2023-10-13T17:16:00Z">
            <w:rPr>
              <w:rFonts w:ascii="Times New Roman" w:hAnsi="Times New Roman" w:cs="Times New Roman"/>
              <w:i/>
              <w:sz w:val="20"/>
              <w:szCs w:val="20"/>
              <w:lang w:val="es-ES"/>
            </w:rPr>
          </w:rPrChange>
        </w:rPr>
        <w:t xml:space="preserve"> la </w:t>
      </w:r>
      <w:proofErr w:type="spellStart"/>
      <w:r w:rsidRPr="008A2A21">
        <w:rPr>
          <w:rFonts w:ascii="Times New Roman" w:hAnsi="Times New Roman" w:cs="Times New Roman"/>
          <w:i/>
          <w:lang w:val="en-GB"/>
          <w:rPrChange w:id="966" w:author="mpb" w:date="2023-10-13T17:16:00Z">
            <w:rPr>
              <w:rFonts w:ascii="Times New Roman" w:hAnsi="Times New Roman" w:cs="Times New Roman"/>
              <w:i/>
              <w:sz w:val="20"/>
              <w:szCs w:val="20"/>
              <w:lang w:val="es-ES"/>
            </w:rPr>
          </w:rPrChange>
        </w:rPr>
        <w:t>Edad</w:t>
      </w:r>
      <w:proofErr w:type="spellEnd"/>
      <w:r w:rsidRPr="008A2A21">
        <w:rPr>
          <w:rFonts w:ascii="Times New Roman" w:hAnsi="Times New Roman" w:cs="Times New Roman"/>
          <w:i/>
          <w:lang w:val="en-GB"/>
          <w:rPrChange w:id="967" w:author="mpb" w:date="2023-10-13T17:16:00Z">
            <w:rPr>
              <w:rFonts w:ascii="Times New Roman" w:hAnsi="Times New Roman" w:cs="Times New Roman"/>
              <w:i/>
              <w:sz w:val="20"/>
              <w:szCs w:val="20"/>
              <w:lang w:val="es-ES"/>
            </w:rPr>
          </w:rPrChange>
        </w:rPr>
        <w:t xml:space="preserve"> </w:t>
      </w:r>
      <w:proofErr w:type="spellStart"/>
      <w:r w:rsidRPr="008A2A21">
        <w:rPr>
          <w:rFonts w:ascii="Times New Roman" w:hAnsi="Times New Roman" w:cs="Times New Roman"/>
          <w:i/>
          <w:lang w:val="en-GB"/>
          <w:rPrChange w:id="968" w:author="mpb" w:date="2023-10-13T17:16:00Z">
            <w:rPr>
              <w:rFonts w:ascii="Times New Roman" w:hAnsi="Times New Roman" w:cs="Times New Roman"/>
              <w:i/>
              <w:sz w:val="20"/>
              <w:szCs w:val="20"/>
              <w:lang w:val="es-ES"/>
            </w:rPr>
          </w:rPrChange>
        </w:rPr>
        <w:t>Moderna</w:t>
      </w:r>
      <w:proofErr w:type="spellEnd"/>
      <w:r w:rsidRPr="008A2A21">
        <w:rPr>
          <w:rFonts w:ascii="Times New Roman" w:hAnsi="Times New Roman" w:cs="Times New Roman"/>
          <w:lang w:val="en-GB"/>
          <w:rPrChange w:id="969" w:author="mpb" w:date="2023-10-13T17:16:00Z">
            <w:rPr>
              <w:rFonts w:ascii="Times New Roman" w:hAnsi="Times New Roman" w:cs="Times New Roman"/>
              <w:sz w:val="20"/>
              <w:szCs w:val="20"/>
              <w:lang w:val="es-ES"/>
            </w:rPr>
          </w:rPrChange>
        </w:rPr>
        <w:t xml:space="preserve"> (Valencia: </w:t>
      </w:r>
      <w:proofErr w:type="spellStart"/>
      <w:r w:rsidRPr="008A2A21">
        <w:rPr>
          <w:rFonts w:ascii="Times New Roman" w:hAnsi="Times New Roman" w:cs="Times New Roman"/>
          <w:lang w:val="en-GB"/>
          <w:rPrChange w:id="970" w:author="mpb" w:date="2023-10-13T17:16:00Z">
            <w:rPr>
              <w:rFonts w:ascii="Times New Roman" w:hAnsi="Times New Roman" w:cs="Times New Roman"/>
              <w:sz w:val="20"/>
              <w:szCs w:val="20"/>
              <w:lang w:val="es-ES"/>
            </w:rPr>
          </w:rPrChange>
        </w:rPr>
        <w:t>Tirant</w:t>
      </w:r>
      <w:proofErr w:type="spellEnd"/>
      <w:r w:rsidRPr="008A2A21">
        <w:rPr>
          <w:rFonts w:ascii="Times New Roman" w:hAnsi="Times New Roman" w:cs="Times New Roman"/>
          <w:lang w:val="en-GB"/>
          <w:rPrChange w:id="971" w:author="mpb" w:date="2023-10-13T17:16:00Z">
            <w:rPr>
              <w:rFonts w:ascii="Times New Roman" w:hAnsi="Times New Roman" w:cs="Times New Roman"/>
              <w:sz w:val="20"/>
              <w:szCs w:val="20"/>
              <w:lang w:val="es-ES"/>
            </w:rPr>
          </w:rPrChange>
        </w:rPr>
        <w:t xml:space="preserve"> Lo Blanch, 2015), 46–47.</w:t>
      </w:r>
    </w:p>
  </w:footnote>
  <w:footnote w:id="19">
    <w:p w14:paraId="77622DAE" w14:textId="62B3E09C" w:rsidR="001569C8" w:rsidRPr="008A2A21" w:rsidRDefault="001569C8">
      <w:pPr>
        <w:pStyle w:val="NoSpacing"/>
        <w:ind w:left="708" w:hanging="708"/>
        <w:jc w:val="both"/>
        <w:rPr>
          <w:rFonts w:ascii="Times New Roman" w:hAnsi="Times New Roman" w:cs="Times New Roman"/>
          <w:lang w:val="en-GB"/>
          <w:rPrChange w:id="972" w:author="mpb" w:date="2023-10-13T17:16:00Z">
            <w:rPr>
              <w:rFonts w:ascii="Times New Roman" w:hAnsi="Times New Roman" w:cs="Times New Roman"/>
              <w:sz w:val="20"/>
              <w:szCs w:val="20"/>
              <w:lang w:val="es-ES"/>
            </w:rPr>
          </w:rPrChange>
        </w:rPr>
        <w:pPrChange w:id="973" w:author="mac_pro" w:date="2023-10-12T23:54:00Z">
          <w:pPr>
            <w:pStyle w:val="NoSpacing"/>
            <w:jc w:val="both"/>
          </w:pPr>
        </w:pPrChange>
      </w:pPr>
      <w:r w:rsidRPr="008A2A21">
        <w:rPr>
          <w:rStyle w:val="FootnoteReference"/>
          <w:rFonts w:ascii="Times New Roman" w:hAnsi="Times New Roman" w:cs="Times New Roman"/>
          <w:vertAlign w:val="baseline"/>
          <w:lang w:val="en-GB"/>
          <w:rPrChange w:id="974" w:author="mpb" w:date="2023-10-13T17:16:00Z">
            <w:rPr>
              <w:rStyle w:val="FootnoteReference"/>
              <w:rFonts w:ascii="Times New Roman" w:hAnsi="Times New Roman" w:cs="Times New Roman"/>
              <w:sz w:val="20"/>
              <w:szCs w:val="20"/>
              <w:lang w:val="en-GB"/>
            </w:rPr>
          </w:rPrChange>
        </w:rPr>
        <w:footnoteRef/>
      </w:r>
      <w:r w:rsidRPr="008A2A21">
        <w:rPr>
          <w:rFonts w:ascii="Times New Roman" w:hAnsi="Times New Roman" w:cs="Times New Roman"/>
          <w:lang w:val="en-GB"/>
          <w:rPrChange w:id="975" w:author="mpb" w:date="2023-10-13T17:16:00Z">
            <w:rPr>
              <w:rFonts w:ascii="Times New Roman" w:hAnsi="Times New Roman" w:cs="Times New Roman"/>
              <w:sz w:val="20"/>
              <w:szCs w:val="20"/>
              <w:lang w:val="es-ES"/>
            </w:rPr>
          </w:rPrChange>
        </w:rPr>
        <w:t xml:space="preserve"> </w:t>
      </w:r>
      <w:ins w:id="976" w:author="mac_pro" w:date="2023-10-13T00:18:00Z">
        <w:r w:rsidRPr="008A2A21">
          <w:rPr>
            <w:rFonts w:ascii="Times New Roman" w:hAnsi="Times New Roman" w:cs="Times New Roman"/>
            <w:lang w:val="en-GB"/>
            <w:rPrChange w:id="977" w:author="mpb" w:date="2023-10-13T17:16:00Z">
              <w:rPr>
                <w:rFonts w:ascii="Times New Roman" w:hAnsi="Times New Roman" w:cs="Times New Roman"/>
                <w:sz w:val="20"/>
                <w:szCs w:val="20"/>
                <w:lang w:val="es-ES"/>
              </w:rPr>
            </w:rPrChange>
          </w:rPr>
          <w:tab/>
        </w:r>
      </w:ins>
      <w:r w:rsidRPr="008A2A21">
        <w:rPr>
          <w:rFonts w:ascii="Times New Roman" w:hAnsi="Times New Roman" w:cs="Times New Roman"/>
          <w:lang w:val="en-GB"/>
          <w:rPrChange w:id="978" w:author="mpb" w:date="2023-10-13T17:16:00Z">
            <w:rPr>
              <w:rFonts w:ascii="Times New Roman" w:hAnsi="Times New Roman" w:cs="Times New Roman"/>
              <w:sz w:val="20"/>
              <w:szCs w:val="20"/>
              <w:lang w:val="es-ES"/>
            </w:rPr>
          </w:rPrChange>
        </w:rPr>
        <w:t xml:space="preserve">Ignacio </w:t>
      </w:r>
      <w:proofErr w:type="spellStart"/>
      <w:r w:rsidRPr="008A2A21">
        <w:rPr>
          <w:rFonts w:ascii="Times New Roman" w:hAnsi="Times New Roman" w:cs="Times New Roman"/>
          <w:lang w:val="en-GB"/>
          <w:rPrChange w:id="979" w:author="mpb" w:date="2023-10-13T17:16:00Z">
            <w:rPr>
              <w:rFonts w:ascii="Times New Roman" w:hAnsi="Times New Roman" w:cs="Times New Roman"/>
              <w:sz w:val="20"/>
              <w:szCs w:val="20"/>
              <w:lang w:val="es-ES"/>
            </w:rPr>
          </w:rPrChange>
        </w:rPr>
        <w:t>García</w:t>
      </w:r>
      <w:proofErr w:type="spellEnd"/>
      <w:r w:rsidRPr="008A2A21">
        <w:rPr>
          <w:rFonts w:ascii="Times New Roman" w:hAnsi="Times New Roman" w:cs="Times New Roman"/>
          <w:lang w:val="en-GB"/>
          <w:rPrChange w:id="980" w:author="mpb" w:date="2023-10-13T17:16:00Z">
            <w:rPr>
              <w:rFonts w:ascii="Times New Roman" w:hAnsi="Times New Roman" w:cs="Times New Roman"/>
              <w:sz w:val="20"/>
              <w:szCs w:val="20"/>
              <w:lang w:val="es-ES"/>
            </w:rPr>
          </w:rPrChange>
        </w:rPr>
        <w:t xml:space="preserve"> Pereda, Inés González </w:t>
      </w:r>
      <w:proofErr w:type="spellStart"/>
      <w:r w:rsidRPr="008A2A21">
        <w:rPr>
          <w:rFonts w:ascii="Times New Roman" w:hAnsi="Times New Roman" w:cs="Times New Roman"/>
          <w:lang w:val="en-GB"/>
          <w:rPrChange w:id="981" w:author="mpb" w:date="2023-10-13T17:16:00Z">
            <w:rPr>
              <w:rFonts w:ascii="Times New Roman" w:hAnsi="Times New Roman" w:cs="Times New Roman"/>
              <w:sz w:val="20"/>
              <w:szCs w:val="20"/>
              <w:lang w:val="es-ES"/>
            </w:rPr>
          </w:rPrChange>
        </w:rPr>
        <w:t>Doncel</w:t>
      </w:r>
      <w:proofErr w:type="spellEnd"/>
      <w:r w:rsidRPr="008A2A21">
        <w:rPr>
          <w:rFonts w:ascii="Times New Roman" w:hAnsi="Times New Roman" w:cs="Times New Roman"/>
          <w:lang w:val="en-GB"/>
          <w:rPrChange w:id="982" w:author="mpb" w:date="2023-10-13T17:16:00Z">
            <w:rPr>
              <w:rFonts w:ascii="Times New Roman" w:hAnsi="Times New Roman" w:cs="Times New Roman"/>
              <w:sz w:val="20"/>
              <w:szCs w:val="20"/>
              <w:lang w:val="es-ES"/>
            </w:rPr>
          </w:rPrChange>
        </w:rPr>
        <w:t xml:space="preserve">, </w:t>
      </w:r>
      <w:ins w:id="983" w:author="mpb" w:date="2023-10-13T17:05:00Z">
        <w:r w:rsidRPr="008A2A21">
          <w:rPr>
            <w:rFonts w:ascii="Times New Roman" w:hAnsi="Times New Roman" w:cs="Times New Roman"/>
            <w:lang w:val="en-GB"/>
          </w:rPr>
          <w:t xml:space="preserve">and </w:t>
        </w:r>
      </w:ins>
      <w:r w:rsidRPr="008A2A21">
        <w:rPr>
          <w:rFonts w:ascii="Times New Roman" w:hAnsi="Times New Roman" w:cs="Times New Roman"/>
          <w:lang w:val="en-GB"/>
          <w:rPrChange w:id="984" w:author="mpb" w:date="2023-10-13T17:16:00Z">
            <w:rPr>
              <w:rFonts w:ascii="Times New Roman" w:hAnsi="Times New Roman" w:cs="Times New Roman"/>
              <w:sz w:val="20"/>
              <w:szCs w:val="20"/>
              <w:lang w:val="es-ES"/>
            </w:rPr>
          </w:rPrChange>
        </w:rPr>
        <w:t xml:space="preserve">Luis Gil Sánchez, “La </w:t>
      </w:r>
      <w:proofErr w:type="spellStart"/>
      <w:r w:rsidRPr="008A2A21">
        <w:rPr>
          <w:rFonts w:ascii="Times New Roman" w:hAnsi="Times New Roman" w:cs="Times New Roman"/>
          <w:lang w:val="en-GB"/>
          <w:rPrChange w:id="985" w:author="mpb" w:date="2023-10-13T17:16:00Z">
            <w:rPr>
              <w:rFonts w:ascii="Times New Roman" w:hAnsi="Times New Roman" w:cs="Times New Roman"/>
              <w:sz w:val="20"/>
              <w:szCs w:val="20"/>
              <w:lang w:val="es-ES"/>
            </w:rPr>
          </w:rPrChange>
        </w:rPr>
        <w:t>primera</w:t>
      </w:r>
      <w:proofErr w:type="spellEnd"/>
      <w:r w:rsidRPr="008A2A21">
        <w:rPr>
          <w:rFonts w:ascii="Times New Roman" w:hAnsi="Times New Roman" w:cs="Times New Roman"/>
          <w:lang w:val="en-GB"/>
          <w:rPrChange w:id="986"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987" w:author="mpb" w:date="2023-10-13T17:16:00Z">
            <w:rPr>
              <w:rFonts w:ascii="Times New Roman" w:hAnsi="Times New Roman" w:cs="Times New Roman"/>
              <w:sz w:val="20"/>
              <w:szCs w:val="20"/>
              <w:lang w:val="es-ES"/>
            </w:rPr>
          </w:rPrChange>
        </w:rPr>
        <w:t>Dirección</w:t>
      </w:r>
      <w:proofErr w:type="spellEnd"/>
      <w:r w:rsidRPr="008A2A21">
        <w:rPr>
          <w:rFonts w:ascii="Times New Roman" w:hAnsi="Times New Roman" w:cs="Times New Roman"/>
          <w:lang w:val="en-GB"/>
          <w:rPrChange w:id="988" w:author="mpb" w:date="2023-10-13T17:16:00Z">
            <w:rPr>
              <w:rFonts w:ascii="Times New Roman" w:hAnsi="Times New Roman" w:cs="Times New Roman"/>
              <w:sz w:val="20"/>
              <w:szCs w:val="20"/>
              <w:lang w:val="es-ES"/>
            </w:rPr>
          </w:rPrChange>
        </w:rPr>
        <w:t xml:space="preserve"> General de Montes (1833–1842)</w:t>
      </w:r>
      <w:del w:id="989" w:author="mac_pro" w:date="2023-10-13T00:25:00Z">
        <w:r w:rsidRPr="008A2A21" w:rsidDel="006944D3">
          <w:rPr>
            <w:rFonts w:ascii="Times New Roman" w:hAnsi="Times New Roman" w:cs="Times New Roman"/>
            <w:lang w:val="en-GB"/>
            <w:rPrChange w:id="990" w:author="mpb" w:date="2023-10-13T17:16:00Z">
              <w:rPr>
                <w:rFonts w:ascii="Times New Roman" w:hAnsi="Times New Roman" w:cs="Times New Roman"/>
                <w:sz w:val="20"/>
                <w:szCs w:val="20"/>
                <w:lang w:val="es-ES"/>
              </w:rPr>
            </w:rPrChange>
          </w:rPr>
          <w:delText>,”</w:delText>
        </w:r>
      </w:del>
      <w:ins w:id="991" w:author="mac_pro" w:date="2023-10-13T00:25:00Z">
        <w:r w:rsidRPr="008A2A21">
          <w:rPr>
            <w:rFonts w:ascii="Times New Roman" w:hAnsi="Times New Roman" w:cs="Times New Roman"/>
            <w:lang w:val="en-GB"/>
            <w:rPrChange w:id="992" w:author="mpb" w:date="2023-10-13T17:16:00Z">
              <w:rPr>
                <w:rFonts w:ascii="Times New Roman" w:hAnsi="Times New Roman" w:cs="Times New Roman"/>
                <w:sz w:val="20"/>
                <w:szCs w:val="20"/>
                <w:lang w:val="es-ES"/>
              </w:rPr>
            </w:rPrChange>
          </w:rPr>
          <w:t>”,</w:t>
        </w:r>
      </w:ins>
      <w:r w:rsidRPr="008A2A21">
        <w:rPr>
          <w:rFonts w:ascii="Times New Roman" w:hAnsi="Times New Roman" w:cs="Times New Roman"/>
          <w:lang w:val="en-GB"/>
          <w:rPrChange w:id="993"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i/>
          <w:lang w:val="en-GB"/>
          <w:rPrChange w:id="994" w:author="mpb" w:date="2023-10-13T17:16:00Z">
            <w:rPr>
              <w:rFonts w:ascii="Times New Roman" w:hAnsi="Times New Roman" w:cs="Times New Roman"/>
              <w:i/>
              <w:sz w:val="20"/>
              <w:szCs w:val="20"/>
              <w:lang w:val="es-ES"/>
            </w:rPr>
          </w:rPrChange>
        </w:rPr>
        <w:t>Quaderns</w:t>
      </w:r>
      <w:proofErr w:type="spellEnd"/>
      <w:r w:rsidRPr="008A2A21">
        <w:rPr>
          <w:rFonts w:ascii="Times New Roman" w:hAnsi="Times New Roman" w:cs="Times New Roman"/>
          <w:i/>
          <w:lang w:val="en-GB"/>
          <w:rPrChange w:id="995" w:author="mpb" w:date="2023-10-13T17:16:00Z">
            <w:rPr>
              <w:rFonts w:ascii="Times New Roman" w:hAnsi="Times New Roman" w:cs="Times New Roman"/>
              <w:i/>
              <w:sz w:val="20"/>
              <w:szCs w:val="20"/>
              <w:lang w:val="es-ES"/>
            </w:rPr>
          </w:rPrChange>
        </w:rPr>
        <w:t xml:space="preserve"> </w:t>
      </w:r>
      <w:proofErr w:type="spellStart"/>
      <w:r w:rsidRPr="008A2A21">
        <w:rPr>
          <w:rFonts w:ascii="Times New Roman" w:hAnsi="Times New Roman" w:cs="Times New Roman"/>
          <w:i/>
          <w:lang w:val="en-GB"/>
          <w:rPrChange w:id="996" w:author="mpb" w:date="2023-10-13T17:16:00Z">
            <w:rPr>
              <w:rFonts w:ascii="Times New Roman" w:hAnsi="Times New Roman" w:cs="Times New Roman"/>
              <w:i/>
              <w:sz w:val="20"/>
              <w:szCs w:val="20"/>
              <w:lang w:val="es-ES"/>
            </w:rPr>
          </w:rPrChange>
        </w:rPr>
        <w:t>d’Història</w:t>
      </w:r>
      <w:proofErr w:type="spellEnd"/>
      <w:r w:rsidRPr="008A2A21">
        <w:rPr>
          <w:rFonts w:ascii="Times New Roman" w:hAnsi="Times New Roman" w:cs="Times New Roman"/>
          <w:i/>
          <w:lang w:val="en-GB"/>
          <w:rPrChange w:id="997" w:author="mpb" w:date="2023-10-13T17:16:00Z">
            <w:rPr>
              <w:rFonts w:ascii="Times New Roman" w:hAnsi="Times New Roman" w:cs="Times New Roman"/>
              <w:i/>
              <w:sz w:val="20"/>
              <w:szCs w:val="20"/>
              <w:lang w:val="es-ES"/>
            </w:rPr>
          </w:rPrChange>
        </w:rPr>
        <w:t xml:space="preserve"> de l’Enginyeria</w:t>
      </w:r>
      <w:r w:rsidRPr="008A2A21">
        <w:rPr>
          <w:rFonts w:ascii="Times New Roman" w:hAnsi="Times New Roman" w:cs="Times New Roman"/>
          <w:lang w:val="en-GB"/>
          <w:rPrChange w:id="998" w:author="mpb" w:date="2023-10-13T17:16:00Z">
            <w:rPr>
              <w:rFonts w:ascii="Times New Roman" w:hAnsi="Times New Roman" w:cs="Times New Roman"/>
              <w:sz w:val="20"/>
              <w:szCs w:val="20"/>
              <w:lang w:val="es-ES"/>
            </w:rPr>
          </w:rPrChange>
        </w:rPr>
        <w:t>13 (2012), 215–230.</w:t>
      </w:r>
    </w:p>
  </w:footnote>
  <w:footnote w:id="20">
    <w:p w14:paraId="0C7F72B6" w14:textId="6EF2C434" w:rsidR="001569C8" w:rsidRPr="008A2A21" w:rsidRDefault="001569C8">
      <w:pPr>
        <w:pStyle w:val="NoSpacing"/>
        <w:ind w:left="708" w:hanging="708"/>
        <w:jc w:val="both"/>
        <w:rPr>
          <w:rFonts w:ascii="Times New Roman" w:hAnsi="Times New Roman" w:cs="Times New Roman"/>
          <w:lang w:val="en-GB"/>
          <w:rPrChange w:id="1001" w:author="mpb" w:date="2023-10-13T17:16:00Z">
            <w:rPr>
              <w:rFonts w:ascii="Times New Roman" w:hAnsi="Times New Roman" w:cs="Times New Roman"/>
              <w:sz w:val="20"/>
              <w:szCs w:val="20"/>
              <w:lang w:val="es-ES"/>
            </w:rPr>
          </w:rPrChange>
        </w:rPr>
        <w:pPrChange w:id="1002" w:author="mac_pro" w:date="2023-10-12T23:54:00Z">
          <w:pPr>
            <w:pStyle w:val="NoSpacing"/>
            <w:jc w:val="both"/>
          </w:pPr>
        </w:pPrChange>
      </w:pPr>
      <w:r w:rsidRPr="008A2A21">
        <w:rPr>
          <w:rStyle w:val="FootnoteReference"/>
          <w:rFonts w:ascii="Times New Roman" w:hAnsi="Times New Roman" w:cs="Times New Roman"/>
          <w:vertAlign w:val="baseline"/>
          <w:lang w:val="en-GB"/>
          <w:rPrChange w:id="1003" w:author="mpb" w:date="2023-10-13T17:16:00Z">
            <w:rPr>
              <w:rStyle w:val="FootnoteReference"/>
              <w:rFonts w:ascii="Times New Roman" w:hAnsi="Times New Roman" w:cs="Times New Roman"/>
              <w:sz w:val="20"/>
              <w:szCs w:val="20"/>
              <w:lang w:val="en-GB"/>
            </w:rPr>
          </w:rPrChange>
        </w:rPr>
        <w:footnoteRef/>
      </w:r>
      <w:r w:rsidRPr="008A2A21">
        <w:rPr>
          <w:rFonts w:ascii="Times New Roman" w:hAnsi="Times New Roman" w:cs="Times New Roman"/>
          <w:lang w:val="en-GB"/>
          <w:rPrChange w:id="1004" w:author="mpb" w:date="2023-10-13T17:16:00Z">
            <w:rPr>
              <w:rFonts w:ascii="Times New Roman" w:hAnsi="Times New Roman" w:cs="Times New Roman"/>
              <w:sz w:val="20"/>
              <w:szCs w:val="20"/>
              <w:lang w:val="es-ES"/>
            </w:rPr>
          </w:rPrChange>
        </w:rPr>
        <w:t xml:space="preserve"> </w:t>
      </w:r>
      <w:ins w:id="1005" w:author="mac_pro" w:date="2023-10-13T00:18:00Z">
        <w:r w:rsidRPr="008A2A21">
          <w:rPr>
            <w:rFonts w:ascii="Times New Roman" w:hAnsi="Times New Roman" w:cs="Times New Roman"/>
            <w:lang w:val="en-GB"/>
            <w:rPrChange w:id="1006" w:author="mpb" w:date="2023-10-13T17:16:00Z">
              <w:rPr>
                <w:rFonts w:ascii="Times New Roman" w:hAnsi="Times New Roman" w:cs="Times New Roman"/>
                <w:sz w:val="20"/>
                <w:szCs w:val="20"/>
                <w:lang w:val="es-ES"/>
              </w:rPr>
            </w:rPrChange>
          </w:rPr>
          <w:tab/>
        </w:r>
      </w:ins>
      <w:r w:rsidRPr="008A2A21">
        <w:rPr>
          <w:rFonts w:ascii="Times New Roman" w:hAnsi="Times New Roman" w:cs="Times New Roman"/>
          <w:lang w:val="en-GB"/>
          <w:rPrChange w:id="1007" w:author="mpb" w:date="2023-10-13T17:16:00Z">
            <w:rPr>
              <w:rFonts w:ascii="Times New Roman" w:hAnsi="Times New Roman" w:cs="Times New Roman"/>
              <w:sz w:val="20"/>
              <w:szCs w:val="20"/>
              <w:lang w:val="es-ES"/>
            </w:rPr>
          </w:rPrChange>
        </w:rPr>
        <w:t>Vicente Casals Costa, “</w:t>
      </w:r>
      <w:proofErr w:type="spellStart"/>
      <w:r w:rsidRPr="008A2A21">
        <w:rPr>
          <w:rFonts w:ascii="Times New Roman" w:hAnsi="Times New Roman" w:cs="Times New Roman"/>
          <w:lang w:val="en-GB"/>
          <w:rPrChange w:id="1008" w:author="mpb" w:date="2023-10-13T17:16:00Z">
            <w:rPr>
              <w:rFonts w:ascii="Times New Roman" w:hAnsi="Times New Roman" w:cs="Times New Roman"/>
              <w:sz w:val="20"/>
              <w:szCs w:val="20"/>
              <w:lang w:val="es-ES"/>
            </w:rPr>
          </w:rPrChange>
        </w:rPr>
        <w:t>Conocimiento</w:t>
      </w:r>
      <w:proofErr w:type="spellEnd"/>
      <w:r w:rsidRPr="008A2A21">
        <w:rPr>
          <w:rFonts w:ascii="Times New Roman" w:hAnsi="Times New Roman" w:cs="Times New Roman"/>
          <w:lang w:val="en-GB"/>
          <w:rPrChange w:id="1009"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1010" w:author="mpb" w:date="2023-10-13T17:16:00Z">
            <w:rPr>
              <w:rFonts w:ascii="Times New Roman" w:hAnsi="Times New Roman" w:cs="Times New Roman"/>
              <w:sz w:val="20"/>
              <w:szCs w:val="20"/>
              <w:lang w:val="es-ES"/>
            </w:rPr>
          </w:rPrChange>
        </w:rPr>
        <w:t>científico</w:t>
      </w:r>
      <w:proofErr w:type="spellEnd"/>
      <w:r w:rsidRPr="008A2A21">
        <w:rPr>
          <w:rFonts w:ascii="Times New Roman" w:hAnsi="Times New Roman" w:cs="Times New Roman"/>
          <w:lang w:val="en-GB"/>
          <w:rPrChange w:id="1011"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1012" w:author="mpb" w:date="2023-10-13T17:16:00Z">
            <w:rPr>
              <w:rFonts w:ascii="Times New Roman" w:hAnsi="Times New Roman" w:cs="Times New Roman"/>
              <w:sz w:val="20"/>
              <w:szCs w:val="20"/>
              <w:lang w:val="es-ES"/>
            </w:rPr>
          </w:rPrChange>
        </w:rPr>
        <w:t>innovación</w:t>
      </w:r>
      <w:proofErr w:type="spellEnd"/>
      <w:r w:rsidRPr="008A2A21">
        <w:rPr>
          <w:rFonts w:ascii="Times New Roman" w:hAnsi="Times New Roman" w:cs="Times New Roman"/>
          <w:lang w:val="en-GB"/>
          <w:rPrChange w:id="1013"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1014" w:author="mpb" w:date="2023-10-13T17:16:00Z">
            <w:rPr>
              <w:rFonts w:ascii="Times New Roman" w:hAnsi="Times New Roman" w:cs="Times New Roman"/>
              <w:sz w:val="20"/>
              <w:szCs w:val="20"/>
              <w:lang w:val="es-ES"/>
            </w:rPr>
          </w:rPrChange>
        </w:rPr>
        <w:t>técnica</w:t>
      </w:r>
      <w:proofErr w:type="spellEnd"/>
      <w:r w:rsidRPr="008A2A21">
        <w:rPr>
          <w:rFonts w:ascii="Times New Roman" w:hAnsi="Times New Roman" w:cs="Times New Roman"/>
          <w:lang w:val="en-GB"/>
          <w:rPrChange w:id="1015" w:author="mpb" w:date="2023-10-13T17:16:00Z">
            <w:rPr>
              <w:rFonts w:ascii="Times New Roman" w:hAnsi="Times New Roman" w:cs="Times New Roman"/>
              <w:sz w:val="20"/>
              <w:szCs w:val="20"/>
              <w:lang w:val="es-ES"/>
            </w:rPr>
          </w:rPrChange>
        </w:rPr>
        <w:t xml:space="preserve"> y </w:t>
      </w:r>
      <w:proofErr w:type="spellStart"/>
      <w:r w:rsidRPr="008A2A21">
        <w:rPr>
          <w:rFonts w:ascii="Times New Roman" w:hAnsi="Times New Roman" w:cs="Times New Roman"/>
          <w:lang w:val="en-GB"/>
          <w:rPrChange w:id="1016" w:author="mpb" w:date="2023-10-13T17:16:00Z">
            <w:rPr>
              <w:rFonts w:ascii="Times New Roman" w:hAnsi="Times New Roman" w:cs="Times New Roman"/>
              <w:sz w:val="20"/>
              <w:szCs w:val="20"/>
              <w:lang w:val="es-ES"/>
            </w:rPr>
          </w:rPrChange>
        </w:rPr>
        <w:t>fomento</w:t>
      </w:r>
      <w:proofErr w:type="spellEnd"/>
      <w:r w:rsidRPr="008A2A21">
        <w:rPr>
          <w:rFonts w:ascii="Times New Roman" w:hAnsi="Times New Roman" w:cs="Times New Roman"/>
          <w:lang w:val="en-GB"/>
          <w:rPrChange w:id="1017" w:author="mpb" w:date="2023-10-13T17:16:00Z">
            <w:rPr>
              <w:rFonts w:ascii="Times New Roman" w:hAnsi="Times New Roman" w:cs="Times New Roman"/>
              <w:sz w:val="20"/>
              <w:szCs w:val="20"/>
              <w:lang w:val="es-ES"/>
            </w:rPr>
          </w:rPrChange>
        </w:rPr>
        <w:t xml:space="preserve"> de </w:t>
      </w:r>
      <w:proofErr w:type="spellStart"/>
      <w:r w:rsidRPr="008A2A21">
        <w:rPr>
          <w:rFonts w:ascii="Times New Roman" w:hAnsi="Times New Roman" w:cs="Times New Roman"/>
          <w:lang w:val="en-GB"/>
          <w:rPrChange w:id="1018" w:author="mpb" w:date="2023-10-13T17:16:00Z">
            <w:rPr>
              <w:rFonts w:ascii="Times New Roman" w:hAnsi="Times New Roman" w:cs="Times New Roman"/>
              <w:sz w:val="20"/>
              <w:szCs w:val="20"/>
              <w:lang w:val="es-ES"/>
            </w:rPr>
          </w:rPrChange>
        </w:rPr>
        <w:t>los</w:t>
      </w:r>
      <w:proofErr w:type="spellEnd"/>
      <w:r w:rsidRPr="008A2A21">
        <w:rPr>
          <w:rFonts w:ascii="Times New Roman" w:hAnsi="Times New Roman" w:cs="Times New Roman"/>
          <w:lang w:val="en-GB"/>
          <w:rPrChange w:id="1019"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1020" w:author="mpb" w:date="2023-10-13T17:16:00Z">
            <w:rPr>
              <w:rFonts w:ascii="Times New Roman" w:hAnsi="Times New Roman" w:cs="Times New Roman"/>
              <w:sz w:val="20"/>
              <w:szCs w:val="20"/>
              <w:lang w:val="es-ES"/>
            </w:rPr>
          </w:rPrChange>
        </w:rPr>
        <w:t>montes</w:t>
      </w:r>
      <w:proofErr w:type="spellEnd"/>
      <w:r w:rsidRPr="008A2A21">
        <w:rPr>
          <w:rFonts w:ascii="Times New Roman" w:hAnsi="Times New Roman" w:cs="Times New Roman"/>
          <w:lang w:val="en-GB"/>
          <w:rPrChange w:id="1021"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1022" w:author="mpb" w:date="2023-10-13T17:16:00Z">
            <w:rPr>
              <w:rFonts w:ascii="Times New Roman" w:hAnsi="Times New Roman" w:cs="Times New Roman"/>
              <w:sz w:val="20"/>
              <w:szCs w:val="20"/>
              <w:lang w:val="es-ES"/>
            </w:rPr>
          </w:rPrChange>
        </w:rPr>
        <w:t>durante</w:t>
      </w:r>
      <w:proofErr w:type="spellEnd"/>
      <w:r w:rsidRPr="008A2A21">
        <w:rPr>
          <w:rFonts w:ascii="Times New Roman" w:hAnsi="Times New Roman" w:cs="Times New Roman"/>
          <w:lang w:val="en-GB"/>
          <w:rPrChange w:id="1023" w:author="mpb" w:date="2023-10-13T17:16:00Z">
            <w:rPr>
              <w:rFonts w:ascii="Times New Roman" w:hAnsi="Times New Roman" w:cs="Times New Roman"/>
              <w:sz w:val="20"/>
              <w:szCs w:val="20"/>
              <w:lang w:val="es-ES"/>
            </w:rPr>
          </w:rPrChange>
        </w:rPr>
        <w:t xml:space="preserve"> el </w:t>
      </w:r>
      <w:proofErr w:type="spellStart"/>
      <w:r w:rsidRPr="008A2A21">
        <w:rPr>
          <w:rFonts w:ascii="Times New Roman" w:hAnsi="Times New Roman" w:cs="Times New Roman"/>
          <w:lang w:val="en-GB"/>
          <w:rPrChange w:id="1024" w:author="mpb" w:date="2023-10-13T17:16:00Z">
            <w:rPr>
              <w:rFonts w:ascii="Times New Roman" w:hAnsi="Times New Roman" w:cs="Times New Roman"/>
              <w:sz w:val="20"/>
              <w:szCs w:val="20"/>
              <w:lang w:val="es-ES"/>
            </w:rPr>
          </w:rPrChange>
        </w:rPr>
        <w:t>siglo</w:t>
      </w:r>
      <w:proofErr w:type="spellEnd"/>
      <w:r w:rsidRPr="008A2A21">
        <w:rPr>
          <w:rFonts w:ascii="Times New Roman" w:hAnsi="Times New Roman" w:cs="Times New Roman"/>
          <w:lang w:val="en-GB"/>
          <w:rPrChange w:id="1025" w:author="mpb" w:date="2023-10-13T17:16:00Z">
            <w:rPr>
              <w:rFonts w:ascii="Times New Roman" w:hAnsi="Times New Roman" w:cs="Times New Roman"/>
              <w:sz w:val="20"/>
              <w:szCs w:val="20"/>
              <w:lang w:val="es-ES"/>
            </w:rPr>
          </w:rPrChange>
        </w:rPr>
        <w:t xml:space="preserve"> XVIII”</w:t>
      </w:r>
      <w:ins w:id="1026" w:author="mpb" w:date="2023-10-13T16:50:00Z">
        <w:r w:rsidRPr="008A2A21">
          <w:rPr>
            <w:rFonts w:ascii="Times New Roman" w:hAnsi="Times New Roman" w:cs="Times New Roman"/>
            <w:lang w:val="en-GB"/>
          </w:rPr>
          <w:t>,</w:t>
        </w:r>
      </w:ins>
      <w:r w:rsidRPr="008A2A21">
        <w:rPr>
          <w:rFonts w:ascii="Times New Roman" w:hAnsi="Times New Roman" w:cs="Times New Roman"/>
          <w:lang w:val="en-GB"/>
          <w:rPrChange w:id="1027" w:author="mpb" w:date="2023-10-13T17:16:00Z">
            <w:rPr>
              <w:rFonts w:ascii="Times New Roman" w:hAnsi="Times New Roman" w:cs="Times New Roman"/>
              <w:sz w:val="20"/>
              <w:szCs w:val="20"/>
              <w:lang w:val="es-ES"/>
            </w:rPr>
          </w:rPrChange>
        </w:rPr>
        <w:t xml:space="preserve"> in Manuel Silva Suárez (ed.)</w:t>
      </w:r>
      <w:ins w:id="1028" w:author="mpb" w:date="2023-10-13T17:05:00Z">
        <w:r w:rsidRPr="008A2A21">
          <w:rPr>
            <w:rFonts w:ascii="Times New Roman" w:hAnsi="Times New Roman" w:cs="Times New Roman"/>
            <w:lang w:val="en-GB"/>
          </w:rPr>
          <w:t>,</w:t>
        </w:r>
      </w:ins>
      <w:r w:rsidRPr="008A2A21">
        <w:rPr>
          <w:rFonts w:ascii="Times New Roman" w:hAnsi="Times New Roman" w:cs="Times New Roman"/>
          <w:lang w:val="en-GB"/>
          <w:rPrChange w:id="1029" w:author="mpb" w:date="2023-10-13T17:16:00Z">
            <w:rPr>
              <w:rFonts w:ascii="Times New Roman" w:hAnsi="Times New Roman" w:cs="Times New Roman"/>
              <w:sz w:val="20"/>
              <w:szCs w:val="20"/>
              <w:lang w:val="es-ES"/>
            </w:rPr>
          </w:rPrChange>
        </w:rPr>
        <w:t xml:space="preserve"> </w:t>
      </w:r>
      <w:r w:rsidRPr="008A2A21">
        <w:rPr>
          <w:rFonts w:ascii="Times New Roman" w:hAnsi="Times New Roman" w:cs="Times New Roman"/>
          <w:i/>
          <w:lang w:val="en-GB"/>
          <w:rPrChange w:id="1030" w:author="mpb" w:date="2023-10-13T17:16:00Z">
            <w:rPr>
              <w:rFonts w:ascii="Times New Roman" w:hAnsi="Times New Roman" w:cs="Times New Roman"/>
              <w:i/>
              <w:sz w:val="20"/>
              <w:szCs w:val="20"/>
              <w:lang w:val="es-ES"/>
            </w:rPr>
          </w:rPrChange>
        </w:rPr>
        <w:t xml:space="preserve">El </w:t>
      </w:r>
      <w:proofErr w:type="spellStart"/>
      <w:r w:rsidRPr="008A2A21">
        <w:rPr>
          <w:rFonts w:ascii="Times New Roman" w:hAnsi="Times New Roman" w:cs="Times New Roman"/>
          <w:i/>
          <w:lang w:val="en-GB"/>
          <w:rPrChange w:id="1031" w:author="mpb" w:date="2023-10-13T17:16:00Z">
            <w:rPr>
              <w:rFonts w:ascii="Times New Roman" w:hAnsi="Times New Roman" w:cs="Times New Roman"/>
              <w:i/>
              <w:sz w:val="20"/>
              <w:szCs w:val="20"/>
              <w:lang w:val="es-ES"/>
            </w:rPr>
          </w:rPrChange>
        </w:rPr>
        <w:t>Siglo</w:t>
      </w:r>
      <w:proofErr w:type="spellEnd"/>
      <w:r w:rsidRPr="008A2A21">
        <w:rPr>
          <w:rFonts w:ascii="Times New Roman" w:hAnsi="Times New Roman" w:cs="Times New Roman"/>
          <w:i/>
          <w:lang w:val="en-GB"/>
          <w:rPrChange w:id="1032" w:author="mpb" w:date="2023-10-13T17:16:00Z">
            <w:rPr>
              <w:rFonts w:ascii="Times New Roman" w:hAnsi="Times New Roman" w:cs="Times New Roman"/>
              <w:i/>
              <w:sz w:val="20"/>
              <w:szCs w:val="20"/>
              <w:lang w:val="es-ES"/>
            </w:rPr>
          </w:rPrChange>
        </w:rPr>
        <w:t xml:space="preserve"> de las </w:t>
      </w:r>
      <w:proofErr w:type="spellStart"/>
      <w:r w:rsidRPr="008A2A21">
        <w:rPr>
          <w:rFonts w:ascii="Times New Roman" w:hAnsi="Times New Roman" w:cs="Times New Roman"/>
          <w:i/>
          <w:lang w:val="en-GB"/>
          <w:rPrChange w:id="1033" w:author="mpb" w:date="2023-10-13T17:16:00Z">
            <w:rPr>
              <w:rFonts w:ascii="Times New Roman" w:hAnsi="Times New Roman" w:cs="Times New Roman"/>
              <w:i/>
              <w:sz w:val="20"/>
              <w:szCs w:val="20"/>
              <w:lang w:val="es-ES"/>
            </w:rPr>
          </w:rPrChange>
        </w:rPr>
        <w:t>luces</w:t>
      </w:r>
      <w:proofErr w:type="spellEnd"/>
      <w:r w:rsidRPr="008A2A21">
        <w:rPr>
          <w:rFonts w:ascii="Times New Roman" w:hAnsi="Times New Roman" w:cs="Times New Roman"/>
          <w:i/>
          <w:lang w:val="en-GB"/>
          <w:rPrChange w:id="1034" w:author="mpb" w:date="2023-10-13T17:16:00Z">
            <w:rPr>
              <w:rFonts w:ascii="Times New Roman" w:hAnsi="Times New Roman" w:cs="Times New Roman"/>
              <w:i/>
              <w:sz w:val="20"/>
              <w:szCs w:val="20"/>
              <w:lang w:val="es-ES"/>
            </w:rPr>
          </w:rPrChange>
        </w:rPr>
        <w:t xml:space="preserve">: de la </w:t>
      </w:r>
      <w:proofErr w:type="spellStart"/>
      <w:r w:rsidRPr="008A2A21">
        <w:rPr>
          <w:rFonts w:ascii="Times New Roman" w:hAnsi="Times New Roman" w:cs="Times New Roman"/>
          <w:i/>
          <w:lang w:val="en-GB"/>
          <w:rPrChange w:id="1035" w:author="mpb" w:date="2023-10-13T17:16:00Z">
            <w:rPr>
              <w:rFonts w:ascii="Times New Roman" w:hAnsi="Times New Roman" w:cs="Times New Roman"/>
              <w:i/>
              <w:sz w:val="20"/>
              <w:szCs w:val="20"/>
              <w:lang w:val="es-ES"/>
            </w:rPr>
          </w:rPrChange>
        </w:rPr>
        <w:t>industria</w:t>
      </w:r>
      <w:proofErr w:type="spellEnd"/>
      <w:r w:rsidRPr="008A2A21">
        <w:rPr>
          <w:rFonts w:ascii="Times New Roman" w:hAnsi="Times New Roman" w:cs="Times New Roman"/>
          <w:i/>
          <w:lang w:val="en-GB"/>
          <w:rPrChange w:id="1036" w:author="mpb" w:date="2023-10-13T17:16:00Z">
            <w:rPr>
              <w:rFonts w:ascii="Times New Roman" w:hAnsi="Times New Roman" w:cs="Times New Roman"/>
              <w:i/>
              <w:sz w:val="20"/>
              <w:szCs w:val="20"/>
              <w:lang w:val="es-ES"/>
            </w:rPr>
          </w:rPrChange>
        </w:rPr>
        <w:t xml:space="preserve"> al </w:t>
      </w:r>
      <w:proofErr w:type="spellStart"/>
      <w:r w:rsidRPr="008A2A21">
        <w:rPr>
          <w:rFonts w:ascii="Times New Roman" w:hAnsi="Times New Roman" w:cs="Times New Roman"/>
          <w:i/>
          <w:lang w:val="en-GB"/>
          <w:rPrChange w:id="1037" w:author="mpb" w:date="2023-10-13T17:16:00Z">
            <w:rPr>
              <w:rFonts w:ascii="Times New Roman" w:hAnsi="Times New Roman" w:cs="Times New Roman"/>
              <w:i/>
              <w:sz w:val="20"/>
              <w:szCs w:val="20"/>
              <w:lang w:val="es-ES"/>
            </w:rPr>
          </w:rPrChange>
        </w:rPr>
        <w:t>ámbito</w:t>
      </w:r>
      <w:proofErr w:type="spellEnd"/>
      <w:r w:rsidRPr="008A2A21">
        <w:rPr>
          <w:rFonts w:ascii="Times New Roman" w:hAnsi="Times New Roman" w:cs="Times New Roman"/>
          <w:i/>
          <w:lang w:val="en-GB"/>
          <w:rPrChange w:id="1038" w:author="mpb" w:date="2023-10-13T17:16:00Z">
            <w:rPr>
              <w:rFonts w:ascii="Times New Roman" w:hAnsi="Times New Roman" w:cs="Times New Roman"/>
              <w:i/>
              <w:sz w:val="20"/>
              <w:szCs w:val="20"/>
              <w:lang w:val="es-ES"/>
            </w:rPr>
          </w:rPrChange>
        </w:rPr>
        <w:t xml:space="preserve"> </w:t>
      </w:r>
      <w:proofErr w:type="spellStart"/>
      <w:r w:rsidRPr="008A2A21">
        <w:rPr>
          <w:rFonts w:ascii="Times New Roman" w:hAnsi="Times New Roman" w:cs="Times New Roman"/>
          <w:i/>
          <w:lang w:val="en-GB"/>
          <w:rPrChange w:id="1039" w:author="mpb" w:date="2023-10-13T17:16:00Z">
            <w:rPr>
              <w:rFonts w:ascii="Times New Roman" w:hAnsi="Times New Roman" w:cs="Times New Roman"/>
              <w:i/>
              <w:sz w:val="20"/>
              <w:szCs w:val="20"/>
              <w:lang w:val="es-ES"/>
            </w:rPr>
          </w:rPrChange>
        </w:rPr>
        <w:t>agroforestal</w:t>
      </w:r>
      <w:proofErr w:type="spellEnd"/>
      <w:r w:rsidRPr="008A2A21">
        <w:rPr>
          <w:rFonts w:ascii="Times New Roman" w:hAnsi="Times New Roman" w:cs="Times New Roman"/>
          <w:lang w:val="en-GB"/>
          <w:rPrChange w:id="1040" w:author="mpb" w:date="2023-10-13T17:16:00Z">
            <w:rPr>
              <w:rFonts w:ascii="Times New Roman" w:hAnsi="Times New Roman" w:cs="Times New Roman"/>
              <w:sz w:val="20"/>
              <w:szCs w:val="20"/>
              <w:lang w:val="es-ES"/>
            </w:rPr>
          </w:rPrChange>
        </w:rPr>
        <w:t xml:space="preserve"> (Zaragoza: </w:t>
      </w:r>
      <w:proofErr w:type="spellStart"/>
      <w:r w:rsidRPr="008A2A21">
        <w:rPr>
          <w:rFonts w:ascii="Times New Roman" w:hAnsi="Times New Roman" w:cs="Times New Roman"/>
          <w:lang w:val="en-GB"/>
          <w:rPrChange w:id="1041" w:author="mpb" w:date="2023-10-13T17:16:00Z">
            <w:rPr>
              <w:rFonts w:ascii="Times New Roman" w:hAnsi="Times New Roman" w:cs="Times New Roman"/>
              <w:sz w:val="20"/>
              <w:szCs w:val="20"/>
              <w:lang w:val="es-ES"/>
            </w:rPr>
          </w:rPrChange>
        </w:rPr>
        <w:t>Institución</w:t>
      </w:r>
      <w:proofErr w:type="spellEnd"/>
      <w:r w:rsidRPr="008A2A21">
        <w:rPr>
          <w:rFonts w:ascii="Times New Roman" w:hAnsi="Times New Roman" w:cs="Times New Roman"/>
          <w:lang w:val="en-GB"/>
          <w:rPrChange w:id="1042" w:author="mpb" w:date="2023-10-13T17:16:00Z">
            <w:rPr>
              <w:rFonts w:ascii="Times New Roman" w:hAnsi="Times New Roman" w:cs="Times New Roman"/>
              <w:sz w:val="20"/>
              <w:szCs w:val="20"/>
              <w:lang w:val="es-ES"/>
            </w:rPr>
          </w:rPrChange>
        </w:rPr>
        <w:t xml:space="preserve"> </w:t>
      </w:r>
      <w:del w:id="1043" w:author="mpb" w:date="2023-10-13T17:05:00Z">
        <w:r w:rsidRPr="008A2A21" w:rsidDel="004814CE">
          <w:rPr>
            <w:rFonts w:ascii="Times New Roman" w:hAnsi="Times New Roman" w:cs="Times New Roman"/>
            <w:lang w:val="en-GB"/>
            <w:rPrChange w:id="1044" w:author="mpb" w:date="2023-10-13T17:16:00Z">
              <w:rPr>
                <w:rFonts w:ascii="Times New Roman" w:hAnsi="Times New Roman" w:cs="Times New Roman"/>
                <w:sz w:val="20"/>
                <w:szCs w:val="20"/>
                <w:lang w:val="es-ES"/>
              </w:rPr>
            </w:rPrChange>
          </w:rPr>
          <w:delText>“</w:delText>
        </w:r>
      </w:del>
      <w:r w:rsidRPr="008A2A21">
        <w:rPr>
          <w:rFonts w:ascii="Times New Roman" w:hAnsi="Times New Roman" w:cs="Times New Roman"/>
          <w:lang w:val="en-GB"/>
          <w:rPrChange w:id="1045" w:author="mpb" w:date="2023-10-13T17:16:00Z">
            <w:rPr>
              <w:rFonts w:ascii="Times New Roman" w:hAnsi="Times New Roman" w:cs="Times New Roman"/>
              <w:sz w:val="20"/>
              <w:szCs w:val="20"/>
              <w:lang w:val="es-ES"/>
            </w:rPr>
          </w:rPrChange>
        </w:rPr>
        <w:t xml:space="preserve">Fernando el </w:t>
      </w:r>
      <w:proofErr w:type="spellStart"/>
      <w:r w:rsidRPr="008A2A21">
        <w:rPr>
          <w:rFonts w:ascii="Times New Roman" w:hAnsi="Times New Roman" w:cs="Times New Roman"/>
          <w:lang w:val="en-GB"/>
          <w:rPrChange w:id="1046" w:author="mpb" w:date="2023-10-13T17:16:00Z">
            <w:rPr>
              <w:rFonts w:ascii="Times New Roman" w:hAnsi="Times New Roman" w:cs="Times New Roman"/>
              <w:sz w:val="20"/>
              <w:szCs w:val="20"/>
              <w:lang w:val="es-ES"/>
            </w:rPr>
          </w:rPrChange>
        </w:rPr>
        <w:t>Católico</w:t>
      </w:r>
      <w:proofErr w:type="spellEnd"/>
      <w:ins w:id="1047" w:author="mpb" w:date="2023-10-13T17:05:00Z">
        <w:r w:rsidRPr="008A2A21">
          <w:rPr>
            <w:rFonts w:ascii="Times New Roman" w:hAnsi="Times New Roman" w:cs="Times New Roman"/>
            <w:lang w:val="en-GB"/>
          </w:rPr>
          <w:t xml:space="preserve">, </w:t>
        </w:r>
      </w:ins>
      <w:del w:id="1048" w:author="mpb" w:date="2023-10-13T17:05:00Z">
        <w:r w:rsidRPr="008A2A21" w:rsidDel="004814CE">
          <w:rPr>
            <w:rFonts w:ascii="Times New Roman" w:hAnsi="Times New Roman" w:cs="Times New Roman"/>
            <w:lang w:val="en-GB"/>
            <w:rPrChange w:id="1049" w:author="mpb" w:date="2023-10-13T17:16:00Z">
              <w:rPr>
                <w:rFonts w:ascii="Times New Roman" w:hAnsi="Times New Roman" w:cs="Times New Roman"/>
                <w:sz w:val="20"/>
                <w:szCs w:val="20"/>
                <w:lang w:val="es-ES"/>
              </w:rPr>
            </w:rPrChange>
          </w:rPr>
          <w:delText>”-</w:delText>
        </w:r>
      </w:del>
      <w:r w:rsidRPr="008A2A21">
        <w:rPr>
          <w:rFonts w:ascii="Times New Roman" w:hAnsi="Times New Roman" w:cs="Times New Roman"/>
          <w:lang w:val="en-GB"/>
          <w:rPrChange w:id="1050" w:author="mpb" w:date="2023-10-13T17:16:00Z">
            <w:rPr>
              <w:rFonts w:ascii="Times New Roman" w:hAnsi="Times New Roman" w:cs="Times New Roman"/>
              <w:sz w:val="20"/>
              <w:szCs w:val="20"/>
              <w:lang w:val="es-ES"/>
            </w:rPr>
          </w:rPrChange>
        </w:rPr>
        <w:t xml:space="preserve">Universidad de Zaragoza-Real Academia de </w:t>
      </w:r>
      <w:proofErr w:type="spellStart"/>
      <w:r w:rsidRPr="008A2A21">
        <w:rPr>
          <w:rFonts w:ascii="Times New Roman" w:hAnsi="Times New Roman" w:cs="Times New Roman"/>
          <w:lang w:val="en-GB"/>
          <w:rPrChange w:id="1051" w:author="mpb" w:date="2023-10-13T17:16:00Z">
            <w:rPr>
              <w:rFonts w:ascii="Times New Roman" w:hAnsi="Times New Roman" w:cs="Times New Roman"/>
              <w:sz w:val="20"/>
              <w:szCs w:val="20"/>
              <w:lang w:val="es-ES"/>
            </w:rPr>
          </w:rPrChange>
        </w:rPr>
        <w:t>Ingeniería</w:t>
      </w:r>
      <w:proofErr w:type="spellEnd"/>
      <w:r w:rsidRPr="008A2A21">
        <w:rPr>
          <w:rFonts w:ascii="Times New Roman" w:hAnsi="Times New Roman" w:cs="Times New Roman"/>
          <w:lang w:val="en-GB"/>
          <w:rPrChange w:id="1052" w:author="mpb" w:date="2023-10-13T17:16:00Z">
            <w:rPr>
              <w:rFonts w:ascii="Times New Roman" w:hAnsi="Times New Roman" w:cs="Times New Roman"/>
              <w:sz w:val="20"/>
              <w:szCs w:val="20"/>
              <w:lang w:val="es-ES"/>
            </w:rPr>
          </w:rPrChange>
        </w:rPr>
        <w:t>, 2005), 457–459.</w:t>
      </w:r>
    </w:p>
  </w:footnote>
  <w:footnote w:id="21">
    <w:p w14:paraId="10606565" w14:textId="0396D210" w:rsidR="001569C8" w:rsidRPr="008A2A21" w:rsidRDefault="001569C8">
      <w:pPr>
        <w:pStyle w:val="NoSpacing"/>
        <w:ind w:left="708" w:hanging="708"/>
        <w:jc w:val="both"/>
        <w:rPr>
          <w:rFonts w:ascii="Times New Roman" w:hAnsi="Times New Roman" w:cs="Times New Roman"/>
          <w:lang w:val="en-GB"/>
          <w:rPrChange w:id="1054" w:author="mpb" w:date="2023-10-13T17:16:00Z">
            <w:rPr>
              <w:rFonts w:ascii="Times New Roman" w:hAnsi="Times New Roman" w:cs="Times New Roman"/>
              <w:sz w:val="20"/>
              <w:szCs w:val="20"/>
              <w:lang w:val="en-GB"/>
            </w:rPr>
          </w:rPrChange>
        </w:rPr>
        <w:pPrChange w:id="1055" w:author="mac_pro" w:date="2023-10-12T23:54:00Z">
          <w:pPr>
            <w:pStyle w:val="NoSpacing"/>
            <w:jc w:val="both"/>
          </w:pPr>
        </w:pPrChange>
      </w:pPr>
      <w:r w:rsidRPr="008A2A21">
        <w:rPr>
          <w:rStyle w:val="FootnoteReference"/>
          <w:rFonts w:ascii="Times New Roman" w:hAnsi="Times New Roman" w:cs="Times New Roman"/>
          <w:vertAlign w:val="baseline"/>
          <w:lang w:val="en-GB"/>
          <w:rPrChange w:id="1056" w:author="mpb" w:date="2023-10-13T17:16:00Z">
            <w:rPr>
              <w:rStyle w:val="FootnoteReference"/>
              <w:rFonts w:ascii="Times New Roman" w:hAnsi="Times New Roman" w:cs="Times New Roman"/>
              <w:sz w:val="20"/>
              <w:szCs w:val="20"/>
              <w:lang w:val="en-GB"/>
            </w:rPr>
          </w:rPrChange>
        </w:rPr>
        <w:footnoteRef/>
      </w:r>
      <w:r w:rsidRPr="008A2A21">
        <w:rPr>
          <w:rFonts w:ascii="Times New Roman" w:hAnsi="Times New Roman" w:cs="Times New Roman"/>
          <w:lang w:val="en-GB"/>
          <w:rPrChange w:id="1057" w:author="mpb" w:date="2023-10-13T17:16:00Z">
            <w:rPr>
              <w:rFonts w:ascii="Times New Roman" w:hAnsi="Times New Roman" w:cs="Times New Roman"/>
              <w:sz w:val="20"/>
              <w:szCs w:val="20"/>
              <w:lang w:val="en-GB"/>
            </w:rPr>
          </w:rPrChange>
        </w:rPr>
        <w:t xml:space="preserve"> </w:t>
      </w:r>
      <w:ins w:id="1058" w:author="mac_pro" w:date="2023-10-13T00:18:00Z">
        <w:r w:rsidRPr="008A2A21">
          <w:rPr>
            <w:rFonts w:ascii="Times New Roman" w:hAnsi="Times New Roman" w:cs="Times New Roman"/>
            <w:lang w:val="en-GB"/>
            <w:rPrChange w:id="1059" w:author="mpb" w:date="2023-10-13T17:16:00Z">
              <w:rPr>
                <w:rFonts w:ascii="Times New Roman" w:hAnsi="Times New Roman" w:cs="Times New Roman"/>
                <w:sz w:val="20"/>
                <w:szCs w:val="20"/>
                <w:lang w:val="en-GB"/>
              </w:rPr>
            </w:rPrChange>
          </w:rPr>
          <w:tab/>
        </w:r>
      </w:ins>
      <w:del w:id="1060" w:author="mpb" w:date="2023-10-13T17:05:00Z">
        <w:r w:rsidRPr="008A2A21" w:rsidDel="001957BE">
          <w:rPr>
            <w:rFonts w:ascii="Times New Roman" w:hAnsi="Times New Roman" w:cs="Times New Roman"/>
            <w:lang w:val="en-GB"/>
            <w:rPrChange w:id="1061" w:author="mpb" w:date="2023-10-13T17:16:00Z">
              <w:rPr>
                <w:rFonts w:ascii="Times New Roman" w:hAnsi="Times New Roman" w:cs="Times New Roman"/>
                <w:sz w:val="20"/>
                <w:szCs w:val="20"/>
                <w:lang w:val="en-GB"/>
              </w:rPr>
            </w:rPrChange>
          </w:rPr>
          <w:delText xml:space="preserve">John T. </w:delText>
        </w:r>
      </w:del>
      <w:r w:rsidRPr="008A2A21">
        <w:rPr>
          <w:rFonts w:ascii="Times New Roman" w:hAnsi="Times New Roman" w:cs="Times New Roman"/>
          <w:lang w:val="en-GB"/>
          <w:rPrChange w:id="1062" w:author="mpb" w:date="2023-10-13T17:16:00Z">
            <w:rPr>
              <w:rFonts w:ascii="Times New Roman" w:hAnsi="Times New Roman" w:cs="Times New Roman"/>
              <w:sz w:val="20"/>
              <w:szCs w:val="20"/>
              <w:lang w:val="en-GB"/>
            </w:rPr>
          </w:rPrChange>
        </w:rPr>
        <w:t xml:space="preserve">Wing, </w:t>
      </w:r>
      <w:r w:rsidRPr="008A2A21">
        <w:rPr>
          <w:rFonts w:ascii="Times New Roman" w:hAnsi="Times New Roman" w:cs="Times New Roman"/>
          <w:i/>
          <w:lang w:val="en-GB"/>
          <w:rPrChange w:id="1063" w:author="mpb" w:date="2023-10-13T17:16:00Z">
            <w:rPr>
              <w:rFonts w:ascii="Times New Roman" w:hAnsi="Times New Roman" w:cs="Times New Roman"/>
              <w:i/>
              <w:sz w:val="20"/>
              <w:szCs w:val="20"/>
              <w:lang w:val="en-GB"/>
            </w:rPr>
          </w:rPrChange>
        </w:rPr>
        <w:t>Roots of Empire</w:t>
      </w:r>
      <w:ins w:id="1064" w:author="mac_pro" w:date="2023-10-13T01:50:00Z">
        <w:del w:id="1065" w:author="mpb" w:date="2023-10-13T17:06:00Z">
          <w:r w:rsidRPr="008A2A21" w:rsidDel="001957BE">
            <w:rPr>
              <w:rFonts w:ascii="Times New Roman" w:hAnsi="Times New Roman" w:cs="Times New Roman"/>
              <w:i/>
              <w:lang w:val="en-GB"/>
            </w:rPr>
            <w:delText>:</w:delText>
          </w:r>
        </w:del>
      </w:ins>
      <w:del w:id="1066" w:author="mpb" w:date="2023-10-13T17:06:00Z">
        <w:r w:rsidRPr="008A2A21" w:rsidDel="001957BE">
          <w:rPr>
            <w:rFonts w:ascii="Times New Roman" w:hAnsi="Times New Roman" w:cs="Times New Roman"/>
            <w:i/>
            <w:lang w:val="en-GB"/>
            <w:rPrChange w:id="1067" w:author="mpb" w:date="2023-10-13T17:16:00Z">
              <w:rPr>
                <w:rFonts w:ascii="Times New Roman" w:hAnsi="Times New Roman" w:cs="Times New Roman"/>
                <w:i/>
                <w:sz w:val="20"/>
                <w:szCs w:val="20"/>
                <w:lang w:val="en-GB"/>
              </w:rPr>
            </w:rPrChange>
          </w:rPr>
          <w:delText>. Forests and State Power in Early Modern Spain, c. 1500–1750</w:delText>
        </w:r>
        <w:r w:rsidRPr="008A2A21" w:rsidDel="001957BE">
          <w:rPr>
            <w:rFonts w:ascii="Times New Roman" w:hAnsi="Times New Roman" w:cs="Times New Roman"/>
            <w:lang w:val="en-GB"/>
            <w:rPrChange w:id="1068" w:author="mpb" w:date="2023-10-13T17:16:00Z">
              <w:rPr>
                <w:rFonts w:ascii="Times New Roman" w:hAnsi="Times New Roman" w:cs="Times New Roman"/>
                <w:sz w:val="20"/>
                <w:szCs w:val="20"/>
                <w:lang w:val="en-GB"/>
              </w:rPr>
            </w:rPrChange>
          </w:rPr>
          <w:delText xml:space="preserve"> (Leiden-Boston: Brill, 2015)</w:delText>
        </w:r>
      </w:del>
      <w:r w:rsidRPr="008A2A21">
        <w:rPr>
          <w:rFonts w:ascii="Times New Roman" w:hAnsi="Times New Roman" w:cs="Times New Roman"/>
          <w:lang w:val="en-GB"/>
          <w:rPrChange w:id="1069" w:author="mpb" w:date="2023-10-13T17:16:00Z">
            <w:rPr>
              <w:rFonts w:ascii="Times New Roman" w:hAnsi="Times New Roman" w:cs="Times New Roman"/>
              <w:sz w:val="20"/>
              <w:szCs w:val="20"/>
              <w:lang w:val="en-GB"/>
            </w:rPr>
          </w:rPrChange>
        </w:rPr>
        <w:t>, 141–145.</w:t>
      </w:r>
    </w:p>
  </w:footnote>
  <w:footnote w:id="22">
    <w:p w14:paraId="5D1E8CC9" w14:textId="15F828AE" w:rsidR="001569C8" w:rsidRPr="008A2A21" w:rsidRDefault="001569C8">
      <w:pPr>
        <w:pStyle w:val="NoSpacing"/>
        <w:ind w:left="708" w:hanging="708"/>
        <w:jc w:val="both"/>
        <w:rPr>
          <w:rFonts w:ascii="Times New Roman" w:hAnsi="Times New Roman" w:cs="Times New Roman"/>
          <w:lang w:val="en-GB"/>
          <w:rPrChange w:id="1080" w:author="mpb" w:date="2023-10-13T17:16:00Z">
            <w:rPr>
              <w:rFonts w:ascii="Times New Roman" w:hAnsi="Times New Roman" w:cs="Times New Roman"/>
              <w:sz w:val="20"/>
              <w:szCs w:val="20"/>
              <w:lang w:val="es-ES"/>
            </w:rPr>
          </w:rPrChange>
        </w:rPr>
        <w:pPrChange w:id="1081" w:author="mac_pro" w:date="2023-10-12T23:54:00Z">
          <w:pPr>
            <w:pStyle w:val="NoSpacing"/>
            <w:jc w:val="both"/>
          </w:pPr>
        </w:pPrChange>
      </w:pPr>
      <w:r w:rsidRPr="008A2A21">
        <w:rPr>
          <w:rStyle w:val="FootnoteReference"/>
          <w:rFonts w:ascii="Times New Roman" w:hAnsi="Times New Roman" w:cs="Times New Roman"/>
          <w:vertAlign w:val="baseline"/>
          <w:lang w:val="en-GB"/>
          <w:rPrChange w:id="1082" w:author="mpb" w:date="2023-10-13T17:16:00Z">
            <w:rPr>
              <w:rStyle w:val="FootnoteReference"/>
              <w:rFonts w:ascii="Times New Roman" w:hAnsi="Times New Roman" w:cs="Times New Roman"/>
              <w:sz w:val="20"/>
              <w:szCs w:val="20"/>
              <w:lang w:val="en-GB"/>
            </w:rPr>
          </w:rPrChange>
        </w:rPr>
        <w:footnoteRef/>
      </w:r>
      <w:r w:rsidRPr="008A2A21">
        <w:rPr>
          <w:rFonts w:ascii="Times New Roman" w:hAnsi="Times New Roman" w:cs="Times New Roman"/>
          <w:lang w:val="en-GB"/>
          <w:rPrChange w:id="1083" w:author="mpb" w:date="2023-10-13T17:16:00Z">
            <w:rPr>
              <w:rFonts w:ascii="Times New Roman" w:hAnsi="Times New Roman" w:cs="Times New Roman"/>
              <w:sz w:val="20"/>
              <w:szCs w:val="20"/>
              <w:lang w:val="es-ES"/>
            </w:rPr>
          </w:rPrChange>
        </w:rPr>
        <w:t xml:space="preserve"> </w:t>
      </w:r>
      <w:ins w:id="1084" w:author="mac_pro" w:date="2023-10-13T00:18:00Z">
        <w:r w:rsidRPr="008A2A21">
          <w:rPr>
            <w:rFonts w:ascii="Times New Roman" w:hAnsi="Times New Roman" w:cs="Times New Roman"/>
            <w:lang w:val="en-GB"/>
            <w:rPrChange w:id="1085" w:author="mpb" w:date="2023-10-13T17:16:00Z">
              <w:rPr>
                <w:rFonts w:ascii="Times New Roman" w:hAnsi="Times New Roman" w:cs="Times New Roman"/>
                <w:sz w:val="20"/>
                <w:szCs w:val="20"/>
                <w:lang w:val="es-ES"/>
              </w:rPr>
            </w:rPrChange>
          </w:rPr>
          <w:tab/>
        </w:r>
      </w:ins>
      <w:del w:id="1086" w:author="mpb" w:date="2023-10-13T17:07:00Z">
        <w:r w:rsidRPr="008A2A21" w:rsidDel="004A5229">
          <w:rPr>
            <w:rFonts w:ascii="Times New Roman" w:hAnsi="Times New Roman" w:cs="Times New Roman"/>
            <w:lang w:val="en-GB"/>
            <w:rPrChange w:id="1087" w:author="mpb" w:date="2023-10-13T17:16:00Z">
              <w:rPr>
                <w:rFonts w:ascii="Times New Roman" w:hAnsi="Times New Roman" w:cs="Times New Roman"/>
                <w:sz w:val="20"/>
                <w:szCs w:val="20"/>
                <w:lang w:val="es-ES"/>
              </w:rPr>
            </w:rPrChange>
          </w:rPr>
          <w:delText xml:space="preserve">Miguel </w:delText>
        </w:r>
      </w:del>
      <w:r w:rsidRPr="008A2A21">
        <w:rPr>
          <w:rFonts w:ascii="Times New Roman" w:hAnsi="Times New Roman" w:cs="Times New Roman"/>
          <w:lang w:val="en-GB"/>
          <w:rPrChange w:id="1088" w:author="mpb" w:date="2023-10-13T17:16:00Z">
            <w:rPr>
              <w:rFonts w:ascii="Times New Roman" w:hAnsi="Times New Roman" w:cs="Times New Roman"/>
              <w:sz w:val="20"/>
              <w:szCs w:val="20"/>
              <w:lang w:val="es-ES"/>
            </w:rPr>
          </w:rPrChange>
        </w:rPr>
        <w:t xml:space="preserve">Jordán Reyes, “La </w:t>
      </w:r>
      <w:proofErr w:type="spellStart"/>
      <w:r w:rsidRPr="008A2A21">
        <w:rPr>
          <w:rFonts w:ascii="Times New Roman" w:hAnsi="Times New Roman" w:cs="Times New Roman"/>
          <w:lang w:val="en-GB"/>
          <w:rPrChange w:id="1089" w:author="mpb" w:date="2023-10-13T17:16:00Z">
            <w:rPr>
              <w:rFonts w:ascii="Times New Roman" w:hAnsi="Times New Roman" w:cs="Times New Roman"/>
              <w:sz w:val="20"/>
              <w:szCs w:val="20"/>
              <w:lang w:val="es-ES"/>
            </w:rPr>
          </w:rPrChange>
        </w:rPr>
        <w:t>deforestación</w:t>
      </w:r>
      <w:proofErr w:type="spellEnd"/>
      <w:r w:rsidRPr="008A2A21">
        <w:rPr>
          <w:rFonts w:ascii="Times New Roman" w:hAnsi="Times New Roman" w:cs="Times New Roman"/>
          <w:lang w:val="en-GB"/>
          <w:rPrChange w:id="1090" w:author="mpb" w:date="2023-10-13T17:16:00Z">
            <w:rPr>
              <w:rFonts w:ascii="Times New Roman" w:hAnsi="Times New Roman" w:cs="Times New Roman"/>
              <w:sz w:val="20"/>
              <w:szCs w:val="20"/>
              <w:lang w:val="es-ES"/>
            </w:rPr>
          </w:rPrChange>
        </w:rPr>
        <w:t xml:space="preserve"> de la Isla de Cuba </w:t>
      </w:r>
      <w:proofErr w:type="spellStart"/>
      <w:r w:rsidRPr="008A2A21">
        <w:rPr>
          <w:rFonts w:ascii="Times New Roman" w:hAnsi="Times New Roman" w:cs="Times New Roman"/>
          <w:lang w:val="en-GB"/>
          <w:rPrChange w:id="1091" w:author="mpb" w:date="2023-10-13T17:16:00Z">
            <w:rPr>
              <w:rFonts w:ascii="Times New Roman" w:hAnsi="Times New Roman" w:cs="Times New Roman"/>
              <w:sz w:val="20"/>
              <w:szCs w:val="20"/>
              <w:lang w:val="es-ES"/>
            </w:rPr>
          </w:rPrChange>
        </w:rPr>
        <w:t>durante</w:t>
      </w:r>
      <w:proofErr w:type="spellEnd"/>
      <w:r w:rsidRPr="008A2A21">
        <w:rPr>
          <w:rFonts w:ascii="Times New Roman" w:hAnsi="Times New Roman" w:cs="Times New Roman"/>
          <w:lang w:val="en-GB"/>
          <w:rPrChange w:id="1092" w:author="mpb" w:date="2023-10-13T17:16:00Z">
            <w:rPr>
              <w:rFonts w:ascii="Times New Roman" w:hAnsi="Times New Roman" w:cs="Times New Roman"/>
              <w:sz w:val="20"/>
              <w:szCs w:val="20"/>
              <w:lang w:val="es-ES"/>
            </w:rPr>
          </w:rPrChange>
        </w:rPr>
        <w:t xml:space="preserve"> la </w:t>
      </w:r>
      <w:proofErr w:type="spellStart"/>
      <w:r w:rsidRPr="008A2A21">
        <w:rPr>
          <w:rFonts w:ascii="Times New Roman" w:hAnsi="Times New Roman" w:cs="Times New Roman"/>
          <w:lang w:val="en-GB"/>
          <w:rPrChange w:id="1093" w:author="mpb" w:date="2023-10-13T17:16:00Z">
            <w:rPr>
              <w:rFonts w:ascii="Times New Roman" w:hAnsi="Times New Roman" w:cs="Times New Roman"/>
              <w:sz w:val="20"/>
              <w:szCs w:val="20"/>
              <w:lang w:val="es-ES"/>
            </w:rPr>
          </w:rPrChange>
        </w:rPr>
        <w:t>dominación</w:t>
      </w:r>
      <w:proofErr w:type="spellEnd"/>
      <w:r w:rsidRPr="008A2A21">
        <w:rPr>
          <w:rFonts w:ascii="Times New Roman" w:hAnsi="Times New Roman" w:cs="Times New Roman"/>
          <w:lang w:val="en-GB"/>
          <w:rPrChange w:id="1094"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1095" w:author="mpb" w:date="2023-10-13T17:16:00Z">
            <w:rPr>
              <w:rFonts w:ascii="Times New Roman" w:hAnsi="Times New Roman" w:cs="Times New Roman"/>
              <w:sz w:val="20"/>
              <w:szCs w:val="20"/>
              <w:lang w:val="es-ES"/>
            </w:rPr>
          </w:rPrChange>
        </w:rPr>
        <w:t>española</w:t>
      </w:r>
      <w:proofErr w:type="spellEnd"/>
      <w:del w:id="1096" w:author="mpb" w:date="2023-10-13T17:07:00Z">
        <w:r w:rsidRPr="008A2A21" w:rsidDel="004A5229">
          <w:rPr>
            <w:rFonts w:ascii="Times New Roman" w:hAnsi="Times New Roman" w:cs="Times New Roman"/>
            <w:lang w:val="en-GB"/>
            <w:rPrChange w:id="1097" w:author="mpb" w:date="2023-10-13T17:16:00Z">
              <w:rPr>
                <w:rFonts w:ascii="Times New Roman" w:hAnsi="Times New Roman" w:cs="Times New Roman"/>
                <w:sz w:val="20"/>
                <w:szCs w:val="20"/>
                <w:lang w:val="es-ES"/>
              </w:rPr>
            </w:rPrChange>
          </w:rPr>
          <w:delText>: (1492–1898)</w:delText>
        </w:r>
      </w:del>
      <w:del w:id="1098" w:author="mac_pro" w:date="2023-10-13T00:25:00Z">
        <w:r w:rsidRPr="008A2A21" w:rsidDel="006944D3">
          <w:rPr>
            <w:rFonts w:ascii="Times New Roman" w:hAnsi="Times New Roman" w:cs="Times New Roman"/>
            <w:lang w:val="en-GB"/>
            <w:rPrChange w:id="1099" w:author="mpb" w:date="2023-10-13T17:16:00Z">
              <w:rPr>
                <w:rFonts w:ascii="Times New Roman" w:hAnsi="Times New Roman" w:cs="Times New Roman"/>
                <w:sz w:val="20"/>
                <w:szCs w:val="20"/>
                <w:lang w:val="es-ES"/>
              </w:rPr>
            </w:rPrChange>
          </w:rPr>
          <w:delText>,”</w:delText>
        </w:r>
      </w:del>
      <w:ins w:id="1100" w:author="mac_pro" w:date="2023-10-13T00:25:00Z">
        <w:r w:rsidRPr="008A2A21">
          <w:rPr>
            <w:rFonts w:ascii="Times New Roman" w:hAnsi="Times New Roman" w:cs="Times New Roman"/>
            <w:lang w:val="en-GB"/>
            <w:rPrChange w:id="1101" w:author="mpb" w:date="2023-10-13T17:16:00Z">
              <w:rPr>
                <w:rFonts w:ascii="Times New Roman" w:hAnsi="Times New Roman" w:cs="Times New Roman"/>
                <w:sz w:val="20"/>
                <w:szCs w:val="20"/>
                <w:lang w:val="es-ES"/>
              </w:rPr>
            </w:rPrChange>
          </w:rPr>
          <w:t>”,</w:t>
        </w:r>
      </w:ins>
      <w:r w:rsidRPr="008A2A21">
        <w:rPr>
          <w:rFonts w:ascii="Times New Roman" w:hAnsi="Times New Roman" w:cs="Times New Roman"/>
          <w:lang w:val="en-GB"/>
          <w:rPrChange w:id="1102" w:author="mpb" w:date="2023-10-13T17:16:00Z">
            <w:rPr>
              <w:rFonts w:ascii="Times New Roman" w:hAnsi="Times New Roman" w:cs="Times New Roman"/>
              <w:sz w:val="20"/>
              <w:szCs w:val="20"/>
              <w:lang w:val="es-ES"/>
            </w:rPr>
          </w:rPrChange>
        </w:rPr>
        <w:t xml:space="preserve"> </w:t>
      </w:r>
      <w:del w:id="1103" w:author="mpb" w:date="2023-10-13T17:07:00Z">
        <w:r w:rsidRPr="008A2A21" w:rsidDel="004A5229">
          <w:rPr>
            <w:rFonts w:ascii="Times New Roman" w:hAnsi="Times New Roman" w:cs="Times New Roman"/>
            <w:lang w:val="en-GB"/>
            <w:rPrChange w:id="1104" w:author="mpb" w:date="2023-10-13T17:16:00Z">
              <w:rPr>
                <w:rFonts w:ascii="Times New Roman" w:hAnsi="Times New Roman" w:cs="Times New Roman"/>
                <w:sz w:val="20"/>
                <w:szCs w:val="20"/>
                <w:lang w:val="es-ES"/>
              </w:rPr>
            </w:rPrChange>
          </w:rPr>
          <w:delText xml:space="preserve">(Madrid: Universidad Politécnica de Madrid, 2006 [PhD dissertation]), </w:delText>
        </w:r>
      </w:del>
      <w:r w:rsidRPr="008A2A21">
        <w:rPr>
          <w:rFonts w:ascii="Times New Roman" w:hAnsi="Times New Roman" w:cs="Times New Roman"/>
          <w:lang w:val="en-GB"/>
          <w:rPrChange w:id="1105" w:author="mpb" w:date="2023-10-13T17:16:00Z">
            <w:rPr>
              <w:rFonts w:ascii="Times New Roman" w:hAnsi="Times New Roman" w:cs="Times New Roman"/>
              <w:sz w:val="20"/>
              <w:szCs w:val="20"/>
              <w:lang w:val="es-ES"/>
            </w:rPr>
          </w:rPrChange>
        </w:rPr>
        <w:t>46–50.</w:t>
      </w:r>
    </w:p>
  </w:footnote>
  <w:footnote w:id="23">
    <w:p w14:paraId="780BE497" w14:textId="4F62C029" w:rsidR="001569C8" w:rsidRPr="008A2A21" w:rsidRDefault="001569C8">
      <w:pPr>
        <w:pStyle w:val="NoSpacing"/>
        <w:ind w:left="708" w:hanging="708"/>
        <w:jc w:val="both"/>
        <w:rPr>
          <w:rFonts w:ascii="Times New Roman" w:hAnsi="Times New Roman" w:cs="Times New Roman"/>
          <w:lang w:val="en-GB"/>
          <w:rPrChange w:id="1116" w:author="mpb" w:date="2023-10-13T17:16:00Z">
            <w:rPr>
              <w:rFonts w:ascii="Times New Roman" w:hAnsi="Times New Roman" w:cs="Times New Roman"/>
              <w:sz w:val="20"/>
              <w:szCs w:val="20"/>
              <w:lang w:val="en-GB"/>
            </w:rPr>
          </w:rPrChange>
        </w:rPr>
        <w:pPrChange w:id="1117" w:author="mac_pro" w:date="2023-10-12T23:54:00Z">
          <w:pPr>
            <w:pStyle w:val="NoSpacing"/>
            <w:jc w:val="both"/>
          </w:pPr>
        </w:pPrChange>
      </w:pPr>
      <w:r w:rsidRPr="008A2A21">
        <w:rPr>
          <w:rStyle w:val="FootnoteReference"/>
          <w:rFonts w:ascii="Times New Roman" w:hAnsi="Times New Roman" w:cs="Times New Roman"/>
          <w:vertAlign w:val="baseline"/>
          <w:lang w:val="en-GB"/>
          <w:rPrChange w:id="1118" w:author="mpb" w:date="2023-10-13T17:16:00Z">
            <w:rPr>
              <w:rStyle w:val="FootnoteReference"/>
              <w:rFonts w:ascii="Times New Roman" w:hAnsi="Times New Roman" w:cs="Times New Roman"/>
              <w:sz w:val="20"/>
              <w:szCs w:val="20"/>
              <w:lang w:val="en-GB"/>
            </w:rPr>
          </w:rPrChange>
        </w:rPr>
        <w:footnoteRef/>
      </w:r>
      <w:r w:rsidRPr="008A2A21">
        <w:rPr>
          <w:rFonts w:ascii="Times New Roman" w:hAnsi="Times New Roman" w:cs="Times New Roman"/>
          <w:lang w:val="en-GB"/>
          <w:rPrChange w:id="1119" w:author="mpb" w:date="2023-10-13T17:16:00Z">
            <w:rPr>
              <w:rFonts w:ascii="Times New Roman" w:hAnsi="Times New Roman" w:cs="Times New Roman"/>
              <w:sz w:val="20"/>
              <w:szCs w:val="20"/>
              <w:lang w:val="es-ES"/>
            </w:rPr>
          </w:rPrChange>
        </w:rPr>
        <w:t xml:space="preserve"> </w:t>
      </w:r>
      <w:ins w:id="1120" w:author="mac_pro" w:date="2023-10-13T00:18:00Z">
        <w:r w:rsidRPr="008A2A21">
          <w:rPr>
            <w:rFonts w:ascii="Times New Roman" w:hAnsi="Times New Roman" w:cs="Times New Roman"/>
            <w:lang w:val="en-GB"/>
            <w:rPrChange w:id="1121" w:author="mpb" w:date="2023-10-13T17:16:00Z">
              <w:rPr>
                <w:rFonts w:ascii="Times New Roman" w:hAnsi="Times New Roman" w:cs="Times New Roman"/>
                <w:sz w:val="20"/>
                <w:szCs w:val="20"/>
                <w:lang w:val="es-ES"/>
              </w:rPr>
            </w:rPrChange>
          </w:rPr>
          <w:tab/>
        </w:r>
      </w:ins>
      <w:r w:rsidRPr="008A2A21">
        <w:rPr>
          <w:rFonts w:ascii="Times New Roman" w:hAnsi="Times New Roman" w:cs="Times New Roman"/>
          <w:lang w:val="en-GB"/>
          <w:rPrChange w:id="1122" w:author="mpb" w:date="2023-10-13T17:16:00Z">
            <w:rPr>
              <w:rFonts w:ascii="Times New Roman" w:hAnsi="Times New Roman" w:cs="Times New Roman"/>
              <w:sz w:val="20"/>
              <w:szCs w:val="20"/>
              <w:lang w:val="es-ES"/>
            </w:rPr>
          </w:rPrChange>
        </w:rPr>
        <w:t xml:space="preserve">Alfredo José Martínez González, “La </w:t>
      </w:r>
      <w:proofErr w:type="spellStart"/>
      <w:r w:rsidRPr="008A2A21">
        <w:rPr>
          <w:rFonts w:ascii="Times New Roman" w:hAnsi="Times New Roman" w:cs="Times New Roman"/>
          <w:lang w:val="en-GB"/>
          <w:rPrChange w:id="1123" w:author="mpb" w:date="2023-10-13T17:16:00Z">
            <w:rPr>
              <w:rFonts w:ascii="Times New Roman" w:hAnsi="Times New Roman" w:cs="Times New Roman"/>
              <w:sz w:val="20"/>
              <w:szCs w:val="20"/>
              <w:lang w:val="es-ES"/>
            </w:rPr>
          </w:rPrChange>
        </w:rPr>
        <w:t>elaboración</w:t>
      </w:r>
      <w:proofErr w:type="spellEnd"/>
      <w:r w:rsidRPr="008A2A21">
        <w:rPr>
          <w:rFonts w:ascii="Times New Roman" w:hAnsi="Times New Roman" w:cs="Times New Roman"/>
          <w:lang w:val="en-GB"/>
          <w:rPrChange w:id="1124" w:author="mpb" w:date="2023-10-13T17:16:00Z">
            <w:rPr>
              <w:rFonts w:ascii="Times New Roman" w:hAnsi="Times New Roman" w:cs="Times New Roman"/>
              <w:sz w:val="20"/>
              <w:szCs w:val="20"/>
              <w:lang w:val="es-ES"/>
            </w:rPr>
          </w:rPrChange>
        </w:rPr>
        <w:t xml:space="preserve"> de la </w:t>
      </w:r>
      <w:proofErr w:type="spellStart"/>
      <w:r w:rsidRPr="008A2A21">
        <w:rPr>
          <w:rFonts w:ascii="Times New Roman" w:hAnsi="Times New Roman" w:cs="Times New Roman"/>
          <w:lang w:val="en-GB"/>
          <w:rPrChange w:id="1125" w:author="mpb" w:date="2023-10-13T17:16:00Z">
            <w:rPr>
              <w:rFonts w:ascii="Times New Roman" w:hAnsi="Times New Roman" w:cs="Times New Roman"/>
              <w:sz w:val="20"/>
              <w:szCs w:val="20"/>
              <w:lang w:val="es-ES"/>
            </w:rPr>
          </w:rPrChange>
        </w:rPr>
        <w:t>Ordenanza</w:t>
      </w:r>
      <w:proofErr w:type="spellEnd"/>
      <w:r w:rsidRPr="008A2A21">
        <w:rPr>
          <w:rFonts w:ascii="Times New Roman" w:hAnsi="Times New Roman" w:cs="Times New Roman"/>
          <w:lang w:val="en-GB"/>
          <w:rPrChange w:id="1126" w:author="mpb" w:date="2023-10-13T17:16:00Z">
            <w:rPr>
              <w:rFonts w:ascii="Times New Roman" w:hAnsi="Times New Roman" w:cs="Times New Roman"/>
              <w:sz w:val="20"/>
              <w:szCs w:val="20"/>
              <w:lang w:val="es-ES"/>
            </w:rPr>
          </w:rPrChange>
        </w:rPr>
        <w:t xml:space="preserve"> de Montes de Marina, de 31 de </w:t>
      </w:r>
      <w:proofErr w:type="spellStart"/>
      <w:r w:rsidRPr="008A2A21">
        <w:rPr>
          <w:rFonts w:ascii="Times New Roman" w:hAnsi="Times New Roman" w:cs="Times New Roman"/>
          <w:lang w:val="en-GB"/>
          <w:rPrChange w:id="1127" w:author="mpb" w:date="2023-10-13T17:16:00Z">
            <w:rPr>
              <w:rFonts w:ascii="Times New Roman" w:hAnsi="Times New Roman" w:cs="Times New Roman"/>
              <w:sz w:val="20"/>
              <w:szCs w:val="20"/>
              <w:lang w:val="es-ES"/>
            </w:rPr>
          </w:rPrChange>
        </w:rPr>
        <w:t>enero</w:t>
      </w:r>
      <w:proofErr w:type="spellEnd"/>
      <w:r w:rsidRPr="008A2A21">
        <w:rPr>
          <w:rFonts w:ascii="Times New Roman" w:hAnsi="Times New Roman" w:cs="Times New Roman"/>
          <w:lang w:val="en-GB"/>
          <w:rPrChange w:id="1128" w:author="mpb" w:date="2023-10-13T17:16:00Z">
            <w:rPr>
              <w:rFonts w:ascii="Times New Roman" w:hAnsi="Times New Roman" w:cs="Times New Roman"/>
              <w:sz w:val="20"/>
              <w:szCs w:val="20"/>
              <w:lang w:val="es-ES"/>
            </w:rPr>
          </w:rPrChange>
        </w:rPr>
        <w:t xml:space="preserve"> de 1748, base de la </w:t>
      </w:r>
      <w:proofErr w:type="spellStart"/>
      <w:r w:rsidRPr="008A2A21">
        <w:rPr>
          <w:rFonts w:ascii="Times New Roman" w:hAnsi="Times New Roman" w:cs="Times New Roman"/>
          <w:lang w:val="en-GB"/>
          <w:rPrChange w:id="1129" w:author="mpb" w:date="2023-10-13T17:16:00Z">
            <w:rPr>
              <w:rFonts w:ascii="Times New Roman" w:hAnsi="Times New Roman" w:cs="Times New Roman"/>
              <w:sz w:val="20"/>
              <w:szCs w:val="20"/>
              <w:lang w:val="es-ES"/>
            </w:rPr>
          </w:rPrChange>
        </w:rPr>
        <w:t>política</w:t>
      </w:r>
      <w:proofErr w:type="spellEnd"/>
      <w:r w:rsidRPr="008A2A21">
        <w:rPr>
          <w:rFonts w:ascii="Times New Roman" w:hAnsi="Times New Roman" w:cs="Times New Roman"/>
          <w:lang w:val="en-GB"/>
          <w:rPrChange w:id="1130"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1131" w:author="mpb" w:date="2023-10-13T17:16:00Z">
            <w:rPr>
              <w:rFonts w:ascii="Times New Roman" w:hAnsi="Times New Roman" w:cs="Times New Roman"/>
              <w:sz w:val="20"/>
              <w:szCs w:val="20"/>
              <w:lang w:val="es-ES"/>
            </w:rPr>
          </w:rPrChange>
        </w:rPr>
        <w:t>oceánica</w:t>
      </w:r>
      <w:proofErr w:type="spellEnd"/>
      <w:r w:rsidRPr="008A2A21">
        <w:rPr>
          <w:rFonts w:ascii="Times New Roman" w:hAnsi="Times New Roman" w:cs="Times New Roman"/>
          <w:lang w:val="en-GB"/>
          <w:rPrChange w:id="1132" w:author="mpb" w:date="2023-10-13T17:16:00Z">
            <w:rPr>
              <w:rFonts w:ascii="Times New Roman" w:hAnsi="Times New Roman" w:cs="Times New Roman"/>
              <w:sz w:val="20"/>
              <w:szCs w:val="20"/>
              <w:lang w:val="es-ES"/>
            </w:rPr>
          </w:rPrChange>
        </w:rPr>
        <w:t xml:space="preserve"> de la </w:t>
      </w:r>
      <w:proofErr w:type="spellStart"/>
      <w:r w:rsidRPr="008A2A21">
        <w:rPr>
          <w:rFonts w:ascii="Times New Roman" w:hAnsi="Times New Roman" w:cs="Times New Roman"/>
          <w:lang w:val="en-GB"/>
          <w:rPrChange w:id="1133" w:author="mpb" w:date="2023-10-13T17:16:00Z">
            <w:rPr>
              <w:rFonts w:ascii="Times New Roman" w:hAnsi="Times New Roman" w:cs="Times New Roman"/>
              <w:sz w:val="20"/>
              <w:szCs w:val="20"/>
              <w:lang w:val="es-ES"/>
            </w:rPr>
          </w:rPrChange>
        </w:rPr>
        <w:t>monarquía</w:t>
      </w:r>
      <w:proofErr w:type="spellEnd"/>
      <w:r w:rsidRPr="008A2A21">
        <w:rPr>
          <w:rFonts w:ascii="Times New Roman" w:hAnsi="Times New Roman" w:cs="Times New Roman"/>
          <w:lang w:val="en-GB"/>
          <w:rPrChange w:id="1134"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1135" w:author="mpb" w:date="2023-10-13T17:16:00Z">
            <w:rPr>
              <w:rFonts w:ascii="Times New Roman" w:hAnsi="Times New Roman" w:cs="Times New Roman"/>
              <w:sz w:val="20"/>
              <w:szCs w:val="20"/>
              <w:lang w:val="es-ES"/>
            </w:rPr>
          </w:rPrChange>
        </w:rPr>
        <w:t>española</w:t>
      </w:r>
      <w:proofErr w:type="spellEnd"/>
      <w:r w:rsidRPr="008A2A21">
        <w:rPr>
          <w:rFonts w:ascii="Times New Roman" w:hAnsi="Times New Roman" w:cs="Times New Roman"/>
          <w:lang w:val="en-GB"/>
          <w:rPrChange w:id="1136"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1137" w:author="mpb" w:date="2023-10-13T17:16:00Z">
            <w:rPr>
              <w:rFonts w:ascii="Times New Roman" w:hAnsi="Times New Roman" w:cs="Times New Roman"/>
              <w:sz w:val="20"/>
              <w:szCs w:val="20"/>
              <w:lang w:val="es-ES"/>
            </w:rPr>
          </w:rPrChange>
        </w:rPr>
        <w:t>durante</w:t>
      </w:r>
      <w:proofErr w:type="spellEnd"/>
      <w:r w:rsidRPr="008A2A21">
        <w:rPr>
          <w:rFonts w:ascii="Times New Roman" w:hAnsi="Times New Roman" w:cs="Times New Roman"/>
          <w:lang w:val="en-GB"/>
          <w:rPrChange w:id="1138" w:author="mpb" w:date="2023-10-13T17:16:00Z">
            <w:rPr>
              <w:rFonts w:ascii="Times New Roman" w:hAnsi="Times New Roman" w:cs="Times New Roman"/>
              <w:sz w:val="20"/>
              <w:szCs w:val="20"/>
              <w:lang w:val="es-ES"/>
            </w:rPr>
          </w:rPrChange>
        </w:rPr>
        <w:t xml:space="preserve"> el </w:t>
      </w:r>
      <w:proofErr w:type="spellStart"/>
      <w:r w:rsidRPr="008A2A21">
        <w:rPr>
          <w:rFonts w:ascii="Times New Roman" w:hAnsi="Times New Roman" w:cs="Times New Roman"/>
          <w:lang w:val="en-GB"/>
          <w:rPrChange w:id="1139" w:author="mpb" w:date="2023-10-13T17:16:00Z">
            <w:rPr>
              <w:rFonts w:ascii="Times New Roman" w:hAnsi="Times New Roman" w:cs="Times New Roman"/>
              <w:sz w:val="20"/>
              <w:szCs w:val="20"/>
              <w:lang w:val="es-ES"/>
            </w:rPr>
          </w:rPrChange>
        </w:rPr>
        <w:t>siglo</w:t>
      </w:r>
      <w:proofErr w:type="spellEnd"/>
      <w:r w:rsidRPr="008A2A21">
        <w:rPr>
          <w:rFonts w:ascii="Times New Roman" w:hAnsi="Times New Roman" w:cs="Times New Roman"/>
          <w:lang w:val="en-GB"/>
          <w:rPrChange w:id="1140" w:author="mpb" w:date="2023-10-13T17:16:00Z">
            <w:rPr>
              <w:rFonts w:ascii="Times New Roman" w:hAnsi="Times New Roman" w:cs="Times New Roman"/>
              <w:sz w:val="20"/>
              <w:szCs w:val="20"/>
              <w:lang w:val="es-ES"/>
            </w:rPr>
          </w:rPrChange>
        </w:rPr>
        <w:t xml:space="preserve"> XVIII</w:t>
      </w:r>
      <w:del w:id="1141" w:author="mac_pro" w:date="2023-10-13T00:25:00Z">
        <w:r w:rsidRPr="008A2A21" w:rsidDel="006944D3">
          <w:rPr>
            <w:rFonts w:ascii="Times New Roman" w:hAnsi="Times New Roman" w:cs="Times New Roman"/>
            <w:lang w:val="en-GB"/>
            <w:rPrChange w:id="1142" w:author="mpb" w:date="2023-10-13T17:16:00Z">
              <w:rPr>
                <w:rFonts w:ascii="Times New Roman" w:hAnsi="Times New Roman" w:cs="Times New Roman"/>
                <w:sz w:val="20"/>
                <w:szCs w:val="20"/>
                <w:lang w:val="es-ES"/>
              </w:rPr>
            </w:rPrChange>
          </w:rPr>
          <w:delText>,”</w:delText>
        </w:r>
      </w:del>
      <w:ins w:id="1143" w:author="mac_pro" w:date="2023-10-13T00:25:00Z">
        <w:r w:rsidRPr="008A2A21">
          <w:rPr>
            <w:rFonts w:ascii="Times New Roman" w:hAnsi="Times New Roman" w:cs="Times New Roman"/>
            <w:lang w:val="en-GB"/>
            <w:rPrChange w:id="1144" w:author="mpb" w:date="2023-10-13T17:16:00Z">
              <w:rPr>
                <w:rFonts w:ascii="Times New Roman" w:hAnsi="Times New Roman" w:cs="Times New Roman"/>
                <w:sz w:val="20"/>
                <w:szCs w:val="20"/>
                <w:lang w:val="es-ES"/>
              </w:rPr>
            </w:rPrChange>
          </w:rPr>
          <w:t>”,</w:t>
        </w:r>
      </w:ins>
      <w:r w:rsidRPr="008A2A21">
        <w:rPr>
          <w:rFonts w:ascii="Times New Roman" w:hAnsi="Times New Roman" w:cs="Times New Roman"/>
          <w:lang w:val="en-GB"/>
          <w:rPrChange w:id="1145"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i/>
          <w:lang w:val="en-GB"/>
          <w:rPrChange w:id="1146" w:author="mpb" w:date="2023-10-13T17:16:00Z">
            <w:rPr>
              <w:rFonts w:ascii="Times New Roman" w:hAnsi="Times New Roman" w:cs="Times New Roman"/>
              <w:i/>
              <w:sz w:val="20"/>
              <w:szCs w:val="20"/>
              <w:lang w:val="es-ES"/>
            </w:rPr>
          </w:rPrChange>
        </w:rPr>
        <w:t>Anuario</w:t>
      </w:r>
      <w:proofErr w:type="spellEnd"/>
      <w:r w:rsidRPr="008A2A21">
        <w:rPr>
          <w:rFonts w:ascii="Times New Roman" w:hAnsi="Times New Roman" w:cs="Times New Roman"/>
          <w:i/>
          <w:lang w:val="en-GB"/>
          <w:rPrChange w:id="1147" w:author="mpb" w:date="2023-10-13T17:16:00Z">
            <w:rPr>
              <w:rFonts w:ascii="Times New Roman" w:hAnsi="Times New Roman" w:cs="Times New Roman"/>
              <w:i/>
              <w:sz w:val="20"/>
              <w:szCs w:val="20"/>
              <w:lang w:val="es-ES"/>
            </w:rPr>
          </w:rPrChange>
        </w:rPr>
        <w:t xml:space="preserve"> de </w:t>
      </w:r>
      <w:proofErr w:type="spellStart"/>
      <w:r w:rsidRPr="008A2A21">
        <w:rPr>
          <w:rFonts w:ascii="Times New Roman" w:hAnsi="Times New Roman" w:cs="Times New Roman"/>
          <w:i/>
          <w:lang w:val="en-GB"/>
          <w:rPrChange w:id="1148" w:author="mpb" w:date="2023-10-13T17:16:00Z">
            <w:rPr>
              <w:rFonts w:ascii="Times New Roman" w:hAnsi="Times New Roman" w:cs="Times New Roman"/>
              <w:i/>
              <w:sz w:val="20"/>
              <w:szCs w:val="20"/>
              <w:lang w:val="es-ES"/>
            </w:rPr>
          </w:rPrChange>
        </w:rPr>
        <w:t>Estudios</w:t>
      </w:r>
      <w:proofErr w:type="spellEnd"/>
      <w:r w:rsidRPr="008A2A21">
        <w:rPr>
          <w:rFonts w:ascii="Times New Roman" w:hAnsi="Times New Roman" w:cs="Times New Roman"/>
          <w:i/>
          <w:lang w:val="en-GB"/>
          <w:rPrChange w:id="1149" w:author="mpb" w:date="2023-10-13T17:16:00Z">
            <w:rPr>
              <w:rFonts w:ascii="Times New Roman" w:hAnsi="Times New Roman" w:cs="Times New Roman"/>
              <w:i/>
              <w:sz w:val="20"/>
              <w:szCs w:val="20"/>
              <w:lang w:val="es-ES"/>
            </w:rPr>
          </w:rPrChange>
        </w:rPr>
        <w:t xml:space="preserve"> Americanos</w:t>
      </w:r>
      <w:r w:rsidRPr="008A2A21">
        <w:rPr>
          <w:rFonts w:ascii="Times New Roman" w:hAnsi="Times New Roman" w:cs="Times New Roman"/>
          <w:lang w:val="en-GB"/>
          <w:rPrChange w:id="1150" w:author="mpb" w:date="2023-10-13T17:16:00Z">
            <w:rPr>
              <w:rFonts w:ascii="Times New Roman" w:hAnsi="Times New Roman" w:cs="Times New Roman"/>
              <w:sz w:val="20"/>
              <w:szCs w:val="20"/>
              <w:lang w:val="es-ES"/>
            </w:rPr>
          </w:rPrChange>
        </w:rPr>
        <w:t xml:space="preserve"> 71, no. 2 (2014), 571–602; </w:t>
      </w:r>
      <w:ins w:id="1151" w:author="mpb" w:date="2023-10-13T17:06:00Z">
        <w:r w:rsidRPr="008A2A21">
          <w:rPr>
            <w:rFonts w:ascii="Times New Roman" w:hAnsi="Times New Roman" w:cs="Times New Roman"/>
            <w:lang w:val="en-GB"/>
          </w:rPr>
          <w:t xml:space="preserve">Wing, </w:t>
        </w:r>
        <w:r w:rsidRPr="008A2A21">
          <w:rPr>
            <w:rFonts w:ascii="Times New Roman" w:hAnsi="Times New Roman" w:cs="Times New Roman"/>
            <w:i/>
            <w:lang w:val="en-GB"/>
          </w:rPr>
          <w:t>Roots of Empire</w:t>
        </w:r>
        <w:r w:rsidRPr="008A2A21">
          <w:rPr>
            <w:rFonts w:ascii="Times New Roman" w:hAnsi="Times New Roman" w:cs="Times New Roman"/>
            <w:lang w:val="en-GB"/>
          </w:rPr>
          <w:t xml:space="preserve">, </w:t>
        </w:r>
      </w:ins>
      <w:del w:id="1152" w:author="mpb" w:date="2023-10-13T17:06:00Z">
        <w:r w:rsidRPr="008A2A21" w:rsidDel="001957BE">
          <w:rPr>
            <w:rFonts w:ascii="Times New Roman" w:hAnsi="Times New Roman" w:cs="Times New Roman"/>
            <w:lang w:val="en-GB"/>
            <w:rPrChange w:id="1153" w:author="mpb" w:date="2023-10-13T17:16:00Z">
              <w:rPr>
                <w:rFonts w:ascii="Times New Roman" w:hAnsi="Times New Roman" w:cs="Times New Roman"/>
                <w:sz w:val="20"/>
                <w:szCs w:val="20"/>
                <w:lang w:val="es-ES"/>
              </w:rPr>
            </w:rPrChange>
          </w:rPr>
          <w:delText xml:space="preserve">John T. Wing, </w:delText>
        </w:r>
        <w:r w:rsidRPr="008A2A21" w:rsidDel="001957BE">
          <w:rPr>
            <w:rFonts w:ascii="Times New Roman" w:hAnsi="Times New Roman" w:cs="Times New Roman"/>
            <w:i/>
            <w:lang w:val="en-GB"/>
            <w:rPrChange w:id="1154" w:author="mpb" w:date="2023-10-13T17:16:00Z">
              <w:rPr>
                <w:rFonts w:ascii="Times New Roman" w:hAnsi="Times New Roman" w:cs="Times New Roman"/>
                <w:i/>
                <w:sz w:val="20"/>
                <w:szCs w:val="20"/>
                <w:lang w:val="es-ES"/>
              </w:rPr>
            </w:rPrChange>
          </w:rPr>
          <w:delText>Roots of Empire. Forests and State Power in Early Modern Spain, c. 1500–1750</w:delText>
        </w:r>
        <w:r w:rsidRPr="008A2A21" w:rsidDel="001957BE">
          <w:rPr>
            <w:rFonts w:ascii="Times New Roman" w:hAnsi="Times New Roman" w:cs="Times New Roman"/>
            <w:lang w:val="en-GB"/>
            <w:rPrChange w:id="1155" w:author="mpb" w:date="2023-10-13T17:16:00Z">
              <w:rPr>
                <w:rFonts w:ascii="Times New Roman" w:hAnsi="Times New Roman" w:cs="Times New Roman"/>
                <w:sz w:val="20"/>
                <w:szCs w:val="20"/>
                <w:lang w:val="en-GB"/>
              </w:rPr>
            </w:rPrChange>
          </w:rPr>
          <w:delText xml:space="preserve">, (Leiden-Boston: Brill, 2015), </w:delText>
        </w:r>
      </w:del>
      <w:r w:rsidRPr="008A2A21">
        <w:rPr>
          <w:rFonts w:ascii="Times New Roman" w:hAnsi="Times New Roman" w:cs="Times New Roman"/>
          <w:lang w:val="en-GB"/>
          <w:rPrChange w:id="1156" w:author="mpb" w:date="2023-10-13T17:16:00Z">
            <w:rPr>
              <w:rFonts w:ascii="Times New Roman" w:hAnsi="Times New Roman" w:cs="Times New Roman"/>
              <w:sz w:val="20"/>
              <w:szCs w:val="20"/>
              <w:lang w:val="en-GB"/>
            </w:rPr>
          </w:rPrChange>
        </w:rPr>
        <w:t>206–215.</w:t>
      </w:r>
    </w:p>
  </w:footnote>
  <w:footnote w:id="24">
    <w:p w14:paraId="7B4D726F" w14:textId="7588113A" w:rsidR="001569C8" w:rsidRPr="008A2A21" w:rsidRDefault="001569C8">
      <w:pPr>
        <w:pStyle w:val="NoSpacing"/>
        <w:ind w:left="708" w:hanging="708"/>
        <w:jc w:val="both"/>
        <w:rPr>
          <w:rFonts w:ascii="Times New Roman" w:hAnsi="Times New Roman" w:cs="Times New Roman"/>
          <w:lang w:val="en-GB"/>
          <w:rPrChange w:id="1157" w:author="mpb" w:date="2023-10-13T17:16:00Z">
            <w:rPr>
              <w:rFonts w:ascii="Times New Roman" w:hAnsi="Times New Roman" w:cs="Times New Roman"/>
              <w:sz w:val="20"/>
              <w:szCs w:val="20"/>
              <w:lang w:val="es-ES"/>
            </w:rPr>
          </w:rPrChange>
        </w:rPr>
        <w:pPrChange w:id="1158" w:author="mac_pro" w:date="2023-10-12T23:54:00Z">
          <w:pPr>
            <w:pStyle w:val="NoSpacing"/>
            <w:jc w:val="both"/>
          </w:pPr>
        </w:pPrChange>
      </w:pPr>
      <w:r w:rsidRPr="008A2A21">
        <w:rPr>
          <w:rStyle w:val="FootnoteReference"/>
          <w:rFonts w:ascii="Times New Roman" w:hAnsi="Times New Roman" w:cs="Times New Roman"/>
          <w:vertAlign w:val="baseline"/>
          <w:lang w:val="en-GB"/>
          <w:rPrChange w:id="1159" w:author="mpb" w:date="2023-10-13T17:16:00Z">
            <w:rPr>
              <w:rStyle w:val="FootnoteReference"/>
              <w:rFonts w:ascii="Times New Roman" w:hAnsi="Times New Roman" w:cs="Times New Roman"/>
              <w:sz w:val="20"/>
              <w:szCs w:val="20"/>
              <w:lang w:val="en-GB"/>
            </w:rPr>
          </w:rPrChange>
        </w:rPr>
        <w:footnoteRef/>
      </w:r>
      <w:r w:rsidRPr="008A2A21">
        <w:rPr>
          <w:rFonts w:ascii="Times New Roman" w:hAnsi="Times New Roman" w:cs="Times New Roman"/>
          <w:lang w:val="en-GB"/>
          <w:rPrChange w:id="1160" w:author="mpb" w:date="2023-10-13T17:16:00Z">
            <w:rPr>
              <w:rFonts w:ascii="Times New Roman" w:hAnsi="Times New Roman" w:cs="Times New Roman"/>
              <w:sz w:val="20"/>
              <w:szCs w:val="20"/>
              <w:lang w:val="es-ES"/>
            </w:rPr>
          </w:rPrChange>
        </w:rPr>
        <w:t xml:space="preserve"> </w:t>
      </w:r>
      <w:ins w:id="1161" w:author="mac_pro" w:date="2023-10-13T00:18:00Z">
        <w:r w:rsidRPr="008A2A21">
          <w:rPr>
            <w:rFonts w:ascii="Times New Roman" w:hAnsi="Times New Roman" w:cs="Times New Roman"/>
            <w:lang w:val="en-GB"/>
            <w:rPrChange w:id="1162" w:author="mpb" w:date="2023-10-13T17:16:00Z">
              <w:rPr>
                <w:rFonts w:ascii="Times New Roman" w:hAnsi="Times New Roman" w:cs="Times New Roman"/>
                <w:sz w:val="20"/>
                <w:szCs w:val="20"/>
                <w:lang w:val="es-ES"/>
              </w:rPr>
            </w:rPrChange>
          </w:rPr>
          <w:tab/>
        </w:r>
      </w:ins>
      <w:r w:rsidRPr="008A2A21">
        <w:rPr>
          <w:rFonts w:ascii="Times New Roman" w:hAnsi="Times New Roman" w:cs="Times New Roman"/>
          <w:lang w:val="en-GB"/>
          <w:rPrChange w:id="1163" w:author="mpb" w:date="2023-10-13T17:16:00Z">
            <w:rPr>
              <w:rFonts w:ascii="Times New Roman" w:hAnsi="Times New Roman" w:cs="Times New Roman"/>
              <w:sz w:val="20"/>
              <w:szCs w:val="20"/>
              <w:lang w:val="es-ES"/>
            </w:rPr>
          </w:rPrChange>
        </w:rPr>
        <w:t xml:space="preserve">For an example see Álvaro Aragón Ruano, “Un </w:t>
      </w:r>
      <w:proofErr w:type="spellStart"/>
      <w:r w:rsidRPr="008A2A21">
        <w:rPr>
          <w:rFonts w:ascii="Times New Roman" w:hAnsi="Times New Roman" w:cs="Times New Roman"/>
          <w:lang w:val="en-GB"/>
          <w:rPrChange w:id="1164" w:author="mpb" w:date="2023-10-13T17:16:00Z">
            <w:rPr>
              <w:rFonts w:ascii="Times New Roman" w:hAnsi="Times New Roman" w:cs="Times New Roman"/>
              <w:sz w:val="20"/>
              <w:szCs w:val="20"/>
              <w:lang w:val="es-ES"/>
            </w:rPr>
          </w:rPrChange>
        </w:rPr>
        <w:t>choque</w:t>
      </w:r>
      <w:proofErr w:type="spellEnd"/>
      <w:r w:rsidRPr="008A2A21">
        <w:rPr>
          <w:rFonts w:ascii="Times New Roman" w:hAnsi="Times New Roman" w:cs="Times New Roman"/>
          <w:lang w:val="en-GB"/>
          <w:rPrChange w:id="1165" w:author="mpb" w:date="2023-10-13T17:16:00Z">
            <w:rPr>
              <w:rFonts w:ascii="Times New Roman" w:hAnsi="Times New Roman" w:cs="Times New Roman"/>
              <w:sz w:val="20"/>
              <w:szCs w:val="20"/>
              <w:lang w:val="es-ES"/>
            </w:rPr>
          </w:rPrChange>
        </w:rPr>
        <w:t xml:space="preserve"> de </w:t>
      </w:r>
      <w:proofErr w:type="spellStart"/>
      <w:r w:rsidRPr="008A2A21">
        <w:rPr>
          <w:rFonts w:ascii="Times New Roman" w:hAnsi="Times New Roman" w:cs="Times New Roman"/>
          <w:lang w:val="en-GB"/>
          <w:rPrChange w:id="1166" w:author="mpb" w:date="2023-10-13T17:16:00Z">
            <w:rPr>
              <w:rFonts w:ascii="Times New Roman" w:hAnsi="Times New Roman" w:cs="Times New Roman"/>
              <w:sz w:val="20"/>
              <w:szCs w:val="20"/>
              <w:lang w:val="es-ES"/>
            </w:rPr>
          </w:rPrChange>
        </w:rPr>
        <w:t>jurisdicciones</w:t>
      </w:r>
      <w:proofErr w:type="spellEnd"/>
      <w:r w:rsidRPr="008A2A21">
        <w:rPr>
          <w:rFonts w:ascii="Times New Roman" w:hAnsi="Times New Roman" w:cs="Times New Roman"/>
          <w:lang w:val="en-GB"/>
          <w:rPrChange w:id="1167"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1168" w:author="mpb" w:date="2023-10-13T17:16:00Z">
            <w:rPr>
              <w:rFonts w:ascii="Times New Roman" w:hAnsi="Times New Roman" w:cs="Times New Roman"/>
              <w:sz w:val="20"/>
              <w:szCs w:val="20"/>
              <w:lang w:val="es-ES"/>
            </w:rPr>
          </w:rPrChange>
        </w:rPr>
        <w:t>Fueros</w:t>
      </w:r>
      <w:proofErr w:type="spellEnd"/>
      <w:r w:rsidRPr="008A2A21">
        <w:rPr>
          <w:rFonts w:ascii="Times New Roman" w:hAnsi="Times New Roman" w:cs="Times New Roman"/>
          <w:lang w:val="en-GB"/>
          <w:rPrChange w:id="1169" w:author="mpb" w:date="2023-10-13T17:16:00Z">
            <w:rPr>
              <w:rFonts w:ascii="Times New Roman" w:hAnsi="Times New Roman" w:cs="Times New Roman"/>
              <w:sz w:val="20"/>
              <w:szCs w:val="20"/>
              <w:lang w:val="es-ES"/>
            </w:rPr>
          </w:rPrChange>
        </w:rPr>
        <w:t xml:space="preserve"> y </w:t>
      </w:r>
      <w:proofErr w:type="spellStart"/>
      <w:r w:rsidRPr="008A2A21">
        <w:rPr>
          <w:rFonts w:ascii="Times New Roman" w:hAnsi="Times New Roman" w:cs="Times New Roman"/>
          <w:lang w:val="en-GB"/>
          <w:rPrChange w:id="1170" w:author="mpb" w:date="2023-10-13T17:16:00Z">
            <w:rPr>
              <w:rFonts w:ascii="Times New Roman" w:hAnsi="Times New Roman" w:cs="Times New Roman"/>
              <w:sz w:val="20"/>
              <w:szCs w:val="20"/>
              <w:lang w:val="es-ES"/>
            </w:rPr>
          </w:rPrChange>
        </w:rPr>
        <w:t>política</w:t>
      </w:r>
      <w:proofErr w:type="spellEnd"/>
      <w:r w:rsidRPr="008A2A21">
        <w:rPr>
          <w:rFonts w:ascii="Times New Roman" w:hAnsi="Times New Roman" w:cs="Times New Roman"/>
          <w:lang w:val="en-GB"/>
          <w:rPrChange w:id="1171"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1172" w:author="mpb" w:date="2023-10-13T17:16:00Z">
            <w:rPr>
              <w:rFonts w:ascii="Times New Roman" w:hAnsi="Times New Roman" w:cs="Times New Roman"/>
              <w:sz w:val="20"/>
              <w:szCs w:val="20"/>
              <w:lang w:val="es-ES"/>
            </w:rPr>
          </w:rPrChange>
        </w:rPr>
        <w:t>forestal</w:t>
      </w:r>
      <w:proofErr w:type="spellEnd"/>
      <w:r w:rsidRPr="008A2A21">
        <w:rPr>
          <w:rFonts w:ascii="Times New Roman" w:hAnsi="Times New Roman" w:cs="Times New Roman"/>
          <w:lang w:val="en-GB"/>
          <w:rPrChange w:id="1173"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1174" w:author="mpb" w:date="2023-10-13T17:16:00Z">
            <w:rPr>
              <w:rFonts w:ascii="Times New Roman" w:hAnsi="Times New Roman" w:cs="Times New Roman"/>
              <w:sz w:val="20"/>
              <w:szCs w:val="20"/>
              <w:lang w:val="es-ES"/>
            </w:rPr>
          </w:rPrChange>
        </w:rPr>
        <w:t>en</w:t>
      </w:r>
      <w:proofErr w:type="spellEnd"/>
      <w:r w:rsidRPr="008A2A21">
        <w:rPr>
          <w:rFonts w:ascii="Times New Roman" w:hAnsi="Times New Roman" w:cs="Times New Roman"/>
          <w:lang w:val="en-GB"/>
          <w:rPrChange w:id="1175" w:author="mpb" w:date="2023-10-13T17:16:00Z">
            <w:rPr>
              <w:rFonts w:ascii="Times New Roman" w:hAnsi="Times New Roman" w:cs="Times New Roman"/>
              <w:sz w:val="20"/>
              <w:szCs w:val="20"/>
              <w:lang w:val="es-ES"/>
            </w:rPr>
          </w:rPrChange>
        </w:rPr>
        <w:t xml:space="preserve"> el </w:t>
      </w:r>
      <w:proofErr w:type="spellStart"/>
      <w:r w:rsidRPr="008A2A21">
        <w:rPr>
          <w:rFonts w:ascii="Times New Roman" w:hAnsi="Times New Roman" w:cs="Times New Roman"/>
          <w:lang w:val="en-GB"/>
          <w:rPrChange w:id="1176" w:author="mpb" w:date="2023-10-13T17:16:00Z">
            <w:rPr>
              <w:rFonts w:ascii="Times New Roman" w:hAnsi="Times New Roman" w:cs="Times New Roman"/>
              <w:sz w:val="20"/>
              <w:szCs w:val="20"/>
              <w:lang w:val="es-ES"/>
            </w:rPr>
          </w:rPrChange>
        </w:rPr>
        <w:t>Pirineo</w:t>
      </w:r>
      <w:proofErr w:type="spellEnd"/>
      <w:r w:rsidRPr="008A2A21">
        <w:rPr>
          <w:rFonts w:ascii="Times New Roman" w:hAnsi="Times New Roman" w:cs="Times New Roman"/>
          <w:lang w:val="en-GB"/>
          <w:rPrChange w:id="1177" w:author="mpb" w:date="2023-10-13T17:16:00Z">
            <w:rPr>
              <w:rFonts w:ascii="Times New Roman" w:hAnsi="Times New Roman" w:cs="Times New Roman"/>
              <w:sz w:val="20"/>
              <w:szCs w:val="20"/>
              <w:lang w:val="es-ES"/>
            </w:rPr>
          </w:rPrChange>
        </w:rPr>
        <w:t xml:space="preserve"> occidental </w:t>
      </w:r>
      <w:proofErr w:type="spellStart"/>
      <w:r w:rsidRPr="008A2A21">
        <w:rPr>
          <w:rFonts w:ascii="Times New Roman" w:hAnsi="Times New Roman" w:cs="Times New Roman"/>
          <w:lang w:val="en-GB"/>
          <w:rPrChange w:id="1178" w:author="mpb" w:date="2023-10-13T17:16:00Z">
            <w:rPr>
              <w:rFonts w:ascii="Times New Roman" w:hAnsi="Times New Roman" w:cs="Times New Roman"/>
              <w:sz w:val="20"/>
              <w:szCs w:val="20"/>
              <w:lang w:val="es-ES"/>
            </w:rPr>
          </w:rPrChange>
        </w:rPr>
        <w:t>durante</w:t>
      </w:r>
      <w:proofErr w:type="spellEnd"/>
      <w:r w:rsidRPr="008A2A21">
        <w:rPr>
          <w:rFonts w:ascii="Times New Roman" w:hAnsi="Times New Roman" w:cs="Times New Roman"/>
          <w:lang w:val="en-GB"/>
          <w:rPrChange w:id="1179" w:author="mpb" w:date="2023-10-13T17:16:00Z">
            <w:rPr>
              <w:rFonts w:ascii="Times New Roman" w:hAnsi="Times New Roman" w:cs="Times New Roman"/>
              <w:sz w:val="20"/>
              <w:szCs w:val="20"/>
              <w:lang w:val="es-ES"/>
            </w:rPr>
          </w:rPrChange>
        </w:rPr>
        <w:t xml:space="preserve"> el </w:t>
      </w:r>
      <w:proofErr w:type="spellStart"/>
      <w:r w:rsidRPr="008A2A21">
        <w:rPr>
          <w:rFonts w:ascii="Times New Roman" w:hAnsi="Times New Roman" w:cs="Times New Roman"/>
          <w:lang w:val="en-GB"/>
          <w:rPrChange w:id="1180" w:author="mpb" w:date="2023-10-13T17:16:00Z">
            <w:rPr>
              <w:rFonts w:ascii="Times New Roman" w:hAnsi="Times New Roman" w:cs="Times New Roman"/>
              <w:sz w:val="20"/>
              <w:szCs w:val="20"/>
              <w:lang w:val="es-ES"/>
            </w:rPr>
          </w:rPrChange>
        </w:rPr>
        <w:t>siglo</w:t>
      </w:r>
      <w:proofErr w:type="spellEnd"/>
      <w:r w:rsidRPr="008A2A21">
        <w:rPr>
          <w:rFonts w:ascii="Times New Roman" w:hAnsi="Times New Roman" w:cs="Times New Roman"/>
          <w:lang w:val="en-GB"/>
          <w:rPrChange w:id="1181" w:author="mpb" w:date="2023-10-13T17:16:00Z">
            <w:rPr>
              <w:rFonts w:ascii="Times New Roman" w:hAnsi="Times New Roman" w:cs="Times New Roman"/>
              <w:sz w:val="20"/>
              <w:szCs w:val="20"/>
              <w:lang w:val="es-ES"/>
            </w:rPr>
          </w:rPrChange>
        </w:rPr>
        <w:t xml:space="preserve"> XVIII</w:t>
      </w:r>
      <w:del w:id="1182" w:author="mac_pro" w:date="2023-10-13T00:25:00Z">
        <w:r w:rsidRPr="008A2A21" w:rsidDel="006944D3">
          <w:rPr>
            <w:rFonts w:ascii="Times New Roman" w:hAnsi="Times New Roman" w:cs="Times New Roman"/>
            <w:lang w:val="en-GB"/>
            <w:rPrChange w:id="1183" w:author="mpb" w:date="2023-10-13T17:16:00Z">
              <w:rPr>
                <w:rFonts w:ascii="Times New Roman" w:hAnsi="Times New Roman" w:cs="Times New Roman"/>
                <w:sz w:val="20"/>
                <w:szCs w:val="20"/>
                <w:lang w:val="es-ES"/>
              </w:rPr>
            </w:rPrChange>
          </w:rPr>
          <w:delText>,”</w:delText>
        </w:r>
      </w:del>
      <w:ins w:id="1184" w:author="mac_pro" w:date="2023-10-13T00:25:00Z">
        <w:r w:rsidRPr="008A2A21">
          <w:rPr>
            <w:rFonts w:ascii="Times New Roman" w:hAnsi="Times New Roman" w:cs="Times New Roman"/>
            <w:lang w:val="en-GB"/>
            <w:rPrChange w:id="1185" w:author="mpb" w:date="2023-10-13T17:16:00Z">
              <w:rPr>
                <w:rFonts w:ascii="Times New Roman" w:hAnsi="Times New Roman" w:cs="Times New Roman"/>
                <w:sz w:val="20"/>
                <w:szCs w:val="20"/>
                <w:lang w:val="es-ES"/>
              </w:rPr>
            </w:rPrChange>
          </w:rPr>
          <w:t>”,</w:t>
        </w:r>
      </w:ins>
      <w:r w:rsidRPr="008A2A21">
        <w:rPr>
          <w:rFonts w:ascii="Times New Roman" w:hAnsi="Times New Roman" w:cs="Times New Roman"/>
          <w:lang w:val="en-GB"/>
          <w:rPrChange w:id="1186"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i/>
          <w:lang w:val="en-GB"/>
          <w:rPrChange w:id="1187" w:author="mpb" w:date="2023-10-13T17:16:00Z">
            <w:rPr>
              <w:rFonts w:ascii="Times New Roman" w:hAnsi="Times New Roman" w:cs="Times New Roman"/>
              <w:i/>
              <w:sz w:val="20"/>
              <w:szCs w:val="20"/>
              <w:lang w:val="es-ES"/>
            </w:rPr>
          </w:rPrChange>
        </w:rPr>
        <w:t>Obradoiro</w:t>
      </w:r>
      <w:proofErr w:type="spellEnd"/>
      <w:r w:rsidRPr="008A2A21">
        <w:rPr>
          <w:rFonts w:ascii="Times New Roman" w:hAnsi="Times New Roman" w:cs="Times New Roman"/>
          <w:i/>
          <w:lang w:val="en-GB"/>
          <w:rPrChange w:id="1188" w:author="mpb" w:date="2023-10-13T17:16:00Z">
            <w:rPr>
              <w:rFonts w:ascii="Times New Roman" w:hAnsi="Times New Roman" w:cs="Times New Roman"/>
              <w:i/>
              <w:sz w:val="20"/>
              <w:szCs w:val="20"/>
              <w:lang w:val="es-ES"/>
            </w:rPr>
          </w:rPrChange>
        </w:rPr>
        <w:t xml:space="preserve"> de </w:t>
      </w:r>
      <w:proofErr w:type="spellStart"/>
      <w:r w:rsidRPr="008A2A21">
        <w:rPr>
          <w:rFonts w:ascii="Times New Roman" w:hAnsi="Times New Roman" w:cs="Times New Roman"/>
          <w:i/>
          <w:lang w:val="en-GB"/>
          <w:rPrChange w:id="1189" w:author="mpb" w:date="2023-10-13T17:16:00Z">
            <w:rPr>
              <w:rFonts w:ascii="Times New Roman" w:hAnsi="Times New Roman" w:cs="Times New Roman"/>
              <w:i/>
              <w:sz w:val="20"/>
              <w:szCs w:val="20"/>
              <w:lang w:val="es-ES"/>
            </w:rPr>
          </w:rPrChange>
        </w:rPr>
        <w:t>Historia</w:t>
      </w:r>
      <w:proofErr w:type="spellEnd"/>
      <w:r w:rsidRPr="008A2A21">
        <w:rPr>
          <w:rFonts w:ascii="Times New Roman" w:hAnsi="Times New Roman" w:cs="Times New Roman"/>
          <w:i/>
          <w:lang w:val="en-GB"/>
          <w:rPrChange w:id="1190" w:author="mpb" w:date="2023-10-13T17:16:00Z">
            <w:rPr>
              <w:rFonts w:ascii="Times New Roman" w:hAnsi="Times New Roman" w:cs="Times New Roman"/>
              <w:i/>
              <w:sz w:val="20"/>
              <w:szCs w:val="20"/>
              <w:lang w:val="es-ES"/>
            </w:rPr>
          </w:rPrChange>
        </w:rPr>
        <w:t xml:space="preserve"> </w:t>
      </w:r>
      <w:proofErr w:type="spellStart"/>
      <w:r w:rsidRPr="008A2A21">
        <w:rPr>
          <w:rFonts w:ascii="Times New Roman" w:hAnsi="Times New Roman" w:cs="Times New Roman"/>
          <w:i/>
          <w:lang w:val="en-GB"/>
          <w:rPrChange w:id="1191" w:author="mpb" w:date="2023-10-13T17:16:00Z">
            <w:rPr>
              <w:rFonts w:ascii="Times New Roman" w:hAnsi="Times New Roman" w:cs="Times New Roman"/>
              <w:i/>
              <w:sz w:val="20"/>
              <w:szCs w:val="20"/>
              <w:lang w:val="es-ES"/>
            </w:rPr>
          </w:rPrChange>
        </w:rPr>
        <w:t>Moderna</w:t>
      </w:r>
      <w:proofErr w:type="spellEnd"/>
      <w:r w:rsidRPr="008A2A21">
        <w:rPr>
          <w:rFonts w:ascii="Times New Roman" w:hAnsi="Times New Roman" w:cs="Times New Roman"/>
          <w:lang w:val="en-GB"/>
          <w:rPrChange w:id="1192" w:author="mpb" w:date="2023-10-13T17:16:00Z">
            <w:rPr>
              <w:rFonts w:ascii="Times New Roman" w:hAnsi="Times New Roman" w:cs="Times New Roman"/>
              <w:sz w:val="20"/>
              <w:szCs w:val="20"/>
              <w:lang w:val="es-ES"/>
            </w:rPr>
          </w:rPrChange>
        </w:rPr>
        <w:t xml:space="preserve"> 28 (2019), 135–162.</w:t>
      </w:r>
    </w:p>
  </w:footnote>
  <w:footnote w:id="25">
    <w:p w14:paraId="652BF6A5" w14:textId="2D0E5AB1" w:rsidR="001569C8" w:rsidRPr="008A2A21" w:rsidRDefault="001569C8">
      <w:pPr>
        <w:pStyle w:val="NoSpacing"/>
        <w:ind w:left="708" w:hanging="708"/>
        <w:jc w:val="both"/>
        <w:rPr>
          <w:rFonts w:ascii="Times New Roman" w:hAnsi="Times New Roman" w:cs="Times New Roman"/>
          <w:lang w:val="en-GB"/>
          <w:rPrChange w:id="1193" w:author="mpb" w:date="2023-10-13T17:16:00Z">
            <w:rPr>
              <w:rFonts w:ascii="Times New Roman" w:hAnsi="Times New Roman" w:cs="Times New Roman"/>
              <w:sz w:val="20"/>
              <w:szCs w:val="20"/>
              <w:lang w:val="es-ES"/>
            </w:rPr>
          </w:rPrChange>
        </w:rPr>
        <w:pPrChange w:id="1194" w:author="mac_pro" w:date="2023-10-12T23:54:00Z">
          <w:pPr>
            <w:pStyle w:val="NoSpacing"/>
            <w:jc w:val="both"/>
          </w:pPr>
        </w:pPrChange>
      </w:pPr>
      <w:r w:rsidRPr="008A2A21">
        <w:rPr>
          <w:rStyle w:val="FootnoteReference"/>
          <w:rFonts w:ascii="Times New Roman" w:hAnsi="Times New Roman" w:cs="Times New Roman"/>
          <w:vertAlign w:val="baseline"/>
          <w:lang w:val="en-GB"/>
          <w:rPrChange w:id="1195" w:author="mpb" w:date="2023-10-13T17:16:00Z">
            <w:rPr>
              <w:rStyle w:val="FootnoteReference"/>
              <w:rFonts w:ascii="Times New Roman" w:hAnsi="Times New Roman" w:cs="Times New Roman"/>
              <w:sz w:val="20"/>
              <w:szCs w:val="20"/>
              <w:lang w:val="en-GB"/>
            </w:rPr>
          </w:rPrChange>
        </w:rPr>
        <w:footnoteRef/>
      </w:r>
      <w:r w:rsidRPr="008A2A21">
        <w:rPr>
          <w:rFonts w:ascii="Times New Roman" w:hAnsi="Times New Roman" w:cs="Times New Roman"/>
          <w:lang w:val="en-GB"/>
          <w:rPrChange w:id="1196" w:author="mpb" w:date="2023-10-13T17:16:00Z">
            <w:rPr>
              <w:rFonts w:ascii="Times New Roman" w:hAnsi="Times New Roman" w:cs="Times New Roman"/>
              <w:sz w:val="20"/>
              <w:szCs w:val="20"/>
              <w:lang w:val="es-ES"/>
            </w:rPr>
          </w:rPrChange>
        </w:rPr>
        <w:t xml:space="preserve"> </w:t>
      </w:r>
      <w:ins w:id="1197" w:author="mac_pro" w:date="2023-10-13T00:18:00Z">
        <w:r w:rsidRPr="008A2A21">
          <w:rPr>
            <w:rFonts w:ascii="Times New Roman" w:hAnsi="Times New Roman" w:cs="Times New Roman"/>
            <w:lang w:val="en-GB"/>
            <w:rPrChange w:id="1198" w:author="mpb" w:date="2023-10-13T17:16:00Z">
              <w:rPr>
                <w:rFonts w:ascii="Times New Roman" w:hAnsi="Times New Roman" w:cs="Times New Roman"/>
                <w:sz w:val="20"/>
                <w:szCs w:val="20"/>
                <w:lang w:val="es-ES"/>
              </w:rPr>
            </w:rPrChange>
          </w:rPr>
          <w:tab/>
        </w:r>
      </w:ins>
      <w:proofErr w:type="spellStart"/>
      <w:ins w:id="1199" w:author="mpb" w:date="2023-10-13T17:12:00Z">
        <w:r w:rsidRPr="008A2A21">
          <w:rPr>
            <w:rFonts w:ascii="Times New Roman" w:hAnsi="Times New Roman" w:cs="Times New Roman"/>
            <w:lang w:val="en-GB"/>
            <w:rPrChange w:id="1200" w:author="mpb" w:date="2023-10-13T17:16:00Z">
              <w:rPr>
                <w:rFonts w:ascii="Times New Roman" w:hAnsi="Times New Roman" w:cs="Times New Roman"/>
                <w:sz w:val="20"/>
                <w:szCs w:val="20"/>
                <w:lang w:val="es-ES"/>
              </w:rPr>
            </w:rPrChange>
          </w:rPr>
          <w:t>Rafal</w:t>
        </w:r>
        <w:proofErr w:type="spellEnd"/>
        <w:r w:rsidRPr="008A2A21">
          <w:rPr>
            <w:rFonts w:ascii="Times New Roman" w:hAnsi="Times New Roman" w:cs="Times New Roman"/>
            <w:lang w:val="en-GB"/>
            <w:rPrChange w:id="1201" w:author="mpb" w:date="2023-10-13T17:16:00Z">
              <w:rPr>
                <w:rFonts w:ascii="Times New Roman" w:hAnsi="Times New Roman" w:cs="Times New Roman"/>
                <w:sz w:val="20"/>
                <w:szCs w:val="20"/>
                <w:lang w:val="es-ES"/>
              </w:rPr>
            </w:rPrChange>
          </w:rPr>
          <w:t xml:space="preserve"> Reichert, “¿</w:t>
        </w:r>
        <w:proofErr w:type="spellStart"/>
        <w:r w:rsidRPr="008A2A21">
          <w:rPr>
            <w:rFonts w:ascii="Times New Roman" w:hAnsi="Times New Roman" w:cs="Times New Roman"/>
            <w:lang w:val="en-GB"/>
            <w:rPrChange w:id="1202" w:author="mpb" w:date="2023-10-13T17:16:00Z">
              <w:rPr>
                <w:rFonts w:ascii="Times New Roman" w:hAnsi="Times New Roman" w:cs="Times New Roman"/>
                <w:sz w:val="20"/>
                <w:szCs w:val="20"/>
                <w:lang w:val="es-ES"/>
              </w:rPr>
            </w:rPrChange>
          </w:rPr>
          <w:t>Cómo</w:t>
        </w:r>
        <w:proofErr w:type="spellEnd"/>
        <w:r w:rsidRPr="008A2A21">
          <w:rPr>
            <w:rFonts w:ascii="Times New Roman" w:hAnsi="Times New Roman" w:cs="Times New Roman"/>
            <w:lang w:val="en-GB"/>
            <w:rPrChange w:id="1203"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1204" w:author="mpb" w:date="2023-10-13T17:16:00Z">
              <w:rPr>
                <w:rFonts w:ascii="Times New Roman" w:hAnsi="Times New Roman" w:cs="Times New Roman"/>
                <w:sz w:val="20"/>
                <w:szCs w:val="20"/>
                <w:lang w:val="es-ES"/>
              </w:rPr>
            </w:rPrChange>
          </w:rPr>
          <w:t>España</w:t>
        </w:r>
        <w:proofErr w:type="spellEnd"/>
        <w:r w:rsidRPr="008A2A21">
          <w:rPr>
            <w:rFonts w:ascii="Times New Roman" w:hAnsi="Times New Roman" w:cs="Times New Roman"/>
            <w:lang w:val="en-GB"/>
            <w:rPrChange w:id="1205"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1206" w:author="mpb" w:date="2023-10-13T17:16:00Z">
              <w:rPr>
                <w:rFonts w:ascii="Times New Roman" w:hAnsi="Times New Roman" w:cs="Times New Roman"/>
                <w:sz w:val="20"/>
                <w:szCs w:val="20"/>
                <w:lang w:val="es-ES"/>
              </w:rPr>
            </w:rPrChange>
          </w:rPr>
          <w:t>trató</w:t>
        </w:r>
        <w:proofErr w:type="spellEnd"/>
        <w:r w:rsidRPr="008A2A21">
          <w:rPr>
            <w:rFonts w:ascii="Times New Roman" w:hAnsi="Times New Roman" w:cs="Times New Roman"/>
            <w:lang w:val="en-GB"/>
            <w:rPrChange w:id="1207" w:author="mpb" w:date="2023-10-13T17:16:00Z">
              <w:rPr>
                <w:rFonts w:ascii="Times New Roman" w:hAnsi="Times New Roman" w:cs="Times New Roman"/>
                <w:sz w:val="20"/>
                <w:szCs w:val="20"/>
                <w:lang w:val="es-ES"/>
              </w:rPr>
            </w:rPrChange>
          </w:rPr>
          <w:t xml:space="preserve"> de </w:t>
        </w:r>
        <w:proofErr w:type="spellStart"/>
        <w:r w:rsidRPr="008A2A21">
          <w:rPr>
            <w:rFonts w:ascii="Times New Roman" w:hAnsi="Times New Roman" w:cs="Times New Roman"/>
            <w:lang w:val="en-GB"/>
            <w:rPrChange w:id="1208" w:author="mpb" w:date="2023-10-13T17:16:00Z">
              <w:rPr>
                <w:rFonts w:ascii="Times New Roman" w:hAnsi="Times New Roman" w:cs="Times New Roman"/>
                <w:sz w:val="20"/>
                <w:szCs w:val="20"/>
                <w:lang w:val="es-ES"/>
              </w:rPr>
            </w:rPrChange>
          </w:rPr>
          <w:t>recuperar</w:t>
        </w:r>
        <w:proofErr w:type="spellEnd"/>
        <w:r w:rsidRPr="008A2A21">
          <w:rPr>
            <w:rFonts w:ascii="Times New Roman" w:hAnsi="Times New Roman" w:cs="Times New Roman"/>
            <w:lang w:val="en-GB"/>
            <w:rPrChange w:id="1209"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1210" w:author="mpb" w:date="2023-10-13T17:16:00Z">
              <w:rPr>
                <w:rFonts w:ascii="Times New Roman" w:hAnsi="Times New Roman" w:cs="Times New Roman"/>
                <w:sz w:val="20"/>
                <w:szCs w:val="20"/>
                <w:lang w:val="es-ES"/>
              </w:rPr>
            </w:rPrChange>
          </w:rPr>
          <w:t>su</w:t>
        </w:r>
        <w:proofErr w:type="spellEnd"/>
        <w:r w:rsidRPr="008A2A21">
          <w:rPr>
            <w:rFonts w:ascii="Times New Roman" w:hAnsi="Times New Roman" w:cs="Times New Roman"/>
            <w:lang w:val="en-GB"/>
            <w:rPrChange w:id="1211"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1212" w:author="mpb" w:date="2023-10-13T17:16:00Z">
              <w:rPr>
                <w:rFonts w:ascii="Times New Roman" w:hAnsi="Times New Roman" w:cs="Times New Roman"/>
                <w:sz w:val="20"/>
                <w:szCs w:val="20"/>
                <w:lang w:val="es-ES"/>
              </w:rPr>
            </w:rPrChange>
          </w:rPr>
          <w:t>poderío</w:t>
        </w:r>
        <w:proofErr w:type="spellEnd"/>
        <w:r w:rsidRPr="008A2A21">
          <w:rPr>
            <w:rFonts w:ascii="Times New Roman" w:hAnsi="Times New Roman" w:cs="Times New Roman"/>
            <w:lang w:val="en-GB"/>
            <w:rPrChange w:id="1213" w:author="mpb" w:date="2023-10-13T17:16:00Z">
              <w:rPr>
                <w:rFonts w:ascii="Times New Roman" w:hAnsi="Times New Roman" w:cs="Times New Roman"/>
                <w:sz w:val="20"/>
                <w:szCs w:val="20"/>
                <w:lang w:val="es-ES"/>
              </w:rPr>
            </w:rPrChange>
          </w:rPr>
          <w:t xml:space="preserve"> naval? Un </w:t>
        </w:r>
        <w:proofErr w:type="spellStart"/>
        <w:r w:rsidRPr="008A2A21">
          <w:rPr>
            <w:rFonts w:ascii="Times New Roman" w:hAnsi="Times New Roman" w:cs="Times New Roman"/>
            <w:lang w:val="en-GB"/>
            <w:rPrChange w:id="1214" w:author="mpb" w:date="2023-10-13T17:16:00Z">
              <w:rPr>
                <w:rFonts w:ascii="Times New Roman" w:hAnsi="Times New Roman" w:cs="Times New Roman"/>
                <w:sz w:val="20"/>
                <w:szCs w:val="20"/>
                <w:lang w:val="es-ES"/>
              </w:rPr>
            </w:rPrChange>
          </w:rPr>
          <w:t>acercamiento</w:t>
        </w:r>
        <w:proofErr w:type="spellEnd"/>
        <w:r w:rsidRPr="008A2A21">
          <w:rPr>
            <w:rFonts w:ascii="Times New Roman" w:hAnsi="Times New Roman" w:cs="Times New Roman"/>
            <w:lang w:val="en-GB"/>
            <w:rPrChange w:id="1215" w:author="mpb" w:date="2023-10-13T17:16:00Z">
              <w:rPr>
                <w:rFonts w:ascii="Times New Roman" w:hAnsi="Times New Roman" w:cs="Times New Roman"/>
                <w:sz w:val="20"/>
                <w:szCs w:val="20"/>
                <w:lang w:val="es-ES"/>
              </w:rPr>
            </w:rPrChange>
          </w:rPr>
          <w:t xml:space="preserve"> a las </w:t>
        </w:r>
        <w:proofErr w:type="spellStart"/>
        <w:r w:rsidRPr="008A2A21">
          <w:rPr>
            <w:rFonts w:ascii="Times New Roman" w:hAnsi="Times New Roman" w:cs="Times New Roman"/>
            <w:lang w:val="en-GB"/>
            <w:rPrChange w:id="1216" w:author="mpb" w:date="2023-10-13T17:16:00Z">
              <w:rPr>
                <w:rFonts w:ascii="Times New Roman" w:hAnsi="Times New Roman" w:cs="Times New Roman"/>
                <w:sz w:val="20"/>
                <w:szCs w:val="20"/>
                <w:lang w:val="es-ES"/>
              </w:rPr>
            </w:rPrChange>
          </w:rPr>
          <w:t>estrategias</w:t>
        </w:r>
        <w:proofErr w:type="spellEnd"/>
        <w:r w:rsidRPr="008A2A21">
          <w:rPr>
            <w:rFonts w:ascii="Times New Roman" w:hAnsi="Times New Roman" w:cs="Times New Roman"/>
            <w:lang w:val="en-GB"/>
            <w:rPrChange w:id="1217" w:author="mpb" w:date="2023-10-13T17:16:00Z">
              <w:rPr>
                <w:rFonts w:ascii="Times New Roman" w:hAnsi="Times New Roman" w:cs="Times New Roman"/>
                <w:sz w:val="20"/>
                <w:szCs w:val="20"/>
                <w:lang w:val="es-ES"/>
              </w:rPr>
            </w:rPrChange>
          </w:rPr>
          <w:t xml:space="preserve"> de la Marina Real </w:t>
        </w:r>
        <w:proofErr w:type="spellStart"/>
        <w:r w:rsidRPr="008A2A21">
          <w:rPr>
            <w:rFonts w:ascii="Times New Roman" w:hAnsi="Times New Roman" w:cs="Times New Roman"/>
            <w:lang w:val="en-GB"/>
            <w:rPrChange w:id="1218" w:author="mpb" w:date="2023-10-13T17:16:00Z">
              <w:rPr>
                <w:rFonts w:ascii="Times New Roman" w:hAnsi="Times New Roman" w:cs="Times New Roman"/>
                <w:sz w:val="20"/>
                <w:szCs w:val="20"/>
                <w:lang w:val="es-ES"/>
              </w:rPr>
            </w:rPrChange>
          </w:rPr>
          <w:t>sobre</w:t>
        </w:r>
        <w:proofErr w:type="spellEnd"/>
        <w:r w:rsidRPr="008A2A21">
          <w:rPr>
            <w:rFonts w:ascii="Times New Roman" w:hAnsi="Times New Roman" w:cs="Times New Roman"/>
            <w:lang w:val="en-GB"/>
            <w:rPrChange w:id="1219"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1220" w:author="mpb" w:date="2023-10-13T17:16:00Z">
              <w:rPr>
                <w:rFonts w:ascii="Times New Roman" w:hAnsi="Times New Roman" w:cs="Times New Roman"/>
                <w:sz w:val="20"/>
                <w:szCs w:val="20"/>
                <w:lang w:val="es-ES"/>
              </w:rPr>
            </w:rPrChange>
          </w:rPr>
          <w:t>los</w:t>
        </w:r>
        <w:proofErr w:type="spellEnd"/>
        <w:r w:rsidRPr="008A2A21">
          <w:rPr>
            <w:rFonts w:ascii="Times New Roman" w:hAnsi="Times New Roman" w:cs="Times New Roman"/>
            <w:lang w:val="en-GB"/>
            <w:rPrChange w:id="1221"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1222" w:author="mpb" w:date="2023-10-13T17:16:00Z">
              <w:rPr>
                <w:rFonts w:ascii="Times New Roman" w:hAnsi="Times New Roman" w:cs="Times New Roman"/>
                <w:sz w:val="20"/>
                <w:szCs w:val="20"/>
                <w:lang w:val="es-ES"/>
              </w:rPr>
            </w:rPrChange>
          </w:rPr>
          <w:t>suministros</w:t>
        </w:r>
        <w:proofErr w:type="spellEnd"/>
        <w:r w:rsidRPr="008A2A21">
          <w:rPr>
            <w:rFonts w:ascii="Times New Roman" w:hAnsi="Times New Roman" w:cs="Times New Roman"/>
            <w:lang w:val="en-GB"/>
            <w:rPrChange w:id="1223" w:author="mpb" w:date="2023-10-13T17:16:00Z">
              <w:rPr>
                <w:rFonts w:ascii="Times New Roman" w:hAnsi="Times New Roman" w:cs="Times New Roman"/>
                <w:sz w:val="20"/>
                <w:szCs w:val="20"/>
                <w:lang w:val="es-ES"/>
              </w:rPr>
            </w:rPrChange>
          </w:rPr>
          <w:t xml:space="preserve"> de </w:t>
        </w:r>
        <w:proofErr w:type="spellStart"/>
        <w:r w:rsidRPr="008A2A21">
          <w:rPr>
            <w:rFonts w:ascii="Times New Roman" w:hAnsi="Times New Roman" w:cs="Times New Roman"/>
            <w:lang w:val="en-GB"/>
            <w:rPrChange w:id="1224" w:author="mpb" w:date="2023-10-13T17:16:00Z">
              <w:rPr>
                <w:rFonts w:ascii="Times New Roman" w:hAnsi="Times New Roman" w:cs="Times New Roman"/>
                <w:sz w:val="20"/>
                <w:szCs w:val="20"/>
                <w:lang w:val="es-ES"/>
              </w:rPr>
            </w:rPrChange>
          </w:rPr>
          <w:t>materias</w:t>
        </w:r>
        <w:proofErr w:type="spellEnd"/>
        <w:r w:rsidRPr="008A2A21">
          <w:rPr>
            <w:rFonts w:ascii="Times New Roman" w:hAnsi="Times New Roman" w:cs="Times New Roman"/>
            <w:lang w:val="en-GB"/>
            <w:rPrChange w:id="1225"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1226" w:author="mpb" w:date="2023-10-13T17:16:00Z">
              <w:rPr>
                <w:rFonts w:ascii="Times New Roman" w:hAnsi="Times New Roman" w:cs="Times New Roman"/>
                <w:sz w:val="20"/>
                <w:szCs w:val="20"/>
                <w:lang w:val="es-ES"/>
              </w:rPr>
            </w:rPrChange>
          </w:rPr>
          <w:t>primas</w:t>
        </w:r>
        <w:proofErr w:type="spellEnd"/>
        <w:r w:rsidRPr="008A2A21">
          <w:rPr>
            <w:rFonts w:ascii="Times New Roman" w:hAnsi="Times New Roman" w:cs="Times New Roman"/>
            <w:lang w:val="en-GB"/>
            <w:rPrChange w:id="1227"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1228" w:author="mpb" w:date="2023-10-13T17:16:00Z">
              <w:rPr>
                <w:rFonts w:ascii="Times New Roman" w:hAnsi="Times New Roman" w:cs="Times New Roman"/>
                <w:sz w:val="20"/>
                <w:szCs w:val="20"/>
                <w:lang w:val="es-ES"/>
              </w:rPr>
            </w:rPrChange>
          </w:rPr>
          <w:t>forestales</w:t>
        </w:r>
        <w:proofErr w:type="spellEnd"/>
        <w:r w:rsidRPr="008A2A21">
          <w:rPr>
            <w:rFonts w:ascii="Times New Roman" w:hAnsi="Times New Roman" w:cs="Times New Roman"/>
            <w:lang w:val="en-GB"/>
            <w:rPrChange w:id="1229"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1230" w:author="mpb" w:date="2023-10-13T17:16:00Z">
              <w:rPr>
                <w:rFonts w:ascii="Times New Roman" w:hAnsi="Times New Roman" w:cs="Times New Roman"/>
                <w:sz w:val="20"/>
                <w:szCs w:val="20"/>
                <w:lang w:val="es-ES"/>
              </w:rPr>
            </w:rPrChange>
          </w:rPr>
          <w:t>provenientes</w:t>
        </w:r>
        <w:proofErr w:type="spellEnd"/>
        <w:r w:rsidRPr="008A2A21">
          <w:rPr>
            <w:rFonts w:ascii="Times New Roman" w:hAnsi="Times New Roman" w:cs="Times New Roman"/>
            <w:lang w:val="en-GB"/>
            <w:rPrChange w:id="1231" w:author="mpb" w:date="2023-10-13T17:16:00Z">
              <w:rPr>
                <w:rFonts w:ascii="Times New Roman" w:hAnsi="Times New Roman" w:cs="Times New Roman"/>
                <w:sz w:val="20"/>
                <w:szCs w:val="20"/>
                <w:lang w:val="es-ES"/>
              </w:rPr>
            </w:rPrChange>
          </w:rPr>
          <w:t xml:space="preserve"> del </w:t>
        </w:r>
        <w:proofErr w:type="spellStart"/>
        <w:r w:rsidRPr="008A2A21">
          <w:rPr>
            <w:rFonts w:ascii="Times New Roman" w:hAnsi="Times New Roman" w:cs="Times New Roman"/>
            <w:lang w:val="en-GB"/>
            <w:rPrChange w:id="1232" w:author="mpb" w:date="2023-10-13T17:16:00Z">
              <w:rPr>
                <w:rFonts w:ascii="Times New Roman" w:hAnsi="Times New Roman" w:cs="Times New Roman"/>
                <w:sz w:val="20"/>
                <w:szCs w:val="20"/>
                <w:lang w:val="es-ES"/>
              </w:rPr>
            </w:rPrChange>
          </w:rPr>
          <w:t>Báltico</w:t>
        </w:r>
        <w:proofErr w:type="spellEnd"/>
        <w:r w:rsidRPr="008A2A21">
          <w:rPr>
            <w:rFonts w:ascii="Times New Roman" w:hAnsi="Times New Roman" w:cs="Times New Roman"/>
            <w:lang w:val="en-GB"/>
            <w:rPrChange w:id="1233" w:author="mpb" w:date="2023-10-13T17:16:00Z">
              <w:rPr>
                <w:rFonts w:ascii="Times New Roman" w:hAnsi="Times New Roman" w:cs="Times New Roman"/>
                <w:sz w:val="20"/>
                <w:szCs w:val="20"/>
                <w:lang w:val="es-ES"/>
              </w:rPr>
            </w:rPrChange>
          </w:rPr>
          <w:t xml:space="preserve"> y Nueva </w:t>
        </w:r>
        <w:proofErr w:type="spellStart"/>
        <w:r w:rsidRPr="008A2A21">
          <w:rPr>
            <w:rFonts w:ascii="Times New Roman" w:hAnsi="Times New Roman" w:cs="Times New Roman"/>
            <w:lang w:val="en-GB"/>
            <w:rPrChange w:id="1234" w:author="mpb" w:date="2023-10-13T17:16:00Z">
              <w:rPr>
                <w:rFonts w:ascii="Times New Roman" w:hAnsi="Times New Roman" w:cs="Times New Roman"/>
                <w:sz w:val="20"/>
                <w:szCs w:val="20"/>
                <w:lang w:val="es-ES"/>
              </w:rPr>
            </w:rPrChange>
          </w:rPr>
          <w:t>España</w:t>
        </w:r>
        <w:proofErr w:type="spellEnd"/>
        <w:r w:rsidRPr="008A2A21">
          <w:rPr>
            <w:rFonts w:ascii="Times New Roman" w:hAnsi="Times New Roman" w:cs="Times New Roman"/>
            <w:lang w:val="en-GB"/>
            <w:rPrChange w:id="1235" w:author="mpb" w:date="2023-10-13T17:16:00Z">
              <w:rPr>
                <w:rFonts w:ascii="Times New Roman" w:hAnsi="Times New Roman" w:cs="Times New Roman"/>
                <w:sz w:val="20"/>
                <w:szCs w:val="20"/>
                <w:lang w:val="es-ES"/>
              </w:rPr>
            </w:rPrChange>
          </w:rPr>
          <w:t xml:space="preserve"> (1754</w:t>
        </w:r>
      </w:ins>
      <w:ins w:id="1236" w:author="mpb" w:date="2023-10-13T17:13:00Z">
        <w:r w:rsidRPr="008A2A21">
          <w:rPr>
            <w:rFonts w:ascii="Times New Roman" w:hAnsi="Times New Roman" w:cs="Times New Roman"/>
            <w:lang w:val="en-GB"/>
            <w:rPrChange w:id="1237" w:author="mpb" w:date="2023-10-13T17:16:00Z">
              <w:rPr>
                <w:rFonts w:ascii="Times New Roman" w:hAnsi="Times New Roman" w:cs="Times New Roman"/>
                <w:lang w:val="es-ES"/>
              </w:rPr>
            </w:rPrChange>
          </w:rPr>
          <w:t>–</w:t>
        </w:r>
      </w:ins>
      <w:ins w:id="1238" w:author="mpb" w:date="2023-10-13T17:12:00Z">
        <w:r w:rsidRPr="008A2A21">
          <w:rPr>
            <w:rFonts w:ascii="Times New Roman" w:hAnsi="Times New Roman" w:cs="Times New Roman"/>
            <w:lang w:val="en-GB"/>
            <w:rPrChange w:id="1239" w:author="mpb" w:date="2023-10-13T17:16:00Z">
              <w:rPr>
                <w:rFonts w:ascii="Times New Roman" w:hAnsi="Times New Roman" w:cs="Times New Roman"/>
                <w:sz w:val="20"/>
                <w:szCs w:val="20"/>
                <w:lang w:val="es-ES"/>
              </w:rPr>
            </w:rPrChange>
          </w:rPr>
          <w:t>1795)”</w:t>
        </w:r>
      </w:ins>
      <w:ins w:id="1240" w:author="mpb" w:date="2023-10-13T17:13:00Z">
        <w:r w:rsidRPr="008A2A21">
          <w:rPr>
            <w:rFonts w:ascii="Times New Roman" w:hAnsi="Times New Roman" w:cs="Times New Roman"/>
            <w:lang w:val="en-GB"/>
            <w:rPrChange w:id="1241" w:author="mpb" w:date="2023-10-13T17:16:00Z">
              <w:rPr>
                <w:rFonts w:ascii="Times New Roman" w:hAnsi="Times New Roman" w:cs="Times New Roman"/>
                <w:lang w:val="es-ES"/>
              </w:rPr>
            </w:rPrChange>
          </w:rPr>
          <w:t>,</w:t>
        </w:r>
      </w:ins>
      <w:ins w:id="1242" w:author="mpb" w:date="2023-10-13T17:12:00Z">
        <w:r w:rsidRPr="008A2A21">
          <w:rPr>
            <w:rFonts w:ascii="Times New Roman" w:hAnsi="Times New Roman" w:cs="Times New Roman"/>
            <w:lang w:val="en-GB"/>
            <w:rPrChange w:id="1243"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i/>
            <w:lang w:val="en-GB"/>
            <w:rPrChange w:id="1244" w:author="mpb" w:date="2023-10-13T17:16:00Z">
              <w:rPr>
                <w:rFonts w:ascii="Times New Roman" w:hAnsi="Times New Roman" w:cs="Times New Roman"/>
                <w:i/>
                <w:sz w:val="20"/>
                <w:szCs w:val="20"/>
                <w:lang w:val="es-ES"/>
              </w:rPr>
            </w:rPrChange>
          </w:rPr>
          <w:t>Espacio</w:t>
        </w:r>
        <w:proofErr w:type="spellEnd"/>
        <w:r w:rsidRPr="008A2A21">
          <w:rPr>
            <w:rFonts w:ascii="Times New Roman" w:hAnsi="Times New Roman" w:cs="Times New Roman"/>
            <w:i/>
            <w:lang w:val="en-GB"/>
            <w:rPrChange w:id="1245" w:author="mpb" w:date="2023-10-13T17:16:00Z">
              <w:rPr>
                <w:rFonts w:ascii="Times New Roman" w:hAnsi="Times New Roman" w:cs="Times New Roman"/>
                <w:i/>
                <w:sz w:val="20"/>
                <w:szCs w:val="20"/>
                <w:lang w:val="es-ES"/>
              </w:rPr>
            </w:rPrChange>
          </w:rPr>
          <w:t xml:space="preserve">, </w:t>
        </w:r>
        <w:proofErr w:type="spellStart"/>
        <w:r w:rsidRPr="008A2A21">
          <w:rPr>
            <w:rFonts w:ascii="Times New Roman" w:hAnsi="Times New Roman" w:cs="Times New Roman"/>
            <w:i/>
            <w:lang w:val="en-GB"/>
            <w:rPrChange w:id="1246" w:author="mpb" w:date="2023-10-13T17:16:00Z">
              <w:rPr>
                <w:rFonts w:ascii="Times New Roman" w:hAnsi="Times New Roman" w:cs="Times New Roman"/>
                <w:i/>
                <w:sz w:val="20"/>
                <w:szCs w:val="20"/>
                <w:lang w:val="es-ES"/>
              </w:rPr>
            </w:rPrChange>
          </w:rPr>
          <w:t>tiempo</w:t>
        </w:r>
        <w:proofErr w:type="spellEnd"/>
        <w:r w:rsidRPr="008A2A21">
          <w:rPr>
            <w:rFonts w:ascii="Times New Roman" w:hAnsi="Times New Roman" w:cs="Times New Roman"/>
            <w:i/>
            <w:lang w:val="en-GB"/>
            <w:rPrChange w:id="1247" w:author="mpb" w:date="2023-10-13T17:16:00Z">
              <w:rPr>
                <w:rFonts w:ascii="Times New Roman" w:hAnsi="Times New Roman" w:cs="Times New Roman"/>
                <w:i/>
                <w:sz w:val="20"/>
                <w:szCs w:val="20"/>
                <w:lang w:val="es-ES"/>
              </w:rPr>
            </w:rPrChange>
          </w:rPr>
          <w:t xml:space="preserve"> y forma. </w:t>
        </w:r>
        <w:proofErr w:type="spellStart"/>
        <w:r w:rsidRPr="008A2A21">
          <w:rPr>
            <w:rFonts w:ascii="Times New Roman" w:hAnsi="Times New Roman" w:cs="Times New Roman"/>
            <w:i/>
            <w:lang w:val="en-GB"/>
            <w:rPrChange w:id="1248" w:author="mpb" w:date="2023-10-13T17:16:00Z">
              <w:rPr>
                <w:rFonts w:ascii="Times New Roman" w:hAnsi="Times New Roman" w:cs="Times New Roman"/>
                <w:i/>
                <w:sz w:val="20"/>
                <w:szCs w:val="20"/>
                <w:lang w:val="es-ES"/>
              </w:rPr>
            </w:rPrChange>
          </w:rPr>
          <w:t>Serie</w:t>
        </w:r>
        <w:proofErr w:type="spellEnd"/>
        <w:r w:rsidRPr="008A2A21">
          <w:rPr>
            <w:rFonts w:ascii="Times New Roman" w:hAnsi="Times New Roman" w:cs="Times New Roman"/>
            <w:i/>
            <w:lang w:val="en-GB"/>
            <w:rPrChange w:id="1249" w:author="mpb" w:date="2023-10-13T17:16:00Z">
              <w:rPr>
                <w:rFonts w:ascii="Times New Roman" w:hAnsi="Times New Roman" w:cs="Times New Roman"/>
                <w:i/>
                <w:sz w:val="20"/>
                <w:szCs w:val="20"/>
                <w:lang w:val="es-ES"/>
              </w:rPr>
            </w:rPrChange>
          </w:rPr>
          <w:t xml:space="preserve"> IV, </w:t>
        </w:r>
        <w:proofErr w:type="spellStart"/>
        <w:r w:rsidRPr="008A2A21">
          <w:rPr>
            <w:rFonts w:ascii="Times New Roman" w:hAnsi="Times New Roman" w:cs="Times New Roman"/>
            <w:i/>
            <w:lang w:val="en-GB"/>
            <w:rPrChange w:id="1250" w:author="mpb" w:date="2023-10-13T17:16:00Z">
              <w:rPr>
                <w:rFonts w:ascii="Times New Roman" w:hAnsi="Times New Roman" w:cs="Times New Roman"/>
                <w:i/>
                <w:sz w:val="20"/>
                <w:szCs w:val="20"/>
                <w:lang w:val="es-ES"/>
              </w:rPr>
            </w:rPrChange>
          </w:rPr>
          <w:t>Historia</w:t>
        </w:r>
        <w:proofErr w:type="spellEnd"/>
        <w:r w:rsidRPr="008A2A21">
          <w:rPr>
            <w:rFonts w:ascii="Times New Roman" w:hAnsi="Times New Roman" w:cs="Times New Roman"/>
            <w:i/>
            <w:lang w:val="en-GB"/>
            <w:rPrChange w:id="1251" w:author="mpb" w:date="2023-10-13T17:16:00Z">
              <w:rPr>
                <w:rFonts w:ascii="Times New Roman" w:hAnsi="Times New Roman" w:cs="Times New Roman"/>
                <w:i/>
                <w:sz w:val="20"/>
                <w:szCs w:val="20"/>
                <w:lang w:val="es-ES"/>
              </w:rPr>
            </w:rPrChange>
          </w:rPr>
          <w:t xml:space="preserve"> </w:t>
        </w:r>
        <w:proofErr w:type="spellStart"/>
        <w:r w:rsidRPr="008A2A21">
          <w:rPr>
            <w:rFonts w:ascii="Times New Roman" w:hAnsi="Times New Roman" w:cs="Times New Roman"/>
            <w:i/>
            <w:lang w:val="en-GB"/>
            <w:rPrChange w:id="1252" w:author="mpb" w:date="2023-10-13T17:16:00Z">
              <w:rPr>
                <w:rFonts w:ascii="Times New Roman" w:hAnsi="Times New Roman" w:cs="Times New Roman"/>
                <w:i/>
                <w:sz w:val="20"/>
                <w:szCs w:val="20"/>
                <w:lang w:val="es-ES"/>
              </w:rPr>
            </w:rPrChange>
          </w:rPr>
          <w:t>moderna</w:t>
        </w:r>
        <w:proofErr w:type="spellEnd"/>
        <w:r w:rsidRPr="008A2A21">
          <w:rPr>
            <w:rFonts w:ascii="Times New Roman" w:hAnsi="Times New Roman" w:cs="Times New Roman"/>
            <w:lang w:val="en-GB"/>
            <w:rPrChange w:id="1253" w:author="mpb" w:date="2023-10-13T17:16:00Z">
              <w:rPr>
                <w:rFonts w:ascii="Times New Roman" w:hAnsi="Times New Roman" w:cs="Times New Roman"/>
                <w:sz w:val="20"/>
                <w:szCs w:val="20"/>
                <w:lang w:val="es-ES"/>
              </w:rPr>
            </w:rPrChange>
          </w:rPr>
          <w:t xml:space="preserve"> 32 (2019), 73</w:t>
        </w:r>
      </w:ins>
      <w:ins w:id="1254" w:author="mpb" w:date="2023-10-13T17:13:00Z">
        <w:r w:rsidRPr="008A2A21">
          <w:rPr>
            <w:rFonts w:ascii="Times New Roman" w:hAnsi="Times New Roman" w:cs="Times New Roman"/>
            <w:lang w:val="en-GB"/>
            <w:rPrChange w:id="1255" w:author="mpb" w:date="2023-10-13T17:16:00Z">
              <w:rPr>
                <w:rFonts w:ascii="Times New Roman" w:hAnsi="Times New Roman" w:cs="Times New Roman"/>
                <w:lang w:val="es-ES"/>
              </w:rPr>
            </w:rPrChange>
          </w:rPr>
          <w:t>–</w:t>
        </w:r>
      </w:ins>
      <w:ins w:id="1256" w:author="mpb" w:date="2023-10-13T17:12:00Z">
        <w:r w:rsidRPr="008A2A21">
          <w:rPr>
            <w:rFonts w:ascii="Times New Roman" w:hAnsi="Times New Roman" w:cs="Times New Roman"/>
            <w:lang w:val="en-GB"/>
            <w:rPrChange w:id="1257" w:author="mpb" w:date="2023-10-13T17:16:00Z">
              <w:rPr>
                <w:rFonts w:ascii="Times New Roman" w:hAnsi="Times New Roman" w:cs="Times New Roman"/>
                <w:sz w:val="20"/>
                <w:szCs w:val="20"/>
                <w:lang w:val="es-ES"/>
              </w:rPr>
            </w:rPrChange>
          </w:rPr>
          <w:t xml:space="preserve">102; Rafael Torres Sánchez, “Los </w:t>
        </w:r>
        <w:proofErr w:type="spellStart"/>
        <w:r w:rsidRPr="008A2A21">
          <w:rPr>
            <w:rFonts w:ascii="Times New Roman" w:hAnsi="Times New Roman" w:cs="Times New Roman"/>
            <w:lang w:val="en-GB"/>
            <w:rPrChange w:id="1258" w:author="mpb" w:date="2023-10-13T17:16:00Z">
              <w:rPr>
                <w:rFonts w:ascii="Times New Roman" w:hAnsi="Times New Roman" w:cs="Times New Roman"/>
                <w:sz w:val="20"/>
                <w:szCs w:val="20"/>
                <w:lang w:val="es-ES"/>
              </w:rPr>
            </w:rPrChange>
          </w:rPr>
          <w:t>negocios</w:t>
        </w:r>
        <w:proofErr w:type="spellEnd"/>
        <w:r w:rsidRPr="008A2A21">
          <w:rPr>
            <w:rFonts w:ascii="Times New Roman" w:hAnsi="Times New Roman" w:cs="Times New Roman"/>
            <w:lang w:val="en-GB"/>
            <w:rPrChange w:id="1259" w:author="mpb" w:date="2023-10-13T17:16:00Z">
              <w:rPr>
                <w:rFonts w:ascii="Times New Roman" w:hAnsi="Times New Roman" w:cs="Times New Roman"/>
                <w:sz w:val="20"/>
                <w:szCs w:val="20"/>
                <w:lang w:val="es-ES"/>
              </w:rPr>
            </w:rPrChange>
          </w:rPr>
          <w:t xml:space="preserve"> con la armada. </w:t>
        </w:r>
        <w:proofErr w:type="spellStart"/>
        <w:r w:rsidRPr="008A2A21">
          <w:rPr>
            <w:rFonts w:ascii="Times New Roman" w:hAnsi="Times New Roman" w:cs="Times New Roman"/>
            <w:lang w:val="en-GB"/>
            <w:rPrChange w:id="1260" w:author="mpb" w:date="2023-10-13T17:16:00Z">
              <w:rPr>
                <w:rFonts w:ascii="Times New Roman" w:hAnsi="Times New Roman" w:cs="Times New Roman"/>
                <w:sz w:val="20"/>
                <w:szCs w:val="20"/>
                <w:lang w:val="es-ES"/>
              </w:rPr>
            </w:rPrChange>
          </w:rPr>
          <w:t>Suministros</w:t>
        </w:r>
        <w:proofErr w:type="spellEnd"/>
        <w:r w:rsidRPr="008A2A21">
          <w:rPr>
            <w:rFonts w:ascii="Times New Roman" w:hAnsi="Times New Roman" w:cs="Times New Roman"/>
            <w:lang w:val="en-GB"/>
            <w:rPrChange w:id="1261"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1262" w:author="mpb" w:date="2023-10-13T17:16:00Z">
              <w:rPr>
                <w:rFonts w:ascii="Times New Roman" w:hAnsi="Times New Roman" w:cs="Times New Roman"/>
                <w:sz w:val="20"/>
                <w:szCs w:val="20"/>
                <w:lang w:val="es-ES"/>
              </w:rPr>
            </w:rPrChange>
          </w:rPr>
          <w:t>militares</w:t>
        </w:r>
        <w:proofErr w:type="spellEnd"/>
        <w:r w:rsidRPr="008A2A21">
          <w:rPr>
            <w:rFonts w:ascii="Times New Roman" w:hAnsi="Times New Roman" w:cs="Times New Roman"/>
            <w:lang w:val="en-GB"/>
            <w:rPrChange w:id="1263" w:author="mpb" w:date="2023-10-13T17:16:00Z">
              <w:rPr>
                <w:rFonts w:ascii="Times New Roman" w:hAnsi="Times New Roman" w:cs="Times New Roman"/>
                <w:sz w:val="20"/>
                <w:szCs w:val="20"/>
                <w:lang w:val="es-ES"/>
              </w:rPr>
            </w:rPrChange>
          </w:rPr>
          <w:t xml:space="preserve"> y </w:t>
        </w:r>
        <w:proofErr w:type="spellStart"/>
        <w:r w:rsidRPr="008A2A21">
          <w:rPr>
            <w:rFonts w:ascii="Times New Roman" w:hAnsi="Times New Roman" w:cs="Times New Roman"/>
            <w:lang w:val="en-GB"/>
            <w:rPrChange w:id="1264" w:author="mpb" w:date="2023-10-13T17:16:00Z">
              <w:rPr>
                <w:rFonts w:ascii="Times New Roman" w:hAnsi="Times New Roman" w:cs="Times New Roman"/>
                <w:sz w:val="20"/>
                <w:szCs w:val="20"/>
                <w:lang w:val="es-ES"/>
              </w:rPr>
            </w:rPrChange>
          </w:rPr>
          <w:t>política</w:t>
        </w:r>
        <w:proofErr w:type="spellEnd"/>
        <w:r w:rsidRPr="008A2A21">
          <w:rPr>
            <w:rFonts w:ascii="Times New Roman" w:hAnsi="Times New Roman" w:cs="Times New Roman"/>
            <w:lang w:val="en-GB"/>
            <w:rPrChange w:id="1265"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1266" w:author="mpb" w:date="2023-10-13T17:16:00Z">
              <w:rPr>
                <w:rFonts w:ascii="Times New Roman" w:hAnsi="Times New Roman" w:cs="Times New Roman"/>
                <w:sz w:val="20"/>
                <w:szCs w:val="20"/>
                <w:lang w:val="es-ES"/>
              </w:rPr>
            </w:rPrChange>
          </w:rPr>
          <w:t>mercantilista</w:t>
        </w:r>
        <w:proofErr w:type="spellEnd"/>
        <w:r w:rsidRPr="008A2A21">
          <w:rPr>
            <w:rFonts w:ascii="Times New Roman" w:hAnsi="Times New Roman" w:cs="Times New Roman"/>
            <w:lang w:val="en-GB"/>
            <w:rPrChange w:id="1267"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1268" w:author="mpb" w:date="2023-10-13T17:16:00Z">
              <w:rPr>
                <w:rFonts w:ascii="Times New Roman" w:hAnsi="Times New Roman" w:cs="Times New Roman"/>
                <w:sz w:val="20"/>
                <w:szCs w:val="20"/>
                <w:lang w:val="es-ES"/>
              </w:rPr>
            </w:rPrChange>
          </w:rPr>
          <w:t>en</w:t>
        </w:r>
        <w:proofErr w:type="spellEnd"/>
        <w:r w:rsidRPr="008A2A21">
          <w:rPr>
            <w:rFonts w:ascii="Times New Roman" w:hAnsi="Times New Roman" w:cs="Times New Roman"/>
            <w:lang w:val="en-GB"/>
            <w:rPrChange w:id="1269" w:author="mpb" w:date="2023-10-13T17:16:00Z">
              <w:rPr>
                <w:rFonts w:ascii="Times New Roman" w:hAnsi="Times New Roman" w:cs="Times New Roman"/>
                <w:sz w:val="20"/>
                <w:szCs w:val="20"/>
                <w:lang w:val="es-ES"/>
              </w:rPr>
            </w:rPrChange>
          </w:rPr>
          <w:t xml:space="preserve"> el </w:t>
        </w:r>
        <w:proofErr w:type="spellStart"/>
        <w:r w:rsidRPr="008A2A21">
          <w:rPr>
            <w:rFonts w:ascii="Times New Roman" w:hAnsi="Times New Roman" w:cs="Times New Roman"/>
            <w:lang w:val="en-GB"/>
            <w:rPrChange w:id="1270" w:author="mpb" w:date="2023-10-13T17:16:00Z">
              <w:rPr>
                <w:rFonts w:ascii="Times New Roman" w:hAnsi="Times New Roman" w:cs="Times New Roman"/>
                <w:sz w:val="20"/>
                <w:szCs w:val="20"/>
                <w:lang w:val="es-ES"/>
              </w:rPr>
            </w:rPrChange>
          </w:rPr>
          <w:t>siglo</w:t>
        </w:r>
        <w:proofErr w:type="spellEnd"/>
        <w:r w:rsidRPr="008A2A21">
          <w:rPr>
            <w:rFonts w:ascii="Times New Roman" w:hAnsi="Times New Roman" w:cs="Times New Roman"/>
            <w:lang w:val="en-GB"/>
            <w:rPrChange w:id="1271" w:author="mpb" w:date="2023-10-13T17:16:00Z">
              <w:rPr>
                <w:rFonts w:ascii="Times New Roman" w:hAnsi="Times New Roman" w:cs="Times New Roman"/>
                <w:sz w:val="20"/>
                <w:szCs w:val="20"/>
                <w:lang w:val="es-ES"/>
              </w:rPr>
            </w:rPrChange>
          </w:rPr>
          <w:t xml:space="preserve"> XVIII”</w:t>
        </w:r>
      </w:ins>
      <w:ins w:id="1272" w:author="mpb" w:date="2023-10-13T17:13:00Z">
        <w:r w:rsidRPr="008A2A21">
          <w:rPr>
            <w:rFonts w:ascii="Times New Roman" w:hAnsi="Times New Roman" w:cs="Times New Roman"/>
            <w:lang w:val="en-GB"/>
            <w:rPrChange w:id="1273" w:author="mpb" w:date="2023-10-13T17:16:00Z">
              <w:rPr>
                <w:rFonts w:ascii="Times New Roman" w:hAnsi="Times New Roman" w:cs="Times New Roman"/>
                <w:lang w:val="es-ES"/>
              </w:rPr>
            </w:rPrChange>
          </w:rPr>
          <w:t>,</w:t>
        </w:r>
      </w:ins>
      <w:ins w:id="1274" w:author="mpb" w:date="2023-10-13T17:12:00Z">
        <w:r w:rsidRPr="008A2A21">
          <w:rPr>
            <w:rFonts w:ascii="Times New Roman" w:hAnsi="Times New Roman" w:cs="Times New Roman"/>
            <w:lang w:val="en-GB"/>
            <w:rPrChange w:id="1275" w:author="mpb" w:date="2023-10-13T17:16:00Z">
              <w:rPr>
                <w:rFonts w:ascii="Times New Roman" w:hAnsi="Times New Roman" w:cs="Times New Roman"/>
                <w:sz w:val="20"/>
                <w:szCs w:val="20"/>
                <w:lang w:val="es-ES"/>
              </w:rPr>
            </w:rPrChange>
          </w:rPr>
          <w:t xml:space="preserve"> in </w:t>
        </w:r>
        <w:proofErr w:type="spellStart"/>
        <w:r w:rsidRPr="008A2A21">
          <w:rPr>
            <w:rFonts w:ascii="Times New Roman" w:hAnsi="Times New Roman" w:cs="Times New Roman"/>
            <w:lang w:val="en-GB"/>
            <w:rPrChange w:id="1276" w:author="mpb" w:date="2023-10-13T17:16:00Z">
              <w:rPr>
                <w:rFonts w:ascii="Times New Roman" w:hAnsi="Times New Roman" w:cs="Times New Roman"/>
                <w:sz w:val="20"/>
                <w:szCs w:val="20"/>
                <w:lang w:val="es-ES"/>
              </w:rPr>
            </w:rPrChange>
          </w:rPr>
          <w:t>Iván</w:t>
        </w:r>
        <w:proofErr w:type="spellEnd"/>
        <w:r w:rsidRPr="008A2A21">
          <w:rPr>
            <w:rFonts w:ascii="Times New Roman" w:hAnsi="Times New Roman" w:cs="Times New Roman"/>
            <w:lang w:val="en-GB"/>
            <w:rPrChange w:id="1277" w:author="mpb" w:date="2023-10-13T17:16:00Z">
              <w:rPr>
                <w:rFonts w:ascii="Times New Roman" w:hAnsi="Times New Roman" w:cs="Times New Roman"/>
                <w:sz w:val="20"/>
                <w:szCs w:val="20"/>
                <w:lang w:val="es-ES"/>
              </w:rPr>
            </w:rPrChange>
          </w:rPr>
          <w:t xml:space="preserve"> Valdez-</w:t>
        </w:r>
        <w:proofErr w:type="spellStart"/>
        <w:r w:rsidRPr="008A2A21">
          <w:rPr>
            <w:rFonts w:ascii="Times New Roman" w:hAnsi="Times New Roman" w:cs="Times New Roman"/>
            <w:lang w:val="en-GB"/>
            <w:rPrChange w:id="1278" w:author="mpb" w:date="2023-10-13T17:16:00Z">
              <w:rPr>
                <w:rFonts w:ascii="Times New Roman" w:hAnsi="Times New Roman" w:cs="Times New Roman"/>
                <w:sz w:val="20"/>
                <w:szCs w:val="20"/>
                <w:lang w:val="es-ES"/>
              </w:rPr>
            </w:rPrChange>
          </w:rPr>
          <w:t>Bubnov</w:t>
        </w:r>
        <w:proofErr w:type="spellEnd"/>
        <w:r w:rsidRPr="008A2A21">
          <w:rPr>
            <w:rFonts w:ascii="Times New Roman" w:hAnsi="Times New Roman" w:cs="Times New Roman"/>
            <w:lang w:val="en-GB"/>
            <w:rPrChange w:id="1279" w:author="mpb" w:date="2023-10-13T17:16:00Z">
              <w:rPr>
                <w:rFonts w:ascii="Times New Roman" w:hAnsi="Times New Roman" w:cs="Times New Roman"/>
                <w:sz w:val="20"/>
                <w:szCs w:val="20"/>
                <w:lang w:val="es-ES"/>
              </w:rPr>
            </w:rPrChange>
          </w:rPr>
          <w:t xml:space="preserve">, Sergio </w:t>
        </w:r>
        <w:proofErr w:type="spellStart"/>
        <w:r w:rsidRPr="008A2A21">
          <w:rPr>
            <w:rFonts w:ascii="Times New Roman" w:hAnsi="Times New Roman" w:cs="Times New Roman"/>
            <w:lang w:val="en-GB"/>
            <w:rPrChange w:id="1280" w:author="mpb" w:date="2023-10-13T17:16:00Z">
              <w:rPr>
                <w:rFonts w:ascii="Times New Roman" w:hAnsi="Times New Roman" w:cs="Times New Roman"/>
                <w:sz w:val="20"/>
                <w:szCs w:val="20"/>
                <w:lang w:val="es-ES"/>
              </w:rPr>
            </w:rPrChange>
          </w:rPr>
          <w:t>Solbes</w:t>
        </w:r>
        <w:proofErr w:type="spellEnd"/>
        <w:r w:rsidRPr="008A2A21">
          <w:rPr>
            <w:rFonts w:ascii="Times New Roman" w:hAnsi="Times New Roman" w:cs="Times New Roman"/>
            <w:lang w:val="en-GB"/>
            <w:rPrChange w:id="1281"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1282" w:author="mpb" w:date="2023-10-13T17:16:00Z">
              <w:rPr>
                <w:rFonts w:ascii="Times New Roman" w:hAnsi="Times New Roman" w:cs="Times New Roman"/>
                <w:sz w:val="20"/>
                <w:szCs w:val="20"/>
                <w:lang w:val="es-ES"/>
              </w:rPr>
            </w:rPrChange>
          </w:rPr>
          <w:t>Ferri</w:t>
        </w:r>
        <w:proofErr w:type="spellEnd"/>
        <w:r w:rsidRPr="008A2A21">
          <w:rPr>
            <w:rFonts w:ascii="Times New Roman" w:hAnsi="Times New Roman" w:cs="Times New Roman"/>
            <w:lang w:val="en-GB"/>
            <w:rPrChange w:id="1283" w:author="mpb" w:date="2023-10-13T17:16:00Z">
              <w:rPr>
                <w:rFonts w:ascii="Times New Roman" w:hAnsi="Times New Roman" w:cs="Times New Roman"/>
                <w:sz w:val="20"/>
                <w:szCs w:val="20"/>
                <w:lang w:val="es-ES"/>
              </w:rPr>
            </w:rPrChange>
          </w:rPr>
          <w:t xml:space="preserve"> and </w:t>
        </w:r>
        <w:proofErr w:type="spellStart"/>
        <w:r w:rsidRPr="008A2A21">
          <w:rPr>
            <w:rFonts w:ascii="Times New Roman" w:hAnsi="Times New Roman" w:cs="Times New Roman"/>
            <w:lang w:val="en-GB"/>
            <w:rPrChange w:id="1284" w:author="mpb" w:date="2023-10-13T17:16:00Z">
              <w:rPr>
                <w:rFonts w:ascii="Times New Roman" w:hAnsi="Times New Roman" w:cs="Times New Roman"/>
                <w:sz w:val="20"/>
                <w:szCs w:val="20"/>
                <w:lang w:val="es-ES"/>
              </w:rPr>
            </w:rPrChange>
          </w:rPr>
          <w:t>Pepijn</w:t>
        </w:r>
        <w:proofErr w:type="spellEnd"/>
        <w:r w:rsidRPr="008A2A21">
          <w:rPr>
            <w:rFonts w:ascii="Times New Roman" w:hAnsi="Times New Roman" w:cs="Times New Roman"/>
            <w:lang w:val="en-GB"/>
            <w:rPrChange w:id="1285" w:author="mpb" w:date="2023-10-13T17:16:00Z">
              <w:rPr>
                <w:rFonts w:ascii="Times New Roman" w:hAnsi="Times New Roman" w:cs="Times New Roman"/>
                <w:sz w:val="20"/>
                <w:szCs w:val="20"/>
                <w:lang w:val="es-ES"/>
              </w:rPr>
            </w:rPrChange>
          </w:rPr>
          <w:t xml:space="preserve"> Brandon (</w:t>
        </w:r>
        <w:proofErr w:type="spellStart"/>
        <w:r w:rsidRPr="008A2A21">
          <w:rPr>
            <w:rFonts w:ascii="Times New Roman" w:hAnsi="Times New Roman" w:cs="Times New Roman"/>
            <w:lang w:val="en-GB"/>
            <w:rPrChange w:id="1286" w:author="mpb" w:date="2023-10-13T17:16:00Z">
              <w:rPr>
                <w:rFonts w:ascii="Times New Roman" w:hAnsi="Times New Roman" w:cs="Times New Roman"/>
                <w:sz w:val="20"/>
                <w:szCs w:val="20"/>
                <w:lang w:val="es-ES"/>
              </w:rPr>
            </w:rPrChange>
          </w:rPr>
          <w:t>eds</w:t>
        </w:r>
        <w:proofErr w:type="spellEnd"/>
        <w:r w:rsidRPr="008A2A21">
          <w:rPr>
            <w:rFonts w:ascii="Times New Roman" w:hAnsi="Times New Roman" w:cs="Times New Roman"/>
            <w:lang w:val="en-GB"/>
            <w:rPrChange w:id="1287"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i/>
            <w:lang w:val="en-GB"/>
            <w:rPrChange w:id="1288" w:author="mpb" w:date="2023-10-13T17:16:00Z">
              <w:rPr>
                <w:rFonts w:ascii="Times New Roman" w:hAnsi="Times New Roman" w:cs="Times New Roman"/>
                <w:i/>
                <w:sz w:val="20"/>
                <w:szCs w:val="20"/>
                <w:lang w:val="es-ES"/>
              </w:rPr>
            </w:rPrChange>
          </w:rPr>
          <w:t>Redes</w:t>
        </w:r>
        <w:proofErr w:type="spellEnd"/>
        <w:r w:rsidRPr="008A2A21">
          <w:rPr>
            <w:rFonts w:ascii="Times New Roman" w:hAnsi="Times New Roman" w:cs="Times New Roman"/>
            <w:i/>
            <w:lang w:val="en-GB"/>
            <w:rPrChange w:id="1289" w:author="mpb" w:date="2023-10-13T17:16:00Z">
              <w:rPr>
                <w:rFonts w:ascii="Times New Roman" w:hAnsi="Times New Roman" w:cs="Times New Roman"/>
                <w:i/>
                <w:sz w:val="20"/>
                <w:szCs w:val="20"/>
                <w:lang w:val="es-ES"/>
              </w:rPr>
            </w:rPrChange>
          </w:rPr>
          <w:t xml:space="preserve"> </w:t>
        </w:r>
        <w:proofErr w:type="spellStart"/>
        <w:r w:rsidRPr="008A2A21">
          <w:rPr>
            <w:rFonts w:ascii="Times New Roman" w:hAnsi="Times New Roman" w:cs="Times New Roman"/>
            <w:i/>
            <w:lang w:val="en-GB"/>
            <w:rPrChange w:id="1290" w:author="mpb" w:date="2023-10-13T17:16:00Z">
              <w:rPr>
                <w:rFonts w:ascii="Times New Roman" w:hAnsi="Times New Roman" w:cs="Times New Roman"/>
                <w:i/>
                <w:sz w:val="20"/>
                <w:szCs w:val="20"/>
                <w:lang w:val="es-ES"/>
              </w:rPr>
            </w:rPrChange>
          </w:rPr>
          <w:t>empresariales</w:t>
        </w:r>
        <w:proofErr w:type="spellEnd"/>
        <w:r w:rsidRPr="008A2A21">
          <w:rPr>
            <w:rFonts w:ascii="Times New Roman" w:hAnsi="Times New Roman" w:cs="Times New Roman"/>
            <w:i/>
            <w:lang w:val="en-GB"/>
            <w:rPrChange w:id="1291" w:author="mpb" w:date="2023-10-13T17:16:00Z">
              <w:rPr>
                <w:rFonts w:ascii="Times New Roman" w:hAnsi="Times New Roman" w:cs="Times New Roman"/>
                <w:i/>
                <w:sz w:val="20"/>
                <w:szCs w:val="20"/>
                <w:lang w:val="es-ES"/>
              </w:rPr>
            </w:rPrChange>
          </w:rPr>
          <w:t xml:space="preserve"> y </w:t>
        </w:r>
        <w:proofErr w:type="spellStart"/>
        <w:r w:rsidRPr="008A2A21">
          <w:rPr>
            <w:rFonts w:ascii="Times New Roman" w:hAnsi="Times New Roman" w:cs="Times New Roman"/>
            <w:i/>
            <w:lang w:val="en-GB"/>
            <w:rPrChange w:id="1292" w:author="mpb" w:date="2023-10-13T17:16:00Z">
              <w:rPr>
                <w:rFonts w:ascii="Times New Roman" w:hAnsi="Times New Roman" w:cs="Times New Roman"/>
                <w:i/>
                <w:sz w:val="20"/>
                <w:szCs w:val="20"/>
                <w:lang w:val="es-ES"/>
              </w:rPr>
            </w:rPrChange>
          </w:rPr>
          <w:t>administración</w:t>
        </w:r>
        <w:proofErr w:type="spellEnd"/>
        <w:r w:rsidRPr="008A2A21">
          <w:rPr>
            <w:rFonts w:ascii="Times New Roman" w:hAnsi="Times New Roman" w:cs="Times New Roman"/>
            <w:i/>
            <w:lang w:val="en-GB"/>
            <w:rPrChange w:id="1293" w:author="mpb" w:date="2023-10-13T17:16:00Z">
              <w:rPr>
                <w:rFonts w:ascii="Times New Roman" w:hAnsi="Times New Roman" w:cs="Times New Roman"/>
                <w:i/>
                <w:sz w:val="20"/>
                <w:szCs w:val="20"/>
                <w:lang w:val="es-ES"/>
              </w:rPr>
            </w:rPrChange>
          </w:rPr>
          <w:t xml:space="preserve"> </w:t>
        </w:r>
        <w:proofErr w:type="spellStart"/>
        <w:r w:rsidRPr="008A2A21">
          <w:rPr>
            <w:rFonts w:ascii="Times New Roman" w:hAnsi="Times New Roman" w:cs="Times New Roman"/>
            <w:i/>
            <w:lang w:val="en-GB"/>
            <w:rPrChange w:id="1294" w:author="mpb" w:date="2023-10-13T17:16:00Z">
              <w:rPr>
                <w:rFonts w:ascii="Times New Roman" w:hAnsi="Times New Roman" w:cs="Times New Roman"/>
                <w:i/>
                <w:sz w:val="20"/>
                <w:szCs w:val="20"/>
                <w:lang w:val="es-ES"/>
              </w:rPr>
            </w:rPrChange>
          </w:rPr>
          <w:t>estatal</w:t>
        </w:r>
        <w:proofErr w:type="spellEnd"/>
        <w:r w:rsidRPr="008A2A21">
          <w:rPr>
            <w:rFonts w:ascii="Times New Roman" w:hAnsi="Times New Roman" w:cs="Times New Roman"/>
            <w:i/>
            <w:lang w:val="en-GB"/>
            <w:rPrChange w:id="1295" w:author="mpb" w:date="2023-10-13T17:16:00Z">
              <w:rPr>
                <w:rFonts w:ascii="Times New Roman" w:hAnsi="Times New Roman" w:cs="Times New Roman"/>
                <w:i/>
                <w:sz w:val="20"/>
                <w:szCs w:val="20"/>
                <w:lang w:val="es-ES"/>
              </w:rPr>
            </w:rPrChange>
          </w:rPr>
          <w:t xml:space="preserve">: la </w:t>
        </w:r>
        <w:proofErr w:type="spellStart"/>
        <w:r w:rsidRPr="008A2A21">
          <w:rPr>
            <w:rFonts w:ascii="Times New Roman" w:hAnsi="Times New Roman" w:cs="Times New Roman"/>
            <w:i/>
            <w:lang w:val="en-GB"/>
            <w:rPrChange w:id="1296" w:author="mpb" w:date="2023-10-13T17:16:00Z">
              <w:rPr>
                <w:rFonts w:ascii="Times New Roman" w:hAnsi="Times New Roman" w:cs="Times New Roman"/>
                <w:i/>
                <w:sz w:val="20"/>
                <w:szCs w:val="20"/>
                <w:lang w:val="es-ES"/>
              </w:rPr>
            </w:rPrChange>
          </w:rPr>
          <w:t>provisión</w:t>
        </w:r>
        <w:proofErr w:type="spellEnd"/>
        <w:r w:rsidRPr="008A2A21">
          <w:rPr>
            <w:rFonts w:ascii="Times New Roman" w:hAnsi="Times New Roman" w:cs="Times New Roman"/>
            <w:i/>
            <w:lang w:val="en-GB"/>
            <w:rPrChange w:id="1297" w:author="mpb" w:date="2023-10-13T17:16:00Z">
              <w:rPr>
                <w:rFonts w:ascii="Times New Roman" w:hAnsi="Times New Roman" w:cs="Times New Roman"/>
                <w:i/>
                <w:sz w:val="20"/>
                <w:szCs w:val="20"/>
                <w:lang w:val="es-ES"/>
              </w:rPr>
            </w:rPrChange>
          </w:rPr>
          <w:t xml:space="preserve"> de </w:t>
        </w:r>
        <w:proofErr w:type="spellStart"/>
        <w:r w:rsidRPr="008A2A21">
          <w:rPr>
            <w:rFonts w:ascii="Times New Roman" w:hAnsi="Times New Roman" w:cs="Times New Roman"/>
            <w:i/>
            <w:lang w:val="en-GB"/>
            <w:rPrChange w:id="1298" w:author="mpb" w:date="2023-10-13T17:16:00Z">
              <w:rPr>
                <w:rFonts w:ascii="Times New Roman" w:hAnsi="Times New Roman" w:cs="Times New Roman"/>
                <w:i/>
                <w:sz w:val="20"/>
                <w:szCs w:val="20"/>
                <w:lang w:val="es-ES"/>
              </w:rPr>
            </w:rPrChange>
          </w:rPr>
          <w:t>materiales</w:t>
        </w:r>
        <w:proofErr w:type="spellEnd"/>
        <w:r w:rsidRPr="008A2A21">
          <w:rPr>
            <w:rFonts w:ascii="Times New Roman" w:hAnsi="Times New Roman" w:cs="Times New Roman"/>
            <w:i/>
            <w:lang w:val="en-GB"/>
            <w:rPrChange w:id="1299" w:author="mpb" w:date="2023-10-13T17:16:00Z">
              <w:rPr>
                <w:rFonts w:ascii="Times New Roman" w:hAnsi="Times New Roman" w:cs="Times New Roman"/>
                <w:i/>
                <w:sz w:val="20"/>
                <w:szCs w:val="20"/>
                <w:lang w:val="es-ES"/>
              </w:rPr>
            </w:rPrChange>
          </w:rPr>
          <w:t xml:space="preserve"> </w:t>
        </w:r>
        <w:proofErr w:type="spellStart"/>
        <w:r w:rsidRPr="008A2A21">
          <w:rPr>
            <w:rFonts w:ascii="Times New Roman" w:hAnsi="Times New Roman" w:cs="Times New Roman"/>
            <w:i/>
            <w:lang w:val="en-GB"/>
            <w:rPrChange w:id="1300" w:author="mpb" w:date="2023-10-13T17:16:00Z">
              <w:rPr>
                <w:rFonts w:ascii="Times New Roman" w:hAnsi="Times New Roman" w:cs="Times New Roman"/>
                <w:i/>
                <w:sz w:val="20"/>
                <w:szCs w:val="20"/>
                <w:lang w:val="es-ES"/>
              </w:rPr>
            </w:rPrChange>
          </w:rPr>
          <w:t>estratégicos</w:t>
        </w:r>
        <w:proofErr w:type="spellEnd"/>
        <w:r w:rsidRPr="008A2A21">
          <w:rPr>
            <w:rFonts w:ascii="Times New Roman" w:hAnsi="Times New Roman" w:cs="Times New Roman"/>
            <w:i/>
            <w:lang w:val="en-GB"/>
            <w:rPrChange w:id="1301" w:author="mpb" w:date="2023-10-13T17:16:00Z">
              <w:rPr>
                <w:rFonts w:ascii="Times New Roman" w:hAnsi="Times New Roman" w:cs="Times New Roman"/>
                <w:i/>
                <w:sz w:val="20"/>
                <w:szCs w:val="20"/>
                <w:lang w:val="es-ES"/>
              </w:rPr>
            </w:rPrChange>
          </w:rPr>
          <w:t xml:space="preserve"> </w:t>
        </w:r>
        <w:proofErr w:type="spellStart"/>
        <w:r w:rsidRPr="008A2A21">
          <w:rPr>
            <w:rFonts w:ascii="Times New Roman" w:hAnsi="Times New Roman" w:cs="Times New Roman"/>
            <w:i/>
            <w:lang w:val="en-GB"/>
            <w:rPrChange w:id="1302" w:author="mpb" w:date="2023-10-13T17:16:00Z">
              <w:rPr>
                <w:rFonts w:ascii="Times New Roman" w:hAnsi="Times New Roman" w:cs="Times New Roman"/>
                <w:i/>
                <w:sz w:val="20"/>
                <w:szCs w:val="20"/>
                <w:lang w:val="es-ES"/>
              </w:rPr>
            </w:rPrChange>
          </w:rPr>
          <w:t>en</w:t>
        </w:r>
        <w:proofErr w:type="spellEnd"/>
        <w:r w:rsidRPr="008A2A21">
          <w:rPr>
            <w:rFonts w:ascii="Times New Roman" w:hAnsi="Times New Roman" w:cs="Times New Roman"/>
            <w:i/>
            <w:lang w:val="en-GB"/>
            <w:rPrChange w:id="1303" w:author="mpb" w:date="2023-10-13T17:16:00Z">
              <w:rPr>
                <w:rFonts w:ascii="Times New Roman" w:hAnsi="Times New Roman" w:cs="Times New Roman"/>
                <w:i/>
                <w:sz w:val="20"/>
                <w:szCs w:val="20"/>
                <w:lang w:val="es-ES"/>
              </w:rPr>
            </w:rPrChange>
          </w:rPr>
          <w:t xml:space="preserve"> el </w:t>
        </w:r>
        <w:proofErr w:type="spellStart"/>
        <w:r w:rsidRPr="008A2A21">
          <w:rPr>
            <w:rFonts w:ascii="Times New Roman" w:hAnsi="Times New Roman" w:cs="Times New Roman"/>
            <w:i/>
            <w:lang w:val="en-GB"/>
            <w:rPrChange w:id="1304" w:author="mpb" w:date="2023-10-13T17:16:00Z">
              <w:rPr>
                <w:rFonts w:ascii="Times New Roman" w:hAnsi="Times New Roman" w:cs="Times New Roman"/>
                <w:i/>
                <w:sz w:val="20"/>
                <w:szCs w:val="20"/>
                <w:lang w:val="es-ES"/>
              </w:rPr>
            </w:rPrChange>
          </w:rPr>
          <w:t>mundo</w:t>
        </w:r>
        <w:proofErr w:type="spellEnd"/>
        <w:r w:rsidRPr="008A2A21">
          <w:rPr>
            <w:rFonts w:ascii="Times New Roman" w:hAnsi="Times New Roman" w:cs="Times New Roman"/>
            <w:i/>
            <w:lang w:val="en-GB"/>
            <w:rPrChange w:id="1305" w:author="mpb" w:date="2023-10-13T17:16:00Z">
              <w:rPr>
                <w:rFonts w:ascii="Times New Roman" w:hAnsi="Times New Roman" w:cs="Times New Roman"/>
                <w:i/>
                <w:sz w:val="20"/>
                <w:szCs w:val="20"/>
                <w:lang w:val="es-ES"/>
              </w:rPr>
            </w:rPrChange>
          </w:rPr>
          <w:t xml:space="preserve"> </w:t>
        </w:r>
        <w:proofErr w:type="spellStart"/>
        <w:r w:rsidRPr="008A2A21">
          <w:rPr>
            <w:rFonts w:ascii="Times New Roman" w:hAnsi="Times New Roman" w:cs="Times New Roman"/>
            <w:i/>
            <w:lang w:val="en-GB"/>
            <w:rPrChange w:id="1306" w:author="mpb" w:date="2023-10-13T17:16:00Z">
              <w:rPr>
                <w:rFonts w:ascii="Times New Roman" w:hAnsi="Times New Roman" w:cs="Times New Roman"/>
                <w:i/>
                <w:sz w:val="20"/>
                <w:szCs w:val="20"/>
                <w:lang w:val="es-ES"/>
              </w:rPr>
            </w:rPrChange>
          </w:rPr>
          <w:t>hispánico</w:t>
        </w:r>
        <w:proofErr w:type="spellEnd"/>
        <w:r w:rsidRPr="008A2A21">
          <w:rPr>
            <w:rFonts w:ascii="Times New Roman" w:hAnsi="Times New Roman" w:cs="Times New Roman"/>
            <w:i/>
            <w:lang w:val="en-GB"/>
            <w:rPrChange w:id="1307" w:author="mpb" w:date="2023-10-13T17:16:00Z">
              <w:rPr>
                <w:rFonts w:ascii="Times New Roman" w:hAnsi="Times New Roman" w:cs="Times New Roman"/>
                <w:i/>
                <w:sz w:val="20"/>
                <w:szCs w:val="20"/>
                <w:lang w:val="es-ES"/>
              </w:rPr>
            </w:rPrChange>
          </w:rPr>
          <w:t xml:space="preserve"> </w:t>
        </w:r>
        <w:proofErr w:type="spellStart"/>
        <w:r w:rsidRPr="008A2A21">
          <w:rPr>
            <w:rFonts w:ascii="Times New Roman" w:hAnsi="Times New Roman" w:cs="Times New Roman"/>
            <w:i/>
            <w:lang w:val="en-GB"/>
            <w:rPrChange w:id="1308" w:author="mpb" w:date="2023-10-13T17:16:00Z">
              <w:rPr>
                <w:rFonts w:ascii="Times New Roman" w:hAnsi="Times New Roman" w:cs="Times New Roman"/>
                <w:i/>
                <w:sz w:val="20"/>
                <w:szCs w:val="20"/>
                <w:lang w:val="es-ES"/>
              </w:rPr>
            </w:rPrChange>
          </w:rPr>
          <w:t>durante</w:t>
        </w:r>
        <w:proofErr w:type="spellEnd"/>
        <w:r w:rsidRPr="008A2A21">
          <w:rPr>
            <w:rFonts w:ascii="Times New Roman" w:hAnsi="Times New Roman" w:cs="Times New Roman"/>
            <w:i/>
            <w:lang w:val="en-GB"/>
            <w:rPrChange w:id="1309" w:author="mpb" w:date="2023-10-13T17:16:00Z">
              <w:rPr>
                <w:rFonts w:ascii="Times New Roman" w:hAnsi="Times New Roman" w:cs="Times New Roman"/>
                <w:i/>
                <w:sz w:val="20"/>
                <w:szCs w:val="20"/>
                <w:lang w:val="es-ES"/>
              </w:rPr>
            </w:rPrChange>
          </w:rPr>
          <w:t xml:space="preserve"> el largo </w:t>
        </w:r>
        <w:proofErr w:type="spellStart"/>
        <w:r w:rsidRPr="008A2A21">
          <w:rPr>
            <w:rFonts w:ascii="Times New Roman" w:hAnsi="Times New Roman" w:cs="Times New Roman"/>
            <w:i/>
            <w:lang w:val="en-GB"/>
            <w:rPrChange w:id="1310" w:author="mpb" w:date="2023-10-13T17:16:00Z">
              <w:rPr>
                <w:rFonts w:ascii="Times New Roman" w:hAnsi="Times New Roman" w:cs="Times New Roman"/>
                <w:i/>
                <w:sz w:val="20"/>
                <w:szCs w:val="20"/>
                <w:lang w:val="es-ES"/>
              </w:rPr>
            </w:rPrChange>
          </w:rPr>
          <w:t>siglo</w:t>
        </w:r>
        <w:proofErr w:type="spellEnd"/>
        <w:r w:rsidRPr="008A2A21">
          <w:rPr>
            <w:rFonts w:ascii="Times New Roman" w:hAnsi="Times New Roman" w:cs="Times New Roman"/>
            <w:i/>
            <w:lang w:val="en-GB"/>
            <w:rPrChange w:id="1311" w:author="mpb" w:date="2023-10-13T17:16:00Z">
              <w:rPr>
                <w:rFonts w:ascii="Times New Roman" w:hAnsi="Times New Roman" w:cs="Times New Roman"/>
                <w:i/>
                <w:sz w:val="20"/>
                <w:szCs w:val="20"/>
                <w:lang w:val="es-ES"/>
              </w:rPr>
            </w:rPrChange>
          </w:rPr>
          <w:t xml:space="preserve"> XVIII</w:t>
        </w:r>
        <w:r w:rsidRPr="008A2A21">
          <w:rPr>
            <w:rFonts w:ascii="Times New Roman" w:hAnsi="Times New Roman" w:cs="Times New Roman"/>
            <w:lang w:val="en-GB"/>
            <w:rPrChange w:id="1312" w:author="mpb" w:date="2023-10-13T17:16:00Z">
              <w:rPr>
                <w:rFonts w:ascii="Times New Roman" w:hAnsi="Times New Roman" w:cs="Times New Roman"/>
                <w:sz w:val="20"/>
                <w:szCs w:val="20"/>
                <w:lang w:val="es-ES"/>
              </w:rPr>
            </w:rPrChange>
          </w:rPr>
          <w:t xml:space="preserve"> (México: UNAM, 2020), 49</w:t>
        </w:r>
      </w:ins>
      <w:ins w:id="1313" w:author="mpb" w:date="2023-10-13T17:14:00Z">
        <w:r w:rsidRPr="008A2A21">
          <w:rPr>
            <w:rFonts w:ascii="Times New Roman" w:hAnsi="Times New Roman" w:cs="Times New Roman"/>
            <w:lang w:val="en-GB"/>
            <w:rPrChange w:id="1314" w:author="mpb" w:date="2023-10-13T17:16:00Z">
              <w:rPr>
                <w:rFonts w:ascii="Times New Roman" w:hAnsi="Times New Roman" w:cs="Times New Roman"/>
                <w:lang w:val="es-ES"/>
              </w:rPr>
            </w:rPrChange>
          </w:rPr>
          <w:t>–</w:t>
        </w:r>
      </w:ins>
      <w:ins w:id="1315" w:author="mpb" w:date="2023-10-13T17:12:00Z">
        <w:r w:rsidRPr="008A2A21">
          <w:rPr>
            <w:rFonts w:ascii="Times New Roman" w:hAnsi="Times New Roman" w:cs="Times New Roman"/>
            <w:lang w:val="en-GB"/>
            <w:rPrChange w:id="1316" w:author="mpb" w:date="2023-10-13T17:16:00Z">
              <w:rPr>
                <w:rFonts w:ascii="Times New Roman" w:hAnsi="Times New Roman" w:cs="Times New Roman"/>
                <w:sz w:val="20"/>
                <w:szCs w:val="20"/>
                <w:lang w:val="es-ES"/>
              </w:rPr>
            </w:rPrChange>
          </w:rPr>
          <w:t>76; Rafael Torres Sánchez, “Mercantilist Ideology versus Administrative Pragmatism: The Supply of Shipbuilding Timber in Eighteenth-Century Spain”</w:t>
        </w:r>
      </w:ins>
      <w:ins w:id="1317" w:author="mpb" w:date="2023-10-13T17:14:00Z">
        <w:r w:rsidRPr="008A2A21">
          <w:rPr>
            <w:rFonts w:ascii="Times New Roman" w:hAnsi="Times New Roman" w:cs="Times New Roman"/>
            <w:lang w:val="en-GB"/>
            <w:rPrChange w:id="1318" w:author="mpb" w:date="2023-10-13T17:16:00Z">
              <w:rPr>
                <w:rFonts w:ascii="Times New Roman" w:hAnsi="Times New Roman" w:cs="Times New Roman"/>
                <w:lang w:val="es-ES"/>
              </w:rPr>
            </w:rPrChange>
          </w:rPr>
          <w:t>,</w:t>
        </w:r>
      </w:ins>
      <w:ins w:id="1319" w:author="mpb" w:date="2023-10-13T17:12:00Z">
        <w:r w:rsidRPr="008A2A21">
          <w:rPr>
            <w:rFonts w:ascii="Times New Roman" w:hAnsi="Times New Roman" w:cs="Times New Roman"/>
            <w:lang w:val="en-GB"/>
            <w:rPrChange w:id="1320" w:author="mpb" w:date="2023-10-13T17:16:00Z">
              <w:rPr>
                <w:rFonts w:ascii="Times New Roman" w:hAnsi="Times New Roman" w:cs="Times New Roman"/>
                <w:sz w:val="20"/>
                <w:szCs w:val="20"/>
                <w:lang w:val="es-ES"/>
              </w:rPr>
            </w:rPrChange>
          </w:rPr>
          <w:t xml:space="preserve"> </w:t>
        </w:r>
        <w:r w:rsidRPr="008A2A21">
          <w:rPr>
            <w:rFonts w:ascii="Times New Roman" w:hAnsi="Times New Roman" w:cs="Times New Roman"/>
            <w:i/>
            <w:lang w:val="en-GB"/>
            <w:rPrChange w:id="1321" w:author="mpb" w:date="2023-10-13T17:16:00Z">
              <w:rPr>
                <w:rFonts w:ascii="Times New Roman" w:hAnsi="Times New Roman" w:cs="Times New Roman"/>
                <w:i/>
                <w:sz w:val="20"/>
                <w:szCs w:val="20"/>
                <w:lang w:val="es-ES"/>
              </w:rPr>
            </w:rPrChange>
          </w:rPr>
          <w:t xml:space="preserve">War &amp; Society </w:t>
        </w:r>
        <w:r w:rsidRPr="008A2A21">
          <w:rPr>
            <w:rFonts w:ascii="Times New Roman" w:hAnsi="Times New Roman" w:cs="Times New Roman"/>
            <w:lang w:val="en-GB"/>
            <w:rPrChange w:id="1322" w:author="mpb" w:date="2023-10-13T17:16:00Z">
              <w:rPr>
                <w:rFonts w:ascii="Times New Roman" w:hAnsi="Times New Roman" w:cs="Times New Roman"/>
                <w:sz w:val="20"/>
                <w:szCs w:val="20"/>
                <w:lang w:val="es-ES"/>
              </w:rPr>
            </w:rPrChange>
          </w:rPr>
          <w:t>40, no. 1 (2021), 9</w:t>
        </w:r>
      </w:ins>
      <w:ins w:id="1323" w:author="mpb" w:date="2023-10-13T17:14:00Z">
        <w:r w:rsidRPr="008A2A21">
          <w:rPr>
            <w:rFonts w:ascii="Times New Roman" w:hAnsi="Times New Roman" w:cs="Times New Roman"/>
            <w:lang w:val="en-GB"/>
            <w:rPrChange w:id="1324" w:author="mpb" w:date="2023-10-13T17:16:00Z">
              <w:rPr>
                <w:rFonts w:ascii="Times New Roman" w:hAnsi="Times New Roman" w:cs="Times New Roman"/>
                <w:lang w:val="es-ES"/>
              </w:rPr>
            </w:rPrChange>
          </w:rPr>
          <w:t>–</w:t>
        </w:r>
      </w:ins>
      <w:ins w:id="1325" w:author="mpb" w:date="2023-10-13T17:12:00Z">
        <w:r w:rsidRPr="008A2A21">
          <w:rPr>
            <w:rFonts w:ascii="Times New Roman" w:hAnsi="Times New Roman" w:cs="Times New Roman"/>
            <w:lang w:val="en-GB"/>
            <w:rPrChange w:id="1326" w:author="mpb" w:date="2023-10-13T17:16:00Z">
              <w:rPr>
                <w:rFonts w:ascii="Times New Roman" w:hAnsi="Times New Roman" w:cs="Times New Roman"/>
                <w:sz w:val="20"/>
                <w:szCs w:val="20"/>
                <w:lang w:val="es-ES"/>
              </w:rPr>
            </w:rPrChange>
          </w:rPr>
          <w:t>24</w:t>
        </w:r>
      </w:ins>
      <w:del w:id="1327" w:author="mpb" w:date="2023-10-13T17:12:00Z">
        <w:r w:rsidRPr="008A2A21" w:rsidDel="003765BE">
          <w:rPr>
            <w:rFonts w:ascii="Times New Roman" w:hAnsi="Times New Roman" w:cs="Times New Roman"/>
            <w:lang w:val="en-GB"/>
            <w:rPrChange w:id="1328" w:author="mpb" w:date="2023-10-13T17:16:00Z">
              <w:rPr>
                <w:rFonts w:ascii="Times New Roman" w:hAnsi="Times New Roman" w:cs="Times New Roman"/>
                <w:sz w:val="20"/>
                <w:szCs w:val="20"/>
                <w:lang w:val="es-ES"/>
              </w:rPr>
            </w:rPrChange>
          </w:rPr>
          <w:delText>Rafal Reichert, “¿Cómo España trató de recuperar su poderío naval? Un acercamiento a las estrategias de la Marina Real sobre los suministros de materias primas forestales provenientes del Báltico y Nueva España (1754–1795),”</w:delText>
        </w:r>
      </w:del>
      <w:ins w:id="1329" w:author="mac_pro" w:date="2023-10-13T00:25:00Z">
        <w:del w:id="1330" w:author="mpb" w:date="2023-10-13T17:12:00Z">
          <w:r w:rsidRPr="008A2A21" w:rsidDel="003765BE">
            <w:rPr>
              <w:rFonts w:ascii="Times New Roman" w:hAnsi="Times New Roman" w:cs="Times New Roman"/>
              <w:lang w:val="en-GB"/>
              <w:rPrChange w:id="1331" w:author="mpb" w:date="2023-10-13T17:16:00Z">
                <w:rPr>
                  <w:rFonts w:ascii="Times New Roman" w:hAnsi="Times New Roman" w:cs="Times New Roman"/>
                  <w:sz w:val="20"/>
                  <w:szCs w:val="20"/>
                  <w:lang w:val="es-ES"/>
                </w:rPr>
              </w:rPrChange>
            </w:rPr>
            <w:delText>”,</w:delText>
          </w:r>
        </w:del>
      </w:ins>
      <w:del w:id="1332" w:author="mpb" w:date="2023-10-13T17:12:00Z">
        <w:r w:rsidRPr="008A2A21" w:rsidDel="003765BE">
          <w:rPr>
            <w:rFonts w:ascii="Times New Roman" w:hAnsi="Times New Roman" w:cs="Times New Roman"/>
            <w:lang w:val="en-GB"/>
            <w:rPrChange w:id="1333" w:author="mpb" w:date="2023-10-13T17:16:00Z">
              <w:rPr>
                <w:rFonts w:ascii="Times New Roman" w:hAnsi="Times New Roman" w:cs="Times New Roman"/>
                <w:sz w:val="20"/>
                <w:szCs w:val="20"/>
                <w:lang w:val="es-ES"/>
              </w:rPr>
            </w:rPrChange>
          </w:rPr>
          <w:delText xml:space="preserve"> </w:delText>
        </w:r>
        <w:r w:rsidRPr="008A2A21" w:rsidDel="003765BE">
          <w:rPr>
            <w:rFonts w:ascii="Times New Roman" w:hAnsi="Times New Roman" w:cs="Times New Roman"/>
            <w:i/>
            <w:lang w:val="en-GB"/>
            <w:rPrChange w:id="1334" w:author="mpb" w:date="2023-10-13T17:16:00Z">
              <w:rPr>
                <w:rFonts w:ascii="Times New Roman" w:hAnsi="Times New Roman" w:cs="Times New Roman"/>
                <w:i/>
                <w:sz w:val="20"/>
                <w:szCs w:val="20"/>
                <w:lang w:val="es-ES"/>
              </w:rPr>
            </w:rPrChange>
          </w:rPr>
          <w:delText>Espacio, tiempo y forma. Serie IV, Historia moderna</w:delText>
        </w:r>
        <w:r w:rsidRPr="008A2A21" w:rsidDel="003765BE">
          <w:rPr>
            <w:rFonts w:ascii="Times New Roman" w:hAnsi="Times New Roman" w:cs="Times New Roman"/>
            <w:lang w:val="en-GB"/>
            <w:rPrChange w:id="1335" w:author="mpb" w:date="2023-10-13T17:16:00Z">
              <w:rPr>
                <w:rFonts w:ascii="Times New Roman" w:hAnsi="Times New Roman" w:cs="Times New Roman"/>
                <w:sz w:val="20"/>
                <w:szCs w:val="20"/>
                <w:lang w:val="es-ES"/>
              </w:rPr>
            </w:rPrChange>
          </w:rPr>
          <w:delText xml:space="preserve"> 32 (2019), 73–102; Rafael Torres Sánchez, “Los negocios con la armada. Suministros militares y política mercantilista en el siglo XVIII” in Iván Valdez-Bubnov, Sergio Solbes Ferri and Pepijn Brandon (eds) </w:delText>
        </w:r>
        <w:r w:rsidRPr="008A2A21" w:rsidDel="003765BE">
          <w:rPr>
            <w:rFonts w:ascii="Times New Roman" w:hAnsi="Times New Roman" w:cs="Times New Roman"/>
            <w:i/>
            <w:lang w:val="en-GB"/>
            <w:rPrChange w:id="1336" w:author="mpb" w:date="2023-10-13T17:16:00Z">
              <w:rPr>
                <w:rFonts w:ascii="Times New Roman" w:hAnsi="Times New Roman" w:cs="Times New Roman"/>
                <w:i/>
                <w:sz w:val="20"/>
                <w:szCs w:val="20"/>
                <w:lang w:val="es-ES"/>
              </w:rPr>
            </w:rPrChange>
          </w:rPr>
          <w:delText xml:space="preserve">Redes empresariales y administración estatal: la </w:delText>
        </w:r>
      </w:del>
      <w:del w:id="1337" w:author="mpb" w:date="2023-10-13T16:51:00Z">
        <w:r w:rsidRPr="008A2A21" w:rsidDel="001930BB">
          <w:rPr>
            <w:rFonts w:ascii="Times New Roman" w:hAnsi="Times New Roman" w:cs="Times New Roman"/>
            <w:i/>
            <w:lang w:val="en-GB"/>
            <w:rPrChange w:id="1338" w:author="mpb" w:date="2023-10-13T17:16:00Z">
              <w:rPr>
                <w:rFonts w:ascii="Times New Roman" w:hAnsi="Times New Roman" w:cs="Times New Roman"/>
                <w:i/>
                <w:sz w:val="20"/>
                <w:szCs w:val="20"/>
                <w:lang w:val="es-ES"/>
              </w:rPr>
            </w:rPrChange>
          </w:rPr>
          <w:delText>provisión</w:delText>
        </w:r>
      </w:del>
      <w:del w:id="1339" w:author="mpb" w:date="2023-10-13T17:12:00Z">
        <w:r w:rsidRPr="008A2A21" w:rsidDel="003765BE">
          <w:rPr>
            <w:rFonts w:ascii="Times New Roman" w:hAnsi="Times New Roman" w:cs="Times New Roman"/>
            <w:i/>
            <w:lang w:val="en-GB"/>
            <w:rPrChange w:id="1340" w:author="mpb" w:date="2023-10-13T17:16:00Z">
              <w:rPr>
                <w:rFonts w:ascii="Times New Roman" w:hAnsi="Times New Roman" w:cs="Times New Roman"/>
                <w:i/>
                <w:sz w:val="20"/>
                <w:szCs w:val="20"/>
                <w:lang w:val="es-ES"/>
              </w:rPr>
            </w:rPrChange>
          </w:rPr>
          <w:delText xml:space="preserve"> de materiales estratégicos en </w:delText>
        </w:r>
      </w:del>
      <w:del w:id="1341" w:author="mpb" w:date="2023-10-13T16:51:00Z">
        <w:r w:rsidRPr="008A2A21" w:rsidDel="001930BB">
          <w:rPr>
            <w:rFonts w:ascii="Times New Roman" w:hAnsi="Times New Roman" w:cs="Times New Roman"/>
            <w:i/>
            <w:lang w:val="en-GB"/>
            <w:rPrChange w:id="1342" w:author="mpb" w:date="2023-10-13T17:16:00Z">
              <w:rPr>
                <w:rFonts w:ascii="Times New Roman" w:hAnsi="Times New Roman" w:cs="Times New Roman"/>
                <w:i/>
                <w:sz w:val="20"/>
                <w:szCs w:val="20"/>
                <w:lang w:val="es-ES"/>
              </w:rPr>
            </w:rPrChange>
          </w:rPr>
          <w:delText>el mundo</w:delText>
        </w:r>
      </w:del>
      <w:del w:id="1343" w:author="mpb" w:date="2023-10-13T17:12:00Z">
        <w:r w:rsidRPr="008A2A21" w:rsidDel="003765BE">
          <w:rPr>
            <w:rFonts w:ascii="Times New Roman" w:hAnsi="Times New Roman" w:cs="Times New Roman"/>
            <w:i/>
            <w:lang w:val="en-GB"/>
            <w:rPrChange w:id="1344" w:author="mpb" w:date="2023-10-13T17:16:00Z">
              <w:rPr>
                <w:rFonts w:ascii="Times New Roman" w:hAnsi="Times New Roman" w:cs="Times New Roman"/>
                <w:i/>
                <w:sz w:val="20"/>
                <w:szCs w:val="20"/>
                <w:lang w:val="es-ES"/>
              </w:rPr>
            </w:rPrChange>
          </w:rPr>
          <w:delText xml:space="preserve"> hispánico durante el largo siglo XVIII</w:delText>
        </w:r>
        <w:r w:rsidRPr="008A2A21" w:rsidDel="003765BE">
          <w:rPr>
            <w:rFonts w:ascii="Times New Roman" w:hAnsi="Times New Roman" w:cs="Times New Roman"/>
            <w:lang w:val="en-GB"/>
            <w:rPrChange w:id="1345" w:author="mpb" w:date="2023-10-13T17:16:00Z">
              <w:rPr>
                <w:rFonts w:ascii="Times New Roman" w:hAnsi="Times New Roman" w:cs="Times New Roman"/>
                <w:sz w:val="20"/>
                <w:szCs w:val="20"/>
                <w:lang w:val="es-ES"/>
              </w:rPr>
            </w:rPrChange>
          </w:rPr>
          <w:delText xml:space="preserve"> (México: UNAM, 2020), 49–76; Rafael Torres Sánchez, “Mercantilist Ideology versus Administrative Pragmatism:  The Supply of Shipbuilding Timber in Eighteenth-Century Spain,”</w:delText>
        </w:r>
      </w:del>
      <w:ins w:id="1346" w:author="mac_pro" w:date="2023-10-13T00:25:00Z">
        <w:del w:id="1347" w:author="mpb" w:date="2023-10-13T17:12:00Z">
          <w:r w:rsidRPr="008A2A21" w:rsidDel="003765BE">
            <w:rPr>
              <w:rFonts w:ascii="Times New Roman" w:hAnsi="Times New Roman" w:cs="Times New Roman"/>
              <w:lang w:val="en-GB"/>
              <w:rPrChange w:id="1348" w:author="mpb" w:date="2023-10-13T17:16:00Z">
                <w:rPr>
                  <w:rFonts w:ascii="Times New Roman" w:hAnsi="Times New Roman" w:cs="Times New Roman"/>
                  <w:sz w:val="20"/>
                  <w:szCs w:val="20"/>
                  <w:lang w:val="es-ES"/>
                </w:rPr>
              </w:rPrChange>
            </w:rPr>
            <w:delText>”,</w:delText>
          </w:r>
        </w:del>
      </w:ins>
      <w:del w:id="1349" w:author="mpb" w:date="2023-10-13T17:12:00Z">
        <w:r w:rsidRPr="008A2A21" w:rsidDel="003765BE">
          <w:rPr>
            <w:rFonts w:ascii="Times New Roman" w:hAnsi="Times New Roman" w:cs="Times New Roman"/>
            <w:lang w:val="en-GB"/>
            <w:rPrChange w:id="1350" w:author="mpb" w:date="2023-10-13T17:16:00Z">
              <w:rPr>
                <w:rFonts w:ascii="Times New Roman" w:hAnsi="Times New Roman" w:cs="Times New Roman"/>
                <w:sz w:val="20"/>
                <w:szCs w:val="20"/>
                <w:lang w:val="es-ES"/>
              </w:rPr>
            </w:rPrChange>
          </w:rPr>
          <w:delText xml:space="preserve"> </w:delText>
        </w:r>
        <w:r w:rsidRPr="008A2A21" w:rsidDel="003765BE">
          <w:rPr>
            <w:rFonts w:ascii="Times New Roman" w:hAnsi="Times New Roman" w:cs="Times New Roman"/>
            <w:i/>
            <w:lang w:val="en-GB"/>
            <w:rPrChange w:id="1351" w:author="mpb" w:date="2023-10-13T17:16:00Z">
              <w:rPr>
                <w:rFonts w:ascii="Times New Roman" w:hAnsi="Times New Roman" w:cs="Times New Roman"/>
                <w:i/>
                <w:sz w:val="20"/>
                <w:szCs w:val="20"/>
                <w:lang w:val="es-ES"/>
              </w:rPr>
            </w:rPrChange>
          </w:rPr>
          <w:delText xml:space="preserve">War &amp; Society </w:delText>
        </w:r>
        <w:r w:rsidRPr="008A2A21" w:rsidDel="003765BE">
          <w:rPr>
            <w:rFonts w:ascii="Times New Roman" w:hAnsi="Times New Roman" w:cs="Times New Roman"/>
            <w:lang w:val="en-GB"/>
            <w:rPrChange w:id="1352" w:author="mpb" w:date="2023-10-13T17:16:00Z">
              <w:rPr>
                <w:rFonts w:ascii="Times New Roman" w:hAnsi="Times New Roman" w:cs="Times New Roman"/>
                <w:sz w:val="20"/>
                <w:szCs w:val="20"/>
                <w:lang w:val="es-ES"/>
              </w:rPr>
            </w:rPrChange>
          </w:rPr>
          <w:delText>40, no. 1 (2021), 9–24</w:delText>
        </w:r>
      </w:del>
      <w:r w:rsidRPr="008A2A21">
        <w:rPr>
          <w:rFonts w:ascii="Times New Roman" w:hAnsi="Times New Roman" w:cs="Times New Roman"/>
          <w:lang w:val="en-GB"/>
          <w:rPrChange w:id="1353" w:author="mpb" w:date="2023-10-13T17:16:00Z">
            <w:rPr>
              <w:rFonts w:ascii="Times New Roman" w:hAnsi="Times New Roman" w:cs="Times New Roman"/>
              <w:sz w:val="20"/>
              <w:szCs w:val="20"/>
              <w:lang w:val="es-ES"/>
            </w:rPr>
          </w:rPrChange>
        </w:rPr>
        <w:t>.</w:t>
      </w:r>
    </w:p>
  </w:footnote>
  <w:footnote w:id="26">
    <w:p w14:paraId="62A20E8D" w14:textId="7FCEA7B3" w:rsidR="001569C8" w:rsidRPr="008A2A21" w:rsidRDefault="001569C8">
      <w:pPr>
        <w:pStyle w:val="NoSpacing"/>
        <w:ind w:left="708" w:hanging="708"/>
        <w:jc w:val="both"/>
        <w:rPr>
          <w:rFonts w:ascii="Times New Roman" w:hAnsi="Times New Roman" w:cs="Times New Roman"/>
          <w:lang w:val="en-GB"/>
          <w:rPrChange w:id="1357" w:author="mpb" w:date="2023-10-13T17:16:00Z">
            <w:rPr>
              <w:rFonts w:ascii="Times New Roman" w:hAnsi="Times New Roman" w:cs="Times New Roman"/>
              <w:sz w:val="20"/>
              <w:szCs w:val="20"/>
              <w:lang w:val="en-GB"/>
            </w:rPr>
          </w:rPrChange>
        </w:rPr>
        <w:pPrChange w:id="1358" w:author="mac_pro" w:date="2023-10-12T23:54:00Z">
          <w:pPr>
            <w:pStyle w:val="NoSpacing"/>
            <w:jc w:val="both"/>
          </w:pPr>
        </w:pPrChange>
      </w:pPr>
      <w:r w:rsidRPr="008A2A21">
        <w:rPr>
          <w:rStyle w:val="FootnoteReference"/>
          <w:rFonts w:ascii="Times New Roman" w:hAnsi="Times New Roman" w:cs="Times New Roman"/>
          <w:vertAlign w:val="baseline"/>
          <w:lang w:val="en-GB"/>
          <w:rPrChange w:id="1359" w:author="mpb" w:date="2023-10-13T17:16:00Z">
            <w:rPr>
              <w:rStyle w:val="FootnoteReference"/>
              <w:rFonts w:ascii="Times New Roman" w:hAnsi="Times New Roman" w:cs="Times New Roman"/>
              <w:sz w:val="20"/>
              <w:szCs w:val="20"/>
              <w:lang w:val="en-GB"/>
            </w:rPr>
          </w:rPrChange>
        </w:rPr>
        <w:footnoteRef/>
      </w:r>
      <w:ins w:id="1360" w:author="mac_pro" w:date="2023-10-13T00:18:00Z">
        <w:r w:rsidRPr="008A2A21">
          <w:rPr>
            <w:rFonts w:ascii="Times New Roman" w:hAnsi="Times New Roman" w:cs="Times New Roman"/>
            <w:lang w:val="en-GB"/>
            <w:rPrChange w:id="1361" w:author="mpb" w:date="2023-10-13T17:16:00Z">
              <w:rPr>
                <w:rFonts w:ascii="Times New Roman" w:hAnsi="Times New Roman" w:cs="Times New Roman"/>
                <w:sz w:val="20"/>
                <w:szCs w:val="20"/>
                <w:lang w:val="en-GB"/>
              </w:rPr>
            </w:rPrChange>
          </w:rPr>
          <w:tab/>
        </w:r>
      </w:ins>
      <w:del w:id="1362" w:author="mac_pro" w:date="2023-10-13T00:18:00Z">
        <w:r w:rsidRPr="008A2A21" w:rsidDel="004D6749">
          <w:rPr>
            <w:rFonts w:ascii="Times New Roman" w:hAnsi="Times New Roman" w:cs="Times New Roman"/>
            <w:lang w:val="en-GB"/>
            <w:rPrChange w:id="1363" w:author="mpb" w:date="2023-10-13T17:16:00Z">
              <w:rPr>
                <w:rFonts w:ascii="Times New Roman" w:hAnsi="Times New Roman" w:cs="Times New Roman"/>
                <w:sz w:val="20"/>
                <w:szCs w:val="20"/>
                <w:lang w:val="en-GB"/>
              </w:rPr>
            </w:rPrChange>
          </w:rPr>
          <w:delText xml:space="preserve"> </w:delText>
        </w:r>
      </w:del>
      <w:ins w:id="1364" w:author="mpb" w:date="2023-10-13T17:15:00Z">
        <w:r w:rsidRPr="008A2A21">
          <w:rPr>
            <w:rFonts w:ascii="Times New Roman" w:hAnsi="Times New Roman" w:cs="Times New Roman"/>
            <w:lang w:val="en-GB"/>
            <w:rPrChange w:id="1365" w:author="mpb" w:date="2023-10-13T17:16:00Z">
              <w:rPr>
                <w:rFonts w:ascii="Times New Roman" w:hAnsi="Times New Roman" w:cs="Times New Roman"/>
                <w:sz w:val="20"/>
                <w:szCs w:val="20"/>
                <w:lang w:val="en-GB"/>
              </w:rPr>
            </w:rPrChange>
          </w:rPr>
          <w:t xml:space="preserve">It is important to emphasise that similar regulations were imposed in other European countries. See for instance </w:t>
        </w:r>
        <w:proofErr w:type="spellStart"/>
        <w:r w:rsidRPr="008A2A21">
          <w:rPr>
            <w:rFonts w:ascii="Times New Roman" w:hAnsi="Times New Roman" w:cs="Times New Roman"/>
            <w:lang w:val="en-GB"/>
            <w:rPrChange w:id="1366" w:author="mpb" w:date="2023-10-13T17:16:00Z">
              <w:rPr>
                <w:rFonts w:ascii="Times New Roman" w:hAnsi="Times New Roman" w:cs="Times New Roman"/>
                <w:sz w:val="20"/>
                <w:szCs w:val="20"/>
                <w:lang w:val="en-GB"/>
              </w:rPr>
            </w:rPrChange>
          </w:rPr>
          <w:t>Koldo</w:t>
        </w:r>
        <w:proofErr w:type="spellEnd"/>
        <w:r w:rsidRPr="008A2A21">
          <w:rPr>
            <w:rFonts w:ascii="Times New Roman" w:hAnsi="Times New Roman" w:cs="Times New Roman"/>
            <w:lang w:val="en-GB"/>
            <w:rPrChange w:id="1367" w:author="mpb" w:date="2023-10-13T17:16:00Z">
              <w:rPr>
                <w:rFonts w:ascii="Times New Roman" w:hAnsi="Times New Roman" w:cs="Times New Roman"/>
                <w:sz w:val="20"/>
                <w:szCs w:val="20"/>
                <w:lang w:val="en-GB"/>
              </w:rPr>
            </w:rPrChange>
          </w:rPr>
          <w:t xml:space="preserve"> </w:t>
        </w:r>
        <w:proofErr w:type="spellStart"/>
        <w:r w:rsidRPr="008A2A21">
          <w:rPr>
            <w:rFonts w:ascii="Times New Roman" w:hAnsi="Times New Roman" w:cs="Times New Roman"/>
            <w:lang w:val="en-GB"/>
            <w:rPrChange w:id="1368" w:author="mpb" w:date="2023-10-13T17:16:00Z">
              <w:rPr>
                <w:rFonts w:ascii="Times New Roman" w:hAnsi="Times New Roman" w:cs="Times New Roman"/>
                <w:sz w:val="20"/>
                <w:szCs w:val="20"/>
                <w:lang w:val="en-GB"/>
              </w:rPr>
            </w:rPrChange>
          </w:rPr>
          <w:t>Trápaga</w:t>
        </w:r>
        <w:proofErr w:type="spellEnd"/>
        <w:r w:rsidRPr="008A2A21">
          <w:rPr>
            <w:rFonts w:ascii="Times New Roman" w:hAnsi="Times New Roman" w:cs="Times New Roman"/>
            <w:lang w:val="en-GB"/>
            <w:rPrChange w:id="1369" w:author="mpb" w:date="2023-10-13T17:16:00Z">
              <w:rPr>
                <w:rFonts w:ascii="Times New Roman" w:hAnsi="Times New Roman" w:cs="Times New Roman"/>
                <w:sz w:val="20"/>
                <w:szCs w:val="20"/>
                <w:lang w:val="en-GB"/>
              </w:rPr>
            </w:rPrChange>
          </w:rPr>
          <w:t xml:space="preserve"> </w:t>
        </w:r>
        <w:proofErr w:type="spellStart"/>
        <w:r w:rsidRPr="008A2A21">
          <w:rPr>
            <w:rFonts w:ascii="Times New Roman" w:hAnsi="Times New Roman" w:cs="Times New Roman"/>
            <w:lang w:val="en-GB"/>
            <w:rPrChange w:id="1370" w:author="mpb" w:date="2023-10-13T17:16:00Z">
              <w:rPr>
                <w:rFonts w:ascii="Times New Roman" w:hAnsi="Times New Roman" w:cs="Times New Roman"/>
                <w:sz w:val="20"/>
                <w:szCs w:val="20"/>
                <w:lang w:val="en-GB"/>
              </w:rPr>
            </w:rPrChange>
          </w:rPr>
          <w:t>Monchet</w:t>
        </w:r>
        <w:proofErr w:type="spellEnd"/>
        <w:r w:rsidRPr="008A2A21">
          <w:rPr>
            <w:rFonts w:ascii="Times New Roman" w:hAnsi="Times New Roman" w:cs="Times New Roman"/>
            <w:lang w:val="en-GB"/>
            <w:rPrChange w:id="1371" w:author="mpb" w:date="2023-10-13T17:16:00Z">
              <w:rPr>
                <w:rFonts w:ascii="Times New Roman" w:hAnsi="Times New Roman" w:cs="Times New Roman"/>
                <w:sz w:val="20"/>
                <w:szCs w:val="20"/>
                <w:lang w:val="en-GB"/>
              </w:rPr>
            </w:rPrChange>
          </w:rPr>
          <w:t xml:space="preserve">, “El </w:t>
        </w:r>
        <w:proofErr w:type="spellStart"/>
        <w:r w:rsidRPr="008A2A21">
          <w:rPr>
            <w:rFonts w:ascii="Times New Roman" w:hAnsi="Times New Roman" w:cs="Times New Roman"/>
            <w:lang w:val="en-GB"/>
            <w:rPrChange w:id="1372" w:author="mpb" w:date="2023-10-13T17:16:00Z">
              <w:rPr>
                <w:rFonts w:ascii="Times New Roman" w:hAnsi="Times New Roman" w:cs="Times New Roman"/>
                <w:sz w:val="20"/>
                <w:szCs w:val="20"/>
                <w:lang w:val="en-GB"/>
              </w:rPr>
            </w:rPrChange>
          </w:rPr>
          <w:t>estudio</w:t>
        </w:r>
        <w:proofErr w:type="spellEnd"/>
        <w:r w:rsidRPr="008A2A21">
          <w:rPr>
            <w:rFonts w:ascii="Times New Roman" w:hAnsi="Times New Roman" w:cs="Times New Roman"/>
            <w:lang w:val="en-GB"/>
            <w:rPrChange w:id="1373" w:author="mpb" w:date="2023-10-13T17:16:00Z">
              <w:rPr>
                <w:rFonts w:ascii="Times New Roman" w:hAnsi="Times New Roman" w:cs="Times New Roman"/>
                <w:sz w:val="20"/>
                <w:szCs w:val="20"/>
                <w:lang w:val="en-GB"/>
              </w:rPr>
            </w:rPrChange>
          </w:rPr>
          <w:t xml:space="preserve"> de </w:t>
        </w:r>
        <w:proofErr w:type="spellStart"/>
        <w:r w:rsidRPr="008A2A21">
          <w:rPr>
            <w:rFonts w:ascii="Times New Roman" w:hAnsi="Times New Roman" w:cs="Times New Roman"/>
            <w:lang w:val="en-GB"/>
            <w:rPrChange w:id="1374" w:author="mpb" w:date="2023-10-13T17:16:00Z">
              <w:rPr>
                <w:rFonts w:ascii="Times New Roman" w:hAnsi="Times New Roman" w:cs="Times New Roman"/>
                <w:sz w:val="20"/>
                <w:szCs w:val="20"/>
                <w:lang w:val="en-GB"/>
              </w:rPr>
            </w:rPrChange>
          </w:rPr>
          <w:t>los</w:t>
        </w:r>
        <w:proofErr w:type="spellEnd"/>
        <w:r w:rsidRPr="008A2A21">
          <w:rPr>
            <w:rFonts w:ascii="Times New Roman" w:hAnsi="Times New Roman" w:cs="Times New Roman"/>
            <w:lang w:val="en-GB"/>
            <w:rPrChange w:id="1375" w:author="mpb" w:date="2023-10-13T17:16:00Z">
              <w:rPr>
                <w:rFonts w:ascii="Times New Roman" w:hAnsi="Times New Roman" w:cs="Times New Roman"/>
                <w:sz w:val="20"/>
                <w:szCs w:val="20"/>
                <w:lang w:val="en-GB"/>
              </w:rPr>
            </w:rPrChange>
          </w:rPr>
          <w:t xml:space="preserve"> </w:t>
        </w:r>
        <w:proofErr w:type="spellStart"/>
        <w:r w:rsidRPr="008A2A21">
          <w:rPr>
            <w:rFonts w:ascii="Times New Roman" w:hAnsi="Times New Roman" w:cs="Times New Roman"/>
            <w:lang w:val="en-GB"/>
            <w:rPrChange w:id="1376" w:author="mpb" w:date="2023-10-13T17:16:00Z">
              <w:rPr>
                <w:rFonts w:ascii="Times New Roman" w:hAnsi="Times New Roman" w:cs="Times New Roman"/>
                <w:sz w:val="20"/>
                <w:szCs w:val="20"/>
                <w:lang w:val="en-GB"/>
              </w:rPr>
            </w:rPrChange>
          </w:rPr>
          <w:t>bosques</w:t>
        </w:r>
        <w:proofErr w:type="spellEnd"/>
        <w:r w:rsidRPr="008A2A21">
          <w:rPr>
            <w:rFonts w:ascii="Times New Roman" w:hAnsi="Times New Roman" w:cs="Times New Roman"/>
            <w:lang w:val="en-GB"/>
            <w:rPrChange w:id="1377" w:author="mpb" w:date="2023-10-13T17:16:00Z">
              <w:rPr>
                <w:rFonts w:ascii="Times New Roman" w:hAnsi="Times New Roman" w:cs="Times New Roman"/>
                <w:sz w:val="20"/>
                <w:szCs w:val="20"/>
                <w:lang w:val="en-GB"/>
              </w:rPr>
            </w:rPrChange>
          </w:rPr>
          <w:t xml:space="preserve"> </w:t>
        </w:r>
        <w:proofErr w:type="spellStart"/>
        <w:r w:rsidRPr="008A2A21">
          <w:rPr>
            <w:rFonts w:ascii="Times New Roman" w:hAnsi="Times New Roman" w:cs="Times New Roman"/>
            <w:lang w:val="en-GB"/>
            <w:rPrChange w:id="1378" w:author="mpb" w:date="2023-10-13T17:16:00Z">
              <w:rPr>
                <w:rFonts w:ascii="Times New Roman" w:hAnsi="Times New Roman" w:cs="Times New Roman"/>
                <w:sz w:val="20"/>
                <w:szCs w:val="20"/>
                <w:lang w:val="en-GB"/>
              </w:rPr>
            </w:rPrChange>
          </w:rPr>
          <w:t>reales</w:t>
        </w:r>
        <w:proofErr w:type="spellEnd"/>
        <w:r w:rsidRPr="008A2A21">
          <w:rPr>
            <w:rFonts w:ascii="Times New Roman" w:hAnsi="Times New Roman" w:cs="Times New Roman"/>
            <w:lang w:val="en-GB"/>
            <w:rPrChange w:id="1379" w:author="mpb" w:date="2023-10-13T17:16:00Z">
              <w:rPr>
                <w:rFonts w:ascii="Times New Roman" w:hAnsi="Times New Roman" w:cs="Times New Roman"/>
                <w:sz w:val="20"/>
                <w:szCs w:val="20"/>
                <w:lang w:val="en-GB"/>
              </w:rPr>
            </w:rPrChange>
          </w:rPr>
          <w:t xml:space="preserve"> de Portugal a </w:t>
        </w:r>
        <w:proofErr w:type="spellStart"/>
        <w:r w:rsidRPr="008A2A21">
          <w:rPr>
            <w:rFonts w:ascii="Times New Roman" w:hAnsi="Times New Roman" w:cs="Times New Roman"/>
            <w:lang w:val="en-GB"/>
            <w:rPrChange w:id="1380" w:author="mpb" w:date="2023-10-13T17:16:00Z">
              <w:rPr>
                <w:rFonts w:ascii="Times New Roman" w:hAnsi="Times New Roman" w:cs="Times New Roman"/>
                <w:sz w:val="20"/>
                <w:szCs w:val="20"/>
                <w:lang w:val="en-GB"/>
              </w:rPr>
            </w:rPrChange>
          </w:rPr>
          <w:t>través</w:t>
        </w:r>
        <w:proofErr w:type="spellEnd"/>
        <w:r w:rsidRPr="008A2A21">
          <w:rPr>
            <w:rFonts w:ascii="Times New Roman" w:hAnsi="Times New Roman" w:cs="Times New Roman"/>
            <w:lang w:val="en-GB"/>
            <w:rPrChange w:id="1381" w:author="mpb" w:date="2023-10-13T17:16:00Z">
              <w:rPr>
                <w:rFonts w:ascii="Times New Roman" w:hAnsi="Times New Roman" w:cs="Times New Roman"/>
                <w:sz w:val="20"/>
                <w:szCs w:val="20"/>
                <w:lang w:val="en-GB"/>
              </w:rPr>
            </w:rPrChange>
          </w:rPr>
          <w:t xml:space="preserve"> de la </w:t>
        </w:r>
        <w:proofErr w:type="spellStart"/>
        <w:r w:rsidRPr="008A2A21">
          <w:rPr>
            <w:rFonts w:ascii="Times New Roman" w:hAnsi="Times New Roman" w:cs="Times New Roman"/>
            <w:lang w:val="en-GB"/>
            <w:rPrChange w:id="1382" w:author="mpb" w:date="2023-10-13T17:16:00Z">
              <w:rPr>
                <w:rFonts w:ascii="Times New Roman" w:hAnsi="Times New Roman" w:cs="Times New Roman"/>
                <w:sz w:val="20"/>
                <w:szCs w:val="20"/>
                <w:lang w:val="en-GB"/>
              </w:rPr>
            </w:rPrChange>
          </w:rPr>
          <w:t>legislación</w:t>
        </w:r>
        <w:proofErr w:type="spellEnd"/>
        <w:r w:rsidRPr="008A2A21">
          <w:rPr>
            <w:rFonts w:ascii="Times New Roman" w:hAnsi="Times New Roman" w:cs="Times New Roman"/>
            <w:lang w:val="en-GB"/>
            <w:rPrChange w:id="1383" w:author="mpb" w:date="2023-10-13T17:16:00Z">
              <w:rPr>
                <w:rFonts w:ascii="Times New Roman" w:hAnsi="Times New Roman" w:cs="Times New Roman"/>
                <w:sz w:val="20"/>
                <w:szCs w:val="20"/>
                <w:lang w:val="en-GB"/>
              </w:rPr>
            </w:rPrChange>
          </w:rPr>
          <w:t xml:space="preserve"> </w:t>
        </w:r>
        <w:proofErr w:type="spellStart"/>
        <w:r w:rsidRPr="008A2A21">
          <w:rPr>
            <w:rFonts w:ascii="Times New Roman" w:hAnsi="Times New Roman" w:cs="Times New Roman"/>
            <w:lang w:val="en-GB"/>
            <w:rPrChange w:id="1384" w:author="mpb" w:date="2023-10-13T17:16:00Z">
              <w:rPr>
                <w:rFonts w:ascii="Times New Roman" w:hAnsi="Times New Roman" w:cs="Times New Roman"/>
                <w:sz w:val="20"/>
                <w:szCs w:val="20"/>
                <w:lang w:val="en-GB"/>
              </w:rPr>
            </w:rPrChange>
          </w:rPr>
          <w:t>forestal</w:t>
        </w:r>
        <w:proofErr w:type="spellEnd"/>
        <w:r w:rsidRPr="008A2A21">
          <w:rPr>
            <w:rFonts w:ascii="Times New Roman" w:hAnsi="Times New Roman" w:cs="Times New Roman"/>
            <w:lang w:val="en-GB"/>
            <w:rPrChange w:id="1385" w:author="mpb" w:date="2023-10-13T17:16:00Z">
              <w:rPr>
                <w:rFonts w:ascii="Times New Roman" w:hAnsi="Times New Roman" w:cs="Times New Roman"/>
                <w:sz w:val="20"/>
                <w:szCs w:val="20"/>
                <w:lang w:val="en-GB"/>
              </w:rPr>
            </w:rPrChange>
          </w:rPr>
          <w:t xml:space="preserve"> </w:t>
        </w:r>
        <w:proofErr w:type="spellStart"/>
        <w:r w:rsidRPr="008A2A21">
          <w:rPr>
            <w:rFonts w:ascii="Times New Roman" w:hAnsi="Times New Roman" w:cs="Times New Roman"/>
            <w:lang w:val="en-GB"/>
            <w:rPrChange w:id="1386" w:author="mpb" w:date="2023-10-13T17:16:00Z">
              <w:rPr>
                <w:rFonts w:ascii="Times New Roman" w:hAnsi="Times New Roman" w:cs="Times New Roman"/>
                <w:sz w:val="20"/>
                <w:szCs w:val="20"/>
                <w:lang w:val="en-GB"/>
              </w:rPr>
            </w:rPrChange>
          </w:rPr>
          <w:t>en</w:t>
        </w:r>
        <w:proofErr w:type="spellEnd"/>
        <w:r w:rsidRPr="008A2A21">
          <w:rPr>
            <w:rFonts w:ascii="Times New Roman" w:hAnsi="Times New Roman" w:cs="Times New Roman"/>
            <w:lang w:val="en-GB"/>
            <w:rPrChange w:id="1387" w:author="mpb" w:date="2023-10-13T17:16:00Z">
              <w:rPr>
                <w:rFonts w:ascii="Times New Roman" w:hAnsi="Times New Roman" w:cs="Times New Roman"/>
                <w:sz w:val="20"/>
                <w:szCs w:val="20"/>
                <w:lang w:val="en-GB"/>
              </w:rPr>
            </w:rPrChange>
          </w:rPr>
          <w:t xml:space="preserve"> las </w:t>
        </w:r>
        <w:proofErr w:type="spellStart"/>
        <w:r w:rsidRPr="008A2A21">
          <w:rPr>
            <w:rFonts w:ascii="Times New Roman" w:hAnsi="Times New Roman" w:cs="Times New Roman"/>
            <w:lang w:val="en-GB"/>
            <w:rPrChange w:id="1388" w:author="mpb" w:date="2023-10-13T17:16:00Z">
              <w:rPr>
                <w:rFonts w:ascii="Times New Roman" w:hAnsi="Times New Roman" w:cs="Times New Roman"/>
                <w:sz w:val="20"/>
                <w:szCs w:val="20"/>
                <w:lang w:val="en-GB"/>
              </w:rPr>
            </w:rPrChange>
          </w:rPr>
          <w:t>dinastías</w:t>
        </w:r>
        <w:proofErr w:type="spellEnd"/>
        <w:r w:rsidRPr="008A2A21">
          <w:rPr>
            <w:rFonts w:ascii="Times New Roman" w:hAnsi="Times New Roman" w:cs="Times New Roman"/>
            <w:lang w:val="en-GB"/>
            <w:rPrChange w:id="1389" w:author="mpb" w:date="2023-10-13T17:16:00Z">
              <w:rPr>
                <w:rFonts w:ascii="Times New Roman" w:hAnsi="Times New Roman" w:cs="Times New Roman"/>
                <w:sz w:val="20"/>
                <w:szCs w:val="20"/>
                <w:lang w:val="en-GB"/>
              </w:rPr>
            </w:rPrChange>
          </w:rPr>
          <w:t xml:space="preserve"> Avis, </w:t>
        </w:r>
        <w:proofErr w:type="spellStart"/>
        <w:r w:rsidRPr="008A2A21">
          <w:rPr>
            <w:rFonts w:ascii="Times New Roman" w:hAnsi="Times New Roman" w:cs="Times New Roman"/>
            <w:lang w:val="en-GB"/>
            <w:rPrChange w:id="1390" w:author="mpb" w:date="2023-10-13T17:16:00Z">
              <w:rPr>
                <w:rFonts w:ascii="Times New Roman" w:hAnsi="Times New Roman" w:cs="Times New Roman"/>
                <w:sz w:val="20"/>
                <w:szCs w:val="20"/>
                <w:lang w:val="en-GB"/>
              </w:rPr>
            </w:rPrChange>
          </w:rPr>
          <w:t>Habsburgo</w:t>
        </w:r>
        <w:proofErr w:type="spellEnd"/>
        <w:r w:rsidRPr="008A2A21">
          <w:rPr>
            <w:rFonts w:ascii="Times New Roman" w:hAnsi="Times New Roman" w:cs="Times New Roman"/>
            <w:lang w:val="en-GB"/>
            <w:rPrChange w:id="1391" w:author="mpb" w:date="2023-10-13T17:16:00Z">
              <w:rPr>
                <w:rFonts w:ascii="Times New Roman" w:hAnsi="Times New Roman" w:cs="Times New Roman"/>
                <w:sz w:val="20"/>
                <w:szCs w:val="20"/>
                <w:lang w:val="en-GB"/>
              </w:rPr>
            </w:rPrChange>
          </w:rPr>
          <w:t xml:space="preserve"> y Braganza (</w:t>
        </w:r>
        <w:r w:rsidRPr="008A2A21">
          <w:rPr>
            <w:rFonts w:ascii="Times New Roman" w:hAnsi="Times New Roman" w:cs="Times New Roman"/>
            <w:i/>
            <w:iCs/>
            <w:lang w:val="en-GB"/>
            <w:rPrChange w:id="1392" w:author="mpb" w:date="2023-10-13T17:16:00Z">
              <w:rPr>
                <w:rFonts w:ascii="Times New Roman" w:hAnsi="Times New Roman" w:cs="Times New Roman"/>
                <w:sz w:val="20"/>
                <w:szCs w:val="20"/>
                <w:lang w:val="es-ES"/>
              </w:rPr>
            </w:rPrChange>
          </w:rPr>
          <w:t>c</w:t>
        </w:r>
        <w:r w:rsidRPr="008A2A21">
          <w:rPr>
            <w:rFonts w:ascii="Times New Roman" w:hAnsi="Times New Roman" w:cs="Times New Roman"/>
            <w:lang w:val="en-GB"/>
            <w:rPrChange w:id="1393" w:author="mpb" w:date="2023-10-13T17:16:00Z">
              <w:rPr>
                <w:rFonts w:ascii="Times New Roman" w:hAnsi="Times New Roman" w:cs="Times New Roman"/>
                <w:sz w:val="20"/>
                <w:szCs w:val="20"/>
                <w:lang w:val="es-ES"/>
              </w:rPr>
            </w:rPrChange>
          </w:rPr>
          <w:t>.1435</w:t>
        </w:r>
      </w:ins>
      <w:ins w:id="1394" w:author="mpb" w:date="2023-10-13T17:16:00Z">
        <w:r>
          <w:rPr>
            <w:rFonts w:ascii="Times New Roman" w:hAnsi="Times New Roman" w:cs="Times New Roman"/>
            <w:lang w:val="en-GB"/>
          </w:rPr>
          <w:t>–</w:t>
        </w:r>
      </w:ins>
      <w:ins w:id="1395" w:author="mpb" w:date="2023-10-13T17:15:00Z">
        <w:r w:rsidRPr="008A2A21">
          <w:rPr>
            <w:rFonts w:ascii="Times New Roman" w:hAnsi="Times New Roman" w:cs="Times New Roman"/>
            <w:lang w:val="en-GB"/>
            <w:rPrChange w:id="1396" w:author="mpb" w:date="2023-10-13T17:16:00Z">
              <w:rPr>
                <w:rFonts w:ascii="Times New Roman" w:hAnsi="Times New Roman" w:cs="Times New Roman"/>
                <w:sz w:val="20"/>
                <w:szCs w:val="20"/>
                <w:lang w:val="es-ES"/>
              </w:rPr>
            </w:rPrChange>
          </w:rPr>
          <w:t xml:space="preserve">1650)”. More directly in relation to the chronological framework of this book, the second half of the </w:t>
        </w:r>
      </w:ins>
      <w:ins w:id="1397" w:author="mpb" w:date="2023-10-13T17:16:00Z">
        <w:del w:id="1398" w:author="pc_m" w:date="2023-12-02T22:59:00Z">
          <w:r w:rsidDel="009544F1">
            <w:rPr>
              <w:rFonts w:ascii="Times New Roman" w:hAnsi="Times New Roman" w:cs="Times New Roman"/>
              <w:lang w:val="en-GB"/>
            </w:rPr>
            <w:delText>eighteen</w:delText>
          </w:r>
        </w:del>
      </w:ins>
      <w:ins w:id="1399" w:author="pc_m" w:date="2023-12-02T22:59:00Z">
        <w:r w:rsidR="009544F1">
          <w:rPr>
            <w:rFonts w:ascii="Times New Roman" w:hAnsi="Times New Roman" w:cs="Times New Roman"/>
            <w:lang w:val="en-GB"/>
          </w:rPr>
          <w:t>18</w:t>
        </w:r>
      </w:ins>
      <w:ins w:id="1400" w:author="mpb" w:date="2023-10-13T17:16:00Z">
        <w:r>
          <w:rPr>
            <w:rFonts w:ascii="Times New Roman" w:hAnsi="Times New Roman" w:cs="Times New Roman"/>
            <w:lang w:val="en-GB"/>
          </w:rPr>
          <w:t>th</w:t>
        </w:r>
      </w:ins>
      <w:ins w:id="1401" w:author="mpb" w:date="2023-10-13T17:17:00Z">
        <w:r>
          <w:rPr>
            <w:rFonts w:ascii="Times New Roman" w:hAnsi="Times New Roman" w:cs="Times New Roman"/>
            <w:lang w:val="en-GB"/>
          </w:rPr>
          <w:t xml:space="preserve"> </w:t>
        </w:r>
      </w:ins>
      <w:ins w:id="1402" w:author="mpb" w:date="2023-10-13T17:15:00Z">
        <w:r w:rsidRPr="008A2A21">
          <w:rPr>
            <w:rFonts w:ascii="Times New Roman" w:hAnsi="Times New Roman" w:cs="Times New Roman"/>
            <w:lang w:val="en-GB"/>
            <w:rPrChange w:id="1403" w:author="mpb" w:date="2023-10-13T17:16:00Z">
              <w:rPr>
                <w:rFonts w:ascii="Times New Roman" w:hAnsi="Times New Roman" w:cs="Times New Roman"/>
                <w:sz w:val="20"/>
                <w:szCs w:val="20"/>
                <w:lang w:val="en-GB"/>
              </w:rPr>
            </w:rPrChange>
          </w:rPr>
          <w:t>century, several royal orders in Prussia (1750 and 1777) and the Polish</w:t>
        </w:r>
      </w:ins>
      <w:ins w:id="1404" w:author="mpb" w:date="2023-10-13T17:17:00Z">
        <w:r>
          <w:rPr>
            <w:rFonts w:ascii="Times New Roman" w:hAnsi="Times New Roman" w:cs="Times New Roman"/>
            <w:lang w:val="en-GB"/>
          </w:rPr>
          <w:t>–</w:t>
        </w:r>
      </w:ins>
      <w:ins w:id="1405" w:author="mpb" w:date="2023-10-13T17:15:00Z">
        <w:r w:rsidRPr="008A2A21">
          <w:rPr>
            <w:rFonts w:ascii="Times New Roman" w:hAnsi="Times New Roman" w:cs="Times New Roman"/>
            <w:lang w:val="en-GB"/>
            <w:rPrChange w:id="1406" w:author="mpb" w:date="2023-10-13T17:16:00Z">
              <w:rPr>
                <w:rFonts w:ascii="Times New Roman" w:hAnsi="Times New Roman" w:cs="Times New Roman"/>
                <w:sz w:val="20"/>
                <w:szCs w:val="20"/>
                <w:lang w:val="en-GB"/>
              </w:rPr>
            </w:rPrChange>
          </w:rPr>
          <w:t>Lithuanian Commonwealth (1775 and 1778) already present significant differences with the Spanish regulation of 1748, because the Prussian and Polish orders aim</w:t>
        </w:r>
      </w:ins>
      <w:ins w:id="1407" w:author="mpb" w:date="2023-10-13T17:17:00Z">
        <w:r>
          <w:rPr>
            <w:rFonts w:ascii="Times New Roman" w:hAnsi="Times New Roman" w:cs="Times New Roman"/>
            <w:lang w:val="en-GB"/>
          </w:rPr>
          <w:t>ed</w:t>
        </w:r>
      </w:ins>
      <w:ins w:id="1408" w:author="mpb" w:date="2023-10-13T17:15:00Z">
        <w:r w:rsidRPr="008A2A21">
          <w:rPr>
            <w:rFonts w:ascii="Times New Roman" w:hAnsi="Times New Roman" w:cs="Times New Roman"/>
            <w:lang w:val="en-GB"/>
            <w:rPrChange w:id="1409" w:author="mpb" w:date="2023-10-13T17:16:00Z">
              <w:rPr>
                <w:rFonts w:ascii="Times New Roman" w:hAnsi="Times New Roman" w:cs="Times New Roman"/>
                <w:sz w:val="20"/>
                <w:szCs w:val="20"/>
                <w:lang w:val="en-GB"/>
              </w:rPr>
            </w:rPrChange>
          </w:rPr>
          <w:t xml:space="preserve"> to protect woodland from deforestation, rather than ensuring raw materials for state policies</w:t>
        </w:r>
      </w:ins>
      <w:del w:id="1410" w:author="mpb" w:date="2023-10-13T17:15:00Z">
        <w:r w:rsidRPr="008A2A21" w:rsidDel="008A2A21">
          <w:rPr>
            <w:rFonts w:ascii="Times New Roman" w:hAnsi="Times New Roman" w:cs="Times New Roman"/>
            <w:lang w:val="en-GB"/>
            <w:rPrChange w:id="1411" w:author="mpb" w:date="2023-10-13T17:16:00Z">
              <w:rPr>
                <w:rFonts w:ascii="Times New Roman" w:hAnsi="Times New Roman" w:cs="Times New Roman"/>
                <w:sz w:val="20"/>
                <w:szCs w:val="20"/>
                <w:lang w:val="en-GB"/>
              </w:rPr>
            </w:rPrChange>
          </w:rPr>
          <w:delText xml:space="preserve">It is important to emphasise that similar regulations were imposed in other European countries. See for instance Koldo Trápaga Monchet, “El </w:delText>
        </w:r>
      </w:del>
      <w:del w:id="1412" w:author="mpb" w:date="2023-10-13T16:51:00Z">
        <w:r w:rsidRPr="008A2A21" w:rsidDel="001930BB">
          <w:rPr>
            <w:rFonts w:ascii="Times New Roman" w:hAnsi="Times New Roman" w:cs="Times New Roman"/>
            <w:lang w:val="en-GB"/>
            <w:rPrChange w:id="1413" w:author="mpb" w:date="2023-10-13T17:16:00Z">
              <w:rPr>
                <w:rFonts w:ascii="Times New Roman" w:hAnsi="Times New Roman" w:cs="Times New Roman"/>
                <w:sz w:val="20"/>
                <w:szCs w:val="20"/>
                <w:lang w:val="es-ES"/>
              </w:rPr>
            </w:rPrChange>
          </w:rPr>
          <w:delText>estudio</w:delText>
        </w:r>
      </w:del>
      <w:del w:id="1414" w:author="mpb" w:date="2023-10-13T17:15:00Z">
        <w:r w:rsidRPr="008A2A21" w:rsidDel="008A2A21">
          <w:rPr>
            <w:rFonts w:ascii="Times New Roman" w:hAnsi="Times New Roman" w:cs="Times New Roman"/>
            <w:lang w:val="en-GB"/>
            <w:rPrChange w:id="1415" w:author="mpb" w:date="2023-10-13T17:16:00Z">
              <w:rPr>
                <w:rFonts w:ascii="Times New Roman" w:hAnsi="Times New Roman" w:cs="Times New Roman"/>
                <w:sz w:val="20"/>
                <w:szCs w:val="20"/>
                <w:lang w:val="es-ES"/>
              </w:rPr>
            </w:rPrChange>
          </w:rPr>
          <w:delText xml:space="preserve"> de los bosques reales de Portugal a través de la legislación </w:delText>
        </w:r>
      </w:del>
      <w:del w:id="1416" w:author="mpb" w:date="2023-10-13T16:51:00Z">
        <w:r w:rsidRPr="008A2A21" w:rsidDel="001930BB">
          <w:rPr>
            <w:rFonts w:ascii="Times New Roman" w:hAnsi="Times New Roman" w:cs="Times New Roman"/>
            <w:lang w:val="en-GB"/>
            <w:rPrChange w:id="1417" w:author="mpb" w:date="2023-10-13T17:16:00Z">
              <w:rPr>
                <w:rFonts w:ascii="Times New Roman" w:hAnsi="Times New Roman" w:cs="Times New Roman"/>
                <w:sz w:val="20"/>
                <w:szCs w:val="20"/>
                <w:lang w:val="es-ES"/>
              </w:rPr>
            </w:rPrChange>
          </w:rPr>
          <w:delText>forestal</w:delText>
        </w:r>
      </w:del>
      <w:del w:id="1418" w:author="mpb" w:date="2023-10-13T17:15:00Z">
        <w:r w:rsidRPr="008A2A21" w:rsidDel="008A2A21">
          <w:rPr>
            <w:rFonts w:ascii="Times New Roman" w:hAnsi="Times New Roman" w:cs="Times New Roman"/>
            <w:lang w:val="en-GB"/>
            <w:rPrChange w:id="1419" w:author="mpb" w:date="2023-10-13T17:16:00Z">
              <w:rPr>
                <w:rFonts w:ascii="Times New Roman" w:hAnsi="Times New Roman" w:cs="Times New Roman"/>
                <w:sz w:val="20"/>
                <w:szCs w:val="20"/>
                <w:lang w:val="es-ES"/>
              </w:rPr>
            </w:rPrChange>
          </w:rPr>
          <w:delText xml:space="preserve"> en las dinastías Avis, Habsburgo y Braganza (c. 1435–1650)”. More directly in relation to the chronological framework of this book, the second half of the 18th</w:delText>
        </w:r>
      </w:del>
      <w:ins w:id="1420" w:author="mac_pro" w:date="2023-10-12T23:50:00Z">
        <w:del w:id="1421" w:author="mpb" w:date="2023-10-13T17:15:00Z">
          <w:r w:rsidRPr="008A2A21" w:rsidDel="008A2A21">
            <w:rPr>
              <w:rFonts w:ascii="Times New Roman" w:hAnsi="Times New Roman" w:cs="Times New Roman"/>
              <w:lang w:val="en-GB"/>
              <w:rPrChange w:id="1422" w:author="mpb" w:date="2023-10-13T17:16:00Z">
                <w:rPr>
                  <w:rFonts w:ascii="Times New Roman" w:hAnsi="Times New Roman" w:cs="Times New Roman"/>
                  <w:sz w:val="20"/>
                  <w:szCs w:val="20"/>
                  <w:lang w:val="en-GB"/>
                </w:rPr>
              </w:rPrChange>
            </w:rPr>
            <w:delText>eighteenth</w:delText>
          </w:r>
        </w:del>
      </w:ins>
      <w:del w:id="1423" w:author="mpb" w:date="2023-10-13T17:15:00Z">
        <w:r w:rsidRPr="008A2A21" w:rsidDel="008A2A21">
          <w:rPr>
            <w:rFonts w:ascii="Times New Roman" w:hAnsi="Times New Roman" w:cs="Times New Roman"/>
            <w:lang w:val="en-GB"/>
            <w:rPrChange w:id="1424" w:author="mpb" w:date="2023-10-13T17:16:00Z">
              <w:rPr>
                <w:rFonts w:ascii="Times New Roman" w:hAnsi="Times New Roman" w:cs="Times New Roman"/>
                <w:sz w:val="20"/>
                <w:szCs w:val="20"/>
                <w:lang w:val="en-GB"/>
              </w:rPr>
            </w:rPrChange>
          </w:rPr>
          <w:delText xml:space="preserve"> century, several royal orders in Prussia (1750 and 1777) and the Polish-Lithuanian Commonwealth (1775 and 1778) already present significant differences with the Spanish regulation of 1748, because the Prussian and Polish orders aim to protect woodland from deforestation, rather than ensuring raw materials for state policies</w:delText>
        </w:r>
      </w:del>
      <w:r w:rsidRPr="008A2A21">
        <w:rPr>
          <w:rFonts w:ascii="Times New Roman" w:hAnsi="Times New Roman" w:cs="Times New Roman"/>
          <w:lang w:val="en-GB"/>
          <w:rPrChange w:id="1425" w:author="mpb" w:date="2023-10-13T17:16:00Z">
            <w:rPr>
              <w:rFonts w:ascii="Times New Roman" w:hAnsi="Times New Roman" w:cs="Times New Roman"/>
              <w:sz w:val="20"/>
              <w:szCs w:val="20"/>
              <w:lang w:val="en-GB"/>
            </w:rPr>
          </w:rPrChange>
        </w:rPr>
        <w:t>.</w:t>
      </w:r>
    </w:p>
  </w:footnote>
  <w:footnote w:id="27">
    <w:p w14:paraId="0521EDAF" w14:textId="14F2AE4C" w:rsidR="001569C8" w:rsidRDefault="001569C8">
      <w:pPr>
        <w:pStyle w:val="FootnoteText"/>
        <w:ind w:left="708" w:hanging="708"/>
        <w:jc w:val="both"/>
        <w:rPr>
          <w:ins w:id="1445" w:author="mpb" w:date="2023-10-13T17:19:00Z"/>
          <w:rFonts w:ascii="Times New Roman" w:hAnsi="Times New Roman" w:cs="Times New Roman"/>
          <w:sz w:val="22"/>
          <w:szCs w:val="22"/>
          <w:lang w:val="es-ES"/>
        </w:rPr>
      </w:pPr>
      <w:r w:rsidRPr="00391071">
        <w:rPr>
          <w:rStyle w:val="FootnoteReference"/>
          <w:rFonts w:ascii="Times New Roman" w:hAnsi="Times New Roman" w:cs="Times New Roman"/>
          <w:vertAlign w:val="baseline"/>
          <w:lang w:val="en-GB"/>
        </w:rPr>
        <w:footnoteRef/>
      </w:r>
      <w:r w:rsidRPr="001569C8">
        <w:rPr>
          <w:rFonts w:ascii="Times New Roman" w:hAnsi="Times New Roman" w:cs="Times New Roman"/>
          <w:lang w:val="es-ES"/>
        </w:rPr>
        <w:t xml:space="preserve"> </w:t>
      </w:r>
      <w:ins w:id="1446" w:author="mac_pro" w:date="2023-10-13T00:19:00Z">
        <w:r w:rsidRPr="008A2A21">
          <w:rPr>
            <w:rFonts w:ascii="Times New Roman" w:hAnsi="Times New Roman" w:cs="Times New Roman"/>
            <w:sz w:val="22"/>
            <w:szCs w:val="22"/>
            <w:lang w:val="en-GB"/>
            <w:rPrChange w:id="1447" w:author="mpb" w:date="2023-10-13T17:16:00Z">
              <w:rPr>
                <w:rFonts w:ascii="Times New Roman" w:hAnsi="Times New Roman" w:cs="Times New Roman"/>
                <w:lang w:val="es-ES"/>
              </w:rPr>
            </w:rPrChange>
          </w:rPr>
          <w:tab/>
        </w:r>
      </w:ins>
      <w:ins w:id="1448" w:author="mpb" w:date="2023-10-13T17:19:00Z">
        <w:r w:rsidRPr="00A57D5D">
          <w:rPr>
            <w:rFonts w:ascii="Times New Roman" w:hAnsi="Times New Roman" w:cs="Times New Roman"/>
            <w:sz w:val="22"/>
            <w:szCs w:val="22"/>
            <w:lang w:val="es-ES"/>
          </w:rPr>
          <w:t xml:space="preserve">Jerónimo de </w:t>
        </w:r>
        <w:proofErr w:type="spellStart"/>
        <w:r w:rsidRPr="00A57D5D">
          <w:rPr>
            <w:rFonts w:ascii="Times New Roman" w:hAnsi="Times New Roman" w:cs="Times New Roman"/>
            <w:sz w:val="22"/>
            <w:szCs w:val="22"/>
            <w:lang w:val="es-ES"/>
          </w:rPr>
          <w:t>Uztáriz</w:t>
        </w:r>
        <w:proofErr w:type="spellEnd"/>
        <w:r w:rsidRPr="00A57D5D">
          <w:rPr>
            <w:rFonts w:ascii="Times New Roman" w:hAnsi="Times New Roman" w:cs="Times New Roman"/>
            <w:sz w:val="22"/>
            <w:szCs w:val="22"/>
            <w:lang w:val="es-ES"/>
          </w:rPr>
          <w:t xml:space="preserve">, </w:t>
        </w:r>
        <w:proofErr w:type="spellStart"/>
        <w:r w:rsidRPr="00A57D5D">
          <w:rPr>
            <w:rFonts w:ascii="Times New Roman" w:hAnsi="Times New Roman" w:cs="Times New Roman"/>
            <w:i/>
            <w:sz w:val="22"/>
            <w:szCs w:val="22"/>
            <w:lang w:val="es-ES"/>
          </w:rPr>
          <w:t>Theorica</w:t>
        </w:r>
        <w:proofErr w:type="spellEnd"/>
        <w:r w:rsidRPr="00A57D5D">
          <w:rPr>
            <w:rFonts w:ascii="Times New Roman" w:hAnsi="Times New Roman" w:cs="Times New Roman"/>
            <w:i/>
            <w:sz w:val="22"/>
            <w:szCs w:val="22"/>
            <w:lang w:val="es-ES"/>
          </w:rPr>
          <w:t xml:space="preserve"> y practica de comercio, y de marina: en diferentes discursos y calificados </w:t>
        </w:r>
        <w:proofErr w:type="spellStart"/>
        <w:r w:rsidRPr="00A57D5D">
          <w:rPr>
            <w:rFonts w:ascii="Times New Roman" w:hAnsi="Times New Roman" w:cs="Times New Roman"/>
            <w:i/>
            <w:sz w:val="22"/>
            <w:szCs w:val="22"/>
            <w:lang w:val="es-ES"/>
          </w:rPr>
          <w:t>exemplares</w:t>
        </w:r>
        <w:proofErr w:type="spellEnd"/>
        <w:r w:rsidRPr="00A57D5D">
          <w:rPr>
            <w:rFonts w:ascii="Times New Roman" w:hAnsi="Times New Roman" w:cs="Times New Roman"/>
            <w:i/>
            <w:sz w:val="22"/>
            <w:szCs w:val="22"/>
            <w:lang w:val="es-ES"/>
          </w:rPr>
          <w:t xml:space="preserve">, </w:t>
        </w:r>
        <w:proofErr w:type="gramStart"/>
        <w:r w:rsidRPr="00A57D5D">
          <w:rPr>
            <w:rFonts w:ascii="Times New Roman" w:hAnsi="Times New Roman" w:cs="Times New Roman"/>
            <w:i/>
            <w:sz w:val="22"/>
            <w:szCs w:val="22"/>
            <w:lang w:val="es-ES"/>
          </w:rPr>
          <w:t>que</w:t>
        </w:r>
        <w:proofErr w:type="gramEnd"/>
        <w:r w:rsidRPr="00A57D5D">
          <w:rPr>
            <w:rFonts w:ascii="Times New Roman" w:hAnsi="Times New Roman" w:cs="Times New Roman"/>
            <w:i/>
            <w:sz w:val="22"/>
            <w:szCs w:val="22"/>
            <w:lang w:val="es-ES"/>
          </w:rPr>
          <w:t xml:space="preserve"> con específicas providencias, se procuran adaptar </w:t>
        </w:r>
        <w:proofErr w:type="spellStart"/>
        <w:r w:rsidRPr="00A57D5D">
          <w:rPr>
            <w:rFonts w:ascii="Times New Roman" w:hAnsi="Times New Roman" w:cs="Times New Roman"/>
            <w:i/>
            <w:sz w:val="22"/>
            <w:szCs w:val="22"/>
            <w:lang w:val="es-ES"/>
          </w:rPr>
          <w:t>á</w:t>
        </w:r>
        <w:proofErr w:type="spellEnd"/>
        <w:r w:rsidRPr="00A57D5D">
          <w:rPr>
            <w:rFonts w:ascii="Times New Roman" w:hAnsi="Times New Roman" w:cs="Times New Roman"/>
            <w:i/>
            <w:sz w:val="22"/>
            <w:szCs w:val="22"/>
            <w:lang w:val="es-ES"/>
          </w:rPr>
          <w:t xml:space="preserve"> la </w:t>
        </w:r>
        <w:proofErr w:type="spellStart"/>
        <w:r w:rsidRPr="00A57D5D">
          <w:rPr>
            <w:rFonts w:ascii="Times New Roman" w:hAnsi="Times New Roman" w:cs="Times New Roman"/>
            <w:i/>
            <w:sz w:val="22"/>
            <w:szCs w:val="22"/>
            <w:lang w:val="es-ES"/>
          </w:rPr>
          <w:t>Monarquia</w:t>
        </w:r>
        <w:proofErr w:type="spellEnd"/>
        <w:r w:rsidRPr="00A57D5D">
          <w:rPr>
            <w:rFonts w:ascii="Times New Roman" w:hAnsi="Times New Roman" w:cs="Times New Roman"/>
            <w:i/>
            <w:sz w:val="22"/>
            <w:szCs w:val="22"/>
            <w:lang w:val="es-ES"/>
          </w:rPr>
          <w:t xml:space="preserve"> española</w:t>
        </w:r>
        <w:r w:rsidRPr="00A57D5D">
          <w:rPr>
            <w:rFonts w:ascii="Times New Roman" w:hAnsi="Times New Roman" w:cs="Times New Roman"/>
            <w:sz w:val="22"/>
            <w:szCs w:val="22"/>
            <w:lang w:val="es-ES"/>
          </w:rPr>
          <w:t xml:space="preserve"> (Madrid: Imprenta de Antonio Sanz, 1757), 216</w:t>
        </w:r>
        <w:r>
          <w:rPr>
            <w:rFonts w:ascii="Times New Roman" w:hAnsi="Times New Roman" w:cs="Times New Roman"/>
            <w:sz w:val="22"/>
            <w:szCs w:val="22"/>
            <w:lang w:val="es-ES"/>
          </w:rPr>
          <w:t>:</w:t>
        </w:r>
      </w:ins>
    </w:p>
    <w:p w14:paraId="0C52E0EC" w14:textId="064F158E" w:rsidR="001569C8" w:rsidRPr="008A2A21" w:rsidRDefault="001569C8">
      <w:pPr>
        <w:pStyle w:val="BlockText"/>
        <w:rPr>
          <w:lang w:val="en-GB"/>
          <w:rPrChange w:id="1449" w:author="mpb" w:date="2023-10-13T17:16:00Z">
            <w:rPr>
              <w:rFonts w:ascii="Times New Roman" w:hAnsi="Times New Roman" w:cs="Times New Roman"/>
              <w:lang w:val="es-ES"/>
            </w:rPr>
          </w:rPrChange>
        </w:rPr>
        <w:pPrChange w:id="1450" w:author="mpb" w:date="2023-10-13T17:20:00Z">
          <w:pPr>
            <w:pStyle w:val="FootnoteText"/>
            <w:jc w:val="both"/>
          </w:pPr>
        </w:pPrChange>
      </w:pPr>
      <w:ins w:id="1451" w:author="mpb" w:date="2023-10-13T17:19:00Z">
        <w:r w:rsidRPr="000972AF">
          <w:t xml:space="preserve">son grandes las ventajas que en las islas y tierra firme de la América tiene su majestad de muchas y exquisitas maderas y abundancia de brea y alquitrán para la construcción de bajeles </w:t>
        </w:r>
      </w:ins>
      <w:ins w:id="1452" w:author="mpb" w:date="2023-10-13T17:22:00Z">
        <w:r>
          <w:t>. . .</w:t>
        </w:r>
      </w:ins>
      <w:ins w:id="1453" w:author="mpb" w:date="2023-10-13T17:19:00Z">
        <w:r w:rsidRPr="000972AF">
          <w:t xml:space="preserve"> con el considerable beneficio de que si los [buques] fabricados en Europa duran de 12 a 15 años, [estos de América] se conservan más de 30, ya que se hacen allá con el cedro, roble más duro y otras maderas de superior firmeza y resistencia</w:t>
        </w:r>
      </w:ins>
      <w:del w:id="1454" w:author="mpb" w:date="2023-10-13T17:19:00Z">
        <w:r w:rsidRPr="008A2A21" w:rsidDel="004A6A05">
          <w:rPr>
            <w:lang w:val="en-GB"/>
            <w:rPrChange w:id="1455" w:author="mpb" w:date="2023-10-13T17:16:00Z">
              <w:rPr/>
            </w:rPrChange>
          </w:rPr>
          <w:delText xml:space="preserve">Jerónimo de Uztáriz, </w:delText>
        </w:r>
        <w:r w:rsidRPr="008A2A21" w:rsidDel="004A6A05">
          <w:rPr>
            <w:i/>
            <w:lang w:val="en-GB"/>
            <w:rPrChange w:id="1456" w:author="mpb" w:date="2023-10-13T17:16:00Z">
              <w:rPr>
                <w:i/>
              </w:rPr>
            </w:rPrChange>
          </w:rPr>
          <w:delText xml:space="preserve">Theorica y practica de comercio, y de marina: en diferentes discursos y calificados </w:delText>
        </w:r>
      </w:del>
      <w:del w:id="1457" w:author="mpb" w:date="2023-10-13T16:51:00Z">
        <w:r w:rsidRPr="008A2A21" w:rsidDel="001930BB">
          <w:rPr>
            <w:i/>
            <w:lang w:val="en-GB"/>
            <w:rPrChange w:id="1458" w:author="mpb" w:date="2023-10-13T17:16:00Z">
              <w:rPr>
                <w:i/>
              </w:rPr>
            </w:rPrChange>
          </w:rPr>
          <w:delText>exemplares</w:delText>
        </w:r>
      </w:del>
      <w:del w:id="1459" w:author="mpb" w:date="2023-10-13T17:19:00Z">
        <w:r w:rsidRPr="008A2A21" w:rsidDel="004A6A05">
          <w:rPr>
            <w:i/>
            <w:lang w:val="en-GB"/>
            <w:rPrChange w:id="1460" w:author="mpb" w:date="2023-10-13T17:16:00Z">
              <w:rPr>
                <w:i/>
              </w:rPr>
            </w:rPrChange>
          </w:rPr>
          <w:delText xml:space="preserve">, que con específicas providencias, se procuran adaptar á la Monarquia </w:delText>
        </w:r>
      </w:del>
      <w:del w:id="1461" w:author="mpb" w:date="2023-10-13T16:51:00Z">
        <w:r w:rsidRPr="008A2A21" w:rsidDel="001930BB">
          <w:rPr>
            <w:i/>
            <w:lang w:val="en-GB"/>
            <w:rPrChange w:id="1462" w:author="mpb" w:date="2023-10-13T17:16:00Z">
              <w:rPr>
                <w:i/>
              </w:rPr>
            </w:rPrChange>
          </w:rPr>
          <w:delText>española</w:delText>
        </w:r>
      </w:del>
      <w:del w:id="1463" w:author="mpb" w:date="2023-10-13T17:19:00Z">
        <w:r w:rsidRPr="008A2A21" w:rsidDel="004A6A05">
          <w:rPr>
            <w:lang w:val="en-GB"/>
            <w:rPrChange w:id="1464" w:author="mpb" w:date="2023-10-13T17:16:00Z">
              <w:rPr/>
            </w:rPrChange>
          </w:rPr>
          <w:delText xml:space="preserve"> (Madrid: Imprenta de Antonio Sanz, 1757), 216. “son grandes las ventajas que en las islas y tierra firme de la América tiene su majestad de muchas y exquisitas maderas y abundancia de brea y alquitrán para la construcción de bajeles […] con el considerable beneficio de que si los [buques] fabricados en Europa duran de 12 a 15 años, [estos de América] se conservan más de 30, ya que se hacen allá con el cedro, roble más duro y otras maderas de superior firmeza y </w:delText>
        </w:r>
      </w:del>
      <w:del w:id="1465" w:author="mpb" w:date="2023-10-13T16:51:00Z">
        <w:r w:rsidRPr="008A2A21" w:rsidDel="001930BB">
          <w:rPr>
            <w:lang w:val="en-GB"/>
            <w:rPrChange w:id="1466" w:author="mpb" w:date="2023-10-13T17:16:00Z">
              <w:rPr/>
            </w:rPrChange>
          </w:rPr>
          <w:delText>resistencia</w:delText>
        </w:r>
      </w:del>
      <w:r w:rsidRPr="008A2A21">
        <w:rPr>
          <w:lang w:val="en-GB"/>
          <w:rPrChange w:id="1467" w:author="mpb" w:date="2023-10-13T17:16:00Z">
            <w:rPr/>
          </w:rPrChange>
        </w:rPr>
        <w:t>.</w:t>
      </w:r>
      <w:del w:id="1468" w:author="mpb" w:date="2023-10-13T17:19:00Z">
        <w:r w:rsidRPr="008A2A21" w:rsidDel="00056DDA">
          <w:rPr>
            <w:lang w:val="en-GB"/>
            <w:rPrChange w:id="1469" w:author="mpb" w:date="2023-10-13T17:16:00Z">
              <w:rPr/>
            </w:rPrChange>
          </w:rPr>
          <w:delText>”</w:delText>
        </w:r>
      </w:del>
    </w:p>
  </w:footnote>
  <w:footnote w:id="28">
    <w:p w14:paraId="1D18188C" w14:textId="47BBEAB7" w:rsidR="001569C8" w:rsidRPr="008A2A21" w:rsidRDefault="001569C8">
      <w:pPr>
        <w:pStyle w:val="FootnoteText"/>
        <w:ind w:left="708" w:hanging="708"/>
        <w:jc w:val="both"/>
        <w:rPr>
          <w:rFonts w:ascii="Times New Roman" w:hAnsi="Times New Roman" w:cs="Times New Roman"/>
          <w:sz w:val="22"/>
          <w:szCs w:val="22"/>
          <w:lang w:val="en-GB"/>
          <w:rPrChange w:id="1482" w:author="mpb" w:date="2023-10-13T17:16:00Z">
            <w:rPr>
              <w:rFonts w:ascii="Times New Roman" w:hAnsi="Times New Roman" w:cs="Times New Roman"/>
              <w:lang w:val="es-ES"/>
            </w:rPr>
          </w:rPrChange>
        </w:rPr>
        <w:pPrChange w:id="1483" w:author="mac_pro" w:date="2023-10-12T23:54:00Z">
          <w:pPr>
            <w:pStyle w:val="FootnoteText"/>
            <w:jc w:val="both"/>
          </w:pPr>
        </w:pPrChange>
      </w:pPr>
      <w:del w:id="1484" w:author="mac_pro" w:date="2023-10-13T00:19:00Z">
        <w:r w:rsidRPr="008A2A21" w:rsidDel="004D6749">
          <w:rPr>
            <w:rStyle w:val="FootnoteReference"/>
            <w:rFonts w:ascii="Times New Roman" w:hAnsi="Times New Roman" w:cs="Times New Roman"/>
            <w:sz w:val="22"/>
            <w:szCs w:val="22"/>
            <w:vertAlign w:val="baseline"/>
            <w:lang w:val="en-GB"/>
            <w:rPrChange w:id="1485" w:author="mpb" w:date="2023-10-13T17:16:00Z">
              <w:rPr>
                <w:rStyle w:val="FootnoteReference"/>
                <w:rFonts w:ascii="Times New Roman" w:hAnsi="Times New Roman" w:cs="Times New Roman"/>
                <w:lang w:val="en-GB"/>
              </w:rPr>
            </w:rPrChange>
          </w:rPr>
          <w:footnoteRef/>
        </w:r>
        <w:r w:rsidRPr="008A2A21" w:rsidDel="004D6749">
          <w:rPr>
            <w:rFonts w:ascii="Times New Roman" w:hAnsi="Times New Roman" w:cs="Times New Roman"/>
            <w:sz w:val="22"/>
            <w:szCs w:val="22"/>
            <w:lang w:val="en-GB"/>
            <w:rPrChange w:id="1486" w:author="mpb" w:date="2023-10-13T17:16:00Z">
              <w:rPr>
                <w:rFonts w:ascii="Times New Roman" w:hAnsi="Times New Roman" w:cs="Times New Roman"/>
                <w:lang w:val="es-ES"/>
              </w:rPr>
            </w:rPrChange>
          </w:rPr>
          <w:delText xml:space="preserve"> </w:delText>
        </w:r>
      </w:del>
      <w:ins w:id="1487" w:author="mac_pro" w:date="2023-10-13T00:19:00Z">
        <w:r w:rsidRPr="008A2A21">
          <w:rPr>
            <w:rStyle w:val="FootnoteReference"/>
            <w:rFonts w:ascii="Times New Roman" w:hAnsi="Times New Roman" w:cs="Times New Roman"/>
            <w:sz w:val="22"/>
            <w:szCs w:val="22"/>
            <w:vertAlign w:val="baseline"/>
            <w:lang w:val="en-GB"/>
            <w:rPrChange w:id="1488" w:author="mpb" w:date="2023-10-13T17:16:00Z">
              <w:rPr>
                <w:rStyle w:val="FootnoteReference"/>
                <w:rFonts w:ascii="Times New Roman" w:hAnsi="Times New Roman" w:cs="Times New Roman"/>
                <w:lang w:val="en-GB"/>
              </w:rPr>
            </w:rPrChange>
          </w:rPr>
          <w:footnoteRef/>
        </w:r>
        <w:r w:rsidRPr="008A2A21">
          <w:rPr>
            <w:rFonts w:ascii="Times New Roman" w:hAnsi="Times New Roman" w:cs="Times New Roman"/>
            <w:sz w:val="22"/>
            <w:szCs w:val="22"/>
            <w:lang w:val="en-GB"/>
            <w:rPrChange w:id="1489" w:author="mpb" w:date="2023-10-13T17:16:00Z">
              <w:rPr>
                <w:rFonts w:ascii="Times New Roman" w:hAnsi="Times New Roman" w:cs="Times New Roman"/>
                <w:lang w:val="es-ES"/>
              </w:rPr>
            </w:rPrChange>
          </w:rPr>
          <w:tab/>
        </w:r>
      </w:ins>
      <w:r w:rsidRPr="008A2A21">
        <w:rPr>
          <w:rFonts w:ascii="Times New Roman" w:hAnsi="Times New Roman" w:cs="Times New Roman"/>
          <w:sz w:val="22"/>
          <w:szCs w:val="22"/>
          <w:lang w:val="en-GB"/>
          <w:rPrChange w:id="1490" w:author="mpb" w:date="2023-10-13T17:16:00Z">
            <w:rPr>
              <w:rFonts w:ascii="Times New Roman" w:hAnsi="Times New Roman" w:cs="Times New Roman"/>
              <w:lang w:val="es-ES"/>
            </w:rPr>
          </w:rPrChange>
        </w:rPr>
        <w:t xml:space="preserve">José del </w:t>
      </w:r>
      <w:proofErr w:type="spellStart"/>
      <w:r w:rsidRPr="008A2A21">
        <w:rPr>
          <w:rFonts w:ascii="Times New Roman" w:hAnsi="Times New Roman" w:cs="Times New Roman"/>
          <w:sz w:val="22"/>
          <w:szCs w:val="22"/>
          <w:lang w:val="en-GB"/>
          <w:rPrChange w:id="1491" w:author="mpb" w:date="2023-10-13T17:16:00Z">
            <w:rPr>
              <w:rFonts w:ascii="Times New Roman" w:hAnsi="Times New Roman" w:cs="Times New Roman"/>
              <w:lang w:val="es-ES"/>
            </w:rPr>
          </w:rPrChange>
        </w:rPr>
        <w:t>Campillo</w:t>
      </w:r>
      <w:proofErr w:type="spellEnd"/>
      <w:r w:rsidRPr="008A2A21">
        <w:rPr>
          <w:rFonts w:ascii="Times New Roman" w:hAnsi="Times New Roman" w:cs="Times New Roman"/>
          <w:sz w:val="22"/>
          <w:szCs w:val="22"/>
          <w:lang w:val="en-GB"/>
          <w:rPrChange w:id="1492" w:author="mpb" w:date="2023-10-13T17:16:00Z">
            <w:rPr>
              <w:rFonts w:ascii="Times New Roman" w:hAnsi="Times New Roman" w:cs="Times New Roman"/>
              <w:lang w:val="es-ES"/>
            </w:rPr>
          </w:rPrChange>
        </w:rPr>
        <w:t xml:space="preserve"> y </w:t>
      </w:r>
      <w:proofErr w:type="spellStart"/>
      <w:r w:rsidRPr="008A2A21">
        <w:rPr>
          <w:rFonts w:ascii="Times New Roman" w:hAnsi="Times New Roman" w:cs="Times New Roman"/>
          <w:sz w:val="22"/>
          <w:szCs w:val="22"/>
          <w:lang w:val="en-GB"/>
          <w:rPrChange w:id="1493" w:author="mpb" w:date="2023-10-13T17:16:00Z">
            <w:rPr>
              <w:rFonts w:ascii="Times New Roman" w:hAnsi="Times New Roman" w:cs="Times New Roman"/>
              <w:lang w:val="es-ES"/>
            </w:rPr>
          </w:rPrChange>
        </w:rPr>
        <w:t>Cossío</w:t>
      </w:r>
      <w:proofErr w:type="spellEnd"/>
      <w:r w:rsidRPr="008A2A21">
        <w:rPr>
          <w:rFonts w:ascii="Times New Roman" w:hAnsi="Times New Roman" w:cs="Times New Roman"/>
          <w:sz w:val="22"/>
          <w:szCs w:val="22"/>
          <w:lang w:val="en-GB"/>
          <w:rPrChange w:id="1494" w:author="mpb" w:date="2023-10-13T17:16:00Z">
            <w:rPr>
              <w:rFonts w:ascii="Times New Roman" w:hAnsi="Times New Roman" w:cs="Times New Roman"/>
              <w:lang w:val="es-ES"/>
            </w:rPr>
          </w:rPrChange>
        </w:rPr>
        <w:t xml:space="preserve">, </w:t>
      </w:r>
      <w:ins w:id="1495" w:author="mpb" w:date="2023-10-13T17:24:00Z">
        <w:r w:rsidRPr="00A57D5D">
          <w:rPr>
            <w:rFonts w:ascii="Times New Roman" w:hAnsi="Times New Roman" w:cs="Times New Roman"/>
            <w:i/>
            <w:sz w:val="22"/>
            <w:szCs w:val="22"/>
            <w:lang w:val="es-ES"/>
          </w:rPr>
          <w:t>Nuevo sistema de gobierno económico para la América: con los males y daños que le causa el que hoy tiene, de los que participa copiosamente España; y remedios universales para que la primera tenga considerables ventajas, y la segunda mayores intereses</w:t>
        </w:r>
        <w:r w:rsidRPr="00A57D5D">
          <w:rPr>
            <w:rFonts w:ascii="Times New Roman" w:hAnsi="Times New Roman" w:cs="Times New Roman"/>
            <w:sz w:val="22"/>
            <w:szCs w:val="22"/>
            <w:lang w:val="es-ES"/>
          </w:rPr>
          <w:t xml:space="preserve"> </w:t>
        </w:r>
      </w:ins>
      <w:del w:id="1496" w:author="mpb" w:date="2023-10-13T17:24:00Z">
        <w:r w:rsidRPr="008A2A21" w:rsidDel="00D075BE">
          <w:rPr>
            <w:rFonts w:ascii="Times New Roman" w:hAnsi="Times New Roman" w:cs="Times New Roman"/>
            <w:i/>
            <w:sz w:val="22"/>
            <w:szCs w:val="22"/>
            <w:lang w:val="en-GB"/>
            <w:rPrChange w:id="1497" w:author="mpb" w:date="2023-10-13T17:16:00Z">
              <w:rPr>
                <w:rFonts w:ascii="Times New Roman" w:hAnsi="Times New Roman" w:cs="Times New Roman"/>
                <w:i/>
                <w:lang w:val="es-ES"/>
              </w:rPr>
            </w:rPrChange>
          </w:rPr>
          <w:delText xml:space="preserve">Nuevo </w:delText>
        </w:r>
      </w:del>
      <w:del w:id="1498" w:author="mpb" w:date="2023-10-13T16:51:00Z">
        <w:r w:rsidRPr="008A2A21" w:rsidDel="001930BB">
          <w:rPr>
            <w:rFonts w:ascii="Times New Roman" w:hAnsi="Times New Roman" w:cs="Times New Roman"/>
            <w:i/>
            <w:sz w:val="22"/>
            <w:szCs w:val="22"/>
            <w:lang w:val="en-GB"/>
            <w:rPrChange w:id="1499" w:author="mpb" w:date="2023-10-13T17:16:00Z">
              <w:rPr>
                <w:rFonts w:ascii="Times New Roman" w:hAnsi="Times New Roman" w:cs="Times New Roman"/>
                <w:i/>
                <w:lang w:val="es-ES"/>
              </w:rPr>
            </w:rPrChange>
          </w:rPr>
          <w:delText>sistema</w:delText>
        </w:r>
      </w:del>
      <w:del w:id="1500" w:author="mpb" w:date="2023-10-13T17:24:00Z">
        <w:r w:rsidRPr="008A2A21" w:rsidDel="00D075BE">
          <w:rPr>
            <w:rFonts w:ascii="Times New Roman" w:hAnsi="Times New Roman" w:cs="Times New Roman"/>
            <w:i/>
            <w:sz w:val="22"/>
            <w:szCs w:val="22"/>
            <w:lang w:val="en-GB"/>
            <w:rPrChange w:id="1501" w:author="mpb" w:date="2023-10-13T17:16:00Z">
              <w:rPr>
                <w:rFonts w:ascii="Times New Roman" w:hAnsi="Times New Roman" w:cs="Times New Roman"/>
                <w:i/>
                <w:lang w:val="es-ES"/>
              </w:rPr>
            </w:rPrChange>
          </w:rPr>
          <w:delText xml:space="preserve"> de gobierno económico para la América: con los males y daños que le causa el que hoy tiene, de los que participa copiosamente España; y remedios </w:delText>
        </w:r>
      </w:del>
      <w:del w:id="1502" w:author="mpb" w:date="2023-10-13T16:51:00Z">
        <w:r w:rsidRPr="008A2A21" w:rsidDel="001930BB">
          <w:rPr>
            <w:rFonts w:ascii="Times New Roman" w:hAnsi="Times New Roman" w:cs="Times New Roman"/>
            <w:i/>
            <w:sz w:val="22"/>
            <w:szCs w:val="22"/>
            <w:lang w:val="en-GB"/>
            <w:rPrChange w:id="1503" w:author="mpb" w:date="2023-10-13T17:16:00Z">
              <w:rPr>
                <w:rFonts w:ascii="Times New Roman" w:hAnsi="Times New Roman" w:cs="Times New Roman"/>
                <w:i/>
                <w:lang w:val="es-ES"/>
              </w:rPr>
            </w:rPrChange>
          </w:rPr>
          <w:delText>universales</w:delText>
        </w:r>
      </w:del>
      <w:del w:id="1504" w:author="mpb" w:date="2023-10-13T17:24:00Z">
        <w:r w:rsidRPr="008A2A21" w:rsidDel="00D075BE">
          <w:rPr>
            <w:rFonts w:ascii="Times New Roman" w:hAnsi="Times New Roman" w:cs="Times New Roman"/>
            <w:i/>
            <w:sz w:val="22"/>
            <w:szCs w:val="22"/>
            <w:lang w:val="en-GB"/>
            <w:rPrChange w:id="1505" w:author="mpb" w:date="2023-10-13T17:16:00Z">
              <w:rPr>
                <w:rFonts w:ascii="Times New Roman" w:hAnsi="Times New Roman" w:cs="Times New Roman"/>
                <w:i/>
                <w:lang w:val="es-ES"/>
              </w:rPr>
            </w:rPrChange>
          </w:rPr>
          <w:delText xml:space="preserve"> para que la primera tenga </w:delText>
        </w:r>
      </w:del>
      <w:del w:id="1506" w:author="mpb" w:date="2023-10-13T16:51:00Z">
        <w:r w:rsidRPr="008A2A21" w:rsidDel="001930BB">
          <w:rPr>
            <w:rFonts w:ascii="Times New Roman" w:hAnsi="Times New Roman" w:cs="Times New Roman"/>
            <w:i/>
            <w:sz w:val="22"/>
            <w:szCs w:val="22"/>
            <w:lang w:val="en-GB"/>
            <w:rPrChange w:id="1507" w:author="mpb" w:date="2023-10-13T17:16:00Z">
              <w:rPr>
                <w:rFonts w:ascii="Times New Roman" w:hAnsi="Times New Roman" w:cs="Times New Roman"/>
                <w:i/>
                <w:lang w:val="es-ES"/>
              </w:rPr>
            </w:rPrChange>
          </w:rPr>
          <w:delText>considerables</w:delText>
        </w:r>
      </w:del>
      <w:del w:id="1508" w:author="mpb" w:date="2023-10-13T17:24:00Z">
        <w:r w:rsidRPr="008A2A21" w:rsidDel="00D075BE">
          <w:rPr>
            <w:rFonts w:ascii="Times New Roman" w:hAnsi="Times New Roman" w:cs="Times New Roman"/>
            <w:i/>
            <w:sz w:val="22"/>
            <w:szCs w:val="22"/>
            <w:lang w:val="en-GB"/>
            <w:rPrChange w:id="1509" w:author="mpb" w:date="2023-10-13T17:16:00Z">
              <w:rPr>
                <w:rFonts w:ascii="Times New Roman" w:hAnsi="Times New Roman" w:cs="Times New Roman"/>
                <w:i/>
                <w:lang w:val="es-ES"/>
              </w:rPr>
            </w:rPrChange>
          </w:rPr>
          <w:delText xml:space="preserve"> ventajas, y la </w:delText>
        </w:r>
      </w:del>
      <w:del w:id="1510" w:author="mpb" w:date="2023-10-13T16:51:00Z">
        <w:r w:rsidRPr="008A2A21" w:rsidDel="001930BB">
          <w:rPr>
            <w:rFonts w:ascii="Times New Roman" w:hAnsi="Times New Roman" w:cs="Times New Roman"/>
            <w:i/>
            <w:sz w:val="22"/>
            <w:szCs w:val="22"/>
            <w:lang w:val="en-GB"/>
            <w:rPrChange w:id="1511" w:author="mpb" w:date="2023-10-13T17:16:00Z">
              <w:rPr>
                <w:rFonts w:ascii="Times New Roman" w:hAnsi="Times New Roman" w:cs="Times New Roman"/>
                <w:i/>
                <w:lang w:val="es-ES"/>
              </w:rPr>
            </w:rPrChange>
          </w:rPr>
          <w:delText>segunda</w:delText>
        </w:r>
      </w:del>
      <w:del w:id="1512" w:author="mpb" w:date="2023-10-13T17:24:00Z">
        <w:r w:rsidRPr="008A2A21" w:rsidDel="00D075BE">
          <w:rPr>
            <w:rFonts w:ascii="Times New Roman" w:hAnsi="Times New Roman" w:cs="Times New Roman"/>
            <w:i/>
            <w:sz w:val="22"/>
            <w:szCs w:val="22"/>
            <w:lang w:val="en-GB"/>
            <w:rPrChange w:id="1513" w:author="mpb" w:date="2023-10-13T17:16:00Z">
              <w:rPr>
                <w:rFonts w:ascii="Times New Roman" w:hAnsi="Times New Roman" w:cs="Times New Roman"/>
                <w:i/>
                <w:lang w:val="es-ES"/>
              </w:rPr>
            </w:rPrChange>
          </w:rPr>
          <w:delText xml:space="preserve"> mayores intereses</w:delText>
        </w:r>
        <w:r w:rsidRPr="008A2A21" w:rsidDel="00D075BE">
          <w:rPr>
            <w:rFonts w:ascii="Times New Roman" w:hAnsi="Times New Roman" w:cs="Times New Roman"/>
            <w:sz w:val="22"/>
            <w:szCs w:val="22"/>
            <w:lang w:val="en-GB"/>
            <w:rPrChange w:id="1514" w:author="mpb" w:date="2023-10-13T17:16:00Z">
              <w:rPr>
                <w:rFonts w:ascii="Times New Roman" w:hAnsi="Times New Roman" w:cs="Times New Roman"/>
                <w:lang w:val="es-ES"/>
              </w:rPr>
            </w:rPrChange>
          </w:rPr>
          <w:delText xml:space="preserve"> </w:delText>
        </w:r>
      </w:del>
      <w:r w:rsidRPr="008A2A21">
        <w:rPr>
          <w:rFonts w:ascii="Times New Roman" w:hAnsi="Times New Roman" w:cs="Times New Roman"/>
          <w:sz w:val="22"/>
          <w:szCs w:val="22"/>
          <w:lang w:val="en-GB"/>
          <w:rPrChange w:id="1515" w:author="mpb" w:date="2023-10-13T17:16:00Z">
            <w:rPr>
              <w:rFonts w:ascii="Times New Roman" w:hAnsi="Times New Roman" w:cs="Times New Roman"/>
              <w:lang w:val="es-ES"/>
            </w:rPr>
          </w:rPrChange>
        </w:rPr>
        <w:t xml:space="preserve">(Madrid: </w:t>
      </w:r>
      <w:proofErr w:type="spellStart"/>
      <w:r w:rsidRPr="008A2A21">
        <w:rPr>
          <w:rFonts w:ascii="Times New Roman" w:hAnsi="Times New Roman" w:cs="Times New Roman"/>
          <w:sz w:val="22"/>
          <w:szCs w:val="22"/>
          <w:lang w:val="en-GB"/>
          <w:rPrChange w:id="1516" w:author="mpb" w:date="2023-10-13T17:16:00Z">
            <w:rPr>
              <w:rFonts w:ascii="Times New Roman" w:hAnsi="Times New Roman" w:cs="Times New Roman"/>
              <w:lang w:val="es-ES"/>
            </w:rPr>
          </w:rPrChange>
        </w:rPr>
        <w:t>Imprenta</w:t>
      </w:r>
      <w:proofErr w:type="spellEnd"/>
      <w:r w:rsidRPr="008A2A21">
        <w:rPr>
          <w:rFonts w:ascii="Times New Roman" w:hAnsi="Times New Roman" w:cs="Times New Roman"/>
          <w:sz w:val="22"/>
          <w:szCs w:val="22"/>
          <w:lang w:val="en-GB"/>
          <w:rPrChange w:id="1517" w:author="mpb" w:date="2023-10-13T17:16:00Z">
            <w:rPr>
              <w:rFonts w:ascii="Times New Roman" w:hAnsi="Times New Roman" w:cs="Times New Roman"/>
              <w:lang w:val="es-ES"/>
            </w:rPr>
          </w:rPrChange>
        </w:rPr>
        <w:t xml:space="preserve"> Benito Cano, 1789), 158. “El </w:t>
      </w:r>
      <w:proofErr w:type="spellStart"/>
      <w:r w:rsidRPr="008A2A21">
        <w:rPr>
          <w:rFonts w:ascii="Times New Roman" w:hAnsi="Times New Roman" w:cs="Times New Roman"/>
          <w:sz w:val="22"/>
          <w:szCs w:val="22"/>
          <w:lang w:val="en-GB"/>
          <w:rPrChange w:id="1518" w:author="mpb" w:date="2023-10-13T17:16:00Z">
            <w:rPr>
              <w:rFonts w:ascii="Times New Roman" w:hAnsi="Times New Roman" w:cs="Times New Roman"/>
              <w:lang w:val="es-ES"/>
            </w:rPr>
          </w:rPrChange>
        </w:rPr>
        <w:t>palo</w:t>
      </w:r>
      <w:proofErr w:type="spellEnd"/>
      <w:r w:rsidRPr="008A2A21">
        <w:rPr>
          <w:rFonts w:ascii="Times New Roman" w:hAnsi="Times New Roman" w:cs="Times New Roman"/>
          <w:sz w:val="22"/>
          <w:szCs w:val="22"/>
          <w:lang w:val="en-GB"/>
          <w:rPrChange w:id="1519" w:author="mpb" w:date="2023-10-13T17:16:00Z">
            <w:rPr>
              <w:rFonts w:ascii="Times New Roman" w:hAnsi="Times New Roman" w:cs="Times New Roman"/>
              <w:lang w:val="es-ES"/>
            </w:rPr>
          </w:rPrChange>
        </w:rPr>
        <w:t xml:space="preserve"> de Campeche, </w:t>
      </w:r>
      <w:proofErr w:type="spellStart"/>
      <w:r w:rsidRPr="008A2A21">
        <w:rPr>
          <w:rFonts w:ascii="Times New Roman" w:hAnsi="Times New Roman" w:cs="Times New Roman"/>
          <w:sz w:val="22"/>
          <w:szCs w:val="22"/>
          <w:lang w:val="en-GB"/>
          <w:rPrChange w:id="1520" w:author="mpb" w:date="2023-10-13T17:16:00Z">
            <w:rPr>
              <w:rFonts w:ascii="Times New Roman" w:hAnsi="Times New Roman" w:cs="Times New Roman"/>
              <w:lang w:val="es-ES"/>
            </w:rPr>
          </w:rPrChange>
        </w:rPr>
        <w:t>cedro</w:t>
      </w:r>
      <w:proofErr w:type="spellEnd"/>
      <w:r w:rsidRPr="008A2A21">
        <w:rPr>
          <w:rFonts w:ascii="Times New Roman" w:hAnsi="Times New Roman" w:cs="Times New Roman"/>
          <w:sz w:val="22"/>
          <w:szCs w:val="22"/>
          <w:lang w:val="en-GB"/>
          <w:rPrChange w:id="1521" w:author="mpb" w:date="2023-10-13T17:16:00Z">
            <w:rPr>
              <w:rFonts w:ascii="Times New Roman" w:hAnsi="Times New Roman" w:cs="Times New Roman"/>
              <w:lang w:val="es-ES"/>
            </w:rPr>
          </w:rPrChange>
        </w:rPr>
        <w:t xml:space="preserve">, </w:t>
      </w:r>
      <w:proofErr w:type="spellStart"/>
      <w:r w:rsidRPr="008A2A21">
        <w:rPr>
          <w:rFonts w:ascii="Times New Roman" w:hAnsi="Times New Roman" w:cs="Times New Roman"/>
          <w:sz w:val="22"/>
          <w:szCs w:val="22"/>
          <w:lang w:val="en-GB"/>
          <w:rPrChange w:id="1522" w:author="mpb" w:date="2023-10-13T17:16:00Z">
            <w:rPr>
              <w:rFonts w:ascii="Times New Roman" w:hAnsi="Times New Roman" w:cs="Times New Roman"/>
              <w:lang w:val="es-ES"/>
            </w:rPr>
          </w:rPrChange>
        </w:rPr>
        <w:t>caoba</w:t>
      </w:r>
      <w:proofErr w:type="spellEnd"/>
      <w:r w:rsidRPr="008A2A21">
        <w:rPr>
          <w:rFonts w:ascii="Times New Roman" w:hAnsi="Times New Roman" w:cs="Times New Roman"/>
          <w:sz w:val="22"/>
          <w:szCs w:val="22"/>
          <w:lang w:val="en-GB"/>
          <w:rPrChange w:id="1523" w:author="mpb" w:date="2023-10-13T17:16:00Z">
            <w:rPr>
              <w:rFonts w:ascii="Times New Roman" w:hAnsi="Times New Roman" w:cs="Times New Roman"/>
              <w:lang w:val="es-ES"/>
            </w:rPr>
          </w:rPrChange>
        </w:rPr>
        <w:t xml:space="preserve"> y </w:t>
      </w:r>
      <w:proofErr w:type="spellStart"/>
      <w:r w:rsidRPr="008A2A21">
        <w:rPr>
          <w:rFonts w:ascii="Times New Roman" w:hAnsi="Times New Roman" w:cs="Times New Roman"/>
          <w:sz w:val="22"/>
          <w:szCs w:val="22"/>
          <w:lang w:val="en-GB"/>
          <w:rPrChange w:id="1524" w:author="mpb" w:date="2023-10-13T17:16:00Z">
            <w:rPr>
              <w:rFonts w:ascii="Times New Roman" w:hAnsi="Times New Roman" w:cs="Times New Roman"/>
              <w:lang w:val="es-ES"/>
            </w:rPr>
          </w:rPrChange>
        </w:rPr>
        <w:t>otras</w:t>
      </w:r>
      <w:proofErr w:type="spellEnd"/>
      <w:r w:rsidRPr="008A2A21">
        <w:rPr>
          <w:rFonts w:ascii="Times New Roman" w:hAnsi="Times New Roman" w:cs="Times New Roman"/>
          <w:sz w:val="22"/>
          <w:szCs w:val="22"/>
          <w:lang w:val="en-GB"/>
          <w:rPrChange w:id="1525" w:author="mpb" w:date="2023-10-13T17:16:00Z">
            <w:rPr>
              <w:rFonts w:ascii="Times New Roman" w:hAnsi="Times New Roman" w:cs="Times New Roman"/>
              <w:lang w:val="es-ES"/>
            </w:rPr>
          </w:rPrChange>
        </w:rPr>
        <w:t xml:space="preserve"> </w:t>
      </w:r>
      <w:proofErr w:type="spellStart"/>
      <w:r w:rsidRPr="008A2A21">
        <w:rPr>
          <w:rFonts w:ascii="Times New Roman" w:hAnsi="Times New Roman" w:cs="Times New Roman"/>
          <w:sz w:val="22"/>
          <w:szCs w:val="22"/>
          <w:lang w:val="en-GB"/>
          <w:rPrChange w:id="1526" w:author="mpb" w:date="2023-10-13T17:16:00Z">
            <w:rPr>
              <w:rFonts w:ascii="Times New Roman" w:hAnsi="Times New Roman" w:cs="Times New Roman"/>
              <w:lang w:val="es-ES"/>
            </w:rPr>
          </w:rPrChange>
        </w:rPr>
        <w:t>maderas</w:t>
      </w:r>
      <w:proofErr w:type="spellEnd"/>
      <w:r w:rsidRPr="008A2A21">
        <w:rPr>
          <w:rFonts w:ascii="Times New Roman" w:hAnsi="Times New Roman" w:cs="Times New Roman"/>
          <w:sz w:val="22"/>
          <w:szCs w:val="22"/>
          <w:lang w:val="en-GB"/>
          <w:rPrChange w:id="1527" w:author="mpb" w:date="2023-10-13T17:16:00Z">
            <w:rPr>
              <w:rFonts w:ascii="Times New Roman" w:hAnsi="Times New Roman" w:cs="Times New Roman"/>
              <w:lang w:val="es-ES"/>
            </w:rPr>
          </w:rPrChange>
        </w:rPr>
        <w:t xml:space="preserve"> </w:t>
      </w:r>
      <w:proofErr w:type="spellStart"/>
      <w:r w:rsidRPr="008A2A21">
        <w:rPr>
          <w:rFonts w:ascii="Times New Roman" w:hAnsi="Times New Roman" w:cs="Times New Roman"/>
          <w:sz w:val="22"/>
          <w:szCs w:val="22"/>
          <w:lang w:val="en-GB"/>
          <w:rPrChange w:id="1528" w:author="mpb" w:date="2023-10-13T17:16:00Z">
            <w:rPr>
              <w:rFonts w:ascii="Times New Roman" w:hAnsi="Times New Roman" w:cs="Times New Roman"/>
              <w:lang w:val="es-ES"/>
            </w:rPr>
          </w:rPrChange>
        </w:rPr>
        <w:t>hermosas</w:t>
      </w:r>
      <w:proofErr w:type="spellEnd"/>
      <w:r w:rsidRPr="008A2A21">
        <w:rPr>
          <w:rFonts w:ascii="Times New Roman" w:hAnsi="Times New Roman" w:cs="Times New Roman"/>
          <w:sz w:val="22"/>
          <w:szCs w:val="22"/>
          <w:lang w:val="en-GB"/>
          <w:rPrChange w:id="1529" w:author="mpb" w:date="2023-10-13T17:16:00Z">
            <w:rPr>
              <w:rFonts w:ascii="Times New Roman" w:hAnsi="Times New Roman" w:cs="Times New Roman"/>
              <w:lang w:val="es-ES"/>
            </w:rPr>
          </w:rPrChange>
        </w:rPr>
        <w:t xml:space="preserve">, </w:t>
      </w:r>
      <w:proofErr w:type="spellStart"/>
      <w:r w:rsidRPr="008A2A21">
        <w:rPr>
          <w:rFonts w:ascii="Times New Roman" w:hAnsi="Times New Roman" w:cs="Times New Roman"/>
          <w:sz w:val="22"/>
          <w:szCs w:val="22"/>
          <w:lang w:val="en-GB"/>
          <w:rPrChange w:id="1530" w:author="mpb" w:date="2023-10-13T17:16:00Z">
            <w:rPr>
              <w:rFonts w:ascii="Times New Roman" w:hAnsi="Times New Roman" w:cs="Times New Roman"/>
              <w:lang w:val="es-ES"/>
            </w:rPr>
          </w:rPrChange>
        </w:rPr>
        <w:t>mástiles</w:t>
      </w:r>
      <w:proofErr w:type="spellEnd"/>
      <w:r w:rsidRPr="008A2A21">
        <w:rPr>
          <w:rFonts w:ascii="Times New Roman" w:hAnsi="Times New Roman" w:cs="Times New Roman"/>
          <w:sz w:val="22"/>
          <w:szCs w:val="22"/>
          <w:lang w:val="en-GB"/>
          <w:rPrChange w:id="1531" w:author="mpb" w:date="2023-10-13T17:16:00Z">
            <w:rPr>
              <w:rFonts w:ascii="Times New Roman" w:hAnsi="Times New Roman" w:cs="Times New Roman"/>
              <w:lang w:val="es-ES"/>
            </w:rPr>
          </w:rPrChange>
        </w:rPr>
        <w:t xml:space="preserve"> para </w:t>
      </w:r>
      <w:proofErr w:type="spellStart"/>
      <w:r w:rsidRPr="008A2A21">
        <w:rPr>
          <w:rFonts w:ascii="Times New Roman" w:hAnsi="Times New Roman" w:cs="Times New Roman"/>
          <w:sz w:val="22"/>
          <w:szCs w:val="22"/>
          <w:lang w:val="en-GB"/>
          <w:rPrChange w:id="1532" w:author="mpb" w:date="2023-10-13T17:16:00Z">
            <w:rPr>
              <w:rFonts w:ascii="Times New Roman" w:hAnsi="Times New Roman" w:cs="Times New Roman"/>
              <w:lang w:val="es-ES"/>
            </w:rPr>
          </w:rPrChange>
        </w:rPr>
        <w:t>navíos</w:t>
      </w:r>
      <w:proofErr w:type="spellEnd"/>
      <w:r w:rsidRPr="008A2A21">
        <w:rPr>
          <w:rFonts w:ascii="Times New Roman" w:hAnsi="Times New Roman" w:cs="Times New Roman"/>
          <w:sz w:val="22"/>
          <w:szCs w:val="22"/>
          <w:lang w:val="en-GB"/>
          <w:rPrChange w:id="1533" w:author="mpb" w:date="2023-10-13T17:16:00Z">
            <w:rPr>
              <w:rFonts w:ascii="Times New Roman" w:hAnsi="Times New Roman" w:cs="Times New Roman"/>
              <w:lang w:val="es-ES"/>
            </w:rPr>
          </w:rPrChange>
        </w:rPr>
        <w:t xml:space="preserve">, </w:t>
      </w:r>
      <w:proofErr w:type="spellStart"/>
      <w:r w:rsidRPr="008A2A21">
        <w:rPr>
          <w:rFonts w:ascii="Times New Roman" w:hAnsi="Times New Roman" w:cs="Times New Roman"/>
          <w:sz w:val="22"/>
          <w:szCs w:val="22"/>
          <w:lang w:val="en-GB"/>
          <w:rPrChange w:id="1534" w:author="mpb" w:date="2023-10-13T17:16:00Z">
            <w:rPr>
              <w:rFonts w:ascii="Times New Roman" w:hAnsi="Times New Roman" w:cs="Times New Roman"/>
              <w:lang w:val="es-ES"/>
            </w:rPr>
          </w:rPrChange>
        </w:rPr>
        <w:t>tablazón</w:t>
      </w:r>
      <w:proofErr w:type="spellEnd"/>
      <w:r w:rsidRPr="008A2A21">
        <w:rPr>
          <w:rFonts w:ascii="Times New Roman" w:hAnsi="Times New Roman" w:cs="Times New Roman"/>
          <w:sz w:val="22"/>
          <w:szCs w:val="22"/>
          <w:lang w:val="en-GB"/>
          <w:rPrChange w:id="1535" w:author="mpb" w:date="2023-10-13T17:16:00Z">
            <w:rPr>
              <w:rFonts w:ascii="Times New Roman" w:hAnsi="Times New Roman" w:cs="Times New Roman"/>
              <w:lang w:val="es-ES"/>
            </w:rPr>
          </w:rPrChange>
        </w:rPr>
        <w:t xml:space="preserve">, </w:t>
      </w:r>
      <w:proofErr w:type="spellStart"/>
      <w:r w:rsidRPr="008A2A21">
        <w:rPr>
          <w:rFonts w:ascii="Times New Roman" w:hAnsi="Times New Roman" w:cs="Times New Roman"/>
          <w:sz w:val="22"/>
          <w:szCs w:val="22"/>
          <w:lang w:val="en-GB"/>
          <w:rPrChange w:id="1536" w:author="mpb" w:date="2023-10-13T17:16:00Z">
            <w:rPr>
              <w:rFonts w:ascii="Times New Roman" w:hAnsi="Times New Roman" w:cs="Times New Roman"/>
              <w:lang w:val="es-ES"/>
            </w:rPr>
          </w:rPrChange>
        </w:rPr>
        <w:t>brea</w:t>
      </w:r>
      <w:proofErr w:type="spellEnd"/>
      <w:r w:rsidRPr="008A2A21">
        <w:rPr>
          <w:rFonts w:ascii="Times New Roman" w:hAnsi="Times New Roman" w:cs="Times New Roman"/>
          <w:sz w:val="22"/>
          <w:szCs w:val="22"/>
          <w:lang w:val="en-GB"/>
          <w:rPrChange w:id="1537" w:author="mpb" w:date="2023-10-13T17:16:00Z">
            <w:rPr>
              <w:rFonts w:ascii="Times New Roman" w:hAnsi="Times New Roman" w:cs="Times New Roman"/>
              <w:lang w:val="es-ES"/>
            </w:rPr>
          </w:rPrChange>
        </w:rPr>
        <w:t xml:space="preserve">, </w:t>
      </w:r>
      <w:proofErr w:type="spellStart"/>
      <w:r w:rsidRPr="008A2A21">
        <w:rPr>
          <w:rFonts w:ascii="Times New Roman" w:hAnsi="Times New Roman" w:cs="Times New Roman"/>
          <w:sz w:val="22"/>
          <w:szCs w:val="22"/>
          <w:lang w:val="en-GB"/>
          <w:rPrChange w:id="1538" w:author="mpb" w:date="2023-10-13T17:16:00Z">
            <w:rPr>
              <w:rFonts w:ascii="Times New Roman" w:hAnsi="Times New Roman" w:cs="Times New Roman"/>
              <w:lang w:val="es-ES"/>
            </w:rPr>
          </w:rPrChange>
        </w:rPr>
        <w:t>pez</w:t>
      </w:r>
      <w:proofErr w:type="spellEnd"/>
      <w:r w:rsidRPr="008A2A21">
        <w:rPr>
          <w:rFonts w:ascii="Times New Roman" w:hAnsi="Times New Roman" w:cs="Times New Roman"/>
          <w:sz w:val="22"/>
          <w:szCs w:val="22"/>
          <w:lang w:val="en-GB"/>
          <w:rPrChange w:id="1539" w:author="mpb" w:date="2023-10-13T17:16:00Z">
            <w:rPr>
              <w:rFonts w:ascii="Times New Roman" w:hAnsi="Times New Roman" w:cs="Times New Roman"/>
              <w:lang w:val="es-ES"/>
            </w:rPr>
          </w:rPrChange>
        </w:rPr>
        <w:t xml:space="preserve"> </w:t>
      </w:r>
      <w:del w:id="1540" w:author="mpb" w:date="2023-10-13T17:21:00Z">
        <w:r w:rsidRPr="008A2A21" w:rsidDel="00F65F50">
          <w:rPr>
            <w:rFonts w:ascii="Times New Roman" w:hAnsi="Times New Roman" w:cs="Times New Roman"/>
            <w:sz w:val="22"/>
            <w:szCs w:val="22"/>
            <w:lang w:val="en-GB"/>
            <w:rPrChange w:id="1541" w:author="mpb" w:date="2023-10-13T17:16:00Z">
              <w:rPr>
                <w:rFonts w:ascii="Times New Roman" w:hAnsi="Times New Roman" w:cs="Times New Roman"/>
                <w:lang w:val="es-ES"/>
              </w:rPr>
            </w:rPrChange>
          </w:rPr>
          <w:delText>[…]</w:delText>
        </w:r>
      </w:del>
      <w:ins w:id="1542" w:author="mpb" w:date="2023-10-13T17:22:00Z">
        <w:r>
          <w:rPr>
            <w:rFonts w:ascii="Times New Roman" w:hAnsi="Times New Roman" w:cs="Times New Roman"/>
            <w:sz w:val="22"/>
            <w:szCs w:val="22"/>
            <w:lang w:val="en-GB"/>
          </w:rPr>
          <w:t>. . .</w:t>
        </w:r>
      </w:ins>
      <w:r w:rsidRPr="008A2A21">
        <w:rPr>
          <w:rFonts w:ascii="Times New Roman" w:hAnsi="Times New Roman" w:cs="Times New Roman"/>
          <w:sz w:val="22"/>
          <w:szCs w:val="22"/>
          <w:lang w:val="en-GB"/>
          <w:rPrChange w:id="1543" w:author="mpb" w:date="2023-10-13T17:16:00Z">
            <w:rPr>
              <w:rFonts w:ascii="Times New Roman" w:hAnsi="Times New Roman" w:cs="Times New Roman"/>
              <w:lang w:val="es-ES"/>
            </w:rPr>
          </w:rPrChange>
        </w:rPr>
        <w:t xml:space="preserve"> que </w:t>
      </w:r>
      <w:proofErr w:type="spellStart"/>
      <w:r w:rsidRPr="008A2A21">
        <w:rPr>
          <w:rFonts w:ascii="Times New Roman" w:hAnsi="Times New Roman" w:cs="Times New Roman"/>
          <w:sz w:val="22"/>
          <w:szCs w:val="22"/>
          <w:lang w:val="en-GB"/>
          <w:rPrChange w:id="1544" w:author="mpb" w:date="2023-10-13T17:16:00Z">
            <w:rPr>
              <w:rFonts w:ascii="Times New Roman" w:hAnsi="Times New Roman" w:cs="Times New Roman"/>
              <w:lang w:val="es-ES"/>
            </w:rPr>
          </w:rPrChange>
        </w:rPr>
        <w:t>ahora</w:t>
      </w:r>
      <w:proofErr w:type="spellEnd"/>
      <w:r w:rsidRPr="008A2A21">
        <w:rPr>
          <w:rFonts w:ascii="Times New Roman" w:hAnsi="Times New Roman" w:cs="Times New Roman"/>
          <w:sz w:val="22"/>
          <w:szCs w:val="22"/>
          <w:lang w:val="en-GB"/>
          <w:rPrChange w:id="1545" w:author="mpb" w:date="2023-10-13T17:16:00Z">
            <w:rPr>
              <w:rFonts w:ascii="Times New Roman" w:hAnsi="Times New Roman" w:cs="Times New Roman"/>
              <w:lang w:val="es-ES"/>
            </w:rPr>
          </w:rPrChange>
        </w:rPr>
        <w:t xml:space="preserve"> </w:t>
      </w:r>
      <w:proofErr w:type="spellStart"/>
      <w:r w:rsidRPr="008A2A21">
        <w:rPr>
          <w:rFonts w:ascii="Times New Roman" w:hAnsi="Times New Roman" w:cs="Times New Roman"/>
          <w:sz w:val="22"/>
          <w:szCs w:val="22"/>
          <w:lang w:val="en-GB"/>
          <w:rPrChange w:id="1546" w:author="mpb" w:date="2023-10-13T17:16:00Z">
            <w:rPr>
              <w:rFonts w:ascii="Times New Roman" w:hAnsi="Times New Roman" w:cs="Times New Roman"/>
              <w:lang w:val="es-ES"/>
            </w:rPr>
          </w:rPrChange>
        </w:rPr>
        <w:t>nos</w:t>
      </w:r>
      <w:proofErr w:type="spellEnd"/>
      <w:r w:rsidRPr="008A2A21">
        <w:rPr>
          <w:rFonts w:ascii="Times New Roman" w:hAnsi="Times New Roman" w:cs="Times New Roman"/>
          <w:sz w:val="22"/>
          <w:szCs w:val="22"/>
          <w:lang w:val="en-GB"/>
          <w:rPrChange w:id="1547" w:author="mpb" w:date="2023-10-13T17:16:00Z">
            <w:rPr>
              <w:rFonts w:ascii="Times New Roman" w:hAnsi="Times New Roman" w:cs="Times New Roman"/>
              <w:lang w:val="es-ES"/>
            </w:rPr>
          </w:rPrChange>
        </w:rPr>
        <w:t xml:space="preserve"> </w:t>
      </w:r>
      <w:proofErr w:type="spellStart"/>
      <w:r w:rsidRPr="008A2A21">
        <w:rPr>
          <w:rFonts w:ascii="Times New Roman" w:hAnsi="Times New Roman" w:cs="Times New Roman"/>
          <w:sz w:val="22"/>
          <w:szCs w:val="22"/>
          <w:lang w:val="en-GB"/>
          <w:rPrChange w:id="1548" w:author="mpb" w:date="2023-10-13T17:16:00Z">
            <w:rPr>
              <w:rFonts w:ascii="Times New Roman" w:hAnsi="Times New Roman" w:cs="Times New Roman"/>
              <w:lang w:val="es-ES"/>
            </w:rPr>
          </w:rPrChange>
        </w:rPr>
        <w:t>vienen</w:t>
      </w:r>
      <w:proofErr w:type="spellEnd"/>
      <w:r w:rsidRPr="008A2A21">
        <w:rPr>
          <w:rFonts w:ascii="Times New Roman" w:hAnsi="Times New Roman" w:cs="Times New Roman"/>
          <w:sz w:val="22"/>
          <w:szCs w:val="22"/>
          <w:lang w:val="en-GB"/>
          <w:rPrChange w:id="1549" w:author="mpb" w:date="2023-10-13T17:16:00Z">
            <w:rPr>
              <w:rFonts w:ascii="Times New Roman" w:hAnsi="Times New Roman" w:cs="Times New Roman"/>
              <w:lang w:val="es-ES"/>
            </w:rPr>
          </w:rPrChange>
        </w:rPr>
        <w:t xml:space="preserve"> del </w:t>
      </w:r>
      <w:proofErr w:type="spellStart"/>
      <w:r w:rsidRPr="008A2A21">
        <w:rPr>
          <w:rFonts w:ascii="Times New Roman" w:hAnsi="Times New Roman" w:cs="Times New Roman"/>
          <w:sz w:val="22"/>
          <w:szCs w:val="22"/>
          <w:lang w:val="en-GB"/>
          <w:rPrChange w:id="1550" w:author="mpb" w:date="2023-10-13T17:16:00Z">
            <w:rPr>
              <w:rFonts w:ascii="Times New Roman" w:hAnsi="Times New Roman" w:cs="Times New Roman"/>
              <w:lang w:val="es-ES"/>
            </w:rPr>
          </w:rPrChange>
        </w:rPr>
        <w:t>Báltico</w:t>
      </w:r>
      <w:proofErr w:type="spellEnd"/>
      <w:r w:rsidRPr="008A2A21">
        <w:rPr>
          <w:rFonts w:ascii="Times New Roman" w:hAnsi="Times New Roman" w:cs="Times New Roman"/>
          <w:sz w:val="22"/>
          <w:szCs w:val="22"/>
          <w:lang w:val="en-GB"/>
          <w:rPrChange w:id="1551" w:author="mpb" w:date="2023-10-13T17:16:00Z">
            <w:rPr>
              <w:rFonts w:ascii="Times New Roman" w:hAnsi="Times New Roman" w:cs="Times New Roman"/>
              <w:lang w:val="es-ES"/>
            </w:rPr>
          </w:rPrChange>
        </w:rPr>
        <w:t xml:space="preserve">, </w:t>
      </w:r>
      <w:proofErr w:type="spellStart"/>
      <w:r w:rsidRPr="008A2A21">
        <w:rPr>
          <w:rFonts w:ascii="Times New Roman" w:hAnsi="Times New Roman" w:cs="Times New Roman"/>
          <w:sz w:val="22"/>
          <w:szCs w:val="22"/>
          <w:lang w:val="en-GB"/>
          <w:rPrChange w:id="1552" w:author="mpb" w:date="2023-10-13T17:16:00Z">
            <w:rPr>
              <w:rFonts w:ascii="Times New Roman" w:hAnsi="Times New Roman" w:cs="Times New Roman"/>
              <w:lang w:val="es-ES"/>
            </w:rPr>
          </w:rPrChange>
        </w:rPr>
        <w:t>los</w:t>
      </w:r>
      <w:proofErr w:type="spellEnd"/>
      <w:r w:rsidRPr="008A2A21">
        <w:rPr>
          <w:rFonts w:ascii="Times New Roman" w:hAnsi="Times New Roman" w:cs="Times New Roman"/>
          <w:sz w:val="22"/>
          <w:szCs w:val="22"/>
          <w:lang w:val="en-GB"/>
          <w:rPrChange w:id="1553" w:author="mpb" w:date="2023-10-13T17:16:00Z">
            <w:rPr>
              <w:rFonts w:ascii="Times New Roman" w:hAnsi="Times New Roman" w:cs="Times New Roman"/>
              <w:lang w:val="es-ES"/>
            </w:rPr>
          </w:rPrChange>
        </w:rPr>
        <w:t xml:space="preserve"> </w:t>
      </w:r>
      <w:proofErr w:type="spellStart"/>
      <w:r w:rsidRPr="008A2A21">
        <w:rPr>
          <w:rFonts w:ascii="Times New Roman" w:hAnsi="Times New Roman" w:cs="Times New Roman"/>
          <w:sz w:val="22"/>
          <w:szCs w:val="22"/>
          <w:lang w:val="en-GB"/>
          <w:rPrChange w:id="1554" w:author="mpb" w:date="2023-10-13T17:16:00Z">
            <w:rPr>
              <w:rFonts w:ascii="Times New Roman" w:hAnsi="Times New Roman" w:cs="Times New Roman"/>
              <w:lang w:val="es-ES"/>
            </w:rPr>
          </w:rPrChange>
        </w:rPr>
        <w:t>tendremos</w:t>
      </w:r>
      <w:proofErr w:type="spellEnd"/>
      <w:r w:rsidRPr="008A2A21">
        <w:rPr>
          <w:rFonts w:ascii="Times New Roman" w:hAnsi="Times New Roman" w:cs="Times New Roman"/>
          <w:sz w:val="22"/>
          <w:szCs w:val="22"/>
          <w:lang w:val="en-GB"/>
          <w:rPrChange w:id="1555" w:author="mpb" w:date="2023-10-13T17:16:00Z">
            <w:rPr>
              <w:rFonts w:ascii="Times New Roman" w:hAnsi="Times New Roman" w:cs="Times New Roman"/>
              <w:lang w:val="es-ES"/>
            </w:rPr>
          </w:rPrChange>
        </w:rPr>
        <w:t xml:space="preserve"> de </w:t>
      </w:r>
      <w:proofErr w:type="spellStart"/>
      <w:r w:rsidRPr="008A2A21">
        <w:rPr>
          <w:rFonts w:ascii="Times New Roman" w:hAnsi="Times New Roman" w:cs="Times New Roman"/>
          <w:sz w:val="22"/>
          <w:szCs w:val="22"/>
          <w:lang w:val="en-GB"/>
          <w:rPrChange w:id="1556" w:author="mpb" w:date="2023-10-13T17:16:00Z">
            <w:rPr>
              <w:rFonts w:ascii="Times New Roman" w:hAnsi="Times New Roman" w:cs="Times New Roman"/>
              <w:lang w:val="es-ES"/>
            </w:rPr>
          </w:rPrChange>
        </w:rPr>
        <w:t>nuestras</w:t>
      </w:r>
      <w:proofErr w:type="spellEnd"/>
      <w:r w:rsidRPr="008A2A21">
        <w:rPr>
          <w:rFonts w:ascii="Times New Roman" w:hAnsi="Times New Roman" w:cs="Times New Roman"/>
          <w:sz w:val="22"/>
          <w:szCs w:val="22"/>
          <w:lang w:val="en-GB"/>
          <w:rPrChange w:id="1557" w:author="mpb" w:date="2023-10-13T17:16:00Z">
            <w:rPr>
              <w:rFonts w:ascii="Times New Roman" w:hAnsi="Times New Roman" w:cs="Times New Roman"/>
              <w:lang w:val="es-ES"/>
            </w:rPr>
          </w:rPrChange>
        </w:rPr>
        <w:t xml:space="preserve"> </w:t>
      </w:r>
      <w:proofErr w:type="spellStart"/>
      <w:r w:rsidRPr="008A2A21">
        <w:rPr>
          <w:rFonts w:ascii="Times New Roman" w:hAnsi="Times New Roman" w:cs="Times New Roman"/>
          <w:sz w:val="22"/>
          <w:szCs w:val="22"/>
          <w:lang w:val="en-GB"/>
          <w:rPrChange w:id="1558" w:author="mpb" w:date="2023-10-13T17:16:00Z">
            <w:rPr>
              <w:rFonts w:ascii="Times New Roman" w:hAnsi="Times New Roman" w:cs="Times New Roman"/>
              <w:lang w:val="es-ES"/>
            </w:rPr>
          </w:rPrChange>
        </w:rPr>
        <w:t>Indias</w:t>
      </w:r>
      <w:proofErr w:type="spellEnd"/>
      <w:r w:rsidRPr="008A2A21">
        <w:rPr>
          <w:rFonts w:ascii="Times New Roman" w:hAnsi="Times New Roman" w:cs="Times New Roman"/>
          <w:sz w:val="22"/>
          <w:szCs w:val="22"/>
          <w:lang w:val="en-GB"/>
          <w:rPrChange w:id="1559" w:author="mpb" w:date="2023-10-13T17:16:00Z">
            <w:rPr>
              <w:rFonts w:ascii="Times New Roman" w:hAnsi="Times New Roman" w:cs="Times New Roman"/>
              <w:lang w:val="es-ES"/>
            </w:rPr>
          </w:rPrChange>
        </w:rPr>
        <w:t xml:space="preserve">; y </w:t>
      </w:r>
      <w:proofErr w:type="spellStart"/>
      <w:r w:rsidRPr="008A2A21">
        <w:rPr>
          <w:rFonts w:ascii="Times New Roman" w:hAnsi="Times New Roman" w:cs="Times New Roman"/>
          <w:sz w:val="22"/>
          <w:szCs w:val="22"/>
          <w:lang w:val="en-GB"/>
          <w:rPrChange w:id="1560" w:author="mpb" w:date="2023-10-13T17:16:00Z">
            <w:rPr>
              <w:rFonts w:ascii="Times New Roman" w:hAnsi="Times New Roman" w:cs="Times New Roman"/>
              <w:lang w:val="es-ES"/>
            </w:rPr>
          </w:rPrChange>
        </w:rPr>
        <w:t>asimismo</w:t>
      </w:r>
      <w:proofErr w:type="spellEnd"/>
      <w:r w:rsidRPr="008A2A21">
        <w:rPr>
          <w:rFonts w:ascii="Times New Roman" w:hAnsi="Times New Roman" w:cs="Times New Roman"/>
          <w:sz w:val="22"/>
          <w:szCs w:val="22"/>
          <w:lang w:val="en-GB"/>
          <w:rPrChange w:id="1561" w:author="mpb" w:date="2023-10-13T17:16:00Z">
            <w:rPr>
              <w:rFonts w:ascii="Times New Roman" w:hAnsi="Times New Roman" w:cs="Times New Roman"/>
              <w:lang w:val="es-ES"/>
            </w:rPr>
          </w:rPrChange>
        </w:rPr>
        <w:t xml:space="preserve"> </w:t>
      </w:r>
      <w:proofErr w:type="spellStart"/>
      <w:r w:rsidRPr="008A2A21">
        <w:rPr>
          <w:rFonts w:ascii="Times New Roman" w:hAnsi="Times New Roman" w:cs="Times New Roman"/>
          <w:sz w:val="22"/>
          <w:szCs w:val="22"/>
          <w:lang w:val="en-GB"/>
          <w:rPrChange w:id="1562" w:author="mpb" w:date="2023-10-13T17:16:00Z">
            <w:rPr>
              <w:rFonts w:ascii="Times New Roman" w:hAnsi="Times New Roman" w:cs="Times New Roman"/>
              <w:lang w:val="es-ES"/>
            </w:rPr>
          </w:rPrChange>
        </w:rPr>
        <w:t>los</w:t>
      </w:r>
      <w:proofErr w:type="spellEnd"/>
      <w:r w:rsidRPr="008A2A21">
        <w:rPr>
          <w:rFonts w:ascii="Times New Roman" w:hAnsi="Times New Roman" w:cs="Times New Roman"/>
          <w:sz w:val="22"/>
          <w:szCs w:val="22"/>
          <w:lang w:val="en-GB"/>
          <w:rPrChange w:id="1563" w:author="mpb" w:date="2023-10-13T17:16:00Z">
            <w:rPr>
              <w:rFonts w:ascii="Times New Roman" w:hAnsi="Times New Roman" w:cs="Times New Roman"/>
              <w:lang w:val="es-ES"/>
            </w:rPr>
          </w:rPrChange>
        </w:rPr>
        <w:t xml:space="preserve"> </w:t>
      </w:r>
      <w:proofErr w:type="spellStart"/>
      <w:r w:rsidRPr="008A2A21">
        <w:rPr>
          <w:rFonts w:ascii="Times New Roman" w:hAnsi="Times New Roman" w:cs="Times New Roman"/>
          <w:sz w:val="22"/>
          <w:szCs w:val="22"/>
          <w:lang w:val="en-GB"/>
          <w:rPrChange w:id="1564" w:author="mpb" w:date="2023-10-13T17:16:00Z">
            <w:rPr>
              <w:rFonts w:ascii="Times New Roman" w:hAnsi="Times New Roman" w:cs="Times New Roman"/>
              <w:lang w:val="es-ES"/>
            </w:rPr>
          </w:rPrChange>
        </w:rPr>
        <w:t>muebles</w:t>
      </w:r>
      <w:proofErr w:type="spellEnd"/>
      <w:r w:rsidRPr="008A2A21">
        <w:rPr>
          <w:rFonts w:ascii="Times New Roman" w:hAnsi="Times New Roman" w:cs="Times New Roman"/>
          <w:sz w:val="22"/>
          <w:szCs w:val="22"/>
          <w:lang w:val="en-GB"/>
          <w:rPrChange w:id="1565" w:author="mpb" w:date="2023-10-13T17:16:00Z">
            <w:rPr>
              <w:rFonts w:ascii="Times New Roman" w:hAnsi="Times New Roman" w:cs="Times New Roman"/>
              <w:lang w:val="es-ES"/>
            </w:rPr>
          </w:rPrChange>
        </w:rPr>
        <w:t xml:space="preserve">, </w:t>
      </w:r>
      <w:proofErr w:type="spellStart"/>
      <w:r w:rsidRPr="008A2A21">
        <w:rPr>
          <w:rFonts w:ascii="Times New Roman" w:hAnsi="Times New Roman" w:cs="Times New Roman"/>
          <w:sz w:val="22"/>
          <w:szCs w:val="22"/>
          <w:lang w:val="en-GB"/>
          <w:rPrChange w:id="1566" w:author="mpb" w:date="2023-10-13T17:16:00Z">
            <w:rPr>
              <w:rFonts w:ascii="Times New Roman" w:hAnsi="Times New Roman" w:cs="Times New Roman"/>
              <w:lang w:val="es-ES"/>
            </w:rPr>
          </w:rPrChange>
        </w:rPr>
        <w:t>herramientas</w:t>
      </w:r>
      <w:proofErr w:type="spellEnd"/>
      <w:r w:rsidRPr="008A2A21">
        <w:rPr>
          <w:rFonts w:ascii="Times New Roman" w:hAnsi="Times New Roman" w:cs="Times New Roman"/>
          <w:sz w:val="22"/>
          <w:szCs w:val="22"/>
          <w:lang w:val="en-GB"/>
          <w:rPrChange w:id="1567" w:author="mpb" w:date="2023-10-13T17:16:00Z">
            <w:rPr>
              <w:rFonts w:ascii="Times New Roman" w:hAnsi="Times New Roman" w:cs="Times New Roman"/>
              <w:lang w:val="es-ES"/>
            </w:rPr>
          </w:rPrChange>
        </w:rPr>
        <w:t xml:space="preserve">, </w:t>
      </w:r>
      <w:proofErr w:type="spellStart"/>
      <w:r w:rsidRPr="008A2A21">
        <w:rPr>
          <w:rFonts w:ascii="Times New Roman" w:hAnsi="Times New Roman" w:cs="Times New Roman"/>
          <w:sz w:val="22"/>
          <w:szCs w:val="22"/>
          <w:lang w:val="en-GB"/>
          <w:rPrChange w:id="1568" w:author="mpb" w:date="2023-10-13T17:16:00Z">
            <w:rPr>
              <w:rFonts w:ascii="Times New Roman" w:hAnsi="Times New Roman" w:cs="Times New Roman"/>
              <w:lang w:val="es-ES"/>
            </w:rPr>
          </w:rPrChange>
        </w:rPr>
        <w:t>instrumentos</w:t>
      </w:r>
      <w:proofErr w:type="spellEnd"/>
      <w:r w:rsidRPr="008A2A21">
        <w:rPr>
          <w:rFonts w:ascii="Times New Roman" w:hAnsi="Times New Roman" w:cs="Times New Roman"/>
          <w:sz w:val="22"/>
          <w:szCs w:val="22"/>
          <w:lang w:val="en-GB"/>
          <w:rPrChange w:id="1569" w:author="mpb" w:date="2023-10-13T17:16:00Z">
            <w:rPr>
              <w:rFonts w:ascii="Times New Roman" w:hAnsi="Times New Roman" w:cs="Times New Roman"/>
              <w:lang w:val="es-ES"/>
            </w:rPr>
          </w:rPrChange>
        </w:rPr>
        <w:t xml:space="preserve"> para </w:t>
      </w:r>
      <w:proofErr w:type="spellStart"/>
      <w:r w:rsidRPr="008A2A21">
        <w:rPr>
          <w:rFonts w:ascii="Times New Roman" w:hAnsi="Times New Roman" w:cs="Times New Roman"/>
          <w:sz w:val="22"/>
          <w:szCs w:val="22"/>
          <w:lang w:val="en-GB"/>
          <w:rPrChange w:id="1570" w:author="mpb" w:date="2023-10-13T17:16:00Z">
            <w:rPr>
              <w:rFonts w:ascii="Times New Roman" w:hAnsi="Times New Roman" w:cs="Times New Roman"/>
              <w:lang w:val="es-ES"/>
            </w:rPr>
          </w:rPrChange>
        </w:rPr>
        <w:t>labor</w:t>
      </w:r>
      <w:proofErr w:type="spellEnd"/>
      <w:r w:rsidRPr="008A2A21">
        <w:rPr>
          <w:rFonts w:ascii="Times New Roman" w:hAnsi="Times New Roman" w:cs="Times New Roman"/>
          <w:sz w:val="22"/>
          <w:szCs w:val="22"/>
          <w:lang w:val="en-GB"/>
          <w:rPrChange w:id="1571" w:author="mpb" w:date="2023-10-13T17:16:00Z">
            <w:rPr>
              <w:rFonts w:ascii="Times New Roman" w:hAnsi="Times New Roman" w:cs="Times New Roman"/>
              <w:lang w:val="es-ES"/>
            </w:rPr>
          </w:rPrChange>
        </w:rPr>
        <w:t xml:space="preserve"> </w:t>
      </w:r>
      <w:del w:id="1572" w:author="mpb" w:date="2023-10-13T17:21:00Z">
        <w:r w:rsidRPr="008A2A21" w:rsidDel="00F65F50">
          <w:rPr>
            <w:rFonts w:ascii="Times New Roman" w:hAnsi="Times New Roman" w:cs="Times New Roman"/>
            <w:sz w:val="22"/>
            <w:szCs w:val="22"/>
            <w:lang w:val="en-GB"/>
            <w:rPrChange w:id="1573" w:author="mpb" w:date="2023-10-13T17:16:00Z">
              <w:rPr>
                <w:rFonts w:ascii="Times New Roman" w:hAnsi="Times New Roman" w:cs="Times New Roman"/>
                <w:lang w:val="es-ES"/>
              </w:rPr>
            </w:rPrChange>
          </w:rPr>
          <w:delText>[…]</w:delText>
        </w:r>
      </w:del>
      <w:ins w:id="1574" w:author="mpb" w:date="2023-10-13T17:22:00Z">
        <w:r>
          <w:rPr>
            <w:rFonts w:ascii="Times New Roman" w:hAnsi="Times New Roman" w:cs="Times New Roman"/>
            <w:sz w:val="22"/>
            <w:szCs w:val="22"/>
            <w:lang w:val="en-GB"/>
          </w:rPr>
          <w:t>. . .</w:t>
        </w:r>
      </w:ins>
      <w:r w:rsidRPr="008A2A21">
        <w:rPr>
          <w:rFonts w:ascii="Times New Roman" w:hAnsi="Times New Roman" w:cs="Times New Roman"/>
          <w:sz w:val="22"/>
          <w:szCs w:val="22"/>
          <w:lang w:val="en-GB"/>
          <w:rPrChange w:id="1575" w:author="mpb" w:date="2023-10-13T17:16:00Z">
            <w:rPr>
              <w:rFonts w:ascii="Times New Roman" w:hAnsi="Times New Roman" w:cs="Times New Roman"/>
              <w:lang w:val="es-ES"/>
            </w:rPr>
          </w:rPrChange>
        </w:rPr>
        <w:t xml:space="preserve"> </w:t>
      </w:r>
      <w:proofErr w:type="spellStart"/>
      <w:r w:rsidRPr="008A2A21">
        <w:rPr>
          <w:rFonts w:ascii="Times New Roman" w:hAnsi="Times New Roman" w:cs="Times New Roman"/>
          <w:sz w:val="22"/>
          <w:szCs w:val="22"/>
          <w:lang w:val="en-GB"/>
          <w:rPrChange w:id="1576" w:author="mpb" w:date="2023-10-13T17:16:00Z">
            <w:rPr>
              <w:rFonts w:ascii="Times New Roman" w:hAnsi="Times New Roman" w:cs="Times New Roman"/>
              <w:lang w:val="es-ES"/>
            </w:rPr>
          </w:rPrChange>
        </w:rPr>
        <w:t>los</w:t>
      </w:r>
      <w:proofErr w:type="spellEnd"/>
      <w:r w:rsidRPr="008A2A21">
        <w:rPr>
          <w:rFonts w:ascii="Times New Roman" w:hAnsi="Times New Roman" w:cs="Times New Roman"/>
          <w:sz w:val="22"/>
          <w:szCs w:val="22"/>
          <w:lang w:val="en-GB"/>
          <w:rPrChange w:id="1577" w:author="mpb" w:date="2023-10-13T17:16:00Z">
            <w:rPr>
              <w:rFonts w:ascii="Times New Roman" w:hAnsi="Times New Roman" w:cs="Times New Roman"/>
              <w:lang w:val="es-ES"/>
            </w:rPr>
          </w:rPrChange>
        </w:rPr>
        <w:t xml:space="preserve"> </w:t>
      </w:r>
      <w:proofErr w:type="spellStart"/>
      <w:r w:rsidRPr="008A2A21">
        <w:rPr>
          <w:rFonts w:ascii="Times New Roman" w:hAnsi="Times New Roman" w:cs="Times New Roman"/>
          <w:sz w:val="22"/>
          <w:szCs w:val="22"/>
          <w:lang w:val="en-GB"/>
          <w:rPrChange w:id="1578" w:author="mpb" w:date="2023-10-13T17:16:00Z">
            <w:rPr>
              <w:rFonts w:ascii="Times New Roman" w:hAnsi="Times New Roman" w:cs="Times New Roman"/>
              <w:lang w:val="es-ES"/>
            </w:rPr>
          </w:rPrChange>
        </w:rPr>
        <w:t>podremos</w:t>
      </w:r>
      <w:proofErr w:type="spellEnd"/>
      <w:r w:rsidRPr="008A2A21">
        <w:rPr>
          <w:rFonts w:ascii="Times New Roman" w:hAnsi="Times New Roman" w:cs="Times New Roman"/>
          <w:sz w:val="22"/>
          <w:szCs w:val="22"/>
          <w:lang w:val="en-GB"/>
          <w:rPrChange w:id="1579" w:author="mpb" w:date="2023-10-13T17:16:00Z">
            <w:rPr>
              <w:rFonts w:ascii="Times New Roman" w:hAnsi="Times New Roman" w:cs="Times New Roman"/>
              <w:lang w:val="es-ES"/>
            </w:rPr>
          </w:rPrChange>
        </w:rPr>
        <w:t xml:space="preserve"> </w:t>
      </w:r>
      <w:proofErr w:type="spellStart"/>
      <w:r w:rsidRPr="008A2A21">
        <w:rPr>
          <w:rFonts w:ascii="Times New Roman" w:hAnsi="Times New Roman" w:cs="Times New Roman"/>
          <w:sz w:val="22"/>
          <w:szCs w:val="22"/>
          <w:lang w:val="en-GB"/>
          <w:rPrChange w:id="1580" w:author="mpb" w:date="2023-10-13T17:16:00Z">
            <w:rPr>
              <w:rFonts w:ascii="Times New Roman" w:hAnsi="Times New Roman" w:cs="Times New Roman"/>
              <w:lang w:val="es-ES"/>
            </w:rPr>
          </w:rPrChange>
        </w:rPr>
        <w:t>llevar</w:t>
      </w:r>
      <w:proofErr w:type="spellEnd"/>
      <w:r w:rsidRPr="008A2A21">
        <w:rPr>
          <w:rFonts w:ascii="Times New Roman" w:hAnsi="Times New Roman" w:cs="Times New Roman"/>
          <w:sz w:val="22"/>
          <w:szCs w:val="22"/>
          <w:lang w:val="en-GB"/>
          <w:rPrChange w:id="1581" w:author="mpb" w:date="2023-10-13T17:16:00Z">
            <w:rPr>
              <w:rFonts w:ascii="Times New Roman" w:hAnsi="Times New Roman" w:cs="Times New Roman"/>
              <w:lang w:val="es-ES"/>
            </w:rPr>
          </w:rPrChange>
        </w:rPr>
        <w:t xml:space="preserve"> [de </w:t>
      </w:r>
      <w:proofErr w:type="spellStart"/>
      <w:r w:rsidRPr="008A2A21">
        <w:rPr>
          <w:rFonts w:ascii="Times New Roman" w:hAnsi="Times New Roman" w:cs="Times New Roman"/>
          <w:sz w:val="22"/>
          <w:szCs w:val="22"/>
          <w:lang w:val="en-GB"/>
          <w:rPrChange w:id="1582" w:author="mpb" w:date="2023-10-13T17:16:00Z">
            <w:rPr>
              <w:rFonts w:ascii="Times New Roman" w:hAnsi="Times New Roman" w:cs="Times New Roman"/>
              <w:lang w:val="es-ES"/>
            </w:rPr>
          </w:rPrChange>
        </w:rPr>
        <w:t>España</w:t>
      </w:r>
      <w:proofErr w:type="spellEnd"/>
      <w:r w:rsidRPr="008A2A21">
        <w:rPr>
          <w:rFonts w:ascii="Times New Roman" w:hAnsi="Times New Roman" w:cs="Times New Roman"/>
          <w:sz w:val="22"/>
          <w:szCs w:val="22"/>
          <w:lang w:val="en-GB"/>
          <w:rPrChange w:id="1583" w:author="mpb" w:date="2023-10-13T17:16:00Z">
            <w:rPr>
              <w:rFonts w:ascii="Times New Roman" w:hAnsi="Times New Roman" w:cs="Times New Roman"/>
              <w:lang w:val="es-ES"/>
            </w:rPr>
          </w:rPrChange>
        </w:rPr>
        <w:t xml:space="preserve">] </w:t>
      </w:r>
      <w:proofErr w:type="spellStart"/>
      <w:r w:rsidRPr="008A2A21">
        <w:rPr>
          <w:rFonts w:ascii="Times New Roman" w:hAnsi="Times New Roman" w:cs="Times New Roman"/>
          <w:sz w:val="22"/>
          <w:szCs w:val="22"/>
          <w:lang w:val="en-GB"/>
          <w:rPrChange w:id="1584" w:author="mpb" w:date="2023-10-13T17:16:00Z">
            <w:rPr>
              <w:rFonts w:ascii="Times New Roman" w:hAnsi="Times New Roman" w:cs="Times New Roman"/>
              <w:lang w:val="es-ES"/>
            </w:rPr>
          </w:rPrChange>
        </w:rPr>
        <w:t>allá</w:t>
      </w:r>
      <w:proofErr w:type="spellEnd"/>
      <w:r w:rsidRPr="008A2A21">
        <w:rPr>
          <w:rFonts w:ascii="Times New Roman" w:hAnsi="Times New Roman" w:cs="Times New Roman"/>
          <w:sz w:val="22"/>
          <w:szCs w:val="22"/>
          <w:lang w:val="en-GB"/>
          <w:rPrChange w:id="1585" w:author="mpb" w:date="2023-10-13T17:16:00Z">
            <w:rPr>
              <w:rFonts w:ascii="Times New Roman" w:hAnsi="Times New Roman" w:cs="Times New Roman"/>
              <w:lang w:val="es-ES"/>
            </w:rPr>
          </w:rPrChange>
        </w:rPr>
        <w:t xml:space="preserve"> y </w:t>
      </w:r>
      <w:proofErr w:type="spellStart"/>
      <w:r w:rsidRPr="008A2A21">
        <w:rPr>
          <w:rFonts w:ascii="Times New Roman" w:hAnsi="Times New Roman" w:cs="Times New Roman"/>
          <w:sz w:val="22"/>
          <w:szCs w:val="22"/>
          <w:lang w:val="en-GB"/>
          <w:rPrChange w:id="1586" w:author="mpb" w:date="2023-10-13T17:16:00Z">
            <w:rPr>
              <w:rFonts w:ascii="Times New Roman" w:hAnsi="Times New Roman" w:cs="Times New Roman"/>
              <w:lang w:val="es-ES"/>
            </w:rPr>
          </w:rPrChange>
        </w:rPr>
        <w:t>venderlos</w:t>
      </w:r>
      <w:proofErr w:type="spellEnd"/>
      <w:r w:rsidRPr="008A2A21">
        <w:rPr>
          <w:rFonts w:ascii="Times New Roman" w:hAnsi="Times New Roman" w:cs="Times New Roman"/>
          <w:sz w:val="22"/>
          <w:szCs w:val="22"/>
          <w:lang w:val="en-GB"/>
          <w:rPrChange w:id="1587" w:author="mpb" w:date="2023-10-13T17:16:00Z">
            <w:rPr>
              <w:rFonts w:ascii="Times New Roman" w:hAnsi="Times New Roman" w:cs="Times New Roman"/>
              <w:lang w:val="es-ES"/>
            </w:rPr>
          </w:rPrChange>
        </w:rPr>
        <w:t xml:space="preserve"> </w:t>
      </w:r>
      <w:proofErr w:type="spellStart"/>
      <w:r w:rsidRPr="008A2A21">
        <w:rPr>
          <w:rFonts w:ascii="Times New Roman" w:hAnsi="Times New Roman" w:cs="Times New Roman"/>
          <w:sz w:val="22"/>
          <w:szCs w:val="22"/>
          <w:lang w:val="en-GB"/>
          <w:rPrChange w:id="1588" w:author="mpb" w:date="2023-10-13T17:16:00Z">
            <w:rPr>
              <w:rFonts w:ascii="Times New Roman" w:hAnsi="Times New Roman" w:cs="Times New Roman"/>
              <w:lang w:val="es-ES"/>
            </w:rPr>
          </w:rPrChange>
        </w:rPr>
        <w:t>barato</w:t>
      </w:r>
      <w:proofErr w:type="spellEnd"/>
      <w:r w:rsidRPr="008A2A21">
        <w:rPr>
          <w:rFonts w:ascii="Times New Roman" w:hAnsi="Times New Roman" w:cs="Times New Roman"/>
          <w:sz w:val="22"/>
          <w:szCs w:val="22"/>
          <w:lang w:val="en-GB"/>
          <w:rPrChange w:id="1589" w:author="mpb" w:date="2023-10-13T17:16:00Z">
            <w:rPr>
              <w:rFonts w:ascii="Times New Roman" w:hAnsi="Times New Roman" w:cs="Times New Roman"/>
              <w:lang w:val="es-ES"/>
            </w:rPr>
          </w:rPrChange>
        </w:rPr>
        <w:t xml:space="preserve"> [</w:t>
      </w:r>
      <w:proofErr w:type="spellStart"/>
      <w:r w:rsidRPr="008A2A21">
        <w:rPr>
          <w:rFonts w:ascii="Times New Roman" w:hAnsi="Times New Roman" w:cs="Times New Roman"/>
          <w:sz w:val="22"/>
          <w:szCs w:val="22"/>
          <w:lang w:val="en-GB"/>
          <w:rPrChange w:id="1590" w:author="mpb" w:date="2023-10-13T17:16:00Z">
            <w:rPr>
              <w:rFonts w:ascii="Times New Roman" w:hAnsi="Times New Roman" w:cs="Times New Roman"/>
              <w:lang w:val="es-ES"/>
            </w:rPr>
          </w:rPrChange>
        </w:rPr>
        <w:t>en</w:t>
      </w:r>
      <w:proofErr w:type="spellEnd"/>
      <w:r w:rsidRPr="008A2A21">
        <w:rPr>
          <w:rFonts w:ascii="Times New Roman" w:hAnsi="Times New Roman" w:cs="Times New Roman"/>
          <w:sz w:val="22"/>
          <w:szCs w:val="22"/>
          <w:lang w:val="en-GB"/>
          <w:rPrChange w:id="1591" w:author="mpb" w:date="2023-10-13T17:16:00Z">
            <w:rPr>
              <w:rFonts w:ascii="Times New Roman" w:hAnsi="Times New Roman" w:cs="Times New Roman"/>
              <w:lang w:val="es-ES"/>
            </w:rPr>
          </w:rPrChange>
        </w:rPr>
        <w:t xml:space="preserve"> </w:t>
      </w:r>
      <w:proofErr w:type="spellStart"/>
      <w:r w:rsidRPr="008A2A21">
        <w:rPr>
          <w:rFonts w:ascii="Times New Roman" w:hAnsi="Times New Roman" w:cs="Times New Roman"/>
          <w:sz w:val="22"/>
          <w:szCs w:val="22"/>
          <w:lang w:val="en-GB"/>
          <w:rPrChange w:id="1592" w:author="mpb" w:date="2023-10-13T17:16:00Z">
            <w:rPr>
              <w:rFonts w:ascii="Times New Roman" w:hAnsi="Times New Roman" w:cs="Times New Roman"/>
              <w:lang w:val="es-ES"/>
            </w:rPr>
          </w:rPrChange>
        </w:rPr>
        <w:t>América</w:t>
      </w:r>
      <w:proofErr w:type="spellEnd"/>
      <w:r w:rsidRPr="008A2A21">
        <w:rPr>
          <w:rFonts w:ascii="Times New Roman" w:hAnsi="Times New Roman" w:cs="Times New Roman"/>
          <w:sz w:val="22"/>
          <w:szCs w:val="22"/>
          <w:lang w:val="en-GB"/>
          <w:rPrChange w:id="1593" w:author="mpb" w:date="2023-10-13T17:16:00Z">
            <w:rPr>
              <w:rFonts w:ascii="Times New Roman" w:hAnsi="Times New Roman" w:cs="Times New Roman"/>
              <w:lang w:val="es-ES"/>
            </w:rPr>
          </w:rPrChange>
        </w:rPr>
        <w:t>]”.</w:t>
      </w:r>
    </w:p>
  </w:footnote>
  <w:footnote w:id="29">
    <w:p w14:paraId="40727120" w14:textId="1A6FF9D7" w:rsidR="001569C8" w:rsidRPr="008A2A21" w:rsidRDefault="001569C8">
      <w:pPr>
        <w:pStyle w:val="FootnoteText"/>
        <w:ind w:left="708" w:hanging="708"/>
        <w:jc w:val="both"/>
        <w:rPr>
          <w:rFonts w:ascii="Times New Roman" w:hAnsi="Times New Roman" w:cs="Times New Roman"/>
          <w:sz w:val="22"/>
          <w:szCs w:val="22"/>
          <w:lang w:val="en-GB"/>
          <w:rPrChange w:id="1648" w:author="mpb" w:date="2023-10-13T17:16:00Z">
            <w:rPr>
              <w:rFonts w:ascii="Times New Roman" w:hAnsi="Times New Roman" w:cs="Times New Roman"/>
              <w:lang w:val="en-GB"/>
            </w:rPr>
          </w:rPrChange>
        </w:rPr>
        <w:pPrChange w:id="1649" w:author="mac_pro" w:date="2023-10-12T23:54:00Z">
          <w:pPr>
            <w:pStyle w:val="FootnoteText"/>
            <w:jc w:val="both"/>
          </w:pPr>
        </w:pPrChange>
      </w:pPr>
      <w:r w:rsidRPr="008A2A21">
        <w:rPr>
          <w:rStyle w:val="FootnoteReference"/>
          <w:rFonts w:ascii="Times New Roman" w:hAnsi="Times New Roman" w:cs="Times New Roman"/>
          <w:sz w:val="22"/>
          <w:szCs w:val="22"/>
          <w:vertAlign w:val="baseline"/>
          <w:lang w:val="en-GB"/>
          <w:rPrChange w:id="1650" w:author="mpb" w:date="2023-10-13T17:16:00Z">
            <w:rPr>
              <w:rStyle w:val="FootnoteReference"/>
              <w:rFonts w:ascii="Times New Roman" w:hAnsi="Times New Roman" w:cs="Times New Roman"/>
              <w:lang w:val="en-GB"/>
            </w:rPr>
          </w:rPrChange>
        </w:rPr>
        <w:footnoteRef/>
      </w:r>
      <w:r w:rsidRPr="008A2A21">
        <w:rPr>
          <w:rFonts w:ascii="Times New Roman" w:hAnsi="Times New Roman" w:cs="Times New Roman"/>
          <w:sz w:val="22"/>
          <w:szCs w:val="22"/>
          <w:lang w:val="en-GB"/>
          <w:rPrChange w:id="1651" w:author="mpb" w:date="2023-10-13T17:16:00Z">
            <w:rPr>
              <w:rFonts w:ascii="Times New Roman" w:hAnsi="Times New Roman" w:cs="Times New Roman"/>
              <w:lang w:val="en-GB"/>
            </w:rPr>
          </w:rPrChange>
        </w:rPr>
        <w:t xml:space="preserve"> </w:t>
      </w:r>
      <w:ins w:id="1652" w:author="mac_pro" w:date="2023-10-13T00:19:00Z">
        <w:r w:rsidRPr="008A2A21">
          <w:rPr>
            <w:rFonts w:ascii="Times New Roman" w:hAnsi="Times New Roman" w:cs="Times New Roman"/>
            <w:sz w:val="22"/>
            <w:szCs w:val="22"/>
            <w:lang w:val="en-GB"/>
            <w:rPrChange w:id="1653" w:author="mpb" w:date="2023-10-13T17:16:00Z">
              <w:rPr>
                <w:rFonts w:ascii="Times New Roman" w:hAnsi="Times New Roman" w:cs="Times New Roman"/>
                <w:lang w:val="en-GB"/>
              </w:rPr>
            </w:rPrChange>
          </w:rPr>
          <w:tab/>
        </w:r>
      </w:ins>
      <w:del w:id="1654" w:author="mpb" w:date="2023-10-13T16:10:00Z">
        <w:r w:rsidRPr="008A2A21" w:rsidDel="002A29A5">
          <w:rPr>
            <w:rFonts w:ascii="Times New Roman" w:hAnsi="Times New Roman" w:cs="Times New Roman"/>
            <w:sz w:val="22"/>
            <w:szCs w:val="22"/>
            <w:lang w:val="en-GB"/>
            <w:rPrChange w:id="1655" w:author="mpb" w:date="2023-10-13T17:16:00Z">
              <w:rPr>
                <w:rFonts w:ascii="Times New Roman" w:hAnsi="Times New Roman" w:cs="Times New Roman"/>
                <w:lang w:val="en-GB"/>
              </w:rPr>
            </w:rPrChange>
          </w:rPr>
          <w:delText xml:space="preserve">Eng. </w:delText>
        </w:r>
      </w:del>
      <w:ins w:id="1656" w:author="mpb" w:date="2023-10-13T16:37:00Z">
        <w:r w:rsidRPr="008A2A21">
          <w:rPr>
            <w:rFonts w:ascii="Times New Roman" w:hAnsi="Times New Roman" w:cs="Times New Roman"/>
            <w:sz w:val="22"/>
            <w:szCs w:val="22"/>
            <w:lang w:val="en-GB"/>
          </w:rPr>
          <w:t>“</w:t>
        </w:r>
      </w:ins>
      <w:r w:rsidRPr="008A2A21">
        <w:rPr>
          <w:rFonts w:ascii="Times New Roman" w:hAnsi="Times New Roman" w:cs="Times New Roman"/>
          <w:iCs/>
          <w:sz w:val="22"/>
          <w:szCs w:val="22"/>
          <w:lang w:val="en-GB"/>
          <w:rPrChange w:id="1657" w:author="mpb" w:date="2023-10-13T17:16:00Z">
            <w:rPr>
              <w:rFonts w:ascii="Times New Roman" w:hAnsi="Times New Roman" w:cs="Times New Roman"/>
              <w:i/>
              <w:lang w:val="en-GB"/>
            </w:rPr>
          </w:rPrChange>
        </w:rPr>
        <w:t>Observations on the state of the mountains of Spain, note of the consumption of construction wood, which, in each year, is considered necessary in the departments of Ferrol, Cartagena</w:t>
      </w:r>
      <w:ins w:id="1658" w:author="mpb" w:date="2023-10-13T16:10:00Z">
        <w:r w:rsidRPr="008A2A21">
          <w:rPr>
            <w:rFonts w:ascii="Times New Roman" w:hAnsi="Times New Roman" w:cs="Times New Roman"/>
            <w:iCs/>
            <w:sz w:val="22"/>
            <w:szCs w:val="22"/>
            <w:lang w:val="en-GB"/>
          </w:rPr>
          <w:t>,</w:t>
        </w:r>
      </w:ins>
      <w:r w:rsidRPr="008A2A21">
        <w:rPr>
          <w:rFonts w:ascii="Times New Roman" w:hAnsi="Times New Roman" w:cs="Times New Roman"/>
          <w:iCs/>
          <w:sz w:val="22"/>
          <w:szCs w:val="22"/>
          <w:lang w:val="en-GB"/>
          <w:rPrChange w:id="1659" w:author="mpb" w:date="2023-10-13T17:16:00Z">
            <w:rPr>
              <w:rFonts w:ascii="Times New Roman" w:hAnsi="Times New Roman" w:cs="Times New Roman"/>
              <w:i/>
              <w:lang w:val="en-GB"/>
            </w:rPr>
          </w:rPrChange>
        </w:rPr>
        <w:t xml:space="preserve"> and Cádiz; and project to supply these arsenals with wood from America</w:t>
      </w:r>
      <w:ins w:id="1660" w:author="mpb" w:date="2023-10-13T16:37:00Z">
        <w:r w:rsidRPr="008A2A21">
          <w:rPr>
            <w:rFonts w:ascii="Times New Roman" w:hAnsi="Times New Roman" w:cs="Times New Roman"/>
            <w:iCs/>
            <w:sz w:val="22"/>
            <w:szCs w:val="22"/>
            <w:lang w:val="en-GB"/>
          </w:rPr>
          <w:t>”</w:t>
        </w:r>
      </w:ins>
      <w:r w:rsidRPr="008A2A21">
        <w:rPr>
          <w:rFonts w:ascii="Times New Roman" w:hAnsi="Times New Roman" w:cs="Times New Roman"/>
          <w:sz w:val="22"/>
          <w:szCs w:val="22"/>
          <w:lang w:val="en-GB"/>
          <w:rPrChange w:id="1661" w:author="mpb" w:date="2023-10-13T17:16:00Z">
            <w:rPr>
              <w:rFonts w:ascii="Times New Roman" w:hAnsi="Times New Roman" w:cs="Times New Roman"/>
              <w:lang w:val="en-GB"/>
            </w:rPr>
          </w:rPrChange>
        </w:rPr>
        <w:t>.</w:t>
      </w:r>
    </w:p>
  </w:footnote>
  <w:footnote w:id="30">
    <w:p w14:paraId="016AB04C" w14:textId="521B4A18" w:rsidR="001569C8" w:rsidRPr="008A2A21" w:rsidRDefault="001569C8">
      <w:pPr>
        <w:pStyle w:val="NoSpacing"/>
        <w:ind w:left="708" w:hanging="708"/>
        <w:jc w:val="both"/>
        <w:rPr>
          <w:rFonts w:ascii="Times New Roman" w:hAnsi="Times New Roman" w:cs="Times New Roman"/>
          <w:lang w:val="en-GB"/>
          <w:rPrChange w:id="1663" w:author="mpb" w:date="2023-10-13T17:16:00Z">
            <w:rPr>
              <w:rFonts w:ascii="Times New Roman" w:hAnsi="Times New Roman" w:cs="Times New Roman"/>
              <w:sz w:val="20"/>
              <w:szCs w:val="20"/>
              <w:lang w:val="es-ES"/>
            </w:rPr>
          </w:rPrChange>
        </w:rPr>
        <w:pPrChange w:id="1664" w:author="mac_pro" w:date="2023-10-12T23:54:00Z">
          <w:pPr>
            <w:pStyle w:val="NoSpacing"/>
            <w:jc w:val="both"/>
          </w:pPr>
        </w:pPrChange>
      </w:pPr>
      <w:r w:rsidRPr="008A2A21">
        <w:rPr>
          <w:rStyle w:val="FootnoteReference"/>
          <w:rFonts w:ascii="Times New Roman" w:hAnsi="Times New Roman" w:cs="Times New Roman"/>
          <w:vertAlign w:val="baseline"/>
          <w:lang w:val="en-GB"/>
          <w:rPrChange w:id="1665" w:author="mpb" w:date="2023-10-13T17:16:00Z">
            <w:rPr>
              <w:rStyle w:val="FootnoteReference"/>
              <w:rFonts w:ascii="Times New Roman" w:hAnsi="Times New Roman" w:cs="Times New Roman"/>
              <w:sz w:val="20"/>
              <w:szCs w:val="20"/>
              <w:lang w:val="en-GB"/>
            </w:rPr>
          </w:rPrChange>
        </w:rPr>
        <w:footnoteRef/>
      </w:r>
      <w:r w:rsidRPr="008A2A21">
        <w:rPr>
          <w:rFonts w:ascii="Times New Roman" w:hAnsi="Times New Roman" w:cs="Times New Roman"/>
          <w:lang w:val="en-GB"/>
          <w:rPrChange w:id="1666" w:author="mpb" w:date="2023-10-13T17:16:00Z">
            <w:rPr>
              <w:rFonts w:ascii="Times New Roman" w:hAnsi="Times New Roman" w:cs="Times New Roman"/>
              <w:sz w:val="20"/>
              <w:szCs w:val="20"/>
              <w:lang w:val="es-ES"/>
            </w:rPr>
          </w:rPrChange>
        </w:rPr>
        <w:t xml:space="preserve"> </w:t>
      </w:r>
      <w:ins w:id="1667" w:author="mac_pro" w:date="2023-10-13T00:19:00Z">
        <w:r w:rsidRPr="008A2A21">
          <w:rPr>
            <w:rFonts w:ascii="Times New Roman" w:hAnsi="Times New Roman" w:cs="Times New Roman"/>
            <w:lang w:val="en-GB"/>
            <w:rPrChange w:id="1668" w:author="mpb" w:date="2023-10-13T17:16:00Z">
              <w:rPr>
                <w:rFonts w:ascii="Times New Roman" w:hAnsi="Times New Roman" w:cs="Times New Roman"/>
                <w:sz w:val="20"/>
                <w:szCs w:val="20"/>
                <w:lang w:val="es-ES"/>
              </w:rPr>
            </w:rPrChange>
          </w:rPr>
          <w:tab/>
        </w:r>
      </w:ins>
      <w:ins w:id="1669" w:author="mpb" w:date="2023-10-13T17:25:00Z">
        <w:r w:rsidRPr="00A57D5D">
          <w:rPr>
            <w:rFonts w:ascii="Times New Roman" w:hAnsi="Times New Roman" w:cs="Times New Roman"/>
            <w:lang w:val="es-ES"/>
          </w:rPr>
          <w:t xml:space="preserve">[Cádiz utiliza la madera de América que viene a mucha costa y de la cual se saca muy poco provecho, no por su calidad, que es de preferir a cuanto roble hay en España, sino por el ningún cuidado de los que la envían a [la metrópoli], donde llega muy mal delineada, mal configurada y nunca surtida]. AGS, SMA, Arsenales, </w:t>
        </w:r>
        <w:proofErr w:type="spellStart"/>
        <w:r w:rsidRPr="00A57D5D">
          <w:rPr>
            <w:rFonts w:ascii="Times New Roman" w:hAnsi="Times New Roman" w:cs="Times New Roman"/>
            <w:lang w:val="es-ES"/>
          </w:rPr>
          <w:t>leg</w:t>
        </w:r>
        <w:proofErr w:type="spellEnd"/>
        <w:r w:rsidRPr="00A57D5D">
          <w:rPr>
            <w:rFonts w:ascii="Times New Roman" w:hAnsi="Times New Roman" w:cs="Times New Roman"/>
            <w:lang w:val="es-ES"/>
          </w:rPr>
          <w:t>. 349. “Observaciones sobre el estado de los montes de España, nota del consumo de la madera de construcción, que, en cada año, se considera necesaria en los departamentos de Ferrol, Cartagena y Cádiz; y proyecto para aprovisionar estos arsenales de maderas de América”</w:t>
        </w:r>
      </w:ins>
      <w:del w:id="1670" w:author="mpb" w:date="2023-10-13T17:25:00Z">
        <w:r w:rsidRPr="008A2A21" w:rsidDel="00563047">
          <w:rPr>
            <w:rFonts w:ascii="Times New Roman" w:hAnsi="Times New Roman" w:cs="Times New Roman"/>
            <w:lang w:val="en-GB"/>
            <w:rPrChange w:id="1671" w:author="mpb" w:date="2023-10-13T17:16:00Z">
              <w:rPr>
                <w:rFonts w:ascii="Times New Roman" w:hAnsi="Times New Roman" w:cs="Times New Roman"/>
                <w:sz w:val="20"/>
                <w:szCs w:val="20"/>
                <w:lang w:val="es-ES"/>
              </w:rPr>
            </w:rPrChange>
          </w:rPr>
          <w:delText xml:space="preserve">[Cádiz utiliza la madera de América que viene a mucha costa y de la cual se saca muy poco provecho, no por su calidad, que es de </w:delText>
        </w:r>
      </w:del>
      <w:del w:id="1672" w:author="mpb" w:date="2023-10-13T16:51:00Z">
        <w:r w:rsidRPr="008A2A21" w:rsidDel="001930BB">
          <w:rPr>
            <w:rFonts w:ascii="Times New Roman" w:hAnsi="Times New Roman" w:cs="Times New Roman"/>
            <w:lang w:val="en-GB"/>
            <w:rPrChange w:id="1673" w:author="mpb" w:date="2023-10-13T17:16:00Z">
              <w:rPr>
                <w:rFonts w:ascii="Times New Roman" w:hAnsi="Times New Roman" w:cs="Times New Roman"/>
                <w:sz w:val="20"/>
                <w:szCs w:val="20"/>
                <w:lang w:val="es-ES"/>
              </w:rPr>
            </w:rPrChange>
          </w:rPr>
          <w:delText>preferir</w:delText>
        </w:r>
      </w:del>
      <w:del w:id="1674" w:author="mpb" w:date="2023-10-13T17:25:00Z">
        <w:r w:rsidRPr="008A2A21" w:rsidDel="00563047">
          <w:rPr>
            <w:rFonts w:ascii="Times New Roman" w:hAnsi="Times New Roman" w:cs="Times New Roman"/>
            <w:lang w:val="en-GB"/>
            <w:rPrChange w:id="1675" w:author="mpb" w:date="2023-10-13T17:16:00Z">
              <w:rPr>
                <w:rFonts w:ascii="Times New Roman" w:hAnsi="Times New Roman" w:cs="Times New Roman"/>
                <w:sz w:val="20"/>
                <w:szCs w:val="20"/>
                <w:lang w:val="es-ES"/>
              </w:rPr>
            </w:rPrChange>
          </w:rPr>
          <w:delText xml:space="preserve"> a cuanto roble hay en España, sino por el ningún cuidado de los que la envían a [la metrópoli], donde llega muy mal delineada, mal configurada y nunca surtida]. AGS, SMA, Arsenales, leg. 349. “Observaciones sobre el estado de los montes de España, nota del </w:delText>
        </w:r>
      </w:del>
      <w:del w:id="1676" w:author="mpb" w:date="2023-10-13T16:51:00Z">
        <w:r w:rsidRPr="008A2A21" w:rsidDel="001930BB">
          <w:rPr>
            <w:rFonts w:ascii="Times New Roman" w:hAnsi="Times New Roman" w:cs="Times New Roman"/>
            <w:lang w:val="en-GB"/>
            <w:rPrChange w:id="1677" w:author="mpb" w:date="2023-10-13T17:16:00Z">
              <w:rPr>
                <w:rFonts w:ascii="Times New Roman" w:hAnsi="Times New Roman" w:cs="Times New Roman"/>
                <w:sz w:val="20"/>
                <w:szCs w:val="20"/>
                <w:lang w:val="es-ES"/>
              </w:rPr>
            </w:rPrChange>
          </w:rPr>
          <w:delText>consumo</w:delText>
        </w:r>
      </w:del>
      <w:del w:id="1678" w:author="mpb" w:date="2023-10-13T17:25:00Z">
        <w:r w:rsidRPr="008A2A21" w:rsidDel="00563047">
          <w:rPr>
            <w:rFonts w:ascii="Times New Roman" w:hAnsi="Times New Roman" w:cs="Times New Roman"/>
            <w:lang w:val="en-GB"/>
            <w:rPrChange w:id="1679" w:author="mpb" w:date="2023-10-13T17:16:00Z">
              <w:rPr>
                <w:rFonts w:ascii="Times New Roman" w:hAnsi="Times New Roman" w:cs="Times New Roman"/>
                <w:sz w:val="20"/>
                <w:szCs w:val="20"/>
                <w:lang w:val="es-ES"/>
              </w:rPr>
            </w:rPrChange>
          </w:rPr>
          <w:delText xml:space="preserve"> de la madera de construcción, que, en cada año, se considera necesaria en los departamentos de Ferrol, Cartagena y Cádiz; y </w:delText>
        </w:r>
      </w:del>
      <w:del w:id="1680" w:author="mpb" w:date="2023-10-13T16:51:00Z">
        <w:r w:rsidRPr="008A2A21" w:rsidDel="001930BB">
          <w:rPr>
            <w:rFonts w:ascii="Times New Roman" w:hAnsi="Times New Roman" w:cs="Times New Roman"/>
            <w:lang w:val="en-GB"/>
            <w:rPrChange w:id="1681" w:author="mpb" w:date="2023-10-13T17:16:00Z">
              <w:rPr>
                <w:rFonts w:ascii="Times New Roman" w:hAnsi="Times New Roman" w:cs="Times New Roman"/>
                <w:sz w:val="20"/>
                <w:szCs w:val="20"/>
                <w:lang w:val="es-ES"/>
              </w:rPr>
            </w:rPrChange>
          </w:rPr>
          <w:delText>proyecto</w:delText>
        </w:r>
      </w:del>
      <w:del w:id="1682" w:author="mpb" w:date="2023-10-13T17:25:00Z">
        <w:r w:rsidRPr="008A2A21" w:rsidDel="00563047">
          <w:rPr>
            <w:rFonts w:ascii="Times New Roman" w:hAnsi="Times New Roman" w:cs="Times New Roman"/>
            <w:lang w:val="en-GB"/>
            <w:rPrChange w:id="1683" w:author="mpb" w:date="2023-10-13T17:16:00Z">
              <w:rPr>
                <w:rFonts w:ascii="Times New Roman" w:hAnsi="Times New Roman" w:cs="Times New Roman"/>
                <w:sz w:val="20"/>
                <w:szCs w:val="20"/>
                <w:lang w:val="es-ES"/>
              </w:rPr>
            </w:rPrChange>
          </w:rPr>
          <w:delText xml:space="preserve"> para aprovisionar estos </w:delText>
        </w:r>
      </w:del>
      <w:del w:id="1684" w:author="mpb" w:date="2023-10-13T16:51:00Z">
        <w:r w:rsidRPr="008A2A21" w:rsidDel="001930BB">
          <w:rPr>
            <w:rFonts w:ascii="Times New Roman" w:hAnsi="Times New Roman" w:cs="Times New Roman"/>
            <w:lang w:val="en-GB"/>
            <w:rPrChange w:id="1685" w:author="mpb" w:date="2023-10-13T17:16:00Z">
              <w:rPr>
                <w:rFonts w:ascii="Times New Roman" w:hAnsi="Times New Roman" w:cs="Times New Roman"/>
                <w:sz w:val="20"/>
                <w:szCs w:val="20"/>
                <w:lang w:val="es-ES"/>
              </w:rPr>
            </w:rPrChange>
          </w:rPr>
          <w:delText>arsenales</w:delText>
        </w:r>
      </w:del>
      <w:del w:id="1686" w:author="mpb" w:date="2023-10-13T17:25:00Z">
        <w:r w:rsidRPr="008A2A21" w:rsidDel="00563047">
          <w:rPr>
            <w:rFonts w:ascii="Times New Roman" w:hAnsi="Times New Roman" w:cs="Times New Roman"/>
            <w:lang w:val="en-GB"/>
            <w:rPrChange w:id="1687" w:author="mpb" w:date="2023-10-13T17:16:00Z">
              <w:rPr>
                <w:rFonts w:ascii="Times New Roman" w:hAnsi="Times New Roman" w:cs="Times New Roman"/>
                <w:sz w:val="20"/>
                <w:szCs w:val="20"/>
                <w:lang w:val="es-ES"/>
              </w:rPr>
            </w:rPrChange>
          </w:rPr>
          <w:delText xml:space="preserve"> de maderas de América</w:delText>
        </w:r>
        <w:r w:rsidRPr="008A2A21" w:rsidDel="00927B03">
          <w:rPr>
            <w:rFonts w:ascii="Times New Roman" w:hAnsi="Times New Roman" w:cs="Times New Roman"/>
            <w:lang w:val="en-GB"/>
            <w:rPrChange w:id="1688" w:author="mpb" w:date="2023-10-13T17:16:00Z">
              <w:rPr>
                <w:rFonts w:ascii="Times New Roman" w:hAnsi="Times New Roman" w:cs="Times New Roman"/>
                <w:sz w:val="20"/>
                <w:szCs w:val="20"/>
                <w:lang w:val="es-ES"/>
              </w:rPr>
            </w:rPrChange>
          </w:rPr>
          <w:delText>”</w:delText>
        </w:r>
      </w:del>
      <w:r w:rsidRPr="008A2A21">
        <w:rPr>
          <w:rFonts w:ascii="Times New Roman" w:hAnsi="Times New Roman" w:cs="Times New Roman"/>
          <w:lang w:val="en-GB"/>
          <w:rPrChange w:id="1689" w:author="mpb" w:date="2023-10-13T17:16:00Z">
            <w:rPr>
              <w:rFonts w:ascii="Times New Roman" w:hAnsi="Times New Roman" w:cs="Times New Roman"/>
              <w:sz w:val="20"/>
              <w:szCs w:val="20"/>
              <w:lang w:val="es-ES"/>
            </w:rPr>
          </w:rPrChange>
        </w:rPr>
        <w:t>.</w:t>
      </w:r>
    </w:p>
  </w:footnote>
  <w:footnote w:id="31">
    <w:p w14:paraId="74F9F4A6" w14:textId="163C02FD" w:rsidR="001569C8" w:rsidRPr="008A2A21" w:rsidRDefault="001569C8">
      <w:pPr>
        <w:pStyle w:val="NoSpacing"/>
        <w:ind w:left="708" w:hanging="708"/>
        <w:jc w:val="both"/>
        <w:rPr>
          <w:lang w:val="en-GB"/>
        </w:rPr>
        <w:pPrChange w:id="1690" w:author="mac_pro" w:date="2023-10-12T23:54:00Z">
          <w:pPr>
            <w:pStyle w:val="NoSpacing"/>
            <w:jc w:val="both"/>
          </w:pPr>
        </w:pPrChange>
      </w:pPr>
      <w:r w:rsidRPr="008A2A21">
        <w:rPr>
          <w:rStyle w:val="FootnoteReference"/>
          <w:rFonts w:ascii="Times New Roman" w:hAnsi="Times New Roman" w:cs="Times New Roman"/>
          <w:vertAlign w:val="baseline"/>
          <w:lang w:val="en-GB"/>
          <w:rPrChange w:id="1691" w:author="mpb" w:date="2023-10-13T17:16:00Z">
            <w:rPr>
              <w:rStyle w:val="FootnoteReference"/>
              <w:rFonts w:ascii="Times New Roman" w:hAnsi="Times New Roman" w:cs="Times New Roman"/>
              <w:sz w:val="20"/>
              <w:szCs w:val="20"/>
              <w:lang w:val="en-GB"/>
            </w:rPr>
          </w:rPrChange>
        </w:rPr>
        <w:footnoteRef/>
      </w:r>
      <w:ins w:id="1692" w:author="mac_pro" w:date="2023-10-13T00:19:00Z">
        <w:r w:rsidRPr="008A2A21">
          <w:rPr>
            <w:rFonts w:ascii="Times New Roman" w:hAnsi="Times New Roman" w:cs="Times New Roman"/>
            <w:lang w:val="en-GB"/>
            <w:rPrChange w:id="1693" w:author="mpb" w:date="2023-10-13T17:16:00Z">
              <w:rPr>
                <w:rFonts w:ascii="Times New Roman" w:hAnsi="Times New Roman" w:cs="Times New Roman"/>
                <w:sz w:val="20"/>
                <w:szCs w:val="20"/>
                <w:lang w:val="en-GB"/>
              </w:rPr>
            </w:rPrChange>
          </w:rPr>
          <w:tab/>
        </w:r>
      </w:ins>
      <w:del w:id="1694" w:author="mac_pro" w:date="2023-10-13T00:19:00Z">
        <w:r w:rsidRPr="008A2A21" w:rsidDel="004D6749">
          <w:rPr>
            <w:rFonts w:ascii="Times New Roman" w:hAnsi="Times New Roman" w:cs="Times New Roman"/>
            <w:lang w:val="en-GB"/>
            <w:rPrChange w:id="1695" w:author="mpb" w:date="2023-10-13T17:16:00Z">
              <w:rPr>
                <w:rFonts w:ascii="Times New Roman" w:hAnsi="Times New Roman" w:cs="Times New Roman"/>
                <w:sz w:val="20"/>
                <w:szCs w:val="20"/>
                <w:lang w:val="en-GB"/>
              </w:rPr>
            </w:rPrChange>
          </w:rPr>
          <w:delText xml:space="preserve"> </w:delText>
        </w:r>
      </w:del>
      <w:r w:rsidRPr="008A2A21">
        <w:rPr>
          <w:rFonts w:ascii="Times New Roman" w:hAnsi="Times New Roman" w:cs="Times New Roman"/>
          <w:lang w:val="en-GB"/>
          <w:rPrChange w:id="1696" w:author="mpb" w:date="2023-10-13T17:16:00Z">
            <w:rPr>
              <w:rFonts w:ascii="Times New Roman" w:hAnsi="Times New Roman" w:cs="Times New Roman"/>
              <w:sz w:val="20"/>
              <w:szCs w:val="20"/>
              <w:lang w:val="en-GB"/>
            </w:rPr>
          </w:rPrChange>
        </w:rPr>
        <w:t xml:space="preserve">Eng. </w:t>
      </w:r>
      <w:del w:id="1697" w:author="mpb" w:date="2023-10-13T17:26:00Z">
        <w:r w:rsidRPr="008A2A21" w:rsidDel="00927B03">
          <w:rPr>
            <w:rFonts w:ascii="Times New Roman" w:hAnsi="Times New Roman" w:cs="Times New Roman"/>
            <w:lang w:val="en-GB"/>
            <w:rPrChange w:id="1698" w:author="mpb" w:date="2023-10-13T17:16:00Z">
              <w:rPr>
                <w:rFonts w:ascii="Times New Roman" w:hAnsi="Times New Roman" w:cs="Times New Roman"/>
                <w:sz w:val="20"/>
                <w:szCs w:val="20"/>
                <w:lang w:val="en-GB"/>
              </w:rPr>
            </w:rPrChange>
          </w:rPr>
          <w:delText>Blocks</w:delText>
        </w:r>
      </w:del>
      <w:ins w:id="1699" w:author="mpb" w:date="2023-10-13T17:26:00Z">
        <w:r>
          <w:rPr>
            <w:rFonts w:ascii="Times New Roman" w:hAnsi="Times New Roman" w:cs="Times New Roman"/>
            <w:lang w:val="en-GB"/>
          </w:rPr>
          <w:t>b</w:t>
        </w:r>
        <w:r w:rsidRPr="008A2A21">
          <w:rPr>
            <w:rFonts w:ascii="Times New Roman" w:hAnsi="Times New Roman" w:cs="Times New Roman"/>
            <w:lang w:val="en-GB"/>
            <w:rPrChange w:id="1700" w:author="mpb" w:date="2023-10-13T17:16:00Z">
              <w:rPr>
                <w:rFonts w:ascii="Times New Roman" w:hAnsi="Times New Roman" w:cs="Times New Roman"/>
                <w:sz w:val="20"/>
                <w:szCs w:val="20"/>
                <w:lang w:val="en-GB"/>
              </w:rPr>
            </w:rPrChange>
          </w:rPr>
          <w:t>locks</w:t>
        </w:r>
      </w:ins>
      <w:r w:rsidRPr="008A2A21">
        <w:rPr>
          <w:rFonts w:ascii="Times New Roman" w:hAnsi="Times New Roman" w:cs="Times New Roman"/>
          <w:lang w:val="en-GB"/>
          <w:rPrChange w:id="1701" w:author="mpb" w:date="2023-10-13T17:16:00Z">
            <w:rPr>
              <w:rFonts w:ascii="Times New Roman" w:hAnsi="Times New Roman" w:cs="Times New Roman"/>
              <w:sz w:val="20"/>
              <w:szCs w:val="20"/>
              <w:lang w:val="en-GB"/>
            </w:rPr>
          </w:rPrChange>
        </w:rPr>
        <w:t>.</w:t>
      </w:r>
    </w:p>
  </w:footnote>
  <w:footnote w:id="32">
    <w:p w14:paraId="342B887B" w14:textId="7A0C2DFE" w:rsidR="001569C8" w:rsidRPr="008A2A21" w:rsidRDefault="001569C8">
      <w:pPr>
        <w:pStyle w:val="NoSpacing"/>
        <w:ind w:left="708" w:hanging="708"/>
        <w:jc w:val="both"/>
        <w:rPr>
          <w:rFonts w:ascii="Times New Roman" w:hAnsi="Times New Roman" w:cs="Times New Roman"/>
          <w:lang w:val="en-GB"/>
          <w:rPrChange w:id="1704" w:author="mpb" w:date="2023-10-13T17:16:00Z">
            <w:rPr>
              <w:rFonts w:ascii="Times New Roman" w:hAnsi="Times New Roman" w:cs="Times New Roman"/>
              <w:sz w:val="20"/>
              <w:szCs w:val="20"/>
              <w:lang w:val="en-GB"/>
            </w:rPr>
          </w:rPrChange>
        </w:rPr>
        <w:pPrChange w:id="1705" w:author="mac_pro" w:date="2023-10-12T23:54:00Z">
          <w:pPr>
            <w:pStyle w:val="NoSpacing"/>
            <w:jc w:val="both"/>
          </w:pPr>
        </w:pPrChange>
      </w:pPr>
      <w:r w:rsidRPr="008A2A21">
        <w:rPr>
          <w:rStyle w:val="FootnoteReference"/>
          <w:rFonts w:ascii="Times New Roman" w:hAnsi="Times New Roman" w:cs="Times New Roman"/>
          <w:vertAlign w:val="baseline"/>
          <w:lang w:val="en-GB"/>
          <w:rPrChange w:id="1706" w:author="mpb" w:date="2023-10-13T17:16:00Z">
            <w:rPr>
              <w:rStyle w:val="FootnoteReference"/>
              <w:rFonts w:ascii="Times New Roman" w:hAnsi="Times New Roman" w:cs="Times New Roman"/>
              <w:sz w:val="20"/>
              <w:szCs w:val="20"/>
              <w:lang w:val="en-GB"/>
            </w:rPr>
          </w:rPrChange>
        </w:rPr>
        <w:footnoteRef/>
      </w:r>
      <w:ins w:id="1707" w:author="mac_pro" w:date="2023-10-13T00:19:00Z">
        <w:r w:rsidRPr="008A2A21">
          <w:rPr>
            <w:rFonts w:ascii="Times New Roman" w:hAnsi="Times New Roman" w:cs="Times New Roman"/>
            <w:lang w:val="en-GB"/>
            <w:rPrChange w:id="1708" w:author="mpb" w:date="2023-10-13T17:16:00Z">
              <w:rPr>
                <w:rFonts w:ascii="Times New Roman" w:hAnsi="Times New Roman" w:cs="Times New Roman"/>
                <w:sz w:val="20"/>
                <w:szCs w:val="20"/>
                <w:lang w:val="en-GB"/>
              </w:rPr>
            </w:rPrChange>
          </w:rPr>
          <w:tab/>
        </w:r>
      </w:ins>
      <w:del w:id="1709" w:author="mac_pro" w:date="2023-10-13T00:19:00Z">
        <w:r w:rsidRPr="008A2A21" w:rsidDel="004D6749">
          <w:rPr>
            <w:rFonts w:ascii="Times New Roman" w:hAnsi="Times New Roman" w:cs="Times New Roman"/>
            <w:lang w:val="en-GB"/>
            <w:rPrChange w:id="1710" w:author="mpb" w:date="2023-10-13T17:16:00Z">
              <w:rPr>
                <w:rFonts w:ascii="Times New Roman" w:hAnsi="Times New Roman" w:cs="Times New Roman"/>
                <w:sz w:val="20"/>
                <w:szCs w:val="20"/>
                <w:lang w:val="en-GB"/>
              </w:rPr>
            </w:rPrChange>
          </w:rPr>
          <w:delText xml:space="preserve"> </w:delText>
        </w:r>
      </w:del>
      <w:r w:rsidRPr="008A2A21">
        <w:rPr>
          <w:rFonts w:ascii="Times New Roman" w:hAnsi="Times New Roman" w:cs="Times New Roman"/>
          <w:lang w:val="en-GB"/>
          <w:rPrChange w:id="1711" w:author="mpb" w:date="2023-10-13T17:16:00Z">
            <w:rPr>
              <w:rFonts w:ascii="Times New Roman" w:hAnsi="Times New Roman" w:cs="Times New Roman"/>
              <w:sz w:val="20"/>
              <w:szCs w:val="20"/>
              <w:lang w:val="en-GB"/>
            </w:rPr>
          </w:rPrChange>
        </w:rPr>
        <w:t xml:space="preserve">Germán Jiménez-Montes, </w:t>
      </w:r>
      <w:r w:rsidRPr="008A2A21">
        <w:rPr>
          <w:rFonts w:ascii="Times New Roman" w:hAnsi="Times New Roman" w:cs="Times New Roman"/>
          <w:i/>
          <w:lang w:val="en-GB"/>
          <w:rPrChange w:id="1712" w:author="mpb" w:date="2023-10-13T17:16:00Z">
            <w:rPr>
              <w:rFonts w:ascii="Times New Roman" w:hAnsi="Times New Roman" w:cs="Times New Roman"/>
              <w:i/>
              <w:sz w:val="20"/>
              <w:szCs w:val="20"/>
              <w:lang w:val="en-GB"/>
            </w:rPr>
          </w:rPrChange>
        </w:rPr>
        <w:t>A Dissimulated Trade</w:t>
      </w:r>
      <w:ins w:id="1713" w:author="mpb" w:date="2023-10-13T17:27:00Z">
        <w:r>
          <w:rPr>
            <w:rFonts w:ascii="Times New Roman" w:hAnsi="Times New Roman" w:cs="Times New Roman"/>
            <w:i/>
            <w:lang w:val="en-GB"/>
          </w:rPr>
          <w:t>:</w:t>
        </w:r>
      </w:ins>
      <w:del w:id="1714" w:author="mpb" w:date="2023-10-13T17:27:00Z">
        <w:r w:rsidRPr="008A2A21" w:rsidDel="001715DF">
          <w:rPr>
            <w:rFonts w:ascii="Times New Roman" w:hAnsi="Times New Roman" w:cs="Times New Roman"/>
            <w:i/>
            <w:lang w:val="en-GB"/>
            <w:rPrChange w:id="1715" w:author="mpb" w:date="2023-10-13T17:16:00Z">
              <w:rPr>
                <w:rFonts w:ascii="Times New Roman" w:hAnsi="Times New Roman" w:cs="Times New Roman"/>
                <w:i/>
                <w:sz w:val="20"/>
                <w:szCs w:val="20"/>
                <w:lang w:val="en-GB"/>
              </w:rPr>
            </w:rPrChange>
          </w:rPr>
          <w:delText>.</w:delText>
        </w:r>
      </w:del>
      <w:r w:rsidRPr="008A2A21">
        <w:rPr>
          <w:rFonts w:ascii="Times New Roman" w:hAnsi="Times New Roman" w:cs="Times New Roman"/>
          <w:i/>
          <w:lang w:val="en-GB"/>
          <w:rPrChange w:id="1716" w:author="mpb" w:date="2023-10-13T17:16:00Z">
            <w:rPr>
              <w:rFonts w:ascii="Times New Roman" w:hAnsi="Times New Roman" w:cs="Times New Roman"/>
              <w:i/>
              <w:sz w:val="20"/>
              <w:szCs w:val="20"/>
              <w:lang w:val="en-GB"/>
            </w:rPr>
          </w:rPrChange>
        </w:rPr>
        <w:t xml:space="preserve"> Northern European Timber Merchants in Seville (1574–1598)</w:t>
      </w:r>
      <w:r w:rsidRPr="008A2A21">
        <w:rPr>
          <w:rFonts w:ascii="Times New Roman" w:hAnsi="Times New Roman" w:cs="Times New Roman"/>
          <w:lang w:val="en-GB"/>
          <w:rPrChange w:id="1717" w:author="mpb" w:date="2023-10-13T17:16:00Z">
            <w:rPr>
              <w:rFonts w:ascii="Times New Roman" w:hAnsi="Times New Roman" w:cs="Times New Roman"/>
              <w:sz w:val="20"/>
              <w:szCs w:val="20"/>
              <w:lang w:val="en-GB"/>
            </w:rPr>
          </w:rPrChange>
        </w:rPr>
        <w:t xml:space="preserve"> (Leiden: Brill, 2022). It should also be noted that several archives – General de Simancas, General de la Marina-Álvaro </w:t>
      </w:r>
      <w:proofErr w:type="spellStart"/>
      <w:r w:rsidRPr="008A2A21">
        <w:rPr>
          <w:rFonts w:ascii="Times New Roman" w:hAnsi="Times New Roman" w:cs="Times New Roman"/>
          <w:lang w:val="en-GB"/>
          <w:rPrChange w:id="1718" w:author="mpb" w:date="2023-10-13T17:16:00Z">
            <w:rPr>
              <w:rFonts w:ascii="Times New Roman" w:hAnsi="Times New Roman" w:cs="Times New Roman"/>
              <w:sz w:val="20"/>
              <w:szCs w:val="20"/>
              <w:lang w:val="en-GB"/>
            </w:rPr>
          </w:rPrChange>
        </w:rPr>
        <w:t>Bazán</w:t>
      </w:r>
      <w:proofErr w:type="spellEnd"/>
      <w:r w:rsidRPr="008A2A21">
        <w:rPr>
          <w:rFonts w:ascii="Times New Roman" w:hAnsi="Times New Roman" w:cs="Times New Roman"/>
          <w:lang w:val="en-GB"/>
          <w:rPrChange w:id="1719" w:author="mpb" w:date="2023-10-13T17:16:00Z">
            <w:rPr>
              <w:rFonts w:ascii="Times New Roman" w:hAnsi="Times New Roman" w:cs="Times New Roman"/>
              <w:sz w:val="20"/>
              <w:szCs w:val="20"/>
              <w:lang w:val="en-GB"/>
            </w:rPr>
          </w:rPrChange>
        </w:rPr>
        <w:t xml:space="preserve">, </w:t>
      </w:r>
      <w:proofErr w:type="spellStart"/>
      <w:r w:rsidRPr="008A2A21">
        <w:rPr>
          <w:rFonts w:ascii="Times New Roman" w:hAnsi="Times New Roman" w:cs="Times New Roman"/>
          <w:lang w:val="en-GB"/>
          <w:rPrChange w:id="1720" w:author="mpb" w:date="2023-10-13T17:16:00Z">
            <w:rPr>
              <w:rFonts w:ascii="Times New Roman" w:hAnsi="Times New Roman" w:cs="Times New Roman"/>
              <w:sz w:val="20"/>
              <w:szCs w:val="20"/>
              <w:lang w:val="en-GB"/>
            </w:rPr>
          </w:rPrChange>
        </w:rPr>
        <w:t>Histórico</w:t>
      </w:r>
      <w:proofErr w:type="spellEnd"/>
      <w:r w:rsidRPr="008A2A21">
        <w:rPr>
          <w:rFonts w:ascii="Times New Roman" w:hAnsi="Times New Roman" w:cs="Times New Roman"/>
          <w:lang w:val="en-GB"/>
          <w:rPrChange w:id="1721" w:author="mpb" w:date="2023-10-13T17:16:00Z">
            <w:rPr>
              <w:rFonts w:ascii="Times New Roman" w:hAnsi="Times New Roman" w:cs="Times New Roman"/>
              <w:sz w:val="20"/>
              <w:szCs w:val="20"/>
              <w:lang w:val="en-GB"/>
            </w:rPr>
          </w:rPrChange>
        </w:rPr>
        <w:t xml:space="preserve"> Nacional, Provincial de Cádiz, and Naval de Cartagena – possess vast records about the purchase of timber by the Navy in Romania, Dalmatia, Albania, Italy, and the Papal States, in the Mediterranean; and the </w:t>
      </w:r>
      <w:del w:id="1722" w:author="mpb" w:date="2023-10-13T16:26:00Z">
        <w:r w:rsidRPr="008A2A21" w:rsidDel="002D1107">
          <w:rPr>
            <w:rFonts w:ascii="Times New Roman" w:hAnsi="Times New Roman" w:cs="Times New Roman"/>
            <w:lang w:val="en-GB"/>
            <w:rPrChange w:id="1723" w:author="mpb" w:date="2023-10-13T17:16:00Z">
              <w:rPr>
                <w:rFonts w:ascii="Times New Roman" w:hAnsi="Times New Roman" w:cs="Times New Roman"/>
                <w:sz w:val="20"/>
                <w:szCs w:val="20"/>
                <w:lang w:val="en-GB"/>
              </w:rPr>
            </w:rPrChange>
          </w:rPr>
          <w:delText xml:space="preserve">Southern </w:delText>
        </w:r>
      </w:del>
      <w:ins w:id="1724" w:author="mpb" w:date="2023-10-13T16:26:00Z">
        <w:r w:rsidRPr="008A2A21">
          <w:rPr>
            <w:rFonts w:ascii="Times New Roman" w:hAnsi="Times New Roman" w:cs="Times New Roman"/>
            <w:lang w:val="en-GB"/>
          </w:rPr>
          <w:t>s</w:t>
        </w:r>
        <w:r w:rsidRPr="008A2A21">
          <w:rPr>
            <w:rFonts w:ascii="Times New Roman" w:hAnsi="Times New Roman" w:cs="Times New Roman"/>
            <w:lang w:val="en-GB"/>
            <w:rPrChange w:id="1725" w:author="mpb" w:date="2023-10-13T17:16:00Z">
              <w:rPr>
                <w:rFonts w:ascii="Times New Roman" w:hAnsi="Times New Roman" w:cs="Times New Roman"/>
                <w:sz w:val="20"/>
                <w:szCs w:val="20"/>
                <w:lang w:val="en-GB"/>
              </w:rPr>
            </w:rPrChange>
          </w:rPr>
          <w:t xml:space="preserve">outhern </w:t>
        </w:r>
      </w:ins>
      <w:r w:rsidRPr="008A2A21">
        <w:rPr>
          <w:rFonts w:ascii="Times New Roman" w:hAnsi="Times New Roman" w:cs="Times New Roman"/>
          <w:lang w:val="en-GB"/>
          <w:rPrChange w:id="1726" w:author="mpb" w:date="2023-10-13T17:16:00Z">
            <w:rPr>
              <w:rFonts w:ascii="Times New Roman" w:hAnsi="Times New Roman" w:cs="Times New Roman"/>
              <w:sz w:val="20"/>
              <w:szCs w:val="20"/>
              <w:lang w:val="en-GB"/>
            </w:rPr>
          </w:rPrChange>
        </w:rPr>
        <w:t xml:space="preserve">Baltic harbours, seen </w:t>
      </w:r>
      <w:r w:rsidRPr="008A2A21">
        <w:rPr>
          <w:rFonts w:ascii="Times New Roman" w:hAnsi="Times New Roman" w:cs="Times New Roman"/>
          <w:i/>
          <w:iCs/>
          <w:lang w:val="en-GB"/>
          <w:rPrChange w:id="1727" w:author="mpb" w:date="2023-10-13T17:16:00Z">
            <w:rPr>
              <w:rFonts w:ascii="Times New Roman" w:hAnsi="Times New Roman" w:cs="Times New Roman"/>
              <w:i/>
              <w:iCs/>
              <w:sz w:val="20"/>
              <w:szCs w:val="20"/>
              <w:lang w:val="en-GB"/>
            </w:rPr>
          </w:rPrChange>
        </w:rPr>
        <w:t>in extenso</w:t>
      </w:r>
      <w:r w:rsidRPr="008A2A21">
        <w:rPr>
          <w:rFonts w:ascii="Times New Roman" w:hAnsi="Times New Roman" w:cs="Times New Roman"/>
          <w:lang w:val="en-GB"/>
          <w:rPrChange w:id="1728" w:author="mpb" w:date="2023-10-13T17:16:00Z">
            <w:rPr>
              <w:rFonts w:ascii="Times New Roman" w:hAnsi="Times New Roman" w:cs="Times New Roman"/>
              <w:sz w:val="20"/>
              <w:szCs w:val="20"/>
              <w:lang w:val="en-GB"/>
            </w:rPr>
          </w:rPrChange>
        </w:rPr>
        <w:t xml:space="preserve"> in this monograph, and other harbours in Russia, Sweden, Denmark, Norway, Hamburg, and Amsterdam, </w:t>
      </w:r>
      <w:r w:rsidRPr="004660AB">
        <w:rPr>
          <w:rFonts w:ascii="Times New Roman" w:hAnsi="Times New Roman" w:cs="Times New Roman"/>
          <w:lang w:val="en-GB"/>
          <w:rPrChange w:id="1729" w:author="mpb" w:date="2023-10-13T17:48:00Z">
            <w:rPr>
              <w:rFonts w:ascii="Times New Roman" w:hAnsi="Times New Roman" w:cs="Times New Roman"/>
              <w:sz w:val="20"/>
              <w:szCs w:val="20"/>
              <w:lang w:val="en-GB"/>
            </w:rPr>
          </w:rPrChange>
        </w:rPr>
        <w:t>in the north</w:t>
      </w:r>
      <w:r w:rsidRPr="008A2A21">
        <w:rPr>
          <w:rFonts w:ascii="Times New Roman" w:hAnsi="Times New Roman" w:cs="Times New Roman"/>
          <w:lang w:val="en-GB"/>
          <w:rPrChange w:id="1730" w:author="mpb" w:date="2023-10-13T17:16:00Z">
            <w:rPr>
              <w:rFonts w:ascii="Times New Roman" w:hAnsi="Times New Roman" w:cs="Times New Roman"/>
              <w:sz w:val="20"/>
              <w:szCs w:val="20"/>
              <w:lang w:val="en-GB"/>
            </w:rPr>
          </w:rPrChange>
        </w:rPr>
        <w:t>.</w:t>
      </w:r>
    </w:p>
  </w:footnote>
  <w:footnote w:id="33">
    <w:p w14:paraId="051FA596" w14:textId="1CCFB0F4" w:rsidR="001569C8" w:rsidRPr="008A2A21" w:rsidRDefault="001569C8">
      <w:pPr>
        <w:pStyle w:val="NoSpacing"/>
        <w:ind w:left="708" w:hanging="708"/>
        <w:jc w:val="both"/>
        <w:rPr>
          <w:rFonts w:ascii="Times New Roman" w:hAnsi="Times New Roman" w:cs="Times New Roman"/>
          <w:lang w:val="en-GB"/>
          <w:rPrChange w:id="1733" w:author="mpb" w:date="2023-10-13T17:16:00Z">
            <w:rPr>
              <w:rFonts w:ascii="Times New Roman" w:hAnsi="Times New Roman" w:cs="Times New Roman"/>
              <w:sz w:val="20"/>
              <w:szCs w:val="20"/>
              <w:lang w:val="es-ES"/>
            </w:rPr>
          </w:rPrChange>
        </w:rPr>
        <w:pPrChange w:id="1734" w:author="mac_pro" w:date="2023-10-12T23:54:00Z">
          <w:pPr>
            <w:pStyle w:val="NoSpacing"/>
            <w:jc w:val="both"/>
          </w:pPr>
        </w:pPrChange>
      </w:pPr>
      <w:r w:rsidRPr="008A2A21">
        <w:rPr>
          <w:rStyle w:val="FootnoteReference"/>
          <w:rFonts w:ascii="Times New Roman" w:hAnsi="Times New Roman" w:cs="Times New Roman"/>
          <w:vertAlign w:val="baseline"/>
          <w:lang w:val="en-GB"/>
          <w:rPrChange w:id="1735" w:author="mpb" w:date="2023-10-13T17:16:00Z">
            <w:rPr>
              <w:rStyle w:val="FootnoteReference"/>
              <w:rFonts w:ascii="Times New Roman" w:hAnsi="Times New Roman" w:cs="Times New Roman"/>
              <w:sz w:val="20"/>
              <w:szCs w:val="20"/>
              <w:lang w:val="en-GB"/>
            </w:rPr>
          </w:rPrChange>
        </w:rPr>
        <w:footnoteRef/>
      </w:r>
      <w:ins w:id="1736" w:author="mac_pro" w:date="2023-10-13T00:19:00Z">
        <w:r w:rsidRPr="008A2A21">
          <w:rPr>
            <w:rFonts w:ascii="Times New Roman" w:hAnsi="Times New Roman" w:cs="Times New Roman"/>
            <w:lang w:val="en-GB"/>
            <w:rPrChange w:id="1737" w:author="mpb" w:date="2023-10-13T17:16:00Z">
              <w:rPr>
                <w:rFonts w:ascii="Times New Roman" w:hAnsi="Times New Roman" w:cs="Times New Roman"/>
                <w:sz w:val="20"/>
                <w:szCs w:val="20"/>
                <w:lang w:val="es-ES"/>
              </w:rPr>
            </w:rPrChange>
          </w:rPr>
          <w:tab/>
        </w:r>
      </w:ins>
      <w:del w:id="1738" w:author="mac_pro" w:date="2023-10-13T00:19:00Z">
        <w:r w:rsidRPr="008A2A21" w:rsidDel="004D6749">
          <w:rPr>
            <w:rFonts w:ascii="Times New Roman" w:hAnsi="Times New Roman" w:cs="Times New Roman"/>
            <w:lang w:val="en-GB"/>
            <w:rPrChange w:id="1739" w:author="mpb" w:date="2023-10-13T17:16:00Z">
              <w:rPr>
                <w:rFonts w:ascii="Times New Roman" w:hAnsi="Times New Roman" w:cs="Times New Roman"/>
                <w:sz w:val="20"/>
                <w:szCs w:val="20"/>
                <w:lang w:val="es-ES"/>
              </w:rPr>
            </w:rPrChange>
          </w:rPr>
          <w:delText xml:space="preserve"> </w:delText>
        </w:r>
      </w:del>
      <w:r w:rsidRPr="008A2A21">
        <w:rPr>
          <w:rFonts w:ascii="Times New Roman" w:hAnsi="Times New Roman" w:cs="Times New Roman"/>
          <w:lang w:val="en-GB"/>
          <w:rPrChange w:id="1740" w:author="mpb" w:date="2023-10-13T17:16:00Z">
            <w:rPr>
              <w:rFonts w:ascii="Times New Roman" w:hAnsi="Times New Roman" w:cs="Times New Roman"/>
              <w:sz w:val="20"/>
              <w:szCs w:val="20"/>
              <w:lang w:val="es-ES"/>
            </w:rPr>
          </w:rPrChange>
        </w:rPr>
        <w:t xml:space="preserve">See for instance Rafael Torres Sánchez, “La </w:t>
      </w:r>
      <w:proofErr w:type="spellStart"/>
      <w:r w:rsidRPr="008A2A21">
        <w:rPr>
          <w:rFonts w:ascii="Times New Roman" w:hAnsi="Times New Roman" w:cs="Times New Roman"/>
          <w:lang w:val="en-GB"/>
          <w:rPrChange w:id="1741" w:author="mpb" w:date="2023-10-13T17:16:00Z">
            <w:rPr>
              <w:rFonts w:ascii="Times New Roman" w:hAnsi="Times New Roman" w:cs="Times New Roman"/>
              <w:sz w:val="20"/>
              <w:szCs w:val="20"/>
              <w:lang w:val="es-ES"/>
            </w:rPr>
          </w:rPrChange>
        </w:rPr>
        <w:t>colonia</w:t>
      </w:r>
      <w:proofErr w:type="spellEnd"/>
      <w:r w:rsidRPr="008A2A21">
        <w:rPr>
          <w:rFonts w:ascii="Times New Roman" w:hAnsi="Times New Roman" w:cs="Times New Roman"/>
          <w:lang w:val="en-GB"/>
          <w:rPrChange w:id="1742"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1743" w:author="mpb" w:date="2023-10-13T17:16:00Z">
            <w:rPr>
              <w:rFonts w:ascii="Times New Roman" w:hAnsi="Times New Roman" w:cs="Times New Roman"/>
              <w:sz w:val="20"/>
              <w:szCs w:val="20"/>
              <w:lang w:val="es-ES"/>
            </w:rPr>
          </w:rPrChange>
        </w:rPr>
        <w:t>genovesa</w:t>
      </w:r>
      <w:proofErr w:type="spellEnd"/>
      <w:r w:rsidRPr="008A2A21">
        <w:rPr>
          <w:rFonts w:ascii="Times New Roman" w:hAnsi="Times New Roman" w:cs="Times New Roman"/>
          <w:lang w:val="en-GB"/>
          <w:rPrChange w:id="1744"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1745" w:author="mpb" w:date="2023-10-13T17:16:00Z">
            <w:rPr>
              <w:rFonts w:ascii="Times New Roman" w:hAnsi="Times New Roman" w:cs="Times New Roman"/>
              <w:sz w:val="20"/>
              <w:szCs w:val="20"/>
              <w:lang w:val="es-ES"/>
            </w:rPr>
          </w:rPrChange>
        </w:rPr>
        <w:t>en</w:t>
      </w:r>
      <w:proofErr w:type="spellEnd"/>
      <w:r w:rsidRPr="008A2A21">
        <w:rPr>
          <w:rFonts w:ascii="Times New Roman" w:hAnsi="Times New Roman" w:cs="Times New Roman"/>
          <w:lang w:val="en-GB"/>
          <w:rPrChange w:id="1746" w:author="mpb" w:date="2023-10-13T17:16:00Z">
            <w:rPr>
              <w:rFonts w:ascii="Times New Roman" w:hAnsi="Times New Roman" w:cs="Times New Roman"/>
              <w:sz w:val="20"/>
              <w:szCs w:val="20"/>
              <w:lang w:val="es-ES"/>
            </w:rPr>
          </w:rPrChange>
        </w:rPr>
        <w:t xml:space="preserve"> Cartagena </w:t>
      </w:r>
      <w:proofErr w:type="spellStart"/>
      <w:r w:rsidRPr="008A2A21">
        <w:rPr>
          <w:rFonts w:ascii="Times New Roman" w:hAnsi="Times New Roman" w:cs="Times New Roman"/>
          <w:lang w:val="en-GB"/>
          <w:rPrChange w:id="1747" w:author="mpb" w:date="2023-10-13T17:16:00Z">
            <w:rPr>
              <w:rFonts w:ascii="Times New Roman" w:hAnsi="Times New Roman" w:cs="Times New Roman"/>
              <w:sz w:val="20"/>
              <w:szCs w:val="20"/>
              <w:lang w:val="es-ES"/>
            </w:rPr>
          </w:rPrChange>
        </w:rPr>
        <w:t>durante</w:t>
      </w:r>
      <w:proofErr w:type="spellEnd"/>
      <w:r w:rsidRPr="008A2A21">
        <w:rPr>
          <w:rFonts w:ascii="Times New Roman" w:hAnsi="Times New Roman" w:cs="Times New Roman"/>
          <w:lang w:val="en-GB"/>
          <w:rPrChange w:id="1748" w:author="mpb" w:date="2023-10-13T17:16:00Z">
            <w:rPr>
              <w:rFonts w:ascii="Times New Roman" w:hAnsi="Times New Roman" w:cs="Times New Roman"/>
              <w:sz w:val="20"/>
              <w:szCs w:val="20"/>
              <w:lang w:val="es-ES"/>
            </w:rPr>
          </w:rPrChange>
        </w:rPr>
        <w:t xml:space="preserve"> la </w:t>
      </w:r>
      <w:proofErr w:type="spellStart"/>
      <w:r w:rsidRPr="008A2A21">
        <w:rPr>
          <w:rFonts w:ascii="Times New Roman" w:hAnsi="Times New Roman" w:cs="Times New Roman"/>
          <w:lang w:val="en-GB"/>
          <w:rPrChange w:id="1749" w:author="mpb" w:date="2023-10-13T17:16:00Z">
            <w:rPr>
              <w:rFonts w:ascii="Times New Roman" w:hAnsi="Times New Roman" w:cs="Times New Roman"/>
              <w:sz w:val="20"/>
              <w:szCs w:val="20"/>
              <w:lang w:val="es-ES"/>
            </w:rPr>
          </w:rPrChange>
        </w:rPr>
        <w:t>Edad</w:t>
      </w:r>
      <w:proofErr w:type="spellEnd"/>
      <w:r w:rsidRPr="008A2A21">
        <w:rPr>
          <w:rFonts w:ascii="Times New Roman" w:hAnsi="Times New Roman" w:cs="Times New Roman"/>
          <w:lang w:val="en-GB"/>
          <w:rPrChange w:id="1750"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1751" w:author="mpb" w:date="2023-10-13T17:16:00Z">
            <w:rPr>
              <w:rFonts w:ascii="Times New Roman" w:hAnsi="Times New Roman" w:cs="Times New Roman"/>
              <w:sz w:val="20"/>
              <w:szCs w:val="20"/>
              <w:lang w:val="es-ES"/>
            </w:rPr>
          </w:rPrChange>
        </w:rPr>
        <w:t>Moderna</w:t>
      </w:r>
      <w:proofErr w:type="spellEnd"/>
      <w:r w:rsidRPr="008A2A21">
        <w:rPr>
          <w:rFonts w:ascii="Times New Roman" w:hAnsi="Times New Roman" w:cs="Times New Roman"/>
          <w:lang w:val="en-GB"/>
          <w:rPrChange w:id="1752" w:author="mpb" w:date="2023-10-13T17:16:00Z">
            <w:rPr>
              <w:rFonts w:ascii="Times New Roman" w:hAnsi="Times New Roman" w:cs="Times New Roman"/>
              <w:sz w:val="20"/>
              <w:szCs w:val="20"/>
              <w:lang w:val="es-ES"/>
            </w:rPr>
          </w:rPrChange>
        </w:rPr>
        <w:t xml:space="preserve">”, in Rafaela </w:t>
      </w:r>
      <w:proofErr w:type="spellStart"/>
      <w:r w:rsidRPr="008A2A21">
        <w:rPr>
          <w:rFonts w:ascii="Times New Roman" w:hAnsi="Times New Roman" w:cs="Times New Roman"/>
          <w:lang w:val="en-GB"/>
          <w:rPrChange w:id="1753" w:author="mpb" w:date="2023-10-13T17:16:00Z">
            <w:rPr>
              <w:rFonts w:ascii="Times New Roman" w:hAnsi="Times New Roman" w:cs="Times New Roman"/>
              <w:sz w:val="20"/>
              <w:szCs w:val="20"/>
              <w:lang w:val="es-ES"/>
            </w:rPr>
          </w:rPrChange>
        </w:rPr>
        <w:t>Belvederi</w:t>
      </w:r>
      <w:proofErr w:type="spellEnd"/>
      <w:r w:rsidRPr="008A2A21">
        <w:rPr>
          <w:rFonts w:ascii="Times New Roman" w:hAnsi="Times New Roman" w:cs="Times New Roman"/>
          <w:lang w:val="en-GB"/>
          <w:rPrChange w:id="1754" w:author="mpb" w:date="2023-10-13T17:16:00Z">
            <w:rPr>
              <w:rFonts w:ascii="Times New Roman" w:hAnsi="Times New Roman" w:cs="Times New Roman"/>
              <w:sz w:val="20"/>
              <w:szCs w:val="20"/>
              <w:lang w:val="es-ES"/>
            </w:rPr>
          </w:rPrChange>
        </w:rPr>
        <w:t xml:space="preserve"> (ed.), </w:t>
      </w:r>
      <w:proofErr w:type="spellStart"/>
      <w:r w:rsidRPr="008A2A21">
        <w:rPr>
          <w:rFonts w:ascii="Times New Roman" w:hAnsi="Times New Roman" w:cs="Times New Roman"/>
          <w:i/>
          <w:lang w:val="en-GB"/>
          <w:rPrChange w:id="1755" w:author="mpb" w:date="2023-10-13T17:16:00Z">
            <w:rPr>
              <w:rFonts w:ascii="Times New Roman" w:hAnsi="Times New Roman" w:cs="Times New Roman"/>
              <w:i/>
              <w:sz w:val="20"/>
              <w:szCs w:val="20"/>
              <w:lang w:val="es-ES"/>
            </w:rPr>
          </w:rPrChange>
        </w:rPr>
        <w:t>Rapporti</w:t>
      </w:r>
      <w:proofErr w:type="spellEnd"/>
      <w:r w:rsidRPr="008A2A21">
        <w:rPr>
          <w:rFonts w:ascii="Times New Roman" w:hAnsi="Times New Roman" w:cs="Times New Roman"/>
          <w:i/>
          <w:lang w:val="en-GB"/>
          <w:rPrChange w:id="1756" w:author="mpb" w:date="2023-10-13T17:16:00Z">
            <w:rPr>
              <w:rFonts w:ascii="Times New Roman" w:hAnsi="Times New Roman" w:cs="Times New Roman"/>
              <w:i/>
              <w:sz w:val="20"/>
              <w:szCs w:val="20"/>
              <w:lang w:val="es-ES"/>
            </w:rPr>
          </w:rPrChange>
        </w:rPr>
        <w:t xml:space="preserve"> Genova-</w:t>
      </w:r>
      <w:proofErr w:type="spellStart"/>
      <w:r w:rsidRPr="008A2A21">
        <w:rPr>
          <w:rFonts w:ascii="Times New Roman" w:hAnsi="Times New Roman" w:cs="Times New Roman"/>
          <w:i/>
          <w:lang w:val="en-GB"/>
          <w:rPrChange w:id="1757" w:author="mpb" w:date="2023-10-13T17:16:00Z">
            <w:rPr>
              <w:rFonts w:ascii="Times New Roman" w:hAnsi="Times New Roman" w:cs="Times New Roman"/>
              <w:i/>
              <w:sz w:val="20"/>
              <w:szCs w:val="20"/>
              <w:lang w:val="es-ES"/>
            </w:rPr>
          </w:rPrChange>
        </w:rPr>
        <w:t>Mediterraneo</w:t>
      </w:r>
      <w:proofErr w:type="spellEnd"/>
      <w:r w:rsidRPr="008A2A21">
        <w:rPr>
          <w:rFonts w:ascii="Times New Roman" w:hAnsi="Times New Roman" w:cs="Times New Roman"/>
          <w:i/>
          <w:lang w:val="en-GB"/>
          <w:rPrChange w:id="1758" w:author="mpb" w:date="2023-10-13T17:16:00Z">
            <w:rPr>
              <w:rFonts w:ascii="Times New Roman" w:hAnsi="Times New Roman" w:cs="Times New Roman"/>
              <w:i/>
              <w:sz w:val="20"/>
              <w:szCs w:val="20"/>
              <w:lang w:val="es-ES"/>
            </w:rPr>
          </w:rPrChange>
        </w:rPr>
        <w:t>-</w:t>
      </w:r>
      <w:proofErr w:type="spellStart"/>
      <w:r w:rsidRPr="008A2A21">
        <w:rPr>
          <w:rFonts w:ascii="Times New Roman" w:hAnsi="Times New Roman" w:cs="Times New Roman"/>
          <w:i/>
          <w:lang w:val="en-GB"/>
          <w:rPrChange w:id="1759" w:author="mpb" w:date="2023-10-13T17:16:00Z">
            <w:rPr>
              <w:rFonts w:ascii="Times New Roman" w:hAnsi="Times New Roman" w:cs="Times New Roman"/>
              <w:i/>
              <w:sz w:val="20"/>
              <w:szCs w:val="20"/>
              <w:lang w:val="es-ES"/>
            </w:rPr>
          </w:rPrChange>
        </w:rPr>
        <w:t>Atlantico</w:t>
      </w:r>
      <w:proofErr w:type="spellEnd"/>
      <w:r w:rsidRPr="008A2A21">
        <w:rPr>
          <w:rFonts w:ascii="Times New Roman" w:hAnsi="Times New Roman" w:cs="Times New Roman"/>
          <w:i/>
          <w:lang w:val="en-GB"/>
          <w:rPrChange w:id="1760" w:author="mpb" w:date="2023-10-13T17:16:00Z">
            <w:rPr>
              <w:rFonts w:ascii="Times New Roman" w:hAnsi="Times New Roman" w:cs="Times New Roman"/>
              <w:i/>
              <w:sz w:val="20"/>
              <w:szCs w:val="20"/>
              <w:lang w:val="es-ES"/>
            </w:rPr>
          </w:rPrChange>
        </w:rPr>
        <w:t xml:space="preserve"> </w:t>
      </w:r>
      <w:proofErr w:type="spellStart"/>
      <w:r w:rsidRPr="008A2A21">
        <w:rPr>
          <w:rFonts w:ascii="Times New Roman" w:hAnsi="Times New Roman" w:cs="Times New Roman"/>
          <w:i/>
          <w:lang w:val="en-GB"/>
          <w:rPrChange w:id="1761" w:author="mpb" w:date="2023-10-13T17:16:00Z">
            <w:rPr>
              <w:rFonts w:ascii="Times New Roman" w:hAnsi="Times New Roman" w:cs="Times New Roman"/>
              <w:i/>
              <w:sz w:val="20"/>
              <w:szCs w:val="20"/>
              <w:lang w:val="es-ES"/>
            </w:rPr>
          </w:rPrChange>
        </w:rPr>
        <w:t>nell’Età</w:t>
      </w:r>
      <w:proofErr w:type="spellEnd"/>
      <w:r w:rsidRPr="008A2A21">
        <w:rPr>
          <w:rFonts w:ascii="Times New Roman" w:hAnsi="Times New Roman" w:cs="Times New Roman"/>
          <w:i/>
          <w:lang w:val="en-GB"/>
          <w:rPrChange w:id="1762" w:author="mpb" w:date="2023-10-13T17:16:00Z">
            <w:rPr>
              <w:rFonts w:ascii="Times New Roman" w:hAnsi="Times New Roman" w:cs="Times New Roman"/>
              <w:i/>
              <w:sz w:val="20"/>
              <w:szCs w:val="20"/>
              <w:lang w:val="es-ES"/>
            </w:rPr>
          </w:rPrChange>
        </w:rPr>
        <w:t xml:space="preserve"> </w:t>
      </w:r>
      <w:proofErr w:type="spellStart"/>
      <w:r w:rsidRPr="008A2A21">
        <w:rPr>
          <w:rFonts w:ascii="Times New Roman" w:hAnsi="Times New Roman" w:cs="Times New Roman"/>
          <w:i/>
          <w:lang w:val="en-GB"/>
          <w:rPrChange w:id="1763" w:author="mpb" w:date="2023-10-13T17:16:00Z">
            <w:rPr>
              <w:rFonts w:ascii="Times New Roman" w:hAnsi="Times New Roman" w:cs="Times New Roman"/>
              <w:i/>
              <w:sz w:val="20"/>
              <w:szCs w:val="20"/>
              <w:lang w:val="es-ES"/>
            </w:rPr>
          </w:rPrChange>
        </w:rPr>
        <w:t>Moderna</w:t>
      </w:r>
      <w:proofErr w:type="spellEnd"/>
      <w:r w:rsidRPr="008A2A21">
        <w:rPr>
          <w:rFonts w:ascii="Times New Roman" w:hAnsi="Times New Roman" w:cs="Times New Roman"/>
          <w:lang w:val="en-GB"/>
          <w:rPrChange w:id="1764" w:author="mpb" w:date="2023-10-13T17:16:00Z">
            <w:rPr>
              <w:rFonts w:ascii="Times New Roman" w:hAnsi="Times New Roman" w:cs="Times New Roman"/>
              <w:sz w:val="20"/>
              <w:szCs w:val="20"/>
              <w:lang w:val="es-ES"/>
            </w:rPr>
          </w:rPrChange>
        </w:rPr>
        <w:t xml:space="preserve"> (Genoa</w:t>
      </w:r>
      <w:ins w:id="1765" w:author="mpb" w:date="2023-10-13T17:28:00Z">
        <w:r>
          <w:rPr>
            <w:rFonts w:ascii="Times New Roman" w:hAnsi="Times New Roman" w:cs="Times New Roman"/>
            <w:lang w:val="en-GB"/>
          </w:rPr>
          <w:t>:</w:t>
        </w:r>
      </w:ins>
      <w:del w:id="1766" w:author="mpb" w:date="2023-10-13T17:28:00Z">
        <w:r w:rsidRPr="008A2A21" w:rsidDel="00702D14">
          <w:rPr>
            <w:rFonts w:ascii="Times New Roman" w:hAnsi="Times New Roman" w:cs="Times New Roman"/>
            <w:lang w:val="en-GB"/>
            <w:rPrChange w:id="1767" w:author="mpb" w:date="2023-10-13T17:16:00Z">
              <w:rPr>
                <w:rFonts w:ascii="Times New Roman" w:hAnsi="Times New Roman" w:cs="Times New Roman"/>
                <w:sz w:val="20"/>
                <w:szCs w:val="20"/>
                <w:lang w:val="es-ES"/>
              </w:rPr>
            </w:rPrChange>
          </w:rPr>
          <w:delText>,</w:delText>
        </w:r>
      </w:del>
      <w:r w:rsidRPr="008A2A21">
        <w:rPr>
          <w:rFonts w:ascii="Times New Roman" w:hAnsi="Times New Roman" w:cs="Times New Roman"/>
          <w:lang w:val="en-GB"/>
          <w:rPrChange w:id="1768"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1769" w:author="mpb" w:date="2023-10-13T17:16:00Z">
            <w:rPr>
              <w:rFonts w:ascii="Times New Roman" w:hAnsi="Times New Roman" w:cs="Times New Roman"/>
              <w:sz w:val="20"/>
              <w:szCs w:val="20"/>
              <w:lang w:val="es-ES"/>
            </w:rPr>
          </w:rPrChange>
        </w:rPr>
        <w:t>Università</w:t>
      </w:r>
      <w:proofErr w:type="spellEnd"/>
      <w:r w:rsidRPr="008A2A21">
        <w:rPr>
          <w:rFonts w:ascii="Times New Roman" w:hAnsi="Times New Roman" w:cs="Times New Roman"/>
          <w:lang w:val="en-GB"/>
          <w:rPrChange w:id="1770" w:author="mpb" w:date="2023-10-13T17:16:00Z">
            <w:rPr>
              <w:rFonts w:ascii="Times New Roman" w:hAnsi="Times New Roman" w:cs="Times New Roman"/>
              <w:sz w:val="20"/>
              <w:szCs w:val="20"/>
              <w:lang w:val="es-ES"/>
            </w:rPr>
          </w:rPrChange>
        </w:rPr>
        <w:t xml:space="preserve"> di Genova, 1990), 553–581; Manuel Bustos Rodríguez, </w:t>
      </w:r>
      <w:r w:rsidRPr="008A2A21">
        <w:rPr>
          <w:rFonts w:ascii="Times New Roman" w:hAnsi="Times New Roman" w:cs="Times New Roman"/>
          <w:i/>
          <w:lang w:val="en-GB"/>
          <w:rPrChange w:id="1771" w:author="mpb" w:date="2023-10-13T17:16:00Z">
            <w:rPr>
              <w:rFonts w:ascii="Times New Roman" w:hAnsi="Times New Roman" w:cs="Times New Roman"/>
              <w:i/>
              <w:sz w:val="20"/>
              <w:szCs w:val="20"/>
              <w:lang w:val="es-ES"/>
            </w:rPr>
          </w:rPrChange>
        </w:rPr>
        <w:t xml:space="preserve">Los </w:t>
      </w:r>
      <w:proofErr w:type="spellStart"/>
      <w:r w:rsidRPr="008A2A21">
        <w:rPr>
          <w:rFonts w:ascii="Times New Roman" w:hAnsi="Times New Roman" w:cs="Times New Roman"/>
          <w:i/>
          <w:lang w:val="en-GB"/>
          <w:rPrChange w:id="1772" w:author="mpb" w:date="2023-10-13T17:16:00Z">
            <w:rPr>
              <w:rFonts w:ascii="Times New Roman" w:hAnsi="Times New Roman" w:cs="Times New Roman"/>
              <w:i/>
              <w:sz w:val="20"/>
              <w:szCs w:val="20"/>
              <w:lang w:val="es-ES"/>
            </w:rPr>
          </w:rPrChange>
        </w:rPr>
        <w:t>comerciantes</w:t>
      </w:r>
      <w:proofErr w:type="spellEnd"/>
      <w:r w:rsidRPr="008A2A21">
        <w:rPr>
          <w:rFonts w:ascii="Times New Roman" w:hAnsi="Times New Roman" w:cs="Times New Roman"/>
          <w:i/>
          <w:lang w:val="en-GB"/>
          <w:rPrChange w:id="1773" w:author="mpb" w:date="2023-10-13T17:16:00Z">
            <w:rPr>
              <w:rFonts w:ascii="Times New Roman" w:hAnsi="Times New Roman" w:cs="Times New Roman"/>
              <w:i/>
              <w:sz w:val="20"/>
              <w:szCs w:val="20"/>
              <w:lang w:val="es-ES"/>
            </w:rPr>
          </w:rPrChange>
        </w:rPr>
        <w:t xml:space="preserve"> de la Carrera de </w:t>
      </w:r>
      <w:proofErr w:type="spellStart"/>
      <w:r w:rsidRPr="008A2A21">
        <w:rPr>
          <w:rFonts w:ascii="Times New Roman" w:hAnsi="Times New Roman" w:cs="Times New Roman"/>
          <w:i/>
          <w:lang w:val="en-GB"/>
          <w:rPrChange w:id="1774" w:author="mpb" w:date="2023-10-13T17:16:00Z">
            <w:rPr>
              <w:rFonts w:ascii="Times New Roman" w:hAnsi="Times New Roman" w:cs="Times New Roman"/>
              <w:i/>
              <w:sz w:val="20"/>
              <w:szCs w:val="20"/>
              <w:lang w:val="es-ES"/>
            </w:rPr>
          </w:rPrChange>
        </w:rPr>
        <w:t>Indias</w:t>
      </w:r>
      <w:proofErr w:type="spellEnd"/>
      <w:r w:rsidRPr="008A2A21">
        <w:rPr>
          <w:rFonts w:ascii="Times New Roman" w:hAnsi="Times New Roman" w:cs="Times New Roman"/>
          <w:i/>
          <w:lang w:val="en-GB"/>
          <w:rPrChange w:id="1775" w:author="mpb" w:date="2023-10-13T17:16:00Z">
            <w:rPr>
              <w:rFonts w:ascii="Times New Roman" w:hAnsi="Times New Roman" w:cs="Times New Roman"/>
              <w:i/>
              <w:sz w:val="20"/>
              <w:szCs w:val="20"/>
              <w:lang w:val="es-ES"/>
            </w:rPr>
          </w:rPrChange>
        </w:rPr>
        <w:t xml:space="preserve"> </w:t>
      </w:r>
      <w:proofErr w:type="spellStart"/>
      <w:r w:rsidRPr="008A2A21">
        <w:rPr>
          <w:rFonts w:ascii="Times New Roman" w:hAnsi="Times New Roman" w:cs="Times New Roman"/>
          <w:i/>
          <w:lang w:val="en-GB"/>
          <w:rPrChange w:id="1776" w:author="mpb" w:date="2023-10-13T17:16:00Z">
            <w:rPr>
              <w:rFonts w:ascii="Times New Roman" w:hAnsi="Times New Roman" w:cs="Times New Roman"/>
              <w:i/>
              <w:sz w:val="20"/>
              <w:szCs w:val="20"/>
              <w:lang w:val="es-ES"/>
            </w:rPr>
          </w:rPrChange>
        </w:rPr>
        <w:t>en</w:t>
      </w:r>
      <w:proofErr w:type="spellEnd"/>
      <w:r w:rsidRPr="008A2A21">
        <w:rPr>
          <w:rFonts w:ascii="Times New Roman" w:hAnsi="Times New Roman" w:cs="Times New Roman"/>
          <w:i/>
          <w:lang w:val="en-GB"/>
          <w:rPrChange w:id="1777" w:author="mpb" w:date="2023-10-13T17:16:00Z">
            <w:rPr>
              <w:rFonts w:ascii="Times New Roman" w:hAnsi="Times New Roman" w:cs="Times New Roman"/>
              <w:i/>
              <w:sz w:val="20"/>
              <w:szCs w:val="20"/>
              <w:lang w:val="es-ES"/>
            </w:rPr>
          </w:rPrChange>
        </w:rPr>
        <w:t xml:space="preserve"> el Cádiz del </w:t>
      </w:r>
      <w:proofErr w:type="spellStart"/>
      <w:r w:rsidRPr="008A2A21">
        <w:rPr>
          <w:rFonts w:ascii="Times New Roman" w:hAnsi="Times New Roman" w:cs="Times New Roman"/>
          <w:i/>
          <w:lang w:val="en-GB"/>
          <w:rPrChange w:id="1778" w:author="mpb" w:date="2023-10-13T17:16:00Z">
            <w:rPr>
              <w:rFonts w:ascii="Times New Roman" w:hAnsi="Times New Roman" w:cs="Times New Roman"/>
              <w:i/>
              <w:sz w:val="20"/>
              <w:szCs w:val="20"/>
              <w:lang w:val="es-ES"/>
            </w:rPr>
          </w:rPrChange>
        </w:rPr>
        <w:t>siglo</w:t>
      </w:r>
      <w:proofErr w:type="spellEnd"/>
      <w:r w:rsidRPr="008A2A21">
        <w:rPr>
          <w:rFonts w:ascii="Times New Roman" w:hAnsi="Times New Roman" w:cs="Times New Roman"/>
          <w:i/>
          <w:lang w:val="en-GB"/>
          <w:rPrChange w:id="1779" w:author="mpb" w:date="2023-10-13T17:16:00Z">
            <w:rPr>
              <w:rFonts w:ascii="Times New Roman" w:hAnsi="Times New Roman" w:cs="Times New Roman"/>
              <w:i/>
              <w:sz w:val="20"/>
              <w:szCs w:val="20"/>
              <w:lang w:val="es-ES"/>
            </w:rPr>
          </w:rPrChange>
        </w:rPr>
        <w:t xml:space="preserve"> XVIII</w:t>
      </w:r>
      <w:r w:rsidRPr="008A2A21">
        <w:rPr>
          <w:rFonts w:ascii="Times New Roman" w:hAnsi="Times New Roman" w:cs="Times New Roman"/>
          <w:lang w:val="en-GB"/>
          <w:rPrChange w:id="1780" w:author="mpb" w:date="2023-10-13T17:16:00Z">
            <w:rPr>
              <w:rFonts w:ascii="Times New Roman" w:hAnsi="Times New Roman" w:cs="Times New Roman"/>
              <w:sz w:val="20"/>
              <w:szCs w:val="20"/>
              <w:lang w:val="es-ES"/>
            </w:rPr>
          </w:rPrChange>
        </w:rPr>
        <w:t xml:space="preserve"> (Cádiz: Universidad de Cádiz, 1995); </w:t>
      </w:r>
      <w:ins w:id="1781" w:author="mpb" w:date="2023-10-13T17:29:00Z">
        <w:r w:rsidRPr="00A57D5D">
          <w:rPr>
            <w:rFonts w:ascii="Times New Roman" w:hAnsi="Times New Roman" w:cs="Times New Roman"/>
            <w:lang w:val="es-ES"/>
          </w:rPr>
          <w:t xml:space="preserve">Ana Crespo Solana, </w:t>
        </w:r>
        <w:r w:rsidRPr="00A57D5D">
          <w:rPr>
            <w:rFonts w:ascii="Times New Roman" w:hAnsi="Times New Roman" w:cs="Times New Roman"/>
            <w:i/>
            <w:lang w:val="es-ES"/>
          </w:rPr>
          <w:t>El comercio marítimo entre Cádiz y Ámsterdam, 1713</w:t>
        </w:r>
        <w:r>
          <w:rPr>
            <w:rFonts w:ascii="Times New Roman" w:hAnsi="Times New Roman" w:cs="Times New Roman"/>
            <w:i/>
            <w:lang w:val="es-ES"/>
          </w:rPr>
          <w:t>–</w:t>
        </w:r>
        <w:r w:rsidRPr="00A57D5D">
          <w:rPr>
            <w:rFonts w:ascii="Times New Roman" w:hAnsi="Times New Roman" w:cs="Times New Roman"/>
            <w:i/>
            <w:lang w:val="es-ES"/>
          </w:rPr>
          <w:t>1778</w:t>
        </w:r>
        <w:r w:rsidRPr="00A57D5D">
          <w:rPr>
            <w:rFonts w:ascii="Times New Roman" w:hAnsi="Times New Roman" w:cs="Times New Roman"/>
            <w:lang w:val="es-ES"/>
          </w:rPr>
          <w:t xml:space="preserve"> (Madrid: Banco de España, 2000) and </w:t>
        </w:r>
        <w:r w:rsidRPr="00A57D5D">
          <w:rPr>
            <w:rFonts w:ascii="Times New Roman" w:hAnsi="Times New Roman" w:cs="Times New Roman"/>
            <w:i/>
            <w:lang w:val="es-ES"/>
          </w:rPr>
          <w:t>Entre Cádiz y los Países Bajos: una comunidad mercantil en la ciudad de la Ilustración</w:t>
        </w:r>
        <w:r w:rsidRPr="00A57D5D">
          <w:rPr>
            <w:rFonts w:ascii="Times New Roman" w:hAnsi="Times New Roman" w:cs="Times New Roman"/>
            <w:lang w:val="es-ES"/>
          </w:rPr>
          <w:t xml:space="preserve"> (Cádiz: Fundación Municipal de Cultura, Cátedra Adolfo de Castro, 2001) and </w:t>
        </w:r>
        <w:r w:rsidRPr="00A57D5D">
          <w:rPr>
            <w:rFonts w:ascii="Times New Roman" w:hAnsi="Times New Roman" w:cs="Times New Roman"/>
            <w:i/>
            <w:lang w:val="es-ES"/>
          </w:rPr>
          <w:t>Comunidades transnacionales. Colonias de mercaderes extranjeros en el Mundo Atlántico (1500</w:t>
        </w:r>
        <w:r>
          <w:rPr>
            <w:rFonts w:ascii="Times New Roman" w:hAnsi="Times New Roman" w:cs="Times New Roman"/>
            <w:i/>
            <w:lang w:val="es-ES"/>
          </w:rPr>
          <w:t>–</w:t>
        </w:r>
        <w:r w:rsidRPr="00A57D5D">
          <w:rPr>
            <w:rFonts w:ascii="Times New Roman" w:hAnsi="Times New Roman" w:cs="Times New Roman"/>
            <w:i/>
            <w:lang w:val="es-ES"/>
          </w:rPr>
          <w:t>1830)</w:t>
        </w:r>
        <w:r w:rsidRPr="00A57D5D">
          <w:rPr>
            <w:rFonts w:ascii="Times New Roman" w:hAnsi="Times New Roman" w:cs="Times New Roman"/>
            <w:lang w:val="es-ES"/>
          </w:rPr>
          <w:t xml:space="preserve"> (Madrid: Doce Calles, 2010); Manuel Díaz Ordóñez, “El riesgo de contratar con el enemigo. Suministros ingleses para la Armada Real española en el siglo XVIII,” </w:t>
        </w:r>
        <w:r w:rsidRPr="00A57D5D">
          <w:rPr>
            <w:rFonts w:ascii="Times New Roman" w:hAnsi="Times New Roman" w:cs="Times New Roman"/>
            <w:i/>
            <w:lang w:val="es-ES"/>
          </w:rPr>
          <w:t>Revista de Historia naval</w:t>
        </w:r>
        <w:r w:rsidRPr="00A57D5D">
          <w:rPr>
            <w:rFonts w:ascii="Times New Roman" w:hAnsi="Times New Roman" w:cs="Times New Roman"/>
            <w:lang w:val="es-ES"/>
          </w:rPr>
          <w:t xml:space="preserve"> 21, no. 80 (2003), 65</w:t>
        </w:r>
        <w:r>
          <w:rPr>
            <w:rFonts w:ascii="Times New Roman" w:hAnsi="Times New Roman" w:cs="Times New Roman"/>
            <w:lang w:val="es-ES"/>
          </w:rPr>
          <w:t>–</w:t>
        </w:r>
        <w:r w:rsidRPr="00A57D5D">
          <w:rPr>
            <w:rFonts w:ascii="Times New Roman" w:hAnsi="Times New Roman" w:cs="Times New Roman"/>
            <w:lang w:val="es-ES"/>
          </w:rPr>
          <w:t>74</w:t>
        </w:r>
      </w:ins>
      <w:del w:id="1782" w:author="mpb" w:date="2023-10-13T17:29:00Z">
        <w:r w:rsidRPr="008A2A21" w:rsidDel="000471D6">
          <w:rPr>
            <w:rFonts w:ascii="Times New Roman" w:hAnsi="Times New Roman" w:cs="Times New Roman"/>
            <w:lang w:val="en-GB"/>
            <w:rPrChange w:id="1783" w:author="mpb" w:date="2023-10-13T17:16:00Z">
              <w:rPr>
                <w:rFonts w:ascii="Times New Roman" w:hAnsi="Times New Roman" w:cs="Times New Roman"/>
                <w:sz w:val="20"/>
                <w:szCs w:val="20"/>
                <w:lang w:val="es-ES"/>
              </w:rPr>
            </w:rPrChange>
          </w:rPr>
          <w:delText xml:space="preserve">Ana Crespo Solana, </w:delText>
        </w:r>
        <w:r w:rsidRPr="008A2A21" w:rsidDel="000471D6">
          <w:rPr>
            <w:rFonts w:ascii="Times New Roman" w:hAnsi="Times New Roman" w:cs="Times New Roman"/>
            <w:i/>
            <w:lang w:val="en-GB"/>
            <w:rPrChange w:id="1784" w:author="mpb" w:date="2023-10-13T17:16:00Z">
              <w:rPr>
                <w:rFonts w:ascii="Times New Roman" w:hAnsi="Times New Roman" w:cs="Times New Roman"/>
                <w:i/>
                <w:sz w:val="20"/>
                <w:szCs w:val="20"/>
                <w:lang w:val="es-ES"/>
              </w:rPr>
            </w:rPrChange>
          </w:rPr>
          <w:delText>El comercio marítimo entre Cádiz y Ámsterdam, 1713–1778</w:delText>
        </w:r>
        <w:r w:rsidRPr="008A2A21" w:rsidDel="000471D6">
          <w:rPr>
            <w:rFonts w:ascii="Times New Roman" w:hAnsi="Times New Roman" w:cs="Times New Roman"/>
            <w:lang w:val="en-GB"/>
            <w:rPrChange w:id="1785" w:author="mpb" w:date="2023-10-13T17:16:00Z">
              <w:rPr>
                <w:rFonts w:ascii="Times New Roman" w:hAnsi="Times New Roman" w:cs="Times New Roman"/>
                <w:sz w:val="20"/>
                <w:szCs w:val="20"/>
                <w:lang w:val="es-ES"/>
              </w:rPr>
            </w:rPrChange>
          </w:rPr>
          <w:delText xml:space="preserve"> (Madrid: Banco de España, 2000) and </w:delText>
        </w:r>
        <w:r w:rsidRPr="008A2A21" w:rsidDel="000471D6">
          <w:rPr>
            <w:rFonts w:ascii="Times New Roman" w:hAnsi="Times New Roman" w:cs="Times New Roman"/>
            <w:i/>
            <w:lang w:val="en-GB"/>
            <w:rPrChange w:id="1786" w:author="mpb" w:date="2023-10-13T17:16:00Z">
              <w:rPr>
                <w:rFonts w:ascii="Times New Roman" w:hAnsi="Times New Roman" w:cs="Times New Roman"/>
                <w:i/>
                <w:sz w:val="20"/>
                <w:szCs w:val="20"/>
                <w:lang w:val="es-ES"/>
              </w:rPr>
            </w:rPrChange>
          </w:rPr>
          <w:delText xml:space="preserve">Entre Cádiz y los Países Bajos: una comunidad </w:delText>
        </w:r>
      </w:del>
      <w:del w:id="1787" w:author="mpb" w:date="2023-10-13T16:51:00Z">
        <w:r w:rsidRPr="008A2A21" w:rsidDel="001930BB">
          <w:rPr>
            <w:rFonts w:ascii="Times New Roman" w:hAnsi="Times New Roman" w:cs="Times New Roman"/>
            <w:i/>
            <w:lang w:val="en-GB"/>
            <w:rPrChange w:id="1788" w:author="mpb" w:date="2023-10-13T17:16:00Z">
              <w:rPr>
                <w:rFonts w:ascii="Times New Roman" w:hAnsi="Times New Roman" w:cs="Times New Roman"/>
                <w:i/>
                <w:sz w:val="20"/>
                <w:szCs w:val="20"/>
                <w:lang w:val="es-ES"/>
              </w:rPr>
            </w:rPrChange>
          </w:rPr>
          <w:delText>mercantil</w:delText>
        </w:r>
      </w:del>
      <w:del w:id="1789" w:author="mpb" w:date="2023-10-13T17:29:00Z">
        <w:r w:rsidRPr="008A2A21" w:rsidDel="000471D6">
          <w:rPr>
            <w:rFonts w:ascii="Times New Roman" w:hAnsi="Times New Roman" w:cs="Times New Roman"/>
            <w:i/>
            <w:lang w:val="en-GB"/>
            <w:rPrChange w:id="1790" w:author="mpb" w:date="2023-10-13T17:16:00Z">
              <w:rPr>
                <w:rFonts w:ascii="Times New Roman" w:hAnsi="Times New Roman" w:cs="Times New Roman"/>
                <w:i/>
                <w:sz w:val="20"/>
                <w:szCs w:val="20"/>
                <w:lang w:val="es-ES"/>
              </w:rPr>
            </w:rPrChange>
          </w:rPr>
          <w:delText xml:space="preserve"> en la ciudad de la Ilustración</w:delText>
        </w:r>
        <w:r w:rsidRPr="008A2A21" w:rsidDel="000471D6">
          <w:rPr>
            <w:rFonts w:ascii="Times New Roman" w:hAnsi="Times New Roman" w:cs="Times New Roman"/>
            <w:lang w:val="en-GB"/>
            <w:rPrChange w:id="1791" w:author="mpb" w:date="2023-10-13T17:16:00Z">
              <w:rPr>
                <w:rFonts w:ascii="Times New Roman" w:hAnsi="Times New Roman" w:cs="Times New Roman"/>
                <w:sz w:val="20"/>
                <w:szCs w:val="20"/>
                <w:lang w:val="es-ES"/>
              </w:rPr>
            </w:rPrChange>
          </w:rPr>
          <w:delText xml:space="preserve"> (Cádiz: Fundación Municipal de Cultura, Cátedra Adolfo de Castro, 2001) and </w:delText>
        </w:r>
        <w:r w:rsidRPr="008A2A21" w:rsidDel="000471D6">
          <w:rPr>
            <w:rFonts w:ascii="Times New Roman" w:hAnsi="Times New Roman" w:cs="Times New Roman"/>
            <w:i/>
            <w:lang w:val="en-GB"/>
            <w:rPrChange w:id="1792" w:author="mpb" w:date="2023-10-13T17:16:00Z">
              <w:rPr>
                <w:rFonts w:ascii="Times New Roman" w:hAnsi="Times New Roman" w:cs="Times New Roman"/>
                <w:i/>
                <w:sz w:val="20"/>
                <w:szCs w:val="20"/>
                <w:lang w:val="es-ES"/>
              </w:rPr>
            </w:rPrChange>
          </w:rPr>
          <w:delText>Comunidades transnacionales. Colonias de mercaderes extranjeros en el Mundo Atlántico (1500–1830)</w:delText>
        </w:r>
        <w:r w:rsidRPr="008A2A21" w:rsidDel="000471D6">
          <w:rPr>
            <w:rFonts w:ascii="Times New Roman" w:hAnsi="Times New Roman" w:cs="Times New Roman"/>
            <w:lang w:val="en-GB"/>
            <w:rPrChange w:id="1793" w:author="mpb" w:date="2023-10-13T17:16:00Z">
              <w:rPr>
                <w:rFonts w:ascii="Times New Roman" w:hAnsi="Times New Roman" w:cs="Times New Roman"/>
                <w:sz w:val="20"/>
                <w:szCs w:val="20"/>
                <w:lang w:val="es-ES"/>
              </w:rPr>
            </w:rPrChange>
          </w:rPr>
          <w:delText xml:space="preserve"> (Madrid: Doce Calles, 2010); Manuel Díaz Ordóñez, “El riesgo de contratar con el enemigo. Suministros ingleses para la Armada Real </w:delText>
        </w:r>
      </w:del>
      <w:del w:id="1794" w:author="mpb" w:date="2023-10-13T16:51:00Z">
        <w:r w:rsidRPr="008A2A21" w:rsidDel="001930BB">
          <w:rPr>
            <w:rFonts w:ascii="Times New Roman" w:hAnsi="Times New Roman" w:cs="Times New Roman"/>
            <w:lang w:val="en-GB"/>
            <w:rPrChange w:id="1795" w:author="mpb" w:date="2023-10-13T17:16:00Z">
              <w:rPr>
                <w:rFonts w:ascii="Times New Roman" w:hAnsi="Times New Roman" w:cs="Times New Roman"/>
                <w:sz w:val="20"/>
                <w:szCs w:val="20"/>
                <w:lang w:val="es-ES"/>
              </w:rPr>
            </w:rPrChange>
          </w:rPr>
          <w:delText>española</w:delText>
        </w:r>
      </w:del>
      <w:del w:id="1796" w:author="mpb" w:date="2023-10-13T17:29:00Z">
        <w:r w:rsidRPr="008A2A21" w:rsidDel="000471D6">
          <w:rPr>
            <w:rFonts w:ascii="Times New Roman" w:hAnsi="Times New Roman" w:cs="Times New Roman"/>
            <w:lang w:val="en-GB"/>
            <w:rPrChange w:id="1797" w:author="mpb" w:date="2023-10-13T17:16:00Z">
              <w:rPr>
                <w:rFonts w:ascii="Times New Roman" w:hAnsi="Times New Roman" w:cs="Times New Roman"/>
                <w:sz w:val="20"/>
                <w:szCs w:val="20"/>
                <w:lang w:val="es-ES"/>
              </w:rPr>
            </w:rPrChange>
          </w:rPr>
          <w:delText xml:space="preserve"> en el siglo XVIII,”</w:delText>
        </w:r>
      </w:del>
      <w:ins w:id="1798" w:author="mac_pro" w:date="2023-10-13T00:25:00Z">
        <w:del w:id="1799" w:author="mpb" w:date="2023-10-13T17:29:00Z">
          <w:r w:rsidRPr="008A2A21" w:rsidDel="000471D6">
            <w:rPr>
              <w:rFonts w:ascii="Times New Roman" w:hAnsi="Times New Roman" w:cs="Times New Roman"/>
              <w:lang w:val="en-GB"/>
              <w:rPrChange w:id="1800" w:author="mpb" w:date="2023-10-13T17:16:00Z">
                <w:rPr>
                  <w:rFonts w:ascii="Times New Roman" w:hAnsi="Times New Roman" w:cs="Times New Roman"/>
                  <w:sz w:val="20"/>
                  <w:szCs w:val="20"/>
                  <w:lang w:val="es-ES"/>
                </w:rPr>
              </w:rPrChange>
            </w:rPr>
            <w:delText>”,</w:delText>
          </w:r>
        </w:del>
      </w:ins>
      <w:del w:id="1801" w:author="mpb" w:date="2023-10-13T17:29:00Z">
        <w:r w:rsidRPr="008A2A21" w:rsidDel="000471D6">
          <w:rPr>
            <w:rFonts w:ascii="Times New Roman" w:hAnsi="Times New Roman" w:cs="Times New Roman"/>
            <w:lang w:val="en-GB"/>
            <w:rPrChange w:id="1802" w:author="mpb" w:date="2023-10-13T17:16:00Z">
              <w:rPr>
                <w:rFonts w:ascii="Times New Roman" w:hAnsi="Times New Roman" w:cs="Times New Roman"/>
                <w:sz w:val="20"/>
                <w:szCs w:val="20"/>
                <w:lang w:val="es-ES"/>
              </w:rPr>
            </w:rPrChange>
          </w:rPr>
          <w:delText xml:space="preserve"> </w:delText>
        </w:r>
        <w:r w:rsidRPr="008A2A21" w:rsidDel="000471D6">
          <w:rPr>
            <w:rFonts w:ascii="Times New Roman" w:hAnsi="Times New Roman" w:cs="Times New Roman"/>
            <w:i/>
            <w:lang w:val="en-GB"/>
            <w:rPrChange w:id="1803" w:author="mpb" w:date="2023-10-13T17:16:00Z">
              <w:rPr>
                <w:rFonts w:ascii="Times New Roman" w:hAnsi="Times New Roman" w:cs="Times New Roman"/>
                <w:i/>
                <w:sz w:val="20"/>
                <w:szCs w:val="20"/>
                <w:lang w:val="es-ES"/>
              </w:rPr>
            </w:rPrChange>
          </w:rPr>
          <w:delText>Revista de Historia naval</w:delText>
        </w:r>
        <w:r w:rsidRPr="008A2A21" w:rsidDel="000471D6">
          <w:rPr>
            <w:rFonts w:ascii="Times New Roman" w:hAnsi="Times New Roman" w:cs="Times New Roman"/>
            <w:lang w:val="en-GB"/>
            <w:rPrChange w:id="1804" w:author="mpb" w:date="2023-10-13T17:16:00Z">
              <w:rPr>
                <w:rFonts w:ascii="Times New Roman" w:hAnsi="Times New Roman" w:cs="Times New Roman"/>
                <w:sz w:val="20"/>
                <w:szCs w:val="20"/>
                <w:lang w:val="es-ES"/>
              </w:rPr>
            </w:rPrChange>
          </w:rPr>
          <w:delText xml:space="preserve"> 21, no. 80 (2003), 65–74</w:delText>
        </w:r>
      </w:del>
      <w:r w:rsidRPr="008A2A21">
        <w:rPr>
          <w:rFonts w:ascii="Times New Roman" w:hAnsi="Times New Roman" w:cs="Times New Roman"/>
          <w:lang w:val="en-GB"/>
          <w:rPrChange w:id="1805" w:author="mpb" w:date="2023-10-13T17:16:00Z">
            <w:rPr>
              <w:rFonts w:ascii="Times New Roman" w:hAnsi="Times New Roman" w:cs="Times New Roman"/>
              <w:sz w:val="20"/>
              <w:szCs w:val="20"/>
              <w:lang w:val="es-ES"/>
            </w:rPr>
          </w:rPrChange>
        </w:rPr>
        <w:t>.</w:t>
      </w:r>
    </w:p>
  </w:footnote>
  <w:footnote w:id="34">
    <w:p w14:paraId="2EDAB00D" w14:textId="48FE2525" w:rsidR="001569C8" w:rsidRPr="008A2A21" w:rsidRDefault="001569C8">
      <w:pPr>
        <w:pStyle w:val="NoSpacing"/>
        <w:ind w:left="708" w:hanging="708"/>
        <w:jc w:val="both"/>
        <w:rPr>
          <w:rFonts w:ascii="Times New Roman" w:hAnsi="Times New Roman" w:cs="Times New Roman"/>
          <w:lang w:val="en-GB"/>
          <w:rPrChange w:id="1807" w:author="mpb" w:date="2023-10-13T17:16:00Z">
            <w:rPr>
              <w:rFonts w:ascii="Times New Roman" w:hAnsi="Times New Roman" w:cs="Times New Roman"/>
              <w:sz w:val="20"/>
              <w:szCs w:val="20"/>
              <w:lang w:val="en-GB"/>
            </w:rPr>
          </w:rPrChange>
        </w:rPr>
        <w:pPrChange w:id="1808" w:author="mac_pro" w:date="2023-10-12T23:54:00Z">
          <w:pPr>
            <w:pStyle w:val="NoSpacing"/>
            <w:jc w:val="both"/>
          </w:pPr>
        </w:pPrChange>
      </w:pPr>
      <w:r w:rsidRPr="008A2A21">
        <w:rPr>
          <w:rStyle w:val="FootnoteReference"/>
          <w:rFonts w:ascii="Times New Roman" w:hAnsi="Times New Roman" w:cs="Times New Roman"/>
          <w:vertAlign w:val="baseline"/>
          <w:lang w:val="en-GB"/>
          <w:rPrChange w:id="1809" w:author="mpb" w:date="2023-10-13T17:16:00Z">
            <w:rPr>
              <w:rStyle w:val="FootnoteReference"/>
              <w:rFonts w:ascii="Times New Roman" w:hAnsi="Times New Roman" w:cs="Times New Roman"/>
              <w:sz w:val="20"/>
              <w:szCs w:val="20"/>
              <w:lang w:val="en-GB"/>
            </w:rPr>
          </w:rPrChange>
        </w:rPr>
        <w:footnoteRef/>
      </w:r>
      <w:ins w:id="1810" w:author="mac_pro" w:date="2023-10-13T00:19:00Z">
        <w:r w:rsidRPr="008A2A21">
          <w:rPr>
            <w:rFonts w:ascii="Times New Roman" w:hAnsi="Times New Roman" w:cs="Times New Roman"/>
            <w:lang w:val="en-GB"/>
            <w:rPrChange w:id="1811" w:author="mpb" w:date="2023-10-13T17:16:00Z">
              <w:rPr>
                <w:rFonts w:ascii="Times New Roman" w:hAnsi="Times New Roman" w:cs="Times New Roman"/>
                <w:sz w:val="20"/>
                <w:szCs w:val="20"/>
                <w:lang w:val="en-GB"/>
              </w:rPr>
            </w:rPrChange>
          </w:rPr>
          <w:tab/>
        </w:r>
      </w:ins>
      <w:del w:id="1812" w:author="mac_pro" w:date="2023-10-13T00:19:00Z">
        <w:r w:rsidRPr="008A2A21" w:rsidDel="004D6749">
          <w:rPr>
            <w:rFonts w:ascii="Times New Roman" w:hAnsi="Times New Roman" w:cs="Times New Roman"/>
            <w:lang w:val="en-GB"/>
            <w:rPrChange w:id="1813" w:author="mpb" w:date="2023-10-13T17:16:00Z">
              <w:rPr>
                <w:rFonts w:ascii="Times New Roman" w:hAnsi="Times New Roman" w:cs="Times New Roman"/>
                <w:sz w:val="20"/>
                <w:szCs w:val="20"/>
                <w:lang w:val="en-GB"/>
              </w:rPr>
            </w:rPrChange>
          </w:rPr>
          <w:delText xml:space="preserve"> </w:delText>
        </w:r>
      </w:del>
      <w:r w:rsidRPr="008A2A21">
        <w:rPr>
          <w:rFonts w:ascii="Times New Roman" w:hAnsi="Times New Roman" w:cs="Times New Roman"/>
          <w:lang w:val="en-GB"/>
          <w:rPrChange w:id="1814" w:author="mpb" w:date="2023-10-13T17:16:00Z">
            <w:rPr>
              <w:rFonts w:ascii="Times New Roman" w:hAnsi="Times New Roman" w:cs="Times New Roman"/>
              <w:sz w:val="20"/>
              <w:szCs w:val="20"/>
              <w:lang w:val="en-GB"/>
            </w:rPr>
          </w:rPrChange>
        </w:rPr>
        <w:t xml:space="preserve">Joseph </w:t>
      </w:r>
      <w:proofErr w:type="spellStart"/>
      <w:r w:rsidRPr="008A2A21">
        <w:rPr>
          <w:rFonts w:ascii="Times New Roman" w:hAnsi="Times New Roman" w:cs="Times New Roman"/>
          <w:lang w:val="en-GB"/>
          <w:rPrChange w:id="1815" w:author="mpb" w:date="2023-10-13T17:16:00Z">
            <w:rPr>
              <w:rFonts w:ascii="Times New Roman" w:hAnsi="Times New Roman" w:cs="Times New Roman"/>
              <w:sz w:val="20"/>
              <w:szCs w:val="20"/>
              <w:lang w:val="en-GB"/>
            </w:rPr>
          </w:rPrChange>
        </w:rPr>
        <w:t>Marcerano</w:t>
      </w:r>
      <w:proofErr w:type="spellEnd"/>
      <w:r w:rsidRPr="008A2A21">
        <w:rPr>
          <w:rFonts w:ascii="Times New Roman" w:hAnsi="Times New Roman" w:cs="Times New Roman"/>
          <w:lang w:val="en-GB"/>
          <w:rPrChange w:id="1816" w:author="mpb" w:date="2023-10-13T17:16:00Z">
            <w:rPr>
              <w:rFonts w:ascii="Times New Roman" w:hAnsi="Times New Roman" w:cs="Times New Roman"/>
              <w:sz w:val="20"/>
              <w:szCs w:val="20"/>
              <w:lang w:val="en-GB"/>
            </w:rPr>
          </w:rPrChange>
        </w:rPr>
        <w:t xml:space="preserve"> was awarded an </w:t>
      </w:r>
      <w:r w:rsidRPr="008A2A21">
        <w:rPr>
          <w:rFonts w:ascii="Times New Roman" w:hAnsi="Times New Roman" w:cs="Times New Roman"/>
          <w:i/>
          <w:iCs/>
          <w:lang w:val="en-GB"/>
          <w:rPrChange w:id="1817" w:author="mpb" w:date="2023-10-13T17:16:00Z">
            <w:rPr>
              <w:rFonts w:ascii="Times New Roman" w:hAnsi="Times New Roman" w:cs="Times New Roman"/>
              <w:i/>
              <w:iCs/>
              <w:sz w:val="20"/>
              <w:szCs w:val="20"/>
              <w:lang w:val="en-GB"/>
            </w:rPr>
          </w:rPrChange>
        </w:rPr>
        <w:t>asiento</w:t>
      </w:r>
      <w:r w:rsidRPr="008A2A21">
        <w:rPr>
          <w:rFonts w:ascii="Times New Roman" w:hAnsi="Times New Roman" w:cs="Times New Roman"/>
          <w:lang w:val="en-GB"/>
          <w:rPrChange w:id="1818" w:author="mpb" w:date="2023-10-13T17:16:00Z">
            <w:rPr>
              <w:rFonts w:ascii="Times New Roman" w:hAnsi="Times New Roman" w:cs="Times New Roman"/>
              <w:sz w:val="20"/>
              <w:szCs w:val="20"/>
              <w:lang w:val="en-GB"/>
            </w:rPr>
          </w:rPrChange>
        </w:rPr>
        <w:t xml:space="preserve"> to supply the department of Cartagena with Romanian wood for six years, beginning on 1 January 1761. Baltazar </w:t>
      </w:r>
      <w:proofErr w:type="spellStart"/>
      <w:r w:rsidRPr="008A2A21">
        <w:rPr>
          <w:rFonts w:ascii="Times New Roman" w:hAnsi="Times New Roman" w:cs="Times New Roman"/>
          <w:lang w:val="en-GB"/>
          <w:rPrChange w:id="1819" w:author="mpb" w:date="2023-10-13T17:16:00Z">
            <w:rPr>
              <w:rFonts w:ascii="Times New Roman" w:hAnsi="Times New Roman" w:cs="Times New Roman"/>
              <w:sz w:val="20"/>
              <w:szCs w:val="20"/>
              <w:lang w:val="en-GB"/>
            </w:rPr>
          </w:rPrChange>
        </w:rPr>
        <w:t>Castellini</w:t>
      </w:r>
      <w:proofErr w:type="spellEnd"/>
      <w:r w:rsidRPr="008A2A21">
        <w:rPr>
          <w:rFonts w:ascii="Times New Roman" w:hAnsi="Times New Roman" w:cs="Times New Roman"/>
          <w:lang w:val="en-GB"/>
          <w:rPrChange w:id="1820" w:author="mpb" w:date="2023-10-13T17:16:00Z">
            <w:rPr>
              <w:rFonts w:ascii="Times New Roman" w:hAnsi="Times New Roman" w:cs="Times New Roman"/>
              <w:sz w:val="20"/>
              <w:szCs w:val="20"/>
              <w:lang w:val="en-GB"/>
            </w:rPr>
          </w:rPrChange>
        </w:rPr>
        <w:t xml:space="preserve"> and Carlos </w:t>
      </w:r>
      <w:proofErr w:type="spellStart"/>
      <w:r w:rsidRPr="008A2A21">
        <w:rPr>
          <w:rFonts w:ascii="Times New Roman" w:hAnsi="Times New Roman" w:cs="Times New Roman"/>
          <w:lang w:val="en-GB"/>
          <w:rPrChange w:id="1821" w:author="mpb" w:date="2023-10-13T17:16:00Z">
            <w:rPr>
              <w:rFonts w:ascii="Times New Roman" w:hAnsi="Times New Roman" w:cs="Times New Roman"/>
              <w:sz w:val="20"/>
              <w:szCs w:val="20"/>
              <w:lang w:val="en-GB"/>
            </w:rPr>
          </w:rPrChange>
        </w:rPr>
        <w:t>María</w:t>
      </w:r>
      <w:proofErr w:type="spellEnd"/>
      <w:r w:rsidRPr="008A2A21">
        <w:rPr>
          <w:rFonts w:ascii="Times New Roman" w:hAnsi="Times New Roman" w:cs="Times New Roman"/>
          <w:lang w:val="en-GB"/>
          <w:rPrChange w:id="1822" w:author="mpb" w:date="2023-10-13T17:16:00Z">
            <w:rPr>
              <w:rFonts w:ascii="Times New Roman" w:hAnsi="Times New Roman" w:cs="Times New Roman"/>
              <w:sz w:val="20"/>
              <w:szCs w:val="20"/>
              <w:lang w:val="en-GB"/>
            </w:rPr>
          </w:rPrChange>
        </w:rPr>
        <w:t xml:space="preserve"> </w:t>
      </w:r>
      <w:proofErr w:type="spellStart"/>
      <w:r w:rsidRPr="008A2A21">
        <w:rPr>
          <w:rFonts w:ascii="Times New Roman" w:hAnsi="Times New Roman" w:cs="Times New Roman"/>
          <w:lang w:val="en-GB"/>
          <w:rPrChange w:id="1823" w:author="mpb" w:date="2023-10-13T17:16:00Z">
            <w:rPr>
              <w:rFonts w:ascii="Times New Roman" w:hAnsi="Times New Roman" w:cs="Times New Roman"/>
              <w:sz w:val="20"/>
              <w:szCs w:val="20"/>
              <w:lang w:val="en-GB"/>
            </w:rPr>
          </w:rPrChange>
        </w:rPr>
        <w:t>Marraci</w:t>
      </w:r>
      <w:proofErr w:type="spellEnd"/>
      <w:r w:rsidRPr="008A2A21">
        <w:rPr>
          <w:rFonts w:ascii="Times New Roman" w:hAnsi="Times New Roman" w:cs="Times New Roman"/>
          <w:lang w:val="en-GB"/>
          <w:rPrChange w:id="1824" w:author="mpb" w:date="2023-10-13T17:16:00Z">
            <w:rPr>
              <w:rFonts w:ascii="Times New Roman" w:hAnsi="Times New Roman" w:cs="Times New Roman"/>
              <w:sz w:val="20"/>
              <w:szCs w:val="20"/>
              <w:lang w:val="en-GB"/>
            </w:rPr>
          </w:rPrChange>
        </w:rPr>
        <w:t xml:space="preserve"> worked with the naval department of Cartagena and, in the case of </w:t>
      </w:r>
      <w:proofErr w:type="spellStart"/>
      <w:r w:rsidRPr="008A2A21">
        <w:rPr>
          <w:rFonts w:ascii="Times New Roman" w:hAnsi="Times New Roman" w:cs="Times New Roman"/>
          <w:lang w:val="en-GB"/>
          <w:rPrChange w:id="1825" w:author="mpb" w:date="2023-10-13T17:16:00Z">
            <w:rPr>
              <w:rFonts w:ascii="Times New Roman" w:hAnsi="Times New Roman" w:cs="Times New Roman"/>
              <w:sz w:val="20"/>
              <w:szCs w:val="20"/>
              <w:lang w:val="en-GB"/>
            </w:rPr>
          </w:rPrChange>
        </w:rPr>
        <w:t>Marraci</w:t>
      </w:r>
      <w:proofErr w:type="spellEnd"/>
      <w:r w:rsidRPr="008A2A21">
        <w:rPr>
          <w:rFonts w:ascii="Times New Roman" w:hAnsi="Times New Roman" w:cs="Times New Roman"/>
          <w:lang w:val="en-GB"/>
          <w:rPrChange w:id="1826" w:author="mpb" w:date="2023-10-13T17:16:00Z">
            <w:rPr>
              <w:rFonts w:ascii="Times New Roman" w:hAnsi="Times New Roman" w:cs="Times New Roman"/>
              <w:sz w:val="20"/>
              <w:szCs w:val="20"/>
              <w:lang w:val="en-GB"/>
            </w:rPr>
          </w:rPrChange>
        </w:rPr>
        <w:t xml:space="preserve">, also with Felipe Chone, who purchased Baltic timber for El Ferrol, Cádiz-La </w:t>
      </w:r>
      <w:proofErr w:type="spellStart"/>
      <w:r w:rsidRPr="008A2A21">
        <w:rPr>
          <w:rFonts w:ascii="Times New Roman" w:hAnsi="Times New Roman" w:cs="Times New Roman"/>
          <w:lang w:val="en-GB"/>
          <w:rPrChange w:id="1827" w:author="mpb" w:date="2023-10-13T17:16:00Z">
            <w:rPr>
              <w:rFonts w:ascii="Times New Roman" w:hAnsi="Times New Roman" w:cs="Times New Roman"/>
              <w:sz w:val="20"/>
              <w:szCs w:val="20"/>
              <w:lang w:val="en-GB"/>
            </w:rPr>
          </w:rPrChange>
        </w:rPr>
        <w:t>Carraca</w:t>
      </w:r>
      <w:proofErr w:type="spellEnd"/>
      <w:r w:rsidRPr="008A2A21">
        <w:rPr>
          <w:rFonts w:ascii="Times New Roman" w:hAnsi="Times New Roman" w:cs="Times New Roman"/>
          <w:lang w:val="en-GB"/>
          <w:rPrChange w:id="1828" w:author="mpb" w:date="2023-10-13T17:16:00Z">
            <w:rPr>
              <w:rFonts w:ascii="Times New Roman" w:hAnsi="Times New Roman" w:cs="Times New Roman"/>
              <w:sz w:val="20"/>
              <w:szCs w:val="20"/>
              <w:lang w:val="en-GB"/>
            </w:rPr>
          </w:rPrChange>
        </w:rPr>
        <w:t xml:space="preserve">, and Cartagena. </w:t>
      </w:r>
      <w:proofErr w:type="spellStart"/>
      <w:r w:rsidRPr="008A2A21">
        <w:rPr>
          <w:rFonts w:ascii="Times New Roman" w:hAnsi="Times New Roman" w:cs="Times New Roman"/>
          <w:lang w:val="en-GB"/>
          <w:rPrChange w:id="1829" w:author="mpb" w:date="2023-10-13T17:16:00Z">
            <w:rPr>
              <w:rFonts w:ascii="Times New Roman" w:hAnsi="Times New Roman" w:cs="Times New Roman"/>
              <w:sz w:val="20"/>
              <w:szCs w:val="20"/>
              <w:lang w:val="en-GB"/>
            </w:rPr>
          </w:rPrChange>
        </w:rPr>
        <w:t>Archivo</w:t>
      </w:r>
      <w:proofErr w:type="spellEnd"/>
      <w:r w:rsidRPr="008A2A21">
        <w:rPr>
          <w:rFonts w:ascii="Times New Roman" w:hAnsi="Times New Roman" w:cs="Times New Roman"/>
          <w:lang w:val="en-GB"/>
          <w:rPrChange w:id="1830" w:author="mpb" w:date="2023-10-13T17:16:00Z">
            <w:rPr>
              <w:rFonts w:ascii="Times New Roman" w:hAnsi="Times New Roman" w:cs="Times New Roman"/>
              <w:sz w:val="20"/>
              <w:szCs w:val="20"/>
              <w:lang w:val="en-GB"/>
            </w:rPr>
          </w:rPrChange>
        </w:rPr>
        <w:t xml:space="preserve"> General de la Marina-Álvaro de </w:t>
      </w:r>
      <w:proofErr w:type="spellStart"/>
      <w:r w:rsidRPr="008A2A21">
        <w:rPr>
          <w:rFonts w:ascii="Times New Roman" w:hAnsi="Times New Roman" w:cs="Times New Roman"/>
          <w:lang w:val="en-GB"/>
          <w:rPrChange w:id="1831" w:author="mpb" w:date="2023-10-13T17:16:00Z">
            <w:rPr>
              <w:rFonts w:ascii="Times New Roman" w:hAnsi="Times New Roman" w:cs="Times New Roman"/>
              <w:sz w:val="20"/>
              <w:szCs w:val="20"/>
              <w:lang w:val="en-GB"/>
            </w:rPr>
          </w:rPrChange>
        </w:rPr>
        <w:t>Bazán</w:t>
      </w:r>
      <w:proofErr w:type="spellEnd"/>
      <w:r w:rsidRPr="008A2A21">
        <w:rPr>
          <w:rFonts w:ascii="Times New Roman" w:hAnsi="Times New Roman" w:cs="Times New Roman"/>
          <w:lang w:val="en-GB"/>
          <w:rPrChange w:id="1832" w:author="mpb" w:date="2023-10-13T17:16:00Z">
            <w:rPr>
              <w:rFonts w:ascii="Times New Roman" w:hAnsi="Times New Roman" w:cs="Times New Roman"/>
              <w:sz w:val="20"/>
              <w:szCs w:val="20"/>
              <w:lang w:val="en-GB"/>
            </w:rPr>
          </w:rPrChange>
        </w:rPr>
        <w:t xml:space="preserve"> (Hereafter, AGMAB), </w:t>
      </w:r>
      <w:proofErr w:type="spellStart"/>
      <w:r w:rsidRPr="008A2A21">
        <w:rPr>
          <w:rFonts w:ascii="Times New Roman" w:hAnsi="Times New Roman" w:cs="Times New Roman"/>
          <w:lang w:val="en-GB"/>
          <w:rPrChange w:id="1833" w:author="mpb" w:date="2023-10-13T17:16:00Z">
            <w:rPr>
              <w:rFonts w:ascii="Times New Roman" w:hAnsi="Times New Roman" w:cs="Times New Roman"/>
              <w:sz w:val="20"/>
              <w:szCs w:val="20"/>
              <w:lang w:val="en-GB"/>
            </w:rPr>
          </w:rPrChange>
        </w:rPr>
        <w:t>Arsenales</w:t>
      </w:r>
      <w:proofErr w:type="spellEnd"/>
      <w:r w:rsidRPr="008A2A21">
        <w:rPr>
          <w:rFonts w:ascii="Times New Roman" w:hAnsi="Times New Roman" w:cs="Times New Roman"/>
          <w:lang w:val="en-GB"/>
          <w:rPrChange w:id="1834" w:author="mpb" w:date="2023-10-13T17:16:00Z">
            <w:rPr>
              <w:rFonts w:ascii="Times New Roman" w:hAnsi="Times New Roman" w:cs="Times New Roman"/>
              <w:sz w:val="20"/>
              <w:szCs w:val="20"/>
              <w:lang w:val="en-GB"/>
            </w:rPr>
          </w:rPrChange>
        </w:rPr>
        <w:t xml:space="preserve">, </w:t>
      </w:r>
      <w:proofErr w:type="spellStart"/>
      <w:r w:rsidRPr="008A2A21">
        <w:rPr>
          <w:rFonts w:ascii="Times New Roman" w:hAnsi="Times New Roman" w:cs="Times New Roman"/>
          <w:lang w:val="en-GB"/>
          <w:rPrChange w:id="1835" w:author="mpb" w:date="2023-10-13T17:16:00Z">
            <w:rPr>
              <w:rFonts w:ascii="Times New Roman" w:hAnsi="Times New Roman" w:cs="Times New Roman"/>
              <w:sz w:val="20"/>
              <w:szCs w:val="20"/>
              <w:lang w:val="en-GB"/>
            </w:rPr>
          </w:rPrChange>
        </w:rPr>
        <w:t>legajo</w:t>
      </w:r>
      <w:proofErr w:type="spellEnd"/>
      <w:r w:rsidRPr="008A2A21">
        <w:rPr>
          <w:rFonts w:ascii="Times New Roman" w:hAnsi="Times New Roman" w:cs="Times New Roman"/>
          <w:lang w:val="en-GB"/>
          <w:rPrChange w:id="1836" w:author="mpb" w:date="2023-10-13T17:16:00Z">
            <w:rPr>
              <w:rFonts w:ascii="Times New Roman" w:hAnsi="Times New Roman" w:cs="Times New Roman"/>
              <w:sz w:val="20"/>
              <w:szCs w:val="20"/>
              <w:lang w:val="en-GB"/>
            </w:rPr>
          </w:rPrChange>
        </w:rPr>
        <w:t xml:space="preserve"> 3.762; </w:t>
      </w:r>
      <w:proofErr w:type="spellStart"/>
      <w:r w:rsidRPr="008A2A21">
        <w:rPr>
          <w:rFonts w:ascii="Times New Roman" w:hAnsi="Times New Roman" w:cs="Times New Roman"/>
          <w:lang w:val="en-GB"/>
          <w:rPrChange w:id="1837" w:author="mpb" w:date="2023-10-13T17:16:00Z">
            <w:rPr>
              <w:rFonts w:ascii="Times New Roman" w:hAnsi="Times New Roman" w:cs="Times New Roman"/>
              <w:sz w:val="20"/>
              <w:szCs w:val="20"/>
              <w:lang w:val="en-GB"/>
            </w:rPr>
          </w:rPrChange>
        </w:rPr>
        <w:t>Archivo</w:t>
      </w:r>
      <w:proofErr w:type="spellEnd"/>
      <w:r w:rsidRPr="008A2A21">
        <w:rPr>
          <w:rFonts w:ascii="Times New Roman" w:hAnsi="Times New Roman" w:cs="Times New Roman"/>
          <w:lang w:val="en-GB"/>
          <w:rPrChange w:id="1838" w:author="mpb" w:date="2023-10-13T17:16:00Z">
            <w:rPr>
              <w:rFonts w:ascii="Times New Roman" w:hAnsi="Times New Roman" w:cs="Times New Roman"/>
              <w:sz w:val="20"/>
              <w:szCs w:val="20"/>
              <w:lang w:val="en-GB"/>
            </w:rPr>
          </w:rPrChange>
        </w:rPr>
        <w:t xml:space="preserve"> Naval de Cartagena (</w:t>
      </w:r>
      <w:del w:id="1839" w:author="mpb" w:date="2023-10-13T17:30:00Z">
        <w:r w:rsidRPr="008A2A21" w:rsidDel="00BF2CED">
          <w:rPr>
            <w:rFonts w:ascii="Times New Roman" w:hAnsi="Times New Roman" w:cs="Times New Roman"/>
            <w:lang w:val="en-GB"/>
            <w:rPrChange w:id="1840" w:author="mpb" w:date="2023-10-13T17:16:00Z">
              <w:rPr>
                <w:rFonts w:ascii="Times New Roman" w:hAnsi="Times New Roman" w:cs="Times New Roman"/>
                <w:sz w:val="20"/>
                <w:szCs w:val="20"/>
                <w:lang w:val="en-GB"/>
              </w:rPr>
            </w:rPrChange>
          </w:rPr>
          <w:delText>Hereafter</w:delText>
        </w:r>
      </w:del>
      <w:ins w:id="1841" w:author="mpb" w:date="2023-10-13T17:30:00Z">
        <w:r>
          <w:rPr>
            <w:rFonts w:ascii="Times New Roman" w:hAnsi="Times New Roman" w:cs="Times New Roman"/>
            <w:lang w:val="en-GB"/>
          </w:rPr>
          <w:t>h</w:t>
        </w:r>
        <w:r w:rsidRPr="008A2A21">
          <w:rPr>
            <w:rFonts w:ascii="Times New Roman" w:hAnsi="Times New Roman" w:cs="Times New Roman"/>
            <w:lang w:val="en-GB"/>
            <w:rPrChange w:id="1842" w:author="mpb" w:date="2023-10-13T17:16:00Z">
              <w:rPr>
                <w:rFonts w:ascii="Times New Roman" w:hAnsi="Times New Roman" w:cs="Times New Roman"/>
                <w:sz w:val="20"/>
                <w:szCs w:val="20"/>
                <w:lang w:val="en-GB"/>
              </w:rPr>
            </w:rPrChange>
          </w:rPr>
          <w:t>ereafter</w:t>
        </w:r>
      </w:ins>
      <w:r w:rsidRPr="008A2A21">
        <w:rPr>
          <w:rFonts w:ascii="Times New Roman" w:hAnsi="Times New Roman" w:cs="Times New Roman"/>
          <w:lang w:val="en-GB"/>
          <w:rPrChange w:id="1843" w:author="mpb" w:date="2023-10-13T17:16:00Z">
            <w:rPr>
              <w:rFonts w:ascii="Times New Roman" w:hAnsi="Times New Roman" w:cs="Times New Roman"/>
              <w:sz w:val="20"/>
              <w:szCs w:val="20"/>
              <w:lang w:val="en-GB"/>
            </w:rPr>
          </w:rPrChange>
        </w:rPr>
        <w:t xml:space="preserve">, ANC), Junta </w:t>
      </w:r>
      <w:proofErr w:type="spellStart"/>
      <w:r w:rsidRPr="008A2A21">
        <w:rPr>
          <w:rFonts w:ascii="Times New Roman" w:hAnsi="Times New Roman" w:cs="Times New Roman"/>
          <w:lang w:val="en-GB"/>
          <w:rPrChange w:id="1844" w:author="mpb" w:date="2023-10-13T17:16:00Z">
            <w:rPr>
              <w:rFonts w:ascii="Times New Roman" w:hAnsi="Times New Roman" w:cs="Times New Roman"/>
              <w:sz w:val="20"/>
              <w:szCs w:val="20"/>
              <w:lang w:val="en-GB"/>
            </w:rPr>
          </w:rPrChange>
        </w:rPr>
        <w:t>Económica</w:t>
      </w:r>
      <w:proofErr w:type="spellEnd"/>
      <w:r w:rsidRPr="008A2A21">
        <w:rPr>
          <w:rFonts w:ascii="Times New Roman" w:hAnsi="Times New Roman" w:cs="Times New Roman"/>
          <w:lang w:val="en-GB"/>
          <w:rPrChange w:id="1845" w:author="mpb" w:date="2023-10-13T17:16:00Z">
            <w:rPr>
              <w:rFonts w:ascii="Times New Roman" w:hAnsi="Times New Roman" w:cs="Times New Roman"/>
              <w:sz w:val="20"/>
              <w:szCs w:val="20"/>
              <w:lang w:val="en-GB"/>
            </w:rPr>
          </w:rPrChange>
        </w:rPr>
        <w:t xml:space="preserve"> del </w:t>
      </w:r>
      <w:proofErr w:type="spellStart"/>
      <w:r w:rsidRPr="008A2A21">
        <w:rPr>
          <w:rFonts w:ascii="Times New Roman" w:hAnsi="Times New Roman" w:cs="Times New Roman"/>
          <w:lang w:val="en-GB"/>
          <w:rPrChange w:id="1846" w:author="mpb" w:date="2023-10-13T17:16:00Z">
            <w:rPr>
              <w:rFonts w:ascii="Times New Roman" w:hAnsi="Times New Roman" w:cs="Times New Roman"/>
              <w:sz w:val="20"/>
              <w:szCs w:val="20"/>
              <w:lang w:val="en-GB"/>
            </w:rPr>
          </w:rPrChange>
        </w:rPr>
        <w:t>Departamento</w:t>
      </w:r>
      <w:proofErr w:type="spellEnd"/>
      <w:r w:rsidRPr="008A2A21">
        <w:rPr>
          <w:rFonts w:ascii="Times New Roman" w:hAnsi="Times New Roman" w:cs="Times New Roman"/>
          <w:lang w:val="en-GB"/>
          <w:rPrChange w:id="1847" w:author="mpb" w:date="2023-10-13T17:16:00Z">
            <w:rPr>
              <w:rFonts w:ascii="Times New Roman" w:hAnsi="Times New Roman" w:cs="Times New Roman"/>
              <w:sz w:val="20"/>
              <w:szCs w:val="20"/>
              <w:lang w:val="en-GB"/>
            </w:rPr>
          </w:rPrChange>
        </w:rPr>
        <w:t xml:space="preserve"> (</w:t>
      </w:r>
      <w:del w:id="1848" w:author="mpb" w:date="2023-10-13T17:30:00Z">
        <w:r w:rsidRPr="008A2A21" w:rsidDel="00B41345">
          <w:rPr>
            <w:rFonts w:ascii="Times New Roman" w:hAnsi="Times New Roman" w:cs="Times New Roman"/>
            <w:lang w:val="en-GB"/>
            <w:rPrChange w:id="1849" w:author="mpb" w:date="2023-10-13T17:16:00Z">
              <w:rPr>
                <w:rFonts w:ascii="Times New Roman" w:hAnsi="Times New Roman" w:cs="Times New Roman"/>
                <w:sz w:val="20"/>
                <w:szCs w:val="20"/>
                <w:lang w:val="en-GB"/>
              </w:rPr>
            </w:rPrChange>
          </w:rPr>
          <w:delText>Hereafter</w:delText>
        </w:r>
      </w:del>
      <w:ins w:id="1850" w:author="mpb" w:date="2023-10-13T17:30:00Z">
        <w:r>
          <w:rPr>
            <w:rFonts w:ascii="Times New Roman" w:hAnsi="Times New Roman" w:cs="Times New Roman"/>
            <w:lang w:val="en-GB"/>
          </w:rPr>
          <w:t>h</w:t>
        </w:r>
        <w:r w:rsidRPr="008A2A21">
          <w:rPr>
            <w:rFonts w:ascii="Times New Roman" w:hAnsi="Times New Roman" w:cs="Times New Roman"/>
            <w:lang w:val="en-GB"/>
            <w:rPrChange w:id="1851" w:author="mpb" w:date="2023-10-13T17:16:00Z">
              <w:rPr>
                <w:rFonts w:ascii="Times New Roman" w:hAnsi="Times New Roman" w:cs="Times New Roman"/>
                <w:sz w:val="20"/>
                <w:szCs w:val="20"/>
                <w:lang w:val="en-GB"/>
              </w:rPr>
            </w:rPrChange>
          </w:rPr>
          <w:t>ereafter</w:t>
        </w:r>
      </w:ins>
      <w:r w:rsidRPr="008A2A21">
        <w:rPr>
          <w:rFonts w:ascii="Times New Roman" w:hAnsi="Times New Roman" w:cs="Times New Roman"/>
          <w:lang w:val="en-GB"/>
          <w:rPrChange w:id="1852" w:author="mpb" w:date="2023-10-13T17:16:00Z">
            <w:rPr>
              <w:rFonts w:ascii="Times New Roman" w:hAnsi="Times New Roman" w:cs="Times New Roman"/>
              <w:sz w:val="20"/>
              <w:szCs w:val="20"/>
              <w:lang w:val="en-GB"/>
            </w:rPr>
          </w:rPrChange>
        </w:rPr>
        <w:t xml:space="preserve">, JED), </w:t>
      </w:r>
      <w:proofErr w:type="spellStart"/>
      <w:r w:rsidRPr="008A2A21">
        <w:rPr>
          <w:rFonts w:ascii="Times New Roman" w:hAnsi="Times New Roman" w:cs="Times New Roman"/>
          <w:lang w:val="en-GB"/>
          <w:rPrChange w:id="1853" w:author="mpb" w:date="2023-10-13T17:16:00Z">
            <w:rPr>
              <w:rFonts w:ascii="Times New Roman" w:hAnsi="Times New Roman" w:cs="Times New Roman"/>
              <w:sz w:val="20"/>
              <w:szCs w:val="20"/>
              <w:lang w:val="en-GB"/>
            </w:rPr>
          </w:rPrChange>
        </w:rPr>
        <w:t>libros</w:t>
      </w:r>
      <w:proofErr w:type="spellEnd"/>
      <w:r w:rsidRPr="008A2A21">
        <w:rPr>
          <w:rFonts w:ascii="Times New Roman" w:hAnsi="Times New Roman" w:cs="Times New Roman"/>
          <w:lang w:val="en-GB"/>
          <w:rPrChange w:id="1854" w:author="mpb" w:date="2023-10-13T17:16:00Z">
            <w:rPr>
              <w:rFonts w:ascii="Times New Roman" w:hAnsi="Times New Roman" w:cs="Times New Roman"/>
              <w:sz w:val="20"/>
              <w:szCs w:val="20"/>
              <w:lang w:val="en-GB"/>
            </w:rPr>
          </w:rPrChange>
        </w:rPr>
        <w:t xml:space="preserve"> de </w:t>
      </w:r>
      <w:proofErr w:type="spellStart"/>
      <w:r w:rsidRPr="008A2A21">
        <w:rPr>
          <w:rFonts w:ascii="Times New Roman" w:hAnsi="Times New Roman" w:cs="Times New Roman"/>
          <w:lang w:val="en-GB"/>
          <w:rPrChange w:id="1855" w:author="mpb" w:date="2023-10-13T17:16:00Z">
            <w:rPr>
              <w:rFonts w:ascii="Times New Roman" w:hAnsi="Times New Roman" w:cs="Times New Roman"/>
              <w:sz w:val="20"/>
              <w:szCs w:val="20"/>
              <w:lang w:val="en-GB"/>
            </w:rPr>
          </w:rPrChange>
        </w:rPr>
        <w:t>acuerdos</w:t>
      </w:r>
      <w:proofErr w:type="spellEnd"/>
      <w:r w:rsidRPr="008A2A21">
        <w:rPr>
          <w:rFonts w:ascii="Times New Roman" w:hAnsi="Times New Roman" w:cs="Times New Roman"/>
          <w:lang w:val="en-GB"/>
          <w:rPrChange w:id="1856" w:author="mpb" w:date="2023-10-13T17:16:00Z">
            <w:rPr>
              <w:rFonts w:ascii="Times New Roman" w:hAnsi="Times New Roman" w:cs="Times New Roman"/>
              <w:sz w:val="20"/>
              <w:szCs w:val="20"/>
              <w:lang w:val="en-GB"/>
            </w:rPr>
          </w:rPrChange>
        </w:rPr>
        <w:t xml:space="preserve"> vol. 2729, </w:t>
      </w:r>
      <w:proofErr w:type="spellStart"/>
      <w:r w:rsidRPr="008A2A21">
        <w:rPr>
          <w:rFonts w:ascii="Times New Roman" w:hAnsi="Times New Roman" w:cs="Times New Roman"/>
          <w:lang w:val="en-GB"/>
          <w:rPrChange w:id="1857" w:author="mpb" w:date="2023-10-13T17:16:00Z">
            <w:rPr>
              <w:rFonts w:ascii="Times New Roman" w:hAnsi="Times New Roman" w:cs="Times New Roman"/>
              <w:sz w:val="20"/>
              <w:szCs w:val="20"/>
              <w:lang w:val="en-GB"/>
            </w:rPr>
          </w:rPrChange>
        </w:rPr>
        <w:t>tomo</w:t>
      </w:r>
      <w:proofErr w:type="spellEnd"/>
      <w:r w:rsidRPr="008A2A21">
        <w:rPr>
          <w:rFonts w:ascii="Times New Roman" w:hAnsi="Times New Roman" w:cs="Times New Roman"/>
          <w:lang w:val="en-GB"/>
          <w:rPrChange w:id="1858" w:author="mpb" w:date="2023-10-13T17:16:00Z">
            <w:rPr>
              <w:rFonts w:ascii="Times New Roman" w:hAnsi="Times New Roman" w:cs="Times New Roman"/>
              <w:sz w:val="20"/>
              <w:szCs w:val="20"/>
              <w:lang w:val="en-GB"/>
            </w:rPr>
          </w:rPrChange>
        </w:rPr>
        <w:t xml:space="preserve"> 2 (1774) and </w:t>
      </w:r>
      <w:proofErr w:type="spellStart"/>
      <w:r w:rsidRPr="008A2A21">
        <w:rPr>
          <w:rFonts w:ascii="Times New Roman" w:hAnsi="Times New Roman" w:cs="Times New Roman"/>
          <w:lang w:val="en-GB"/>
          <w:rPrChange w:id="1859" w:author="mpb" w:date="2023-10-13T17:16:00Z">
            <w:rPr>
              <w:rFonts w:ascii="Times New Roman" w:hAnsi="Times New Roman" w:cs="Times New Roman"/>
              <w:sz w:val="20"/>
              <w:szCs w:val="20"/>
              <w:lang w:val="en-GB"/>
            </w:rPr>
          </w:rPrChange>
        </w:rPr>
        <w:t>Archivo</w:t>
      </w:r>
      <w:proofErr w:type="spellEnd"/>
      <w:r w:rsidRPr="008A2A21">
        <w:rPr>
          <w:rFonts w:ascii="Times New Roman" w:hAnsi="Times New Roman" w:cs="Times New Roman"/>
          <w:lang w:val="en-GB"/>
          <w:rPrChange w:id="1860" w:author="mpb" w:date="2023-10-13T17:16:00Z">
            <w:rPr>
              <w:rFonts w:ascii="Times New Roman" w:hAnsi="Times New Roman" w:cs="Times New Roman"/>
              <w:sz w:val="20"/>
              <w:szCs w:val="20"/>
              <w:lang w:val="en-GB"/>
            </w:rPr>
          </w:rPrChange>
        </w:rPr>
        <w:t xml:space="preserve"> General de Simancas (</w:t>
      </w:r>
      <w:del w:id="1861" w:author="mpb" w:date="2023-10-13T17:31:00Z">
        <w:r w:rsidRPr="008A2A21" w:rsidDel="00B41345">
          <w:rPr>
            <w:rFonts w:ascii="Times New Roman" w:hAnsi="Times New Roman" w:cs="Times New Roman"/>
            <w:lang w:val="en-GB"/>
            <w:rPrChange w:id="1862" w:author="mpb" w:date="2023-10-13T17:16:00Z">
              <w:rPr>
                <w:rFonts w:ascii="Times New Roman" w:hAnsi="Times New Roman" w:cs="Times New Roman"/>
                <w:sz w:val="20"/>
                <w:szCs w:val="20"/>
                <w:lang w:val="en-GB"/>
              </w:rPr>
            </w:rPrChange>
          </w:rPr>
          <w:delText>Hereafter</w:delText>
        </w:r>
      </w:del>
      <w:ins w:id="1863" w:author="mpb" w:date="2023-10-13T17:31:00Z">
        <w:r>
          <w:rPr>
            <w:rFonts w:ascii="Times New Roman" w:hAnsi="Times New Roman" w:cs="Times New Roman"/>
            <w:lang w:val="en-GB"/>
          </w:rPr>
          <w:t>h</w:t>
        </w:r>
        <w:r w:rsidRPr="008A2A21">
          <w:rPr>
            <w:rFonts w:ascii="Times New Roman" w:hAnsi="Times New Roman" w:cs="Times New Roman"/>
            <w:lang w:val="en-GB"/>
            <w:rPrChange w:id="1864" w:author="mpb" w:date="2023-10-13T17:16:00Z">
              <w:rPr>
                <w:rFonts w:ascii="Times New Roman" w:hAnsi="Times New Roman" w:cs="Times New Roman"/>
                <w:sz w:val="20"/>
                <w:szCs w:val="20"/>
                <w:lang w:val="en-GB"/>
              </w:rPr>
            </w:rPrChange>
          </w:rPr>
          <w:t>ereafter</w:t>
        </w:r>
      </w:ins>
      <w:r w:rsidRPr="008A2A21">
        <w:rPr>
          <w:rFonts w:ascii="Times New Roman" w:hAnsi="Times New Roman" w:cs="Times New Roman"/>
          <w:lang w:val="en-GB"/>
          <w:rPrChange w:id="1865" w:author="mpb" w:date="2023-10-13T17:16:00Z">
            <w:rPr>
              <w:rFonts w:ascii="Times New Roman" w:hAnsi="Times New Roman" w:cs="Times New Roman"/>
              <w:sz w:val="20"/>
              <w:szCs w:val="20"/>
              <w:lang w:val="en-GB"/>
            </w:rPr>
          </w:rPrChange>
        </w:rPr>
        <w:t xml:space="preserve">, AGS), </w:t>
      </w:r>
      <w:proofErr w:type="spellStart"/>
      <w:r w:rsidRPr="008A2A21">
        <w:rPr>
          <w:rFonts w:ascii="Times New Roman" w:hAnsi="Times New Roman" w:cs="Times New Roman"/>
          <w:lang w:val="en-GB"/>
          <w:rPrChange w:id="1866" w:author="mpb" w:date="2023-10-13T17:16:00Z">
            <w:rPr>
              <w:rFonts w:ascii="Times New Roman" w:hAnsi="Times New Roman" w:cs="Times New Roman"/>
              <w:sz w:val="20"/>
              <w:szCs w:val="20"/>
              <w:lang w:val="en-GB"/>
            </w:rPr>
          </w:rPrChange>
        </w:rPr>
        <w:t>Secretaria</w:t>
      </w:r>
      <w:proofErr w:type="spellEnd"/>
      <w:r w:rsidRPr="008A2A21">
        <w:rPr>
          <w:rFonts w:ascii="Times New Roman" w:hAnsi="Times New Roman" w:cs="Times New Roman"/>
          <w:lang w:val="en-GB"/>
          <w:rPrChange w:id="1867" w:author="mpb" w:date="2023-10-13T17:16:00Z">
            <w:rPr>
              <w:rFonts w:ascii="Times New Roman" w:hAnsi="Times New Roman" w:cs="Times New Roman"/>
              <w:sz w:val="20"/>
              <w:szCs w:val="20"/>
              <w:lang w:val="en-GB"/>
            </w:rPr>
          </w:rPrChange>
        </w:rPr>
        <w:t xml:space="preserve"> de Marina (Hereafter, SMA), </w:t>
      </w:r>
      <w:proofErr w:type="spellStart"/>
      <w:r w:rsidRPr="008A2A21">
        <w:rPr>
          <w:rFonts w:ascii="Times New Roman" w:hAnsi="Times New Roman" w:cs="Times New Roman"/>
          <w:lang w:val="en-GB"/>
          <w:rPrChange w:id="1868" w:author="mpb" w:date="2023-10-13T17:16:00Z">
            <w:rPr>
              <w:rFonts w:ascii="Times New Roman" w:hAnsi="Times New Roman" w:cs="Times New Roman"/>
              <w:sz w:val="20"/>
              <w:szCs w:val="20"/>
              <w:lang w:val="en-GB"/>
            </w:rPr>
          </w:rPrChange>
        </w:rPr>
        <w:t>Arsenales</w:t>
      </w:r>
      <w:proofErr w:type="spellEnd"/>
      <w:r w:rsidRPr="008A2A21">
        <w:rPr>
          <w:rFonts w:ascii="Times New Roman" w:hAnsi="Times New Roman" w:cs="Times New Roman"/>
          <w:lang w:val="en-GB"/>
          <w:rPrChange w:id="1869" w:author="mpb" w:date="2023-10-13T17:16:00Z">
            <w:rPr>
              <w:rFonts w:ascii="Times New Roman" w:hAnsi="Times New Roman" w:cs="Times New Roman"/>
              <w:sz w:val="20"/>
              <w:szCs w:val="20"/>
              <w:lang w:val="en-GB"/>
            </w:rPr>
          </w:rPrChange>
        </w:rPr>
        <w:t xml:space="preserve"> leg. 635 “Don Carlos </w:t>
      </w:r>
      <w:proofErr w:type="spellStart"/>
      <w:r w:rsidRPr="008A2A21">
        <w:rPr>
          <w:rFonts w:ascii="Times New Roman" w:hAnsi="Times New Roman" w:cs="Times New Roman"/>
          <w:lang w:val="en-GB"/>
          <w:rPrChange w:id="1870" w:author="mpb" w:date="2023-10-13T17:16:00Z">
            <w:rPr>
              <w:rFonts w:ascii="Times New Roman" w:hAnsi="Times New Roman" w:cs="Times New Roman"/>
              <w:sz w:val="20"/>
              <w:szCs w:val="20"/>
              <w:lang w:val="en-GB"/>
            </w:rPr>
          </w:rPrChange>
        </w:rPr>
        <w:t>María</w:t>
      </w:r>
      <w:proofErr w:type="spellEnd"/>
      <w:r w:rsidRPr="008A2A21">
        <w:rPr>
          <w:rFonts w:ascii="Times New Roman" w:hAnsi="Times New Roman" w:cs="Times New Roman"/>
          <w:lang w:val="en-GB"/>
          <w:rPrChange w:id="1871" w:author="mpb" w:date="2023-10-13T17:16:00Z">
            <w:rPr>
              <w:rFonts w:ascii="Times New Roman" w:hAnsi="Times New Roman" w:cs="Times New Roman"/>
              <w:sz w:val="20"/>
              <w:szCs w:val="20"/>
              <w:lang w:val="en-GB"/>
            </w:rPr>
          </w:rPrChange>
        </w:rPr>
        <w:t xml:space="preserve"> </w:t>
      </w:r>
      <w:proofErr w:type="spellStart"/>
      <w:r w:rsidRPr="008A2A21">
        <w:rPr>
          <w:rFonts w:ascii="Times New Roman" w:hAnsi="Times New Roman" w:cs="Times New Roman"/>
          <w:lang w:val="en-GB"/>
          <w:rPrChange w:id="1872" w:author="mpb" w:date="2023-10-13T17:16:00Z">
            <w:rPr>
              <w:rFonts w:ascii="Times New Roman" w:hAnsi="Times New Roman" w:cs="Times New Roman"/>
              <w:sz w:val="20"/>
              <w:szCs w:val="20"/>
              <w:lang w:val="en-GB"/>
            </w:rPr>
          </w:rPrChange>
        </w:rPr>
        <w:t>Marraci</w:t>
      </w:r>
      <w:proofErr w:type="spellEnd"/>
      <w:r w:rsidRPr="008A2A21">
        <w:rPr>
          <w:rFonts w:ascii="Times New Roman" w:hAnsi="Times New Roman" w:cs="Times New Roman"/>
          <w:lang w:val="en-GB"/>
          <w:rPrChange w:id="1873" w:author="mpb" w:date="2023-10-13T17:16:00Z">
            <w:rPr>
              <w:rFonts w:ascii="Times New Roman" w:hAnsi="Times New Roman" w:cs="Times New Roman"/>
              <w:sz w:val="20"/>
              <w:szCs w:val="20"/>
              <w:lang w:val="en-GB"/>
            </w:rPr>
          </w:rPrChange>
        </w:rPr>
        <w:t xml:space="preserve"> y </w:t>
      </w:r>
      <w:proofErr w:type="spellStart"/>
      <w:r w:rsidRPr="008A2A21">
        <w:rPr>
          <w:rFonts w:ascii="Times New Roman" w:hAnsi="Times New Roman" w:cs="Times New Roman"/>
          <w:lang w:val="en-GB"/>
          <w:rPrChange w:id="1874" w:author="mpb" w:date="2023-10-13T17:16:00Z">
            <w:rPr>
              <w:rFonts w:ascii="Times New Roman" w:hAnsi="Times New Roman" w:cs="Times New Roman"/>
              <w:sz w:val="20"/>
              <w:szCs w:val="20"/>
              <w:lang w:val="en-GB"/>
            </w:rPr>
          </w:rPrChange>
        </w:rPr>
        <w:t>Compañía</w:t>
      </w:r>
      <w:proofErr w:type="spellEnd"/>
      <w:r w:rsidRPr="008A2A21">
        <w:rPr>
          <w:rFonts w:ascii="Times New Roman" w:hAnsi="Times New Roman" w:cs="Times New Roman"/>
          <w:lang w:val="en-GB"/>
          <w:rPrChange w:id="1875" w:author="mpb" w:date="2023-10-13T17:16:00Z">
            <w:rPr>
              <w:rFonts w:ascii="Times New Roman" w:hAnsi="Times New Roman" w:cs="Times New Roman"/>
              <w:sz w:val="20"/>
              <w:szCs w:val="20"/>
              <w:lang w:val="en-GB"/>
            </w:rPr>
          </w:rPrChange>
        </w:rPr>
        <w:t xml:space="preserve">, </w:t>
      </w:r>
      <w:proofErr w:type="spellStart"/>
      <w:r w:rsidRPr="008A2A21">
        <w:rPr>
          <w:rFonts w:ascii="Times New Roman" w:hAnsi="Times New Roman" w:cs="Times New Roman"/>
          <w:lang w:val="en-GB"/>
          <w:rPrChange w:id="1876" w:author="mpb" w:date="2023-10-13T17:16:00Z">
            <w:rPr>
              <w:rFonts w:ascii="Times New Roman" w:hAnsi="Times New Roman" w:cs="Times New Roman"/>
              <w:sz w:val="20"/>
              <w:szCs w:val="20"/>
              <w:lang w:val="en-GB"/>
            </w:rPr>
          </w:rPrChange>
        </w:rPr>
        <w:t>vecinos</w:t>
      </w:r>
      <w:proofErr w:type="spellEnd"/>
      <w:r w:rsidRPr="008A2A21">
        <w:rPr>
          <w:rFonts w:ascii="Times New Roman" w:hAnsi="Times New Roman" w:cs="Times New Roman"/>
          <w:lang w:val="en-GB"/>
          <w:rPrChange w:id="1877" w:author="mpb" w:date="2023-10-13T17:16:00Z">
            <w:rPr>
              <w:rFonts w:ascii="Times New Roman" w:hAnsi="Times New Roman" w:cs="Times New Roman"/>
              <w:sz w:val="20"/>
              <w:szCs w:val="20"/>
              <w:lang w:val="en-GB"/>
            </w:rPr>
          </w:rPrChange>
        </w:rPr>
        <w:t xml:space="preserve"> y del </w:t>
      </w:r>
      <w:proofErr w:type="spellStart"/>
      <w:r w:rsidRPr="008A2A21">
        <w:rPr>
          <w:rFonts w:ascii="Times New Roman" w:hAnsi="Times New Roman" w:cs="Times New Roman"/>
          <w:lang w:val="en-GB"/>
          <w:rPrChange w:id="1878" w:author="mpb" w:date="2023-10-13T17:16:00Z">
            <w:rPr>
              <w:rFonts w:ascii="Times New Roman" w:hAnsi="Times New Roman" w:cs="Times New Roman"/>
              <w:sz w:val="20"/>
              <w:szCs w:val="20"/>
              <w:lang w:val="en-GB"/>
            </w:rPr>
          </w:rPrChange>
        </w:rPr>
        <w:t>Comercio</w:t>
      </w:r>
      <w:proofErr w:type="spellEnd"/>
      <w:r w:rsidRPr="008A2A21">
        <w:rPr>
          <w:rFonts w:ascii="Times New Roman" w:hAnsi="Times New Roman" w:cs="Times New Roman"/>
          <w:lang w:val="en-GB"/>
          <w:rPrChange w:id="1879" w:author="mpb" w:date="2023-10-13T17:16:00Z">
            <w:rPr>
              <w:rFonts w:ascii="Times New Roman" w:hAnsi="Times New Roman" w:cs="Times New Roman"/>
              <w:sz w:val="20"/>
              <w:szCs w:val="20"/>
              <w:lang w:val="en-GB"/>
            </w:rPr>
          </w:rPrChange>
        </w:rPr>
        <w:t xml:space="preserve"> de </w:t>
      </w:r>
      <w:proofErr w:type="spellStart"/>
      <w:r w:rsidRPr="008A2A21">
        <w:rPr>
          <w:rFonts w:ascii="Times New Roman" w:hAnsi="Times New Roman" w:cs="Times New Roman"/>
          <w:lang w:val="en-GB"/>
          <w:rPrChange w:id="1880" w:author="mpb" w:date="2023-10-13T17:16:00Z">
            <w:rPr>
              <w:rFonts w:ascii="Times New Roman" w:hAnsi="Times New Roman" w:cs="Times New Roman"/>
              <w:sz w:val="20"/>
              <w:szCs w:val="20"/>
              <w:lang w:val="en-GB"/>
            </w:rPr>
          </w:rPrChange>
        </w:rPr>
        <w:t>esta</w:t>
      </w:r>
      <w:proofErr w:type="spellEnd"/>
      <w:r w:rsidRPr="008A2A21">
        <w:rPr>
          <w:rFonts w:ascii="Times New Roman" w:hAnsi="Times New Roman" w:cs="Times New Roman"/>
          <w:lang w:val="en-GB"/>
          <w:rPrChange w:id="1881" w:author="mpb" w:date="2023-10-13T17:16:00Z">
            <w:rPr>
              <w:rFonts w:ascii="Times New Roman" w:hAnsi="Times New Roman" w:cs="Times New Roman"/>
              <w:sz w:val="20"/>
              <w:szCs w:val="20"/>
              <w:lang w:val="en-GB"/>
            </w:rPr>
          </w:rPrChange>
        </w:rPr>
        <w:t xml:space="preserve"> Corte (1779)”. It should be mentioned that timber trade in the Mediterranean is not presented in this work. However, as the above examples indicate, a considerable number of contracts and official documents are found in the Spanish archives that can be used to study this issue in the future.</w:t>
      </w:r>
    </w:p>
  </w:footnote>
  <w:footnote w:id="35">
    <w:p w14:paraId="16A0A09E" w14:textId="4BB66472" w:rsidR="001569C8" w:rsidRPr="008A2A21" w:rsidRDefault="001569C8">
      <w:pPr>
        <w:pStyle w:val="NoSpacing"/>
        <w:ind w:left="708" w:hanging="708"/>
        <w:jc w:val="both"/>
        <w:rPr>
          <w:rFonts w:ascii="Times New Roman" w:hAnsi="Times New Roman" w:cs="Times New Roman"/>
          <w:lang w:val="en-GB"/>
          <w:rPrChange w:id="1889" w:author="mpb" w:date="2023-10-13T17:16:00Z">
            <w:rPr>
              <w:rFonts w:ascii="Times New Roman" w:hAnsi="Times New Roman" w:cs="Times New Roman"/>
              <w:sz w:val="20"/>
              <w:szCs w:val="20"/>
              <w:lang w:val="en-GB"/>
            </w:rPr>
          </w:rPrChange>
        </w:rPr>
        <w:pPrChange w:id="1890" w:author="mac_pro" w:date="2023-10-12T23:54:00Z">
          <w:pPr>
            <w:pStyle w:val="NoSpacing"/>
            <w:jc w:val="both"/>
          </w:pPr>
        </w:pPrChange>
      </w:pPr>
      <w:r w:rsidRPr="008A2A21">
        <w:rPr>
          <w:rStyle w:val="FootnoteReference"/>
          <w:rFonts w:ascii="Times New Roman" w:hAnsi="Times New Roman" w:cs="Times New Roman"/>
          <w:vertAlign w:val="baseline"/>
          <w:lang w:val="en-GB"/>
          <w:rPrChange w:id="1891" w:author="mpb" w:date="2023-10-13T17:16:00Z">
            <w:rPr>
              <w:rStyle w:val="FootnoteReference"/>
              <w:rFonts w:ascii="Times New Roman" w:hAnsi="Times New Roman" w:cs="Times New Roman"/>
              <w:sz w:val="20"/>
              <w:szCs w:val="20"/>
              <w:lang w:val="en-GB"/>
            </w:rPr>
          </w:rPrChange>
        </w:rPr>
        <w:footnoteRef/>
      </w:r>
      <w:ins w:id="1892" w:author="mac_pro" w:date="2023-10-13T00:19:00Z">
        <w:r w:rsidRPr="008A2A21">
          <w:rPr>
            <w:rFonts w:ascii="Times New Roman" w:hAnsi="Times New Roman" w:cs="Times New Roman"/>
            <w:lang w:val="en-GB"/>
            <w:rPrChange w:id="1893" w:author="mpb" w:date="2023-10-13T17:16:00Z">
              <w:rPr>
                <w:rFonts w:ascii="Times New Roman" w:hAnsi="Times New Roman" w:cs="Times New Roman"/>
                <w:sz w:val="20"/>
                <w:szCs w:val="20"/>
                <w:lang w:val="es-ES"/>
              </w:rPr>
            </w:rPrChange>
          </w:rPr>
          <w:tab/>
        </w:r>
      </w:ins>
      <w:del w:id="1894" w:author="mac_pro" w:date="2023-10-13T00:19:00Z">
        <w:r w:rsidRPr="008A2A21" w:rsidDel="004D6749">
          <w:rPr>
            <w:rFonts w:ascii="Times New Roman" w:hAnsi="Times New Roman" w:cs="Times New Roman"/>
            <w:lang w:val="en-GB"/>
            <w:rPrChange w:id="1895" w:author="mpb" w:date="2023-10-13T17:16:00Z">
              <w:rPr>
                <w:rFonts w:ascii="Times New Roman" w:hAnsi="Times New Roman" w:cs="Times New Roman"/>
                <w:sz w:val="20"/>
                <w:szCs w:val="20"/>
                <w:lang w:val="es-ES"/>
              </w:rPr>
            </w:rPrChange>
          </w:rPr>
          <w:delText xml:space="preserve"> </w:delText>
        </w:r>
      </w:del>
      <w:r w:rsidRPr="008A2A21">
        <w:rPr>
          <w:rFonts w:ascii="Times New Roman" w:hAnsi="Times New Roman" w:cs="Times New Roman"/>
          <w:lang w:val="en-GB"/>
          <w:rPrChange w:id="1896" w:author="mpb" w:date="2023-10-13T17:16:00Z">
            <w:rPr>
              <w:rFonts w:ascii="Times New Roman" w:hAnsi="Times New Roman" w:cs="Times New Roman"/>
              <w:sz w:val="20"/>
              <w:szCs w:val="20"/>
              <w:lang w:val="es-ES"/>
            </w:rPr>
          </w:rPrChange>
        </w:rPr>
        <w:t xml:space="preserve">María Guadalupe Carrasco González, “Cádiz y el </w:t>
      </w:r>
      <w:proofErr w:type="spellStart"/>
      <w:r w:rsidRPr="008A2A21">
        <w:rPr>
          <w:rFonts w:ascii="Times New Roman" w:hAnsi="Times New Roman" w:cs="Times New Roman"/>
          <w:lang w:val="en-GB"/>
          <w:rPrChange w:id="1897" w:author="mpb" w:date="2023-10-13T17:16:00Z">
            <w:rPr>
              <w:rFonts w:ascii="Times New Roman" w:hAnsi="Times New Roman" w:cs="Times New Roman"/>
              <w:sz w:val="20"/>
              <w:szCs w:val="20"/>
              <w:lang w:val="es-ES"/>
            </w:rPr>
          </w:rPrChange>
        </w:rPr>
        <w:t>Báltico</w:t>
      </w:r>
      <w:proofErr w:type="spellEnd"/>
      <w:r w:rsidRPr="008A2A21">
        <w:rPr>
          <w:rFonts w:ascii="Times New Roman" w:hAnsi="Times New Roman" w:cs="Times New Roman"/>
          <w:lang w:val="en-GB"/>
          <w:rPrChange w:id="1898" w:author="mpb" w:date="2023-10-13T17:16:00Z">
            <w:rPr>
              <w:rFonts w:ascii="Times New Roman" w:hAnsi="Times New Roman" w:cs="Times New Roman"/>
              <w:sz w:val="20"/>
              <w:szCs w:val="20"/>
              <w:lang w:val="es-ES"/>
            </w:rPr>
          </w:rPrChange>
        </w:rPr>
        <w:t xml:space="preserve">. Casas </w:t>
      </w:r>
      <w:proofErr w:type="spellStart"/>
      <w:r w:rsidRPr="008A2A21">
        <w:rPr>
          <w:rFonts w:ascii="Times New Roman" w:hAnsi="Times New Roman" w:cs="Times New Roman"/>
          <w:lang w:val="en-GB"/>
          <w:rPrChange w:id="1899" w:author="mpb" w:date="2023-10-13T17:16:00Z">
            <w:rPr>
              <w:rFonts w:ascii="Times New Roman" w:hAnsi="Times New Roman" w:cs="Times New Roman"/>
              <w:sz w:val="20"/>
              <w:szCs w:val="20"/>
              <w:lang w:val="es-ES"/>
            </w:rPr>
          </w:rPrChange>
        </w:rPr>
        <w:t>comerciales</w:t>
      </w:r>
      <w:proofErr w:type="spellEnd"/>
      <w:r w:rsidRPr="008A2A21">
        <w:rPr>
          <w:rFonts w:ascii="Times New Roman" w:hAnsi="Times New Roman" w:cs="Times New Roman"/>
          <w:lang w:val="en-GB"/>
          <w:rPrChange w:id="1900"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1901" w:author="mpb" w:date="2023-10-13T17:16:00Z">
            <w:rPr>
              <w:rFonts w:ascii="Times New Roman" w:hAnsi="Times New Roman" w:cs="Times New Roman"/>
              <w:sz w:val="20"/>
              <w:szCs w:val="20"/>
              <w:lang w:val="es-ES"/>
            </w:rPr>
          </w:rPrChange>
        </w:rPr>
        <w:t>suecas</w:t>
      </w:r>
      <w:proofErr w:type="spellEnd"/>
      <w:r w:rsidRPr="008A2A21">
        <w:rPr>
          <w:rFonts w:ascii="Times New Roman" w:hAnsi="Times New Roman" w:cs="Times New Roman"/>
          <w:lang w:val="en-GB"/>
          <w:rPrChange w:id="1902"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1903" w:author="mpb" w:date="2023-10-13T17:16:00Z">
            <w:rPr>
              <w:rFonts w:ascii="Times New Roman" w:hAnsi="Times New Roman" w:cs="Times New Roman"/>
              <w:sz w:val="20"/>
              <w:szCs w:val="20"/>
              <w:lang w:val="es-ES"/>
            </w:rPr>
          </w:rPrChange>
        </w:rPr>
        <w:t>en</w:t>
      </w:r>
      <w:proofErr w:type="spellEnd"/>
      <w:r w:rsidRPr="008A2A21">
        <w:rPr>
          <w:rFonts w:ascii="Times New Roman" w:hAnsi="Times New Roman" w:cs="Times New Roman"/>
          <w:lang w:val="en-GB"/>
          <w:rPrChange w:id="1904" w:author="mpb" w:date="2023-10-13T17:16:00Z">
            <w:rPr>
              <w:rFonts w:ascii="Times New Roman" w:hAnsi="Times New Roman" w:cs="Times New Roman"/>
              <w:sz w:val="20"/>
              <w:szCs w:val="20"/>
              <w:lang w:val="es-ES"/>
            </w:rPr>
          </w:rPrChange>
        </w:rPr>
        <w:t xml:space="preserve"> Cádiz (1780–1800)”</w:t>
      </w:r>
      <w:ins w:id="1905" w:author="mpb" w:date="2023-10-13T16:51:00Z">
        <w:r w:rsidRPr="008A2A21">
          <w:rPr>
            <w:rFonts w:ascii="Times New Roman" w:hAnsi="Times New Roman" w:cs="Times New Roman"/>
            <w:lang w:val="en-GB"/>
          </w:rPr>
          <w:t>,</w:t>
        </w:r>
      </w:ins>
      <w:r w:rsidRPr="008A2A21">
        <w:rPr>
          <w:rFonts w:ascii="Times New Roman" w:hAnsi="Times New Roman" w:cs="Times New Roman"/>
          <w:lang w:val="en-GB"/>
          <w:rPrChange w:id="1906" w:author="mpb" w:date="2023-10-13T17:16:00Z">
            <w:rPr>
              <w:rFonts w:ascii="Times New Roman" w:hAnsi="Times New Roman" w:cs="Times New Roman"/>
              <w:sz w:val="20"/>
              <w:szCs w:val="20"/>
              <w:lang w:val="es-ES"/>
            </w:rPr>
          </w:rPrChange>
        </w:rPr>
        <w:t xml:space="preserve"> in Alberto Ramos Santana </w:t>
      </w:r>
      <w:proofErr w:type="spellStart"/>
      <w:r w:rsidRPr="008A2A21">
        <w:rPr>
          <w:rFonts w:ascii="Times New Roman" w:hAnsi="Times New Roman" w:cs="Times New Roman"/>
          <w:i/>
          <w:lang w:val="en-GB"/>
          <w:rPrChange w:id="1907" w:author="mpb" w:date="2023-10-13T17:16:00Z">
            <w:rPr>
              <w:rFonts w:ascii="Times New Roman" w:hAnsi="Times New Roman" w:cs="Times New Roman"/>
              <w:i/>
              <w:sz w:val="20"/>
              <w:szCs w:val="20"/>
              <w:lang w:val="es-ES"/>
            </w:rPr>
          </w:rPrChange>
        </w:rPr>
        <w:t>Comercio</w:t>
      </w:r>
      <w:proofErr w:type="spellEnd"/>
      <w:r w:rsidRPr="008A2A21">
        <w:rPr>
          <w:rFonts w:ascii="Times New Roman" w:hAnsi="Times New Roman" w:cs="Times New Roman"/>
          <w:i/>
          <w:lang w:val="en-GB"/>
          <w:rPrChange w:id="1908" w:author="mpb" w:date="2023-10-13T17:16:00Z">
            <w:rPr>
              <w:rFonts w:ascii="Times New Roman" w:hAnsi="Times New Roman" w:cs="Times New Roman"/>
              <w:i/>
              <w:sz w:val="20"/>
              <w:szCs w:val="20"/>
              <w:lang w:val="es-ES"/>
            </w:rPr>
          </w:rPrChange>
        </w:rPr>
        <w:t xml:space="preserve"> y </w:t>
      </w:r>
      <w:proofErr w:type="spellStart"/>
      <w:r w:rsidRPr="008A2A21">
        <w:rPr>
          <w:rFonts w:ascii="Times New Roman" w:hAnsi="Times New Roman" w:cs="Times New Roman"/>
          <w:i/>
          <w:lang w:val="en-GB"/>
          <w:rPrChange w:id="1909" w:author="mpb" w:date="2023-10-13T17:16:00Z">
            <w:rPr>
              <w:rFonts w:ascii="Times New Roman" w:hAnsi="Times New Roman" w:cs="Times New Roman"/>
              <w:i/>
              <w:sz w:val="20"/>
              <w:szCs w:val="20"/>
              <w:lang w:val="es-ES"/>
            </w:rPr>
          </w:rPrChange>
        </w:rPr>
        <w:t>Navegación</w:t>
      </w:r>
      <w:proofErr w:type="spellEnd"/>
      <w:r w:rsidRPr="008A2A21">
        <w:rPr>
          <w:rFonts w:ascii="Times New Roman" w:hAnsi="Times New Roman" w:cs="Times New Roman"/>
          <w:i/>
          <w:lang w:val="en-GB"/>
          <w:rPrChange w:id="1910" w:author="mpb" w:date="2023-10-13T17:16:00Z">
            <w:rPr>
              <w:rFonts w:ascii="Times New Roman" w:hAnsi="Times New Roman" w:cs="Times New Roman"/>
              <w:i/>
              <w:sz w:val="20"/>
              <w:szCs w:val="20"/>
              <w:lang w:val="es-ES"/>
            </w:rPr>
          </w:rPrChange>
        </w:rPr>
        <w:t xml:space="preserve"> entre </w:t>
      </w:r>
      <w:proofErr w:type="spellStart"/>
      <w:r w:rsidRPr="008A2A21">
        <w:rPr>
          <w:rFonts w:ascii="Times New Roman" w:hAnsi="Times New Roman" w:cs="Times New Roman"/>
          <w:i/>
          <w:lang w:val="en-GB"/>
          <w:rPrChange w:id="1911" w:author="mpb" w:date="2023-10-13T17:16:00Z">
            <w:rPr>
              <w:rFonts w:ascii="Times New Roman" w:hAnsi="Times New Roman" w:cs="Times New Roman"/>
              <w:i/>
              <w:sz w:val="20"/>
              <w:szCs w:val="20"/>
              <w:lang w:val="es-ES"/>
            </w:rPr>
          </w:rPrChange>
        </w:rPr>
        <w:t>España</w:t>
      </w:r>
      <w:proofErr w:type="spellEnd"/>
      <w:r w:rsidRPr="008A2A21">
        <w:rPr>
          <w:rFonts w:ascii="Times New Roman" w:hAnsi="Times New Roman" w:cs="Times New Roman"/>
          <w:i/>
          <w:lang w:val="en-GB"/>
          <w:rPrChange w:id="1912" w:author="mpb" w:date="2023-10-13T17:16:00Z">
            <w:rPr>
              <w:rFonts w:ascii="Times New Roman" w:hAnsi="Times New Roman" w:cs="Times New Roman"/>
              <w:i/>
              <w:sz w:val="20"/>
              <w:szCs w:val="20"/>
              <w:lang w:val="es-ES"/>
            </w:rPr>
          </w:rPrChange>
        </w:rPr>
        <w:t xml:space="preserve"> y </w:t>
      </w:r>
      <w:proofErr w:type="spellStart"/>
      <w:r w:rsidRPr="008A2A21">
        <w:rPr>
          <w:rFonts w:ascii="Times New Roman" w:hAnsi="Times New Roman" w:cs="Times New Roman"/>
          <w:i/>
          <w:lang w:val="en-GB"/>
          <w:rPrChange w:id="1913" w:author="mpb" w:date="2023-10-13T17:16:00Z">
            <w:rPr>
              <w:rFonts w:ascii="Times New Roman" w:hAnsi="Times New Roman" w:cs="Times New Roman"/>
              <w:i/>
              <w:sz w:val="20"/>
              <w:szCs w:val="20"/>
              <w:lang w:val="es-ES"/>
            </w:rPr>
          </w:rPrChange>
        </w:rPr>
        <w:t>Suecia</w:t>
      </w:r>
      <w:proofErr w:type="spellEnd"/>
      <w:r w:rsidRPr="008A2A21">
        <w:rPr>
          <w:rFonts w:ascii="Times New Roman" w:hAnsi="Times New Roman" w:cs="Times New Roman"/>
          <w:i/>
          <w:lang w:val="en-GB"/>
          <w:rPrChange w:id="1914" w:author="mpb" w:date="2023-10-13T17:16:00Z">
            <w:rPr>
              <w:rFonts w:ascii="Times New Roman" w:hAnsi="Times New Roman" w:cs="Times New Roman"/>
              <w:i/>
              <w:sz w:val="20"/>
              <w:szCs w:val="20"/>
              <w:lang w:val="es-ES"/>
            </w:rPr>
          </w:rPrChange>
        </w:rPr>
        <w:t xml:space="preserve"> (</w:t>
      </w:r>
      <w:proofErr w:type="spellStart"/>
      <w:r w:rsidRPr="008A2A21">
        <w:rPr>
          <w:rFonts w:ascii="Times New Roman" w:hAnsi="Times New Roman" w:cs="Times New Roman"/>
          <w:i/>
          <w:lang w:val="en-GB"/>
          <w:rPrChange w:id="1915" w:author="mpb" w:date="2023-10-13T17:16:00Z">
            <w:rPr>
              <w:rFonts w:ascii="Times New Roman" w:hAnsi="Times New Roman" w:cs="Times New Roman"/>
              <w:i/>
              <w:sz w:val="20"/>
              <w:szCs w:val="20"/>
              <w:lang w:val="es-ES"/>
            </w:rPr>
          </w:rPrChange>
        </w:rPr>
        <w:t>siglos</w:t>
      </w:r>
      <w:proofErr w:type="spellEnd"/>
      <w:r w:rsidRPr="008A2A21">
        <w:rPr>
          <w:rFonts w:ascii="Times New Roman" w:hAnsi="Times New Roman" w:cs="Times New Roman"/>
          <w:i/>
          <w:lang w:val="en-GB"/>
          <w:rPrChange w:id="1916" w:author="mpb" w:date="2023-10-13T17:16:00Z">
            <w:rPr>
              <w:rFonts w:ascii="Times New Roman" w:hAnsi="Times New Roman" w:cs="Times New Roman"/>
              <w:i/>
              <w:sz w:val="20"/>
              <w:szCs w:val="20"/>
              <w:lang w:val="es-ES"/>
            </w:rPr>
          </w:rPrChange>
        </w:rPr>
        <w:t xml:space="preserve"> X-XX) </w:t>
      </w:r>
      <w:r w:rsidRPr="008A2A21">
        <w:rPr>
          <w:rFonts w:ascii="Times New Roman" w:hAnsi="Times New Roman" w:cs="Times New Roman"/>
          <w:lang w:val="en-GB"/>
          <w:rPrChange w:id="1917" w:author="mpb" w:date="2023-10-13T17:16:00Z">
            <w:rPr>
              <w:rFonts w:ascii="Times New Roman" w:hAnsi="Times New Roman" w:cs="Times New Roman"/>
              <w:sz w:val="20"/>
              <w:szCs w:val="20"/>
              <w:lang w:val="es-ES"/>
            </w:rPr>
          </w:rPrChange>
        </w:rPr>
        <w:t xml:space="preserve">(Cádiz: Universidad de Cádiz, 2000), 330–331 and </w:t>
      </w:r>
      <w:del w:id="1918" w:author="mpb" w:date="2023-10-13T17:32:00Z">
        <w:r w:rsidRPr="008A2A21" w:rsidDel="003F17FD">
          <w:rPr>
            <w:rFonts w:ascii="Times New Roman" w:hAnsi="Times New Roman" w:cs="Times New Roman"/>
            <w:lang w:val="en-GB"/>
            <w:rPrChange w:id="1919" w:author="mpb" w:date="2023-10-13T17:16:00Z">
              <w:rPr>
                <w:rFonts w:ascii="Times New Roman" w:hAnsi="Times New Roman" w:cs="Times New Roman"/>
                <w:sz w:val="20"/>
                <w:szCs w:val="20"/>
                <w:lang w:val="es-ES"/>
              </w:rPr>
            </w:rPrChange>
          </w:rPr>
          <w:delText xml:space="preserve">Rafael </w:delText>
        </w:r>
      </w:del>
      <w:r w:rsidRPr="008A2A21">
        <w:rPr>
          <w:rFonts w:ascii="Times New Roman" w:hAnsi="Times New Roman" w:cs="Times New Roman"/>
          <w:lang w:val="en-GB"/>
          <w:rPrChange w:id="1920" w:author="mpb" w:date="2023-10-13T17:16:00Z">
            <w:rPr>
              <w:rFonts w:ascii="Times New Roman" w:hAnsi="Times New Roman" w:cs="Times New Roman"/>
              <w:sz w:val="20"/>
              <w:szCs w:val="20"/>
              <w:lang w:val="es-ES"/>
            </w:rPr>
          </w:rPrChange>
        </w:rPr>
        <w:t xml:space="preserve">Torres Sánchez, </w:t>
      </w:r>
      <w:r w:rsidRPr="008A2A21">
        <w:rPr>
          <w:rFonts w:ascii="Times New Roman" w:hAnsi="Times New Roman" w:cs="Times New Roman"/>
          <w:i/>
          <w:lang w:val="en-GB"/>
          <w:rPrChange w:id="1921" w:author="mpb" w:date="2023-10-13T17:16:00Z">
            <w:rPr>
              <w:rFonts w:ascii="Times New Roman" w:hAnsi="Times New Roman" w:cs="Times New Roman"/>
              <w:i/>
              <w:sz w:val="20"/>
              <w:szCs w:val="20"/>
              <w:lang w:val="es-ES"/>
            </w:rPr>
          </w:rPrChange>
        </w:rPr>
        <w:t xml:space="preserve">Military </w:t>
      </w:r>
      <w:del w:id="1922" w:author="mpb" w:date="2023-10-13T17:31:00Z">
        <w:r w:rsidRPr="008A2A21" w:rsidDel="003F17FD">
          <w:rPr>
            <w:rFonts w:ascii="Times New Roman" w:hAnsi="Times New Roman" w:cs="Times New Roman"/>
            <w:i/>
            <w:lang w:val="en-GB"/>
            <w:rPrChange w:id="1923" w:author="mpb" w:date="2023-10-13T17:16:00Z">
              <w:rPr>
                <w:rFonts w:ascii="Times New Roman" w:hAnsi="Times New Roman" w:cs="Times New Roman"/>
                <w:i/>
                <w:sz w:val="20"/>
                <w:szCs w:val="20"/>
                <w:lang w:val="es-ES"/>
              </w:rPr>
            </w:rPrChange>
          </w:rPr>
          <w:delText>Entreprenuers</w:delText>
        </w:r>
      </w:del>
      <w:ins w:id="1924" w:author="mpb" w:date="2023-10-13T17:31:00Z">
        <w:r w:rsidRPr="003F17FD">
          <w:rPr>
            <w:rFonts w:ascii="Times New Roman" w:hAnsi="Times New Roman" w:cs="Times New Roman"/>
            <w:i/>
            <w:lang w:val="en-GB"/>
          </w:rPr>
          <w:t>Entrepreneurs</w:t>
        </w:r>
      </w:ins>
      <w:del w:id="1925" w:author="mpb" w:date="2023-10-13T17:31:00Z">
        <w:r w:rsidRPr="008A2A21" w:rsidDel="003F17FD">
          <w:rPr>
            <w:rFonts w:ascii="Times New Roman" w:hAnsi="Times New Roman" w:cs="Times New Roman"/>
            <w:i/>
            <w:lang w:val="en-GB"/>
            <w:rPrChange w:id="1926" w:author="mpb" w:date="2023-10-13T17:16:00Z">
              <w:rPr>
                <w:rFonts w:ascii="Times New Roman" w:hAnsi="Times New Roman" w:cs="Times New Roman"/>
                <w:i/>
                <w:sz w:val="20"/>
                <w:szCs w:val="20"/>
                <w:lang w:val="es-ES"/>
              </w:rPr>
            </w:rPrChange>
          </w:rPr>
          <w:delText>.</w:delText>
        </w:r>
      </w:del>
      <w:del w:id="1927" w:author="mpb" w:date="2023-10-13T17:32:00Z">
        <w:r w:rsidRPr="008A2A21" w:rsidDel="003F17FD">
          <w:rPr>
            <w:rFonts w:ascii="Times New Roman" w:hAnsi="Times New Roman" w:cs="Times New Roman"/>
            <w:i/>
            <w:lang w:val="en-GB"/>
            <w:rPrChange w:id="1928" w:author="mpb" w:date="2023-10-13T17:16:00Z">
              <w:rPr>
                <w:rFonts w:ascii="Times New Roman" w:hAnsi="Times New Roman" w:cs="Times New Roman"/>
                <w:i/>
                <w:sz w:val="20"/>
                <w:szCs w:val="20"/>
                <w:lang w:val="es-ES"/>
              </w:rPr>
            </w:rPrChange>
          </w:rPr>
          <w:delText xml:space="preserve"> The Spanish Contractors State in the Eighteenth Century</w:delText>
        </w:r>
        <w:r w:rsidRPr="008A2A21" w:rsidDel="003F17FD">
          <w:rPr>
            <w:rFonts w:ascii="Times New Roman" w:hAnsi="Times New Roman" w:cs="Times New Roman"/>
            <w:lang w:val="en-GB"/>
            <w:rPrChange w:id="1929" w:author="mpb" w:date="2023-10-13T17:16:00Z">
              <w:rPr>
                <w:rFonts w:ascii="Times New Roman" w:hAnsi="Times New Roman" w:cs="Times New Roman"/>
                <w:sz w:val="20"/>
                <w:szCs w:val="20"/>
                <w:lang w:val="en-GB"/>
              </w:rPr>
            </w:rPrChange>
          </w:rPr>
          <w:delText xml:space="preserve"> (Oxford: Oxford University, 2016)</w:delText>
        </w:r>
      </w:del>
      <w:r w:rsidRPr="008A2A21">
        <w:rPr>
          <w:rFonts w:ascii="Times New Roman" w:hAnsi="Times New Roman" w:cs="Times New Roman"/>
          <w:lang w:val="en-GB"/>
          <w:rPrChange w:id="1930" w:author="mpb" w:date="2023-10-13T17:16:00Z">
            <w:rPr>
              <w:rFonts w:ascii="Times New Roman" w:hAnsi="Times New Roman" w:cs="Times New Roman"/>
              <w:sz w:val="20"/>
              <w:szCs w:val="20"/>
              <w:lang w:val="en-GB"/>
            </w:rPr>
          </w:rPrChange>
        </w:rPr>
        <w:t>, 189–229.</w:t>
      </w:r>
    </w:p>
  </w:footnote>
  <w:footnote w:id="36">
    <w:p w14:paraId="2B3E8239" w14:textId="1A46624B" w:rsidR="001569C8" w:rsidRPr="008A2A21" w:rsidRDefault="001569C8">
      <w:pPr>
        <w:pStyle w:val="NoSpacing"/>
        <w:ind w:left="708" w:hanging="708"/>
        <w:jc w:val="both"/>
        <w:rPr>
          <w:rFonts w:ascii="Times New Roman" w:hAnsi="Times New Roman" w:cs="Times New Roman"/>
          <w:lang w:val="en-GB"/>
          <w:rPrChange w:id="1934" w:author="mpb" w:date="2023-10-13T17:16:00Z">
            <w:rPr>
              <w:rFonts w:ascii="Times New Roman" w:hAnsi="Times New Roman" w:cs="Times New Roman"/>
              <w:sz w:val="20"/>
              <w:szCs w:val="20"/>
              <w:lang w:val="en-GB"/>
            </w:rPr>
          </w:rPrChange>
        </w:rPr>
        <w:pPrChange w:id="1935" w:author="mac_pro" w:date="2023-10-12T23:54:00Z">
          <w:pPr>
            <w:pStyle w:val="NoSpacing"/>
            <w:jc w:val="both"/>
          </w:pPr>
        </w:pPrChange>
      </w:pPr>
      <w:r w:rsidRPr="008A2A21">
        <w:rPr>
          <w:rStyle w:val="FootnoteReference"/>
          <w:rFonts w:ascii="Times New Roman" w:hAnsi="Times New Roman" w:cs="Times New Roman"/>
          <w:vertAlign w:val="baseline"/>
          <w:lang w:val="en-GB"/>
          <w:rPrChange w:id="1936" w:author="mpb" w:date="2023-10-13T17:16:00Z">
            <w:rPr>
              <w:rStyle w:val="FootnoteReference"/>
              <w:rFonts w:ascii="Times New Roman" w:hAnsi="Times New Roman" w:cs="Times New Roman"/>
              <w:sz w:val="20"/>
              <w:szCs w:val="20"/>
              <w:lang w:val="en-GB"/>
            </w:rPr>
          </w:rPrChange>
        </w:rPr>
        <w:footnoteRef/>
      </w:r>
      <w:ins w:id="1937" w:author="mac_pro" w:date="2023-10-13T00:19:00Z">
        <w:r w:rsidRPr="008A2A21">
          <w:rPr>
            <w:rFonts w:ascii="Times New Roman" w:hAnsi="Times New Roman" w:cs="Times New Roman"/>
            <w:lang w:val="en-GB"/>
            <w:rPrChange w:id="1938" w:author="mpb" w:date="2023-10-13T17:16:00Z">
              <w:rPr>
                <w:rFonts w:ascii="Times New Roman" w:hAnsi="Times New Roman" w:cs="Times New Roman"/>
                <w:sz w:val="20"/>
                <w:szCs w:val="20"/>
                <w:lang w:val="en-GB"/>
              </w:rPr>
            </w:rPrChange>
          </w:rPr>
          <w:tab/>
        </w:r>
      </w:ins>
      <w:del w:id="1939" w:author="mac_pro" w:date="2023-10-13T00:19:00Z">
        <w:r w:rsidRPr="008A2A21" w:rsidDel="004D6749">
          <w:rPr>
            <w:rFonts w:ascii="Times New Roman" w:hAnsi="Times New Roman" w:cs="Times New Roman"/>
            <w:lang w:val="en-GB"/>
            <w:rPrChange w:id="1940" w:author="mpb" w:date="2023-10-13T17:16:00Z">
              <w:rPr>
                <w:rFonts w:ascii="Times New Roman" w:hAnsi="Times New Roman" w:cs="Times New Roman"/>
                <w:sz w:val="20"/>
                <w:szCs w:val="20"/>
                <w:lang w:val="en-GB"/>
              </w:rPr>
            </w:rPrChange>
          </w:rPr>
          <w:delText xml:space="preserve"> </w:delText>
        </w:r>
      </w:del>
      <w:r w:rsidRPr="008A2A21">
        <w:rPr>
          <w:rFonts w:ascii="Times New Roman" w:hAnsi="Times New Roman" w:cs="Times New Roman"/>
          <w:lang w:val="en-GB"/>
          <w:rPrChange w:id="1941" w:author="mpb" w:date="2023-10-13T17:16:00Z">
            <w:rPr>
              <w:rFonts w:ascii="Times New Roman" w:hAnsi="Times New Roman" w:cs="Times New Roman"/>
              <w:sz w:val="20"/>
              <w:szCs w:val="20"/>
              <w:lang w:val="en-GB"/>
            </w:rPr>
          </w:rPrChange>
        </w:rPr>
        <w:t xml:space="preserve">Alfred T. Mahan, </w:t>
      </w:r>
      <w:r w:rsidRPr="008A2A21">
        <w:rPr>
          <w:rFonts w:ascii="Times New Roman" w:hAnsi="Times New Roman" w:cs="Times New Roman"/>
          <w:i/>
          <w:lang w:val="en-GB"/>
          <w:rPrChange w:id="1942" w:author="mpb" w:date="2023-10-13T17:16:00Z">
            <w:rPr>
              <w:rFonts w:ascii="Times New Roman" w:hAnsi="Times New Roman" w:cs="Times New Roman"/>
              <w:i/>
              <w:sz w:val="20"/>
              <w:szCs w:val="20"/>
              <w:lang w:val="en-GB"/>
            </w:rPr>
          </w:rPrChange>
        </w:rPr>
        <w:t>The Influence of Sea Power upon History, 1660–1783</w:t>
      </w:r>
      <w:r w:rsidRPr="008A2A21">
        <w:rPr>
          <w:rFonts w:ascii="Times New Roman" w:hAnsi="Times New Roman" w:cs="Times New Roman"/>
          <w:lang w:val="en-GB"/>
          <w:rPrChange w:id="1943" w:author="mpb" w:date="2023-10-13T17:16:00Z">
            <w:rPr>
              <w:rFonts w:ascii="Times New Roman" w:hAnsi="Times New Roman" w:cs="Times New Roman"/>
              <w:sz w:val="20"/>
              <w:szCs w:val="20"/>
              <w:lang w:val="en-GB"/>
            </w:rPr>
          </w:rPrChange>
        </w:rPr>
        <w:t xml:space="preserve"> (Cambridge: Cambridge University Press, 2010 [</w:t>
      </w:r>
      <w:del w:id="1944" w:author="mpb" w:date="2023-10-13T17:33:00Z">
        <w:r w:rsidRPr="008A2A21" w:rsidDel="00491430">
          <w:rPr>
            <w:rFonts w:ascii="Times New Roman" w:hAnsi="Times New Roman" w:cs="Times New Roman"/>
            <w:lang w:val="en-GB"/>
            <w:rPrChange w:id="1945" w:author="mpb" w:date="2023-10-13T17:16:00Z">
              <w:rPr>
                <w:rFonts w:ascii="Times New Roman" w:hAnsi="Times New Roman" w:cs="Times New Roman"/>
                <w:sz w:val="20"/>
                <w:szCs w:val="20"/>
                <w:lang w:val="en-GB"/>
              </w:rPr>
            </w:rPrChange>
          </w:rPr>
          <w:delText xml:space="preserve">first </w:delText>
        </w:r>
      </w:del>
      <w:ins w:id="1946" w:author="mpb" w:date="2023-10-13T17:33:00Z">
        <w:r>
          <w:rPr>
            <w:rFonts w:ascii="Times New Roman" w:hAnsi="Times New Roman" w:cs="Times New Roman"/>
            <w:lang w:val="en-GB"/>
          </w:rPr>
          <w:t>1st</w:t>
        </w:r>
        <w:r w:rsidRPr="008A2A21">
          <w:rPr>
            <w:rFonts w:ascii="Times New Roman" w:hAnsi="Times New Roman" w:cs="Times New Roman"/>
            <w:lang w:val="en-GB"/>
            <w:rPrChange w:id="1947" w:author="mpb" w:date="2023-10-13T17:16:00Z">
              <w:rPr>
                <w:rFonts w:ascii="Times New Roman" w:hAnsi="Times New Roman" w:cs="Times New Roman"/>
                <w:sz w:val="20"/>
                <w:szCs w:val="20"/>
                <w:lang w:val="en-GB"/>
              </w:rPr>
            </w:rPrChange>
          </w:rPr>
          <w:t xml:space="preserve"> </w:t>
        </w:r>
      </w:ins>
      <w:proofErr w:type="spellStart"/>
      <w:r w:rsidRPr="008A2A21">
        <w:rPr>
          <w:rFonts w:ascii="Times New Roman" w:hAnsi="Times New Roman" w:cs="Times New Roman"/>
          <w:lang w:val="en-GB"/>
          <w:rPrChange w:id="1948" w:author="mpb" w:date="2023-10-13T17:16:00Z">
            <w:rPr>
              <w:rFonts w:ascii="Times New Roman" w:hAnsi="Times New Roman" w:cs="Times New Roman"/>
              <w:sz w:val="20"/>
              <w:szCs w:val="20"/>
              <w:lang w:val="en-GB"/>
            </w:rPr>
          </w:rPrChange>
        </w:rPr>
        <w:t>ed</w:t>
      </w:r>
      <w:del w:id="1949" w:author="mpb" w:date="2023-10-13T17:33:00Z">
        <w:r w:rsidRPr="008A2A21" w:rsidDel="00491430">
          <w:rPr>
            <w:rFonts w:ascii="Times New Roman" w:hAnsi="Times New Roman" w:cs="Times New Roman"/>
            <w:lang w:val="en-GB"/>
            <w:rPrChange w:id="1950" w:author="mpb" w:date="2023-10-13T17:16:00Z">
              <w:rPr>
                <w:rFonts w:ascii="Times New Roman" w:hAnsi="Times New Roman" w:cs="Times New Roman"/>
                <w:sz w:val="20"/>
                <w:szCs w:val="20"/>
                <w:lang w:val="en-GB"/>
              </w:rPr>
            </w:rPrChange>
          </w:rPr>
          <w:delText>itio</w:delText>
        </w:r>
      </w:del>
      <w:r w:rsidRPr="008A2A21">
        <w:rPr>
          <w:rFonts w:ascii="Times New Roman" w:hAnsi="Times New Roman" w:cs="Times New Roman"/>
          <w:lang w:val="en-GB"/>
          <w:rPrChange w:id="1951" w:author="mpb" w:date="2023-10-13T17:16:00Z">
            <w:rPr>
              <w:rFonts w:ascii="Times New Roman" w:hAnsi="Times New Roman" w:cs="Times New Roman"/>
              <w:sz w:val="20"/>
              <w:szCs w:val="20"/>
              <w:lang w:val="en-GB"/>
            </w:rPr>
          </w:rPrChange>
        </w:rPr>
        <w:t>n</w:t>
      </w:r>
      <w:proofErr w:type="spellEnd"/>
      <w:r w:rsidRPr="008A2A21">
        <w:rPr>
          <w:rFonts w:ascii="Times New Roman" w:hAnsi="Times New Roman" w:cs="Times New Roman"/>
          <w:lang w:val="en-GB"/>
          <w:rPrChange w:id="1952" w:author="mpb" w:date="2023-10-13T17:16:00Z">
            <w:rPr>
              <w:rFonts w:ascii="Times New Roman" w:hAnsi="Times New Roman" w:cs="Times New Roman"/>
              <w:sz w:val="20"/>
              <w:szCs w:val="20"/>
              <w:lang w:val="en-GB"/>
            </w:rPr>
          </w:rPrChange>
        </w:rPr>
        <w:t xml:space="preserve"> 1889]).</w:t>
      </w:r>
    </w:p>
  </w:footnote>
  <w:footnote w:id="37">
    <w:p w14:paraId="1816A0B9" w14:textId="0A716E2E" w:rsidR="001569C8" w:rsidRPr="008A2A21" w:rsidRDefault="001569C8">
      <w:pPr>
        <w:pStyle w:val="NoSpacing"/>
        <w:ind w:left="708" w:hanging="708"/>
        <w:jc w:val="both"/>
        <w:rPr>
          <w:rFonts w:ascii="Times New Roman" w:hAnsi="Times New Roman" w:cs="Times New Roman"/>
          <w:lang w:val="en-GB"/>
          <w:rPrChange w:id="1962" w:author="mpb" w:date="2023-10-13T17:16:00Z">
            <w:rPr>
              <w:rFonts w:ascii="Times New Roman" w:hAnsi="Times New Roman" w:cs="Times New Roman"/>
              <w:sz w:val="20"/>
              <w:szCs w:val="20"/>
              <w:lang w:val="es-ES"/>
            </w:rPr>
          </w:rPrChange>
        </w:rPr>
        <w:pPrChange w:id="1963" w:author="mac_pro" w:date="2023-10-12T23:54:00Z">
          <w:pPr>
            <w:pStyle w:val="NoSpacing"/>
            <w:jc w:val="both"/>
          </w:pPr>
        </w:pPrChange>
      </w:pPr>
      <w:r w:rsidRPr="008A2A21">
        <w:rPr>
          <w:rStyle w:val="FootnoteReference"/>
          <w:rFonts w:ascii="Times New Roman" w:hAnsi="Times New Roman" w:cs="Times New Roman"/>
          <w:vertAlign w:val="baseline"/>
          <w:lang w:val="en-GB"/>
          <w:rPrChange w:id="1964" w:author="mpb" w:date="2023-10-13T17:16:00Z">
            <w:rPr>
              <w:rStyle w:val="FootnoteReference"/>
              <w:rFonts w:ascii="Times New Roman" w:hAnsi="Times New Roman" w:cs="Times New Roman"/>
              <w:sz w:val="20"/>
              <w:szCs w:val="20"/>
              <w:lang w:val="en-GB"/>
            </w:rPr>
          </w:rPrChange>
        </w:rPr>
        <w:footnoteRef/>
      </w:r>
      <w:ins w:id="1965" w:author="mac_pro" w:date="2023-10-13T00:19:00Z">
        <w:r w:rsidRPr="008A2A21">
          <w:rPr>
            <w:rFonts w:ascii="Times New Roman" w:hAnsi="Times New Roman" w:cs="Times New Roman"/>
            <w:lang w:val="en-GB"/>
            <w:rPrChange w:id="1966" w:author="mpb" w:date="2023-10-13T17:16:00Z">
              <w:rPr>
                <w:rFonts w:ascii="Times New Roman" w:hAnsi="Times New Roman" w:cs="Times New Roman"/>
                <w:sz w:val="20"/>
                <w:szCs w:val="20"/>
                <w:lang w:val="es-ES"/>
              </w:rPr>
            </w:rPrChange>
          </w:rPr>
          <w:tab/>
        </w:r>
      </w:ins>
      <w:del w:id="1967" w:author="mac_pro" w:date="2023-10-13T00:19:00Z">
        <w:r w:rsidRPr="008A2A21" w:rsidDel="004D6749">
          <w:rPr>
            <w:rFonts w:ascii="Times New Roman" w:hAnsi="Times New Roman" w:cs="Times New Roman"/>
            <w:lang w:val="en-GB"/>
            <w:rPrChange w:id="1968" w:author="mpb" w:date="2023-10-13T17:16:00Z">
              <w:rPr>
                <w:rFonts w:ascii="Times New Roman" w:hAnsi="Times New Roman" w:cs="Times New Roman"/>
                <w:sz w:val="20"/>
                <w:szCs w:val="20"/>
                <w:lang w:val="es-ES"/>
              </w:rPr>
            </w:rPrChange>
          </w:rPr>
          <w:delText xml:space="preserve"> </w:delText>
        </w:r>
      </w:del>
      <w:r w:rsidRPr="008A2A21">
        <w:rPr>
          <w:rFonts w:ascii="Times New Roman" w:hAnsi="Times New Roman" w:cs="Times New Roman"/>
          <w:lang w:val="en-GB"/>
          <w:rPrChange w:id="1969" w:author="mpb" w:date="2023-10-13T17:16:00Z">
            <w:rPr>
              <w:rFonts w:ascii="Times New Roman" w:hAnsi="Times New Roman" w:cs="Times New Roman"/>
              <w:sz w:val="20"/>
              <w:szCs w:val="20"/>
              <w:lang w:val="es-ES"/>
            </w:rPr>
          </w:rPrChange>
        </w:rPr>
        <w:t xml:space="preserve">José </w:t>
      </w:r>
      <w:proofErr w:type="spellStart"/>
      <w:r w:rsidRPr="008A2A21">
        <w:rPr>
          <w:rFonts w:ascii="Times New Roman" w:hAnsi="Times New Roman" w:cs="Times New Roman"/>
          <w:lang w:val="en-GB"/>
          <w:rPrChange w:id="1970" w:author="mpb" w:date="2023-10-13T17:16:00Z">
            <w:rPr>
              <w:rFonts w:ascii="Times New Roman" w:hAnsi="Times New Roman" w:cs="Times New Roman"/>
              <w:sz w:val="20"/>
              <w:szCs w:val="20"/>
              <w:lang w:val="es-ES"/>
            </w:rPr>
          </w:rPrChange>
        </w:rPr>
        <w:t>Patricio</w:t>
      </w:r>
      <w:proofErr w:type="spellEnd"/>
      <w:r w:rsidRPr="008A2A21">
        <w:rPr>
          <w:rFonts w:ascii="Times New Roman" w:hAnsi="Times New Roman" w:cs="Times New Roman"/>
          <w:lang w:val="en-GB"/>
          <w:rPrChange w:id="1971" w:author="mpb" w:date="2023-10-13T17:16:00Z">
            <w:rPr>
              <w:rFonts w:ascii="Times New Roman" w:hAnsi="Times New Roman" w:cs="Times New Roman"/>
              <w:sz w:val="20"/>
              <w:szCs w:val="20"/>
              <w:lang w:val="es-ES"/>
            </w:rPr>
          </w:rPrChange>
        </w:rPr>
        <w:t xml:space="preserve"> Merino Navarro, </w:t>
      </w:r>
      <w:r w:rsidRPr="008A2A21">
        <w:rPr>
          <w:rFonts w:ascii="Times New Roman" w:hAnsi="Times New Roman" w:cs="Times New Roman"/>
          <w:i/>
          <w:lang w:val="en-GB"/>
          <w:rPrChange w:id="1972" w:author="mpb" w:date="2023-10-13T17:16:00Z">
            <w:rPr>
              <w:rFonts w:ascii="Times New Roman" w:hAnsi="Times New Roman" w:cs="Times New Roman"/>
              <w:i/>
              <w:sz w:val="20"/>
              <w:szCs w:val="20"/>
              <w:lang w:val="es-ES"/>
            </w:rPr>
          </w:rPrChange>
        </w:rPr>
        <w:t xml:space="preserve">La Armada Española </w:t>
      </w:r>
      <w:proofErr w:type="spellStart"/>
      <w:r w:rsidRPr="008A2A21">
        <w:rPr>
          <w:rFonts w:ascii="Times New Roman" w:hAnsi="Times New Roman" w:cs="Times New Roman"/>
          <w:i/>
          <w:lang w:val="en-GB"/>
          <w:rPrChange w:id="1973" w:author="mpb" w:date="2023-10-13T17:16:00Z">
            <w:rPr>
              <w:rFonts w:ascii="Times New Roman" w:hAnsi="Times New Roman" w:cs="Times New Roman"/>
              <w:i/>
              <w:sz w:val="20"/>
              <w:szCs w:val="20"/>
              <w:lang w:val="es-ES"/>
            </w:rPr>
          </w:rPrChange>
        </w:rPr>
        <w:t>en</w:t>
      </w:r>
      <w:proofErr w:type="spellEnd"/>
      <w:r w:rsidRPr="008A2A21">
        <w:rPr>
          <w:rFonts w:ascii="Times New Roman" w:hAnsi="Times New Roman" w:cs="Times New Roman"/>
          <w:i/>
          <w:lang w:val="en-GB"/>
          <w:rPrChange w:id="1974" w:author="mpb" w:date="2023-10-13T17:16:00Z">
            <w:rPr>
              <w:rFonts w:ascii="Times New Roman" w:hAnsi="Times New Roman" w:cs="Times New Roman"/>
              <w:i/>
              <w:sz w:val="20"/>
              <w:szCs w:val="20"/>
              <w:lang w:val="es-ES"/>
            </w:rPr>
          </w:rPrChange>
        </w:rPr>
        <w:t xml:space="preserve"> el </w:t>
      </w:r>
      <w:proofErr w:type="spellStart"/>
      <w:r w:rsidRPr="008A2A21">
        <w:rPr>
          <w:rFonts w:ascii="Times New Roman" w:hAnsi="Times New Roman" w:cs="Times New Roman"/>
          <w:i/>
          <w:lang w:val="en-GB"/>
          <w:rPrChange w:id="1975" w:author="mpb" w:date="2023-10-13T17:16:00Z">
            <w:rPr>
              <w:rFonts w:ascii="Times New Roman" w:hAnsi="Times New Roman" w:cs="Times New Roman"/>
              <w:i/>
              <w:sz w:val="20"/>
              <w:szCs w:val="20"/>
              <w:lang w:val="es-ES"/>
            </w:rPr>
          </w:rPrChange>
        </w:rPr>
        <w:t>siglo</w:t>
      </w:r>
      <w:proofErr w:type="spellEnd"/>
      <w:r w:rsidRPr="008A2A21">
        <w:rPr>
          <w:rFonts w:ascii="Times New Roman" w:hAnsi="Times New Roman" w:cs="Times New Roman"/>
          <w:i/>
          <w:lang w:val="en-GB"/>
          <w:rPrChange w:id="1976" w:author="mpb" w:date="2023-10-13T17:16:00Z">
            <w:rPr>
              <w:rFonts w:ascii="Times New Roman" w:hAnsi="Times New Roman" w:cs="Times New Roman"/>
              <w:i/>
              <w:sz w:val="20"/>
              <w:szCs w:val="20"/>
              <w:lang w:val="es-ES"/>
            </w:rPr>
          </w:rPrChange>
        </w:rPr>
        <w:t xml:space="preserve"> XVIII</w:t>
      </w:r>
      <w:r w:rsidRPr="008A2A21">
        <w:rPr>
          <w:rFonts w:ascii="Times New Roman" w:hAnsi="Times New Roman" w:cs="Times New Roman"/>
          <w:lang w:val="en-GB"/>
          <w:rPrChange w:id="1977" w:author="mpb" w:date="2023-10-13T17:16:00Z">
            <w:rPr>
              <w:rFonts w:ascii="Times New Roman" w:hAnsi="Times New Roman" w:cs="Times New Roman"/>
              <w:sz w:val="20"/>
              <w:szCs w:val="20"/>
              <w:lang w:val="es-ES"/>
            </w:rPr>
          </w:rPrChange>
        </w:rPr>
        <w:t xml:space="preserve"> (Madrid: </w:t>
      </w:r>
      <w:proofErr w:type="spellStart"/>
      <w:r w:rsidRPr="008A2A21">
        <w:rPr>
          <w:rFonts w:ascii="Times New Roman" w:hAnsi="Times New Roman" w:cs="Times New Roman"/>
          <w:lang w:val="en-GB"/>
          <w:rPrChange w:id="1978" w:author="mpb" w:date="2023-10-13T17:16:00Z">
            <w:rPr>
              <w:rFonts w:ascii="Times New Roman" w:hAnsi="Times New Roman" w:cs="Times New Roman"/>
              <w:sz w:val="20"/>
              <w:szCs w:val="20"/>
              <w:lang w:val="es-ES"/>
            </w:rPr>
          </w:rPrChange>
        </w:rPr>
        <w:t>Fundación</w:t>
      </w:r>
      <w:proofErr w:type="spellEnd"/>
      <w:r w:rsidRPr="008A2A21">
        <w:rPr>
          <w:rFonts w:ascii="Times New Roman" w:hAnsi="Times New Roman" w:cs="Times New Roman"/>
          <w:lang w:val="en-GB"/>
          <w:rPrChange w:id="1979"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1980" w:author="mpb" w:date="2023-10-13T17:16:00Z">
            <w:rPr>
              <w:rFonts w:ascii="Times New Roman" w:hAnsi="Times New Roman" w:cs="Times New Roman"/>
              <w:sz w:val="20"/>
              <w:szCs w:val="20"/>
              <w:lang w:val="es-ES"/>
            </w:rPr>
          </w:rPrChange>
        </w:rPr>
        <w:t>Universitaria</w:t>
      </w:r>
      <w:proofErr w:type="spellEnd"/>
      <w:r w:rsidRPr="008A2A21">
        <w:rPr>
          <w:rFonts w:ascii="Times New Roman" w:hAnsi="Times New Roman" w:cs="Times New Roman"/>
          <w:lang w:val="en-GB"/>
          <w:rPrChange w:id="1981" w:author="mpb" w:date="2023-10-13T17:16:00Z">
            <w:rPr>
              <w:rFonts w:ascii="Times New Roman" w:hAnsi="Times New Roman" w:cs="Times New Roman"/>
              <w:sz w:val="20"/>
              <w:szCs w:val="20"/>
              <w:lang w:val="es-ES"/>
            </w:rPr>
          </w:rPrChange>
        </w:rPr>
        <w:t xml:space="preserve"> Española, 1981); Fernando Serrano </w:t>
      </w:r>
      <w:proofErr w:type="spellStart"/>
      <w:r w:rsidRPr="008A2A21">
        <w:rPr>
          <w:rFonts w:ascii="Times New Roman" w:hAnsi="Times New Roman" w:cs="Times New Roman"/>
          <w:lang w:val="en-GB"/>
          <w:rPrChange w:id="1982" w:author="mpb" w:date="2023-10-13T17:16:00Z">
            <w:rPr>
              <w:rFonts w:ascii="Times New Roman" w:hAnsi="Times New Roman" w:cs="Times New Roman"/>
              <w:sz w:val="20"/>
              <w:szCs w:val="20"/>
              <w:lang w:val="es-ES"/>
            </w:rPr>
          </w:rPrChange>
        </w:rPr>
        <w:t>Mangas</w:t>
      </w:r>
      <w:proofErr w:type="spellEnd"/>
      <w:r w:rsidRPr="008A2A21">
        <w:rPr>
          <w:rFonts w:ascii="Times New Roman" w:hAnsi="Times New Roman" w:cs="Times New Roman"/>
          <w:lang w:val="en-GB"/>
          <w:rPrChange w:id="1983"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i/>
          <w:lang w:val="en-GB"/>
          <w:rPrChange w:id="1984" w:author="mpb" w:date="2023-10-13T17:16:00Z">
            <w:rPr>
              <w:rFonts w:ascii="Times New Roman" w:hAnsi="Times New Roman" w:cs="Times New Roman"/>
              <w:i/>
              <w:sz w:val="20"/>
              <w:szCs w:val="20"/>
              <w:lang w:val="es-ES"/>
            </w:rPr>
          </w:rPrChange>
        </w:rPr>
        <w:t>Función</w:t>
      </w:r>
      <w:proofErr w:type="spellEnd"/>
      <w:r w:rsidRPr="008A2A21">
        <w:rPr>
          <w:rFonts w:ascii="Times New Roman" w:hAnsi="Times New Roman" w:cs="Times New Roman"/>
          <w:i/>
          <w:lang w:val="en-GB"/>
          <w:rPrChange w:id="1985" w:author="mpb" w:date="2023-10-13T17:16:00Z">
            <w:rPr>
              <w:rFonts w:ascii="Times New Roman" w:hAnsi="Times New Roman" w:cs="Times New Roman"/>
              <w:i/>
              <w:sz w:val="20"/>
              <w:szCs w:val="20"/>
              <w:lang w:val="es-ES"/>
            </w:rPr>
          </w:rPrChange>
        </w:rPr>
        <w:t xml:space="preserve"> y </w:t>
      </w:r>
      <w:proofErr w:type="spellStart"/>
      <w:r w:rsidRPr="008A2A21">
        <w:rPr>
          <w:rFonts w:ascii="Times New Roman" w:hAnsi="Times New Roman" w:cs="Times New Roman"/>
          <w:i/>
          <w:lang w:val="en-GB"/>
          <w:rPrChange w:id="1986" w:author="mpb" w:date="2023-10-13T17:16:00Z">
            <w:rPr>
              <w:rFonts w:ascii="Times New Roman" w:hAnsi="Times New Roman" w:cs="Times New Roman"/>
              <w:i/>
              <w:sz w:val="20"/>
              <w:szCs w:val="20"/>
              <w:lang w:val="es-ES"/>
            </w:rPr>
          </w:rPrChange>
        </w:rPr>
        <w:t>evolución</w:t>
      </w:r>
      <w:proofErr w:type="spellEnd"/>
      <w:r w:rsidRPr="008A2A21">
        <w:rPr>
          <w:rFonts w:ascii="Times New Roman" w:hAnsi="Times New Roman" w:cs="Times New Roman"/>
          <w:i/>
          <w:lang w:val="en-GB"/>
          <w:rPrChange w:id="1987" w:author="mpb" w:date="2023-10-13T17:16:00Z">
            <w:rPr>
              <w:rFonts w:ascii="Times New Roman" w:hAnsi="Times New Roman" w:cs="Times New Roman"/>
              <w:i/>
              <w:sz w:val="20"/>
              <w:szCs w:val="20"/>
              <w:lang w:val="es-ES"/>
            </w:rPr>
          </w:rPrChange>
        </w:rPr>
        <w:t xml:space="preserve"> del </w:t>
      </w:r>
      <w:proofErr w:type="spellStart"/>
      <w:r w:rsidRPr="008A2A21">
        <w:rPr>
          <w:rFonts w:ascii="Times New Roman" w:hAnsi="Times New Roman" w:cs="Times New Roman"/>
          <w:i/>
          <w:lang w:val="en-GB"/>
          <w:rPrChange w:id="1988" w:author="mpb" w:date="2023-10-13T17:16:00Z">
            <w:rPr>
              <w:rFonts w:ascii="Times New Roman" w:hAnsi="Times New Roman" w:cs="Times New Roman"/>
              <w:i/>
              <w:sz w:val="20"/>
              <w:szCs w:val="20"/>
              <w:lang w:val="es-ES"/>
            </w:rPr>
          </w:rPrChange>
        </w:rPr>
        <w:t>galeón</w:t>
      </w:r>
      <w:proofErr w:type="spellEnd"/>
      <w:r w:rsidRPr="008A2A21">
        <w:rPr>
          <w:rFonts w:ascii="Times New Roman" w:hAnsi="Times New Roman" w:cs="Times New Roman"/>
          <w:i/>
          <w:lang w:val="en-GB"/>
          <w:rPrChange w:id="1989" w:author="mpb" w:date="2023-10-13T17:16:00Z">
            <w:rPr>
              <w:rFonts w:ascii="Times New Roman" w:hAnsi="Times New Roman" w:cs="Times New Roman"/>
              <w:i/>
              <w:sz w:val="20"/>
              <w:szCs w:val="20"/>
              <w:lang w:val="es-ES"/>
            </w:rPr>
          </w:rPrChange>
        </w:rPr>
        <w:t xml:space="preserve"> </w:t>
      </w:r>
      <w:proofErr w:type="spellStart"/>
      <w:r w:rsidRPr="008A2A21">
        <w:rPr>
          <w:rFonts w:ascii="Times New Roman" w:hAnsi="Times New Roman" w:cs="Times New Roman"/>
          <w:i/>
          <w:lang w:val="en-GB"/>
          <w:rPrChange w:id="1990" w:author="mpb" w:date="2023-10-13T17:16:00Z">
            <w:rPr>
              <w:rFonts w:ascii="Times New Roman" w:hAnsi="Times New Roman" w:cs="Times New Roman"/>
              <w:i/>
              <w:sz w:val="20"/>
              <w:szCs w:val="20"/>
              <w:lang w:val="es-ES"/>
            </w:rPr>
          </w:rPrChange>
        </w:rPr>
        <w:t>en</w:t>
      </w:r>
      <w:proofErr w:type="spellEnd"/>
      <w:r w:rsidRPr="008A2A21">
        <w:rPr>
          <w:rFonts w:ascii="Times New Roman" w:hAnsi="Times New Roman" w:cs="Times New Roman"/>
          <w:i/>
          <w:lang w:val="en-GB"/>
          <w:rPrChange w:id="1991" w:author="mpb" w:date="2023-10-13T17:16:00Z">
            <w:rPr>
              <w:rFonts w:ascii="Times New Roman" w:hAnsi="Times New Roman" w:cs="Times New Roman"/>
              <w:i/>
              <w:sz w:val="20"/>
              <w:szCs w:val="20"/>
              <w:lang w:val="es-ES"/>
            </w:rPr>
          </w:rPrChange>
        </w:rPr>
        <w:t xml:space="preserve"> la Carrera de </w:t>
      </w:r>
      <w:proofErr w:type="spellStart"/>
      <w:r w:rsidRPr="008A2A21">
        <w:rPr>
          <w:rFonts w:ascii="Times New Roman" w:hAnsi="Times New Roman" w:cs="Times New Roman"/>
          <w:i/>
          <w:lang w:val="en-GB"/>
          <w:rPrChange w:id="1992" w:author="mpb" w:date="2023-10-13T17:16:00Z">
            <w:rPr>
              <w:rFonts w:ascii="Times New Roman" w:hAnsi="Times New Roman" w:cs="Times New Roman"/>
              <w:i/>
              <w:sz w:val="20"/>
              <w:szCs w:val="20"/>
              <w:lang w:val="es-ES"/>
            </w:rPr>
          </w:rPrChange>
        </w:rPr>
        <w:t>Indias</w:t>
      </w:r>
      <w:proofErr w:type="spellEnd"/>
      <w:r w:rsidRPr="008A2A21">
        <w:rPr>
          <w:rFonts w:ascii="Times New Roman" w:hAnsi="Times New Roman" w:cs="Times New Roman"/>
          <w:lang w:val="en-GB"/>
          <w:rPrChange w:id="1993" w:author="mpb" w:date="2023-10-13T17:16:00Z">
            <w:rPr>
              <w:rFonts w:ascii="Times New Roman" w:hAnsi="Times New Roman" w:cs="Times New Roman"/>
              <w:sz w:val="20"/>
              <w:szCs w:val="20"/>
              <w:lang w:val="es-ES"/>
            </w:rPr>
          </w:rPrChange>
        </w:rPr>
        <w:t xml:space="preserve"> (Madrid: </w:t>
      </w:r>
      <w:proofErr w:type="spellStart"/>
      <w:r w:rsidRPr="008A2A21">
        <w:rPr>
          <w:rFonts w:ascii="Times New Roman" w:hAnsi="Times New Roman" w:cs="Times New Roman"/>
          <w:lang w:val="en-GB"/>
          <w:rPrChange w:id="1994" w:author="mpb" w:date="2023-10-13T17:16:00Z">
            <w:rPr>
              <w:rFonts w:ascii="Times New Roman" w:hAnsi="Times New Roman" w:cs="Times New Roman"/>
              <w:sz w:val="20"/>
              <w:szCs w:val="20"/>
              <w:lang w:val="es-ES"/>
            </w:rPr>
          </w:rPrChange>
        </w:rPr>
        <w:t>Mapfre</w:t>
      </w:r>
      <w:proofErr w:type="spellEnd"/>
      <w:r w:rsidRPr="008A2A21">
        <w:rPr>
          <w:rFonts w:ascii="Times New Roman" w:hAnsi="Times New Roman" w:cs="Times New Roman"/>
          <w:lang w:val="en-GB"/>
          <w:rPrChange w:id="1995" w:author="mpb" w:date="2023-10-13T17:16:00Z">
            <w:rPr>
              <w:rFonts w:ascii="Times New Roman" w:hAnsi="Times New Roman" w:cs="Times New Roman"/>
              <w:sz w:val="20"/>
              <w:szCs w:val="20"/>
              <w:lang w:val="es-ES"/>
            </w:rPr>
          </w:rPrChange>
        </w:rPr>
        <w:t xml:space="preserve">, 1992); Alberto Ramos Santana </w:t>
      </w:r>
      <w:proofErr w:type="spellStart"/>
      <w:r w:rsidRPr="008A2A21">
        <w:rPr>
          <w:rFonts w:ascii="Times New Roman" w:hAnsi="Times New Roman" w:cs="Times New Roman"/>
          <w:i/>
          <w:lang w:val="en-GB"/>
          <w:rPrChange w:id="1996" w:author="mpb" w:date="2023-10-13T17:16:00Z">
            <w:rPr>
              <w:rFonts w:ascii="Times New Roman" w:hAnsi="Times New Roman" w:cs="Times New Roman"/>
              <w:i/>
              <w:sz w:val="20"/>
              <w:szCs w:val="20"/>
              <w:lang w:val="es-ES"/>
            </w:rPr>
          </w:rPrChange>
        </w:rPr>
        <w:t>Comercio</w:t>
      </w:r>
      <w:proofErr w:type="spellEnd"/>
      <w:r w:rsidRPr="008A2A21">
        <w:rPr>
          <w:rFonts w:ascii="Times New Roman" w:hAnsi="Times New Roman" w:cs="Times New Roman"/>
          <w:i/>
          <w:lang w:val="en-GB"/>
          <w:rPrChange w:id="1997" w:author="mpb" w:date="2023-10-13T17:16:00Z">
            <w:rPr>
              <w:rFonts w:ascii="Times New Roman" w:hAnsi="Times New Roman" w:cs="Times New Roman"/>
              <w:i/>
              <w:sz w:val="20"/>
              <w:szCs w:val="20"/>
              <w:lang w:val="es-ES"/>
            </w:rPr>
          </w:rPrChange>
        </w:rPr>
        <w:t xml:space="preserve"> y </w:t>
      </w:r>
      <w:proofErr w:type="spellStart"/>
      <w:r w:rsidRPr="008A2A21">
        <w:rPr>
          <w:rFonts w:ascii="Times New Roman" w:hAnsi="Times New Roman" w:cs="Times New Roman"/>
          <w:i/>
          <w:lang w:val="en-GB"/>
          <w:rPrChange w:id="1998" w:author="mpb" w:date="2023-10-13T17:16:00Z">
            <w:rPr>
              <w:rFonts w:ascii="Times New Roman" w:hAnsi="Times New Roman" w:cs="Times New Roman"/>
              <w:i/>
              <w:sz w:val="20"/>
              <w:szCs w:val="20"/>
              <w:lang w:val="es-ES"/>
            </w:rPr>
          </w:rPrChange>
        </w:rPr>
        <w:t>Navegación</w:t>
      </w:r>
      <w:proofErr w:type="spellEnd"/>
      <w:r w:rsidRPr="008A2A21">
        <w:rPr>
          <w:rFonts w:ascii="Times New Roman" w:hAnsi="Times New Roman" w:cs="Times New Roman"/>
          <w:i/>
          <w:lang w:val="en-GB"/>
          <w:rPrChange w:id="1999" w:author="mpb" w:date="2023-10-13T17:16:00Z">
            <w:rPr>
              <w:rFonts w:ascii="Times New Roman" w:hAnsi="Times New Roman" w:cs="Times New Roman"/>
              <w:i/>
              <w:sz w:val="20"/>
              <w:szCs w:val="20"/>
              <w:lang w:val="es-ES"/>
            </w:rPr>
          </w:rPrChange>
        </w:rPr>
        <w:t xml:space="preserve"> entre </w:t>
      </w:r>
      <w:proofErr w:type="spellStart"/>
      <w:r w:rsidRPr="008A2A21">
        <w:rPr>
          <w:rFonts w:ascii="Times New Roman" w:hAnsi="Times New Roman" w:cs="Times New Roman"/>
          <w:i/>
          <w:lang w:val="en-GB"/>
          <w:rPrChange w:id="2000" w:author="mpb" w:date="2023-10-13T17:16:00Z">
            <w:rPr>
              <w:rFonts w:ascii="Times New Roman" w:hAnsi="Times New Roman" w:cs="Times New Roman"/>
              <w:i/>
              <w:sz w:val="20"/>
              <w:szCs w:val="20"/>
              <w:lang w:val="es-ES"/>
            </w:rPr>
          </w:rPrChange>
        </w:rPr>
        <w:t>España</w:t>
      </w:r>
      <w:proofErr w:type="spellEnd"/>
      <w:r w:rsidRPr="008A2A21">
        <w:rPr>
          <w:rFonts w:ascii="Times New Roman" w:hAnsi="Times New Roman" w:cs="Times New Roman"/>
          <w:i/>
          <w:lang w:val="en-GB"/>
          <w:rPrChange w:id="2001" w:author="mpb" w:date="2023-10-13T17:16:00Z">
            <w:rPr>
              <w:rFonts w:ascii="Times New Roman" w:hAnsi="Times New Roman" w:cs="Times New Roman"/>
              <w:i/>
              <w:sz w:val="20"/>
              <w:szCs w:val="20"/>
              <w:lang w:val="es-ES"/>
            </w:rPr>
          </w:rPrChange>
        </w:rPr>
        <w:t xml:space="preserve"> y </w:t>
      </w:r>
      <w:proofErr w:type="spellStart"/>
      <w:r w:rsidRPr="008A2A21">
        <w:rPr>
          <w:rFonts w:ascii="Times New Roman" w:hAnsi="Times New Roman" w:cs="Times New Roman"/>
          <w:i/>
          <w:lang w:val="en-GB"/>
          <w:rPrChange w:id="2002" w:author="mpb" w:date="2023-10-13T17:16:00Z">
            <w:rPr>
              <w:rFonts w:ascii="Times New Roman" w:hAnsi="Times New Roman" w:cs="Times New Roman"/>
              <w:i/>
              <w:sz w:val="20"/>
              <w:szCs w:val="20"/>
              <w:lang w:val="es-ES"/>
            </w:rPr>
          </w:rPrChange>
        </w:rPr>
        <w:t>Suecia</w:t>
      </w:r>
      <w:proofErr w:type="spellEnd"/>
      <w:r w:rsidRPr="008A2A21">
        <w:rPr>
          <w:rFonts w:ascii="Times New Roman" w:hAnsi="Times New Roman" w:cs="Times New Roman"/>
          <w:i/>
          <w:lang w:val="en-GB"/>
          <w:rPrChange w:id="2003" w:author="mpb" w:date="2023-10-13T17:16:00Z">
            <w:rPr>
              <w:rFonts w:ascii="Times New Roman" w:hAnsi="Times New Roman" w:cs="Times New Roman"/>
              <w:i/>
              <w:sz w:val="20"/>
              <w:szCs w:val="20"/>
              <w:lang w:val="es-ES"/>
            </w:rPr>
          </w:rPrChange>
        </w:rPr>
        <w:t xml:space="preserve"> (</w:t>
      </w:r>
      <w:proofErr w:type="spellStart"/>
      <w:r w:rsidRPr="008A2A21">
        <w:rPr>
          <w:rFonts w:ascii="Times New Roman" w:hAnsi="Times New Roman" w:cs="Times New Roman"/>
          <w:i/>
          <w:lang w:val="en-GB"/>
          <w:rPrChange w:id="2004" w:author="mpb" w:date="2023-10-13T17:16:00Z">
            <w:rPr>
              <w:rFonts w:ascii="Times New Roman" w:hAnsi="Times New Roman" w:cs="Times New Roman"/>
              <w:i/>
              <w:sz w:val="20"/>
              <w:szCs w:val="20"/>
              <w:lang w:val="es-ES"/>
            </w:rPr>
          </w:rPrChange>
        </w:rPr>
        <w:t>siglos</w:t>
      </w:r>
      <w:proofErr w:type="spellEnd"/>
      <w:r w:rsidRPr="008A2A21">
        <w:rPr>
          <w:rFonts w:ascii="Times New Roman" w:hAnsi="Times New Roman" w:cs="Times New Roman"/>
          <w:i/>
          <w:lang w:val="en-GB"/>
          <w:rPrChange w:id="2005" w:author="mpb" w:date="2023-10-13T17:16:00Z">
            <w:rPr>
              <w:rFonts w:ascii="Times New Roman" w:hAnsi="Times New Roman" w:cs="Times New Roman"/>
              <w:i/>
              <w:sz w:val="20"/>
              <w:szCs w:val="20"/>
              <w:lang w:val="es-ES"/>
            </w:rPr>
          </w:rPrChange>
        </w:rPr>
        <w:t xml:space="preserve"> X</w:t>
      </w:r>
      <w:del w:id="2006" w:author="mpb" w:date="2023-10-13T17:33:00Z">
        <w:r w:rsidRPr="008A2A21" w:rsidDel="00D33630">
          <w:rPr>
            <w:rFonts w:ascii="Times New Roman" w:hAnsi="Times New Roman" w:cs="Times New Roman"/>
            <w:i/>
            <w:lang w:val="en-GB"/>
            <w:rPrChange w:id="2007" w:author="mpb" w:date="2023-10-13T17:16:00Z">
              <w:rPr>
                <w:rFonts w:ascii="Times New Roman" w:hAnsi="Times New Roman" w:cs="Times New Roman"/>
                <w:i/>
                <w:sz w:val="20"/>
                <w:szCs w:val="20"/>
                <w:lang w:val="es-ES"/>
              </w:rPr>
            </w:rPrChange>
          </w:rPr>
          <w:delText>-</w:delText>
        </w:r>
      </w:del>
      <w:ins w:id="2008" w:author="mpb" w:date="2023-10-13T17:33:00Z">
        <w:r>
          <w:rPr>
            <w:rFonts w:ascii="Times New Roman" w:hAnsi="Times New Roman" w:cs="Times New Roman"/>
            <w:i/>
            <w:lang w:val="en-GB"/>
          </w:rPr>
          <w:t>–</w:t>
        </w:r>
      </w:ins>
      <w:r w:rsidRPr="008A2A21">
        <w:rPr>
          <w:rFonts w:ascii="Times New Roman" w:hAnsi="Times New Roman" w:cs="Times New Roman"/>
          <w:i/>
          <w:lang w:val="en-GB"/>
          <w:rPrChange w:id="2009" w:author="mpb" w:date="2023-10-13T17:16:00Z">
            <w:rPr>
              <w:rFonts w:ascii="Times New Roman" w:hAnsi="Times New Roman" w:cs="Times New Roman"/>
              <w:i/>
              <w:sz w:val="20"/>
              <w:szCs w:val="20"/>
              <w:lang w:val="es-ES"/>
            </w:rPr>
          </w:rPrChange>
        </w:rPr>
        <w:t xml:space="preserve">XX) </w:t>
      </w:r>
      <w:r w:rsidRPr="008A2A21">
        <w:rPr>
          <w:rFonts w:ascii="Times New Roman" w:hAnsi="Times New Roman" w:cs="Times New Roman"/>
          <w:lang w:val="en-GB"/>
          <w:rPrChange w:id="2010" w:author="mpb" w:date="2023-10-13T17:16:00Z">
            <w:rPr>
              <w:rFonts w:ascii="Times New Roman" w:hAnsi="Times New Roman" w:cs="Times New Roman"/>
              <w:sz w:val="20"/>
              <w:szCs w:val="20"/>
              <w:lang w:val="es-ES"/>
            </w:rPr>
          </w:rPrChange>
        </w:rPr>
        <w:t xml:space="preserve">(Cádiz: Universidad de Cádiz, 2000); </w:t>
      </w:r>
      <w:proofErr w:type="spellStart"/>
      <w:r w:rsidRPr="008A2A21">
        <w:rPr>
          <w:rFonts w:ascii="Times New Roman" w:hAnsi="Times New Roman" w:cs="Times New Roman"/>
          <w:lang w:val="en-GB"/>
          <w:rPrChange w:id="2011" w:author="mpb" w:date="2023-10-13T17:16:00Z">
            <w:rPr>
              <w:rFonts w:ascii="Times New Roman" w:hAnsi="Times New Roman" w:cs="Times New Roman"/>
              <w:sz w:val="20"/>
              <w:szCs w:val="20"/>
              <w:lang w:val="es-ES"/>
            </w:rPr>
          </w:rPrChange>
        </w:rPr>
        <w:t>Germán</w:t>
      </w:r>
      <w:proofErr w:type="spellEnd"/>
      <w:r w:rsidRPr="008A2A21">
        <w:rPr>
          <w:rFonts w:ascii="Times New Roman" w:hAnsi="Times New Roman" w:cs="Times New Roman"/>
          <w:lang w:val="en-GB"/>
          <w:rPrChange w:id="2012" w:author="mpb" w:date="2023-10-13T17:16:00Z">
            <w:rPr>
              <w:rFonts w:ascii="Times New Roman" w:hAnsi="Times New Roman" w:cs="Times New Roman"/>
              <w:sz w:val="20"/>
              <w:szCs w:val="20"/>
              <w:lang w:val="es-ES"/>
            </w:rPr>
          </w:rPrChange>
        </w:rPr>
        <w:t xml:space="preserve"> Luis Andrade Muñoz, </w:t>
      </w:r>
      <w:r w:rsidRPr="008A2A21">
        <w:rPr>
          <w:rFonts w:ascii="Times New Roman" w:hAnsi="Times New Roman" w:cs="Times New Roman"/>
          <w:i/>
          <w:lang w:val="en-GB"/>
          <w:rPrChange w:id="2013" w:author="mpb" w:date="2023-10-13T17:16:00Z">
            <w:rPr>
              <w:rFonts w:ascii="Times New Roman" w:hAnsi="Times New Roman" w:cs="Times New Roman"/>
              <w:i/>
              <w:sz w:val="20"/>
              <w:szCs w:val="20"/>
              <w:lang w:val="es-ES"/>
            </w:rPr>
          </w:rPrChange>
        </w:rPr>
        <w:t xml:space="preserve">Un mar de </w:t>
      </w:r>
      <w:proofErr w:type="spellStart"/>
      <w:r w:rsidRPr="008A2A21">
        <w:rPr>
          <w:rFonts w:ascii="Times New Roman" w:hAnsi="Times New Roman" w:cs="Times New Roman"/>
          <w:i/>
          <w:lang w:val="en-GB"/>
          <w:rPrChange w:id="2014" w:author="mpb" w:date="2023-10-13T17:16:00Z">
            <w:rPr>
              <w:rFonts w:ascii="Times New Roman" w:hAnsi="Times New Roman" w:cs="Times New Roman"/>
              <w:i/>
              <w:sz w:val="20"/>
              <w:szCs w:val="20"/>
              <w:lang w:val="es-ES"/>
            </w:rPr>
          </w:rPrChange>
        </w:rPr>
        <w:t>intereses</w:t>
      </w:r>
      <w:proofErr w:type="spellEnd"/>
      <w:r w:rsidRPr="008A2A21">
        <w:rPr>
          <w:rFonts w:ascii="Times New Roman" w:hAnsi="Times New Roman" w:cs="Times New Roman"/>
          <w:i/>
          <w:lang w:val="en-GB"/>
          <w:rPrChange w:id="2015" w:author="mpb" w:date="2023-10-13T17:16:00Z">
            <w:rPr>
              <w:rFonts w:ascii="Times New Roman" w:hAnsi="Times New Roman" w:cs="Times New Roman"/>
              <w:i/>
              <w:sz w:val="20"/>
              <w:szCs w:val="20"/>
              <w:lang w:val="es-ES"/>
            </w:rPr>
          </w:rPrChange>
        </w:rPr>
        <w:t xml:space="preserve">, la </w:t>
      </w:r>
      <w:proofErr w:type="spellStart"/>
      <w:r w:rsidRPr="008A2A21">
        <w:rPr>
          <w:rFonts w:ascii="Times New Roman" w:hAnsi="Times New Roman" w:cs="Times New Roman"/>
          <w:i/>
          <w:lang w:val="en-GB"/>
          <w:rPrChange w:id="2016" w:author="mpb" w:date="2023-10-13T17:16:00Z">
            <w:rPr>
              <w:rFonts w:ascii="Times New Roman" w:hAnsi="Times New Roman" w:cs="Times New Roman"/>
              <w:i/>
              <w:sz w:val="20"/>
              <w:szCs w:val="20"/>
              <w:lang w:val="es-ES"/>
            </w:rPr>
          </w:rPrChange>
        </w:rPr>
        <w:t>producción</w:t>
      </w:r>
      <w:proofErr w:type="spellEnd"/>
      <w:r w:rsidRPr="008A2A21">
        <w:rPr>
          <w:rFonts w:ascii="Times New Roman" w:hAnsi="Times New Roman" w:cs="Times New Roman"/>
          <w:i/>
          <w:lang w:val="en-GB"/>
          <w:rPrChange w:id="2017" w:author="mpb" w:date="2023-10-13T17:16:00Z">
            <w:rPr>
              <w:rFonts w:ascii="Times New Roman" w:hAnsi="Times New Roman" w:cs="Times New Roman"/>
              <w:i/>
              <w:sz w:val="20"/>
              <w:szCs w:val="20"/>
              <w:lang w:val="es-ES"/>
            </w:rPr>
          </w:rPrChange>
        </w:rPr>
        <w:t xml:space="preserve"> de </w:t>
      </w:r>
      <w:proofErr w:type="spellStart"/>
      <w:r w:rsidRPr="008A2A21">
        <w:rPr>
          <w:rFonts w:ascii="Times New Roman" w:hAnsi="Times New Roman" w:cs="Times New Roman"/>
          <w:i/>
          <w:lang w:val="en-GB"/>
          <w:rPrChange w:id="2018" w:author="mpb" w:date="2023-10-13T17:16:00Z">
            <w:rPr>
              <w:rFonts w:ascii="Times New Roman" w:hAnsi="Times New Roman" w:cs="Times New Roman"/>
              <w:i/>
              <w:sz w:val="20"/>
              <w:szCs w:val="20"/>
              <w:lang w:val="es-ES"/>
            </w:rPr>
          </w:rPrChange>
        </w:rPr>
        <w:t>pertrechos</w:t>
      </w:r>
      <w:proofErr w:type="spellEnd"/>
      <w:r w:rsidRPr="008A2A21">
        <w:rPr>
          <w:rFonts w:ascii="Times New Roman" w:hAnsi="Times New Roman" w:cs="Times New Roman"/>
          <w:i/>
          <w:lang w:val="en-GB"/>
          <w:rPrChange w:id="2019" w:author="mpb" w:date="2023-10-13T17:16:00Z">
            <w:rPr>
              <w:rFonts w:ascii="Times New Roman" w:hAnsi="Times New Roman" w:cs="Times New Roman"/>
              <w:i/>
              <w:sz w:val="20"/>
              <w:szCs w:val="20"/>
              <w:lang w:val="es-ES"/>
            </w:rPr>
          </w:rPrChange>
        </w:rPr>
        <w:t xml:space="preserve"> </w:t>
      </w:r>
      <w:proofErr w:type="spellStart"/>
      <w:r w:rsidRPr="008A2A21">
        <w:rPr>
          <w:rFonts w:ascii="Times New Roman" w:hAnsi="Times New Roman" w:cs="Times New Roman"/>
          <w:i/>
          <w:lang w:val="en-GB"/>
          <w:rPrChange w:id="2020" w:author="mpb" w:date="2023-10-13T17:16:00Z">
            <w:rPr>
              <w:rFonts w:ascii="Times New Roman" w:hAnsi="Times New Roman" w:cs="Times New Roman"/>
              <w:i/>
              <w:sz w:val="20"/>
              <w:szCs w:val="20"/>
              <w:lang w:val="es-ES"/>
            </w:rPr>
          </w:rPrChange>
        </w:rPr>
        <w:t>navales</w:t>
      </w:r>
      <w:proofErr w:type="spellEnd"/>
      <w:r w:rsidRPr="008A2A21">
        <w:rPr>
          <w:rFonts w:ascii="Times New Roman" w:hAnsi="Times New Roman" w:cs="Times New Roman"/>
          <w:i/>
          <w:lang w:val="en-GB"/>
          <w:rPrChange w:id="2021" w:author="mpb" w:date="2023-10-13T17:16:00Z">
            <w:rPr>
              <w:rFonts w:ascii="Times New Roman" w:hAnsi="Times New Roman" w:cs="Times New Roman"/>
              <w:i/>
              <w:sz w:val="20"/>
              <w:szCs w:val="20"/>
              <w:lang w:val="es-ES"/>
            </w:rPr>
          </w:rPrChange>
        </w:rPr>
        <w:t xml:space="preserve"> </w:t>
      </w:r>
      <w:proofErr w:type="spellStart"/>
      <w:r w:rsidRPr="008A2A21">
        <w:rPr>
          <w:rFonts w:ascii="Times New Roman" w:hAnsi="Times New Roman" w:cs="Times New Roman"/>
          <w:i/>
          <w:lang w:val="en-GB"/>
          <w:rPrChange w:id="2022" w:author="mpb" w:date="2023-10-13T17:16:00Z">
            <w:rPr>
              <w:rFonts w:ascii="Times New Roman" w:hAnsi="Times New Roman" w:cs="Times New Roman"/>
              <w:i/>
              <w:sz w:val="20"/>
              <w:szCs w:val="20"/>
              <w:lang w:val="es-ES"/>
            </w:rPr>
          </w:rPrChange>
        </w:rPr>
        <w:t>en</w:t>
      </w:r>
      <w:proofErr w:type="spellEnd"/>
      <w:r w:rsidRPr="008A2A21">
        <w:rPr>
          <w:rFonts w:ascii="Times New Roman" w:hAnsi="Times New Roman" w:cs="Times New Roman"/>
          <w:i/>
          <w:lang w:val="en-GB"/>
          <w:rPrChange w:id="2023" w:author="mpb" w:date="2023-10-13T17:16:00Z">
            <w:rPr>
              <w:rFonts w:ascii="Times New Roman" w:hAnsi="Times New Roman" w:cs="Times New Roman"/>
              <w:i/>
              <w:sz w:val="20"/>
              <w:szCs w:val="20"/>
              <w:lang w:val="es-ES"/>
            </w:rPr>
          </w:rPrChange>
        </w:rPr>
        <w:t xml:space="preserve"> Nueva </w:t>
      </w:r>
      <w:proofErr w:type="spellStart"/>
      <w:r w:rsidRPr="008A2A21">
        <w:rPr>
          <w:rFonts w:ascii="Times New Roman" w:hAnsi="Times New Roman" w:cs="Times New Roman"/>
          <w:i/>
          <w:lang w:val="en-GB"/>
          <w:rPrChange w:id="2024" w:author="mpb" w:date="2023-10-13T17:16:00Z">
            <w:rPr>
              <w:rFonts w:ascii="Times New Roman" w:hAnsi="Times New Roman" w:cs="Times New Roman"/>
              <w:i/>
              <w:sz w:val="20"/>
              <w:szCs w:val="20"/>
              <w:lang w:val="es-ES"/>
            </w:rPr>
          </w:rPrChange>
        </w:rPr>
        <w:t>España</w:t>
      </w:r>
      <w:proofErr w:type="spellEnd"/>
      <w:r w:rsidRPr="008A2A21">
        <w:rPr>
          <w:rFonts w:ascii="Times New Roman" w:hAnsi="Times New Roman" w:cs="Times New Roman"/>
          <w:i/>
          <w:lang w:val="en-GB"/>
          <w:rPrChange w:id="2025" w:author="mpb" w:date="2023-10-13T17:16:00Z">
            <w:rPr>
              <w:rFonts w:ascii="Times New Roman" w:hAnsi="Times New Roman" w:cs="Times New Roman"/>
              <w:i/>
              <w:sz w:val="20"/>
              <w:szCs w:val="20"/>
              <w:lang w:val="es-ES"/>
            </w:rPr>
          </w:rPrChange>
        </w:rPr>
        <w:t xml:space="preserve">, </w:t>
      </w:r>
      <w:proofErr w:type="spellStart"/>
      <w:r w:rsidRPr="008A2A21">
        <w:rPr>
          <w:rFonts w:ascii="Times New Roman" w:hAnsi="Times New Roman" w:cs="Times New Roman"/>
          <w:i/>
          <w:lang w:val="en-GB"/>
          <w:rPrChange w:id="2026" w:author="mpb" w:date="2023-10-13T17:16:00Z">
            <w:rPr>
              <w:rFonts w:ascii="Times New Roman" w:hAnsi="Times New Roman" w:cs="Times New Roman"/>
              <w:i/>
              <w:sz w:val="20"/>
              <w:szCs w:val="20"/>
              <w:lang w:val="es-ES"/>
            </w:rPr>
          </w:rPrChange>
        </w:rPr>
        <w:t>siglo</w:t>
      </w:r>
      <w:proofErr w:type="spellEnd"/>
      <w:r w:rsidRPr="008A2A21">
        <w:rPr>
          <w:rFonts w:ascii="Times New Roman" w:hAnsi="Times New Roman" w:cs="Times New Roman"/>
          <w:i/>
          <w:lang w:val="en-GB"/>
          <w:rPrChange w:id="2027" w:author="mpb" w:date="2023-10-13T17:16:00Z">
            <w:rPr>
              <w:rFonts w:ascii="Times New Roman" w:hAnsi="Times New Roman" w:cs="Times New Roman"/>
              <w:i/>
              <w:sz w:val="20"/>
              <w:szCs w:val="20"/>
              <w:lang w:val="es-ES"/>
            </w:rPr>
          </w:rPrChange>
        </w:rPr>
        <w:t xml:space="preserve"> XVIII</w:t>
      </w:r>
      <w:r w:rsidRPr="008A2A21">
        <w:rPr>
          <w:rFonts w:ascii="Times New Roman" w:hAnsi="Times New Roman" w:cs="Times New Roman"/>
          <w:lang w:val="en-GB"/>
          <w:rPrChange w:id="2028" w:author="mpb" w:date="2023-10-13T17:16:00Z">
            <w:rPr>
              <w:rFonts w:ascii="Times New Roman" w:hAnsi="Times New Roman" w:cs="Times New Roman"/>
              <w:sz w:val="20"/>
              <w:szCs w:val="20"/>
              <w:lang w:val="es-ES"/>
            </w:rPr>
          </w:rPrChange>
        </w:rPr>
        <w:t xml:space="preserve"> (México: </w:t>
      </w:r>
      <w:proofErr w:type="spellStart"/>
      <w:r w:rsidRPr="008A2A21">
        <w:rPr>
          <w:rFonts w:ascii="Times New Roman" w:hAnsi="Times New Roman" w:cs="Times New Roman"/>
          <w:lang w:val="en-GB"/>
          <w:rPrChange w:id="2029" w:author="mpb" w:date="2023-10-13T17:16:00Z">
            <w:rPr>
              <w:rFonts w:ascii="Times New Roman" w:hAnsi="Times New Roman" w:cs="Times New Roman"/>
              <w:sz w:val="20"/>
              <w:szCs w:val="20"/>
              <w:lang w:val="es-ES"/>
            </w:rPr>
          </w:rPrChange>
        </w:rPr>
        <w:t>Instituto</w:t>
      </w:r>
      <w:proofErr w:type="spellEnd"/>
      <w:r w:rsidRPr="008A2A21">
        <w:rPr>
          <w:rFonts w:ascii="Times New Roman" w:hAnsi="Times New Roman" w:cs="Times New Roman"/>
          <w:lang w:val="en-GB"/>
          <w:rPrChange w:id="2030" w:author="mpb" w:date="2023-10-13T17:16:00Z">
            <w:rPr>
              <w:rFonts w:ascii="Times New Roman" w:hAnsi="Times New Roman" w:cs="Times New Roman"/>
              <w:sz w:val="20"/>
              <w:szCs w:val="20"/>
              <w:lang w:val="es-ES"/>
            </w:rPr>
          </w:rPrChange>
        </w:rPr>
        <w:t xml:space="preserve"> Mora, 2006); </w:t>
      </w:r>
      <w:proofErr w:type="spellStart"/>
      <w:r w:rsidRPr="008A2A21">
        <w:rPr>
          <w:rFonts w:ascii="Times New Roman" w:hAnsi="Times New Roman" w:cs="Times New Roman"/>
          <w:lang w:val="en-GB"/>
          <w:rPrChange w:id="2031" w:author="mpb" w:date="2023-10-13T17:16:00Z">
            <w:rPr>
              <w:rFonts w:ascii="Times New Roman" w:hAnsi="Times New Roman" w:cs="Times New Roman"/>
              <w:sz w:val="20"/>
              <w:szCs w:val="20"/>
              <w:lang w:val="es-ES"/>
            </w:rPr>
          </w:rPrChange>
        </w:rPr>
        <w:t>Iván</w:t>
      </w:r>
      <w:proofErr w:type="spellEnd"/>
      <w:r w:rsidRPr="008A2A21">
        <w:rPr>
          <w:rFonts w:ascii="Times New Roman" w:hAnsi="Times New Roman" w:cs="Times New Roman"/>
          <w:lang w:val="en-GB"/>
          <w:rPrChange w:id="2032" w:author="mpb" w:date="2023-10-13T17:16:00Z">
            <w:rPr>
              <w:rFonts w:ascii="Times New Roman" w:hAnsi="Times New Roman" w:cs="Times New Roman"/>
              <w:sz w:val="20"/>
              <w:szCs w:val="20"/>
              <w:lang w:val="es-ES"/>
            </w:rPr>
          </w:rPrChange>
        </w:rPr>
        <w:t>, Valdez-</w:t>
      </w:r>
      <w:proofErr w:type="spellStart"/>
      <w:r w:rsidRPr="008A2A21">
        <w:rPr>
          <w:rFonts w:ascii="Times New Roman" w:hAnsi="Times New Roman" w:cs="Times New Roman"/>
          <w:lang w:val="en-GB"/>
          <w:rPrChange w:id="2033" w:author="mpb" w:date="2023-10-13T17:16:00Z">
            <w:rPr>
              <w:rFonts w:ascii="Times New Roman" w:hAnsi="Times New Roman" w:cs="Times New Roman"/>
              <w:sz w:val="20"/>
              <w:szCs w:val="20"/>
              <w:lang w:val="es-ES"/>
            </w:rPr>
          </w:rPrChange>
        </w:rPr>
        <w:t>Bubnov</w:t>
      </w:r>
      <w:proofErr w:type="spellEnd"/>
      <w:r w:rsidRPr="008A2A21">
        <w:rPr>
          <w:rFonts w:ascii="Times New Roman" w:hAnsi="Times New Roman" w:cs="Times New Roman"/>
          <w:lang w:val="en-GB"/>
          <w:rPrChange w:id="2034"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i/>
          <w:lang w:val="en-GB"/>
          <w:rPrChange w:id="2035" w:author="mpb" w:date="2023-10-13T17:16:00Z">
            <w:rPr>
              <w:rFonts w:ascii="Times New Roman" w:hAnsi="Times New Roman" w:cs="Times New Roman"/>
              <w:i/>
              <w:sz w:val="20"/>
              <w:szCs w:val="20"/>
              <w:lang w:val="es-ES"/>
            </w:rPr>
          </w:rPrChange>
        </w:rPr>
        <w:t>Poder</w:t>
      </w:r>
      <w:proofErr w:type="spellEnd"/>
      <w:r w:rsidRPr="008A2A21">
        <w:rPr>
          <w:rFonts w:ascii="Times New Roman" w:hAnsi="Times New Roman" w:cs="Times New Roman"/>
          <w:i/>
          <w:lang w:val="en-GB"/>
          <w:rPrChange w:id="2036" w:author="mpb" w:date="2023-10-13T17:16:00Z">
            <w:rPr>
              <w:rFonts w:ascii="Times New Roman" w:hAnsi="Times New Roman" w:cs="Times New Roman"/>
              <w:i/>
              <w:sz w:val="20"/>
              <w:szCs w:val="20"/>
              <w:lang w:val="es-ES"/>
            </w:rPr>
          </w:rPrChange>
        </w:rPr>
        <w:t xml:space="preserve"> naval y </w:t>
      </w:r>
      <w:proofErr w:type="spellStart"/>
      <w:r w:rsidRPr="008A2A21">
        <w:rPr>
          <w:rFonts w:ascii="Times New Roman" w:hAnsi="Times New Roman" w:cs="Times New Roman"/>
          <w:i/>
          <w:lang w:val="en-GB"/>
          <w:rPrChange w:id="2037" w:author="mpb" w:date="2023-10-13T17:16:00Z">
            <w:rPr>
              <w:rFonts w:ascii="Times New Roman" w:hAnsi="Times New Roman" w:cs="Times New Roman"/>
              <w:i/>
              <w:sz w:val="20"/>
              <w:szCs w:val="20"/>
              <w:lang w:val="es-ES"/>
            </w:rPr>
          </w:rPrChange>
        </w:rPr>
        <w:t>modernización</w:t>
      </w:r>
      <w:proofErr w:type="spellEnd"/>
      <w:r w:rsidRPr="008A2A21">
        <w:rPr>
          <w:rFonts w:ascii="Times New Roman" w:hAnsi="Times New Roman" w:cs="Times New Roman"/>
          <w:i/>
          <w:lang w:val="en-GB"/>
          <w:rPrChange w:id="2038" w:author="mpb" w:date="2023-10-13T17:16:00Z">
            <w:rPr>
              <w:rFonts w:ascii="Times New Roman" w:hAnsi="Times New Roman" w:cs="Times New Roman"/>
              <w:i/>
              <w:sz w:val="20"/>
              <w:szCs w:val="20"/>
              <w:lang w:val="es-ES"/>
            </w:rPr>
          </w:rPrChange>
        </w:rPr>
        <w:t xml:space="preserve"> del Estado: </w:t>
      </w:r>
      <w:proofErr w:type="spellStart"/>
      <w:r w:rsidRPr="008A2A21">
        <w:rPr>
          <w:rFonts w:ascii="Times New Roman" w:hAnsi="Times New Roman" w:cs="Times New Roman"/>
          <w:i/>
          <w:lang w:val="en-GB"/>
          <w:rPrChange w:id="2039" w:author="mpb" w:date="2023-10-13T17:16:00Z">
            <w:rPr>
              <w:rFonts w:ascii="Times New Roman" w:hAnsi="Times New Roman" w:cs="Times New Roman"/>
              <w:i/>
              <w:sz w:val="20"/>
              <w:szCs w:val="20"/>
              <w:lang w:val="es-ES"/>
            </w:rPr>
          </w:rPrChange>
        </w:rPr>
        <w:t>política</w:t>
      </w:r>
      <w:proofErr w:type="spellEnd"/>
      <w:r w:rsidRPr="008A2A21">
        <w:rPr>
          <w:rFonts w:ascii="Times New Roman" w:hAnsi="Times New Roman" w:cs="Times New Roman"/>
          <w:i/>
          <w:lang w:val="en-GB"/>
          <w:rPrChange w:id="2040" w:author="mpb" w:date="2023-10-13T17:16:00Z">
            <w:rPr>
              <w:rFonts w:ascii="Times New Roman" w:hAnsi="Times New Roman" w:cs="Times New Roman"/>
              <w:i/>
              <w:sz w:val="20"/>
              <w:szCs w:val="20"/>
              <w:lang w:val="es-ES"/>
            </w:rPr>
          </w:rPrChange>
        </w:rPr>
        <w:t xml:space="preserve"> de </w:t>
      </w:r>
      <w:proofErr w:type="spellStart"/>
      <w:r w:rsidRPr="008A2A21">
        <w:rPr>
          <w:rFonts w:ascii="Times New Roman" w:hAnsi="Times New Roman" w:cs="Times New Roman"/>
          <w:i/>
          <w:lang w:val="en-GB"/>
          <w:rPrChange w:id="2041" w:author="mpb" w:date="2023-10-13T17:16:00Z">
            <w:rPr>
              <w:rFonts w:ascii="Times New Roman" w:hAnsi="Times New Roman" w:cs="Times New Roman"/>
              <w:i/>
              <w:sz w:val="20"/>
              <w:szCs w:val="20"/>
              <w:lang w:val="es-ES"/>
            </w:rPr>
          </w:rPrChange>
        </w:rPr>
        <w:t>construcción</w:t>
      </w:r>
      <w:proofErr w:type="spellEnd"/>
      <w:r w:rsidRPr="008A2A21">
        <w:rPr>
          <w:rFonts w:ascii="Times New Roman" w:hAnsi="Times New Roman" w:cs="Times New Roman"/>
          <w:i/>
          <w:lang w:val="en-GB"/>
          <w:rPrChange w:id="2042" w:author="mpb" w:date="2023-10-13T17:16:00Z">
            <w:rPr>
              <w:rFonts w:ascii="Times New Roman" w:hAnsi="Times New Roman" w:cs="Times New Roman"/>
              <w:i/>
              <w:sz w:val="20"/>
              <w:szCs w:val="20"/>
              <w:lang w:val="es-ES"/>
            </w:rPr>
          </w:rPrChange>
        </w:rPr>
        <w:t xml:space="preserve"> naval </w:t>
      </w:r>
      <w:proofErr w:type="spellStart"/>
      <w:r w:rsidRPr="008A2A21">
        <w:rPr>
          <w:rFonts w:ascii="Times New Roman" w:hAnsi="Times New Roman" w:cs="Times New Roman"/>
          <w:i/>
          <w:lang w:val="en-GB"/>
          <w:rPrChange w:id="2043" w:author="mpb" w:date="2023-10-13T17:16:00Z">
            <w:rPr>
              <w:rFonts w:ascii="Times New Roman" w:hAnsi="Times New Roman" w:cs="Times New Roman"/>
              <w:i/>
              <w:sz w:val="20"/>
              <w:szCs w:val="20"/>
              <w:lang w:val="es-ES"/>
            </w:rPr>
          </w:rPrChange>
        </w:rPr>
        <w:t>española</w:t>
      </w:r>
      <w:proofErr w:type="spellEnd"/>
      <w:r w:rsidRPr="008A2A21">
        <w:rPr>
          <w:rFonts w:ascii="Times New Roman" w:hAnsi="Times New Roman" w:cs="Times New Roman"/>
          <w:i/>
          <w:lang w:val="en-GB"/>
          <w:rPrChange w:id="2044" w:author="mpb" w:date="2023-10-13T17:16:00Z">
            <w:rPr>
              <w:rFonts w:ascii="Times New Roman" w:hAnsi="Times New Roman" w:cs="Times New Roman"/>
              <w:i/>
              <w:sz w:val="20"/>
              <w:szCs w:val="20"/>
              <w:lang w:val="es-ES"/>
            </w:rPr>
          </w:rPrChange>
        </w:rPr>
        <w:t xml:space="preserve"> (</w:t>
      </w:r>
      <w:proofErr w:type="spellStart"/>
      <w:r w:rsidRPr="008A2A21">
        <w:rPr>
          <w:rFonts w:ascii="Times New Roman" w:hAnsi="Times New Roman" w:cs="Times New Roman"/>
          <w:i/>
          <w:lang w:val="en-GB"/>
          <w:rPrChange w:id="2045" w:author="mpb" w:date="2023-10-13T17:16:00Z">
            <w:rPr>
              <w:rFonts w:ascii="Times New Roman" w:hAnsi="Times New Roman" w:cs="Times New Roman"/>
              <w:i/>
              <w:sz w:val="20"/>
              <w:szCs w:val="20"/>
              <w:lang w:val="es-ES"/>
            </w:rPr>
          </w:rPrChange>
        </w:rPr>
        <w:t>siglos</w:t>
      </w:r>
      <w:proofErr w:type="spellEnd"/>
      <w:r w:rsidRPr="008A2A21">
        <w:rPr>
          <w:rFonts w:ascii="Times New Roman" w:hAnsi="Times New Roman" w:cs="Times New Roman"/>
          <w:i/>
          <w:lang w:val="en-GB"/>
          <w:rPrChange w:id="2046" w:author="mpb" w:date="2023-10-13T17:16:00Z">
            <w:rPr>
              <w:rFonts w:ascii="Times New Roman" w:hAnsi="Times New Roman" w:cs="Times New Roman"/>
              <w:i/>
              <w:sz w:val="20"/>
              <w:szCs w:val="20"/>
              <w:lang w:val="es-ES"/>
            </w:rPr>
          </w:rPrChange>
        </w:rPr>
        <w:t xml:space="preserve"> XVI</w:t>
      </w:r>
      <w:del w:id="2047" w:author="mpb" w:date="2023-10-13T17:33:00Z">
        <w:r w:rsidRPr="008A2A21" w:rsidDel="00D33630">
          <w:rPr>
            <w:rFonts w:ascii="Times New Roman" w:hAnsi="Times New Roman" w:cs="Times New Roman"/>
            <w:i/>
            <w:lang w:val="en-GB"/>
            <w:rPrChange w:id="2048" w:author="mpb" w:date="2023-10-13T17:16:00Z">
              <w:rPr>
                <w:rFonts w:ascii="Times New Roman" w:hAnsi="Times New Roman" w:cs="Times New Roman"/>
                <w:i/>
                <w:sz w:val="20"/>
                <w:szCs w:val="20"/>
                <w:lang w:val="es-ES"/>
              </w:rPr>
            </w:rPrChange>
          </w:rPr>
          <w:delText>-</w:delText>
        </w:r>
      </w:del>
      <w:ins w:id="2049" w:author="mpb" w:date="2023-10-13T17:33:00Z">
        <w:r>
          <w:rPr>
            <w:rFonts w:ascii="Times New Roman" w:hAnsi="Times New Roman" w:cs="Times New Roman"/>
            <w:i/>
            <w:lang w:val="en-GB"/>
          </w:rPr>
          <w:t>–</w:t>
        </w:r>
      </w:ins>
      <w:r w:rsidRPr="008A2A21">
        <w:rPr>
          <w:rFonts w:ascii="Times New Roman" w:hAnsi="Times New Roman" w:cs="Times New Roman"/>
          <w:i/>
          <w:lang w:val="en-GB"/>
          <w:rPrChange w:id="2050" w:author="mpb" w:date="2023-10-13T17:16:00Z">
            <w:rPr>
              <w:rFonts w:ascii="Times New Roman" w:hAnsi="Times New Roman" w:cs="Times New Roman"/>
              <w:i/>
              <w:sz w:val="20"/>
              <w:szCs w:val="20"/>
              <w:lang w:val="es-ES"/>
            </w:rPr>
          </w:rPrChange>
        </w:rPr>
        <w:t>XVIII)</w:t>
      </w:r>
      <w:r w:rsidRPr="008A2A21">
        <w:rPr>
          <w:rFonts w:ascii="Times New Roman" w:hAnsi="Times New Roman" w:cs="Times New Roman"/>
          <w:lang w:val="en-GB"/>
          <w:rPrChange w:id="2051" w:author="mpb" w:date="2023-10-13T17:16:00Z">
            <w:rPr>
              <w:rFonts w:ascii="Times New Roman" w:hAnsi="Times New Roman" w:cs="Times New Roman"/>
              <w:sz w:val="20"/>
              <w:szCs w:val="20"/>
              <w:lang w:val="es-ES"/>
            </w:rPr>
          </w:rPrChange>
        </w:rPr>
        <w:t xml:space="preserve"> (México: UNAM, 2011).</w:t>
      </w:r>
    </w:p>
  </w:footnote>
  <w:footnote w:id="38">
    <w:p w14:paraId="37208EC8" w14:textId="1B073996" w:rsidR="001569C8" w:rsidRPr="008A2A21" w:rsidRDefault="001569C8">
      <w:pPr>
        <w:pStyle w:val="NoSpacing"/>
        <w:ind w:left="708" w:hanging="708"/>
        <w:jc w:val="both"/>
        <w:rPr>
          <w:rFonts w:ascii="Times New Roman" w:hAnsi="Times New Roman" w:cs="Times New Roman"/>
          <w:lang w:val="en-GB"/>
          <w:rPrChange w:id="2052" w:author="mpb" w:date="2023-10-13T17:16:00Z">
            <w:rPr>
              <w:rFonts w:ascii="Times New Roman" w:hAnsi="Times New Roman" w:cs="Times New Roman"/>
              <w:sz w:val="20"/>
              <w:szCs w:val="20"/>
              <w:lang w:val="en-GB"/>
            </w:rPr>
          </w:rPrChange>
        </w:rPr>
        <w:pPrChange w:id="2053" w:author="mac_pro" w:date="2023-10-12T23:54:00Z">
          <w:pPr>
            <w:pStyle w:val="NoSpacing"/>
            <w:jc w:val="both"/>
          </w:pPr>
        </w:pPrChange>
      </w:pPr>
      <w:r w:rsidRPr="008A2A21">
        <w:rPr>
          <w:rStyle w:val="FootnoteReference"/>
          <w:rFonts w:ascii="Times New Roman" w:hAnsi="Times New Roman" w:cs="Times New Roman"/>
          <w:vertAlign w:val="baseline"/>
          <w:lang w:val="en-GB"/>
          <w:rPrChange w:id="2054" w:author="mpb" w:date="2023-10-13T17:16:00Z">
            <w:rPr>
              <w:rStyle w:val="FootnoteReference"/>
              <w:rFonts w:ascii="Times New Roman" w:hAnsi="Times New Roman" w:cs="Times New Roman"/>
              <w:sz w:val="20"/>
              <w:szCs w:val="20"/>
              <w:lang w:val="en-GB"/>
            </w:rPr>
          </w:rPrChange>
        </w:rPr>
        <w:footnoteRef/>
      </w:r>
      <w:ins w:id="2055" w:author="mac_pro" w:date="2023-10-13T00:20:00Z">
        <w:r w:rsidRPr="008A2A21">
          <w:rPr>
            <w:rFonts w:ascii="Times New Roman" w:hAnsi="Times New Roman" w:cs="Times New Roman"/>
            <w:lang w:val="en-GB"/>
            <w:rPrChange w:id="2056" w:author="mpb" w:date="2023-10-13T17:16:00Z">
              <w:rPr>
                <w:rFonts w:ascii="Times New Roman" w:hAnsi="Times New Roman" w:cs="Times New Roman"/>
                <w:sz w:val="20"/>
                <w:szCs w:val="20"/>
                <w:lang w:val="es-ES"/>
              </w:rPr>
            </w:rPrChange>
          </w:rPr>
          <w:tab/>
        </w:r>
      </w:ins>
      <w:del w:id="2057" w:author="mac_pro" w:date="2023-10-13T00:20:00Z">
        <w:r w:rsidRPr="008A2A21" w:rsidDel="004D6749">
          <w:rPr>
            <w:rFonts w:ascii="Times New Roman" w:hAnsi="Times New Roman" w:cs="Times New Roman"/>
            <w:lang w:val="en-GB"/>
            <w:rPrChange w:id="2058" w:author="mpb" w:date="2023-10-13T17:16:00Z">
              <w:rPr>
                <w:rFonts w:ascii="Times New Roman" w:hAnsi="Times New Roman" w:cs="Times New Roman"/>
                <w:sz w:val="20"/>
                <w:szCs w:val="20"/>
                <w:lang w:val="es-ES"/>
              </w:rPr>
            </w:rPrChange>
          </w:rPr>
          <w:delText xml:space="preserve"> </w:delText>
        </w:r>
      </w:del>
      <w:r w:rsidRPr="008A2A21">
        <w:rPr>
          <w:rFonts w:ascii="Times New Roman" w:hAnsi="Times New Roman" w:cs="Times New Roman"/>
          <w:lang w:val="en-GB"/>
          <w:rPrChange w:id="2059" w:author="mpb" w:date="2023-10-13T17:16:00Z">
            <w:rPr>
              <w:rFonts w:ascii="Times New Roman" w:hAnsi="Times New Roman" w:cs="Times New Roman"/>
              <w:sz w:val="20"/>
              <w:szCs w:val="20"/>
              <w:lang w:val="es-ES"/>
            </w:rPr>
          </w:rPrChange>
        </w:rPr>
        <w:t xml:space="preserve">Rafal Reichert, “El </w:t>
      </w:r>
      <w:proofErr w:type="spellStart"/>
      <w:r w:rsidRPr="008A2A21">
        <w:rPr>
          <w:rFonts w:ascii="Times New Roman" w:hAnsi="Times New Roman" w:cs="Times New Roman"/>
          <w:lang w:val="en-GB"/>
          <w:rPrChange w:id="2060" w:author="mpb" w:date="2023-10-13T17:16:00Z">
            <w:rPr>
              <w:rFonts w:ascii="Times New Roman" w:hAnsi="Times New Roman" w:cs="Times New Roman"/>
              <w:sz w:val="20"/>
              <w:szCs w:val="20"/>
              <w:lang w:val="es-ES"/>
            </w:rPr>
          </w:rPrChange>
        </w:rPr>
        <w:t>comercio</w:t>
      </w:r>
      <w:proofErr w:type="spellEnd"/>
      <w:r w:rsidRPr="008A2A21">
        <w:rPr>
          <w:rFonts w:ascii="Times New Roman" w:hAnsi="Times New Roman" w:cs="Times New Roman"/>
          <w:lang w:val="en-GB"/>
          <w:rPrChange w:id="2061"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2062" w:author="mpb" w:date="2023-10-13T17:16:00Z">
            <w:rPr>
              <w:rFonts w:ascii="Times New Roman" w:hAnsi="Times New Roman" w:cs="Times New Roman"/>
              <w:sz w:val="20"/>
              <w:szCs w:val="20"/>
              <w:lang w:val="es-ES"/>
            </w:rPr>
          </w:rPrChange>
        </w:rPr>
        <w:t>directo</w:t>
      </w:r>
      <w:proofErr w:type="spellEnd"/>
      <w:r w:rsidRPr="008A2A21">
        <w:rPr>
          <w:rFonts w:ascii="Times New Roman" w:hAnsi="Times New Roman" w:cs="Times New Roman"/>
          <w:lang w:val="en-GB"/>
          <w:rPrChange w:id="2063" w:author="mpb" w:date="2023-10-13T17:16:00Z">
            <w:rPr>
              <w:rFonts w:ascii="Times New Roman" w:hAnsi="Times New Roman" w:cs="Times New Roman"/>
              <w:sz w:val="20"/>
              <w:szCs w:val="20"/>
              <w:lang w:val="es-ES"/>
            </w:rPr>
          </w:rPrChange>
        </w:rPr>
        <w:t xml:space="preserve"> de </w:t>
      </w:r>
      <w:proofErr w:type="spellStart"/>
      <w:r w:rsidRPr="008A2A21">
        <w:rPr>
          <w:rFonts w:ascii="Times New Roman" w:hAnsi="Times New Roman" w:cs="Times New Roman"/>
          <w:lang w:val="en-GB"/>
          <w:rPrChange w:id="2064" w:author="mpb" w:date="2023-10-13T17:16:00Z">
            <w:rPr>
              <w:rFonts w:ascii="Times New Roman" w:hAnsi="Times New Roman" w:cs="Times New Roman"/>
              <w:sz w:val="20"/>
              <w:szCs w:val="20"/>
              <w:lang w:val="es-ES"/>
            </w:rPr>
          </w:rPrChange>
        </w:rPr>
        <w:t>maderas</w:t>
      </w:r>
      <w:proofErr w:type="spellEnd"/>
      <w:r w:rsidRPr="008A2A21">
        <w:rPr>
          <w:rFonts w:ascii="Times New Roman" w:hAnsi="Times New Roman" w:cs="Times New Roman"/>
          <w:lang w:val="en-GB"/>
          <w:rPrChange w:id="2065" w:author="mpb" w:date="2023-10-13T17:16:00Z">
            <w:rPr>
              <w:rFonts w:ascii="Times New Roman" w:hAnsi="Times New Roman" w:cs="Times New Roman"/>
              <w:sz w:val="20"/>
              <w:szCs w:val="20"/>
              <w:lang w:val="es-ES"/>
            </w:rPr>
          </w:rPrChange>
        </w:rPr>
        <w:t xml:space="preserve"> para la </w:t>
      </w:r>
      <w:proofErr w:type="spellStart"/>
      <w:r w:rsidRPr="008A2A21">
        <w:rPr>
          <w:rFonts w:ascii="Times New Roman" w:hAnsi="Times New Roman" w:cs="Times New Roman"/>
          <w:lang w:val="en-GB"/>
          <w:rPrChange w:id="2066" w:author="mpb" w:date="2023-10-13T17:16:00Z">
            <w:rPr>
              <w:rFonts w:ascii="Times New Roman" w:hAnsi="Times New Roman" w:cs="Times New Roman"/>
              <w:sz w:val="20"/>
              <w:szCs w:val="20"/>
              <w:lang w:val="es-ES"/>
            </w:rPr>
          </w:rPrChange>
        </w:rPr>
        <w:t>construcción</w:t>
      </w:r>
      <w:proofErr w:type="spellEnd"/>
      <w:r w:rsidRPr="008A2A21">
        <w:rPr>
          <w:rFonts w:ascii="Times New Roman" w:hAnsi="Times New Roman" w:cs="Times New Roman"/>
          <w:lang w:val="en-GB"/>
          <w:rPrChange w:id="2067" w:author="mpb" w:date="2023-10-13T17:16:00Z">
            <w:rPr>
              <w:rFonts w:ascii="Times New Roman" w:hAnsi="Times New Roman" w:cs="Times New Roman"/>
              <w:sz w:val="20"/>
              <w:szCs w:val="20"/>
              <w:lang w:val="es-ES"/>
            </w:rPr>
          </w:rPrChange>
        </w:rPr>
        <w:t xml:space="preserve"> naval </w:t>
      </w:r>
      <w:proofErr w:type="spellStart"/>
      <w:r w:rsidRPr="008A2A21">
        <w:rPr>
          <w:rFonts w:ascii="Times New Roman" w:hAnsi="Times New Roman" w:cs="Times New Roman"/>
          <w:lang w:val="en-GB"/>
          <w:rPrChange w:id="2068" w:author="mpb" w:date="2023-10-13T17:16:00Z">
            <w:rPr>
              <w:rFonts w:ascii="Times New Roman" w:hAnsi="Times New Roman" w:cs="Times New Roman"/>
              <w:sz w:val="20"/>
              <w:szCs w:val="20"/>
              <w:lang w:val="es-ES"/>
            </w:rPr>
          </w:rPrChange>
        </w:rPr>
        <w:t>española</w:t>
      </w:r>
      <w:proofErr w:type="spellEnd"/>
      <w:r w:rsidRPr="008A2A21">
        <w:rPr>
          <w:rFonts w:ascii="Times New Roman" w:hAnsi="Times New Roman" w:cs="Times New Roman"/>
          <w:lang w:val="en-GB"/>
          <w:rPrChange w:id="2069" w:author="mpb" w:date="2023-10-13T17:16:00Z">
            <w:rPr>
              <w:rFonts w:ascii="Times New Roman" w:hAnsi="Times New Roman" w:cs="Times New Roman"/>
              <w:sz w:val="20"/>
              <w:szCs w:val="20"/>
              <w:lang w:val="es-ES"/>
            </w:rPr>
          </w:rPrChange>
        </w:rPr>
        <w:t xml:space="preserve"> y de </w:t>
      </w:r>
      <w:proofErr w:type="spellStart"/>
      <w:r w:rsidRPr="008A2A21">
        <w:rPr>
          <w:rFonts w:ascii="Times New Roman" w:hAnsi="Times New Roman" w:cs="Times New Roman"/>
          <w:lang w:val="en-GB"/>
          <w:rPrChange w:id="2070" w:author="mpb" w:date="2023-10-13T17:16:00Z">
            <w:rPr>
              <w:rFonts w:ascii="Times New Roman" w:hAnsi="Times New Roman" w:cs="Times New Roman"/>
              <w:sz w:val="20"/>
              <w:szCs w:val="20"/>
              <w:lang w:val="es-ES"/>
            </w:rPr>
          </w:rPrChange>
        </w:rPr>
        <w:t>otros</w:t>
      </w:r>
      <w:proofErr w:type="spellEnd"/>
      <w:r w:rsidRPr="008A2A21">
        <w:rPr>
          <w:rFonts w:ascii="Times New Roman" w:hAnsi="Times New Roman" w:cs="Times New Roman"/>
          <w:lang w:val="en-GB"/>
          <w:rPrChange w:id="2071"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2072" w:author="mpb" w:date="2023-10-13T17:16:00Z">
            <w:rPr>
              <w:rFonts w:ascii="Times New Roman" w:hAnsi="Times New Roman" w:cs="Times New Roman"/>
              <w:sz w:val="20"/>
              <w:szCs w:val="20"/>
              <w:lang w:val="es-ES"/>
            </w:rPr>
          </w:rPrChange>
        </w:rPr>
        <w:t>bienes</w:t>
      </w:r>
      <w:proofErr w:type="spellEnd"/>
      <w:r w:rsidRPr="008A2A21">
        <w:rPr>
          <w:rFonts w:ascii="Times New Roman" w:hAnsi="Times New Roman" w:cs="Times New Roman"/>
          <w:lang w:val="en-GB"/>
          <w:rPrChange w:id="2073"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2074" w:author="mpb" w:date="2023-10-13T17:16:00Z">
            <w:rPr>
              <w:rFonts w:ascii="Times New Roman" w:hAnsi="Times New Roman" w:cs="Times New Roman"/>
              <w:sz w:val="20"/>
              <w:szCs w:val="20"/>
              <w:lang w:val="es-ES"/>
            </w:rPr>
          </w:rPrChange>
        </w:rPr>
        <w:t>provenientes</w:t>
      </w:r>
      <w:proofErr w:type="spellEnd"/>
      <w:r w:rsidRPr="008A2A21">
        <w:rPr>
          <w:rFonts w:ascii="Times New Roman" w:hAnsi="Times New Roman" w:cs="Times New Roman"/>
          <w:lang w:val="en-GB"/>
          <w:rPrChange w:id="2075" w:author="mpb" w:date="2023-10-13T17:16:00Z">
            <w:rPr>
              <w:rFonts w:ascii="Times New Roman" w:hAnsi="Times New Roman" w:cs="Times New Roman"/>
              <w:sz w:val="20"/>
              <w:szCs w:val="20"/>
              <w:lang w:val="es-ES"/>
            </w:rPr>
          </w:rPrChange>
        </w:rPr>
        <w:t xml:space="preserve"> de la </w:t>
      </w:r>
      <w:proofErr w:type="spellStart"/>
      <w:r w:rsidRPr="008A2A21">
        <w:rPr>
          <w:rFonts w:ascii="Times New Roman" w:hAnsi="Times New Roman" w:cs="Times New Roman"/>
          <w:lang w:val="en-GB"/>
          <w:rPrChange w:id="2076" w:author="mpb" w:date="2023-10-13T17:16:00Z">
            <w:rPr>
              <w:rFonts w:ascii="Times New Roman" w:hAnsi="Times New Roman" w:cs="Times New Roman"/>
              <w:sz w:val="20"/>
              <w:szCs w:val="20"/>
              <w:lang w:val="es-ES"/>
            </w:rPr>
          </w:rPrChange>
        </w:rPr>
        <w:t>región</w:t>
      </w:r>
      <w:proofErr w:type="spellEnd"/>
      <w:r w:rsidRPr="008A2A21">
        <w:rPr>
          <w:rFonts w:ascii="Times New Roman" w:hAnsi="Times New Roman" w:cs="Times New Roman"/>
          <w:lang w:val="en-GB"/>
          <w:rPrChange w:id="2077" w:author="mpb" w:date="2023-10-13T17:16:00Z">
            <w:rPr>
              <w:rFonts w:ascii="Times New Roman" w:hAnsi="Times New Roman" w:cs="Times New Roman"/>
              <w:sz w:val="20"/>
              <w:szCs w:val="20"/>
              <w:lang w:val="es-ES"/>
            </w:rPr>
          </w:rPrChange>
        </w:rPr>
        <w:t xml:space="preserve"> del </w:t>
      </w:r>
      <w:proofErr w:type="spellStart"/>
      <w:r w:rsidRPr="008A2A21">
        <w:rPr>
          <w:rFonts w:ascii="Times New Roman" w:hAnsi="Times New Roman" w:cs="Times New Roman"/>
          <w:lang w:val="en-GB"/>
          <w:rPrChange w:id="2078" w:author="mpb" w:date="2023-10-13T17:16:00Z">
            <w:rPr>
              <w:rFonts w:ascii="Times New Roman" w:hAnsi="Times New Roman" w:cs="Times New Roman"/>
              <w:sz w:val="20"/>
              <w:szCs w:val="20"/>
              <w:lang w:val="es-ES"/>
            </w:rPr>
          </w:rPrChange>
        </w:rPr>
        <w:t>Báltico</w:t>
      </w:r>
      <w:proofErr w:type="spellEnd"/>
      <w:r w:rsidRPr="008A2A21">
        <w:rPr>
          <w:rFonts w:ascii="Times New Roman" w:hAnsi="Times New Roman" w:cs="Times New Roman"/>
          <w:lang w:val="en-GB"/>
          <w:rPrChange w:id="2079" w:author="mpb" w:date="2023-10-13T17:16:00Z">
            <w:rPr>
              <w:rFonts w:ascii="Times New Roman" w:hAnsi="Times New Roman" w:cs="Times New Roman"/>
              <w:sz w:val="20"/>
              <w:szCs w:val="20"/>
              <w:lang w:val="es-ES"/>
            </w:rPr>
          </w:rPrChange>
        </w:rPr>
        <w:t xml:space="preserve"> sur, 1700–1783</w:t>
      </w:r>
      <w:del w:id="2080" w:author="mac_pro" w:date="2023-10-13T00:25:00Z">
        <w:r w:rsidRPr="008A2A21" w:rsidDel="006944D3">
          <w:rPr>
            <w:rFonts w:ascii="Times New Roman" w:hAnsi="Times New Roman" w:cs="Times New Roman"/>
            <w:lang w:val="en-GB"/>
            <w:rPrChange w:id="2081" w:author="mpb" w:date="2023-10-13T17:16:00Z">
              <w:rPr>
                <w:rFonts w:ascii="Times New Roman" w:hAnsi="Times New Roman" w:cs="Times New Roman"/>
                <w:sz w:val="20"/>
                <w:szCs w:val="20"/>
                <w:lang w:val="es-ES"/>
              </w:rPr>
            </w:rPrChange>
          </w:rPr>
          <w:delText>,”</w:delText>
        </w:r>
      </w:del>
      <w:ins w:id="2082" w:author="mac_pro" w:date="2023-10-13T00:25:00Z">
        <w:r w:rsidRPr="008A2A21">
          <w:rPr>
            <w:rFonts w:ascii="Times New Roman" w:hAnsi="Times New Roman" w:cs="Times New Roman"/>
            <w:lang w:val="en-GB"/>
            <w:rPrChange w:id="2083" w:author="mpb" w:date="2023-10-13T17:16:00Z">
              <w:rPr>
                <w:rFonts w:ascii="Times New Roman" w:hAnsi="Times New Roman" w:cs="Times New Roman"/>
                <w:sz w:val="20"/>
                <w:szCs w:val="20"/>
                <w:lang w:val="es-ES"/>
              </w:rPr>
            </w:rPrChange>
          </w:rPr>
          <w:t>”,</w:t>
        </w:r>
      </w:ins>
      <w:r w:rsidRPr="008A2A21">
        <w:rPr>
          <w:rFonts w:ascii="Times New Roman" w:hAnsi="Times New Roman" w:cs="Times New Roman"/>
          <w:lang w:val="en-GB"/>
          <w:rPrChange w:id="2084" w:author="mpb" w:date="2023-10-13T17:16:00Z">
            <w:rPr>
              <w:rFonts w:ascii="Times New Roman" w:hAnsi="Times New Roman" w:cs="Times New Roman"/>
              <w:sz w:val="20"/>
              <w:szCs w:val="20"/>
              <w:lang w:val="es-ES"/>
            </w:rPr>
          </w:rPrChange>
        </w:rPr>
        <w:t xml:space="preserve"> </w:t>
      </w:r>
      <w:r w:rsidRPr="008A2A21">
        <w:rPr>
          <w:rFonts w:ascii="Times New Roman" w:hAnsi="Times New Roman" w:cs="Times New Roman"/>
          <w:i/>
          <w:iCs/>
          <w:lang w:val="en-GB"/>
          <w:rPrChange w:id="2085" w:author="mpb" w:date="2023-10-13T17:16:00Z">
            <w:rPr>
              <w:rFonts w:ascii="Times New Roman" w:hAnsi="Times New Roman" w:cs="Times New Roman"/>
              <w:i/>
              <w:iCs/>
              <w:sz w:val="20"/>
              <w:szCs w:val="20"/>
              <w:lang w:val="es-ES"/>
            </w:rPr>
          </w:rPrChange>
        </w:rPr>
        <w:t xml:space="preserve">Hispania. </w:t>
      </w:r>
      <w:proofErr w:type="spellStart"/>
      <w:r w:rsidRPr="008A2A21">
        <w:rPr>
          <w:rFonts w:ascii="Times New Roman" w:hAnsi="Times New Roman" w:cs="Times New Roman"/>
          <w:i/>
          <w:iCs/>
          <w:lang w:val="en-GB"/>
          <w:rPrChange w:id="2086" w:author="mpb" w:date="2023-10-13T17:16:00Z">
            <w:rPr>
              <w:rFonts w:ascii="Times New Roman" w:hAnsi="Times New Roman" w:cs="Times New Roman"/>
              <w:i/>
              <w:iCs/>
              <w:sz w:val="20"/>
              <w:szCs w:val="20"/>
              <w:lang w:val="es-ES"/>
            </w:rPr>
          </w:rPrChange>
        </w:rPr>
        <w:t>Revista</w:t>
      </w:r>
      <w:proofErr w:type="spellEnd"/>
      <w:r w:rsidRPr="008A2A21">
        <w:rPr>
          <w:rFonts w:ascii="Times New Roman" w:hAnsi="Times New Roman" w:cs="Times New Roman"/>
          <w:i/>
          <w:iCs/>
          <w:lang w:val="en-GB"/>
          <w:rPrChange w:id="2087" w:author="mpb" w:date="2023-10-13T17:16:00Z">
            <w:rPr>
              <w:rFonts w:ascii="Times New Roman" w:hAnsi="Times New Roman" w:cs="Times New Roman"/>
              <w:i/>
              <w:iCs/>
              <w:sz w:val="20"/>
              <w:szCs w:val="20"/>
              <w:lang w:val="es-ES"/>
            </w:rPr>
          </w:rPrChange>
        </w:rPr>
        <w:t xml:space="preserve"> Española de </w:t>
      </w:r>
      <w:proofErr w:type="spellStart"/>
      <w:r w:rsidRPr="008A2A21">
        <w:rPr>
          <w:rFonts w:ascii="Times New Roman" w:hAnsi="Times New Roman" w:cs="Times New Roman"/>
          <w:i/>
          <w:iCs/>
          <w:lang w:val="en-GB"/>
          <w:rPrChange w:id="2088" w:author="mpb" w:date="2023-10-13T17:16:00Z">
            <w:rPr>
              <w:rFonts w:ascii="Times New Roman" w:hAnsi="Times New Roman" w:cs="Times New Roman"/>
              <w:i/>
              <w:iCs/>
              <w:sz w:val="20"/>
              <w:szCs w:val="20"/>
              <w:lang w:val="es-ES"/>
            </w:rPr>
          </w:rPrChange>
        </w:rPr>
        <w:t>Historia</w:t>
      </w:r>
      <w:proofErr w:type="spellEnd"/>
      <w:r w:rsidRPr="008A2A21">
        <w:rPr>
          <w:rFonts w:ascii="Times New Roman" w:hAnsi="Times New Roman" w:cs="Times New Roman"/>
          <w:lang w:val="en-GB"/>
          <w:rPrChange w:id="2089" w:author="mpb" w:date="2023-10-13T17:16:00Z">
            <w:rPr>
              <w:rFonts w:ascii="Times New Roman" w:hAnsi="Times New Roman" w:cs="Times New Roman"/>
              <w:sz w:val="20"/>
              <w:szCs w:val="20"/>
              <w:lang w:val="es-ES"/>
            </w:rPr>
          </w:rPrChange>
        </w:rPr>
        <w:t xml:space="preserve"> 76, no. 252 (2016), 129–158; “¿</w:t>
      </w:r>
      <w:proofErr w:type="spellStart"/>
      <w:r w:rsidRPr="008A2A21">
        <w:rPr>
          <w:rFonts w:ascii="Times New Roman" w:hAnsi="Times New Roman" w:cs="Times New Roman"/>
          <w:lang w:val="en-GB"/>
          <w:rPrChange w:id="2090" w:author="mpb" w:date="2023-10-13T17:16:00Z">
            <w:rPr>
              <w:rFonts w:ascii="Times New Roman" w:hAnsi="Times New Roman" w:cs="Times New Roman"/>
              <w:sz w:val="20"/>
              <w:szCs w:val="20"/>
              <w:lang w:val="es-ES"/>
            </w:rPr>
          </w:rPrChange>
        </w:rPr>
        <w:t>Cómo</w:t>
      </w:r>
      <w:proofErr w:type="spellEnd"/>
      <w:r w:rsidRPr="008A2A21">
        <w:rPr>
          <w:rFonts w:ascii="Times New Roman" w:hAnsi="Times New Roman" w:cs="Times New Roman"/>
          <w:lang w:val="en-GB"/>
          <w:rPrChange w:id="2091"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2092" w:author="mpb" w:date="2023-10-13T17:16:00Z">
            <w:rPr>
              <w:rFonts w:ascii="Times New Roman" w:hAnsi="Times New Roman" w:cs="Times New Roman"/>
              <w:sz w:val="20"/>
              <w:szCs w:val="20"/>
              <w:lang w:val="es-ES"/>
            </w:rPr>
          </w:rPrChange>
        </w:rPr>
        <w:t>España</w:t>
      </w:r>
      <w:proofErr w:type="spellEnd"/>
      <w:r w:rsidRPr="008A2A21">
        <w:rPr>
          <w:rFonts w:ascii="Times New Roman" w:hAnsi="Times New Roman" w:cs="Times New Roman"/>
          <w:lang w:val="en-GB"/>
          <w:rPrChange w:id="2093"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2094" w:author="mpb" w:date="2023-10-13T17:16:00Z">
            <w:rPr>
              <w:rFonts w:ascii="Times New Roman" w:hAnsi="Times New Roman" w:cs="Times New Roman"/>
              <w:sz w:val="20"/>
              <w:szCs w:val="20"/>
              <w:lang w:val="es-ES"/>
            </w:rPr>
          </w:rPrChange>
        </w:rPr>
        <w:t>trató</w:t>
      </w:r>
      <w:proofErr w:type="spellEnd"/>
      <w:r w:rsidRPr="008A2A21">
        <w:rPr>
          <w:rFonts w:ascii="Times New Roman" w:hAnsi="Times New Roman" w:cs="Times New Roman"/>
          <w:lang w:val="en-GB"/>
          <w:rPrChange w:id="2095" w:author="mpb" w:date="2023-10-13T17:16:00Z">
            <w:rPr>
              <w:rFonts w:ascii="Times New Roman" w:hAnsi="Times New Roman" w:cs="Times New Roman"/>
              <w:sz w:val="20"/>
              <w:szCs w:val="20"/>
              <w:lang w:val="es-ES"/>
            </w:rPr>
          </w:rPrChange>
        </w:rPr>
        <w:t xml:space="preserve"> de </w:t>
      </w:r>
      <w:proofErr w:type="spellStart"/>
      <w:r w:rsidRPr="008A2A21">
        <w:rPr>
          <w:rFonts w:ascii="Times New Roman" w:hAnsi="Times New Roman" w:cs="Times New Roman"/>
          <w:lang w:val="en-GB"/>
          <w:rPrChange w:id="2096" w:author="mpb" w:date="2023-10-13T17:16:00Z">
            <w:rPr>
              <w:rFonts w:ascii="Times New Roman" w:hAnsi="Times New Roman" w:cs="Times New Roman"/>
              <w:sz w:val="20"/>
              <w:szCs w:val="20"/>
              <w:lang w:val="es-ES"/>
            </w:rPr>
          </w:rPrChange>
        </w:rPr>
        <w:t>recuperar</w:t>
      </w:r>
      <w:proofErr w:type="spellEnd"/>
      <w:r w:rsidRPr="008A2A21">
        <w:rPr>
          <w:rFonts w:ascii="Times New Roman" w:hAnsi="Times New Roman" w:cs="Times New Roman"/>
          <w:lang w:val="en-GB"/>
          <w:rPrChange w:id="2097"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2098" w:author="mpb" w:date="2023-10-13T17:16:00Z">
            <w:rPr>
              <w:rFonts w:ascii="Times New Roman" w:hAnsi="Times New Roman" w:cs="Times New Roman"/>
              <w:sz w:val="20"/>
              <w:szCs w:val="20"/>
              <w:lang w:val="es-ES"/>
            </w:rPr>
          </w:rPrChange>
        </w:rPr>
        <w:t>su</w:t>
      </w:r>
      <w:proofErr w:type="spellEnd"/>
      <w:r w:rsidRPr="008A2A21">
        <w:rPr>
          <w:rFonts w:ascii="Times New Roman" w:hAnsi="Times New Roman" w:cs="Times New Roman"/>
          <w:lang w:val="en-GB"/>
          <w:rPrChange w:id="2099"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2100" w:author="mpb" w:date="2023-10-13T17:16:00Z">
            <w:rPr>
              <w:rFonts w:ascii="Times New Roman" w:hAnsi="Times New Roman" w:cs="Times New Roman"/>
              <w:sz w:val="20"/>
              <w:szCs w:val="20"/>
              <w:lang w:val="es-ES"/>
            </w:rPr>
          </w:rPrChange>
        </w:rPr>
        <w:t>poderío</w:t>
      </w:r>
      <w:proofErr w:type="spellEnd"/>
      <w:r w:rsidRPr="008A2A21">
        <w:rPr>
          <w:rFonts w:ascii="Times New Roman" w:hAnsi="Times New Roman" w:cs="Times New Roman"/>
          <w:lang w:val="en-GB"/>
          <w:rPrChange w:id="2101" w:author="mpb" w:date="2023-10-13T17:16:00Z">
            <w:rPr>
              <w:rFonts w:ascii="Times New Roman" w:hAnsi="Times New Roman" w:cs="Times New Roman"/>
              <w:sz w:val="20"/>
              <w:szCs w:val="20"/>
              <w:lang w:val="es-ES"/>
            </w:rPr>
          </w:rPrChange>
        </w:rPr>
        <w:t xml:space="preserve"> naval? Un </w:t>
      </w:r>
      <w:proofErr w:type="spellStart"/>
      <w:r w:rsidRPr="008A2A21">
        <w:rPr>
          <w:rFonts w:ascii="Times New Roman" w:hAnsi="Times New Roman" w:cs="Times New Roman"/>
          <w:lang w:val="en-GB"/>
          <w:rPrChange w:id="2102" w:author="mpb" w:date="2023-10-13T17:16:00Z">
            <w:rPr>
              <w:rFonts w:ascii="Times New Roman" w:hAnsi="Times New Roman" w:cs="Times New Roman"/>
              <w:sz w:val="20"/>
              <w:szCs w:val="20"/>
              <w:lang w:val="es-ES"/>
            </w:rPr>
          </w:rPrChange>
        </w:rPr>
        <w:t>acercamiento</w:t>
      </w:r>
      <w:proofErr w:type="spellEnd"/>
      <w:r w:rsidRPr="008A2A21">
        <w:rPr>
          <w:rFonts w:ascii="Times New Roman" w:hAnsi="Times New Roman" w:cs="Times New Roman"/>
          <w:lang w:val="en-GB"/>
          <w:rPrChange w:id="2103" w:author="mpb" w:date="2023-10-13T17:16:00Z">
            <w:rPr>
              <w:rFonts w:ascii="Times New Roman" w:hAnsi="Times New Roman" w:cs="Times New Roman"/>
              <w:sz w:val="20"/>
              <w:szCs w:val="20"/>
              <w:lang w:val="es-ES"/>
            </w:rPr>
          </w:rPrChange>
        </w:rPr>
        <w:t xml:space="preserve"> a las </w:t>
      </w:r>
      <w:proofErr w:type="spellStart"/>
      <w:r w:rsidRPr="008A2A21">
        <w:rPr>
          <w:rFonts w:ascii="Times New Roman" w:hAnsi="Times New Roman" w:cs="Times New Roman"/>
          <w:lang w:val="en-GB"/>
          <w:rPrChange w:id="2104" w:author="mpb" w:date="2023-10-13T17:16:00Z">
            <w:rPr>
              <w:rFonts w:ascii="Times New Roman" w:hAnsi="Times New Roman" w:cs="Times New Roman"/>
              <w:sz w:val="20"/>
              <w:szCs w:val="20"/>
              <w:lang w:val="es-ES"/>
            </w:rPr>
          </w:rPrChange>
        </w:rPr>
        <w:t>estrategias</w:t>
      </w:r>
      <w:proofErr w:type="spellEnd"/>
      <w:r w:rsidRPr="008A2A21">
        <w:rPr>
          <w:rFonts w:ascii="Times New Roman" w:hAnsi="Times New Roman" w:cs="Times New Roman"/>
          <w:lang w:val="en-GB"/>
          <w:rPrChange w:id="2105" w:author="mpb" w:date="2023-10-13T17:16:00Z">
            <w:rPr>
              <w:rFonts w:ascii="Times New Roman" w:hAnsi="Times New Roman" w:cs="Times New Roman"/>
              <w:sz w:val="20"/>
              <w:szCs w:val="20"/>
              <w:lang w:val="es-ES"/>
            </w:rPr>
          </w:rPrChange>
        </w:rPr>
        <w:t xml:space="preserve"> de la Marina Real </w:t>
      </w:r>
      <w:proofErr w:type="spellStart"/>
      <w:r w:rsidRPr="008A2A21">
        <w:rPr>
          <w:rFonts w:ascii="Times New Roman" w:hAnsi="Times New Roman" w:cs="Times New Roman"/>
          <w:lang w:val="en-GB"/>
          <w:rPrChange w:id="2106" w:author="mpb" w:date="2023-10-13T17:16:00Z">
            <w:rPr>
              <w:rFonts w:ascii="Times New Roman" w:hAnsi="Times New Roman" w:cs="Times New Roman"/>
              <w:sz w:val="20"/>
              <w:szCs w:val="20"/>
              <w:lang w:val="es-ES"/>
            </w:rPr>
          </w:rPrChange>
        </w:rPr>
        <w:t>sobre</w:t>
      </w:r>
      <w:proofErr w:type="spellEnd"/>
      <w:r w:rsidRPr="008A2A21">
        <w:rPr>
          <w:rFonts w:ascii="Times New Roman" w:hAnsi="Times New Roman" w:cs="Times New Roman"/>
          <w:lang w:val="en-GB"/>
          <w:rPrChange w:id="2107"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2108" w:author="mpb" w:date="2023-10-13T17:16:00Z">
            <w:rPr>
              <w:rFonts w:ascii="Times New Roman" w:hAnsi="Times New Roman" w:cs="Times New Roman"/>
              <w:sz w:val="20"/>
              <w:szCs w:val="20"/>
              <w:lang w:val="es-ES"/>
            </w:rPr>
          </w:rPrChange>
        </w:rPr>
        <w:t>los</w:t>
      </w:r>
      <w:proofErr w:type="spellEnd"/>
      <w:r w:rsidRPr="008A2A21">
        <w:rPr>
          <w:rFonts w:ascii="Times New Roman" w:hAnsi="Times New Roman" w:cs="Times New Roman"/>
          <w:lang w:val="en-GB"/>
          <w:rPrChange w:id="2109"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2110" w:author="mpb" w:date="2023-10-13T17:16:00Z">
            <w:rPr>
              <w:rFonts w:ascii="Times New Roman" w:hAnsi="Times New Roman" w:cs="Times New Roman"/>
              <w:sz w:val="20"/>
              <w:szCs w:val="20"/>
              <w:lang w:val="es-ES"/>
            </w:rPr>
          </w:rPrChange>
        </w:rPr>
        <w:t>suministros</w:t>
      </w:r>
      <w:proofErr w:type="spellEnd"/>
      <w:r w:rsidRPr="008A2A21">
        <w:rPr>
          <w:rFonts w:ascii="Times New Roman" w:hAnsi="Times New Roman" w:cs="Times New Roman"/>
          <w:lang w:val="en-GB"/>
          <w:rPrChange w:id="2111" w:author="mpb" w:date="2023-10-13T17:16:00Z">
            <w:rPr>
              <w:rFonts w:ascii="Times New Roman" w:hAnsi="Times New Roman" w:cs="Times New Roman"/>
              <w:sz w:val="20"/>
              <w:szCs w:val="20"/>
              <w:lang w:val="es-ES"/>
            </w:rPr>
          </w:rPrChange>
        </w:rPr>
        <w:t xml:space="preserve"> de </w:t>
      </w:r>
      <w:proofErr w:type="spellStart"/>
      <w:r w:rsidRPr="008A2A21">
        <w:rPr>
          <w:rFonts w:ascii="Times New Roman" w:hAnsi="Times New Roman" w:cs="Times New Roman"/>
          <w:lang w:val="en-GB"/>
          <w:rPrChange w:id="2112" w:author="mpb" w:date="2023-10-13T17:16:00Z">
            <w:rPr>
              <w:rFonts w:ascii="Times New Roman" w:hAnsi="Times New Roman" w:cs="Times New Roman"/>
              <w:sz w:val="20"/>
              <w:szCs w:val="20"/>
              <w:lang w:val="es-ES"/>
            </w:rPr>
          </w:rPrChange>
        </w:rPr>
        <w:t>materias</w:t>
      </w:r>
      <w:proofErr w:type="spellEnd"/>
      <w:r w:rsidRPr="008A2A21">
        <w:rPr>
          <w:rFonts w:ascii="Times New Roman" w:hAnsi="Times New Roman" w:cs="Times New Roman"/>
          <w:lang w:val="en-GB"/>
          <w:rPrChange w:id="2113"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2114" w:author="mpb" w:date="2023-10-13T17:16:00Z">
            <w:rPr>
              <w:rFonts w:ascii="Times New Roman" w:hAnsi="Times New Roman" w:cs="Times New Roman"/>
              <w:sz w:val="20"/>
              <w:szCs w:val="20"/>
              <w:lang w:val="es-ES"/>
            </w:rPr>
          </w:rPrChange>
        </w:rPr>
        <w:t>primas</w:t>
      </w:r>
      <w:proofErr w:type="spellEnd"/>
      <w:r w:rsidRPr="008A2A21">
        <w:rPr>
          <w:rFonts w:ascii="Times New Roman" w:hAnsi="Times New Roman" w:cs="Times New Roman"/>
          <w:lang w:val="en-GB"/>
          <w:rPrChange w:id="2115"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2116" w:author="mpb" w:date="2023-10-13T17:16:00Z">
            <w:rPr>
              <w:rFonts w:ascii="Times New Roman" w:hAnsi="Times New Roman" w:cs="Times New Roman"/>
              <w:sz w:val="20"/>
              <w:szCs w:val="20"/>
              <w:lang w:val="es-ES"/>
            </w:rPr>
          </w:rPrChange>
        </w:rPr>
        <w:t>forestales</w:t>
      </w:r>
      <w:proofErr w:type="spellEnd"/>
      <w:r w:rsidRPr="008A2A21">
        <w:rPr>
          <w:rFonts w:ascii="Times New Roman" w:hAnsi="Times New Roman" w:cs="Times New Roman"/>
          <w:lang w:val="en-GB"/>
          <w:rPrChange w:id="2117"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2118" w:author="mpb" w:date="2023-10-13T17:16:00Z">
            <w:rPr>
              <w:rFonts w:ascii="Times New Roman" w:hAnsi="Times New Roman" w:cs="Times New Roman"/>
              <w:sz w:val="20"/>
              <w:szCs w:val="20"/>
              <w:lang w:val="es-ES"/>
            </w:rPr>
          </w:rPrChange>
        </w:rPr>
        <w:t>provenientes</w:t>
      </w:r>
      <w:proofErr w:type="spellEnd"/>
      <w:r w:rsidRPr="008A2A21">
        <w:rPr>
          <w:rFonts w:ascii="Times New Roman" w:hAnsi="Times New Roman" w:cs="Times New Roman"/>
          <w:lang w:val="en-GB"/>
          <w:rPrChange w:id="2119" w:author="mpb" w:date="2023-10-13T17:16:00Z">
            <w:rPr>
              <w:rFonts w:ascii="Times New Roman" w:hAnsi="Times New Roman" w:cs="Times New Roman"/>
              <w:sz w:val="20"/>
              <w:szCs w:val="20"/>
              <w:lang w:val="es-ES"/>
            </w:rPr>
          </w:rPrChange>
        </w:rPr>
        <w:t xml:space="preserve"> del </w:t>
      </w:r>
      <w:proofErr w:type="spellStart"/>
      <w:r w:rsidRPr="008A2A21">
        <w:rPr>
          <w:rFonts w:ascii="Times New Roman" w:hAnsi="Times New Roman" w:cs="Times New Roman"/>
          <w:lang w:val="en-GB"/>
          <w:rPrChange w:id="2120" w:author="mpb" w:date="2023-10-13T17:16:00Z">
            <w:rPr>
              <w:rFonts w:ascii="Times New Roman" w:hAnsi="Times New Roman" w:cs="Times New Roman"/>
              <w:sz w:val="20"/>
              <w:szCs w:val="20"/>
              <w:lang w:val="es-ES"/>
            </w:rPr>
          </w:rPrChange>
        </w:rPr>
        <w:t>báltico</w:t>
      </w:r>
      <w:proofErr w:type="spellEnd"/>
      <w:r w:rsidRPr="008A2A21">
        <w:rPr>
          <w:rFonts w:ascii="Times New Roman" w:hAnsi="Times New Roman" w:cs="Times New Roman"/>
          <w:lang w:val="en-GB"/>
          <w:rPrChange w:id="2121" w:author="mpb" w:date="2023-10-13T17:16:00Z">
            <w:rPr>
              <w:rFonts w:ascii="Times New Roman" w:hAnsi="Times New Roman" w:cs="Times New Roman"/>
              <w:sz w:val="20"/>
              <w:szCs w:val="20"/>
              <w:lang w:val="es-ES"/>
            </w:rPr>
          </w:rPrChange>
        </w:rPr>
        <w:t xml:space="preserve"> y Nueva </w:t>
      </w:r>
      <w:proofErr w:type="spellStart"/>
      <w:r w:rsidRPr="008A2A21">
        <w:rPr>
          <w:rFonts w:ascii="Times New Roman" w:hAnsi="Times New Roman" w:cs="Times New Roman"/>
          <w:lang w:val="en-GB"/>
          <w:rPrChange w:id="2122" w:author="mpb" w:date="2023-10-13T17:16:00Z">
            <w:rPr>
              <w:rFonts w:ascii="Times New Roman" w:hAnsi="Times New Roman" w:cs="Times New Roman"/>
              <w:sz w:val="20"/>
              <w:szCs w:val="20"/>
              <w:lang w:val="es-ES"/>
            </w:rPr>
          </w:rPrChange>
        </w:rPr>
        <w:t>España</w:t>
      </w:r>
      <w:proofErr w:type="spellEnd"/>
      <w:r w:rsidRPr="008A2A21">
        <w:rPr>
          <w:rFonts w:ascii="Times New Roman" w:hAnsi="Times New Roman" w:cs="Times New Roman"/>
          <w:lang w:val="en-GB"/>
          <w:rPrChange w:id="2123" w:author="mpb" w:date="2023-10-13T17:16:00Z">
            <w:rPr>
              <w:rFonts w:ascii="Times New Roman" w:hAnsi="Times New Roman" w:cs="Times New Roman"/>
              <w:sz w:val="20"/>
              <w:szCs w:val="20"/>
              <w:lang w:val="es-ES"/>
            </w:rPr>
          </w:rPrChange>
        </w:rPr>
        <w:t xml:space="preserve"> (1754–1795)</w:t>
      </w:r>
      <w:del w:id="2124" w:author="mac_pro" w:date="2023-10-13T00:25:00Z">
        <w:r w:rsidRPr="008A2A21" w:rsidDel="006944D3">
          <w:rPr>
            <w:rFonts w:ascii="Times New Roman" w:hAnsi="Times New Roman" w:cs="Times New Roman"/>
            <w:lang w:val="en-GB"/>
            <w:rPrChange w:id="2125" w:author="mpb" w:date="2023-10-13T17:16:00Z">
              <w:rPr>
                <w:rFonts w:ascii="Times New Roman" w:hAnsi="Times New Roman" w:cs="Times New Roman"/>
                <w:sz w:val="20"/>
                <w:szCs w:val="20"/>
                <w:lang w:val="es-ES"/>
              </w:rPr>
            </w:rPrChange>
          </w:rPr>
          <w:delText>,”</w:delText>
        </w:r>
      </w:del>
      <w:ins w:id="2126" w:author="mac_pro" w:date="2023-10-13T00:25:00Z">
        <w:r w:rsidRPr="008A2A21">
          <w:rPr>
            <w:rFonts w:ascii="Times New Roman" w:hAnsi="Times New Roman" w:cs="Times New Roman"/>
            <w:lang w:val="en-GB"/>
            <w:rPrChange w:id="2127" w:author="mpb" w:date="2023-10-13T17:16:00Z">
              <w:rPr>
                <w:rFonts w:ascii="Times New Roman" w:hAnsi="Times New Roman" w:cs="Times New Roman"/>
                <w:sz w:val="20"/>
                <w:szCs w:val="20"/>
                <w:lang w:val="es-ES"/>
              </w:rPr>
            </w:rPrChange>
          </w:rPr>
          <w:t>”,</w:t>
        </w:r>
      </w:ins>
      <w:r w:rsidRPr="008A2A21">
        <w:rPr>
          <w:rFonts w:ascii="Times New Roman" w:hAnsi="Times New Roman" w:cs="Times New Roman"/>
          <w:lang w:val="en-GB"/>
          <w:rPrChange w:id="2128" w:author="mpb" w:date="2023-10-13T17:16:00Z">
            <w:rPr>
              <w:rFonts w:ascii="Times New Roman" w:hAnsi="Times New Roman" w:cs="Times New Roman"/>
              <w:sz w:val="20"/>
              <w:szCs w:val="20"/>
              <w:lang w:val="es-ES"/>
            </w:rPr>
          </w:rPrChange>
        </w:rPr>
        <w:t xml:space="preserve"> </w:t>
      </w:r>
      <w:r w:rsidRPr="008A2A21">
        <w:rPr>
          <w:rFonts w:ascii="Times New Roman" w:hAnsi="Times New Roman" w:cs="Times New Roman"/>
          <w:i/>
          <w:lang w:val="en-GB"/>
          <w:rPrChange w:id="2129" w:author="mpb" w:date="2023-10-13T17:16:00Z">
            <w:rPr>
              <w:rFonts w:ascii="Times New Roman" w:hAnsi="Times New Roman" w:cs="Times New Roman"/>
              <w:i/>
              <w:sz w:val="20"/>
              <w:szCs w:val="20"/>
              <w:lang w:val="es-ES"/>
            </w:rPr>
          </w:rPrChange>
        </w:rPr>
        <w:t xml:space="preserve">Espacio Tiempo y Forma. </w:t>
      </w:r>
      <w:proofErr w:type="spellStart"/>
      <w:r w:rsidRPr="008A2A21">
        <w:rPr>
          <w:rFonts w:ascii="Times New Roman" w:hAnsi="Times New Roman" w:cs="Times New Roman"/>
          <w:i/>
          <w:lang w:val="en-GB"/>
          <w:rPrChange w:id="2130" w:author="mpb" w:date="2023-10-13T17:16:00Z">
            <w:rPr>
              <w:rFonts w:ascii="Times New Roman" w:hAnsi="Times New Roman" w:cs="Times New Roman"/>
              <w:i/>
              <w:sz w:val="20"/>
              <w:szCs w:val="20"/>
              <w:lang w:val="es-ES"/>
            </w:rPr>
          </w:rPrChange>
        </w:rPr>
        <w:t>Serie</w:t>
      </w:r>
      <w:proofErr w:type="spellEnd"/>
      <w:r w:rsidRPr="008A2A21">
        <w:rPr>
          <w:rFonts w:ascii="Times New Roman" w:hAnsi="Times New Roman" w:cs="Times New Roman"/>
          <w:i/>
          <w:lang w:val="en-GB"/>
          <w:rPrChange w:id="2131" w:author="mpb" w:date="2023-10-13T17:16:00Z">
            <w:rPr>
              <w:rFonts w:ascii="Times New Roman" w:hAnsi="Times New Roman" w:cs="Times New Roman"/>
              <w:i/>
              <w:sz w:val="20"/>
              <w:szCs w:val="20"/>
              <w:lang w:val="es-ES"/>
            </w:rPr>
          </w:rPrChange>
        </w:rPr>
        <w:t xml:space="preserve"> IV, </w:t>
      </w:r>
      <w:proofErr w:type="spellStart"/>
      <w:r w:rsidRPr="008A2A21">
        <w:rPr>
          <w:rFonts w:ascii="Times New Roman" w:hAnsi="Times New Roman" w:cs="Times New Roman"/>
          <w:i/>
          <w:lang w:val="en-GB"/>
          <w:rPrChange w:id="2132" w:author="mpb" w:date="2023-10-13T17:16:00Z">
            <w:rPr>
              <w:rFonts w:ascii="Times New Roman" w:hAnsi="Times New Roman" w:cs="Times New Roman"/>
              <w:i/>
              <w:sz w:val="20"/>
              <w:szCs w:val="20"/>
              <w:lang w:val="es-ES"/>
            </w:rPr>
          </w:rPrChange>
        </w:rPr>
        <w:t>Historia</w:t>
      </w:r>
      <w:proofErr w:type="spellEnd"/>
      <w:r w:rsidRPr="008A2A21">
        <w:rPr>
          <w:rFonts w:ascii="Times New Roman" w:hAnsi="Times New Roman" w:cs="Times New Roman"/>
          <w:i/>
          <w:lang w:val="en-GB"/>
          <w:rPrChange w:id="2133" w:author="mpb" w:date="2023-10-13T17:16:00Z">
            <w:rPr>
              <w:rFonts w:ascii="Times New Roman" w:hAnsi="Times New Roman" w:cs="Times New Roman"/>
              <w:i/>
              <w:sz w:val="20"/>
              <w:szCs w:val="20"/>
              <w:lang w:val="es-ES"/>
            </w:rPr>
          </w:rPrChange>
        </w:rPr>
        <w:t xml:space="preserve"> </w:t>
      </w:r>
      <w:proofErr w:type="spellStart"/>
      <w:r w:rsidRPr="008A2A21">
        <w:rPr>
          <w:rFonts w:ascii="Times New Roman" w:hAnsi="Times New Roman" w:cs="Times New Roman"/>
          <w:i/>
          <w:lang w:val="en-GB"/>
          <w:rPrChange w:id="2134" w:author="mpb" w:date="2023-10-13T17:16:00Z">
            <w:rPr>
              <w:rFonts w:ascii="Times New Roman" w:hAnsi="Times New Roman" w:cs="Times New Roman"/>
              <w:i/>
              <w:sz w:val="20"/>
              <w:szCs w:val="20"/>
              <w:lang w:val="es-ES"/>
            </w:rPr>
          </w:rPrChange>
        </w:rPr>
        <w:t>Moderna</w:t>
      </w:r>
      <w:proofErr w:type="spellEnd"/>
      <w:r w:rsidRPr="008A2A21">
        <w:rPr>
          <w:rFonts w:ascii="Times New Roman" w:hAnsi="Times New Roman" w:cs="Times New Roman"/>
          <w:lang w:val="en-GB"/>
          <w:rPrChange w:id="2135" w:author="mpb" w:date="2023-10-13T17:16:00Z">
            <w:rPr>
              <w:rFonts w:ascii="Times New Roman" w:hAnsi="Times New Roman" w:cs="Times New Roman"/>
              <w:sz w:val="20"/>
              <w:szCs w:val="20"/>
              <w:lang w:val="es-ES"/>
            </w:rPr>
          </w:rPrChange>
        </w:rPr>
        <w:t xml:space="preserve"> 32 (2019), 73–102; “Direct </w:t>
      </w:r>
      <w:ins w:id="2136" w:author="pc_m" w:date="2023-11-18T01:11:00Z">
        <w:r w:rsidR="009E00E5">
          <w:rPr>
            <w:rFonts w:ascii="Times New Roman" w:hAnsi="Times New Roman" w:cs="Times New Roman"/>
            <w:lang w:val="en-GB"/>
          </w:rPr>
          <w:t>S</w:t>
        </w:r>
      </w:ins>
      <w:del w:id="2137" w:author="pc_m" w:date="2023-11-18T01:11:00Z">
        <w:r w:rsidRPr="008A2A21" w:rsidDel="009E00E5">
          <w:rPr>
            <w:rFonts w:ascii="Times New Roman" w:hAnsi="Times New Roman" w:cs="Times New Roman"/>
            <w:lang w:val="en-GB"/>
            <w:rPrChange w:id="2138" w:author="mpb" w:date="2023-10-13T17:16:00Z">
              <w:rPr>
                <w:rFonts w:ascii="Times New Roman" w:hAnsi="Times New Roman" w:cs="Times New Roman"/>
                <w:sz w:val="20"/>
                <w:szCs w:val="20"/>
                <w:lang w:val="es-ES"/>
              </w:rPr>
            </w:rPrChange>
          </w:rPr>
          <w:delText>s</w:delText>
        </w:r>
      </w:del>
      <w:r w:rsidRPr="008A2A21">
        <w:rPr>
          <w:rFonts w:ascii="Times New Roman" w:hAnsi="Times New Roman" w:cs="Times New Roman"/>
          <w:lang w:val="en-GB"/>
          <w:rPrChange w:id="2139" w:author="mpb" w:date="2023-10-13T17:16:00Z">
            <w:rPr>
              <w:rFonts w:ascii="Times New Roman" w:hAnsi="Times New Roman" w:cs="Times New Roman"/>
              <w:sz w:val="20"/>
              <w:szCs w:val="20"/>
              <w:lang w:val="es-ES"/>
            </w:rPr>
          </w:rPrChange>
        </w:rPr>
        <w:t xml:space="preserve">upplies of </w:t>
      </w:r>
      <w:del w:id="2140" w:author="pc_m" w:date="2023-11-18T01:11:00Z">
        <w:r w:rsidRPr="008A2A21" w:rsidDel="009E00E5">
          <w:rPr>
            <w:rFonts w:ascii="Times New Roman" w:hAnsi="Times New Roman" w:cs="Times New Roman"/>
            <w:lang w:val="en-GB"/>
            <w:rPrChange w:id="2141" w:author="mpb" w:date="2023-10-13T17:16:00Z">
              <w:rPr>
                <w:rFonts w:ascii="Times New Roman" w:hAnsi="Times New Roman" w:cs="Times New Roman"/>
                <w:sz w:val="20"/>
                <w:szCs w:val="20"/>
                <w:lang w:val="es-ES"/>
              </w:rPr>
            </w:rPrChange>
          </w:rPr>
          <w:delText xml:space="preserve">timbers </w:delText>
        </w:r>
      </w:del>
      <w:ins w:id="2142" w:author="pc_m" w:date="2023-11-18T01:11:00Z">
        <w:r w:rsidR="009E00E5">
          <w:rPr>
            <w:rFonts w:ascii="Times New Roman" w:hAnsi="Times New Roman" w:cs="Times New Roman"/>
            <w:lang w:val="en-GB"/>
          </w:rPr>
          <w:t>T</w:t>
        </w:r>
        <w:r w:rsidR="009E00E5" w:rsidRPr="008A2A21">
          <w:rPr>
            <w:rFonts w:ascii="Times New Roman" w:hAnsi="Times New Roman" w:cs="Times New Roman"/>
            <w:lang w:val="en-GB"/>
            <w:rPrChange w:id="2143" w:author="mpb" w:date="2023-10-13T17:16:00Z">
              <w:rPr>
                <w:rFonts w:ascii="Times New Roman" w:hAnsi="Times New Roman" w:cs="Times New Roman"/>
                <w:sz w:val="20"/>
                <w:szCs w:val="20"/>
                <w:lang w:val="es-ES"/>
              </w:rPr>
            </w:rPrChange>
          </w:rPr>
          <w:t xml:space="preserve">imbers </w:t>
        </w:r>
      </w:ins>
      <w:r w:rsidRPr="008A2A21">
        <w:rPr>
          <w:rFonts w:ascii="Times New Roman" w:hAnsi="Times New Roman" w:cs="Times New Roman"/>
          <w:lang w:val="en-GB"/>
          <w:rPrChange w:id="2144" w:author="mpb" w:date="2023-10-13T17:16:00Z">
            <w:rPr>
              <w:rFonts w:ascii="Times New Roman" w:hAnsi="Times New Roman" w:cs="Times New Roman"/>
              <w:sz w:val="20"/>
              <w:szCs w:val="20"/>
              <w:lang w:val="es-ES"/>
            </w:rPr>
          </w:rPrChange>
        </w:rPr>
        <w:t xml:space="preserve">from the </w:t>
      </w:r>
      <w:del w:id="2145" w:author="pc_m" w:date="2023-11-18T01:11:00Z">
        <w:r w:rsidRPr="008A2A21" w:rsidDel="009E00E5">
          <w:rPr>
            <w:rFonts w:ascii="Times New Roman" w:hAnsi="Times New Roman" w:cs="Times New Roman"/>
            <w:lang w:val="en-GB"/>
            <w:rPrChange w:id="2146" w:author="mpb" w:date="2023-10-13T17:16:00Z">
              <w:rPr>
                <w:rFonts w:ascii="Times New Roman" w:hAnsi="Times New Roman" w:cs="Times New Roman"/>
                <w:sz w:val="20"/>
                <w:szCs w:val="20"/>
                <w:lang w:val="es-ES"/>
              </w:rPr>
            </w:rPrChange>
          </w:rPr>
          <w:delText xml:space="preserve">southern </w:delText>
        </w:r>
      </w:del>
      <w:ins w:id="2147" w:author="pc_m" w:date="2023-11-18T01:11:00Z">
        <w:r w:rsidR="009E00E5">
          <w:rPr>
            <w:rFonts w:ascii="Times New Roman" w:hAnsi="Times New Roman" w:cs="Times New Roman"/>
            <w:lang w:val="en-GB"/>
          </w:rPr>
          <w:t>S</w:t>
        </w:r>
        <w:r w:rsidR="009E00E5" w:rsidRPr="008A2A21">
          <w:rPr>
            <w:rFonts w:ascii="Times New Roman" w:hAnsi="Times New Roman" w:cs="Times New Roman"/>
            <w:lang w:val="en-GB"/>
            <w:rPrChange w:id="2148" w:author="mpb" w:date="2023-10-13T17:16:00Z">
              <w:rPr>
                <w:rFonts w:ascii="Times New Roman" w:hAnsi="Times New Roman" w:cs="Times New Roman"/>
                <w:sz w:val="20"/>
                <w:szCs w:val="20"/>
                <w:lang w:val="es-ES"/>
              </w:rPr>
            </w:rPrChange>
          </w:rPr>
          <w:t xml:space="preserve">outhern </w:t>
        </w:r>
      </w:ins>
      <w:r w:rsidRPr="008A2A21">
        <w:rPr>
          <w:rFonts w:ascii="Times New Roman" w:hAnsi="Times New Roman" w:cs="Times New Roman"/>
          <w:lang w:val="en-GB"/>
          <w:rPrChange w:id="2149" w:author="mpb" w:date="2023-10-13T17:16:00Z">
            <w:rPr>
              <w:rFonts w:ascii="Times New Roman" w:hAnsi="Times New Roman" w:cs="Times New Roman"/>
              <w:sz w:val="20"/>
              <w:szCs w:val="20"/>
              <w:lang w:val="es-ES"/>
            </w:rPr>
          </w:rPrChange>
        </w:rPr>
        <w:t xml:space="preserve">Baltic </w:t>
      </w:r>
      <w:del w:id="2150" w:author="pc_m" w:date="2023-11-18T01:11:00Z">
        <w:r w:rsidRPr="008A2A21" w:rsidDel="009E00E5">
          <w:rPr>
            <w:rFonts w:ascii="Times New Roman" w:hAnsi="Times New Roman" w:cs="Times New Roman"/>
            <w:lang w:val="en-GB"/>
            <w:rPrChange w:id="2151" w:author="mpb" w:date="2023-10-13T17:16:00Z">
              <w:rPr>
                <w:rFonts w:ascii="Times New Roman" w:hAnsi="Times New Roman" w:cs="Times New Roman"/>
                <w:sz w:val="20"/>
                <w:szCs w:val="20"/>
                <w:lang w:val="es-ES"/>
              </w:rPr>
            </w:rPrChange>
          </w:rPr>
          <w:delText xml:space="preserve">region </w:delText>
        </w:r>
      </w:del>
      <w:ins w:id="2152" w:author="pc_m" w:date="2023-11-18T01:11:00Z">
        <w:r w:rsidR="009E00E5">
          <w:rPr>
            <w:rFonts w:ascii="Times New Roman" w:hAnsi="Times New Roman" w:cs="Times New Roman"/>
            <w:lang w:val="en-GB"/>
          </w:rPr>
          <w:t>R</w:t>
        </w:r>
        <w:r w:rsidR="009E00E5" w:rsidRPr="008A2A21">
          <w:rPr>
            <w:rFonts w:ascii="Times New Roman" w:hAnsi="Times New Roman" w:cs="Times New Roman"/>
            <w:lang w:val="en-GB"/>
            <w:rPrChange w:id="2153" w:author="mpb" w:date="2023-10-13T17:16:00Z">
              <w:rPr>
                <w:rFonts w:ascii="Times New Roman" w:hAnsi="Times New Roman" w:cs="Times New Roman"/>
                <w:sz w:val="20"/>
                <w:szCs w:val="20"/>
                <w:lang w:val="es-ES"/>
              </w:rPr>
            </w:rPrChange>
          </w:rPr>
          <w:t xml:space="preserve">egion </w:t>
        </w:r>
      </w:ins>
      <w:r w:rsidRPr="008A2A21">
        <w:rPr>
          <w:rFonts w:ascii="Times New Roman" w:hAnsi="Times New Roman" w:cs="Times New Roman"/>
          <w:lang w:val="en-GB"/>
          <w:rPrChange w:id="2154" w:author="mpb" w:date="2023-10-13T17:16:00Z">
            <w:rPr>
              <w:rFonts w:ascii="Times New Roman" w:hAnsi="Times New Roman" w:cs="Times New Roman"/>
              <w:sz w:val="20"/>
              <w:szCs w:val="20"/>
              <w:lang w:val="es-ES"/>
            </w:rPr>
          </w:rPrChange>
        </w:rPr>
        <w:t xml:space="preserve">for the Spanish Naval Departments during the </w:t>
      </w:r>
      <w:r w:rsidR="009E00E5" w:rsidRPr="008A2A21">
        <w:rPr>
          <w:rFonts w:ascii="Times New Roman" w:hAnsi="Times New Roman" w:cs="Times New Roman"/>
          <w:lang w:val="en-GB"/>
        </w:rPr>
        <w:t xml:space="preserve">Second Half </w:t>
      </w:r>
      <w:r w:rsidRPr="008A2A21">
        <w:rPr>
          <w:rFonts w:ascii="Times New Roman" w:hAnsi="Times New Roman" w:cs="Times New Roman"/>
          <w:lang w:val="en-GB"/>
          <w:rPrChange w:id="2155" w:author="mpb" w:date="2023-10-13T17:16:00Z">
            <w:rPr>
              <w:rFonts w:ascii="Times New Roman" w:hAnsi="Times New Roman" w:cs="Times New Roman"/>
              <w:sz w:val="20"/>
              <w:szCs w:val="20"/>
              <w:lang w:val="es-ES"/>
            </w:rPr>
          </w:rPrChange>
        </w:rPr>
        <w:t xml:space="preserve">of the </w:t>
      </w:r>
      <w:del w:id="2156" w:author="mac_pro" w:date="2023-10-12T23:08:00Z">
        <w:r w:rsidRPr="008A2A21" w:rsidDel="004B3F68">
          <w:rPr>
            <w:rFonts w:ascii="Times New Roman" w:hAnsi="Times New Roman" w:cs="Times New Roman"/>
            <w:lang w:val="en-GB"/>
            <w:rPrChange w:id="2157" w:author="mpb" w:date="2023-10-13T17:16:00Z">
              <w:rPr>
                <w:rFonts w:ascii="Times New Roman" w:hAnsi="Times New Roman" w:cs="Times New Roman"/>
                <w:sz w:val="20"/>
                <w:szCs w:val="20"/>
                <w:lang w:val="es-ES"/>
              </w:rPr>
            </w:rPrChange>
          </w:rPr>
          <w:delText>18th</w:delText>
        </w:r>
      </w:del>
      <w:ins w:id="2158" w:author="mac_pro" w:date="2023-10-12T23:08:00Z">
        <w:r w:rsidRPr="008A2A21">
          <w:rPr>
            <w:rFonts w:ascii="Times New Roman" w:hAnsi="Times New Roman" w:cs="Times New Roman"/>
            <w:lang w:val="en-GB"/>
            <w:rPrChange w:id="2159" w:author="mpb" w:date="2023-10-13T17:16:00Z">
              <w:rPr>
                <w:rFonts w:ascii="Times New Roman" w:hAnsi="Times New Roman" w:cs="Times New Roman"/>
                <w:sz w:val="20"/>
                <w:szCs w:val="20"/>
                <w:lang w:val="es-ES"/>
              </w:rPr>
            </w:rPrChange>
          </w:rPr>
          <w:t>18th</w:t>
        </w:r>
      </w:ins>
      <w:r w:rsidRPr="008A2A21">
        <w:rPr>
          <w:rFonts w:ascii="Times New Roman" w:hAnsi="Times New Roman" w:cs="Times New Roman"/>
          <w:lang w:val="en-GB"/>
          <w:rPrChange w:id="2160" w:author="mpb" w:date="2023-10-13T17:16:00Z">
            <w:rPr>
              <w:rFonts w:ascii="Times New Roman" w:hAnsi="Times New Roman" w:cs="Times New Roman"/>
              <w:sz w:val="20"/>
              <w:szCs w:val="20"/>
              <w:lang w:val="es-ES"/>
            </w:rPr>
          </w:rPrChange>
        </w:rPr>
        <w:t xml:space="preserve"> </w:t>
      </w:r>
      <w:r w:rsidR="009E00E5" w:rsidRPr="008A2A21">
        <w:rPr>
          <w:rFonts w:ascii="Times New Roman" w:hAnsi="Times New Roman" w:cs="Times New Roman"/>
          <w:lang w:val="en-GB"/>
        </w:rPr>
        <w:t>C</w:t>
      </w:r>
      <w:r w:rsidRPr="008A2A21">
        <w:rPr>
          <w:rFonts w:ascii="Times New Roman" w:hAnsi="Times New Roman" w:cs="Times New Roman"/>
          <w:lang w:val="en-GB"/>
          <w:rPrChange w:id="2161" w:author="mpb" w:date="2023-10-13T17:16:00Z">
            <w:rPr>
              <w:rFonts w:ascii="Times New Roman" w:hAnsi="Times New Roman" w:cs="Times New Roman"/>
              <w:sz w:val="20"/>
              <w:szCs w:val="20"/>
              <w:lang w:val="es-ES"/>
            </w:rPr>
          </w:rPrChange>
        </w:rPr>
        <w:t>entury</w:t>
      </w:r>
      <w:del w:id="2162" w:author="mac_pro" w:date="2023-10-13T00:25:00Z">
        <w:r w:rsidRPr="008A2A21" w:rsidDel="006944D3">
          <w:rPr>
            <w:rFonts w:ascii="Times New Roman" w:hAnsi="Times New Roman" w:cs="Times New Roman"/>
            <w:lang w:val="en-GB"/>
            <w:rPrChange w:id="2163" w:author="mpb" w:date="2023-10-13T17:16:00Z">
              <w:rPr>
                <w:rFonts w:ascii="Times New Roman" w:hAnsi="Times New Roman" w:cs="Times New Roman"/>
                <w:sz w:val="20"/>
                <w:szCs w:val="20"/>
                <w:lang w:val="es-ES"/>
              </w:rPr>
            </w:rPrChange>
          </w:rPr>
          <w:delText>,”</w:delText>
        </w:r>
      </w:del>
      <w:ins w:id="2164" w:author="mac_pro" w:date="2023-10-13T00:25:00Z">
        <w:r w:rsidRPr="008A2A21">
          <w:rPr>
            <w:rFonts w:ascii="Times New Roman" w:hAnsi="Times New Roman" w:cs="Times New Roman"/>
            <w:lang w:val="en-GB"/>
            <w:rPrChange w:id="2165" w:author="mpb" w:date="2023-10-13T17:16:00Z">
              <w:rPr>
                <w:rFonts w:ascii="Times New Roman" w:hAnsi="Times New Roman" w:cs="Times New Roman"/>
                <w:sz w:val="20"/>
                <w:szCs w:val="20"/>
                <w:lang w:val="es-ES"/>
              </w:rPr>
            </w:rPrChange>
          </w:rPr>
          <w:t>”,</w:t>
        </w:r>
      </w:ins>
      <w:r w:rsidRPr="008A2A21">
        <w:rPr>
          <w:rFonts w:ascii="Times New Roman" w:hAnsi="Times New Roman" w:cs="Times New Roman"/>
          <w:lang w:val="en-GB"/>
          <w:rPrChange w:id="2166"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i/>
          <w:lang w:val="en-GB"/>
          <w:rPrChange w:id="2167" w:author="mpb" w:date="2023-10-13T17:16:00Z">
            <w:rPr>
              <w:rFonts w:ascii="Times New Roman" w:hAnsi="Times New Roman" w:cs="Times New Roman"/>
              <w:i/>
              <w:sz w:val="20"/>
              <w:szCs w:val="20"/>
              <w:lang w:val="es-ES"/>
            </w:rPr>
          </w:rPrChange>
        </w:rPr>
        <w:t>Studia</w:t>
      </w:r>
      <w:proofErr w:type="spellEnd"/>
      <w:r w:rsidRPr="008A2A21">
        <w:rPr>
          <w:rFonts w:ascii="Times New Roman" w:hAnsi="Times New Roman" w:cs="Times New Roman"/>
          <w:i/>
          <w:lang w:val="en-GB"/>
          <w:rPrChange w:id="2168" w:author="mpb" w:date="2023-10-13T17:16:00Z">
            <w:rPr>
              <w:rFonts w:ascii="Times New Roman" w:hAnsi="Times New Roman" w:cs="Times New Roman"/>
              <w:i/>
              <w:sz w:val="20"/>
              <w:szCs w:val="20"/>
              <w:lang w:val="es-ES"/>
            </w:rPr>
          </w:rPrChange>
        </w:rPr>
        <w:t xml:space="preserve"> </w:t>
      </w:r>
      <w:proofErr w:type="spellStart"/>
      <w:r w:rsidRPr="008A2A21">
        <w:rPr>
          <w:rFonts w:ascii="Times New Roman" w:hAnsi="Times New Roman" w:cs="Times New Roman"/>
          <w:i/>
          <w:lang w:val="en-GB"/>
          <w:rPrChange w:id="2169" w:author="mpb" w:date="2023-10-13T17:16:00Z">
            <w:rPr>
              <w:rFonts w:ascii="Times New Roman" w:hAnsi="Times New Roman" w:cs="Times New Roman"/>
              <w:i/>
              <w:sz w:val="20"/>
              <w:szCs w:val="20"/>
              <w:lang w:val="es-ES"/>
            </w:rPr>
          </w:rPrChange>
        </w:rPr>
        <w:t>Maritima</w:t>
      </w:r>
      <w:proofErr w:type="spellEnd"/>
      <w:r w:rsidRPr="008A2A21">
        <w:rPr>
          <w:rFonts w:ascii="Times New Roman" w:hAnsi="Times New Roman" w:cs="Times New Roman"/>
          <w:lang w:val="en-GB"/>
          <w:rPrChange w:id="2170" w:author="mpb" w:date="2023-10-13T17:16:00Z">
            <w:rPr>
              <w:rFonts w:ascii="Times New Roman" w:hAnsi="Times New Roman" w:cs="Times New Roman"/>
              <w:sz w:val="20"/>
              <w:szCs w:val="20"/>
              <w:lang w:val="es-ES"/>
            </w:rPr>
          </w:rPrChange>
        </w:rPr>
        <w:t xml:space="preserve"> 33 (2020), 129–147; “El </w:t>
      </w:r>
      <w:proofErr w:type="spellStart"/>
      <w:r w:rsidRPr="008A2A21">
        <w:rPr>
          <w:rFonts w:ascii="Times New Roman" w:hAnsi="Times New Roman" w:cs="Times New Roman"/>
          <w:lang w:val="en-GB"/>
          <w:rPrChange w:id="2171" w:author="mpb" w:date="2023-10-13T17:16:00Z">
            <w:rPr>
              <w:rFonts w:ascii="Times New Roman" w:hAnsi="Times New Roman" w:cs="Times New Roman"/>
              <w:sz w:val="20"/>
              <w:szCs w:val="20"/>
              <w:lang w:val="es-ES"/>
            </w:rPr>
          </w:rPrChange>
        </w:rPr>
        <w:t>comercio</w:t>
      </w:r>
      <w:proofErr w:type="spellEnd"/>
      <w:r w:rsidRPr="008A2A21">
        <w:rPr>
          <w:rFonts w:ascii="Times New Roman" w:hAnsi="Times New Roman" w:cs="Times New Roman"/>
          <w:lang w:val="en-GB"/>
          <w:rPrChange w:id="2172" w:author="mpb" w:date="2023-10-13T17:16:00Z">
            <w:rPr>
              <w:rFonts w:ascii="Times New Roman" w:hAnsi="Times New Roman" w:cs="Times New Roman"/>
              <w:sz w:val="20"/>
              <w:szCs w:val="20"/>
              <w:lang w:val="es-ES"/>
            </w:rPr>
          </w:rPrChange>
        </w:rPr>
        <w:t xml:space="preserve"> de </w:t>
      </w:r>
      <w:proofErr w:type="spellStart"/>
      <w:r w:rsidRPr="008A2A21">
        <w:rPr>
          <w:rFonts w:ascii="Times New Roman" w:hAnsi="Times New Roman" w:cs="Times New Roman"/>
          <w:lang w:val="en-GB"/>
          <w:rPrChange w:id="2173" w:author="mpb" w:date="2023-10-13T17:16:00Z">
            <w:rPr>
              <w:rFonts w:ascii="Times New Roman" w:hAnsi="Times New Roman" w:cs="Times New Roman"/>
              <w:sz w:val="20"/>
              <w:szCs w:val="20"/>
              <w:lang w:val="es-ES"/>
            </w:rPr>
          </w:rPrChange>
        </w:rPr>
        <w:t>maderas</w:t>
      </w:r>
      <w:proofErr w:type="spellEnd"/>
      <w:r w:rsidRPr="008A2A21">
        <w:rPr>
          <w:rFonts w:ascii="Times New Roman" w:hAnsi="Times New Roman" w:cs="Times New Roman"/>
          <w:lang w:val="en-GB"/>
          <w:rPrChange w:id="2174" w:author="mpb" w:date="2023-10-13T17:16:00Z">
            <w:rPr>
              <w:rFonts w:ascii="Times New Roman" w:hAnsi="Times New Roman" w:cs="Times New Roman"/>
              <w:sz w:val="20"/>
              <w:szCs w:val="20"/>
              <w:lang w:val="es-ES"/>
            </w:rPr>
          </w:rPrChange>
        </w:rPr>
        <w:t xml:space="preserve"> del </w:t>
      </w:r>
      <w:proofErr w:type="spellStart"/>
      <w:r w:rsidRPr="008A2A21">
        <w:rPr>
          <w:rFonts w:ascii="Times New Roman" w:hAnsi="Times New Roman" w:cs="Times New Roman"/>
          <w:lang w:val="en-GB"/>
          <w:rPrChange w:id="2175" w:author="mpb" w:date="2023-10-13T17:16:00Z">
            <w:rPr>
              <w:rFonts w:ascii="Times New Roman" w:hAnsi="Times New Roman" w:cs="Times New Roman"/>
              <w:sz w:val="20"/>
              <w:szCs w:val="20"/>
              <w:lang w:val="es-ES"/>
            </w:rPr>
          </w:rPrChange>
        </w:rPr>
        <w:t>Báltico</w:t>
      </w:r>
      <w:proofErr w:type="spellEnd"/>
      <w:r w:rsidRPr="008A2A21">
        <w:rPr>
          <w:rFonts w:ascii="Times New Roman" w:hAnsi="Times New Roman" w:cs="Times New Roman"/>
          <w:lang w:val="en-GB"/>
          <w:rPrChange w:id="2176" w:author="mpb" w:date="2023-10-13T17:16:00Z">
            <w:rPr>
              <w:rFonts w:ascii="Times New Roman" w:hAnsi="Times New Roman" w:cs="Times New Roman"/>
              <w:sz w:val="20"/>
              <w:szCs w:val="20"/>
              <w:lang w:val="es-ES"/>
            </w:rPr>
          </w:rPrChange>
        </w:rPr>
        <w:t xml:space="preserve"> Sur </w:t>
      </w:r>
      <w:proofErr w:type="spellStart"/>
      <w:r w:rsidRPr="008A2A21">
        <w:rPr>
          <w:rFonts w:ascii="Times New Roman" w:hAnsi="Times New Roman" w:cs="Times New Roman"/>
          <w:lang w:val="en-GB"/>
          <w:rPrChange w:id="2177" w:author="mpb" w:date="2023-10-13T17:16:00Z">
            <w:rPr>
              <w:rFonts w:ascii="Times New Roman" w:hAnsi="Times New Roman" w:cs="Times New Roman"/>
              <w:sz w:val="20"/>
              <w:szCs w:val="20"/>
              <w:lang w:val="es-ES"/>
            </w:rPr>
          </w:rPrChange>
        </w:rPr>
        <w:t>en</w:t>
      </w:r>
      <w:proofErr w:type="spellEnd"/>
      <w:r w:rsidRPr="008A2A21">
        <w:rPr>
          <w:rFonts w:ascii="Times New Roman" w:hAnsi="Times New Roman" w:cs="Times New Roman"/>
          <w:lang w:val="en-GB"/>
          <w:rPrChange w:id="2178" w:author="mpb" w:date="2023-10-13T17:16:00Z">
            <w:rPr>
              <w:rFonts w:ascii="Times New Roman" w:hAnsi="Times New Roman" w:cs="Times New Roman"/>
              <w:sz w:val="20"/>
              <w:szCs w:val="20"/>
              <w:lang w:val="es-ES"/>
            </w:rPr>
          </w:rPrChange>
        </w:rPr>
        <w:t xml:space="preserve"> las </w:t>
      </w:r>
      <w:proofErr w:type="spellStart"/>
      <w:r w:rsidRPr="008A2A21">
        <w:rPr>
          <w:rFonts w:ascii="Times New Roman" w:hAnsi="Times New Roman" w:cs="Times New Roman"/>
          <w:lang w:val="en-GB"/>
          <w:rPrChange w:id="2179" w:author="mpb" w:date="2023-10-13T17:16:00Z">
            <w:rPr>
              <w:rFonts w:ascii="Times New Roman" w:hAnsi="Times New Roman" w:cs="Times New Roman"/>
              <w:sz w:val="20"/>
              <w:szCs w:val="20"/>
              <w:lang w:val="es-ES"/>
            </w:rPr>
          </w:rPrChange>
        </w:rPr>
        <w:t>estrategias</w:t>
      </w:r>
      <w:proofErr w:type="spellEnd"/>
      <w:r w:rsidRPr="008A2A21">
        <w:rPr>
          <w:rFonts w:ascii="Times New Roman" w:hAnsi="Times New Roman" w:cs="Times New Roman"/>
          <w:lang w:val="en-GB"/>
          <w:rPrChange w:id="2180" w:author="mpb" w:date="2023-10-13T17:16:00Z">
            <w:rPr>
              <w:rFonts w:ascii="Times New Roman" w:hAnsi="Times New Roman" w:cs="Times New Roman"/>
              <w:sz w:val="20"/>
              <w:szCs w:val="20"/>
              <w:lang w:val="es-ES"/>
            </w:rPr>
          </w:rPrChange>
        </w:rPr>
        <w:t xml:space="preserve"> de </w:t>
      </w:r>
      <w:proofErr w:type="spellStart"/>
      <w:r w:rsidRPr="008A2A21">
        <w:rPr>
          <w:rFonts w:ascii="Times New Roman" w:hAnsi="Times New Roman" w:cs="Times New Roman"/>
          <w:lang w:val="en-GB"/>
          <w:rPrChange w:id="2181" w:author="mpb" w:date="2023-10-13T17:16:00Z">
            <w:rPr>
              <w:rFonts w:ascii="Times New Roman" w:hAnsi="Times New Roman" w:cs="Times New Roman"/>
              <w:sz w:val="20"/>
              <w:szCs w:val="20"/>
              <w:lang w:val="es-ES"/>
            </w:rPr>
          </w:rPrChange>
        </w:rPr>
        <w:t>suministros</w:t>
      </w:r>
      <w:proofErr w:type="spellEnd"/>
      <w:r w:rsidRPr="008A2A21">
        <w:rPr>
          <w:rFonts w:ascii="Times New Roman" w:hAnsi="Times New Roman" w:cs="Times New Roman"/>
          <w:lang w:val="en-GB"/>
          <w:rPrChange w:id="2182" w:author="mpb" w:date="2023-10-13T17:16:00Z">
            <w:rPr>
              <w:rFonts w:ascii="Times New Roman" w:hAnsi="Times New Roman" w:cs="Times New Roman"/>
              <w:sz w:val="20"/>
              <w:szCs w:val="20"/>
              <w:lang w:val="es-ES"/>
            </w:rPr>
          </w:rPrChange>
        </w:rPr>
        <w:t xml:space="preserve"> de la Marina Real, 1714–1795”</w:t>
      </w:r>
      <w:ins w:id="2183" w:author="mpb" w:date="2023-10-13T16:51:00Z">
        <w:r w:rsidRPr="008A2A21">
          <w:rPr>
            <w:rFonts w:ascii="Times New Roman" w:hAnsi="Times New Roman" w:cs="Times New Roman"/>
            <w:lang w:val="en-GB"/>
          </w:rPr>
          <w:t>,</w:t>
        </w:r>
      </w:ins>
      <w:r w:rsidRPr="008A2A21">
        <w:rPr>
          <w:rFonts w:ascii="Times New Roman" w:hAnsi="Times New Roman" w:cs="Times New Roman"/>
          <w:lang w:val="en-GB"/>
          <w:rPrChange w:id="2184" w:author="mpb" w:date="2023-10-13T17:16:00Z">
            <w:rPr>
              <w:rFonts w:ascii="Times New Roman" w:hAnsi="Times New Roman" w:cs="Times New Roman"/>
              <w:sz w:val="20"/>
              <w:szCs w:val="20"/>
              <w:lang w:val="es-ES"/>
            </w:rPr>
          </w:rPrChange>
        </w:rPr>
        <w:t xml:space="preserve"> in </w:t>
      </w:r>
      <w:proofErr w:type="spellStart"/>
      <w:r w:rsidRPr="008A2A21">
        <w:rPr>
          <w:rFonts w:ascii="Times New Roman" w:hAnsi="Times New Roman" w:cs="Times New Roman"/>
          <w:lang w:val="en-GB"/>
          <w:rPrChange w:id="2185" w:author="mpb" w:date="2023-10-13T17:16:00Z">
            <w:rPr>
              <w:rFonts w:ascii="Times New Roman" w:hAnsi="Times New Roman" w:cs="Times New Roman"/>
              <w:sz w:val="20"/>
              <w:szCs w:val="20"/>
              <w:lang w:val="es-ES"/>
            </w:rPr>
          </w:rPrChange>
        </w:rPr>
        <w:t>Iván</w:t>
      </w:r>
      <w:proofErr w:type="spellEnd"/>
      <w:r w:rsidRPr="008A2A21">
        <w:rPr>
          <w:rFonts w:ascii="Times New Roman" w:hAnsi="Times New Roman" w:cs="Times New Roman"/>
          <w:lang w:val="en-GB"/>
          <w:rPrChange w:id="2186" w:author="mpb" w:date="2023-10-13T17:16:00Z">
            <w:rPr>
              <w:rFonts w:ascii="Times New Roman" w:hAnsi="Times New Roman" w:cs="Times New Roman"/>
              <w:sz w:val="20"/>
              <w:szCs w:val="20"/>
              <w:lang w:val="es-ES"/>
            </w:rPr>
          </w:rPrChange>
        </w:rPr>
        <w:t xml:space="preserve"> Valdez-</w:t>
      </w:r>
      <w:proofErr w:type="spellStart"/>
      <w:r w:rsidRPr="008A2A21">
        <w:rPr>
          <w:rFonts w:ascii="Times New Roman" w:hAnsi="Times New Roman" w:cs="Times New Roman"/>
          <w:lang w:val="en-GB"/>
          <w:rPrChange w:id="2187" w:author="mpb" w:date="2023-10-13T17:16:00Z">
            <w:rPr>
              <w:rFonts w:ascii="Times New Roman" w:hAnsi="Times New Roman" w:cs="Times New Roman"/>
              <w:sz w:val="20"/>
              <w:szCs w:val="20"/>
              <w:lang w:val="es-ES"/>
            </w:rPr>
          </w:rPrChange>
        </w:rPr>
        <w:t>Bubnov</w:t>
      </w:r>
      <w:proofErr w:type="spellEnd"/>
      <w:ins w:id="2188" w:author="mpb" w:date="2023-10-13T17:34:00Z">
        <w:r>
          <w:rPr>
            <w:rFonts w:ascii="Times New Roman" w:hAnsi="Times New Roman" w:cs="Times New Roman"/>
            <w:lang w:val="en-GB"/>
          </w:rPr>
          <w:t xml:space="preserve"> and</w:t>
        </w:r>
      </w:ins>
      <w:del w:id="2189" w:author="mpb" w:date="2023-10-13T17:34:00Z">
        <w:r w:rsidRPr="008A2A21" w:rsidDel="00D33630">
          <w:rPr>
            <w:rFonts w:ascii="Times New Roman" w:hAnsi="Times New Roman" w:cs="Times New Roman"/>
            <w:lang w:val="en-GB"/>
            <w:rPrChange w:id="2190" w:author="mpb" w:date="2023-10-13T17:16:00Z">
              <w:rPr>
                <w:rFonts w:ascii="Times New Roman" w:hAnsi="Times New Roman" w:cs="Times New Roman"/>
                <w:sz w:val="20"/>
                <w:szCs w:val="20"/>
                <w:lang w:val="es-ES"/>
              </w:rPr>
            </w:rPrChange>
          </w:rPr>
          <w:delText>,</w:delText>
        </w:r>
      </w:del>
      <w:r w:rsidRPr="008A2A21">
        <w:rPr>
          <w:rFonts w:ascii="Times New Roman" w:hAnsi="Times New Roman" w:cs="Times New Roman"/>
          <w:lang w:val="en-GB"/>
          <w:rPrChange w:id="2191" w:author="mpb" w:date="2023-10-13T17:16:00Z">
            <w:rPr>
              <w:rFonts w:ascii="Times New Roman" w:hAnsi="Times New Roman" w:cs="Times New Roman"/>
              <w:sz w:val="20"/>
              <w:szCs w:val="20"/>
              <w:lang w:val="es-ES"/>
            </w:rPr>
          </w:rPrChange>
        </w:rPr>
        <w:t xml:space="preserve"> Sergio </w:t>
      </w:r>
      <w:proofErr w:type="spellStart"/>
      <w:r w:rsidRPr="008A2A21">
        <w:rPr>
          <w:rFonts w:ascii="Times New Roman" w:hAnsi="Times New Roman" w:cs="Times New Roman"/>
          <w:lang w:val="en-GB"/>
          <w:rPrChange w:id="2192" w:author="mpb" w:date="2023-10-13T17:16:00Z">
            <w:rPr>
              <w:rFonts w:ascii="Times New Roman" w:hAnsi="Times New Roman" w:cs="Times New Roman"/>
              <w:sz w:val="20"/>
              <w:szCs w:val="20"/>
              <w:lang w:val="es-ES"/>
            </w:rPr>
          </w:rPrChange>
        </w:rPr>
        <w:t>Solbes</w:t>
      </w:r>
      <w:proofErr w:type="spellEnd"/>
      <w:r w:rsidRPr="008A2A21">
        <w:rPr>
          <w:rFonts w:ascii="Times New Roman" w:hAnsi="Times New Roman" w:cs="Times New Roman"/>
          <w:lang w:val="en-GB"/>
          <w:rPrChange w:id="2193"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2194" w:author="mpb" w:date="2023-10-13T17:16:00Z">
            <w:rPr>
              <w:rFonts w:ascii="Times New Roman" w:hAnsi="Times New Roman" w:cs="Times New Roman"/>
              <w:sz w:val="20"/>
              <w:szCs w:val="20"/>
              <w:lang w:val="es-ES"/>
            </w:rPr>
          </w:rPrChange>
        </w:rPr>
        <w:t>Ferri</w:t>
      </w:r>
      <w:proofErr w:type="spellEnd"/>
      <w:r w:rsidRPr="008A2A21">
        <w:rPr>
          <w:rFonts w:ascii="Times New Roman" w:hAnsi="Times New Roman" w:cs="Times New Roman"/>
          <w:lang w:val="en-GB"/>
          <w:rPrChange w:id="2195" w:author="mpb" w:date="2023-10-13T17:16:00Z">
            <w:rPr>
              <w:rFonts w:ascii="Times New Roman" w:hAnsi="Times New Roman" w:cs="Times New Roman"/>
              <w:sz w:val="20"/>
              <w:szCs w:val="20"/>
              <w:lang w:val="es-ES"/>
            </w:rPr>
          </w:rPrChange>
        </w:rPr>
        <w:t xml:space="preserve"> y </w:t>
      </w:r>
      <w:proofErr w:type="spellStart"/>
      <w:r w:rsidRPr="008A2A21">
        <w:rPr>
          <w:rFonts w:ascii="Times New Roman" w:hAnsi="Times New Roman" w:cs="Times New Roman"/>
          <w:lang w:val="en-GB"/>
          <w:rPrChange w:id="2196" w:author="mpb" w:date="2023-10-13T17:16:00Z">
            <w:rPr>
              <w:rFonts w:ascii="Times New Roman" w:hAnsi="Times New Roman" w:cs="Times New Roman"/>
              <w:sz w:val="20"/>
              <w:szCs w:val="20"/>
              <w:lang w:val="es-ES"/>
            </w:rPr>
          </w:rPrChange>
        </w:rPr>
        <w:t>Pepijn</w:t>
      </w:r>
      <w:proofErr w:type="spellEnd"/>
      <w:r w:rsidRPr="008A2A21">
        <w:rPr>
          <w:rFonts w:ascii="Times New Roman" w:hAnsi="Times New Roman" w:cs="Times New Roman"/>
          <w:lang w:val="en-GB"/>
          <w:rPrChange w:id="2197" w:author="mpb" w:date="2023-10-13T17:16:00Z">
            <w:rPr>
              <w:rFonts w:ascii="Times New Roman" w:hAnsi="Times New Roman" w:cs="Times New Roman"/>
              <w:sz w:val="20"/>
              <w:szCs w:val="20"/>
              <w:lang w:val="es-ES"/>
            </w:rPr>
          </w:rPrChange>
        </w:rPr>
        <w:t xml:space="preserve"> Brandon (</w:t>
      </w:r>
      <w:proofErr w:type="spellStart"/>
      <w:r w:rsidRPr="008A2A21">
        <w:rPr>
          <w:rFonts w:ascii="Times New Roman" w:hAnsi="Times New Roman" w:cs="Times New Roman"/>
          <w:lang w:val="en-GB"/>
          <w:rPrChange w:id="2198" w:author="mpb" w:date="2023-10-13T17:16:00Z">
            <w:rPr>
              <w:rFonts w:ascii="Times New Roman" w:hAnsi="Times New Roman" w:cs="Times New Roman"/>
              <w:sz w:val="20"/>
              <w:szCs w:val="20"/>
              <w:lang w:val="es-ES"/>
            </w:rPr>
          </w:rPrChange>
        </w:rPr>
        <w:t>eds</w:t>
      </w:r>
      <w:proofErr w:type="spellEnd"/>
      <w:r w:rsidRPr="008A2A21">
        <w:rPr>
          <w:rFonts w:ascii="Times New Roman" w:hAnsi="Times New Roman" w:cs="Times New Roman"/>
          <w:lang w:val="en-GB"/>
          <w:rPrChange w:id="2199" w:author="mpb" w:date="2023-10-13T17:16:00Z">
            <w:rPr>
              <w:rFonts w:ascii="Times New Roman" w:hAnsi="Times New Roman" w:cs="Times New Roman"/>
              <w:sz w:val="20"/>
              <w:szCs w:val="20"/>
              <w:lang w:val="es-ES"/>
            </w:rPr>
          </w:rPrChange>
        </w:rPr>
        <w:t>)</w:t>
      </w:r>
      <w:ins w:id="2200" w:author="mpb" w:date="2023-10-13T17:34:00Z">
        <w:r>
          <w:rPr>
            <w:rFonts w:ascii="Times New Roman" w:hAnsi="Times New Roman" w:cs="Times New Roman"/>
            <w:lang w:val="en-GB"/>
          </w:rPr>
          <w:t>,</w:t>
        </w:r>
      </w:ins>
      <w:r w:rsidRPr="008A2A21">
        <w:rPr>
          <w:rFonts w:ascii="Times New Roman" w:hAnsi="Times New Roman" w:cs="Times New Roman"/>
          <w:lang w:val="en-GB"/>
          <w:rPrChange w:id="2201"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i/>
          <w:lang w:val="en-GB"/>
          <w:rPrChange w:id="2202" w:author="mpb" w:date="2023-10-13T17:16:00Z">
            <w:rPr>
              <w:rFonts w:ascii="Times New Roman" w:hAnsi="Times New Roman" w:cs="Times New Roman"/>
              <w:i/>
              <w:sz w:val="20"/>
              <w:szCs w:val="20"/>
              <w:lang w:val="es-ES"/>
            </w:rPr>
          </w:rPrChange>
        </w:rPr>
        <w:t>Redes</w:t>
      </w:r>
      <w:proofErr w:type="spellEnd"/>
      <w:r w:rsidRPr="008A2A21">
        <w:rPr>
          <w:rFonts w:ascii="Times New Roman" w:hAnsi="Times New Roman" w:cs="Times New Roman"/>
          <w:i/>
          <w:lang w:val="en-GB"/>
          <w:rPrChange w:id="2203" w:author="mpb" w:date="2023-10-13T17:16:00Z">
            <w:rPr>
              <w:rFonts w:ascii="Times New Roman" w:hAnsi="Times New Roman" w:cs="Times New Roman"/>
              <w:i/>
              <w:sz w:val="20"/>
              <w:szCs w:val="20"/>
              <w:lang w:val="es-ES"/>
            </w:rPr>
          </w:rPrChange>
        </w:rPr>
        <w:t xml:space="preserve"> </w:t>
      </w:r>
      <w:proofErr w:type="spellStart"/>
      <w:r w:rsidRPr="008A2A21">
        <w:rPr>
          <w:rFonts w:ascii="Times New Roman" w:hAnsi="Times New Roman" w:cs="Times New Roman"/>
          <w:i/>
          <w:lang w:val="en-GB"/>
          <w:rPrChange w:id="2204" w:author="mpb" w:date="2023-10-13T17:16:00Z">
            <w:rPr>
              <w:rFonts w:ascii="Times New Roman" w:hAnsi="Times New Roman" w:cs="Times New Roman"/>
              <w:i/>
              <w:sz w:val="20"/>
              <w:szCs w:val="20"/>
              <w:lang w:val="es-ES"/>
            </w:rPr>
          </w:rPrChange>
        </w:rPr>
        <w:t>empresariales</w:t>
      </w:r>
      <w:proofErr w:type="spellEnd"/>
      <w:r w:rsidRPr="008A2A21">
        <w:rPr>
          <w:rFonts w:ascii="Times New Roman" w:hAnsi="Times New Roman" w:cs="Times New Roman"/>
          <w:i/>
          <w:lang w:val="en-GB"/>
          <w:rPrChange w:id="2205" w:author="mpb" w:date="2023-10-13T17:16:00Z">
            <w:rPr>
              <w:rFonts w:ascii="Times New Roman" w:hAnsi="Times New Roman" w:cs="Times New Roman"/>
              <w:i/>
              <w:sz w:val="20"/>
              <w:szCs w:val="20"/>
              <w:lang w:val="es-ES"/>
            </w:rPr>
          </w:rPrChange>
        </w:rPr>
        <w:t xml:space="preserve"> y </w:t>
      </w:r>
      <w:proofErr w:type="spellStart"/>
      <w:r w:rsidRPr="008A2A21">
        <w:rPr>
          <w:rFonts w:ascii="Times New Roman" w:hAnsi="Times New Roman" w:cs="Times New Roman"/>
          <w:i/>
          <w:lang w:val="en-GB"/>
          <w:rPrChange w:id="2206" w:author="mpb" w:date="2023-10-13T17:16:00Z">
            <w:rPr>
              <w:rFonts w:ascii="Times New Roman" w:hAnsi="Times New Roman" w:cs="Times New Roman"/>
              <w:i/>
              <w:sz w:val="20"/>
              <w:szCs w:val="20"/>
              <w:lang w:val="es-ES"/>
            </w:rPr>
          </w:rPrChange>
        </w:rPr>
        <w:t>administración</w:t>
      </w:r>
      <w:proofErr w:type="spellEnd"/>
      <w:r w:rsidRPr="008A2A21">
        <w:rPr>
          <w:rFonts w:ascii="Times New Roman" w:hAnsi="Times New Roman" w:cs="Times New Roman"/>
          <w:i/>
          <w:lang w:val="en-GB"/>
          <w:rPrChange w:id="2207" w:author="mpb" w:date="2023-10-13T17:16:00Z">
            <w:rPr>
              <w:rFonts w:ascii="Times New Roman" w:hAnsi="Times New Roman" w:cs="Times New Roman"/>
              <w:i/>
              <w:sz w:val="20"/>
              <w:szCs w:val="20"/>
              <w:lang w:val="es-ES"/>
            </w:rPr>
          </w:rPrChange>
        </w:rPr>
        <w:t xml:space="preserve"> </w:t>
      </w:r>
      <w:proofErr w:type="spellStart"/>
      <w:r w:rsidRPr="008A2A21">
        <w:rPr>
          <w:rFonts w:ascii="Times New Roman" w:hAnsi="Times New Roman" w:cs="Times New Roman"/>
          <w:i/>
          <w:lang w:val="en-GB"/>
          <w:rPrChange w:id="2208" w:author="mpb" w:date="2023-10-13T17:16:00Z">
            <w:rPr>
              <w:rFonts w:ascii="Times New Roman" w:hAnsi="Times New Roman" w:cs="Times New Roman"/>
              <w:i/>
              <w:sz w:val="20"/>
              <w:szCs w:val="20"/>
              <w:lang w:val="es-ES"/>
            </w:rPr>
          </w:rPrChange>
        </w:rPr>
        <w:t>estatal</w:t>
      </w:r>
      <w:proofErr w:type="spellEnd"/>
      <w:r w:rsidRPr="008A2A21">
        <w:rPr>
          <w:rFonts w:ascii="Times New Roman" w:hAnsi="Times New Roman" w:cs="Times New Roman"/>
          <w:i/>
          <w:lang w:val="en-GB"/>
          <w:rPrChange w:id="2209" w:author="mpb" w:date="2023-10-13T17:16:00Z">
            <w:rPr>
              <w:rFonts w:ascii="Times New Roman" w:hAnsi="Times New Roman" w:cs="Times New Roman"/>
              <w:i/>
              <w:sz w:val="20"/>
              <w:szCs w:val="20"/>
              <w:lang w:val="es-ES"/>
            </w:rPr>
          </w:rPrChange>
        </w:rPr>
        <w:t xml:space="preserve">: la </w:t>
      </w:r>
      <w:proofErr w:type="spellStart"/>
      <w:r w:rsidRPr="008A2A21">
        <w:rPr>
          <w:rFonts w:ascii="Times New Roman" w:hAnsi="Times New Roman" w:cs="Times New Roman"/>
          <w:i/>
          <w:lang w:val="en-GB"/>
          <w:rPrChange w:id="2210" w:author="mpb" w:date="2023-10-13T17:16:00Z">
            <w:rPr>
              <w:rFonts w:ascii="Times New Roman" w:hAnsi="Times New Roman" w:cs="Times New Roman"/>
              <w:i/>
              <w:sz w:val="20"/>
              <w:szCs w:val="20"/>
              <w:lang w:val="es-ES"/>
            </w:rPr>
          </w:rPrChange>
        </w:rPr>
        <w:t>provisión</w:t>
      </w:r>
      <w:proofErr w:type="spellEnd"/>
      <w:r w:rsidRPr="008A2A21">
        <w:rPr>
          <w:rFonts w:ascii="Times New Roman" w:hAnsi="Times New Roman" w:cs="Times New Roman"/>
          <w:i/>
          <w:lang w:val="en-GB"/>
          <w:rPrChange w:id="2211" w:author="mpb" w:date="2023-10-13T17:16:00Z">
            <w:rPr>
              <w:rFonts w:ascii="Times New Roman" w:hAnsi="Times New Roman" w:cs="Times New Roman"/>
              <w:i/>
              <w:sz w:val="20"/>
              <w:szCs w:val="20"/>
              <w:lang w:val="es-ES"/>
            </w:rPr>
          </w:rPrChange>
        </w:rPr>
        <w:t xml:space="preserve"> de </w:t>
      </w:r>
      <w:proofErr w:type="spellStart"/>
      <w:r w:rsidRPr="008A2A21">
        <w:rPr>
          <w:rFonts w:ascii="Times New Roman" w:hAnsi="Times New Roman" w:cs="Times New Roman"/>
          <w:i/>
          <w:lang w:val="en-GB"/>
          <w:rPrChange w:id="2212" w:author="mpb" w:date="2023-10-13T17:16:00Z">
            <w:rPr>
              <w:rFonts w:ascii="Times New Roman" w:hAnsi="Times New Roman" w:cs="Times New Roman"/>
              <w:i/>
              <w:sz w:val="20"/>
              <w:szCs w:val="20"/>
              <w:lang w:val="es-ES"/>
            </w:rPr>
          </w:rPrChange>
        </w:rPr>
        <w:t>materiales</w:t>
      </w:r>
      <w:proofErr w:type="spellEnd"/>
      <w:r w:rsidRPr="008A2A21">
        <w:rPr>
          <w:rFonts w:ascii="Times New Roman" w:hAnsi="Times New Roman" w:cs="Times New Roman"/>
          <w:i/>
          <w:lang w:val="en-GB"/>
          <w:rPrChange w:id="2213" w:author="mpb" w:date="2023-10-13T17:16:00Z">
            <w:rPr>
              <w:rFonts w:ascii="Times New Roman" w:hAnsi="Times New Roman" w:cs="Times New Roman"/>
              <w:i/>
              <w:sz w:val="20"/>
              <w:szCs w:val="20"/>
              <w:lang w:val="es-ES"/>
            </w:rPr>
          </w:rPrChange>
        </w:rPr>
        <w:t xml:space="preserve"> </w:t>
      </w:r>
      <w:proofErr w:type="spellStart"/>
      <w:r w:rsidRPr="008A2A21">
        <w:rPr>
          <w:rFonts w:ascii="Times New Roman" w:hAnsi="Times New Roman" w:cs="Times New Roman"/>
          <w:i/>
          <w:lang w:val="en-GB"/>
          <w:rPrChange w:id="2214" w:author="mpb" w:date="2023-10-13T17:16:00Z">
            <w:rPr>
              <w:rFonts w:ascii="Times New Roman" w:hAnsi="Times New Roman" w:cs="Times New Roman"/>
              <w:i/>
              <w:sz w:val="20"/>
              <w:szCs w:val="20"/>
              <w:lang w:val="es-ES"/>
            </w:rPr>
          </w:rPrChange>
        </w:rPr>
        <w:t>estratégicos</w:t>
      </w:r>
      <w:proofErr w:type="spellEnd"/>
      <w:r w:rsidRPr="008A2A21">
        <w:rPr>
          <w:rFonts w:ascii="Times New Roman" w:hAnsi="Times New Roman" w:cs="Times New Roman"/>
          <w:i/>
          <w:lang w:val="en-GB"/>
          <w:rPrChange w:id="2215" w:author="mpb" w:date="2023-10-13T17:16:00Z">
            <w:rPr>
              <w:rFonts w:ascii="Times New Roman" w:hAnsi="Times New Roman" w:cs="Times New Roman"/>
              <w:i/>
              <w:sz w:val="20"/>
              <w:szCs w:val="20"/>
              <w:lang w:val="es-ES"/>
            </w:rPr>
          </w:rPrChange>
        </w:rPr>
        <w:t xml:space="preserve"> </w:t>
      </w:r>
      <w:proofErr w:type="spellStart"/>
      <w:r w:rsidRPr="008A2A21">
        <w:rPr>
          <w:rFonts w:ascii="Times New Roman" w:hAnsi="Times New Roman" w:cs="Times New Roman"/>
          <w:i/>
          <w:lang w:val="en-GB"/>
          <w:rPrChange w:id="2216" w:author="mpb" w:date="2023-10-13T17:16:00Z">
            <w:rPr>
              <w:rFonts w:ascii="Times New Roman" w:hAnsi="Times New Roman" w:cs="Times New Roman"/>
              <w:i/>
              <w:sz w:val="20"/>
              <w:szCs w:val="20"/>
              <w:lang w:val="es-ES"/>
            </w:rPr>
          </w:rPrChange>
        </w:rPr>
        <w:t>en</w:t>
      </w:r>
      <w:proofErr w:type="spellEnd"/>
      <w:r w:rsidRPr="008A2A21">
        <w:rPr>
          <w:rFonts w:ascii="Times New Roman" w:hAnsi="Times New Roman" w:cs="Times New Roman"/>
          <w:i/>
          <w:lang w:val="en-GB"/>
          <w:rPrChange w:id="2217" w:author="mpb" w:date="2023-10-13T17:16:00Z">
            <w:rPr>
              <w:rFonts w:ascii="Times New Roman" w:hAnsi="Times New Roman" w:cs="Times New Roman"/>
              <w:i/>
              <w:sz w:val="20"/>
              <w:szCs w:val="20"/>
              <w:lang w:val="es-ES"/>
            </w:rPr>
          </w:rPrChange>
        </w:rPr>
        <w:t xml:space="preserve"> el </w:t>
      </w:r>
      <w:proofErr w:type="spellStart"/>
      <w:r w:rsidRPr="008A2A21">
        <w:rPr>
          <w:rFonts w:ascii="Times New Roman" w:hAnsi="Times New Roman" w:cs="Times New Roman"/>
          <w:i/>
          <w:lang w:val="en-GB"/>
          <w:rPrChange w:id="2218" w:author="mpb" w:date="2023-10-13T17:16:00Z">
            <w:rPr>
              <w:rFonts w:ascii="Times New Roman" w:hAnsi="Times New Roman" w:cs="Times New Roman"/>
              <w:i/>
              <w:sz w:val="20"/>
              <w:szCs w:val="20"/>
              <w:lang w:val="es-ES"/>
            </w:rPr>
          </w:rPrChange>
        </w:rPr>
        <w:t>mundo</w:t>
      </w:r>
      <w:proofErr w:type="spellEnd"/>
      <w:r w:rsidRPr="008A2A21">
        <w:rPr>
          <w:rFonts w:ascii="Times New Roman" w:hAnsi="Times New Roman" w:cs="Times New Roman"/>
          <w:i/>
          <w:lang w:val="en-GB"/>
          <w:rPrChange w:id="2219" w:author="mpb" w:date="2023-10-13T17:16:00Z">
            <w:rPr>
              <w:rFonts w:ascii="Times New Roman" w:hAnsi="Times New Roman" w:cs="Times New Roman"/>
              <w:i/>
              <w:sz w:val="20"/>
              <w:szCs w:val="20"/>
              <w:lang w:val="es-ES"/>
            </w:rPr>
          </w:rPrChange>
        </w:rPr>
        <w:t xml:space="preserve"> </w:t>
      </w:r>
      <w:proofErr w:type="spellStart"/>
      <w:r w:rsidRPr="008A2A21">
        <w:rPr>
          <w:rFonts w:ascii="Times New Roman" w:hAnsi="Times New Roman" w:cs="Times New Roman"/>
          <w:i/>
          <w:lang w:val="en-GB"/>
          <w:rPrChange w:id="2220" w:author="mpb" w:date="2023-10-13T17:16:00Z">
            <w:rPr>
              <w:rFonts w:ascii="Times New Roman" w:hAnsi="Times New Roman" w:cs="Times New Roman"/>
              <w:i/>
              <w:sz w:val="20"/>
              <w:szCs w:val="20"/>
              <w:lang w:val="es-ES"/>
            </w:rPr>
          </w:rPrChange>
        </w:rPr>
        <w:t>hispánico</w:t>
      </w:r>
      <w:proofErr w:type="spellEnd"/>
      <w:r w:rsidRPr="008A2A21">
        <w:rPr>
          <w:rFonts w:ascii="Times New Roman" w:hAnsi="Times New Roman" w:cs="Times New Roman"/>
          <w:i/>
          <w:lang w:val="en-GB"/>
          <w:rPrChange w:id="2221" w:author="mpb" w:date="2023-10-13T17:16:00Z">
            <w:rPr>
              <w:rFonts w:ascii="Times New Roman" w:hAnsi="Times New Roman" w:cs="Times New Roman"/>
              <w:i/>
              <w:sz w:val="20"/>
              <w:szCs w:val="20"/>
              <w:lang w:val="es-ES"/>
            </w:rPr>
          </w:rPrChange>
        </w:rPr>
        <w:t xml:space="preserve"> </w:t>
      </w:r>
      <w:proofErr w:type="spellStart"/>
      <w:r w:rsidRPr="008A2A21">
        <w:rPr>
          <w:rFonts w:ascii="Times New Roman" w:hAnsi="Times New Roman" w:cs="Times New Roman"/>
          <w:i/>
          <w:lang w:val="en-GB"/>
          <w:rPrChange w:id="2222" w:author="mpb" w:date="2023-10-13T17:16:00Z">
            <w:rPr>
              <w:rFonts w:ascii="Times New Roman" w:hAnsi="Times New Roman" w:cs="Times New Roman"/>
              <w:i/>
              <w:sz w:val="20"/>
              <w:szCs w:val="20"/>
              <w:lang w:val="es-ES"/>
            </w:rPr>
          </w:rPrChange>
        </w:rPr>
        <w:t>durante</w:t>
      </w:r>
      <w:proofErr w:type="spellEnd"/>
      <w:r w:rsidRPr="008A2A21">
        <w:rPr>
          <w:rFonts w:ascii="Times New Roman" w:hAnsi="Times New Roman" w:cs="Times New Roman"/>
          <w:i/>
          <w:lang w:val="en-GB"/>
          <w:rPrChange w:id="2223" w:author="mpb" w:date="2023-10-13T17:16:00Z">
            <w:rPr>
              <w:rFonts w:ascii="Times New Roman" w:hAnsi="Times New Roman" w:cs="Times New Roman"/>
              <w:i/>
              <w:sz w:val="20"/>
              <w:szCs w:val="20"/>
              <w:lang w:val="es-ES"/>
            </w:rPr>
          </w:rPrChange>
        </w:rPr>
        <w:t xml:space="preserve"> el largo </w:t>
      </w:r>
      <w:proofErr w:type="spellStart"/>
      <w:r w:rsidRPr="008A2A21">
        <w:rPr>
          <w:rFonts w:ascii="Times New Roman" w:hAnsi="Times New Roman" w:cs="Times New Roman"/>
          <w:i/>
          <w:lang w:val="en-GB"/>
          <w:rPrChange w:id="2224" w:author="mpb" w:date="2023-10-13T17:16:00Z">
            <w:rPr>
              <w:rFonts w:ascii="Times New Roman" w:hAnsi="Times New Roman" w:cs="Times New Roman"/>
              <w:i/>
              <w:sz w:val="20"/>
              <w:szCs w:val="20"/>
              <w:lang w:val="es-ES"/>
            </w:rPr>
          </w:rPrChange>
        </w:rPr>
        <w:t>siglo</w:t>
      </w:r>
      <w:proofErr w:type="spellEnd"/>
      <w:r w:rsidRPr="008A2A21">
        <w:rPr>
          <w:rFonts w:ascii="Times New Roman" w:hAnsi="Times New Roman" w:cs="Times New Roman"/>
          <w:i/>
          <w:lang w:val="en-GB"/>
          <w:rPrChange w:id="2225" w:author="mpb" w:date="2023-10-13T17:16:00Z">
            <w:rPr>
              <w:rFonts w:ascii="Times New Roman" w:hAnsi="Times New Roman" w:cs="Times New Roman"/>
              <w:i/>
              <w:sz w:val="20"/>
              <w:szCs w:val="20"/>
              <w:lang w:val="es-ES"/>
            </w:rPr>
          </w:rPrChange>
        </w:rPr>
        <w:t xml:space="preserve"> XVIII</w:t>
      </w:r>
      <w:r w:rsidRPr="008A2A21">
        <w:rPr>
          <w:rFonts w:ascii="Times New Roman" w:hAnsi="Times New Roman" w:cs="Times New Roman"/>
          <w:lang w:val="en-GB"/>
          <w:rPrChange w:id="2226" w:author="mpb" w:date="2023-10-13T17:16:00Z">
            <w:rPr>
              <w:rFonts w:ascii="Times New Roman" w:hAnsi="Times New Roman" w:cs="Times New Roman"/>
              <w:sz w:val="20"/>
              <w:szCs w:val="20"/>
              <w:lang w:val="es-ES"/>
            </w:rPr>
          </w:rPrChange>
        </w:rPr>
        <w:t xml:space="preserve"> (México: UNAM, 2020), 77–94; and “El </w:t>
      </w:r>
      <w:proofErr w:type="spellStart"/>
      <w:r w:rsidRPr="008A2A21">
        <w:rPr>
          <w:rFonts w:ascii="Times New Roman" w:hAnsi="Times New Roman" w:cs="Times New Roman"/>
          <w:lang w:val="en-GB"/>
          <w:rPrChange w:id="2227" w:author="mpb" w:date="2023-10-13T17:16:00Z">
            <w:rPr>
              <w:rFonts w:ascii="Times New Roman" w:hAnsi="Times New Roman" w:cs="Times New Roman"/>
              <w:sz w:val="20"/>
              <w:szCs w:val="20"/>
              <w:lang w:val="es-ES"/>
            </w:rPr>
          </w:rPrChange>
        </w:rPr>
        <w:t>transporte</w:t>
      </w:r>
      <w:proofErr w:type="spellEnd"/>
      <w:r w:rsidRPr="008A2A21">
        <w:rPr>
          <w:rFonts w:ascii="Times New Roman" w:hAnsi="Times New Roman" w:cs="Times New Roman"/>
          <w:lang w:val="en-GB"/>
          <w:rPrChange w:id="2228" w:author="mpb" w:date="2023-10-13T17:16:00Z">
            <w:rPr>
              <w:rFonts w:ascii="Times New Roman" w:hAnsi="Times New Roman" w:cs="Times New Roman"/>
              <w:sz w:val="20"/>
              <w:szCs w:val="20"/>
              <w:lang w:val="es-ES"/>
            </w:rPr>
          </w:rPrChange>
        </w:rPr>
        <w:t xml:space="preserve"> de </w:t>
      </w:r>
      <w:proofErr w:type="spellStart"/>
      <w:r w:rsidRPr="008A2A21">
        <w:rPr>
          <w:rFonts w:ascii="Times New Roman" w:hAnsi="Times New Roman" w:cs="Times New Roman"/>
          <w:lang w:val="en-GB"/>
          <w:rPrChange w:id="2229" w:author="mpb" w:date="2023-10-13T17:16:00Z">
            <w:rPr>
              <w:rFonts w:ascii="Times New Roman" w:hAnsi="Times New Roman" w:cs="Times New Roman"/>
              <w:sz w:val="20"/>
              <w:szCs w:val="20"/>
              <w:lang w:val="es-ES"/>
            </w:rPr>
          </w:rPrChange>
        </w:rPr>
        <w:t>maderas</w:t>
      </w:r>
      <w:proofErr w:type="spellEnd"/>
      <w:r w:rsidRPr="008A2A21">
        <w:rPr>
          <w:rFonts w:ascii="Times New Roman" w:hAnsi="Times New Roman" w:cs="Times New Roman"/>
          <w:lang w:val="en-GB"/>
          <w:rPrChange w:id="2230" w:author="mpb" w:date="2023-10-13T17:16:00Z">
            <w:rPr>
              <w:rFonts w:ascii="Times New Roman" w:hAnsi="Times New Roman" w:cs="Times New Roman"/>
              <w:sz w:val="20"/>
              <w:szCs w:val="20"/>
              <w:lang w:val="es-ES"/>
            </w:rPr>
          </w:rPrChange>
        </w:rPr>
        <w:t xml:space="preserve"> para </w:t>
      </w:r>
      <w:proofErr w:type="spellStart"/>
      <w:r w:rsidRPr="008A2A21">
        <w:rPr>
          <w:rFonts w:ascii="Times New Roman" w:hAnsi="Times New Roman" w:cs="Times New Roman"/>
          <w:lang w:val="en-GB"/>
          <w:rPrChange w:id="2231" w:author="mpb" w:date="2023-10-13T17:16:00Z">
            <w:rPr>
              <w:rFonts w:ascii="Times New Roman" w:hAnsi="Times New Roman" w:cs="Times New Roman"/>
              <w:sz w:val="20"/>
              <w:szCs w:val="20"/>
              <w:lang w:val="es-ES"/>
            </w:rPr>
          </w:rPrChange>
        </w:rPr>
        <w:t>los</w:t>
      </w:r>
      <w:proofErr w:type="spellEnd"/>
      <w:r w:rsidRPr="008A2A21">
        <w:rPr>
          <w:rFonts w:ascii="Times New Roman" w:hAnsi="Times New Roman" w:cs="Times New Roman"/>
          <w:lang w:val="en-GB"/>
          <w:rPrChange w:id="2232"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2233" w:author="mpb" w:date="2023-10-13T17:16:00Z">
            <w:rPr>
              <w:rFonts w:ascii="Times New Roman" w:hAnsi="Times New Roman" w:cs="Times New Roman"/>
              <w:sz w:val="20"/>
              <w:szCs w:val="20"/>
              <w:lang w:val="es-ES"/>
            </w:rPr>
          </w:rPrChange>
        </w:rPr>
        <w:t>departamentos</w:t>
      </w:r>
      <w:proofErr w:type="spellEnd"/>
      <w:r w:rsidRPr="008A2A21">
        <w:rPr>
          <w:rFonts w:ascii="Times New Roman" w:hAnsi="Times New Roman" w:cs="Times New Roman"/>
          <w:lang w:val="en-GB"/>
          <w:rPrChange w:id="2234"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2235" w:author="mpb" w:date="2023-10-13T17:16:00Z">
            <w:rPr>
              <w:rFonts w:ascii="Times New Roman" w:hAnsi="Times New Roman" w:cs="Times New Roman"/>
              <w:sz w:val="20"/>
              <w:szCs w:val="20"/>
              <w:lang w:val="es-ES"/>
            </w:rPr>
          </w:rPrChange>
        </w:rPr>
        <w:t>navales</w:t>
      </w:r>
      <w:proofErr w:type="spellEnd"/>
      <w:r w:rsidRPr="008A2A21">
        <w:rPr>
          <w:rFonts w:ascii="Times New Roman" w:hAnsi="Times New Roman" w:cs="Times New Roman"/>
          <w:lang w:val="en-GB"/>
          <w:rPrChange w:id="2236"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2237" w:author="mpb" w:date="2023-10-13T17:16:00Z">
            <w:rPr>
              <w:rFonts w:ascii="Times New Roman" w:hAnsi="Times New Roman" w:cs="Times New Roman"/>
              <w:sz w:val="20"/>
              <w:szCs w:val="20"/>
              <w:lang w:val="es-ES"/>
            </w:rPr>
          </w:rPrChange>
        </w:rPr>
        <w:t>españoles</w:t>
      </w:r>
      <w:proofErr w:type="spellEnd"/>
      <w:r w:rsidRPr="008A2A21">
        <w:rPr>
          <w:rFonts w:ascii="Times New Roman" w:hAnsi="Times New Roman" w:cs="Times New Roman"/>
          <w:lang w:val="en-GB"/>
          <w:rPrChange w:id="2238"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2239" w:author="mpb" w:date="2023-10-13T17:16:00Z">
            <w:rPr>
              <w:rFonts w:ascii="Times New Roman" w:hAnsi="Times New Roman" w:cs="Times New Roman"/>
              <w:sz w:val="20"/>
              <w:szCs w:val="20"/>
              <w:lang w:val="es-ES"/>
            </w:rPr>
          </w:rPrChange>
        </w:rPr>
        <w:t>en</w:t>
      </w:r>
      <w:proofErr w:type="spellEnd"/>
      <w:r w:rsidRPr="008A2A21">
        <w:rPr>
          <w:rFonts w:ascii="Times New Roman" w:hAnsi="Times New Roman" w:cs="Times New Roman"/>
          <w:lang w:val="en-GB"/>
          <w:rPrChange w:id="2240" w:author="mpb" w:date="2023-10-13T17:16:00Z">
            <w:rPr>
              <w:rFonts w:ascii="Times New Roman" w:hAnsi="Times New Roman" w:cs="Times New Roman"/>
              <w:sz w:val="20"/>
              <w:szCs w:val="20"/>
              <w:lang w:val="es-ES"/>
            </w:rPr>
          </w:rPrChange>
        </w:rPr>
        <w:t xml:space="preserve"> la </w:t>
      </w:r>
      <w:proofErr w:type="spellStart"/>
      <w:r w:rsidRPr="008A2A21">
        <w:rPr>
          <w:rFonts w:ascii="Times New Roman" w:hAnsi="Times New Roman" w:cs="Times New Roman"/>
          <w:lang w:val="en-GB"/>
          <w:rPrChange w:id="2241" w:author="mpb" w:date="2023-10-13T17:16:00Z">
            <w:rPr>
              <w:rFonts w:ascii="Times New Roman" w:hAnsi="Times New Roman" w:cs="Times New Roman"/>
              <w:sz w:val="20"/>
              <w:szCs w:val="20"/>
              <w:lang w:val="es-ES"/>
            </w:rPr>
          </w:rPrChange>
        </w:rPr>
        <w:t>segunda</w:t>
      </w:r>
      <w:proofErr w:type="spellEnd"/>
      <w:r w:rsidRPr="008A2A21">
        <w:rPr>
          <w:rFonts w:ascii="Times New Roman" w:hAnsi="Times New Roman" w:cs="Times New Roman"/>
          <w:lang w:val="en-GB"/>
          <w:rPrChange w:id="2242"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2243" w:author="mpb" w:date="2023-10-13T17:16:00Z">
            <w:rPr>
              <w:rFonts w:ascii="Times New Roman" w:hAnsi="Times New Roman" w:cs="Times New Roman"/>
              <w:sz w:val="20"/>
              <w:szCs w:val="20"/>
              <w:lang w:val="es-ES"/>
            </w:rPr>
          </w:rPrChange>
        </w:rPr>
        <w:t>mitad</w:t>
      </w:r>
      <w:proofErr w:type="spellEnd"/>
      <w:r w:rsidRPr="008A2A21">
        <w:rPr>
          <w:rFonts w:ascii="Times New Roman" w:hAnsi="Times New Roman" w:cs="Times New Roman"/>
          <w:lang w:val="en-GB"/>
          <w:rPrChange w:id="2244" w:author="mpb" w:date="2023-10-13T17:16:00Z">
            <w:rPr>
              <w:rFonts w:ascii="Times New Roman" w:hAnsi="Times New Roman" w:cs="Times New Roman"/>
              <w:sz w:val="20"/>
              <w:szCs w:val="20"/>
              <w:lang w:val="es-ES"/>
            </w:rPr>
          </w:rPrChange>
        </w:rPr>
        <w:t xml:space="preserve"> del </w:t>
      </w:r>
      <w:proofErr w:type="spellStart"/>
      <w:r w:rsidRPr="008A2A21">
        <w:rPr>
          <w:rFonts w:ascii="Times New Roman" w:hAnsi="Times New Roman" w:cs="Times New Roman"/>
          <w:lang w:val="en-GB"/>
          <w:rPrChange w:id="2245" w:author="mpb" w:date="2023-10-13T17:16:00Z">
            <w:rPr>
              <w:rFonts w:ascii="Times New Roman" w:hAnsi="Times New Roman" w:cs="Times New Roman"/>
              <w:sz w:val="20"/>
              <w:szCs w:val="20"/>
              <w:lang w:val="es-ES"/>
            </w:rPr>
          </w:rPrChange>
        </w:rPr>
        <w:t>siglo</w:t>
      </w:r>
      <w:proofErr w:type="spellEnd"/>
      <w:r w:rsidRPr="008A2A21">
        <w:rPr>
          <w:rFonts w:ascii="Times New Roman" w:hAnsi="Times New Roman" w:cs="Times New Roman"/>
          <w:lang w:val="en-GB"/>
          <w:rPrChange w:id="2246" w:author="mpb" w:date="2023-10-13T17:16:00Z">
            <w:rPr>
              <w:rFonts w:ascii="Times New Roman" w:hAnsi="Times New Roman" w:cs="Times New Roman"/>
              <w:sz w:val="20"/>
              <w:szCs w:val="20"/>
              <w:lang w:val="es-ES"/>
            </w:rPr>
          </w:rPrChange>
        </w:rPr>
        <w:t xml:space="preserve"> XVIII</w:t>
      </w:r>
      <w:del w:id="2247" w:author="mac_pro" w:date="2023-10-13T00:25:00Z">
        <w:r w:rsidRPr="008A2A21" w:rsidDel="006944D3">
          <w:rPr>
            <w:rFonts w:ascii="Times New Roman" w:hAnsi="Times New Roman" w:cs="Times New Roman"/>
            <w:lang w:val="en-GB"/>
            <w:rPrChange w:id="2248" w:author="mpb" w:date="2023-10-13T17:16:00Z">
              <w:rPr>
                <w:rFonts w:ascii="Times New Roman" w:hAnsi="Times New Roman" w:cs="Times New Roman"/>
                <w:sz w:val="20"/>
                <w:szCs w:val="20"/>
                <w:lang w:val="es-ES"/>
              </w:rPr>
            </w:rPrChange>
          </w:rPr>
          <w:delText>,”</w:delText>
        </w:r>
      </w:del>
      <w:ins w:id="2249" w:author="mac_pro" w:date="2023-10-13T00:25:00Z">
        <w:r w:rsidRPr="008A2A21">
          <w:rPr>
            <w:rFonts w:ascii="Times New Roman" w:hAnsi="Times New Roman" w:cs="Times New Roman"/>
            <w:lang w:val="en-GB"/>
            <w:rPrChange w:id="2250" w:author="mpb" w:date="2023-10-13T17:16:00Z">
              <w:rPr>
                <w:rFonts w:ascii="Times New Roman" w:hAnsi="Times New Roman" w:cs="Times New Roman"/>
                <w:sz w:val="20"/>
                <w:szCs w:val="20"/>
                <w:lang w:val="es-ES"/>
              </w:rPr>
            </w:rPrChange>
          </w:rPr>
          <w:t>”,</w:t>
        </w:r>
      </w:ins>
      <w:r w:rsidRPr="008A2A21">
        <w:rPr>
          <w:rFonts w:ascii="Times New Roman" w:hAnsi="Times New Roman" w:cs="Times New Roman"/>
          <w:lang w:val="en-GB"/>
          <w:rPrChange w:id="2251"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i/>
          <w:lang w:val="en-GB"/>
          <w:rPrChange w:id="2252" w:author="mpb" w:date="2023-10-13T17:16:00Z">
            <w:rPr>
              <w:rFonts w:ascii="Times New Roman" w:hAnsi="Times New Roman" w:cs="Times New Roman"/>
              <w:i/>
              <w:sz w:val="20"/>
              <w:szCs w:val="20"/>
              <w:lang w:val="es-ES"/>
            </w:rPr>
          </w:rPrChange>
        </w:rPr>
        <w:t>Studia</w:t>
      </w:r>
      <w:proofErr w:type="spellEnd"/>
      <w:r w:rsidRPr="008A2A21">
        <w:rPr>
          <w:rFonts w:ascii="Times New Roman" w:hAnsi="Times New Roman" w:cs="Times New Roman"/>
          <w:i/>
          <w:lang w:val="en-GB"/>
          <w:rPrChange w:id="2253" w:author="mpb" w:date="2023-10-13T17:16:00Z">
            <w:rPr>
              <w:rFonts w:ascii="Times New Roman" w:hAnsi="Times New Roman" w:cs="Times New Roman"/>
              <w:i/>
              <w:sz w:val="20"/>
              <w:szCs w:val="20"/>
              <w:lang w:val="es-ES"/>
            </w:rPr>
          </w:rPrChange>
        </w:rPr>
        <w:t xml:space="preserve"> </w:t>
      </w:r>
      <w:proofErr w:type="spellStart"/>
      <w:r w:rsidRPr="008A2A21">
        <w:rPr>
          <w:rFonts w:ascii="Times New Roman" w:hAnsi="Times New Roman" w:cs="Times New Roman"/>
          <w:i/>
          <w:lang w:val="en-GB"/>
          <w:rPrChange w:id="2254" w:author="mpb" w:date="2023-10-13T17:16:00Z">
            <w:rPr>
              <w:rFonts w:ascii="Times New Roman" w:hAnsi="Times New Roman" w:cs="Times New Roman"/>
              <w:i/>
              <w:sz w:val="20"/>
              <w:szCs w:val="20"/>
              <w:lang w:val="es-ES"/>
            </w:rPr>
          </w:rPrChange>
        </w:rPr>
        <w:t>Historica</w:t>
      </w:r>
      <w:proofErr w:type="spellEnd"/>
      <w:r w:rsidRPr="008A2A21">
        <w:rPr>
          <w:rFonts w:ascii="Times New Roman" w:hAnsi="Times New Roman" w:cs="Times New Roman"/>
          <w:i/>
          <w:lang w:val="en-GB"/>
          <w:rPrChange w:id="2255" w:author="mpb" w:date="2023-10-13T17:16:00Z">
            <w:rPr>
              <w:rFonts w:ascii="Times New Roman" w:hAnsi="Times New Roman" w:cs="Times New Roman"/>
              <w:i/>
              <w:sz w:val="20"/>
              <w:szCs w:val="20"/>
              <w:lang w:val="es-ES"/>
            </w:rPr>
          </w:rPrChange>
        </w:rPr>
        <w:t>: Historia Moderna</w:t>
      </w:r>
      <w:r w:rsidRPr="008A2A21">
        <w:rPr>
          <w:rFonts w:ascii="Times New Roman" w:hAnsi="Times New Roman" w:cs="Times New Roman"/>
          <w:lang w:val="en-GB"/>
          <w:rPrChange w:id="2256" w:author="mpb" w:date="2023-10-13T17:16:00Z">
            <w:rPr>
              <w:rFonts w:ascii="Times New Roman" w:hAnsi="Times New Roman" w:cs="Times New Roman"/>
              <w:sz w:val="20"/>
              <w:szCs w:val="20"/>
              <w:lang w:val="es-ES"/>
            </w:rPr>
          </w:rPrChange>
        </w:rPr>
        <w:t xml:space="preserve"> 43 (2021), 51–55; </w:t>
      </w:r>
      <w:ins w:id="2257" w:author="mpb" w:date="2023-10-13T17:32:00Z">
        <w:r w:rsidRPr="00DE1728">
          <w:rPr>
            <w:rFonts w:ascii="Times New Roman" w:hAnsi="Times New Roman" w:cs="Times New Roman"/>
            <w:lang w:val="en-GB"/>
          </w:rPr>
          <w:t xml:space="preserve">Torres Sánchez, </w:t>
        </w:r>
        <w:r w:rsidRPr="00DE1728">
          <w:rPr>
            <w:rFonts w:ascii="Times New Roman" w:hAnsi="Times New Roman" w:cs="Times New Roman"/>
            <w:i/>
            <w:lang w:val="en-GB"/>
          </w:rPr>
          <w:t xml:space="preserve">Military </w:t>
        </w:r>
        <w:r w:rsidRPr="003F17FD">
          <w:rPr>
            <w:rFonts w:ascii="Times New Roman" w:hAnsi="Times New Roman" w:cs="Times New Roman"/>
            <w:i/>
            <w:lang w:val="en-GB"/>
          </w:rPr>
          <w:t>Entrepreneurs</w:t>
        </w:r>
        <w:r w:rsidRPr="00DE1728">
          <w:rPr>
            <w:rFonts w:ascii="Times New Roman" w:hAnsi="Times New Roman" w:cs="Times New Roman"/>
            <w:lang w:val="en-GB"/>
          </w:rPr>
          <w:t xml:space="preserve">, </w:t>
        </w:r>
      </w:ins>
      <w:del w:id="2258" w:author="mpb" w:date="2023-10-13T17:32:00Z">
        <w:r w:rsidRPr="008A2A21" w:rsidDel="003F17FD">
          <w:rPr>
            <w:rFonts w:ascii="Times New Roman" w:hAnsi="Times New Roman" w:cs="Times New Roman"/>
            <w:lang w:val="en-GB"/>
            <w:rPrChange w:id="2259" w:author="mpb" w:date="2023-10-13T17:16:00Z">
              <w:rPr>
                <w:rFonts w:ascii="Times New Roman" w:hAnsi="Times New Roman" w:cs="Times New Roman"/>
                <w:sz w:val="20"/>
                <w:szCs w:val="20"/>
                <w:lang w:val="es-ES"/>
              </w:rPr>
            </w:rPrChange>
          </w:rPr>
          <w:delText xml:space="preserve">Rafael Torres Sánchez, </w:delText>
        </w:r>
        <w:r w:rsidRPr="008A2A21" w:rsidDel="003F17FD">
          <w:rPr>
            <w:rFonts w:ascii="Times New Roman" w:hAnsi="Times New Roman" w:cs="Times New Roman"/>
            <w:i/>
            <w:lang w:val="en-GB"/>
            <w:rPrChange w:id="2260" w:author="mpb" w:date="2023-10-13T17:16:00Z">
              <w:rPr>
                <w:rFonts w:ascii="Times New Roman" w:hAnsi="Times New Roman" w:cs="Times New Roman"/>
                <w:i/>
                <w:sz w:val="20"/>
                <w:szCs w:val="20"/>
                <w:lang w:val="es-ES"/>
              </w:rPr>
            </w:rPrChange>
          </w:rPr>
          <w:delText>Military Entrepreneurs and the Spanish Contractor State in the Eighteenth Century</w:delText>
        </w:r>
        <w:r w:rsidRPr="008A2A21" w:rsidDel="003F17FD">
          <w:rPr>
            <w:rFonts w:ascii="Times New Roman" w:hAnsi="Times New Roman" w:cs="Times New Roman"/>
            <w:lang w:val="en-GB"/>
            <w:rPrChange w:id="2261" w:author="mpb" w:date="2023-10-13T17:16:00Z">
              <w:rPr>
                <w:rFonts w:ascii="Times New Roman" w:hAnsi="Times New Roman" w:cs="Times New Roman"/>
                <w:sz w:val="20"/>
                <w:szCs w:val="20"/>
                <w:lang w:val="es-ES"/>
              </w:rPr>
            </w:rPrChange>
          </w:rPr>
          <w:delText xml:space="preserve"> (Oxford: Oxford University Press, 2016) </w:delText>
        </w:r>
      </w:del>
      <w:r w:rsidRPr="008A2A21">
        <w:rPr>
          <w:rFonts w:ascii="Times New Roman" w:hAnsi="Times New Roman" w:cs="Times New Roman"/>
          <w:lang w:val="en-GB"/>
          <w:rPrChange w:id="2262" w:author="mpb" w:date="2023-10-13T17:16:00Z">
            <w:rPr>
              <w:rFonts w:ascii="Times New Roman" w:hAnsi="Times New Roman" w:cs="Times New Roman"/>
              <w:sz w:val="20"/>
              <w:szCs w:val="20"/>
              <w:lang w:val="es-ES"/>
            </w:rPr>
          </w:rPrChange>
        </w:rPr>
        <w:t xml:space="preserve">and “Los </w:t>
      </w:r>
      <w:proofErr w:type="spellStart"/>
      <w:r w:rsidRPr="008A2A21">
        <w:rPr>
          <w:rFonts w:ascii="Times New Roman" w:hAnsi="Times New Roman" w:cs="Times New Roman"/>
          <w:lang w:val="en-GB"/>
          <w:rPrChange w:id="2263" w:author="mpb" w:date="2023-10-13T17:16:00Z">
            <w:rPr>
              <w:rFonts w:ascii="Times New Roman" w:hAnsi="Times New Roman" w:cs="Times New Roman"/>
              <w:sz w:val="20"/>
              <w:szCs w:val="20"/>
              <w:lang w:val="es-ES"/>
            </w:rPr>
          </w:rPrChange>
        </w:rPr>
        <w:t>negocios</w:t>
      </w:r>
      <w:proofErr w:type="spellEnd"/>
      <w:r w:rsidRPr="008A2A21">
        <w:rPr>
          <w:rFonts w:ascii="Times New Roman" w:hAnsi="Times New Roman" w:cs="Times New Roman"/>
          <w:lang w:val="en-GB"/>
          <w:rPrChange w:id="2264" w:author="mpb" w:date="2023-10-13T17:16:00Z">
            <w:rPr>
              <w:rFonts w:ascii="Times New Roman" w:hAnsi="Times New Roman" w:cs="Times New Roman"/>
              <w:sz w:val="20"/>
              <w:szCs w:val="20"/>
              <w:lang w:val="es-ES"/>
            </w:rPr>
          </w:rPrChange>
        </w:rPr>
        <w:t xml:space="preserve"> con la armada. </w:t>
      </w:r>
      <w:proofErr w:type="spellStart"/>
      <w:r w:rsidRPr="008A2A21">
        <w:rPr>
          <w:rFonts w:ascii="Times New Roman" w:hAnsi="Times New Roman" w:cs="Times New Roman"/>
          <w:lang w:val="en-GB"/>
          <w:rPrChange w:id="2265" w:author="mpb" w:date="2023-10-13T17:16:00Z">
            <w:rPr>
              <w:rFonts w:ascii="Times New Roman" w:hAnsi="Times New Roman" w:cs="Times New Roman"/>
              <w:sz w:val="20"/>
              <w:szCs w:val="20"/>
              <w:lang w:val="es-ES"/>
            </w:rPr>
          </w:rPrChange>
        </w:rPr>
        <w:t>Suministros</w:t>
      </w:r>
      <w:proofErr w:type="spellEnd"/>
      <w:r w:rsidRPr="008A2A21">
        <w:rPr>
          <w:rFonts w:ascii="Times New Roman" w:hAnsi="Times New Roman" w:cs="Times New Roman"/>
          <w:lang w:val="en-GB"/>
          <w:rPrChange w:id="2266"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2267" w:author="mpb" w:date="2023-10-13T17:16:00Z">
            <w:rPr>
              <w:rFonts w:ascii="Times New Roman" w:hAnsi="Times New Roman" w:cs="Times New Roman"/>
              <w:sz w:val="20"/>
              <w:szCs w:val="20"/>
              <w:lang w:val="es-ES"/>
            </w:rPr>
          </w:rPrChange>
        </w:rPr>
        <w:t>militares</w:t>
      </w:r>
      <w:proofErr w:type="spellEnd"/>
      <w:r w:rsidRPr="008A2A21">
        <w:rPr>
          <w:rFonts w:ascii="Times New Roman" w:hAnsi="Times New Roman" w:cs="Times New Roman"/>
          <w:lang w:val="en-GB"/>
          <w:rPrChange w:id="2268" w:author="mpb" w:date="2023-10-13T17:16:00Z">
            <w:rPr>
              <w:rFonts w:ascii="Times New Roman" w:hAnsi="Times New Roman" w:cs="Times New Roman"/>
              <w:sz w:val="20"/>
              <w:szCs w:val="20"/>
              <w:lang w:val="es-ES"/>
            </w:rPr>
          </w:rPrChange>
        </w:rPr>
        <w:t xml:space="preserve"> y </w:t>
      </w:r>
      <w:proofErr w:type="spellStart"/>
      <w:r w:rsidRPr="008A2A21">
        <w:rPr>
          <w:rFonts w:ascii="Times New Roman" w:hAnsi="Times New Roman" w:cs="Times New Roman"/>
          <w:lang w:val="en-GB"/>
          <w:rPrChange w:id="2269" w:author="mpb" w:date="2023-10-13T17:16:00Z">
            <w:rPr>
              <w:rFonts w:ascii="Times New Roman" w:hAnsi="Times New Roman" w:cs="Times New Roman"/>
              <w:sz w:val="20"/>
              <w:szCs w:val="20"/>
              <w:lang w:val="es-ES"/>
            </w:rPr>
          </w:rPrChange>
        </w:rPr>
        <w:t>política</w:t>
      </w:r>
      <w:proofErr w:type="spellEnd"/>
      <w:r w:rsidRPr="008A2A21">
        <w:rPr>
          <w:rFonts w:ascii="Times New Roman" w:hAnsi="Times New Roman" w:cs="Times New Roman"/>
          <w:lang w:val="en-GB"/>
          <w:rPrChange w:id="2270"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2271" w:author="mpb" w:date="2023-10-13T17:16:00Z">
            <w:rPr>
              <w:rFonts w:ascii="Times New Roman" w:hAnsi="Times New Roman" w:cs="Times New Roman"/>
              <w:sz w:val="20"/>
              <w:szCs w:val="20"/>
              <w:lang w:val="es-ES"/>
            </w:rPr>
          </w:rPrChange>
        </w:rPr>
        <w:t>mercantilista</w:t>
      </w:r>
      <w:proofErr w:type="spellEnd"/>
      <w:r w:rsidRPr="008A2A21">
        <w:rPr>
          <w:rFonts w:ascii="Times New Roman" w:hAnsi="Times New Roman" w:cs="Times New Roman"/>
          <w:lang w:val="en-GB"/>
          <w:rPrChange w:id="2272"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2273" w:author="mpb" w:date="2023-10-13T17:16:00Z">
            <w:rPr>
              <w:rFonts w:ascii="Times New Roman" w:hAnsi="Times New Roman" w:cs="Times New Roman"/>
              <w:sz w:val="20"/>
              <w:szCs w:val="20"/>
              <w:lang w:val="es-ES"/>
            </w:rPr>
          </w:rPrChange>
        </w:rPr>
        <w:t>en</w:t>
      </w:r>
      <w:proofErr w:type="spellEnd"/>
      <w:r w:rsidRPr="008A2A21">
        <w:rPr>
          <w:rFonts w:ascii="Times New Roman" w:hAnsi="Times New Roman" w:cs="Times New Roman"/>
          <w:lang w:val="en-GB"/>
          <w:rPrChange w:id="2274" w:author="mpb" w:date="2023-10-13T17:16:00Z">
            <w:rPr>
              <w:rFonts w:ascii="Times New Roman" w:hAnsi="Times New Roman" w:cs="Times New Roman"/>
              <w:sz w:val="20"/>
              <w:szCs w:val="20"/>
              <w:lang w:val="es-ES"/>
            </w:rPr>
          </w:rPrChange>
        </w:rPr>
        <w:t xml:space="preserve"> el </w:t>
      </w:r>
      <w:proofErr w:type="spellStart"/>
      <w:r w:rsidRPr="008A2A21">
        <w:rPr>
          <w:rFonts w:ascii="Times New Roman" w:hAnsi="Times New Roman" w:cs="Times New Roman"/>
          <w:lang w:val="en-GB"/>
          <w:rPrChange w:id="2275" w:author="mpb" w:date="2023-10-13T17:16:00Z">
            <w:rPr>
              <w:rFonts w:ascii="Times New Roman" w:hAnsi="Times New Roman" w:cs="Times New Roman"/>
              <w:sz w:val="20"/>
              <w:szCs w:val="20"/>
              <w:lang w:val="es-ES"/>
            </w:rPr>
          </w:rPrChange>
        </w:rPr>
        <w:t>siglo</w:t>
      </w:r>
      <w:proofErr w:type="spellEnd"/>
      <w:r w:rsidRPr="008A2A21">
        <w:rPr>
          <w:rFonts w:ascii="Times New Roman" w:hAnsi="Times New Roman" w:cs="Times New Roman"/>
          <w:lang w:val="en-GB"/>
          <w:rPrChange w:id="2276" w:author="mpb" w:date="2023-10-13T17:16:00Z">
            <w:rPr>
              <w:rFonts w:ascii="Times New Roman" w:hAnsi="Times New Roman" w:cs="Times New Roman"/>
              <w:sz w:val="20"/>
              <w:szCs w:val="20"/>
              <w:lang w:val="es-ES"/>
            </w:rPr>
          </w:rPrChange>
        </w:rPr>
        <w:t xml:space="preserve"> XVIII”</w:t>
      </w:r>
      <w:ins w:id="2277" w:author="mpb" w:date="2023-10-13T16:51:00Z">
        <w:r w:rsidRPr="008A2A21">
          <w:rPr>
            <w:rFonts w:ascii="Times New Roman" w:hAnsi="Times New Roman" w:cs="Times New Roman"/>
            <w:lang w:val="en-GB"/>
          </w:rPr>
          <w:t>,</w:t>
        </w:r>
      </w:ins>
      <w:r w:rsidRPr="008A2A21">
        <w:rPr>
          <w:rFonts w:ascii="Times New Roman" w:hAnsi="Times New Roman" w:cs="Times New Roman"/>
          <w:lang w:val="en-GB"/>
          <w:rPrChange w:id="2278" w:author="mpb" w:date="2023-10-13T17:16:00Z">
            <w:rPr>
              <w:rFonts w:ascii="Times New Roman" w:hAnsi="Times New Roman" w:cs="Times New Roman"/>
              <w:sz w:val="20"/>
              <w:szCs w:val="20"/>
              <w:lang w:val="es-ES"/>
            </w:rPr>
          </w:rPrChange>
        </w:rPr>
        <w:t xml:space="preserve"> in </w:t>
      </w:r>
      <w:proofErr w:type="spellStart"/>
      <w:r w:rsidRPr="008A2A21">
        <w:rPr>
          <w:rFonts w:ascii="Times New Roman" w:hAnsi="Times New Roman" w:cs="Times New Roman"/>
          <w:lang w:val="en-GB"/>
          <w:rPrChange w:id="2279" w:author="mpb" w:date="2023-10-13T17:16:00Z">
            <w:rPr>
              <w:rFonts w:ascii="Times New Roman" w:hAnsi="Times New Roman" w:cs="Times New Roman"/>
              <w:sz w:val="20"/>
              <w:szCs w:val="20"/>
              <w:lang w:val="es-ES"/>
            </w:rPr>
          </w:rPrChange>
        </w:rPr>
        <w:t>Iván</w:t>
      </w:r>
      <w:proofErr w:type="spellEnd"/>
      <w:r w:rsidRPr="008A2A21">
        <w:rPr>
          <w:rFonts w:ascii="Times New Roman" w:hAnsi="Times New Roman" w:cs="Times New Roman"/>
          <w:lang w:val="en-GB"/>
          <w:rPrChange w:id="2280" w:author="mpb" w:date="2023-10-13T17:16:00Z">
            <w:rPr>
              <w:rFonts w:ascii="Times New Roman" w:hAnsi="Times New Roman" w:cs="Times New Roman"/>
              <w:sz w:val="20"/>
              <w:szCs w:val="20"/>
              <w:lang w:val="es-ES"/>
            </w:rPr>
          </w:rPrChange>
        </w:rPr>
        <w:t xml:space="preserve"> Valdez-</w:t>
      </w:r>
      <w:proofErr w:type="spellStart"/>
      <w:r w:rsidRPr="008A2A21">
        <w:rPr>
          <w:rFonts w:ascii="Times New Roman" w:hAnsi="Times New Roman" w:cs="Times New Roman"/>
          <w:lang w:val="en-GB"/>
          <w:rPrChange w:id="2281" w:author="mpb" w:date="2023-10-13T17:16:00Z">
            <w:rPr>
              <w:rFonts w:ascii="Times New Roman" w:hAnsi="Times New Roman" w:cs="Times New Roman"/>
              <w:sz w:val="20"/>
              <w:szCs w:val="20"/>
              <w:lang w:val="es-ES"/>
            </w:rPr>
          </w:rPrChange>
        </w:rPr>
        <w:t>Bubnov</w:t>
      </w:r>
      <w:proofErr w:type="spellEnd"/>
      <w:ins w:id="2282" w:author="mpb" w:date="2023-10-13T17:34:00Z">
        <w:r>
          <w:rPr>
            <w:rFonts w:ascii="Times New Roman" w:hAnsi="Times New Roman" w:cs="Times New Roman"/>
            <w:lang w:val="en-GB"/>
          </w:rPr>
          <w:t xml:space="preserve"> and</w:t>
        </w:r>
      </w:ins>
      <w:del w:id="2283" w:author="mpb" w:date="2023-10-13T17:34:00Z">
        <w:r w:rsidRPr="008A2A21" w:rsidDel="007416EB">
          <w:rPr>
            <w:rFonts w:ascii="Times New Roman" w:hAnsi="Times New Roman" w:cs="Times New Roman"/>
            <w:lang w:val="en-GB"/>
            <w:rPrChange w:id="2284" w:author="mpb" w:date="2023-10-13T17:16:00Z">
              <w:rPr>
                <w:rFonts w:ascii="Times New Roman" w:hAnsi="Times New Roman" w:cs="Times New Roman"/>
                <w:sz w:val="20"/>
                <w:szCs w:val="20"/>
                <w:lang w:val="es-ES"/>
              </w:rPr>
            </w:rPrChange>
          </w:rPr>
          <w:delText>,</w:delText>
        </w:r>
      </w:del>
      <w:r w:rsidRPr="008A2A21">
        <w:rPr>
          <w:rFonts w:ascii="Times New Roman" w:hAnsi="Times New Roman" w:cs="Times New Roman"/>
          <w:lang w:val="en-GB"/>
          <w:rPrChange w:id="2285" w:author="mpb" w:date="2023-10-13T17:16:00Z">
            <w:rPr>
              <w:rFonts w:ascii="Times New Roman" w:hAnsi="Times New Roman" w:cs="Times New Roman"/>
              <w:sz w:val="20"/>
              <w:szCs w:val="20"/>
              <w:lang w:val="es-ES"/>
            </w:rPr>
          </w:rPrChange>
        </w:rPr>
        <w:t xml:space="preserve"> Sergio </w:t>
      </w:r>
      <w:proofErr w:type="spellStart"/>
      <w:r w:rsidRPr="008A2A21">
        <w:rPr>
          <w:rFonts w:ascii="Times New Roman" w:hAnsi="Times New Roman" w:cs="Times New Roman"/>
          <w:lang w:val="en-GB"/>
          <w:rPrChange w:id="2286" w:author="mpb" w:date="2023-10-13T17:16:00Z">
            <w:rPr>
              <w:rFonts w:ascii="Times New Roman" w:hAnsi="Times New Roman" w:cs="Times New Roman"/>
              <w:sz w:val="20"/>
              <w:szCs w:val="20"/>
              <w:lang w:val="es-ES"/>
            </w:rPr>
          </w:rPrChange>
        </w:rPr>
        <w:t>Solbes</w:t>
      </w:r>
      <w:proofErr w:type="spellEnd"/>
      <w:r w:rsidRPr="008A2A21">
        <w:rPr>
          <w:rFonts w:ascii="Times New Roman" w:hAnsi="Times New Roman" w:cs="Times New Roman"/>
          <w:lang w:val="en-GB"/>
          <w:rPrChange w:id="2287"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2288" w:author="mpb" w:date="2023-10-13T17:16:00Z">
            <w:rPr>
              <w:rFonts w:ascii="Times New Roman" w:hAnsi="Times New Roman" w:cs="Times New Roman"/>
              <w:sz w:val="20"/>
              <w:szCs w:val="20"/>
              <w:lang w:val="es-ES"/>
            </w:rPr>
          </w:rPrChange>
        </w:rPr>
        <w:t>Ferri</w:t>
      </w:r>
      <w:proofErr w:type="spellEnd"/>
      <w:r w:rsidRPr="008A2A21">
        <w:rPr>
          <w:rFonts w:ascii="Times New Roman" w:hAnsi="Times New Roman" w:cs="Times New Roman"/>
          <w:lang w:val="en-GB"/>
          <w:rPrChange w:id="2289" w:author="mpb" w:date="2023-10-13T17:16:00Z">
            <w:rPr>
              <w:rFonts w:ascii="Times New Roman" w:hAnsi="Times New Roman" w:cs="Times New Roman"/>
              <w:sz w:val="20"/>
              <w:szCs w:val="20"/>
              <w:lang w:val="es-ES"/>
            </w:rPr>
          </w:rPrChange>
        </w:rPr>
        <w:t xml:space="preserve"> y </w:t>
      </w:r>
      <w:proofErr w:type="spellStart"/>
      <w:r w:rsidRPr="008A2A21">
        <w:rPr>
          <w:rFonts w:ascii="Times New Roman" w:hAnsi="Times New Roman" w:cs="Times New Roman"/>
          <w:lang w:val="en-GB"/>
          <w:rPrChange w:id="2290" w:author="mpb" w:date="2023-10-13T17:16:00Z">
            <w:rPr>
              <w:rFonts w:ascii="Times New Roman" w:hAnsi="Times New Roman" w:cs="Times New Roman"/>
              <w:sz w:val="20"/>
              <w:szCs w:val="20"/>
              <w:lang w:val="es-ES"/>
            </w:rPr>
          </w:rPrChange>
        </w:rPr>
        <w:t>Pepijn</w:t>
      </w:r>
      <w:proofErr w:type="spellEnd"/>
      <w:r w:rsidRPr="008A2A21">
        <w:rPr>
          <w:rFonts w:ascii="Times New Roman" w:hAnsi="Times New Roman" w:cs="Times New Roman"/>
          <w:lang w:val="en-GB"/>
          <w:rPrChange w:id="2291" w:author="mpb" w:date="2023-10-13T17:16:00Z">
            <w:rPr>
              <w:rFonts w:ascii="Times New Roman" w:hAnsi="Times New Roman" w:cs="Times New Roman"/>
              <w:sz w:val="20"/>
              <w:szCs w:val="20"/>
              <w:lang w:val="es-ES"/>
            </w:rPr>
          </w:rPrChange>
        </w:rPr>
        <w:t xml:space="preserve"> Brandon (</w:t>
      </w:r>
      <w:proofErr w:type="spellStart"/>
      <w:r w:rsidRPr="008A2A21">
        <w:rPr>
          <w:rFonts w:ascii="Times New Roman" w:hAnsi="Times New Roman" w:cs="Times New Roman"/>
          <w:lang w:val="en-GB"/>
          <w:rPrChange w:id="2292" w:author="mpb" w:date="2023-10-13T17:16:00Z">
            <w:rPr>
              <w:rFonts w:ascii="Times New Roman" w:hAnsi="Times New Roman" w:cs="Times New Roman"/>
              <w:sz w:val="20"/>
              <w:szCs w:val="20"/>
              <w:lang w:val="es-ES"/>
            </w:rPr>
          </w:rPrChange>
        </w:rPr>
        <w:t>eds</w:t>
      </w:r>
      <w:proofErr w:type="spellEnd"/>
      <w:r w:rsidRPr="008A2A21">
        <w:rPr>
          <w:rFonts w:ascii="Times New Roman" w:hAnsi="Times New Roman" w:cs="Times New Roman"/>
          <w:lang w:val="en-GB"/>
          <w:rPrChange w:id="2293" w:author="mpb" w:date="2023-10-13T17:16:00Z">
            <w:rPr>
              <w:rFonts w:ascii="Times New Roman" w:hAnsi="Times New Roman" w:cs="Times New Roman"/>
              <w:sz w:val="20"/>
              <w:szCs w:val="20"/>
              <w:lang w:val="es-ES"/>
            </w:rPr>
          </w:rPrChange>
        </w:rPr>
        <w:t>)</w:t>
      </w:r>
      <w:ins w:id="2294" w:author="mpb" w:date="2023-10-13T17:34:00Z">
        <w:r>
          <w:rPr>
            <w:rFonts w:ascii="Times New Roman" w:hAnsi="Times New Roman" w:cs="Times New Roman"/>
            <w:lang w:val="en-GB"/>
          </w:rPr>
          <w:t>,</w:t>
        </w:r>
      </w:ins>
      <w:r w:rsidRPr="008A2A21">
        <w:rPr>
          <w:rFonts w:ascii="Times New Roman" w:hAnsi="Times New Roman" w:cs="Times New Roman"/>
          <w:lang w:val="en-GB"/>
          <w:rPrChange w:id="2295"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i/>
          <w:lang w:val="en-GB"/>
          <w:rPrChange w:id="2296" w:author="mpb" w:date="2023-10-13T17:16:00Z">
            <w:rPr>
              <w:rFonts w:ascii="Times New Roman" w:hAnsi="Times New Roman" w:cs="Times New Roman"/>
              <w:i/>
              <w:sz w:val="20"/>
              <w:szCs w:val="20"/>
              <w:lang w:val="es-ES"/>
            </w:rPr>
          </w:rPrChange>
        </w:rPr>
        <w:t>Redes</w:t>
      </w:r>
      <w:proofErr w:type="spellEnd"/>
      <w:r w:rsidRPr="008A2A21">
        <w:rPr>
          <w:rFonts w:ascii="Times New Roman" w:hAnsi="Times New Roman" w:cs="Times New Roman"/>
          <w:i/>
          <w:lang w:val="en-GB"/>
          <w:rPrChange w:id="2297" w:author="mpb" w:date="2023-10-13T17:16:00Z">
            <w:rPr>
              <w:rFonts w:ascii="Times New Roman" w:hAnsi="Times New Roman" w:cs="Times New Roman"/>
              <w:i/>
              <w:sz w:val="20"/>
              <w:szCs w:val="20"/>
              <w:lang w:val="es-ES"/>
            </w:rPr>
          </w:rPrChange>
        </w:rPr>
        <w:t xml:space="preserve"> </w:t>
      </w:r>
      <w:proofErr w:type="spellStart"/>
      <w:r w:rsidRPr="008A2A21">
        <w:rPr>
          <w:rFonts w:ascii="Times New Roman" w:hAnsi="Times New Roman" w:cs="Times New Roman"/>
          <w:i/>
          <w:lang w:val="en-GB"/>
          <w:rPrChange w:id="2298" w:author="mpb" w:date="2023-10-13T17:16:00Z">
            <w:rPr>
              <w:rFonts w:ascii="Times New Roman" w:hAnsi="Times New Roman" w:cs="Times New Roman"/>
              <w:i/>
              <w:sz w:val="20"/>
              <w:szCs w:val="20"/>
              <w:lang w:val="es-ES"/>
            </w:rPr>
          </w:rPrChange>
        </w:rPr>
        <w:t>empresariales</w:t>
      </w:r>
      <w:proofErr w:type="spellEnd"/>
      <w:r w:rsidRPr="008A2A21">
        <w:rPr>
          <w:rFonts w:ascii="Times New Roman" w:hAnsi="Times New Roman" w:cs="Times New Roman"/>
          <w:i/>
          <w:lang w:val="en-GB"/>
          <w:rPrChange w:id="2299" w:author="mpb" w:date="2023-10-13T17:16:00Z">
            <w:rPr>
              <w:rFonts w:ascii="Times New Roman" w:hAnsi="Times New Roman" w:cs="Times New Roman"/>
              <w:i/>
              <w:sz w:val="20"/>
              <w:szCs w:val="20"/>
              <w:lang w:val="es-ES"/>
            </w:rPr>
          </w:rPrChange>
        </w:rPr>
        <w:t xml:space="preserve"> y </w:t>
      </w:r>
      <w:proofErr w:type="spellStart"/>
      <w:r w:rsidRPr="008A2A21">
        <w:rPr>
          <w:rFonts w:ascii="Times New Roman" w:hAnsi="Times New Roman" w:cs="Times New Roman"/>
          <w:i/>
          <w:lang w:val="en-GB"/>
          <w:rPrChange w:id="2300" w:author="mpb" w:date="2023-10-13T17:16:00Z">
            <w:rPr>
              <w:rFonts w:ascii="Times New Roman" w:hAnsi="Times New Roman" w:cs="Times New Roman"/>
              <w:i/>
              <w:sz w:val="20"/>
              <w:szCs w:val="20"/>
              <w:lang w:val="es-ES"/>
            </w:rPr>
          </w:rPrChange>
        </w:rPr>
        <w:t>administración</w:t>
      </w:r>
      <w:proofErr w:type="spellEnd"/>
      <w:r w:rsidRPr="008A2A21">
        <w:rPr>
          <w:rFonts w:ascii="Times New Roman" w:hAnsi="Times New Roman" w:cs="Times New Roman"/>
          <w:i/>
          <w:lang w:val="en-GB"/>
          <w:rPrChange w:id="2301" w:author="mpb" w:date="2023-10-13T17:16:00Z">
            <w:rPr>
              <w:rFonts w:ascii="Times New Roman" w:hAnsi="Times New Roman" w:cs="Times New Roman"/>
              <w:i/>
              <w:sz w:val="20"/>
              <w:szCs w:val="20"/>
              <w:lang w:val="es-ES"/>
            </w:rPr>
          </w:rPrChange>
        </w:rPr>
        <w:t xml:space="preserve"> </w:t>
      </w:r>
      <w:proofErr w:type="spellStart"/>
      <w:r w:rsidRPr="008A2A21">
        <w:rPr>
          <w:rFonts w:ascii="Times New Roman" w:hAnsi="Times New Roman" w:cs="Times New Roman"/>
          <w:i/>
          <w:lang w:val="en-GB"/>
          <w:rPrChange w:id="2302" w:author="mpb" w:date="2023-10-13T17:16:00Z">
            <w:rPr>
              <w:rFonts w:ascii="Times New Roman" w:hAnsi="Times New Roman" w:cs="Times New Roman"/>
              <w:i/>
              <w:sz w:val="20"/>
              <w:szCs w:val="20"/>
              <w:lang w:val="es-ES"/>
            </w:rPr>
          </w:rPrChange>
        </w:rPr>
        <w:t>estatal</w:t>
      </w:r>
      <w:proofErr w:type="spellEnd"/>
      <w:r w:rsidRPr="008A2A21">
        <w:rPr>
          <w:rFonts w:ascii="Times New Roman" w:hAnsi="Times New Roman" w:cs="Times New Roman"/>
          <w:i/>
          <w:lang w:val="en-GB"/>
          <w:rPrChange w:id="2303" w:author="mpb" w:date="2023-10-13T17:16:00Z">
            <w:rPr>
              <w:rFonts w:ascii="Times New Roman" w:hAnsi="Times New Roman" w:cs="Times New Roman"/>
              <w:i/>
              <w:sz w:val="20"/>
              <w:szCs w:val="20"/>
              <w:lang w:val="es-ES"/>
            </w:rPr>
          </w:rPrChange>
        </w:rPr>
        <w:t xml:space="preserve">: la </w:t>
      </w:r>
      <w:proofErr w:type="spellStart"/>
      <w:r w:rsidRPr="008A2A21">
        <w:rPr>
          <w:rFonts w:ascii="Times New Roman" w:hAnsi="Times New Roman" w:cs="Times New Roman"/>
          <w:i/>
          <w:lang w:val="en-GB"/>
          <w:rPrChange w:id="2304" w:author="mpb" w:date="2023-10-13T17:16:00Z">
            <w:rPr>
              <w:rFonts w:ascii="Times New Roman" w:hAnsi="Times New Roman" w:cs="Times New Roman"/>
              <w:i/>
              <w:sz w:val="20"/>
              <w:szCs w:val="20"/>
              <w:lang w:val="es-ES"/>
            </w:rPr>
          </w:rPrChange>
        </w:rPr>
        <w:t>provisión</w:t>
      </w:r>
      <w:proofErr w:type="spellEnd"/>
      <w:r w:rsidRPr="008A2A21">
        <w:rPr>
          <w:rFonts w:ascii="Times New Roman" w:hAnsi="Times New Roman" w:cs="Times New Roman"/>
          <w:i/>
          <w:lang w:val="en-GB"/>
          <w:rPrChange w:id="2305" w:author="mpb" w:date="2023-10-13T17:16:00Z">
            <w:rPr>
              <w:rFonts w:ascii="Times New Roman" w:hAnsi="Times New Roman" w:cs="Times New Roman"/>
              <w:i/>
              <w:sz w:val="20"/>
              <w:szCs w:val="20"/>
              <w:lang w:val="es-ES"/>
            </w:rPr>
          </w:rPrChange>
        </w:rPr>
        <w:t xml:space="preserve"> de </w:t>
      </w:r>
      <w:proofErr w:type="spellStart"/>
      <w:r w:rsidRPr="008A2A21">
        <w:rPr>
          <w:rFonts w:ascii="Times New Roman" w:hAnsi="Times New Roman" w:cs="Times New Roman"/>
          <w:i/>
          <w:lang w:val="en-GB"/>
          <w:rPrChange w:id="2306" w:author="mpb" w:date="2023-10-13T17:16:00Z">
            <w:rPr>
              <w:rFonts w:ascii="Times New Roman" w:hAnsi="Times New Roman" w:cs="Times New Roman"/>
              <w:i/>
              <w:sz w:val="20"/>
              <w:szCs w:val="20"/>
              <w:lang w:val="es-ES"/>
            </w:rPr>
          </w:rPrChange>
        </w:rPr>
        <w:t>materiales</w:t>
      </w:r>
      <w:proofErr w:type="spellEnd"/>
      <w:r w:rsidRPr="008A2A21">
        <w:rPr>
          <w:rFonts w:ascii="Times New Roman" w:hAnsi="Times New Roman" w:cs="Times New Roman"/>
          <w:i/>
          <w:lang w:val="en-GB"/>
          <w:rPrChange w:id="2307" w:author="mpb" w:date="2023-10-13T17:16:00Z">
            <w:rPr>
              <w:rFonts w:ascii="Times New Roman" w:hAnsi="Times New Roman" w:cs="Times New Roman"/>
              <w:i/>
              <w:sz w:val="20"/>
              <w:szCs w:val="20"/>
              <w:lang w:val="es-ES"/>
            </w:rPr>
          </w:rPrChange>
        </w:rPr>
        <w:t xml:space="preserve"> </w:t>
      </w:r>
      <w:proofErr w:type="spellStart"/>
      <w:r w:rsidRPr="008A2A21">
        <w:rPr>
          <w:rFonts w:ascii="Times New Roman" w:hAnsi="Times New Roman" w:cs="Times New Roman"/>
          <w:i/>
          <w:lang w:val="en-GB"/>
          <w:rPrChange w:id="2308" w:author="mpb" w:date="2023-10-13T17:16:00Z">
            <w:rPr>
              <w:rFonts w:ascii="Times New Roman" w:hAnsi="Times New Roman" w:cs="Times New Roman"/>
              <w:i/>
              <w:sz w:val="20"/>
              <w:szCs w:val="20"/>
              <w:lang w:val="es-ES"/>
            </w:rPr>
          </w:rPrChange>
        </w:rPr>
        <w:t>estratégicos</w:t>
      </w:r>
      <w:proofErr w:type="spellEnd"/>
      <w:r w:rsidRPr="008A2A21">
        <w:rPr>
          <w:rFonts w:ascii="Times New Roman" w:hAnsi="Times New Roman" w:cs="Times New Roman"/>
          <w:i/>
          <w:lang w:val="en-GB"/>
          <w:rPrChange w:id="2309" w:author="mpb" w:date="2023-10-13T17:16:00Z">
            <w:rPr>
              <w:rFonts w:ascii="Times New Roman" w:hAnsi="Times New Roman" w:cs="Times New Roman"/>
              <w:i/>
              <w:sz w:val="20"/>
              <w:szCs w:val="20"/>
              <w:lang w:val="es-ES"/>
            </w:rPr>
          </w:rPrChange>
        </w:rPr>
        <w:t xml:space="preserve"> </w:t>
      </w:r>
      <w:proofErr w:type="spellStart"/>
      <w:r w:rsidRPr="008A2A21">
        <w:rPr>
          <w:rFonts w:ascii="Times New Roman" w:hAnsi="Times New Roman" w:cs="Times New Roman"/>
          <w:i/>
          <w:lang w:val="en-GB"/>
          <w:rPrChange w:id="2310" w:author="mpb" w:date="2023-10-13T17:16:00Z">
            <w:rPr>
              <w:rFonts w:ascii="Times New Roman" w:hAnsi="Times New Roman" w:cs="Times New Roman"/>
              <w:i/>
              <w:sz w:val="20"/>
              <w:szCs w:val="20"/>
              <w:lang w:val="es-ES"/>
            </w:rPr>
          </w:rPrChange>
        </w:rPr>
        <w:t>en</w:t>
      </w:r>
      <w:proofErr w:type="spellEnd"/>
      <w:r w:rsidRPr="008A2A21">
        <w:rPr>
          <w:rFonts w:ascii="Times New Roman" w:hAnsi="Times New Roman" w:cs="Times New Roman"/>
          <w:i/>
          <w:lang w:val="en-GB"/>
          <w:rPrChange w:id="2311" w:author="mpb" w:date="2023-10-13T17:16:00Z">
            <w:rPr>
              <w:rFonts w:ascii="Times New Roman" w:hAnsi="Times New Roman" w:cs="Times New Roman"/>
              <w:i/>
              <w:sz w:val="20"/>
              <w:szCs w:val="20"/>
              <w:lang w:val="es-ES"/>
            </w:rPr>
          </w:rPrChange>
        </w:rPr>
        <w:t xml:space="preserve"> el </w:t>
      </w:r>
      <w:proofErr w:type="spellStart"/>
      <w:r w:rsidRPr="008A2A21">
        <w:rPr>
          <w:rFonts w:ascii="Times New Roman" w:hAnsi="Times New Roman" w:cs="Times New Roman"/>
          <w:i/>
          <w:lang w:val="en-GB"/>
          <w:rPrChange w:id="2312" w:author="mpb" w:date="2023-10-13T17:16:00Z">
            <w:rPr>
              <w:rFonts w:ascii="Times New Roman" w:hAnsi="Times New Roman" w:cs="Times New Roman"/>
              <w:i/>
              <w:sz w:val="20"/>
              <w:szCs w:val="20"/>
              <w:lang w:val="es-ES"/>
            </w:rPr>
          </w:rPrChange>
        </w:rPr>
        <w:t>mundo</w:t>
      </w:r>
      <w:proofErr w:type="spellEnd"/>
      <w:r w:rsidRPr="008A2A21">
        <w:rPr>
          <w:rFonts w:ascii="Times New Roman" w:hAnsi="Times New Roman" w:cs="Times New Roman"/>
          <w:i/>
          <w:lang w:val="en-GB"/>
          <w:rPrChange w:id="2313" w:author="mpb" w:date="2023-10-13T17:16:00Z">
            <w:rPr>
              <w:rFonts w:ascii="Times New Roman" w:hAnsi="Times New Roman" w:cs="Times New Roman"/>
              <w:i/>
              <w:sz w:val="20"/>
              <w:szCs w:val="20"/>
              <w:lang w:val="es-ES"/>
            </w:rPr>
          </w:rPrChange>
        </w:rPr>
        <w:t xml:space="preserve"> </w:t>
      </w:r>
      <w:proofErr w:type="spellStart"/>
      <w:r w:rsidRPr="008A2A21">
        <w:rPr>
          <w:rFonts w:ascii="Times New Roman" w:hAnsi="Times New Roman" w:cs="Times New Roman"/>
          <w:i/>
          <w:lang w:val="en-GB"/>
          <w:rPrChange w:id="2314" w:author="mpb" w:date="2023-10-13T17:16:00Z">
            <w:rPr>
              <w:rFonts w:ascii="Times New Roman" w:hAnsi="Times New Roman" w:cs="Times New Roman"/>
              <w:i/>
              <w:sz w:val="20"/>
              <w:szCs w:val="20"/>
              <w:lang w:val="es-ES"/>
            </w:rPr>
          </w:rPrChange>
        </w:rPr>
        <w:t>hispánico</w:t>
      </w:r>
      <w:proofErr w:type="spellEnd"/>
      <w:r w:rsidRPr="008A2A21">
        <w:rPr>
          <w:rFonts w:ascii="Times New Roman" w:hAnsi="Times New Roman" w:cs="Times New Roman"/>
          <w:i/>
          <w:lang w:val="en-GB"/>
          <w:rPrChange w:id="2315" w:author="mpb" w:date="2023-10-13T17:16:00Z">
            <w:rPr>
              <w:rFonts w:ascii="Times New Roman" w:hAnsi="Times New Roman" w:cs="Times New Roman"/>
              <w:i/>
              <w:sz w:val="20"/>
              <w:szCs w:val="20"/>
              <w:lang w:val="es-ES"/>
            </w:rPr>
          </w:rPrChange>
        </w:rPr>
        <w:t xml:space="preserve"> </w:t>
      </w:r>
      <w:proofErr w:type="spellStart"/>
      <w:r w:rsidRPr="008A2A21">
        <w:rPr>
          <w:rFonts w:ascii="Times New Roman" w:hAnsi="Times New Roman" w:cs="Times New Roman"/>
          <w:i/>
          <w:lang w:val="en-GB"/>
          <w:rPrChange w:id="2316" w:author="mpb" w:date="2023-10-13T17:16:00Z">
            <w:rPr>
              <w:rFonts w:ascii="Times New Roman" w:hAnsi="Times New Roman" w:cs="Times New Roman"/>
              <w:i/>
              <w:sz w:val="20"/>
              <w:szCs w:val="20"/>
              <w:lang w:val="es-ES"/>
            </w:rPr>
          </w:rPrChange>
        </w:rPr>
        <w:t>durante</w:t>
      </w:r>
      <w:proofErr w:type="spellEnd"/>
      <w:r w:rsidRPr="008A2A21">
        <w:rPr>
          <w:rFonts w:ascii="Times New Roman" w:hAnsi="Times New Roman" w:cs="Times New Roman"/>
          <w:i/>
          <w:lang w:val="en-GB"/>
          <w:rPrChange w:id="2317" w:author="mpb" w:date="2023-10-13T17:16:00Z">
            <w:rPr>
              <w:rFonts w:ascii="Times New Roman" w:hAnsi="Times New Roman" w:cs="Times New Roman"/>
              <w:i/>
              <w:sz w:val="20"/>
              <w:szCs w:val="20"/>
              <w:lang w:val="es-ES"/>
            </w:rPr>
          </w:rPrChange>
        </w:rPr>
        <w:t xml:space="preserve"> el largo </w:t>
      </w:r>
      <w:proofErr w:type="spellStart"/>
      <w:r w:rsidRPr="008A2A21">
        <w:rPr>
          <w:rFonts w:ascii="Times New Roman" w:hAnsi="Times New Roman" w:cs="Times New Roman"/>
          <w:i/>
          <w:lang w:val="en-GB"/>
          <w:rPrChange w:id="2318" w:author="mpb" w:date="2023-10-13T17:16:00Z">
            <w:rPr>
              <w:rFonts w:ascii="Times New Roman" w:hAnsi="Times New Roman" w:cs="Times New Roman"/>
              <w:i/>
              <w:sz w:val="20"/>
              <w:szCs w:val="20"/>
              <w:lang w:val="es-ES"/>
            </w:rPr>
          </w:rPrChange>
        </w:rPr>
        <w:t>siglo</w:t>
      </w:r>
      <w:proofErr w:type="spellEnd"/>
      <w:r w:rsidRPr="008A2A21">
        <w:rPr>
          <w:rFonts w:ascii="Times New Roman" w:hAnsi="Times New Roman" w:cs="Times New Roman"/>
          <w:i/>
          <w:lang w:val="en-GB"/>
          <w:rPrChange w:id="2319" w:author="mpb" w:date="2023-10-13T17:16:00Z">
            <w:rPr>
              <w:rFonts w:ascii="Times New Roman" w:hAnsi="Times New Roman" w:cs="Times New Roman"/>
              <w:i/>
              <w:sz w:val="20"/>
              <w:szCs w:val="20"/>
              <w:lang w:val="es-ES"/>
            </w:rPr>
          </w:rPrChange>
        </w:rPr>
        <w:t xml:space="preserve"> XVIII</w:t>
      </w:r>
      <w:r w:rsidRPr="008A2A21">
        <w:rPr>
          <w:rFonts w:ascii="Times New Roman" w:hAnsi="Times New Roman" w:cs="Times New Roman"/>
          <w:lang w:val="en-GB"/>
          <w:rPrChange w:id="2320" w:author="mpb" w:date="2023-10-13T17:16:00Z">
            <w:rPr>
              <w:rFonts w:ascii="Times New Roman" w:hAnsi="Times New Roman" w:cs="Times New Roman"/>
              <w:sz w:val="20"/>
              <w:szCs w:val="20"/>
              <w:lang w:val="es-ES"/>
            </w:rPr>
          </w:rPrChange>
        </w:rPr>
        <w:t xml:space="preserve"> (México: UNAM, 2020), 49–76; </w:t>
      </w:r>
      <w:proofErr w:type="spellStart"/>
      <w:r w:rsidRPr="008A2A21">
        <w:rPr>
          <w:rFonts w:ascii="Times New Roman" w:hAnsi="Times New Roman" w:cs="Times New Roman"/>
          <w:lang w:val="en-GB"/>
          <w:rPrChange w:id="2321" w:author="mpb" w:date="2023-10-13T17:16:00Z">
            <w:rPr>
              <w:rFonts w:ascii="Times New Roman" w:hAnsi="Times New Roman" w:cs="Times New Roman"/>
              <w:sz w:val="20"/>
              <w:szCs w:val="20"/>
              <w:lang w:val="es-ES"/>
            </w:rPr>
          </w:rPrChange>
        </w:rPr>
        <w:t>Óscar</w:t>
      </w:r>
      <w:proofErr w:type="spellEnd"/>
      <w:r w:rsidRPr="008A2A21">
        <w:rPr>
          <w:rFonts w:ascii="Times New Roman" w:hAnsi="Times New Roman" w:cs="Times New Roman"/>
          <w:lang w:val="en-GB"/>
          <w:rPrChange w:id="2322"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2323" w:author="mpb" w:date="2023-10-13T17:16:00Z">
            <w:rPr>
              <w:rFonts w:ascii="Times New Roman" w:hAnsi="Times New Roman" w:cs="Times New Roman"/>
              <w:sz w:val="20"/>
              <w:szCs w:val="20"/>
              <w:lang w:val="es-ES"/>
            </w:rPr>
          </w:rPrChange>
        </w:rPr>
        <w:t>Riezu</w:t>
      </w:r>
      <w:proofErr w:type="spellEnd"/>
      <w:r w:rsidRPr="008A2A21">
        <w:rPr>
          <w:rFonts w:ascii="Times New Roman" w:hAnsi="Times New Roman" w:cs="Times New Roman"/>
          <w:lang w:val="en-GB"/>
          <w:rPrChange w:id="2324"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2325" w:author="mpb" w:date="2023-10-13T17:16:00Z">
            <w:rPr>
              <w:rFonts w:ascii="Times New Roman" w:hAnsi="Times New Roman" w:cs="Times New Roman"/>
              <w:sz w:val="20"/>
              <w:szCs w:val="20"/>
              <w:lang w:val="es-ES"/>
            </w:rPr>
          </w:rPrChange>
        </w:rPr>
        <w:t>Elizalde</w:t>
      </w:r>
      <w:proofErr w:type="spellEnd"/>
      <w:ins w:id="2326" w:author="mpb" w:date="2023-10-13T17:34:00Z">
        <w:r>
          <w:rPr>
            <w:rFonts w:ascii="Times New Roman" w:hAnsi="Times New Roman" w:cs="Times New Roman"/>
            <w:lang w:val="en-GB"/>
          </w:rPr>
          <w:t xml:space="preserve"> </w:t>
        </w:r>
      </w:ins>
      <w:ins w:id="2327" w:author="mpb" w:date="2023-10-13T17:35:00Z">
        <w:r>
          <w:rPr>
            <w:rFonts w:ascii="Times New Roman" w:hAnsi="Times New Roman" w:cs="Times New Roman"/>
            <w:lang w:val="en-GB"/>
          </w:rPr>
          <w:t>and</w:t>
        </w:r>
      </w:ins>
      <w:del w:id="2328" w:author="mpb" w:date="2023-10-13T17:34:00Z">
        <w:r w:rsidRPr="008A2A21" w:rsidDel="007416EB">
          <w:rPr>
            <w:rFonts w:ascii="Times New Roman" w:hAnsi="Times New Roman" w:cs="Times New Roman"/>
            <w:lang w:val="en-GB"/>
            <w:rPrChange w:id="2329" w:author="mpb" w:date="2023-10-13T17:16:00Z">
              <w:rPr>
                <w:rFonts w:ascii="Times New Roman" w:hAnsi="Times New Roman" w:cs="Times New Roman"/>
                <w:sz w:val="20"/>
                <w:szCs w:val="20"/>
                <w:lang w:val="es-ES"/>
              </w:rPr>
            </w:rPrChange>
          </w:rPr>
          <w:delText>,</w:delText>
        </w:r>
      </w:del>
      <w:r w:rsidRPr="008A2A21">
        <w:rPr>
          <w:rFonts w:ascii="Times New Roman" w:hAnsi="Times New Roman" w:cs="Times New Roman"/>
          <w:lang w:val="en-GB"/>
          <w:rPrChange w:id="2330" w:author="mpb" w:date="2023-10-13T17:16:00Z">
            <w:rPr>
              <w:rFonts w:ascii="Times New Roman" w:hAnsi="Times New Roman" w:cs="Times New Roman"/>
              <w:sz w:val="20"/>
              <w:szCs w:val="20"/>
              <w:lang w:val="es-ES"/>
            </w:rPr>
          </w:rPrChange>
        </w:rPr>
        <w:t xml:space="preserve"> Rafael Torres Sánchez, “¿</w:t>
      </w:r>
      <w:proofErr w:type="spellStart"/>
      <w:r w:rsidRPr="008A2A21">
        <w:rPr>
          <w:rFonts w:ascii="Times New Roman" w:hAnsi="Times New Roman" w:cs="Times New Roman"/>
          <w:lang w:val="en-GB"/>
          <w:rPrChange w:id="2331" w:author="mpb" w:date="2023-10-13T17:16:00Z">
            <w:rPr>
              <w:rFonts w:ascii="Times New Roman" w:hAnsi="Times New Roman" w:cs="Times New Roman"/>
              <w:sz w:val="20"/>
              <w:szCs w:val="20"/>
              <w:lang w:val="es-ES"/>
            </w:rPr>
          </w:rPrChange>
        </w:rPr>
        <w:t>En</w:t>
      </w:r>
      <w:proofErr w:type="spellEnd"/>
      <w:r w:rsidRPr="008A2A21">
        <w:rPr>
          <w:rFonts w:ascii="Times New Roman" w:hAnsi="Times New Roman" w:cs="Times New Roman"/>
          <w:lang w:val="en-GB"/>
          <w:rPrChange w:id="2332"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2333" w:author="mpb" w:date="2023-10-13T17:16:00Z">
            <w:rPr>
              <w:rFonts w:ascii="Times New Roman" w:hAnsi="Times New Roman" w:cs="Times New Roman"/>
              <w:sz w:val="20"/>
              <w:szCs w:val="20"/>
              <w:lang w:val="es-ES"/>
            </w:rPr>
          </w:rPrChange>
        </w:rPr>
        <w:t>qué</w:t>
      </w:r>
      <w:proofErr w:type="spellEnd"/>
      <w:r w:rsidRPr="008A2A21">
        <w:rPr>
          <w:rFonts w:ascii="Times New Roman" w:hAnsi="Times New Roman" w:cs="Times New Roman"/>
          <w:lang w:val="en-GB"/>
          <w:rPrChange w:id="2334"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2335" w:author="mpb" w:date="2023-10-13T17:16:00Z">
            <w:rPr>
              <w:rFonts w:ascii="Times New Roman" w:hAnsi="Times New Roman" w:cs="Times New Roman"/>
              <w:sz w:val="20"/>
              <w:szCs w:val="20"/>
              <w:lang w:val="es-ES"/>
            </w:rPr>
          </w:rPrChange>
        </w:rPr>
        <w:t>consistió</w:t>
      </w:r>
      <w:proofErr w:type="spellEnd"/>
      <w:r w:rsidRPr="008A2A21">
        <w:rPr>
          <w:rFonts w:ascii="Times New Roman" w:hAnsi="Times New Roman" w:cs="Times New Roman"/>
          <w:lang w:val="en-GB"/>
          <w:rPrChange w:id="2336" w:author="mpb" w:date="2023-10-13T17:16:00Z">
            <w:rPr>
              <w:rFonts w:ascii="Times New Roman" w:hAnsi="Times New Roman" w:cs="Times New Roman"/>
              <w:sz w:val="20"/>
              <w:szCs w:val="20"/>
              <w:lang w:val="es-ES"/>
            </w:rPr>
          </w:rPrChange>
        </w:rPr>
        <w:t xml:space="preserve"> el </w:t>
      </w:r>
      <w:proofErr w:type="spellStart"/>
      <w:r w:rsidRPr="008A2A21">
        <w:rPr>
          <w:rFonts w:ascii="Times New Roman" w:hAnsi="Times New Roman" w:cs="Times New Roman"/>
          <w:lang w:val="en-GB"/>
          <w:rPrChange w:id="2337" w:author="mpb" w:date="2023-10-13T17:16:00Z">
            <w:rPr>
              <w:rFonts w:ascii="Times New Roman" w:hAnsi="Times New Roman" w:cs="Times New Roman"/>
              <w:sz w:val="20"/>
              <w:szCs w:val="20"/>
              <w:lang w:val="es-ES"/>
            </w:rPr>
          </w:rPrChange>
        </w:rPr>
        <w:t>triunfo</w:t>
      </w:r>
      <w:proofErr w:type="spellEnd"/>
      <w:r w:rsidRPr="008A2A21">
        <w:rPr>
          <w:rFonts w:ascii="Times New Roman" w:hAnsi="Times New Roman" w:cs="Times New Roman"/>
          <w:lang w:val="en-GB"/>
          <w:rPrChange w:id="2338" w:author="mpb" w:date="2023-10-13T17:16:00Z">
            <w:rPr>
              <w:rFonts w:ascii="Times New Roman" w:hAnsi="Times New Roman" w:cs="Times New Roman"/>
              <w:sz w:val="20"/>
              <w:szCs w:val="20"/>
              <w:lang w:val="es-ES"/>
            </w:rPr>
          </w:rPrChange>
        </w:rPr>
        <w:t xml:space="preserve"> del Estado </w:t>
      </w:r>
      <w:proofErr w:type="spellStart"/>
      <w:r w:rsidRPr="008A2A21">
        <w:rPr>
          <w:rFonts w:ascii="Times New Roman" w:hAnsi="Times New Roman" w:cs="Times New Roman"/>
          <w:lang w:val="en-GB"/>
          <w:rPrChange w:id="2339" w:author="mpb" w:date="2023-10-13T17:16:00Z">
            <w:rPr>
              <w:rFonts w:ascii="Times New Roman" w:hAnsi="Times New Roman" w:cs="Times New Roman"/>
              <w:sz w:val="20"/>
              <w:szCs w:val="20"/>
              <w:lang w:val="es-ES"/>
            </w:rPr>
          </w:rPrChange>
        </w:rPr>
        <w:t>Forestal</w:t>
      </w:r>
      <w:proofErr w:type="spellEnd"/>
      <w:r w:rsidRPr="008A2A21">
        <w:rPr>
          <w:rFonts w:ascii="Times New Roman" w:hAnsi="Times New Roman" w:cs="Times New Roman"/>
          <w:lang w:val="en-GB"/>
          <w:rPrChange w:id="2340" w:author="mpb" w:date="2023-10-13T17:16:00Z">
            <w:rPr>
              <w:rFonts w:ascii="Times New Roman" w:hAnsi="Times New Roman" w:cs="Times New Roman"/>
              <w:sz w:val="20"/>
              <w:szCs w:val="20"/>
              <w:lang w:val="es-ES"/>
            </w:rPr>
          </w:rPrChange>
        </w:rPr>
        <w:t xml:space="preserve">? Contractor State y </w:t>
      </w:r>
      <w:proofErr w:type="spellStart"/>
      <w:r w:rsidRPr="008A2A21">
        <w:rPr>
          <w:rFonts w:ascii="Times New Roman" w:hAnsi="Times New Roman" w:cs="Times New Roman"/>
          <w:lang w:val="en-GB"/>
          <w:rPrChange w:id="2341" w:author="mpb" w:date="2023-10-13T17:16:00Z">
            <w:rPr>
              <w:rFonts w:ascii="Times New Roman" w:hAnsi="Times New Roman" w:cs="Times New Roman"/>
              <w:sz w:val="20"/>
              <w:szCs w:val="20"/>
              <w:lang w:val="es-ES"/>
            </w:rPr>
          </w:rPrChange>
        </w:rPr>
        <w:t>los</w:t>
      </w:r>
      <w:proofErr w:type="spellEnd"/>
      <w:r w:rsidRPr="008A2A21">
        <w:rPr>
          <w:rFonts w:ascii="Times New Roman" w:hAnsi="Times New Roman" w:cs="Times New Roman"/>
          <w:lang w:val="en-GB"/>
          <w:rPrChange w:id="2342"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lang w:val="en-GB"/>
          <w:rPrChange w:id="2343" w:author="mpb" w:date="2023-10-13T17:16:00Z">
            <w:rPr>
              <w:rFonts w:ascii="Times New Roman" w:hAnsi="Times New Roman" w:cs="Times New Roman"/>
              <w:sz w:val="20"/>
              <w:szCs w:val="20"/>
              <w:lang w:val="es-ES"/>
            </w:rPr>
          </w:rPrChange>
        </w:rPr>
        <w:t>asentistas</w:t>
      </w:r>
      <w:proofErr w:type="spellEnd"/>
      <w:r w:rsidRPr="008A2A21">
        <w:rPr>
          <w:rFonts w:ascii="Times New Roman" w:hAnsi="Times New Roman" w:cs="Times New Roman"/>
          <w:lang w:val="en-GB"/>
          <w:rPrChange w:id="2344" w:author="mpb" w:date="2023-10-13T17:16:00Z">
            <w:rPr>
              <w:rFonts w:ascii="Times New Roman" w:hAnsi="Times New Roman" w:cs="Times New Roman"/>
              <w:sz w:val="20"/>
              <w:szCs w:val="20"/>
              <w:lang w:val="es-ES"/>
            </w:rPr>
          </w:rPrChange>
        </w:rPr>
        <w:t xml:space="preserve"> de </w:t>
      </w:r>
      <w:proofErr w:type="spellStart"/>
      <w:r w:rsidRPr="008A2A21">
        <w:rPr>
          <w:rFonts w:ascii="Times New Roman" w:hAnsi="Times New Roman" w:cs="Times New Roman"/>
          <w:lang w:val="en-GB"/>
          <w:rPrChange w:id="2345" w:author="mpb" w:date="2023-10-13T17:16:00Z">
            <w:rPr>
              <w:rFonts w:ascii="Times New Roman" w:hAnsi="Times New Roman" w:cs="Times New Roman"/>
              <w:sz w:val="20"/>
              <w:szCs w:val="20"/>
              <w:lang w:val="es-ES"/>
            </w:rPr>
          </w:rPrChange>
        </w:rPr>
        <w:t>madera</w:t>
      </w:r>
      <w:proofErr w:type="spellEnd"/>
      <w:r w:rsidRPr="008A2A21">
        <w:rPr>
          <w:rFonts w:ascii="Times New Roman" w:hAnsi="Times New Roman" w:cs="Times New Roman"/>
          <w:lang w:val="en-GB"/>
          <w:rPrChange w:id="2346" w:author="mpb" w:date="2023-10-13T17:16:00Z">
            <w:rPr>
              <w:rFonts w:ascii="Times New Roman" w:hAnsi="Times New Roman" w:cs="Times New Roman"/>
              <w:sz w:val="20"/>
              <w:szCs w:val="20"/>
              <w:lang w:val="es-ES"/>
            </w:rPr>
          </w:rPrChange>
        </w:rPr>
        <w:t xml:space="preserve"> del </w:t>
      </w:r>
      <w:proofErr w:type="spellStart"/>
      <w:r w:rsidRPr="008A2A21">
        <w:rPr>
          <w:rFonts w:ascii="Times New Roman" w:hAnsi="Times New Roman" w:cs="Times New Roman"/>
          <w:lang w:val="en-GB"/>
          <w:rPrChange w:id="2347" w:author="mpb" w:date="2023-10-13T17:16:00Z">
            <w:rPr>
              <w:rFonts w:ascii="Times New Roman" w:hAnsi="Times New Roman" w:cs="Times New Roman"/>
              <w:sz w:val="20"/>
              <w:szCs w:val="20"/>
              <w:lang w:val="es-ES"/>
            </w:rPr>
          </w:rPrChange>
        </w:rPr>
        <w:t>siglo</w:t>
      </w:r>
      <w:proofErr w:type="spellEnd"/>
      <w:r w:rsidRPr="008A2A21">
        <w:rPr>
          <w:rFonts w:ascii="Times New Roman" w:hAnsi="Times New Roman" w:cs="Times New Roman"/>
          <w:lang w:val="en-GB"/>
          <w:rPrChange w:id="2348" w:author="mpb" w:date="2023-10-13T17:16:00Z">
            <w:rPr>
              <w:rFonts w:ascii="Times New Roman" w:hAnsi="Times New Roman" w:cs="Times New Roman"/>
              <w:sz w:val="20"/>
              <w:szCs w:val="20"/>
              <w:lang w:val="es-ES"/>
            </w:rPr>
          </w:rPrChange>
        </w:rPr>
        <w:t xml:space="preserve"> XVIII</w:t>
      </w:r>
      <w:del w:id="2349" w:author="mac_pro" w:date="2023-10-13T00:25:00Z">
        <w:r w:rsidRPr="008A2A21" w:rsidDel="006944D3">
          <w:rPr>
            <w:rFonts w:ascii="Times New Roman" w:hAnsi="Times New Roman" w:cs="Times New Roman"/>
            <w:lang w:val="en-GB"/>
            <w:rPrChange w:id="2350" w:author="mpb" w:date="2023-10-13T17:16:00Z">
              <w:rPr>
                <w:rFonts w:ascii="Times New Roman" w:hAnsi="Times New Roman" w:cs="Times New Roman"/>
                <w:sz w:val="20"/>
                <w:szCs w:val="20"/>
                <w:lang w:val="es-ES"/>
              </w:rPr>
            </w:rPrChange>
          </w:rPr>
          <w:delText>,”</w:delText>
        </w:r>
      </w:del>
      <w:ins w:id="2351" w:author="mac_pro" w:date="2023-10-13T00:25:00Z">
        <w:r w:rsidRPr="008A2A21">
          <w:rPr>
            <w:rFonts w:ascii="Times New Roman" w:hAnsi="Times New Roman" w:cs="Times New Roman"/>
            <w:lang w:val="en-GB"/>
            <w:rPrChange w:id="2352" w:author="mpb" w:date="2023-10-13T17:16:00Z">
              <w:rPr>
                <w:rFonts w:ascii="Times New Roman" w:hAnsi="Times New Roman" w:cs="Times New Roman"/>
                <w:sz w:val="20"/>
                <w:szCs w:val="20"/>
                <w:lang w:val="es-ES"/>
              </w:rPr>
            </w:rPrChange>
          </w:rPr>
          <w:t>”,</w:t>
        </w:r>
      </w:ins>
      <w:r w:rsidRPr="008A2A21">
        <w:rPr>
          <w:rFonts w:ascii="Times New Roman" w:hAnsi="Times New Roman" w:cs="Times New Roman"/>
          <w:lang w:val="en-GB"/>
          <w:rPrChange w:id="2353"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i/>
          <w:lang w:val="en-GB"/>
          <w:rPrChange w:id="2354" w:author="mpb" w:date="2023-10-13T17:16:00Z">
            <w:rPr>
              <w:rFonts w:ascii="Times New Roman" w:hAnsi="Times New Roman" w:cs="Times New Roman"/>
              <w:i/>
              <w:sz w:val="20"/>
              <w:szCs w:val="20"/>
              <w:lang w:val="es-ES"/>
            </w:rPr>
          </w:rPrChange>
        </w:rPr>
        <w:t>Studia</w:t>
      </w:r>
      <w:proofErr w:type="spellEnd"/>
      <w:r w:rsidRPr="008A2A21">
        <w:rPr>
          <w:rFonts w:ascii="Times New Roman" w:hAnsi="Times New Roman" w:cs="Times New Roman"/>
          <w:i/>
          <w:lang w:val="en-GB"/>
          <w:rPrChange w:id="2355" w:author="mpb" w:date="2023-10-13T17:16:00Z">
            <w:rPr>
              <w:rFonts w:ascii="Times New Roman" w:hAnsi="Times New Roman" w:cs="Times New Roman"/>
              <w:i/>
              <w:sz w:val="20"/>
              <w:szCs w:val="20"/>
              <w:lang w:val="es-ES"/>
            </w:rPr>
          </w:rPrChange>
        </w:rPr>
        <w:t xml:space="preserve"> </w:t>
      </w:r>
      <w:proofErr w:type="spellStart"/>
      <w:r w:rsidRPr="008A2A21">
        <w:rPr>
          <w:rFonts w:ascii="Times New Roman" w:hAnsi="Times New Roman" w:cs="Times New Roman"/>
          <w:i/>
          <w:lang w:val="en-GB"/>
          <w:rPrChange w:id="2356" w:author="mpb" w:date="2023-10-13T17:16:00Z">
            <w:rPr>
              <w:rFonts w:ascii="Times New Roman" w:hAnsi="Times New Roman" w:cs="Times New Roman"/>
              <w:i/>
              <w:sz w:val="20"/>
              <w:szCs w:val="20"/>
              <w:lang w:val="es-ES"/>
            </w:rPr>
          </w:rPrChange>
        </w:rPr>
        <w:t>Historica</w:t>
      </w:r>
      <w:proofErr w:type="spellEnd"/>
      <w:r w:rsidRPr="008A2A21">
        <w:rPr>
          <w:rFonts w:ascii="Times New Roman" w:hAnsi="Times New Roman" w:cs="Times New Roman"/>
          <w:i/>
          <w:lang w:val="en-GB"/>
          <w:rPrChange w:id="2357" w:author="mpb" w:date="2023-10-13T17:16:00Z">
            <w:rPr>
              <w:rFonts w:ascii="Times New Roman" w:hAnsi="Times New Roman" w:cs="Times New Roman"/>
              <w:i/>
              <w:sz w:val="20"/>
              <w:szCs w:val="20"/>
              <w:lang w:val="es-ES"/>
            </w:rPr>
          </w:rPrChange>
        </w:rPr>
        <w:t>. Historia Moderna</w:t>
      </w:r>
      <w:r w:rsidRPr="008A2A21">
        <w:rPr>
          <w:rFonts w:ascii="Times New Roman" w:hAnsi="Times New Roman" w:cs="Times New Roman"/>
          <w:lang w:val="en-GB"/>
          <w:rPrChange w:id="2358" w:author="mpb" w:date="2023-10-13T17:16:00Z">
            <w:rPr>
              <w:rFonts w:ascii="Times New Roman" w:hAnsi="Times New Roman" w:cs="Times New Roman"/>
              <w:sz w:val="20"/>
              <w:szCs w:val="20"/>
              <w:lang w:val="en-GB"/>
            </w:rPr>
          </w:rPrChange>
        </w:rPr>
        <w:t xml:space="preserve"> 43, no. 1 (2021), 195–226.</w:t>
      </w:r>
    </w:p>
  </w:footnote>
  <w:footnote w:id="39">
    <w:p w14:paraId="7712639F" w14:textId="61E5F79A" w:rsidR="001569C8" w:rsidRPr="008A2A21" w:rsidRDefault="001569C8">
      <w:pPr>
        <w:pStyle w:val="NoSpacing"/>
        <w:ind w:left="708" w:hanging="708"/>
        <w:jc w:val="both"/>
        <w:rPr>
          <w:rFonts w:ascii="Times New Roman" w:hAnsi="Times New Roman" w:cs="Times New Roman"/>
          <w:lang w:val="en-GB"/>
          <w:rPrChange w:id="2367" w:author="mpb" w:date="2023-10-13T17:16:00Z">
            <w:rPr>
              <w:rFonts w:ascii="Times New Roman" w:hAnsi="Times New Roman" w:cs="Times New Roman"/>
              <w:sz w:val="20"/>
              <w:szCs w:val="20"/>
              <w:lang w:val="en-GB"/>
            </w:rPr>
          </w:rPrChange>
        </w:rPr>
        <w:pPrChange w:id="2368" w:author="mac_pro" w:date="2023-10-12T23:54:00Z">
          <w:pPr>
            <w:pStyle w:val="NoSpacing"/>
            <w:jc w:val="both"/>
          </w:pPr>
        </w:pPrChange>
      </w:pPr>
      <w:r w:rsidRPr="008A2A21">
        <w:rPr>
          <w:rStyle w:val="FootnoteReference"/>
          <w:rFonts w:ascii="Times New Roman" w:hAnsi="Times New Roman" w:cs="Times New Roman"/>
          <w:vertAlign w:val="baseline"/>
          <w:lang w:val="en-GB"/>
          <w:rPrChange w:id="2369" w:author="mpb" w:date="2023-10-13T17:16:00Z">
            <w:rPr>
              <w:rStyle w:val="FootnoteReference"/>
              <w:rFonts w:ascii="Times New Roman" w:hAnsi="Times New Roman" w:cs="Times New Roman"/>
              <w:sz w:val="20"/>
              <w:szCs w:val="20"/>
              <w:lang w:val="en-GB"/>
            </w:rPr>
          </w:rPrChange>
        </w:rPr>
        <w:footnoteRef/>
      </w:r>
      <w:ins w:id="2370" w:author="mac_pro" w:date="2023-10-13T00:20:00Z">
        <w:r w:rsidRPr="008A2A21">
          <w:rPr>
            <w:rFonts w:ascii="Times New Roman" w:hAnsi="Times New Roman" w:cs="Times New Roman"/>
            <w:lang w:val="en-GB"/>
            <w:rPrChange w:id="2371" w:author="mpb" w:date="2023-10-13T17:16:00Z">
              <w:rPr>
                <w:rFonts w:ascii="Times New Roman" w:hAnsi="Times New Roman" w:cs="Times New Roman"/>
                <w:sz w:val="20"/>
                <w:szCs w:val="20"/>
                <w:lang w:val="en-GB"/>
              </w:rPr>
            </w:rPrChange>
          </w:rPr>
          <w:tab/>
        </w:r>
      </w:ins>
      <w:del w:id="2372" w:author="mac_pro" w:date="2023-10-13T00:20:00Z">
        <w:r w:rsidRPr="008A2A21" w:rsidDel="004D6749">
          <w:rPr>
            <w:rFonts w:ascii="Times New Roman" w:hAnsi="Times New Roman" w:cs="Times New Roman"/>
            <w:lang w:val="en-GB"/>
            <w:rPrChange w:id="2373" w:author="mpb" w:date="2023-10-13T17:16:00Z">
              <w:rPr>
                <w:rFonts w:ascii="Times New Roman" w:hAnsi="Times New Roman" w:cs="Times New Roman"/>
                <w:sz w:val="20"/>
                <w:szCs w:val="20"/>
                <w:lang w:val="en-GB"/>
              </w:rPr>
            </w:rPrChange>
          </w:rPr>
          <w:delText xml:space="preserve"> </w:delText>
        </w:r>
      </w:del>
      <w:r w:rsidRPr="008A2A21">
        <w:rPr>
          <w:rFonts w:ascii="Times New Roman" w:hAnsi="Times New Roman" w:cs="Times New Roman"/>
          <w:lang w:val="en-GB"/>
          <w:rPrChange w:id="2374" w:author="mpb" w:date="2023-10-13T17:16:00Z">
            <w:rPr>
              <w:rFonts w:ascii="Times New Roman" w:hAnsi="Times New Roman" w:cs="Times New Roman"/>
              <w:sz w:val="20"/>
              <w:szCs w:val="20"/>
              <w:lang w:val="en-GB"/>
            </w:rPr>
          </w:rPrChange>
        </w:rPr>
        <w:t xml:space="preserve">Alfred W. Crosby, </w:t>
      </w:r>
      <w:r w:rsidRPr="008A2A21">
        <w:rPr>
          <w:rFonts w:ascii="Times New Roman" w:hAnsi="Times New Roman" w:cs="Times New Roman"/>
          <w:i/>
          <w:lang w:val="en-GB"/>
          <w:rPrChange w:id="2375" w:author="mpb" w:date="2023-10-13T17:16:00Z">
            <w:rPr>
              <w:rFonts w:ascii="Times New Roman" w:hAnsi="Times New Roman" w:cs="Times New Roman"/>
              <w:i/>
              <w:sz w:val="20"/>
              <w:szCs w:val="20"/>
              <w:lang w:val="en-GB"/>
            </w:rPr>
          </w:rPrChange>
        </w:rPr>
        <w:t>Ecological Imperialism: The Biological Expansion of Europe, 900–1900</w:t>
      </w:r>
      <w:r w:rsidRPr="008A2A21">
        <w:rPr>
          <w:rFonts w:ascii="Times New Roman" w:hAnsi="Times New Roman" w:cs="Times New Roman"/>
          <w:lang w:val="en-GB"/>
          <w:rPrChange w:id="2376" w:author="mpb" w:date="2023-10-13T17:16:00Z">
            <w:rPr>
              <w:rFonts w:ascii="Times New Roman" w:hAnsi="Times New Roman" w:cs="Times New Roman"/>
              <w:sz w:val="20"/>
              <w:szCs w:val="20"/>
              <w:lang w:val="en-GB"/>
            </w:rPr>
          </w:rPrChange>
        </w:rPr>
        <w:t xml:space="preserve"> (Cambridge: Cambridge University Press, 1986); Edmund Burke and Kenneth Pomeranz (eds), </w:t>
      </w:r>
      <w:r w:rsidRPr="008A2A21">
        <w:rPr>
          <w:rFonts w:ascii="Times New Roman" w:hAnsi="Times New Roman" w:cs="Times New Roman"/>
          <w:i/>
          <w:lang w:val="en-GB"/>
          <w:rPrChange w:id="2377" w:author="mpb" w:date="2023-10-13T17:16:00Z">
            <w:rPr>
              <w:rFonts w:ascii="Times New Roman" w:hAnsi="Times New Roman" w:cs="Times New Roman"/>
              <w:i/>
              <w:sz w:val="20"/>
              <w:szCs w:val="20"/>
              <w:lang w:val="en-GB"/>
            </w:rPr>
          </w:rPrChange>
        </w:rPr>
        <w:t>The Environment and World History</w:t>
      </w:r>
      <w:r w:rsidRPr="008A2A21">
        <w:rPr>
          <w:rFonts w:ascii="Times New Roman" w:hAnsi="Times New Roman" w:cs="Times New Roman"/>
          <w:lang w:val="en-GB"/>
          <w:rPrChange w:id="2378" w:author="mpb" w:date="2023-10-13T17:16:00Z">
            <w:rPr>
              <w:rFonts w:ascii="Times New Roman" w:hAnsi="Times New Roman" w:cs="Times New Roman"/>
              <w:sz w:val="20"/>
              <w:szCs w:val="20"/>
              <w:lang w:val="en-GB"/>
            </w:rPr>
          </w:rPrChange>
        </w:rPr>
        <w:t xml:space="preserve"> (Berkeley</w:t>
      </w:r>
      <w:del w:id="2379" w:author="mac_pro" w:date="2023-10-13T00:21:00Z">
        <w:r w:rsidRPr="008A2A21" w:rsidDel="004D6749">
          <w:rPr>
            <w:rFonts w:ascii="Times New Roman" w:hAnsi="Times New Roman" w:cs="Times New Roman"/>
            <w:lang w:val="en-GB"/>
            <w:rPrChange w:id="2380" w:author="mpb" w:date="2023-10-13T17:16:00Z">
              <w:rPr>
                <w:rFonts w:ascii="Times New Roman" w:hAnsi="Times New Roman" w:cs="Times New Roman"/>
                <w:sz w:val="20"/>
                <w:szCs w:val="20"/>
                <w:lang w:val="en-GB"/>
              </w:rPr>
            </w:rPrChange>
          </w:rPr>
          <w:delText>-Los Ángeles-London</w:delText>
        </w:r>
      </w:del>
      <w:r w:rsidRPr="008A2A21">
        <w:rPr>
          <w:rFonts w:ascii="Times New Roman" w:hAnsi="Times New Roman" w:cs="Times New Roman"/>
          <w:lang w:val="en-GB"/>
          <w:rPrChange w:id="2381" w:author="mpb" w:date="2023-10-13T17:16:00Z">
            <w:rPr>
              <w:rFonts w:ascii="Times New Roman" w:hAnsi="Times New Roman" w:cs="Times New Roman"/>
              <w:sz w:val="20"/>
              <w:szCs w:val="20"/>
              <w:lang w:val="en-GB"/>
            </w:rPr>
          </w:rPrChange>
        </w:rPr>
        <w:t xml:space="preserve">: University of California Press, 2009); Stephen Mosley, </w:t>
      </w:r>
      <w:r w:rsidRPr="008A2A21">
        <w:rPr>
          <w:rFonts w:ascii="Times New Roman" w:hAnsi="Times New Roman" w:cs="Times New Roman"/>
          <w:i/>
          <w:lang w:val="en-GB"/>
          <w:rPrChange w:id="2382" w:author="mpb" w:date="2023-10-13T17:16:00Z">
            <w:rPr>
              <w:rFonts w:ascii="Times New Roman" w:hAnsi="Times New Roman" w:cs="Times New Roman"/>
              <w:i/>
              <w:sz w:val="20"/>
              <w:szCs w:val="20"/>
              <w:lang w:val="en-GB"/>
            </w:rPr>
          </w:rPrChange>
        </w:rPr>
        <w:t xml:space="preserve">The </w:t>
      </w:r>
      <w:del w:id="2383" w:author="mpb" w:date="2023-10-13T17:35:00Z">
        <w:r w:rsidRPr="008A2A21" w:rsidDel="00913EA5">
          <w:rPr>
            <w:rFonts w:ascii="Times New Roman" w:hAnsi="Times New Roman" w:cs="Times New Roman"/>
            <w:i/>
            <w:lang w:val="en-GB"/>
            <w:rPrChange w:id="2384" w:author="mpb" w:date="2023-10-13T17:16:00Z">
              <w:rPr>
                <w:rFonts w:ascii="Times New Roman" w:hAnsi="Times New Roman" w:cs="Times New Roman"/>
                <w:i/>
                <w:sz w:val="20"/>
                <w:szCs w:val="20"/>
                <w:lang w:val="en-GB"/>
              </w:rPr>
            </w:rPrChange>
          </w:rPr>
          <w:delText xml:space="preserve">environment </w:delText>
        </w:r>
      </w:del>
      <w:ins w:id="2385" w:author="mpb" w:date="2023-10-13T17:35:00Z">
        <w:r>
          <w:rPr>
            <w:rFonts w:ascii="Times New Roman" w:hAnsi="Times New Roman" w:cs="Times New Roman"/>
            <w:i/>
            <w:lang w:val="en-GB"/>
          </w:rPr>
          <w:t>E</w:t>
        </w:r>
        <w:r w:rsidRPr="008A2A21">
          <w:rPr>
            <w:rFonts w:ascii="Times New Roman" w:hAnsi="Times New Roman" w:cs="Times New Roman"/>
            <w:i/>
            <w:lang w:val="en-GB"/>
            <w:rPrChange w:id="2386" w:author="mpb" w:date="2023-10-13T17:16:00Z">
              <w:rPr>
                <w:rFonts w:ascii="Times New Roman" w:hAnsi="Times New Roman" w:cs="Times New Roman"/>
                <w:i/>
                <w:sz w:val="20"/>
                <w:szCs w:val="20"/>
                <w:lang w:val="en-GB"/>
              </w:rPr>
            </w:rPrChange>
          </w:rPr>
          <w:t xml:space="preserve">nvironment </w:t>
        </w:r>
      </w:ins>
      <w:r w:rsidRPr="008A2A21">
        <w:rPr>
          <w:rFonts w:ascii="Times New Roman" w:hAnsi="Times New Roman" w:cs="Times New Roman"/>
          <w:i/>
          <w:lang w:val="en-GB"/>
          <w:rPrChange w:id="2387" w:author="mpb" w:date="2023-10-13T17:16:00Z">
            <w:rPr>
              <w:rFonts w:ascii="Times New Roman" w:hAnsi="Times New Roman" w:cs="Times New Roman"/>
              <w:i/>
              <w:sz w:val="20"/>
              <w:szCs w:val="20"/>
              <w:lang w:val="en-GB"/>
            </w:rPr>
          </w:rPrChange>
        </w:rPr>
        <w:t xml:space="preserve">in </w:t>
      </w:r>
      <w:r w:rsidRPr="00913EA5">
        <w:rPr>
          <w:rFonts w:ascii="Times New Roman" w:hAnsi="Times New Roman" w:cs="Times New Roman"/>
          <w:i/>
          <w:lang w:val="en-GB"/>
        </w:rPr>
        <w:t>World History</w:t>
      </w:r>
      <w:r w:rsidRPr="00913EA5">
        <w:rPr>
          <w:rFonts w:ascii="Times New Roman" w:hAnsi="Times New Roman" w:cs="Times New Roman"/>
          <w:lang w:val="en-GB"/>
        </w:rPr>
        <w:t xml:space="preserve"> </w:t>
      </w:r>
      <w:r w:rsidRPr="008A2A21">
        <w:rPr>
          <w:rFonts w:ascii="Times New Roman" w:hAnsi="Times New Roman" w:cs="Times New Roman"/>
          <w:lang w:val="en-GB"/>
          <w:rPrChange w:id="2388" w:author="mpb" w:date="2023-10-13T17:16:00Z">
            <w:rPr>
              <w:rFonts w:ascii="Times New Roman" w:hAnsi="Times New Roman" w:cs="Times New Roman"/>
              <w:sz w:val="20"/>
              <w:szCs w:val="20"/>
              <w:lang w:val="en-GB"/>
            </w:rPr>
          </w:rPrChange>
        </w:rPr>
        <w:t xml:space="preserve">(London: Routledge, 2010); John R. McNeill and Erin S. Mauldin, </w:t>
      </w:r>
      <w:r w:rsidRPr="008A2A21">
        <w:rPr>
          <w:rFonts w:ascii="Times New Roman" w:hAnsi="Times New Roman" w:cs="Times New Roman"/>
          <w:i/>
          <w:lang w:val="en-GB"/>
          <w:rPrChange w:id="2389" w:author="mpb" w:date="2023-10-13T17:16:00Z">
            <w:rPr>
              <w:rFonts w:ascii="Times New Roman" w:hAnsi="Times New Roman" w:cs="Times New Roman"/>
              <w:i/>
              <w:sz w:val="20"/>
              <w:szCs w:val="20"/>
              <w:lang w:val="en-GB"/>
            </w:rPr>
          </w:rPrChange>
        </w:rPr>
        <w:t xml:space="preserve">A </w:t>
      </w:r>
      <w:del w:id="2390" w:author="mpb" w:date="2023-10-13T17:35:00Z">
        <w:r w:rsidRPr="008A2A21" w:rsidDel="00913EA5">
          <w:rPr>
            <w:rFonts w:ascii="Times New Roman" w:hAnsi="Times New Roman" w:cs="Times New Roman"/>
            <w:i/>
            <w:lang w:val="en-GB"/>
            <w:rPrChange w:id="2391" w:author="mpb" w:date="2023-10-13T17:16:00Z">
              <w:rPr>
                <w:rFonts w:ascii="Times New Roman" w:hAnsi="Times New Roman" w:cs="Times New Roman"/>
                <w:i/>
                <w:sz w:val="20"/>
                <w:szCs w:val="20"/>
                <w:lang w:val="en-GB"/>
              </w:rPr>
            </w:rPrChange>
          </w:rPr>
          <w:delText xml:space="preserve">companion </w:delText>
        </w:r>
      </w:del>
      <w:ins w:id="2392" w:author="mpb" w:date="2023-10-13T17:35:00Z">
        <w:r>
          <w:rPr>
            <w:rFonts w:ascii="Times New Roman" w:hAnsi="Times New Roman" w:cs="Times New Roman"/>
            <w:i/>
            <w:lang w:val="en-GB"/>
          </w:rPr>
          <w:t>C</w:t>
        </w:r>
        <w:r w:rsidRPr="008A2A21">
          <w:rPr>
            <w:rFonts w:ascii="Times New Roman" w:hAnsi="Times New Roman" w:cs="Times New Roman"/>
            <w:i/>
            <w:lang w:val="en-GB"/>
            <w:rPrChange w:id="2393" w:author="mpb" w:date="2023-10-13T17:16:00Z">
              <w:rPr>
                <w:rFonts w:ascii="Times New Roman" w:hAnsi="Times New Roman" w:cs="Times New Roman"/>
                <w:i/>
                <w:sz w:val="20"/>
                <w:szCs w:val="20"/>
                <w:lang w:val="en-GB"/>
              </w:rPr>
            </w:rPrChange>
          </w:rPr>
          <w:t xml:space="preserve">ompanion </w:t>
        </w:r>
      </w:ins>
      <w:r w:rsidRPr="008A2A21">
        <w:rPr>
          <w:rFonts w:ascii="Times New Roman" w:hAnsi="Times New Roman" w:cs="Times New Roman"/>
          <w:i/>
          <w:lang w:val="en-GB"/>
          <w:rPrChange w:id="2394" w:author="mpb" w:date="2023-10-13T17:16:00Z">
            <w:rPr>
              <w:rFonts w:ascii="Times New Roman" w:hAnsi="Times New Roman" w:cs="Times New Roman"/>
              <w:i/>
              <w:sz w:val="20"/>
              <w:szCs w:val="20"/>
              <w:lang w:val="en-GB"/>
            </w:rPr>
          </w:rPrChange>
        </w:rPr>
        <w:t xml:space="preserve">to </w:t>
      </w:r>
      <w:r w:rsidRPr="00913EA5">
        <w:rPr>
          <w:rFonts w:ascii="Times New Roman" w:hAnsi="Times New Roman" w:cs="Times New Roman"/>
          <w:i/>
          <w:lang w:val="en-GB"/>
        </w:rPr>
        <w:t>Global Environmental History</w:t>
      </w:r>
      <w:r w:rsidRPr="00913EA5">
        <w:rPr>
          <w:rFonts w:ascii="Times New Roman" w:hAnsi="Times New Roman" w:cs="Times New Roman"/>
          <w:lang w:val="en-GB"/>
        </w:rPr>
        <w:t xml:space="preserve"> </w:t>
      </w:r>
      <w:r w:rsidRPr="008A2A21">
        <w:rPr>
          <w:rFonts w:ascii="Times New Roman" w:hAnsi="Times New Roman" w:cs="Times New Roman"/>
          <w:lang w:val="en-GB"/>
          <w:rPrChange w:id="2395" w:author="mpb" w:date="2023-10-13T17:16:00Z">
            <w:rPr>
              <w:rFonts w:ascii="Times New Roman" w:hAnsi="Times New Roman" w:cs="Times New Roman"/>
              <w:sz w:val="20"/>
              <w:szCs w:val="20"/>
              <w:lang w:val="en-GB"/>
            </w:rPr>
          </w:rPrChange>
        </w:rPr>
        <w:t xml:space="preserve">(Oxford: Wiley-Blackwell, 2012); </w:t>
      </w:r>
      <w:proofErr w:type="spellStart"/>
      <w:r w:rsidRPr="008A2A21">
        <w:rPr>
          <w:rFonts w:ascii="Times New Roman" w:hAnsi="Times New Roman" w:cs="Times New Roman"/>
          <w:lang w:val="en-GB"/>
          <w:rPrChange w:id="2396" w:author="mpb" w:date="2023-10-13T17:16:00Z">
            <w:rPr>
              <w:rFonts w:ascii="Times New Roman" w:hAnsi="Times New Roman" w:cs="Times New Roman"/>
              <w:sz w:val="20"/>
              <w:szCs w:val="20"/>
              <w:lang w:val="en-GB"/>
            </w:rPr>
          </w:rPrChange>
        </w:rPr>
        <w:t>Maohong</w:t>
      </w:r>
      <w:proofErr w:type="spellEnd"/>
      <w:r w:rsidRPr="008A2A21">
        <w:rPr>
          <w:rFonts w:ascii="Times New Roman" w:hAnsi="Times New Roman" w:cs="Times New Roman"/>
          <w:lang w:val="en-GB"/>
          <w:rPrChange w:id="2397" w:author="mpb" w:date="2023-10-13T17:16:00Z">
            <w:rPr>
              <w:rFonts w:ascii="Times New Roman" w:hAnsi="Times New Roman" w:cs="Times New Roman"/>
              <w:sz w:val="20"/>
              <w:szCs w:val="20"/>
              <w:lang w:val="en-GB"/>
            </w:rPr>
          </w:rPrChange>
        </w:rPr>
        <w:t xml:space="preserve"> </w:t>
      </w:r>
      <w:proofErr w:type="spellStart"/>
      <w:r w:rsidRPr="008A2A21">
        <w:rPr>
          <w:rFonts w:ascii="Times New Roman" w:hAnsi="Times New Roman" w:cs="Times New Roman"/>
          <w:lang w:val="en-GB"/>
          <w:rPrChange w:id="2398" w:author="mpb" w:date="2023-10-13T17:16:00Z">
            <w:rPr>
              <w:rFonts w:ascii="Times New Roman" w:hAnsi="Times New Roman" w:cs="Times New Roman"/>
              <w:sz w:val="20"/>
              <w:szCs w:val="20"/>
              <w:lang w:val="en-GB"/>
            </w:rPr>
          </w:rPrChange>
        </w:rPr>
        <w:t>Bao</w:t>
      </w:r>
      <w:proofErr w:type="spellEnd"/>
      <w:r w:rsidRPr="008A2A21">
        <w:rPr>
          <w:rFonts w:ascii="Times New Roman" w:hAnsi="Times New Roman" w:cs="Times New Roman"/>
          <w:lang w:val="en-GB"/>
          <w:rPrChange w:id="2399" w:author="mpb" w:date="2023-10-13T17:16:00Z">
            <w:rPr>
              <w:rFonts w:ascii="Times New Roman" w:hAnsi="Times New Roman" w:cs="Times New Roman"/>
              <w:sz w:val="20"/>
              <w:szCs w:val="20"/>
              <w:lang w:val="en-GB"/>
            </w:rPr>
          </w:rPrChange>
        </w:rPr>
        <w:t xml:space="preserve">, “Environmental History and </w:t>
      </w:r>
      <w:r w:rsidRPr="00814126">
        <w:rPr>
          <w:rFonts w:ascii="Times New Roman" w:hAnsi="Times New Roman" w:cs="Times New Roman"/>
          <w:lang w:val="en-GB"/>
        </w:rPr>
        <w:t>World History</w:t>
      </w:r>
      <w:del w:id="2400" w:author="mac_pro" w:date="2023-10-13T00:25:00Z">
        <w:r w:rsidRPr="008A2A21" w:rsidDel="006944D3">
          <w:rPr>
            <w:rFonts w:ascii="Times New Roman" w:hAnsi="Times New Roman" w:cs="Times New Roman"/>
            <w:lang w:val="en-GB"/>
            <w:rPrChange w:id="2401" w:author="mpb" w:date="2023-10-13T17:16:00Z">
              <w:rPr>
                <w:rFonts w:ascii="Times New Roman" w:hAnsi="Times New Roman" w:cs="Times New Roman"/>
                <w:sz w:val="20"/>
                <w:szCs w:val="20"/>
                <w:lang w:val="en-GB"/>
              </w:rPr>
            </w:rPrChange>
          </w:rPr>
          <w:delText>,”</w:delText>
        </w:r>
      </w:del>
      <w:ins w:id="2402" w:author="mac_pro" w:date="2023-10-13T00:25:00Z">
        <w:r w:rsidRPr="008A2A21">
          <w:rPr>
            <w:rFonts w:ascii="Times New Roman" w:hAnsi="Times New Roman" w:cs="Times New Roman"/>
            <w:lang w:val="en-GB"/>
            <w:rPrChange w:id="2403" w:author="mpb" w:date="2023-10-13T17:16:00Z">
              <w:rPr>
                <w:rFonts w:ascii="Times New Roman" w:hAnsi="Times New Roman" w:cs="Times New Roman"/>
                <w:sz w:val="20"/>
                <w:szCs w:val="20"/>
                <w:lang w:val="en-GB"/>
              </w:rPr>
            </w:rPrChange>
          </w:rPr>
          <w:t>”,</w:t>
        </w:r>
      </w:ins>
      <w:r w:rsidRPr="008A2A21">
        <w:rPr>
          <w:rFonts w:ascii="Times New Roman" w:hAnsi="Times New Roman" w:cs="Times New Roman"/>
          <w:lang w:val="en-GB"/>
          <w:rPrChange w:id="2404" w:author="mpb" w:date="2023-10-13T17:16:00Z">
            <w:rPr>
              <w:rFonts w:ascii="Times New Roman" w:hAnsi="Times New Roman" w:cs="Times New Roman"/>
              <w:sz w:val="20"/>
              <w:szCs w:val="20"/>
              <w:lang w:val="en-GB"/>
            </w:rPr>
          </w:rPrChange>
        </w:rPr>
        <w:t xml:space="preserve"> </w:t>
      </w:r>
      <w:del w:id="2405" w:author="mpb" w:date="2023-10-13T17:36:00Z">
        <w:r w:rsidRPr="008A2A21" w:rsidDel="00814126">
          <w:rPr>
            <w:rFonts w:ascii="Times New Roman" w:hAnsi="Times New Roman" w:cs="Times New Roman"/>
            <w:i/>
            <w:lang w:val="en-GB"/>
            <w:rPrChange w:id="2406" w:author="mpb" w:date="2023-10-13T17:16:00Z">
              <w:rPr>
                <w:rFonts w:ascii="Times New Roman" w:hAnsi="Times New Roman" w:cs="Times New Roman"/>
                <w:i/>
                <w:sz w:val="20"/>
                <w:szCs w:val="20"/>
                <w:lang w:val="en-GB"/>
              </w:rPr>
            </w:rPrChange>
          </w:rPr>
          <w:delText xml:space="preserve">The </w:delText>
        </w:r>
      </w:del>
      <w:r w:rsidRPr="008A2A21">
        <w:rPr>
          <w:rFonts w:ascii="Times New Roman" w:hAnsi="Times New Roman" w:cs="Times New Roman"/>
          <w:i/>
          <w:lang w:val="en-GB"/>
          <w:rPrChange w:id="2407" w:author="mpb" w:date="2023-10-13T17:16:00Z">
            <w:rPr>
              <w:rFonts w:ascii="Times New Roman" w:hAnsi="Times New Roman" w:cs="Times New Roman"/>
              <w:i/>
              <w:sz w:val="20"/>
              <w:szCs w:val="20"/>
              <w:lang w:val="en-GB"/>
            </w:rPr>
          </w:rPrChange>
        </w:rPr>
        <w:t>Journal of Regional History</w:t>
      </w:r>
      <w:r w:rsidRPr="008A2A21">
        <w:rPr>
          <w:rFonts w:ascii="Times New Roman" w:hAnsi="Times New Roman" w:cs="Times New Roman"/>
          <w:lang w:val="en-GB"/>
          <w:rPrChange w:id="2408" w:author="mpb" w:date="2023-10-13T17:16:00Z">
            <w:rPr>
              <w:rFonts w:ascii="Times New Roman" w:hAnsi="Times New Roman" w:cs="Times New Roman"/>
              <w:sz w:val="20"/>
              <w:szCs w:val="20"/>
              <w:lang w:val="en-GB"/>
            </w:rPr>
          </w:rPrChange>
        </w:rPr>
        <w:t xml:space="preserve"> 2, no. 1 (2018), 6–17.</w:t>
      </w:r>
    </w:p>
  </w:footnote>
  <w:footnote w:id="40">
    <w:p w14:paraId="1784CA38" w14:textId="6D3A2162" w:rsidR="001569C8" w:rsidRPr="008A2A21" w:rsidRDefault="001569C8">
      <w:pPr>
        <w:pStyle w:val="NoSpacing"/>
        <w:ind w:left="708" w:hanging="708"/>
        <w:jc w:val="both"/>
        <w:rPr>
          <w:rFonts w:ascii="Times New Roman" w:hAnsi="Times New Roman" w:cs="Times New Roman"/>
          <w:lang w:val="en-GB"/>
          <w:rPrChange w:id="2409" w:author="mpb" w:date="2023-10-13T17:16:00Z">
            <w:rPr>
              <w:rFonts w:ascii="Times New Roman" w:hAnsi="Times New Roman" w:cs="Times New Roman"/>
              <w:sz w:val="20"/>
              <w:szCs w:val="20"/>
              <w:lang w:val="en-GB"/>
            </w:rPr>
          </w:rPrChange>
        </w:rPr>
        <w:pPrChange w:id="2410" w:author="mac_pro" w:date="2023-10-12T23:54:00Z">
          <w:pPr>
            <w:pStyle w:val="NoSpacing"/>
            <w:jc w:val="both"/>
          </w:pPr>
        </w:pPrChange>
      </w:pPr>
      <w:r w:rsidRPr="008A2A21">
        <w:rPr>
          <w:rStyle w:val="FootnoteReference"/>
          <w:rFonts w:ascii="Times New Roman" w:hAnsi="Times New Roman" w:cs="Times New Roman"/>
          <w:vertAlign w:val="baseline"/>
          <w:lang w:val="en-GB"/>
          <w:rPrChange w:id="2411" w:author="mpb" w:date="2023-10-13T17:16:00Z">
            <w:rPr>
              <w:rStyle w:val="FootnoteReference"/>
              <w:rFonts w:ascii="Times New Roman" w:hAnsi="Times New Roman" w:cs="Times New Roman"/>
              <w:sz w:val="20"/>
              <w:szCs w:val="20"/>
              <w:lang w:val="en-GB"/>
            </w:rPr>
          </w:rPrChange>
        </w:rPr>
        <w:footnoteRef/>
      </w:r>
      <w:ins w:id="2412" w:author="mac_pro" w:date="2023-10-13T00:20:00Z">
        <w:r w:rsidRPr="008A2A21">
          <w:rPr>
            <w:rFonts w:ascii="Times New Roman" w:hAnsi="Times New Roman" w:cs="Times New Roman"/>
            <w:lang w:val="en-GB"/>
            <w:rPrChange w:id="2413" w:author="mpb" w:date="2023-10-13T17:16:00Z">
              <w:rPr>
                <w:rFonts w:ascii="Times New Roman" w:hAnsi="Times New Roman" w:cs="Times New Roman"/>
                <w:sz w:val="20"/>
                <w:szCs w:val="20"/>
                <w:lang w:val="en-GB"/>
              </w:rPr>
            </w:rPrChange>
          </w:rPr>
          <w:tab/>
        </w:r>
      </w:ins>
      <w:del w:id="2414" w:author="mac_pro" w:date="2023-10-13T00:20:00Z">
        <w:r w:rsidRPr="008A2A21" w:rsidDel="004D6749">
          <w:rPr>
            <w:rFonts w:ascii="Times New Roman" w:hAnsi="Times New Roman" w:cs="Times New Roman"/>
            <w:lang w:val="en-GB"/>
            <w:rPrChange w:id="2415" w:author="mpb" w:date="2023-10-13T17:16:00Z">
              <w:rPr>
                <w:rFonts w:ascii="Times New Roman" w:hAnsi="Times New Roman" w:cs="Times New Roman"/>
                <w:sz w:val="20"/>
                <w:szCs w:val="20"/>
                <w:lang w:val="en-GB"/>
              </w:rPr>
            </w:rPrChange>
          </w:rPr>
          <w:delText xml:space="preserve"> </w:delText>
        </w:r>
      </w:del>
      <w:r w:rsidRPr="008A2A21">
        <w:rPr>
          <w:rFonts w:ascii="Times New Roman" w:hAnsi="Times New Roman" w:cs="Times New Roman"/>
          <w:lang w:val="en-GB"/>
          <w:rPrChange w:id="2416" w:author="mpb" w:date="2023-10-13T17:16:00Z">
            <w:rPr>
              <w:rFonts w:ascii="Times New Roman" w:hAnsi="Times New Roman" w:cs="Times New Roman"/>
              <w:sz w:val="20"/>
              <w:szCs w:val="20"/>
              <w:lang w:val="en-GB"/>
            </w:rPr>
          </w:rPrChange>
        </w:rPr>
        <w:t xml:space="preserve">Olaf Uwe Janzen, </w:t>
      </w:r>
      <w:r w:rsidRPr="008A2A21">
        <w:rPr>
          <w:rFonts w:ascii="Times New Roman" w:hAnsi="Times New Roman" w:cs="Times New Roman"/>
          <w:i/>
          <w:lang w:val="en-GB"/>
          <w:rPrChange w:id="2417" w:author="mpb" w:date="2023-10-13T17:16:00Z">
            <w:rPr>
              <w:rFonts w:ascii="Times New Roman" w:hAnsi="Times New Roman" w:cs="Times New Roman"/>
              <w:i/>
              <w:sz w:val="20"/>
              <w:szCs w:val="20"/>
              <w:lang w:val="en-GB"/>
            </w:rPr>
          </w:rPrChange>
        </w:rPr>
        <w:t>Merchant Organization and Maritime Trade in the North Atlantic: 1660–1815</w:t>
      </w:r>
      <w:r w:rsidRPr="008A2A21">
        <w:rPr>
          <w:rFonts w:ascii="Times New Roman" w:hAnsi="Times New Roman" w:cs="Times New Roman"/>
          <w:lang w:val="en-GB"/>
          <w:rPrChange w:id="2418" w:author="mpb" w:date="2023-10-13T17:16:00Z">
            <w:rPr>
              <w:rFonts w:ascii="Times New Roman" w:hAnsi="Times New Roman" w:cs="Times New Roman"/>
              <w:sz w:val="20"/>
              <w:szCs w:val="20"/>
              <w:lang w:val="en-GB"/>
            </w:rPr>
          </w:rPrChange>
        </w:rPr>
        <w:t xml:space="preserve"> (Newfoundland-St</w:t>
      </w:r>
      <w:del w:id="2419" w:author="mpb" w:date="2023-10-13T16:49:00Z">
        <w:r w:rsidRPr="008A2A21" w:rsidDel="000B70F1">
          <w:rPr>
            <w:rFonts w:ascii="Times New Roman" w:hAnsi="Times New Roman" w:cs="Times New Roman"/>
            <w:lang w:val="en-GB"/>
            <w:rPrChange w:id="2420" w:author="mpb" w:date="2023-10-13T17:16:00Z">
              <w:rPr>
                <w:rFonts w:ascii="Times New Roman" w:hAnsi="Times New Roman" w:cs="Times New Roman"/>
                <w:sz w:val="20"/>
                <w:szCs w:val="20"/>
                <w:lang w:val="en-GB"/>
              </w:rPr>
            </w:rPrChange>
          </w:rPr>
          <w:delText>.</w:delText>
        </w:r>
      </w:del>
      <w:r w:rsidRPr="008A2A21">
        <w:rPr>
          <w:rFonts w:ascii="Times New Roman" w:hAnsi="Times New Roman" w:cs="Times New Roman"/>
          <w:lang w:val="en-GB"/>
          <w:rPrChange w:id="2421" w:author="mpb" w:date="2023-10-13T17:16:00Z">
            <w:rPr>
              <w:rFonts w:ascii="Times New Roman" w:hAnsi="Times New Roman" w:cs="Times New Roman"/>
              <w:sz w:val="20"/>
              <w:szCs w:val="20"/>
              <w:lang w:val="en-GB"/>
            </w:rPr>
          </w:rPrChange>
        </w:rPr>
        <w:t xml:space="preserve"> John: Liverpool University Press, 1998); Jan </w:t>
      </w:r>
      <w:proofErr w:type="spellStart"/>
      <w:r w:rsidRPr="008A2A21">
        <w:rPr>
          <w:rFonts w:ascii="Times New Roman" w:hAnsi="Times New Roman" w:cs="Times New Roman"/>
          <w:lang w:val="en-GB"/>
          <w:rPrChange w:id="2422" w:author="mpb" w:date="2023-10-13T17:16:00Z">
            <w:rPr>
              <w:rFonts w:ascii="Times New Roman" w:hAnsi="Times New Roman" w:cs="Times New Roman"/>
              <w:sz w:val="20"/>
              <w:szCs w:val="20"/>
              <w:lang w:val="en-GB"/>
            </w:rPr>
          </w:rPrChange>
        </w:rPr>
        <w:t>Glete</w:t>
      </w:r>
      <w:proofErr w:type="spellEnd"/>
      <w:r w:rsidRPr="008A2A21">
        <w:rPr>
          <w:rFonts w:ascii="Times New Roman" w:hAnsi="Times New Roman" w:cs="Times New Roman"/>
          <w:lang w:val="en-GB"/>
          <w:rPrChange w:id="2423" w:author="mpb" w:date="2023-10-13T17:16:00Z">
            <w:rPr>
              <w:rFonts w:ascii="Times New Roman" w:hAnsi="Times New Roman" w:cs="Times New Roman"/>
              <w:sz w:val="20"/>
              <w:szCs w:val="20"/>
              <w:lang w:val="en-GB"/>
            </w:rPr>
          </w:rPrChange>
        </w:rPr>
        <w:t xml:space="preserve">, </w:t>
      </w:r>
      <w:r w:rsidRPr="008A2A21">
        <w:rPr>
          <w:rFonts w:ascii="Times New Roman" w:hAnsi="Times New Roman" w:cs="Times New Roman"/>
          <w:i/>
          <w:lang w:val="en-GB"/>
          <w:rPrChange w:id="2424" w:author="mpb" w:date="2023-10-13T17:16:00Z">
            <w:rPr>
              <w:rFonts w:ascii="Times New Roman" w:hAnsi="Times New Roman" w:cs="Times New Roman"/>
              <w:i/>
              <w:sz w:val="20"/>
              <w:szCs w:val="20"/>
              <w:lang w:val="en-GB"/>
            </w:rPr>
          </w:rPrChange>
        </w:rPr>
        <w:t>Warfare at Sea, 1500–1650: Maritime Conflicts and the Transformation of Europe</w:t>
      </w:r>
      <w:r w:rsidRPr="008A2A21">
        <w:rPr>
          <w:rFonts w:ascii="Times New Roman" w:hAnsi="Times New Roman" w:cs="Times New Roman"/>
          <w:lang w:val="en-GB"/>
          <w:rPrChange w:id="2425" w:author="mpb" w:date="2023-10-13T17:16:00Z">
            <w:rPr>
              <w:rFonts w:ascii="Times New Roman" w:hAnsi="Times New Roman" w:cs="Times New Roman"/>
              <w:sz w:val="20"/>
              <w:szCs w:val="20"/>
              <w:lang w:val="en-GB"/>
            </w:rPr>
          </w:rPrChange>
        </w:rPr>
        <w:t xml:space="preserve"> (London: Routledge, 1999); Richard Harding, </w:t>
      </w:r>
      <w:proofErr w:type="spellStart"/>
      <w:r w:rsidRPr="008A2A21">
        <w:rPr>
          <w:rFonts w:ascii="Times New Roman" w:hAnsi="Times New Roman" w:cs="Times New Roman"/>
          <w:i/>
          <w:lang w:val="en-GB"/>
          <w:rPrChange w:id="2426" w:author="mpb" w:date="2023-10-13T17:16:00Z">
            <w:rPr>
              <w:rFonts w:ascii="Times New Roman" w:hAnsi="Times New Roman" w:cs="Times New Roman"/>
              <w:i/>
              <w:sz w:val="20"/>
              <w:szCs w:val="20"/>
              <w:lang w:val="en-GB"/>
            </w:rPr>
          </w:rPrChange>
        </w:rPr>
        <w:t>Seapower</w:t>
      </w:r>
      <w:proofErr w:type="spellEnd"/>
      <w:r w:rsidRPr="008A2A21">
        <w:rPr>
          <w:rFonts w:ascii="Times New Roman" w:hAnsi="Times New Roman" w:cs="Times New Roman"/>
          <w:i/>
          <w:lang w:val="en-GB"/>
          <w:rPrChange w:id="2427" w:author="mpb" w:date="2023-10-13T17:16:00Z">
            <w:rPr>
              <w:rFonts w:ascii="Times New Roman" w:hAnsi="Times New Roman" w:cs="Times New Roman"/>
              <w:i/>
              <w:sz w:val="20"/>
              <w:szCs w:val="20"/>
              <w:lang w:val="en-GB"/>
            </w:rPr>
          </w:rPrChange>
        </w:rPr>
        <w:t xml:space="preserve"> and Naval Warfare, 1650–1830</w:t>
      </w:r>
      <w:r w:rsidRPr="008A2A21">
        <w:rPr>
          <w:rFonts w:ascii="Times New Roman" w:hAnsi="Times New Roman" w:cs="Times New Roman"/>
          <w:lang w:val="en-GB"/>
          <w:rPrChange w:id="2428" w:author="mpb" w:date="2023-10-13T17:16:00Z">
            <w:rPr>
              <w:rFonts w:ascii="Times New Roman" w:hAnsi="Times New Roman" w:cs="Times New Roman"/>
              <w:sz w:val="20"/>
              <w:szCs w:val="20"/>
              <w:lang w:val="en-GB"/>
            </w:rPr>
          </w:rPrChange>
        </w:rPr>
        <w:t xml:space="preserve"> (London: Routledge, 1999); Carlos Martínez Shaw, “La </w:t>
      </w:r>
      <w:proofErr w:type="spellStart"/>
      <w:r w:rsidRPr="008A2A21">
        <w:rPr>
          <w:rFonts w:ascii="Times New Roman" w:hAnsi="Times New Roman" w:cs="Times New Roman"/>
          <w:lang w:val="en-GB"/>
          <w:rPrChange w:id="2429" w:author="mpb" w:date="2023-10-13T17:16:00Z">
            <w:rPr>
              <w:rFonts w:ascii="Times New Roman" w:hAnsi="Times New Roman" w:cs="Times New Roman"/>
              <w:sz w:val="20"/>
              <w:szCs w:val="20"/>
              <w:lang w:val="en-GB"/>
            </w:rPr>
          </w:rPrChange>
        </w:rPr>
        <w:t>historia</w:t>
      </w:r>
      <w:proofErr w:type="spellEnd"/>
      <w:r w:rsidRPr="008A2A21">
        <w:rPr>
          <w:rFonts w:ascii="Times New Roman" w:hAnsi="Times New Roman" w:cs="Times New Roman"/>
          <w:lang w:val="en-GB"/>
          <w:rPrChange w:id="2430" w:author="mpb" w:date="2023-10-13T17:16:00Z">
            <w:rPr>
              <w:rFonts w:ascii="Times New Roman" w:hAnsi="Times New Roman" w:cs="Times New Roman"/>
              <w:sz w:val="20"/>
              <w:szCs w:val="20"/>
              <w:lang w:val="en-GB"/>
            </w:rPr>
          </w:rPrChange>
        </w:rPr>
        <w:t xml:space="preserve"> </w:t>
      </w:r>
      <w:proofErr w:type="spellStart"/>
      <w:r w:rsidRPr="008A2A21">
        <w:rPr>
          <w:rFonts w:ascii="Times New Roman" w:hAnsi="Times New Roman" w:cs="Times New Roman"/>
          <w:lang w:val="en-GB"/>
          <w:rPrChange w:id="2431" w:author="mpb" w:date="2023-10-13T17:16:00Z">
            <w:rPr>
              <w:rFonts w:ascii="Times New Roman" w:hAnsi="Times New Roman" w:cs="Times New Roman"/>
              <w:sz w:val="20"/>
              <w:szCs w:val="20"/>
              <w:lang w:val="en-GB"/>
            </w:rPr>
          </w:rPrChange>
        </w:rPr>
        <w:t>marítima</w:t>
      </w:r>
      <w:proofErr w:type="spellEnd"/>
      <w:r w:rsidRPr="008A2A21">
        <w:rPr>
          <w:rFonts w:ascii="Times New Roman" w:hAnsi="Times New Roman" w:cs="Times New Roman"/>
          <w:lang w:val="en-GB"/>
          <w:rPrChange w:id="2432" w:author="mpb" w:date="2023-10-13T17:16:00Z">
            <w:rPr>
              <w:rFonts w:ascii="Times New Roman" w:hAnsi="Times New Roman" w:cs="Times New Roman"/>
              <w:sz w:val="20"/>
              <w:szCs w:val="20"/>
              <w:lang w:val="en-GB"/>
            </w:rPr>
          </w:rPrChange>
        </w:rPr>
        <w:t xml:space="preserve"> de </w:t>
      </w:r>
      <w:proofErr w:type="spellStart"/>
      <w:r w:rsidRPr="008A2A21">
        <w:rPr>
          <w:rFonts w:ascii="Times New Roman" w:hAnsi="Times New Roman" w:cs="Times New Roman"/>
          <w:lang w:val="en-GB"/>
          <w:rPrChange w:id="2433" w:author="mpb" w:date="2023-10-13T17:16:00Z">
            <w:rPr>
              <w:rFonts w:ascii="Times New Roman" w:hAnsi="Times New Roman" w:cs="Times New Roman"/>
              <w:sz w:val="20"/>
              <w:szCs w:val="20"/>
              <w:lang w:val="en-GB"/>
            </w:rPr>
          </w:rPrChange>
        </w:rPr>
        <w:t>los</w:t>
      </w:r>
      <w:proofErr w:type="spellEnd"/>
      <w:r w:rsidRPr="008A2A21">
        <w:rPr>
          <w:rFonts w:ascii="Times New Roman" w:hAnsi="Times New Roman" w:cs="Times New Roman"/>
          <w:lang w:val="en-GB"/>
          <w:rPrChange w:id="2434" w:author="mpb" w:date="2023-10-13T17:16:00Z">
            <w:rPr>
              <w:rFonts w:ascii="Times New Roman" w:hAnsi="Times New Roman" w:cs="Times New Roman"/>
              <w:sz w:val="20"/>
              <w:szCs w:val="20"/>
              <w:lang w:val="en-GB"/>
            </w:rPr>
          </w:rPrChange>
        </w:rPr>
        <w:t xml:space="preserve"> </w:t>
      </w:r>
      <w:proofErr w:type="spellStart"/>
      <w:r w:rsidRPr="008A2A21">
        <w:rPr>
          <w:rFonts w:ascii="Times New Roman" w:hAnsi="Times New Roman" w:cs="Times New Roman"/>
          <w:lang w:val="en-GB"/>
          <w:rPrChange w:id="2435" w:author="mpb" w:date="2023-10-13T17:16:00Z">
            <w:rPr>
              <w:rFonts w:ascii="Times New Roman" w:hAnsi="Times New Roman" w:cs="Times New Roman"/>
              <w:sz w:val="20"/>
              <w:szCs w:val="20"/>
              <w:lang w:val="en-GB"/>
            </w:rPr>
          </w:rPrChange>
        </w:rPr>
        <w:t>tiempos</w:t>
      </w:r>
      <w:proofErr w:type="spellEnd"/>
      <w:r w:rsidRPr="008A2A21">
        <w:rPr>
          <w:rFonts w:ascii="Times New Roman" w:hAnsi="Times New Roman" w:cs="Times New Roman"/>
          <w:lang w:val="en-GB"/>
          <w:rPrChange w:id="2436" w:author="mpb" w:date="2023-10-13T17:16:00Z">
            <w:rPr>
              <w:rFonts w:ascii="Times New Roman" w:hAnsi="Times New Roman" w:cs="Times New Roman"/>
              <w:sz w:val="20"/>
              <w:szCs w:val="20"/>
              <w:lang w:val="en-GB"/>
            </w:rPr>
          </w:rPrChange>
        </w:rPr>
        <w:t xml:space="preserve"> </w:t>
      </w:r>
      <w:proofErr w:type="spellStart"/>
      <w:r w:rsidRPr="008A2A21">
        <w:rPr>
          <w:rFonts w:ascii="Times New Roman" w:hAnsi="Times New Roman" w:cs="Times New Roman"/>
          <w:lang w:val="en-GB"/>
          <w:rPrChange w:id="2437" w:author="mpb" w:date="2023-10-13T17:16:00Z">
            <w:rPr>
              <w:rFonts w:ascii="Times New Roman" w:hAnsi="Times New Roman" w:cs="Times New Roman"/>
              <w:sz w:val="20"/>
              <w:szCs w:val="20"/>
              <w:lang w:val="en-GB"/>
            </w:rPr>
          </w:rPrChange>
        </w:rPr>
        <w:t>modernos</w:t>
      </w:r>
      <w:proofErr w:type="spellEnd"/>
      <w:r w:rsidRPr="008A2A21">
        <w:rPr>
          <w:rFonts w:ascii="Times New Roman" w:hAnsi="Times New Roman" w:cs="Times New Roman"/>
          <w:lang w:val="en-GB"/>
          <w:rPrChange w:id="2438" w:author="mpb" w:date="2023-10-13T17:16:00Z">
            <w:rPr>
              <w:rFonts w:ascii="Times New Roman" w:hAnsi="Times New Roman" w:cs="Times New Roman"/>
              <w:sz w:val="20"/>
              <w:szCs w:val="20"/>
              <w:lang w:val="en-GB"/>
            </w:rPr>
          </w:rPrChange>
        </w:rPr>
        <w:t xml:space="preserve">. Una </w:t>
      </w:r>
      <w:proofErr w:type="spellStart"/>
      <w:r w:rsidRPr="008A2A21">
        <w:rPr>
          <w:rFonts w:ascii="Times New Roman" w:hAnsi="Times New Roman" w:cs="Times New Roman"/>
          <w:lang w:val="en-GB"/>
          <w:rPrChange w:id="2439" w:author="mpb" w:date="2023-10-13T17:16:00Z">
            <w:rPr>
              <w:rFonts w:ascii="Times New Roman" w:hAnsi="Times New Roman" w:cs="Times New Roman"/>
              <w:sz w:val="20"/>
              <w:szCs w:val="20"/>
              <w:lang w:val="en-GB"/>
            </w:rPr>
          </w:rPrChange>
        </w:rPr>
        <w:t>historia</w:t>
      </w:r>
      <w:proofErr w:type="spellEnd"/>
      <w:r w:rsidRPr="008A2A21">
        <w:rPr>
          <w:rFonts w:ascii="Times New Roman" w:hAnsi="Times New Roman" w:cs="Times New Roman"/>
          <w:lang w:val="en-GB"/>
          <w:rPrChange w:id="2440" w:author="mpb" w:date="2023-10-13T17:16:00Z">
            <w:rPr>
              <w:rFonts w:ascii="Times New Roman" w:hAnsi="Times New Roman" w:cs="Times New Roman"/>
              <w:sz w:val="20"/>
              <w:szCs w:val="20"/>
              <w:lang w:val="en-GB"/>
            </w:rPr>
          </w:rPrChange>
        </w:rPr>
        <w:t xml:space="preserve"> total del mar y sus </w:t>
      </w:r>
      <w:proofErr w:type="spellStart"/>
      <w:r w:rsidRPr="008A2A21">
        <w:rPr>
          <w:rFonts w:ascii="Times New Roman" w:hAnsi="Times New Roman" w:cs="Times New Roman"/>
          <w:lang w:val="en-GB"/>
          <w:rPrChange w:id="2441" w:author="mpb" w:date="2023-10-13T17:16:00Z">
            <w:rPr>
              <w:rFonts w:ascii="Times New Roman" w:hAnsi="Times New Roman" w:cs="Times New Roman"/>
              <w:sz w:val="20"/>
              <w:szCs w:val="20"/>
              <w:lang w:val="en-GB"/>
            </w:rPr>
          </w:rPrChange>
        </w:rPr>
        <w:t>orillas</w:t>
      </w:r>
      <w:proofErr w:type="spellEnd"/>
      <w:del w:id="2442" w:author="mac_pro" w:date="2023-10-13T00:25:00Z">
        <w:r w:rsidRPr="008A2A21" w:rsidDel="006944D3">
          <w:rPr>
            <w:rFonts w:ascii="Times New Roman" w:hAnsi="Times New Roman" w:cs="Times New Roman"/>
            <w:lang w:val="en-GB"/>
            <w:rPrChange w:id="2443" w:author="mpb" w:date="2023-10-13T17:16:00Z">
              <w:rPr>
                <w:rFonts w:ascii="Times New Roman" w:hAnsi="Times New Roman" w:cs="Times New Roman"/>
                <w:sz w:val="20"/>
                <w:szCs w:val="20"/>
                <w:lang w:val="en-GB"/>
              </w:rPr>
            </w:rPrChange>
          </w:rPr>
          <w:delText>,”</w:delText>
        </w:r>
      </w:del>
      <w:ins w:id="2444" w:author="mac_pro" w:date="2023-10-13T00:25:00Z">
        <w:r w:rsidRPr="008A2A21">
          <w:rPr>
            <w:rFonts w:ascii="Times New Roman" w:hAnsi="Times New Roman" w:cs="Times New Roman"/>
            <w:lang w:val="en-GB"/>
            <w:rPrChange w:id="2445" w:author="mpb" w:date="2023-10-13T17:16:00Z">
              <w:rPr>
                <w:rFonts w:ascii="Times New Roman" w:hAnsi="Times New Roman" w:cs="Times New Roman"/>
                <w:sz w:val="20"/>
                <w:szCs w:val="20"/>
                <w:lang w:val="en-GB"/>
              </w:rPr>
            </w:rPrChange>
          </w:rPr>
          <w:t>”,</w:t>
        </w:r>
      </w:ins>
      <w:r w:rsidRPr="008A2A21">
        <w:rPr>
          <w:rFonts w:ascii="Times New Roman" w:hAnsi="Times New Roman" w:cs="Times New Roman"/>
          <w:lang w:val="en-GB"/>
          <w:rPrChange w:id="2446" w:author="mpb" w:date="2023-10-13T17:16:00Z">
            <w:rPr>
              <w:rFonts w:ascii="Times New Roman" w:hAnsi="Times New Roman" w:cs="Times New Roman"/>
              <w:sz w:val="20"/>
              <w:szCs w:val="20"/>
              <w:lang w:val="en-GB"/>
            </w:rPr>
          </w:rPrChange>
        </w:rPr>
        <w:t xml:space="preserve"> </w:t>
      </w:r>
      <w:proofErr w:type="spellStart"/>
      <w:r w:rsidRPr="008C3CBF">
        <w:rPr>
          <w:rFonts w:ascii="Times New Roman" w:hAnsi="Times New Roman" w:cs="Times New Roman"/>
          <w:i/>
          <w:iCs/>
          <w:lang w:val="en-GB"/>
          <w:rPrChange w:id="2447" w:author="mpb" w:date="2023-10-13T17:37:00Z">
            <w:rPr>
              <w:rFonts w:ascii="Times New Roman" w:hAnsi="Times New Roman" w:cs="Times New Roman"/>
              <w:sz w:val="20"/>
              <w:szCs w:val="20"/>
              <w:lang w:val="en-GB"/>
            </w:rPr>
          </w:rPrChange>
        </w:rPr>
        <w:t>D</w:t>
      </w:r>
      <w:r w:rsidRPr="008A2A21">
        <w:rPr>
          <w:rFonts w:ascii="Times New Roman" w:hAnsi="Times New Roman" w:cs="Times New Roman"/>
          <w:i/>
          <w:lang w:val="en-GB"/>
          <w:rPrChange w:id="2448" w:author="mpb" w:date="2023-10-13T17:16:00Z">
            <w:rPr>
              <w:rFonts w:ascii="Times New Roman" w:hAnsi="Times New Roman" w:cs="Times New Roman"/>
              <w:i/>
              <w:sz w:val="20"/>
              <w:szCs w:val="20"/>
              <w:lang w:val="en-GB"/>
            </w:rPr>
          </w:rPrChange>
        </w:rPr>
        <w:t>rassana</w:t>
      </w:r>
      <w:proofErr w:type="spellEnd"/>
      <w:r w:rsidRPr="008A2A21">
        <w:rPr>
          <w:rFonts w:ascii="Times New Roman" w:hAnsi="Times New Roman" w:cs="Times New Roman"/>
          <w:lang w:val="en-GB"/>
          <w:rPrChange w:id="2449" w:author="mpb" w:date="2023-10-13T17:16:00Z">
            <w:rPr>
              <w:rFonts w:ascii="Times New Roman" w:hAnsi="Times New Roman" w:cs="Times New Roman"/>
              <w:sz w:val="20"/>
              <w:szCs w:val="20"/>
              <w:lang w:val="en-GB"/>
            </w:rPr>
          </w:rPrChange>
        </w:rPr>
        <w:t xml:space="preserve"> 22 (2014), 36–64.</w:t>
      </w:r>
    </w:p>
  </w:footnote>
  <w:footnote w:id="41">
    <w:p w14:paraId="5C4E78C5" w14:textId="6334D3DB" w:rsidR="001569C8" w:rsidRPr="008A2A21" w:rsidRDefault="001569C8">
      <w:pPr>
        <w:pStyle w:val="NoSpacing"/>
        <w:ind w:left="708" w:hanging="708"/>
        <w:jc w:val="both"/>
        <w:rPr>
          <w:rFonts w:ascii="Times New Roman" w:hAnsi="Times New Roman" w:cs="Times New Roman"/>
          <w:lang w:val="en-GB"/>
          <w:rPrChange w:id="2450" w:author="mpb" w:date="2023-10-13T17:16:00Z">
            <w:rPr>
              <w:rFonts w:ascii="Times New Roman" w:hAnsi="Times New Roman" w:cs="Times New Roman"/>
              <w:sz w:val="20"/>
              <w:szCs w:val="20"/>
              <w:lang w:val="en-GB"/>
            </w:rPr>
          </w:rPrChange>
        </w:rPr>
        <w:pPrChange w:id="2451" w:author="mac_pro" w:date="2023-10-12T23:54:00Z">
          <w:pPr>
            <w:pStyle w:val="NoSpacing"/>
            <w:jc w:val="both"/>
          </w:pPr>
        </w:pPrChange>
      </w:pPr>
      <w:r w:rsidRPr="008A2A21">
        <w:rPr>
          <w:rStyle w:val="FootnoteReference"/>
          <w:rFonts w:ascii="Times New Roman" w:hAnsi="Times New Roman" w:cs="Times New Roman"/>
          <w:vertAlign w:val="baseline"/>
          <w:lang w:val="en-GB"/>
          <w:rPrChange w:id="2452" w:author="mpb" w:date="2023-10-13T17:16:00Z">
            <w:rPr>
              <w:rStyle w:val="FootnoteReference"/>
              <w:rFonts w:ascii="Times New Roman" w:hAnsi="Times New Roman" w:cs="Times New Roman"/>
              <w:sz w:val="20"/>
              <w:szCs w:val="20"/>
              <w:lang w:val="en-GB"/>
            </w:rPr>
          </w:rPrChange>
        </w:rPr>
        <w:footnoteRef/>
      </w:r>
      <w:ins w:id="2453" w:author="mac_pro" w:date="2023-10-13T00:20:00Z">
        <w:r w:rsidRPr="008A2A21">
          <w:rPr>
            <w:rFonts w:ascii="Times New Roman" w:hAnsi="Times New Roman" w:cs="Times New Roman"/>
            <w:lang w:val="en-GB"/>
            <w:rPrChange w:id="2454" w:author="mpb" w:date="2023-10-13T17:16:00Z">
              <w:rPr>
                <w:rFonts w:ascii="Times New Roman" w:hAnsi="Times New Roman" w:cs="Times New Roman"/>
                <w:sz w:val="20"/>
                <w:szCs w:val="20"/>
                <w:lang w:val="en-GB"/>
              </w:rPr>
            </w:rPrChange>
          </w:rPr>
          <w:tab/>
        </w:r>
      </w:ins>
      <w:del w:id="2455" w:author="mac_pro" w:date="2023-10-13T00:20:00Z">
        <w:r w:rsidRPr="008A2A21" w:rsidDel="004D6749">
          <w:rPr>
            <w:rFonts w:ascii="Times New Roman" w:hAnsi="Times New Roman" w:cs="Times New Roman"/>
            <w:lang w:val="en-GB"/>
            <w:rPrChange w:id="2456" w:author="mpb" w:date="2023-10-13T17:16:00Z">
              <w:rPr>
                <w:rFonts w:ascii="Times New Roman" w:hAnsi="Times New Roman" w:cs="Times New Roman"/>
                <w:sz w:val="20"/>
                <w:szCs w:val="20"/>
                <w:lang w:val="en-GB"/>
              </w:rPr>
            </w:rPrChange>
          </w:rPr>
          <w:delText xml:space="preserve"> </w:delText>
        </w:r>
      </w:del>
      <w:r w:rsidRPr="008A2A21">
        <w:rPr>
          <w:rFonts w:ascii="Times New Roman" w:hAnsi="Times New Roman" w:cs="Times New Roman"/>
          <w:lang w:val="en-GB"/>
          <w:rPrChange w:id="2457" w:author="mpb" w:date="2023-10-13T17:16:00Z">
            <w:rPr>
              <w:rFonts w:ascii="Times New Roman" w:hAnsi="Times New Roman" w:cs="Times New Roman"/>
              <w:sz w:val="20"/>
              <w:szCs w:val="20"/>
              <w:lang w:val="en-GB"/>
            </w:rPr>
          </w:rPrChange>
        </w:rPr>
        <w:t xml:space="preserve">John Perlin, </w:t>
      </w:r>
      <w:r w:rsidRPr="008A2A21">
        <w:rPr>
          <w:rFonts w:ascii="Times New Roman" w:hAnsi="Times New Roman" w:cs="Times New Roman"/>
          <w:i/>
          <w:lang w:val="en-GB"/>
          <w:rPrChange w:id="2458" w:author="mpb" w:date="2023-10-13T17:16:00Z">
            <w:rPr>
              <w:rFonts w:ascii="Times New Roman" w:hAnsi="Times New Roman" w:cs="Times New Roman"/>
              <w:i/>
              <w:sz w:val="20"/>
              <w:szCs w:val="20"/>
              <w:lang w:val="en-GB"/>
            </w:rPr>
          </w:rPrChange>
        </w:rPr>
        <w:t xml:space="preserve">A Forest </w:t>
      </w:r>
      <w:del w:id="2459" w:author="mpb" w:date="2023-10-13T17:37:00Z">
        <w:r w:rsidRPr="008A2A21" w:rsidDel="008C3CBF">
          <w:rPr>
            <w:rFonts w:ascii="Times New Roman" w:hAnsi="Times New Roman" w:cs="Times New Roman"/>
            <w:i/>
            <w:lang w:val="en-GB"/>
            <w:rPrChange w:id="2460" w:author="mpb" w:date="2023-10-13T17:16:00Z">
              <w:rPr>
                <w:rFonts w:ascii="Times New Roman" w:hAnsi="Times New Roman" w:cs="Times New Roman"/>
                <w:i/>
                <w:sz w:val="20"/>
                <w:szCs w:val="20"/>
                <w:lang w:val="en-GB"/>
              </w:rPr>
            </w:rPrChange>
          </w:rPr>
          <w:delText>journey</w:delText>
        </w:r>
      </w:del>
      <w:ins w:id="2461" w:author="mpb" w:date="2023-10-13T17:37:00Z">
        <w:r>
          <w:rPr>
            <w:rFonts w:ascii="Times New Roman" w:hAnsi="Times New Roman" w:cs="Times New Roman"/>
            <w:i/>
            <w:lang w:val="en-GB"/>
          </w:rPr>
          <w:t>J</w:t>
        </w:r>
        <w:r w:rsidRPr="008A2A21">
          <w:rPr>
            <w:rFonts w:ascii="Times New Roman" w:hAnsi="Times New Roman" w:cs="Times New Roman"/>
            <w:i/>
            <w:lang w:val="en-GB"/>
            <w:rPrChange w:id="2462" w:author="mpb" w:date="2023-10-13T17:16:00Z">
              <w:rPr>
                <w:rFonts w:ascii="Times New Roman" w:hAnsi="Times New Roman" w:cs="Times New Roman"/>
                <w:i/>
                <w:sz w:val="20"/>
                <w:szCs w:val="20"/>
                <w:lang w:val="en-GB"/>
              </w:rPr>
            </w:rPrChange>
          </w:rPr>
          <w:t>ourney</w:t>
        </w:r>
      </w:ins>
      <w:r w:rsidRPr="008A2A21">
        <w:rPr>
          <w:rFonts w:ascii="Times New Roman" w:hAnsi="Times New Roman" w:cs="Times New Roman"/>
          <w:i/>
          <w:lang w:val="en-GB"/>
          <w:rPrChange w:id="2463" w:author="mpb" w:date="2023-10-13T17:16:00Z">
            <w:rPr>
              <w:rFonts w:ascii="Times New Roman" w:hAnsi="Times New Roman" w:cs="Times New Roman"/>
              <w:i/>
              <w:sz w:val="20"/>
              <w:szCs w:val="20"/>
              <w:lang w:val="en-GB"/>
            </w:rPr>
          </w:rPrChange>
        </w:rPr>
        <w:t>: The Story of Wood and Civilization</w:t>
      </w:r>
      <w:r w:rsidRPr="008A2A21">
        <w:rPr>
          <w:rFonts w:ascii="Times New Roman" w:hAnsi="Times New Roman" w:cs="Times New Roman"/>
          <w:lang w:val="en-GB"/>
          <w:rPrChange w:id="2464" w:author="mpb" w:date="2023-10-13T17:16:00Z">
            <w:rPr>
              <w:rFonts w:ascii="Times New Roman" w:hAnsi="Times New Roman" w:cs="Times New Roman"/>
              <w:sz w:val="20"/>
              <w:szCs w:val="20"/>
              <w:lang w:val="en-GB"/>
            </w:rPr>
          </w:rPrChange>
        </w:rPr>
        <w:t xml:space="preserve"> (Woodstock-Vermont: Countryman Press, 2005); Edward B. Barbier, </w:t>
      </w:r>
      <w:r w:rsidRPr="008A2A21">
        <w:rPr>
          <w:rFonts w:ascii="Times New Roman" w:hAnsi="Times New Roman" w:cs="Times New Roman"/>
          <w:i/>
          <w:lang w:val="en-GB"/>
          <w:rPrChange w:id="2465" w:author="mpb" w:date="2023-10-13T17:16:00Z">
            <w:rPr>
              <w:rFonts w:ascii="Times New Roman" w:hAnsi="Times New Roman" w:cs="Times New Roman"/>
              <w:i/>
              <w:sz w:val="20"/>
              <w:szCs w:val="20"/>
              <w:lang w:val="en-GB"/>
            </w:rPr>
          </w:rPrChange>
        </w:rPr>
        <w:t>Natural Resources and Economic Development</w:t>
      </w:r>
      <w:r w:rsidRPr="008A2A21">
        <w:rPr>
          <w:rFonts w:ascii="Times New Roman" w:hAnsi="Times New Roman" w:cs="Times New Roman"/>
          <w:lang w:val="en-GB"/>
          <w:rPrChange w:id="2466" w:author="mpb" w:date="2023-10-13T17:16:00Z">
            <w:rPr>
              <w:rFonts w:ascii="Times New Roman" w:hAnsi="Times New Roman" w:cs="Times New Roman"/>
              <w:sz w:val="20"/>
              <w:szCs w:val="20"/>
              <w:lang w:val="en-GB"/>
            </w:rPr>
          </w:rPrChange>
        </w:rPr>
        <w:t xml:space="preserve"> (New York: Cambridge University Press, 2005); Paul Warde, </w:t>
      </w:r>
      <w:r w:rsidRPr="008A2A21">
        <w:rPr>
          <w:rFonts w:ascii="Times New Roman" w:hAnsi="Times New Roman" w:cs="Times New Roman"/>
          <w:i/>
          <w:lang w:val="en-GB"/>
          <w:rPrChange w:id="2467" w:author="mpb" w:date="2023-10-13T17:16:00Z">
            <w:rPr>
              <w:rFonts w:ascii="Times New Roman" w:hAnsi="Times New Roman" w:cs="Times New Roman"/>
              <w:i/>
              <w:sz w:val="20"/>
              <w:szCs w:val="20"/>
              <w:lang w:val="en-GB"/>
            </w:rPr>
          </w:rPrChange>
        </w:rPr>
        <w:t>Ecology, Economy and State Formation in Early Modern Germany</w:t>
      </w:r>
      <w:r w:rsidRPr="008A2A21">
        <w:rPr>
          <w:rFonts w:ascii="Times New Roman" w:hAnsi="Times New Roman" w:cs="Times New Roman"/>
          <w:lang w:val="en-GB"/>
          <w:rPrChange w:id="2468" w:author="mpb" w:date="2023-10-13T17:16:00Z">
            <w:rPr>
              <w:rFonts w:ascii="Times New Roman" w:hAnsi="Times New Roman" w:cs="Times New Roman"/>
              <w:sz w:val="20"/>
              <w:szCs w:val="20"/>
              <w:lang w:val="en-GB"/>
            </w:rPr>
          </w:rPrChange>
        </w:rPr>
        <w:t xml:space="preserve"> (Cambridge: University of Cambridge, 2006).</w:t>
      </w:r>
    </w:p>
  </w:footnote>
  <w:footnote w:id="42">
    <w:p w14:paraId="497C00C5" w14:textId="2F2C274A" w:rsidR="001569C8" w:rsidRPr="008A2A21" w:rsidRDefault="001569C8">
      <w:pPr>
        <w:pStyle w:val="NoSpacing"/>
        <w:ind w:left="708" w:hanging="708"/>
        <w:jc w:val="both"/>
        <w:rPr>
          <w:rFonts w:ascii="Times New Roman" w:hAnsi="Times New Roman" w:cs="Times New Roman"/>
          <w:lang w:val="en-GB"/>
          <w:rPrChange w:id="2475" w:author="mpb" w:date="2023-10-13T17:16:00Z">
            <w:rPr>
              <w:rFonts w:ascii="Times New Roman" w:hAnsi="Times New Roman" w:cs="Times New Roman"/>
              <w:sz w:val="20"/>
              <w:szCs w:val="20"/>
              <w:lang w:val="es-ES"/>
            </w:rPr>
          </w:rPrChange>
        </w:rPr>
        <w:pPrChange w:id="2476" w:author="mac_pro" w:date="2023-10-12T23:54:00Z">
          <w:pPr>
            <w:pStyle w:val="NoSpacing"/>
            <w:jc w:val="both"/>
          </w:pPr>
        </w:pPrChange>
      </w:pPr>
      <w:r w:rsidRPr="008A2A21">
        <w:rPr>
          <w:rStyle w:val="FootnoteReference"/>
          <w:rFonts w:ascii="Times New Roman" w:hAnsi="Times New Roman" w:cs="Times New Roman"/>
          <w:vertAlign w:val="baseline"/>
          <w:lang w:val="en-GB"/>
          <w:rPrChange w:id="2477" w:author="mpb" w:date="2023-10-13T17:16:00Z">
            <w:rPr>
              <w:rStyle w:val="FootnoteReference"/>
              <w:rFonts w:ascii="Times New Roman" w:hAnsi="Times New Roman" w:cs="Times New Roman"/>
              <w:sz w:val="20"/>
              <w:szCs w:val="20"/>
              <w:lang w:val="en-GB"/>
            </w:rPr>
          </w:rPrChange>
        </w:rPr>
        <w:footnoteRef/>
      </w:r>
      <w:ins w:id="2478" w:author="mac_pro" w:date="2023-10-13T00:20:00Z">
        <w:r w:rsidRPr="008A2A21">
          <w:rPr>
            <w:rFonts w:ascii="Times New Roman" w:hAnsi="Times New Roman" w:cs="Times New Roman"/>
            <w:lang w:val="en-GB"/>
            <w:rPrChange w:id="2479" w:author="mpb" w:date="2023-10-13T17:16:00Z">
              <w:rPr>
                <w:rFonts w:ascii="Times New Roman" w:hAnsi="Times New Roman" w:cs="Times New Roman"/>
                <w:sz w:val="20"/>
                <w:szCs w:val="20"/>
                <w:lang w:val="es-ES"/>
              </w:rPr>
            </w:rPrChange>
          </w:rPr>
          <w:tab/>
        </w:r>
      </w:ins>
      <w:del w:id="2480" w:author="mac_pro" w:date="2023-10-13T00:20:00Z">
        <w:r w:rsidRPr="008A2A21" w:rsidDel="004D6749">
          <w:rPr>
            <w:rFonts w:ascii="Times New Roman" w:hAnsi="Times New Roman" w:cs="Times New Roman"/>
            <w:lang w:val="en-GB"/>
            <w:rPrChange w:id="2481" w:author="mpb" w:date="2023-10-13T17:16:00Z">
              <w:rPr>
                <w:rFonts w:ascii="Times New Roman" w:hAnsi="Times New Roman" w:cs="Times New Roman"/>
                <w:sz w:val="20"/>
                <w:szCs w:val="20"/>
                <w:lang w:val="es-ES"/>
              </w:rPr>
            </w:rPrChange>
          </w:rPr>
          <w:delText xml:space="preserve"> </w:delText>
        </w:r>
      </w:del>
      <w:r w:rsidRPr="008A2A21">
        <w:rPr>
          <w:rFonts w:ascii="Times New Roman" w:hAnsi="Times New Roman" w:cs="Times New Roman"/>
          <w:lang w:val="en-GB"/>
          <w:rPrChange w:id="2482" w:author="mpb" w:date="2023-10-13T17:16:00Z">
            <w:rPr>
              <w:rFonts w:ascii="Times New Roman" w:hAnsi="Times New Roman" w:cs="Times New Roman"/>
              <w:sz w:val="20"/>
              <w:szCs w:val="20"/>
              <w:lang w:val="es-ES"/>
            </w:rPr>
          </w:rPrChange>
        </w:rPr>
        <w:t xml:space="preserve">Bernd </w:t>
      </w:r>
      <w:proofErr w:type="spellStart"/>
      <w:r w:rsidRPr="008A2A21">
        <w:rPr>
          <w:rFonts w:ascii="Times New Roman" w:hAnsi="Times New Roman" w:cs="Times New Roman"/>
          <w:lang w:val="en-GB"/>
          <w:rPrChange w:id="2483" w:author="mpb" w:date="2023-10-13T17:16:00Z">
            <w:rPr>
              <w:rFonts w:ascii="Times New Roman" w:hAnsi="Times New Roman" w:cs="Times New Roman"/>
              <w:sz w:val="20"/>
              <w:szCs w:val="20"/>
              <w:lang w:val="es-ES"/>
            </w:rPr>
          </w:rPrChange>
        </w:rPr>
        <w:t>Hausberger</w:t>
      </w:r>
      <w:proofErr w:type="spellEnd"/>
      <w:r w:rsidRPr="008A2A21">
        <w:rPr>
          <w:rFonts w:ascii="Times New Roman" w:hAnsi="Times New Roman" w:cs="Times New Roman"/>
          <w:lang w:val="en-GB"/>
          <w:rPrChange w:id="2484" w:author="mpb" w:date="2023-10-13T17:16:00Z">
            <w:rPr>
              <w:rFonts w:ascii="Times New Roman" w:hAnsi="Times New Roman" w:cs="Times New Roman"/>
              <w:sz w:val="20"/>
              <w:szCs w:val="20"/>
              <w:lang w:val="es-ES"/>
            </w:rPr>
          </w:rPrChange>
        </w:rPr>
        <w:t xml:space="preserve">, </w:t>
      </w:r>
      <w:proofErr w:type="spellStart"/>
      <w:r w:rsidRPr="008A2A21">
        <w:rPr>
          <w:rFonts w:ascii="Times New Roman" w:hAnsi="Times New Roman" w:cs="Times New Roman"/>
          <w:i/>
          <w:lang w:val="en-GB"/>
          <w:rPrChange w:id="2485" w:author="mpb" w:date="2023-10-13T17:16:00Z">
            <w:rPr>
              <w:rFonts w:ascii="Times New Roman" w:hAnsi="Times New Roman" w:cs="Times New Roman"/>
              <w:i/>
              <w:sz w:val="20"/>
              <w:szCs w:val="20"/>
              <w:lang w:val="es-ES"/>
            </w:rPr>
          </w:rPrChange>
        </w:rPr>
        <w:t>Historia</w:t>
      </w:r>
      <w:proofErr w:type="spellEnd"/>
      <w:r w:rsidRPr="008A2A21">
        <w:rPr>
          <w:rFonts w:ascii="Times New Roman" w:hAnsi="Times New Roman" w:cs="Times New Roman"/>
          <w:i/>
          <w:lang w:val="en-GB"/>
          <w:rPrChange w:id="2486" w:author="mpb" w:date="2023-10-13T17:16:00Z">
            <w:rPr>
              <w:rFonts w:ascii="Times New Roman" w:hAnsi="Times New Roman" w:cs="Times New Roman"/>
              <w:i/>
              <w:sz w:val="20"/>
              <w:szCs w:val="20"/>
              <w:lang w:val="es-ES"/>
            </w:rPr>
          </w:rPrChange>
        </w:rPr>
        <w:t xml:space="preserve"> </w:t>
      </w:r>
      <w:proofErr w:type="spellStart"/>
      <w:r w:rsidRPr="008A2A21">
        <w:rPr>
          <w:rFonts w:ascii="Times New Roman" w:hAnsi="Times New Roman" w:cs="Times New Roman"/>
          <w:i/>
          <w:lang w:val="en-GB"/>
          <w:rPrChange w:id="2487" w:author="mpb" w:date="2023-10-13T17:16:00Z">
            <w:rPr>
              <w:rFonts w:ascii="Times New Roman" w:hAnsi="Times New Roman" w:cs="Times New Roman"/>
              <w:i/>
              <w:sz w:val="20"/>
              <w:szCs w:val="20"/>
              <w:lang w:val="es-ES"/>
            </w:rPr>
          </w:rPrChange>
        </w:rPr>
        <w:t>mínima</w:t>
      </w:r>
      <w:proofErr w:type="spellEnd"/>
      <w:r w:rsidRPr="008A2A21">
        <w:rPr>
          <w:rFonts w:ascii="Times New Roman" w:hAnsi="Times New Roman" w:cs="Times New Roman"/>
          <w:i/>
          <w:lang w:val="en-GB"/>
          <w:rPrChange w:id="2488" w:author="mpb" w:date="2023-10-13T17:16:00Z">
            <w:rPr>
              <w:rFonts w:ascii="Times New Roman" w:hAnsi="Times New Roman" w:cs="Times New Roman"/>
              <w:i/>
              <w:sz w:val="20"/>
              <w:szCs w:val="20"/>
              <w:lang w:val="es-ES"/>
            </w:rPr>
          </w:rPrChange>
        </w:rPr>
        <w:t xml:space="preserve"> de la </w:t>
      </w:r>
      <w:proofErr w:type="spellStart"/>
      <w:r w:rsidRPr="008A2A21">
        <w:rPr>
          <w:rFonts w:ascii="Times New Roman" w:hAnsi="Times New Roman" w:cs="Times New Roman"/>
          <w:i/>
          <w:lang w:val="en-GB"/>
          <w:rPrChange w:id="2489" w:author="mpb" w:date="2023-10-13T17:16:00Z">
            <w:rPr>
              <w:rFonts w:ascii="Times New Roman" w:hAnsi="Times New Roman" w:cs="Times New Roman"/>
              <w:i/>
              <w:sz w:val="20"/>
              <w:szCs w:val="20"/>
              <w:lang w:val="es-ES"/>
            </w:rPr>
          </w:rPrChange>
        </w:rPr>
        <w:t>globalización</w:t>
      </w:r>
      <w:proofErr w:type="spellEnd"/>
      <w:r w:rsidRPr="008A2A21">
        <w:rPr>
          <w:rFonts w:ascii="Times New Roman" w:hAnsi="Times New Roman" w:cs="Times New Roman"/>
          <w:i/>
          <w:lang w:val="en-GB"/>
          <w:rPrChange w:id="2490" w:author="mpb" w:date="2023-10-13T17:16:00Z">
            <w:rPr>
              <w:rFonts w:ascii="Times New Roman" w:hAnsi="Times New Roman" w:cs="Times New Roman"/>
              <w:i/>
              <w:sz w:val="20"/>
              <w:szCs w:val="20"/>
              <w:lang w:val="es-ES"/>
            </w:rPr>
          </w:rPrChange>
        </w:rPr>
        <w:t xml:space="preserve"> </w:t>
      </w:r>
      <w:proofErr w:type="spellStart"/>
      <w:r w:rsidRPr="008A2A21">
        <w:rPr>
          <w:rFonts w:ascii="Times New Roman" w:hAnsi="Times New Roman" w:cs="Times New Roman"/>
          <w:i/>
          <w:lang w:val="en-GB"/>
          <w:rPrChange w:id="2491" w:author="mpb" w:date="2023-10-13T17:16:00Z">
            <w:rPr>
              <w:rFonts w:ascii="Times New Roman" w:hAnsi="Times New Roman" w:cs="Times New Roman"/>
              <w:i/>
              <w:sz w:val="20"/>
              <w:szCs w:val="20"/>
              <w:lang w:val="es-ES"/>
            </w:rPr>
          </w:rPrChange>
        </w:rPr>
        <w:t>temprana</w:t>
      </w:r>
      <w:proofErr w:type="spellEnd"/>
      <w:r w:rsidRPr="008A2A21">
        <w:rPr>
          <w:rFonts w:ascii="Times New Roman" w:hAnsi="Times New Roman" w:cs="Times New Roman"/>
          <w:lang w:val="en-GB"/>
          <w:rPrChange w:id="2492" w:author="mpb" w:date="2023-10-13T17:16:00Z">
            <w:rPr>
              <w:rFonts w:ascii="Times New Roman" w:hAnsi="Times New Roman" w:cs="Times New Roman"/>
              <w:sz w:val="20"/>
              <w:szCs w:val="20"/>
              <w:lang w:val="es-ES"/>
            </w:rPr>
          </w:rPrChange>
        </w:rPr>
        <w:t xml:space="preserve"> (México: </w:t>
      </w:r>
      <w:proofErr w:type="spellStart"/>
      <w:r w:rsidRPr="008A2A21">
        <w:rPr>
          <w:rFonts w:ascii="Times New Roman" w:hAnsi="Times New Roman" w:cs="Times New Roman"/>
          <w:lang w:val="en-GB"/>
          <w:rPrChange w:id="2493" w:author="mpb" w:date="2023-10-13T17:16:00Z">
            <w:rPr>
              <w:rFonts w:ascii="Times New Roman" w:hAnsi="Times New Roman" w:cs="Times New Roman"/>
              <w:sz w:val="20"/>
              <w:szCs w:val="20"/>
              <w:lang w:val="es-ES"/>
            </w:rPr>
          </w:rPrChange>
        </w:rPr>
        <w:t>Colegio</w:t>
      </w:r>
      <w:proofErr w:type="spellEnd"/>
      <w:r w:rsidRPr="008A2A21">
        <w:rPr>
          <w:rFonts w:ascii="Times New Roman" w:hAnsi="Times New Roman" w:cs="Times New Roman"/>
          <w:lang w:val="en-GB"/>
          <w:rPrChange w:id="2494" w:author="mpb" w:date="2023-10-13T17:16:00Z">
            <w:rPr>
              <w:rFonts w:ascii="Times New Roman" w:hAnsi="Times New Roman" w:cs="Times New Roman"/>
              <w:sz w:val="20"/>
              <w:szCs w:val="20"/>
              <w:lang w:val="es-ES"/>
            </w:rPr>
          </w:rPrChange>
        </w:rPr>
        <w:t xml:space="preserve"> de Mexico, 2018), 11–12.</w:t>
      </w:r>
    </w:p>
  </w:footnote>
  <w:footnote w:id="43">
    <w:p w14:paraId="3536724A" w14:textId="2FE3950F" w:rsidR="001569C8" w:rsidRPr="008A2A21" w:rsidRDefault="001569C8">
      <w:pPr>
        <w:pStyle w:val="NoSpacing"/>
        <w:ind w:left="708" w:hanging="708"/>
        <w:jc w:val="both"/>
        <w:rPr>
          <w:rFonts w:ascii="Times New Roman" w:hAnsi="Times New Roman" w:cs="Times New Roman"/>
          <w:lang w:val="en-GB"/>
          <w:rPrChange w:id="2532" w:author="mpb" w:date="2023-10-13T17:16:00Z">
            <w:rPr>
              <w:rFonts w:ascii="Times New Roman" w:hAnsi="Times New Roman" w:cs="Times New Roman"/>
              <w:sz w:val="20"/>
              <w:szCs w:val="20"/>
              <w:lang w:val="en-GB"/>
            </w:rPr>
          </w:rPrChange>
        </w:rPr>
        <w:pPrChange w:id="2533" w:author="mac_pro" w:date="2023-10-12T23:54:00Z">
          <w:pPr>
            <w:pStyle w:val="NoSpacing"/>
            <w:jc w:val="both"/>
          </w:pPr>
        </w:pPrChange>
      </w:pPr>
      <w:r w:rsidRPr="008A2A21">
        <w:rPr>
          <w:rStyle w:val="FootnoteReference"/>
          <w:rFonts w:ascii="Times New Roman" w:hAnsi="Times New Roman" w:cs="Times New Roman"/>
          <w:vertAlign w:val="baseline"/>
          <w:lang w:val="en-GB"/>
          <w:rPrChange w:id="2534" w:author="mpb" w:date="2023-10-13T17:16:00Z">
            <w:rPr>
              <w:rStyle w:val="FootnoteReference"/>
              <w:rFonts w:ascii="Times New Roman" w:hAnsi="Times New Roman" w:cs="Times New Roman"/>
              <w:sz w:val="20"/>
              <w:szCs w:val="20"/>
              <w:lang w:val="en-GB"/>
            </w:rPr>
          </w:rPrChange>
        </w:rPr>
        <w:footnoteRef/>
      </w:r>
      <w:ins w:id="2535" w:author="mac_pro" w:date="2023-10-13T00:20:00Z">
        <w:r w:rsidRPr="008A2A21">
          <w:rPr>
            <w:rFonts w:ascii="Times New Roman" w:hAnsi="Times New Roman" w:cs="Times New Roman"/>
            <w:lang w:val="en-GB"/>
            <w:rPrChange w:id="2536" w:author="mpb" w:date="2023-10-13T17:16:00Z">
              <w:rPr>
                <w:rFonts w:ascii="Times New Roman" w:hAnsi="Times New Roman" w:cs="Times New Roman"/>
                <w:sz w:val="20"/>
                <w:szCs w:val="20"/>
                <w:lang w:val="en-GB"/>
              </w:rPr>
            </w:rPrChange>
          </w:rPr>
          <w:tab/>
        </w:r>
      </w:ins>
      <w:del w:id="2537" w:author="mac_pro" w:date="2023-10-13T00:20:00Z">
        <w:r w:rsidRPr="008A2A21" w:rsidDel="004D6749">
          <w:rPr>
            <w:rFonts w:ascii="Times New Roman" w:hAnsi="Times New Roman" w:cs="Times New Roman"/>
            <w:lang w:val="en-GB"/>
            <w:rPrChange w:id="2538" w:author="mpb" w:date="2023-10-13T17:16:00Z">
              <w:rPr>
                <w:rFonts w:ascii="Times New Roman" w:hAnsi="Times New Roman" w:cs="Times New Roman"/>
                <w:sz w:val="20"/>
                <w:szCs w:val="20"/>
                <w:lang w:val="en-GB"/>
              </w:rPr>
            </w:rPrChange>
          </w:rPr>
          <w:delText xml:space="preserve"> </w:delText>
        </w:r>
      </w:del>
      <w:r w:rsidRPr="008A2A21">
        <w:rPr>
          <w:rFonts w:ascii="Times New Roman" w:hAnsi="Times New Roman" w:cs="Times New Roman"/>
          <w:lang w:val="en-GB"/>
          <w:rPrChange w:id="2539" w:author="mpb" w:date="2023-10-13T17:16:00Z">
            <w:rPr>
              <w:rFonts w:ascii="Times New Roman" w:hAnsi="Times New Roman" w:cs="Times New Roman"/>
              <w:sz w:val="20"/>
              <w:szCs w:val="20"/>
              <w:lang w:val="en-GB"/>
            </w:rPr>
          </w:rPrChange>
        </w:rPr>
        <w:t xml:space="preserve">This </w:t>
      </w:r>
      <w:del w:id="2540" w:author="mpb" w:date="2023-10-13T17:37:00Z">
        <w:r w:rsidRPr="008A2A21" w:rsidDel="00266695">
          <w:rPr>
            <w:rFonts w:ascii="Times New Roman" w:hAnsi="Times New Roman" w:cs="Times New Roman"/>
            <w:lang w:val="en-GB"/>
            <w:rPrChange w:id="2541" w:author="mpb" w:date="2023-10-13T17:16:00Z">
              <w:rPr>
                <w:rFonts w:ascii="Times New Roman" w:hAnsi="Times New Roman" w:cs="Times New Roman"/>
                <w:sz w:val="20"/>
                <w:szCs w:val="20"/>
                <w:lang w:val="en-GB"/>
              </w:rPr>
            </w:rPrChange>
          </w:rPr>
          <w:delText xml:space="preserve">subchapter </w:delText>
        </w:r>
      </w:del>
      <w:ins w:id="2542" w:author="mpb" w:date="2023-10-13T17:37:00Z">
        <w:r>
          <w:rPr>
            <w:rFonts w:ascii="Times New Roman" w:hAnsi="Times New Roman" w:cs="Times New Roman"/>
            <w:lang w:val="en-GB"/>
          </w:rPr>
          <w:t>section</w:t>
        </w:r>
        <w:r w:rsidRPr="008A2A21">
          <w:rPr>
            <w:rFonts w:ascii="Times New Roman" w:hAnsi="Times New Roman" w:cs="Times New Roman"/>
            <w:lang w:val="en-GB"/>
            <w:rPrChange w:id="2543" w:author="mpb" w:date="2023-10-13T17:16:00Z">
              <w:rPr>
                <w:rFonts w:ascii="Times New Roman" w:hAnsi="Times New Roman" w:cs="Times New Roman"/>
                <w:sz w:val="20"/>
                <w:szCs w:val="20"/>
                <w:lang w:val="en-GB"/>
              </w:rPr>
            </w:rPrChange>
          </w:rPr>
          <w:t xml:space="preserve"> </w:t>
        </w:r>
      </w:ins>
      <w:r w:rsidRPr="008A2A21">
        <w:rPr>
          <w:rFonts w:ascii="Times New Roman" w:hAnsi="Times New Roman" w:cs="Times New Roman"/>
          <w:lang w:val="en-GB"/>
          <w:rPrChange w:id="2544" w:author="mpb" w:date="2023-10-13T17:16:00Z">
            <w:rPr>
              <w:rFonts w:ascii="Times New Roman" w:hAnsi="Times New Roman" w:cs="Times New Roman"/>
              <w:sz w:val="20"/>
              <w:szCs w:val="20"/>
              <w:lang w:val="en-GB"/>
            </w:rPr>
          </w:rPrChange>
        </w:rPr>
        <w:t>was elaborated on and written by Ph</w:t>
      </w:r>
      <w:del w:id="2545" w:author="mpb" w:date="2023-10-13T17:38:00Z">
        <w:r w:rsidRPr="008A2A21" w:rsidDel="00266695">
          <w:rPr>
            <w:rFonts w:ascii="Times New Roman" w:hAnsi="Times New Roman" w:cs="Times New Roman"/>
            <w:lang w:val="en-GB"/>
            <w:rPrChange w:id="2546" w:author="mpb" w:date="2023-10-13T17:16:00Z">
              <w:rPr>
                <w:rFonts w:ascii="Times New Roman" w:hAnsi="Times New Roman" w:cs="Times New Roman"/>
                <w:sz w:val="20"/>
                <w:szCs w:val="20"/>
                <w:lang w:val="en-GB"/>
              </w:rPr>
            </w:rPrChange>
          </w:rPr>
          <w:delText>.</w:delText>
        </w:r>
      </w:del>
      <w:r w:rsidRPr="008A2A21">
        <w:rPr>
          <w:rFonts w:ascii="Times New Roman" w:hAnsi="Times New Roman" w:cs="Times New Roman"/>
          <w:lang w:val="en-GB"/>
          <w:rPrChange w:id="2547" w:author="mpb" w:date="2023-10-13T17:16:00Z">
            <w:rPr>
              <w:rFonts w:ascii="Times New Roman" w:hAnsi="Times New Roman" w:cs="Times New Roman"/>
              <w:sz w:val="20"/>
              <w:szCs w:val="20"/>
              <w:lang w:val="en-GB"/>
            </w:rPr>
          </w:rPrChange>
        </w:rPr>
        <w:t>D</w:t>
      </w:r>
      <w:del w:id="2548" w:author="mpb" w:date="2023-10-13T17:38:00Z">
        <w:r w:rsidRPr="008A2A21" w:rsidDel="00CB1E9B">
          <w:rPr>
            <w:rFonts w:ascii="Times New Roman" w:hAnsi="Times New Roman" w:cs="Times New Roman"/>
            <w:lang w:val="en-GB"/>
            <w:rPrChange w:id="2549" w:author="mpb" w:date="2023-10-13T17:16:00Z">
              <w:rPr>
                <w:rFonts w:ascii="Times New Roman" w:hAnsi="Times New Roman" w:cs="Times New Roman"/>
                <w:sz w:val="20"/>
                <w:szCs w:val="20"/>
                <w:lang w:val="en-GB"/>
              </w:rPr>
            </w:rPrChange>
          </w:rPr>
          <w:delText>.</w:delText>
        </w:r>
      </w:del>
      <w:r w:rsidRPr="008A2A21">
        <w:rPr>
          <w:rFonts w:ascii="Times New Roman" w:hAnsi="Times New Roman" w:cs="Times New Roman"/>
          <w:lang w:val="en-GB"/>
          <w:rPrChange w:id="2550" w:author="mpb" w:date="2023-10-13T17:16:00Z">
            <w:rPr>
              <w:rFonts w:ascii="Times New Roman" w:hAnsi="Times New Roman" w:cs="Times New Roman"/>
              <w:sz w:val="20"/>
              <w:szCs w:val="20"/>
              <w:lang w:val="en-GB"/>
            </w:rPr>
          </w:rPrChange>
        </w:rPr>
        <w:t xml:space="preserve"> students Karolina Juszczyk and Daniel Prusaczyk (who were scholarship</w:t>
      </w:r>
      <w:del w:id="2551" w:author="mpb" w:date="2023-10-13T17:41:00Z">
        <w:r w:rsidRPr="008A2A21" w:rsidDel="008B0B07">
          <w:rPr>
            <w:rFonts w:ascii="Times New Roman" w:hAnsi="Times New Roman" w:cs="Times New Roman"/>
            <w:lang w:val="en-GB"/>
            <w:rPrChange w:id="2552" w:author="mpb" w:date="2023-10-13T17:16:00Z">
              <w:rPr>
                <w:rFonts w:ascii="Times New Roman" w:hAnsi="Times New Roman" w:cs="Times New Roman"/>
                <w:sz w:val="20"/>
                <w:szCs w:val="20"/>
                <w:lang w:val="en-GB"/>
              </w:rPr>
            </w:rPrChange>
          </w:rPr>
          <w:delText>-</w:delText>
        </w:r>
      </w:del>
      <w:ins w:id="2553" w:author="mpb" w:date="2023-10-13T17:41:00Z">
        <w:r>
          <w:rPr>
            <w:rFonts w:ascii="Times New Roman" w:hAnsi="Times New Roman" w:cs="Times New Roman"/>
            <w:lang w:val="en-GB"/>
          </w:rPr>
          <w:t xml:space="preserve"> </w:t>
        </w:r>
      </w:ins>
      <w:r w:rsidRPr="008A2A21">
        <w:rPr>
          <w:rFonts w:ascii="Times New Roman" w:hAnsi="Times New Roman" w:cs="Times New Roman"/>
          <w:lang w:val="en-GB"/>
          <w:rPrChange w:id="2554" w:author="mpb" w:date="2023-10-13T17:16:00Z">
            <w:rPr>
              <w:rFonts w:ascii="Times New Roman" w:hAnsi="Times New Roman" w:cs="Times New Roman"/>
              <w:sz w:val="20"/>
              <w:szCs w:val="20"/>
              <w:lang w:val="en-GB"/>
            </w:rPr>
          </w:rPrChange>
        </w:rPr>
        <w:t xml:space="preserve">holders </w:t>
      </w:r>
      <w:del w:id="2555" w:author="mpb" w:date="2023-10-13T17:38:00Z">
        <w:r w:rsidRPr="008A2A21" w:rsidDel="00CB1E9B">
          <w:rPr>
            <w:rFonts w:ascii="Times New Roman" w:hAnsi="Times New Roman" w:cs="Times New Roman"/>
            <w:lang w:val="en-GB"/>
            <w:rPrChange w:id="2556" w:author="mpb" w:date="2023-10-13T17:16:00Z">
              <w:rPr>
                <w:rFonts w:ascii="Times New Roman" w:hAnsi="Times New Roman" w:cs="Times New Roman"/>
                <w:sz w:val="20"/>
                <w:szCs w:val="20"/>
                <w:lang w:val="en-GB"/>
              </w:rPr>
            </w:rPrChange>
          </w:rPr>
          <w:delText xml:space="preserve">at </w:delText>
        </w:r>
      </w:del>
      <w:ins w:id="2557" w:author="mpb" w:date="2023-10-13T17:38:00Z">
        <w:r>
          <w:rPr>
            <w:rFonts w:ascii="Times New Roman" w:hAnsi="Times New Roman" w:cs="Times New Roman"/>
            <w:lang w:val="en-GB"/>
          </w:rPr>
          <w:t>on</w:t>
        </w:r>
        <w:r w:rsidRPr="008A2A21">
          <w:rPr>
            <w:rFonts w:ascii="Times New Roman" w:hAnsi="Times New Roman" w:cs="Times New Roman"/>
            <w:lang w:val="en-GB"/>
            <w:rPrChange w:id="2558" w:author="mpb" w:date="2023-10-13T17:16:00Z">
              <w:rPr>
                <w:rFonts w:ascii="Times New Roman" w:hAnsi="Times New Roman" w:cs="Times New Roman"/>
                <w:sz w:val="20"/>
                <w:szCs w:val="20"/>
                <w:lang w:val="en-GB"/>
              </w:rPr>
            </w:rPrChange>
          </w:rPr>
          <w:t xml:space="preserve"> </w:t>
        </w:r>
      </w:ins>
      <w:r w:rsidRPr="008A2A21">
        <w:rPr>
          <w:rFonts w:ascii="Times New Roman" w:hAnsi="Times New Roman" w:cs="Times New Roman"/>
          <w:lang w:val="en-GB"/>
          <w:rPrChange w:id="2559" w:author="mpb" w:date="2023-10-13T17:16:00Z">
            <w:rPr>
              <w:rFonts w:ascii="Times New Roman" w:hAnsi="Times New Roman" w:cs="Times New Roman"/>
              <w:sz w:val="20"/>
              <w:szCs w:val="20"/>
              <w:lang w:val="en-GB"/>
            </w:rPr>
          </w:rPrChange>
        </w:rPr>
        <w:t xml:space="preserve">the project </w:t>
      </w:r>
      <w:ins w:id="2560" w:author="mpb" w:date="2023-10-13T17:40:00Z">
        <w:r>
          <w:rPr>
            <w:rFonts w:ascii="Times New Roman" w:hAnsi="Times New Roman" w:cs="Times New Roman"/>
            <w:lang w:val="en-GB"/>
          </w:rPr>
          <w:t>“</w:t>
        </w:r>
      </w:ins>
      <w:r w:rsidRPr="008B0B07">
        <w:rPr>
          <w:rFonts w:ascii="Times New Roman" w:hAnsi="Times New Roman" w:cs="Times New Roman"/>
          <w:iCs/>
          <w:lang w:val="en-GB"/>
          <w:rPrChange w:id="2561" w:author="mpb" w:date="2023-10-13T17:40:00Z">
            <w:rPr>
              <w:rFonts w:ascii="Times New Roman" w:hAnsi="Times New Roman" w:cs="Times New Roman"/>
              <w:i/>
              <w:sz w:val="20"/>
              <w:szCs w:val="20"/>
              <w:lang w:val="en-GB"/>
            </w:rPr>
          </w:rPrChange>
        </w:rPr>
        <w:t xml:space="preserve">The </w:t>
      </w:r>
      <w:del w:id="2562" w:author="mpb" w:date="2023-10-13T17:40:00Z">
        <w:r w:rsidRPr="008B0B07" w:rsidDel="008B0B07">
          <w:rPr>
            <w:rFonts w:ascii="Times New Roman" w:hAnsi="Times New Roman" w:cs="Times New Roman"/>
            <w:iCs/>
            <w:lang w:val="en-GB"/>
            <w:rPrChange w:id="2563" w:author="mpb" w:date="2023-10-13T17:40:00Z">
              <w:rPr>
                <w:rFonts w:ascii="Times New Roman" w:hAnsi="Times New Roman" w:cs="Times New Roman"/>
                <w:i/>
                <w:sz w:val="20"/>
                <w:szCs w:val="20"/>
                <w:lang w:val="en-GB"/>
              </w:rPr>
            </w:rPrChange>
          </w:rPr>
          <w:delText xml:space="preserve">role </w:delText>
        </w:r>
      </w:del>
      <w:ins w:id="2564" w:author="mpb" w:date="2023-10-13T17:40:00Z">
        <w:r>
          <w:rPr>
            <w:rFonts w:ascii="Times New Roman" w:hAnsi="Times New Roman" w:cs="Times New Roman"/>
            <w:iCs/>
            <w:lang w:val="en-GB"/>
          </w:rPr>
          <w:t>R</w:t>
        </w:r>
        <w:r w:rsidRPr="008B0B07">
          <w:rPr>
            <w:rFonts w:ascii="Times New Roman" w:hAnsi="Times New Roman" w:cs="Times New Roman"/>
            <w:iCs/>
            <w:lang w:val="en-GB"/>
            <w:rPrChange w:id="2565" w:author="mpb" w:date="2023-10-13T17:40:00Z">
              <w:rPr>
                <w:rFonts w:ascii="Times New Roman" w:hAnsi="Times New Roman" w:cs="Times New Roman"/>
                <w:i/>
                <w:sz w:val="20"/>
                <w:szCs w:val="20"/>
                <w:lang w:val="en-GB"/>
              </w:rPr>
            </w:rPrChange>
          </w:rPr>
          <w:t xml:space="preserve">ole </w:t>
        </w:r>
      </w:ins>
      <w:r w:rsidRPr="008B0B07">
        <w:rPr>
          <w:rFonts w:ascii="Times New Roman" w:hAnsi="Times New Roman" w:cs="Times New Roman"/>
          <w:iCs/>
          <w:lang w:val="en-GB"/>
          <w:rPrChange w:id="2566" w:author="mpb" w:date="2023-10-13T17:40:00Z">
            <w:rPr>
              <w:rFonts w:ascii="Times New Roman" w:hAnsi="Times New Roman" w:cs="Times New Roman"/>
              <w:i/>
              <w:sz w:val="20"/>
              <w:szCs w:val="20"/>
              <w:lang w:val="en-GB"/>
            </w:rPr>
          </w:rPrChange>
        </w:rPr>
        <w:t xml:space="preserve">of </w:t>
      </w:r>
      <w:r w:rsidRPr="008B0B07">
        <w:rPr>
          <w:rFonts w:ascii="Times New Roman" w:hAnsi="Times New Roman" w:cs="Times New Roman"/>
          <w:iCs/>
          <w:lang w:val="en-GB"/>
        </w:rPr>
        <w:t xml:space="preserve">Wood Supplies </w:t>
      </w:r>
      <w:r w:rsidRPr="008B0B07">
        <w:rPr>
          <w:rFonts w:ascii="Times New Roman" w:hAnsi="Times New Roman" w:cs="Times New Roman"/>
          <w:iCs/>
          <w:lang w:val="en-GB"/>
          <w:rPrChange w:id="2567" w:author="mpb" w:date="2023-10-13T17:40:00Z">
            <w:rPr>
              <w:rFonts w:ascii="Times New Roman" w:hAnsi="Times New Roman" w:cs="Times New Roman"/>
              <w:i/>
              <w:sz w:val="20"/>
              <w:szCs w:val="20"/>
              <w:lang w:val="en-GB"/>
            </w:rPr>
          </w:rPrChange>
        </w:rPr>
        <w:t xml:space="preserve">from the </w:t>
      </w:r>
      <w:r w:rsidRPr="008B0B07">
        <w:rPr>
          <w:rFonts w:ascii="Times New Roman" w:hAnsi="Times New Roman" w:cs="Times New Roman"/>
          <w:iCs/>
          <w:lang w:val="en-GB"/>
        </w:rPr>
        <w:t>S</w:t>
      </w:r>
      <w:r w:rsidRPr="008B0B07">
        <w:rPr>
          <w:rFonts w:ascii="Times New Roman" w:hAnsi="Times New Roman" w:cs="Times New Roman"/>
          <w:iCs/>
          <w:lang w:val="en-GB"/>
          <w:rPrChange w:id="2568" w:author="mpb" w:date="2023-10-13T17:40:00Z">
            <w:rPr>
              <w:rFonts w:ascii="Times New Roman" w:hAnsi="Times New Roman" w:cs="Times New Roman"/>
              <w:i/>
              <w:sz w:val="20"/>
              <w:szCs w:val="20"/>
              <w:lang w:val="en-GB"/>
            </w:rPr>
          </w:rPrChange>
        </w:rPr>
        <w:t xml:space="preserve">outhern Baltic </w:t>
      </w:r>
      <w:r w:rsidRPr="008B0B07">
        <w:rPr>
          <w:rFonts w:ascii="Times New Roman" w:hAnsi="Times New Roman" w:cs="Times New Roman"/>
          <w:iCs/>
          <w:lang w:val="en-GB"/>
        </w:rPr>
        <w:t>R</w:t>
      </w:r>
      <w:r w:rsidRPr="008B0B07">
        <w:rPr>
          <w:rFonts w:ascii="Times New Roman" w:hAnsi="Times New Roman" w:cs="Times New Roman"/>
          <w:iCs/>
          <w:lang w:val="en-GB"/>
          <w:rPrChange w:id="2569" w:author="mpb" w:date="2023-10-13T17:40:00Z">
            <w:rPr>
              <w:rFonts w:ascii="Times New Roman" w:hAnsi="Times New Roman" w:cs="Times New Roman"/>
              <w:i/>
              <w:sz w:val="20"/>
              <w:szCs w:val="20"/>
              <w:lang w:val="en-GB"/>
            </w:rPr>
          </w:rPrChange>
        </w:rPr>
        <w:t xml:space="preserve">egion and the </w:t>
      </w:r>
      <w:r w:rsidRPr="008B0B07">
        <w:rPr>
          <w:rFonts w:ascii="Times New Roman" w:hAnsi="Times New Roman" w:cs="Times New Roman"/>
          <w:iCs/>
          <w:lang w:val="en-GB"/>
        </w:rPr>
        <w:t>V</w:t>
      </w:r>
      <w:r w:rsidRPr="008B0B07">
        <w:rPr>
          <w:rFonts w:ascii="Times New Roman" w:hAnsi="Times New Roman" w:cs="Times New Roman"/>
          <w:iCs/>
          <w:lang w:val="en-GB"/>
          <w:rPrChange w:id="2570" w:author="mpb" w:date="2023-10-13T17:40:00Z">
            <w:rPr>
              <w:rFonts w:ascii="Times New Roman" w:hAnsi="Times New Roman" w:cs="Times New Roman"/>
              <w:i/>
              <w:sz w:val="20"/>
              <w:szCs w:val="20"/>
              <w:lang w:val="en-GB"/>
            </w:rPr>
          </w:rPrChange>
        </w:rPr>
        <w:t xml:space="preserve">iceroyalty of New Spain in the </w:t>
      </w:r>
      <w:r w:rsidRPr="008B0B07">
        <w:rPr>
          <w:rFonts w:ascii="Times New Roman" w:hAnsi="Times New Roman" w:cs="Times New Roman"/>
          <w:iCs/>
          <w:lang w:val="en-GB"/>
        </w:rPr>
        <w:t>D</w:t>
      </w:r>
      <w:r w:rsidRPr="008B0B07">
        <w:rPr>
          <w:rFonts w:ascii="Times New Roman" w:hAnsi="Times New Roman" w:cs="Times New Roman"/>
          <w:iCs/>
          <w:lang w:val="en-GB"/>
          <w:rPrChange w:id="2571" w:author="mpb" w:date="2023-10-13T17:40:00Z">
            <w:rPr>
              <w:rFonts w:ascii="Times New Roman" w:hAnsi="Times New Roman" w:cs="Times New Roman"/>
              <w:i/>
              <w:sz w:val="20"/>
              <w:szCs w:val="20"/>
              <w:lang w:val="en-GB"/>
            </w:rPr>
          </w:rPrChange>
        </w:rPr>
        <w:t xml:space="preserve">evelopment of the Spanish </w:t>
      </w:r>
      <w:r w:rsidRPr="008B0B07">
        <w:rPr>
          <w:rFonts w:ascii="Times New Roman" w:hAnsi="Times New Roman" w:cs="Times New Roman"/>
          <w:iCs/>
          <w:lang w:val="en-GB"/>
        </w:rPr>
        <w:t xml:space="preserve">Seaborne Empire </w:t>
      </w:r>
      <w:r w:rsidRPr="008B0B07">
        <w:rPr>
          <w:rFonts w:ascii="Times New Roman" w:hAnsi="Times New Roman" w:cs="Times New Roman"/>
          <w:iCs/>
          <w:lang w:val="en-GB"/>
          <w:rPrChange w:id="2572" w:author="mpb" w:date="2023-10-13T17:40:00Z">
            <w:rPr>
              <w:rFonts w:ascii="Times New Roman" w:hAnsi="Times New Roman" w:cs="Times New Roman"/>
              <w:i/>
              <w:sz w:val="20"/>
              <w:szCs w:val="20"/>
              <w:lang w:val="en-GB"/>
            </w:rPr>
          </w:rPrChange>
        </w:rPr>
        <w:t xml:space="preserve">in the </w:t>
      </w:r>
      <w:r w:rsidRPr="008B0B07">
        <w:rPr>
          <w:rFonts w:ascii="Times New Roman" w:hAnsi="Times New Roman" w:cs="Times New Roman"/>
          <w:iCs/>
          <w:lang w:val="en-GB"/>
        </w:rPr>
        <w:t>Eighteenth Century</w:t>
      </w:r>
      <w:ins w:id="2573" w:author="mpb" w:date="2023-10-13T17:41:00Z">
        <w:r>
          <w:rPr>
            <w:rFonts w:ascii="Times New Roman" w:hAnsi="Times New Roman" w:cs="Times New Roman"/>
            <w:iCs/>
            <w:lang w:val="en-GB"/>
          </w:rPr>
          <w:t>”</w:t>
        </w:r>
      </w:ins>
      <w:r w:rsidRPr="008B0B07">
        <w:rPr>
          <w:rFonts w:ascii="Times New Roman" w:hAnsi="Times New Roman" w:cs="Times New Roman"/>
          <w:iCs/>
          <w:lang w:val="en-GB"/>
        </w:rPr>
        <w:t xml:space="preserve"> </w:t>
      </w:r>
      <w:del w:id="2574" w:author="mpb" w:date="2023-10-13T17:41:00Z">
        <w:r w:rsidRPr="008B0B07" w:rsidDel="008B0B07">
          <w:rPr>
            <w:rFonts w:ascii="Times New Roman" w:hAnsi="Times New Roman" w:cs="Times New Roman"/>
            <w:lang w:val="en-GB"/>
          </w:rPr>
          <w:delText xml:space="preserve">Funded </w:delText>
        </w:r>
      </w:del>
      <w:ins w:id="2575" w:author="mpb" w:date="2023-10-13T17:41:00Z">
        <w:r>
          <w:rPr>
            <w:rFonts w:ascii="Times New Roman" w:hAnsi="Times New Roman" w:cs="Times New Roman"/>
            <w:lang w:val="en-GB"/>
          </w:rPr>
          <w:t>f</w:t>
        </w:r>
        <w:r w:rsidRPr="008B0B07">
          <w:rPr>
            <w:rFonts w:ascii="Times New Roman" w:hAnsi="Times New Roman" w:cs="Times New Roman"/>
            <w:lang w:val="en-GB"/>
          </w:rPr>
          <w:t xml:space="preserve">unded </w:t>
        </w:r>
      </w:ins>
      <w:r w:rsidRPr="008A2A21">
        <w:rPr>
          <w:rFonts w:ascii="Times New Roman" w:hAnsi="Times New Roman" w:cs="Times New Roman"/>
          <w:lang w:val="en-GB"/>
          <w:rPrChange w:id="2576" w:author="mpb" w:date="2023-10-13T17:16:00Z">
            <w:rPr>
              <w:rFonts w:ascii="Times New Roman" w:hAnsi="Times New Roman" w:cs="Times New Roman"/>
              <w:sz w:val="20"/>
              <w:szCs w:val="20"/>
              <w:lang w:val="en-GB"/>
            </w:rPr>
          </w:rPrChange>
        </w:rPr>
        <w:t xml:space="preserve">by the National Science Centre), </w:t>
      </w:r>
      <w:del w:id="2577" w:author="mpb" w:date="2023-10-13T17:42:00Z">
        <w:r w:rsidRPr="008A2A21" w:rsidDel="008B0B07">
          <w:rPr>
            <w:rFonts w:ascii="Times New Roman" w:hAnsi="Times New Roman" w:cs="Times New Roman"/>
            <w:lang w:val="en-GB"/>
            <w:rPrChange w:id="2578" w:author="mpb" w:date="2023-10-13T17:16:00Z">
              <w:rPr>
                <w:rFonts w:ascii="Times New Roman" w:hAnsi="Times New Roman" w:cs="Times New Roman"/>
                <w:sz w:val="20"/>
                <w:szCs w:val="20"/>
                <w:lang w:val="en-GB"/>
              </w:rPr>
            </w:rPrChange>
          </w:rPr>
          <w:delText>and their</w:delText>
        </w:r>
      </w:del>
      <w:ins w:id="2579" w:author="mpb" w:date="2023-10-13T17:42:00Z">
        <w:r>
          <w:rPr>
            <w:rFonts w:ascii="Times New Roman" w:hAnsi="Times New Roman" w:cs="Times New Roman"/>
            <w:lang w:val="en-GB"/>
          </w:rPr>
          <w:t>whose</w:t>
        </w:r>
      </w:ins>
      <w:r w:rsidRPr="008A2A21">
        <w:rPr>
          <w:rFonts w:ascii="Times New Roman" w:hAnsi="Times New Roman" w:cs="Times New Roman"/>
          <w:lang w:val="en-GB"/>
          <w:rPrChange w:id="2580" w:author="mpb" w:date="2023-10-13T17:16:00Z">
            <w:rPr>
              <w:rFonts w:ascii="Times New Roman" w:hAnsi="Times New Roman" w:cs="Times New Roman"/>
              <w:sz w:val="20"/>
              <w:szCs w:val="20"/>
              <w:lang w:val="en-GB"/>
            </w:rPr>
          </w:rPrChange>
        </w:rPr>
        <w:t xml:space="preserve"> work was supervised by the </w:t>
      </w:r>
      <w:del w:id="2581" w:author="mpb" w:date="2023-10-13T17:41:00Z">
        <w:r w:rsidRPr="008A2A21" w:rsidDel="008B0B07">
          <w:rPr>
            <w:rFonts w:ascii="Times New Roman" w:hAnsi="Times New Roman" w:cs="Times New Roman"/>
            <w:lang w:val="en-GB"/>
            <w:rPrChange w:id="2582" w:author="mpb" w:date="2023-10-13T17:16:00Z">
              <w:rPr>
                <w:rFonts w:ascii="Times New Roman" w:hAnsi="Times New Roman" w:cs="Times New Roman"/>
                <w:sz w:val="20"/>
                <w:szCs w:val="20"/>
                <w:lang w:val="en-GB"/>
              </w:rPr>
            </w:rPrChange>
          </w:rPr>
          <w:delText xml:space="preserve">main </w:delText>
        </w:r>
      </w:del>
      <w:r w:rsidRPr="008A2A21">
        <w:rPr>
          <w:rFonts w:ascii="Times New Roman" w:hAnsi="Times New Roman" w:cs="Times New Roman"/>
          <w:lang w:val="en-GB"/>
          <w:rPrChange w:id="2583" w:author="mpb" w:date="2023-10-13T17:16:00Z">
            <w:rPr>
              <w:rFonts w:ascii="Times New Roman" w:hAnsi="Times New Roman" w:cs="Times New Roman"/>
              <w:sz w:val="20"/>
              <w:szCs w:val="20"/>
              <w:lang w:val="en-GB"/>
            </w:rPr>
          </w:rPrChange>
        </w:rPr>
        <w:t xml:space="preserve">author of the </w:t>
      </w:r>
      <w:del w:id="2584" w:author="mpb" w:date="2023-10-13T17:41:00Z">
        <w:r w:rsidRPr="008A2A21" w:rsidDel="008B0B07">
          <w:rPr>
            <w:rFonts w:ascii="Times New Roman" w:hAnsi="Times New Roman" w:cs="Times New Roman"/>
            <w:lang w:val="en-GB"/>
            <w:rPrChange w:id="2585" w:author="mpb" w:date="2023-10-13T17:16:00Z">
              <w:rPr>
                <w:rFonts w:ascii="Times New Roman" w:hAnsi="Times New Roman" w:cs="Times New Roman"/>
                <w:sz w:val="20"/>
                <w:szCs w:val="20"/>
                <w:lang w:val="en-GB"/>
              </w:rPr>
            </w:rPrChange>
          </w:rPr>
          <w:delText>monograph, Rafal B. Reichert</w:delText>
        </w:r>
      </w:del>
      <w:ins w:id="2586" w:author="mpb" w:date="2023-10-13T17:41:00Z">
        <w:r>
          <w:rPr>
            <w:rFonts w:ascii="Times New Roman" w:hAnsi="Times New Roman" w:cs="Times New Roman"/>
            <w:lang w:val="en-GB"/>
          </w:rPr>
          <w:t>present book</w:t>
        </w:r>
      </w:ins>
      <w:r w:rsidRPr="008A2A21">
        <w:rPr>
          <w:rFonts w:ascii="Times New Roman" w:hAnsi="Times New Roman" w:cs="Times New Roman"/>
          <w:lang w:val="en-GB"/>
          <w:rPrChange w:id="2587" w:author="mpb" w:date="2023-10-13T17:16:00Z">
            <w:rPr>
              <w:rFonts w:ascii="Times New Roman" w:hAnsi="Times New Roman" w:cs="Times New Roman"/>
              <w:sz w:val="20"/>
              <w:szCs w:val="20"/>
              <w:lang w:val="en-GB"/>
            </w:rPr>
          </w:rPrChange>
        </w:rPr>
        <w:t>.</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3E00DD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E1CE106"/>
    <w:lvl w:ilvl="0">
      <w:start w:val="1"/>
      <w:numFmt w:val="decimal"/>
      <w:lvlText w:val="%1."/>
      <w:lvlJc w:val="left"/>
      <w:pPr>
        <w:tabs>
          <w:tab w:val="num" w:pos="1800"/>
        </w:tabs>
        <w:ind w:left="1800" w:hanging="360"/>
      </w:pPr>
    </w:lvl>
  </w:abstractNum>
  <w:abstractNum w:abstractNumId="2">
    <w:nsid w:val="FFFFFF7D"/>
    <w:multiLevelType w:val="singleLevel"/>
    <w:tmpl w:val="489AA81A"/>
    <w:lvl w:ilvl="0">
      <w:start w:val="1"/>
      <w:numFmt w:val="decimal"/>
      <w:lvlText w:val="%1."/>
      <w:lvlJc w:val="left"/>
      <w:pPr>
        <w:tabs>
          <w:tab w:val="num" w:pos="1440"/>
        </w:tabs>
        <w:ind w:left="1440" w:hanging="360"/>
      </w:pPr>
    </w:lvl>
  </w:abstractNum>
  <w:abstractNum w:abstractNumId="3">
    <w:nsid w:val="FFFFFF7E"/>
    <w:multiLevelType w:val="singleLevel"/>
    <w:tmpl w:val="62141F80"/>
    <w:lvl w:ilvl="0">
      <w:start w:val="1"/>
      <w:numFmt w:val="decimal"/>
      <w:lvlText w:val="%1."/>
      <w:lvlJc w:val="left"/>
      <w:pPr>
        <w:tabs>
          <w:tab w:val="num" w:pos="1080"/>
        </w:tabs>
        <w:ind w:left="1080" w:hanging="360"/>
      </w:pPr>
    </w:lvl>
  </w:abstractNum>
  <w:abstractNum w:abstractNumId="4">
    <w:nsid w:val="FFFFFF7F"/>
    <w:multiLevelType w:val="singleLevel"/>
    <w:tmpl w:val="D33ACF2E"/>
    <w:lvl w:ilvl="0">
      <w:start w:val="1"/>
      <w:numFmt w:val="decimal"/>
      <w:lvlText w:val="%1."/>
      <w:lvlJc w:val="left"/>
      <w:pPr>
        <w:tabs>
          <w:tab w:val="num" w:pos="720"/>
        </w:tabs>
        <w:ind w:left="720" w:hanging="360"/>
      </w:pPr>
    </w:lvl>
  </w:abstractNum>
  <w:abstractNum w:abstractNumId="5">
    <w:nsid w:val="FFFFFF80"/>
    <w:multiLevelType w:val="singleLevel"/>
    <w:tmpl w:val="8AAC7628"/>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4B9C079C"/>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42FC195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5C20C3DA"/>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C610F55C"/>
    <w:lvl w:ilvl="0">
      <w:start w:val="1"/>
      <w:numFmt w:val="decimal"/>
      <w:lvlText w:val="%1."/>
      <w:lvlJc w:val="left"/>
      <w:pPr>
        <w:tabs>
          <w:tab w:val="num" w:pos="360"/>
        </w:tabs>
        <w:ind w:left="360" w:hanging="360"/>
      </w:pPr>
    </w:lvl>
  </w:abstractNum>
  <w:abstractNum w:abstractNumId="10">
    <w:nsid w:val="FFFFFF89"/>
    <w:multiLevelType w:val="singleLevel"/>
    <w:tmpl w:val="091A9426"/>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5"/>
  </w:num>
  <w:num w:numId="8">
    <w:abstractNumId w:val="6"/>
  </w:num>
  <w:num w:numId="9">
    <w:abstractNumId w:val="7"/>
  </w:num>
  <w:num w:numId="10">
    <w:abstractNumId w:val="8"/>
  </w:num>
  <w:num w:numId="11">
    <w:abstractNumId w:val="1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pb">
    <w15:presenceInfo w15:providerId="None" w15:userId="mpb"/>
  </w15:person>
  <w15:person w15:author="pc_m">
    <w15:presenceInfo w15:providerId="None" w15:userId="pc_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revisionView w:markup="0" w:insDel="0" w:formatting="0" w:inkAnnotations="0"/>
  <w:trackRevisions/>
  <w:doNotTrackMoves/>
  <w:defaultTabStop w:val="708"/>
  <w:hyphenationZone w:val="425"/>
  <w:characterSpacingControl w:val="doNotCompress"/>
  <w:savePreviewPicture/>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BFC"/>
    <w:rsid w:val="00000161"/>
    <w:rsid w:val="00012D95"/>
    <w:rsid w:val="00020062"/>
    <w:rsid w:val="000200C4"/>
    <w:rsid w:val="00022395"/>
    <w:rsid w:val="000471D6"/>
    <w:rsid w:val="00055235"/>
    <w:rsid w:val="00056DDA"/>
    <w:rsid w:val="000575BC"/>
    <w:rsid w:val="00060413"/>
    <w:rsid w:val="00062D29"/>
    <w:rsid w:val="00072DDB"/>
    <w:rsid w:val="00077A9E"/>
    <w:rsid w:val="0008135B"/>
    <w:rsid w:val="0008394A"/>
    <w:rsid w:val="00083CAD"/>
    <w:rsid w:val="000972AF"/>
    <w:rsid w:val="000A6CB9"/>
    <w:rsid w:val="000B70F1"/>
    <w:rsid w:val="000C6811"/>
    <w:rsid w:val="000E38AE"/>
    <w:rsid w:val="000E5570"/>
    <w:rsid w:val="00104287"/>
    <w:rsid w:val="001279D1"/>
    <w:rsid w:val="00136D20"/>
    <w:rsid w:val="001465A9"/>
    <w:rsid w:val="00155155"/>
    <w:rsid w:val="001569C8"/>
    <w:rsid w:val="001715DF"/>
    <w:rsid w:val="0017345B"/>
    <w:rsid w:val="00175DCC"/>
    <w:rsid w:val="00177C16"/>
    <w:rsid w:val="001840B4"/>
    <w:rsid w:val="001930BB"/>
    <w:rsid w:val="001957BE"/>
    <w:rsid w:val="001A1274"/>
    <w:rsid w:val="001A74F2"/>
    <w:rsid w:val="001B1B87"/>
    <w:rsid w:val="001B3FF7"/>
    <w:rsid w:val="001C6CB3"/>
    <w:rsid w:val="001D3D30"/>
    <w:rsid w:val="001D6BCE"/>
    <w:rsid w:val="001F39ED"/>
    <w:rsid w:val="00205318"/>
    <w:rsid w:val="00210F34"/>
    <w:rsid w:val="002234D9"/>
    <w:rsid w:val="00236C5F"/>
    <w:rsid w:val="00241D00"/>
    <w:rsid w:val="00243070"/>
    <w:rsid w:val="002464CA"/>
    <w:rsid w:val="0025065E"/>
    <w:rsid w:val="002550D9"/>
    <w:rsid w:val="002630EC"/>
    <w:rsid w:val="0026565B"/>
    <w:rsid w:val="00266695"/>
    <w:rsid w:val="00274734"/>
    <w:rsid w:val="00277199"/>
    <w:rsid w:val="00284AB8"/>
    <w:rsid w:val="0028787E"/>
    <w:rsid w:val="00291A3E"/>
    <w:rsid w:val="002A0BFC"/>
    <w:rsid w:val="002A29A5"/>
    <w:rsid w:val="002B3B54"/>
    <w:rsid w:val="002B7BDE"/>
    <w:rsid w:val="002C427C"/>
    <w:rsid w:val="002C62F8"/>
    <w:rsid w:val="002D1107"/>
    <w:rsid w:val="002D3EA9"/>
    <w:rsid w:val="002E1456"/>
    <w:rsid w:val="002E4F94"/>
    <w:rsid w:val="002E7E76"/>
    <w:rsid w:val="002F0553"/>
    <w:rsid w:val="002F4D7E"/>
    <w:rsid w:val="00344993"/>
    <w:rsid w:val="00356527"/>
    <w:rsid w:val="00376272"/>
    <w:rsid w:val="003765BE"/>
    <w:rsid w:val="00391071"/>
    <w:rsid w:val="003A1D24"/>
    <w:rsid w:val="003C1774"/>
    <w:rsid w:val="003C3927"/>
    <w:rsid w:val="003F17FD"/>
    <w:rsid w:val="003F40FA"/>
    <w:rsid w:val="00400CD9"/>
    <w:rsid w:val="00401223"/>
    <w:rsid w:val="00420000"/>
    <w:rsid w:val="00420C44"/>
    <w:rsid w:val="00426D90"/>
    <w:rsid w:val="00426EA6"/>
    <w:rsid w:val="00457894"/>
    <w:rsid w:val="004660AB"/>
    <w:rsid w:val="00466EB0"/>
    <w:rsid w:val="004751F8"/>
    <w:rsid w:val="00476FEB"/>
    <w:rsid w:val="004814CE"/>
    <w:rsid w:val="004837EF"/>
    <w:rsid w:val="00491430"/>
    <w:rsid w:val="004A389B"/>
    <w:rsid w:val="004A5229"/>
    <w:rsid w:val="004A6A05"/>
    <w:rsid w:val="004B0DF1"/>
    <w:rsid w:val="004B3F68"/>
    <w:rsid w:val="004B6648"/>
    <w:rsid w:val="004B6EF0"/>
    <w:rsid w:val="004C561C"/>
    <w:rsid w:val="004C672E"/>
    <w:rsid w:val="004C7095"/>
    <w:rsid w:val="004D6749"/>
    <w:rsid w:val="004E051A"/>
    <w:rsid w:val="004E343A"/>
    <w:rsid w:val="004E5E11"/>
    <w:rsid w:val="004F063D"/>
    <w:rsid w:val="004F145D"/>
    <w:rsid w:val="0050589A"/>
    <w:rsid w:val="00506E6E"/>
    <w:rsid w:val="0052001B"/>
    <w:rsid w:val="00520567"/>
    <w:rsid w:val="00521D8A"/>
    <w:rsid w:val="00525C0C"/>
    <w:rsid w:val="00531FFA"/>
    <w:rsid w:val="00534A7D"/>
    <w:rsid w:val="00535E86"/>
    <w:rsid w:val="005472C3"/>
    <w:rsid w:val="00563047"/>
    <w:rsid w:val="005647CE"/>
    <w:rsid w:val="0059561D"/>
    <w:rsid w:val="005A171A"/>
    <w:rsid w:val="005B6DD4"/>
    <w:rsid w:val="005C2E6C"/>
    <w:rsid w:val="005D42FD"/>
    <w:rsid w:val="005F4FE5"/>
    <w:rsid w:val="00605A61"/>
    <w:rsid w:val="00605CBA"/>
    <w:rsid w:val="00621A09"/>
    <w:rsid w:val="006316C3"/>
    <w:rsid w:val="0063269A"/>
    <w:rsid w:val="0064631E"/>
    <w:rsid w:val="0065253A"/>
    <w:rsid w:val="006631AC"/>
    <w:rsid w:val="00684DBD"/>
    <w:rsid w:val="006912DB"/>
    <w:rsid w:val="006944D3"/>
    <w:rsid w:val="006F2B7B"/>
    <w:rsid w:val="006F4D78"/>
    <w:rsid w:val="00702D14"/>
    <w:rsid w:val="00721D59"/>
    <w:rsid w:val="007359DC"/>
    <w:rsid w:val="00737EF8"/>
    <w:rsid w:val="007416EB"/>
    <w:rsid w:val="0074471F"/>
    <w:rsid w:val="00754B7B"/>
    <w:rsid w:val="00756129"/>
    <w:rsid w:val="007564CF"/>
    <w:rsid w:val="00796620"/>
    <w:rsid w:val="007A0868"/>
    <w:rsid w:val="007A1501"/>
    <w:rsid w:val="007B72BA"/>
    <w:rsid w:val="007C68EC"/>
    <w:rsid w:val="007D46F1"/>
    <w:rsid w:val="007E740C"/>
    <w:rsid w:val="00805113"/>
    <w:rsid w:val="00805309"/>
    <w:rsid w:val="00805A35"/>
    <w:rsid w:val="00814126"/>
    <w:rsid w:val="00817942"/>
    <w:rsid w:val="00820DD4"/>
    <w:rsid w:val="00833D81"/>
    <w:rsid w:val="00850BB2"/>
    <w:rsid w:val="00853878"/>
    <w:rsid w:val="008623D7"/>
    <w:rsid w:val="008734D3"/>
    <w:rsid w:val="00887210"/>
    <w:rsid w:val="008938DF"/>
    <w:rsid w:val="008A2A21"/>
    <w:rsid w:val="008B0B07"/>
    <w:rsid w:val="008B44DF"/>
    <w:rsid w:val="008C3CBF"/>
    <w:rsid w:val="008C4597"/>
    <w:rsid w:val="008D2C1B"/>
    <w:rsid w:val="008F21F2"/>
    <w:rsid w:val="00903E0D"/>
    <w:rsid w:val="00910686"/>
    <w:rsid w:val="00913EA5"/>
    <w:rsid w:val="0091492A"/>
    <w:rsid w:val="00922EF7"/>
    <w:rsid w:val="00927B03"/>
    <w:rsid w:val="00941D9D"/>
    <w:rsid w:val="00942AE7"/>
    <w:rsid w:val="00950357"/>
    <w:rsid w:val="009544F1"/>
    <w:rsid w:val="00955D3D"/>
    <w:rsid w:val="00973D3D"/>
    <w:rsid w:val="00982B7C"/>
    <w:rsid w:val="00986112"/>
    <w:rsid w:val="009A0610"/>
    <w:rsid w:val="009A2944"/>
    <w:rsid w:val="009B0D7C"/>
    <w:rsid w:val="009C3224"/>
    <w:rsid w:val="009C4C90"/>
    <w:rsid w:val="009D090E"/>
    <w:rsid w:val="009E00E5"/>
    <w:rsid w:val="009E1FB5"/>
    <w:rsid w:val="00A1077A"/>
    <w:rsid w:val="00A115AB"/>
    <w:rsid w:val="00A32CF0"/>
    <w:rsid w:val="00A355C8"/>
    <w:rsid w:val="00A40D14"/>
    <w:rsid w:val="00A46E83"/>
    <w:rsid w:val="00A52822"/>
    <w:rsid w:val="00A62F02"/>
    <w:rsid w:val="00A64961"/>
    <w:rsid w:val="00A64F08"/>
    <w:rsid w:val="00A67CDC"/>
    <w:rsid w:val="00A716CF"/>
    <w:rsid w:val="00A760CD"/>
    <w:rsid w:val="00A95C84"/>
    <w:rsid w:val="00AB426E"/>
    <w:rsid w:val="00AD0F58"/>
    <w:rsid w:val="00B05435"/>
    <w:rsid w:val="00B05479"/>
    <w:rsid w:val="00B104B7"/>
    <w:rsid w:val="00B243C4"/>
    <w:rsid w:val="00B31A0C"/>
    <w:rsid w:val="00B32FCA"/>
    <w:rsid w:val="00B34895"/>
    <w:rsid w:val="00B41345"/>
    <w:rsid w:val="00B423D3"/>
    <w:rsid w:val="00B57320"/>
    <w:rsid w:val="00B717B9"/>
    <w:rsid w:val="00B841C0"/>
    <w:rsid w:val="00B85E7A"/>
    <w:rsid w:val="00B8741A"/>
    <w:rsid w:val="00B87E58"/>
    <w:rsid w:val="00B95F51"/>
    <w:rsid w:val="00BA217A"/>
    <w:rsid w:val="00BC71C2"/>
    <w:rsid w:val="00BD04CD"/>
    <w:rsid w:val="00BD0736"/>
    <w:rsid w:val="00BE4A44"/>
    <w:rsid w:val="00BF2CED"/>
    <w:rsid w:val="00BF35D4"/>
    <w:rsid w:val="00C03358"/>
    <w:rsid w:val="00C033B8"/>
    <w:rsid w:val="00C24D96"/>
    <w:rsid w:val="00C25F22"/>
    <w:rsid w:val="00C266BD"/>
    <w:rsid w:val="00C3651C"/>
    <w:rsid w:val="00C45786"/>
    <w:rsid w:val="00C503EA"/>
    <w:rsid w:val="00C52E1E"/>
    <w:rsid w:val="00C53EE8"/>
    <w:rsid w:val="00C6544C"/>
    <w:rsid w:val="00C7348D"/>
    <w:rsid w:val="00C753F8"/>
    <w:rsid w:val="00CB1E9B"/>
    <w:rsid w:val="00CB7BA6"/>
    <w:rsid w:val="00CC13F8"/>
    <w:rsid w:val="00CC5004"/>
    <w:rsid w:val="00CD7CDB"/>
    <w:rsid w:val="00CE141F"/>
    <w:rsid w:val="00CE3538"/>
    <w:rsid w:val="00CE6A66"/>
    <w:rsid w:val="00CE70D0"/>
    <w:rsid w:val="00D0056B"/>
    <w:rsid w:val="00D075BE"/>
    <w:rsid w:val="00D33630"/>
    <w:rsid w:val="00D370FD"/>
    <w:rsid w:val="00D41EEA"/>
    <w:rsid w:val="00D505CC"/>
    <w:rsid w:val="00D519A0"/>
    <w:rsid w:val="00D57A27"/>
    <w:rsid w:val="00D64F80"/>
    <w:rsid w:val="00D72287"/>
    <w:rsid w:val="00D73582"/>
    <w:rsid w:val="00D76EF3"/>
    <w:rsid w:val="00D77227"/>
    <w:rsid w:val="00D773A6"/>
    <w:rsid w:val="00D86773"/>
    <w:rsid w:val="00DB47F0"/>
    <w:rsid w:val="00DE6212"/>
    <w:rsid w:val="00DE7F75"/>
    <w:rsid w:val="00DF1766"/>
    <w:rsid w:val="00E01AA0"/>
    <w:rsid w:val="00E0232C"/>
    <w:rsid w:val="00E1239D"/>
    <w:rsid w:val="00E13FF5"/>
    <w:rsid w:val="00E14396"/>
    <w:rsid w:val="00E32231"/>
    <w:rsid w:val="00E35755"/>
    <w:rsid w:val="00E35B3B"/>
    <w:rsid w:val="00E35D34"/>
    <w:rsid w:val="00E41D6F"/>
    <w:rsid w:val="00E518CC"/>
    <w:rsid w:val="00E75360"/>
    <w:rsid w:val="00E77DBF"/>
    <w:rsid w:val="00EA069C"/>
    <w:rsid w:val="00EA3B7E"/>
    <w:rsid w:val="00EA4A2A"/>
    <w:rsid w:val="00EB7BCE"/>
    <w:rsid w:val="00EC356E"/>
    <w:rsid w:val="00EC5DF8"/>
    <w:rsid w:val="00ED1CB1"/>
    <w:rsid w:val="00EE1E5F"/>
    <w:rsid w:val="00EF3E82"/>
    <w:rsid w:val="00F0149B"/>
    <w:rsid w:val="00F05A1C"/>
    <w:rsid w:val="00F50E80"/>
    <w:rsid w:val="00F53345"/>
    <w:rsid w:val="00F538F3"/>
    <w:rsid w:val="00F576FC"/>
    <w:rsid w:val="00F645E7"/>
    <w:rsid w:val="00F64B75"/>
    <w:rsid w:val="00F65F50"/>
    <w:rsid w:val="00F744EC"/>
    <w:rsid w:val="00F82FAD"/>
    <w:rsid w:val="00F832C1"/>
    <w:rsid w:val="00F836DA"/>
    <w:rsid w:val="00F848B6"/>
    <w:rsid w:val="00F84F31"/>
    <w:rsid w:val="00FA3E66"/>
    <w:rsid w:val="00FB0994"/>
    <w:rsid w:val="00FB18C3"/>
    <w:rsid w:val="00FB1C47"/>
    <w:rsid w:val="00FB7DD1"/>
    <w:rsid w:val="00FD3964"/>
    <w:rsid w:val="00FD39AA"/>
    <w:rsid w:val="00FD476C"/>
    <w:rsid w:val="00FF0D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D4BBB"/>
  <w15:chartTrackingRefBased/>
  <w15:docId w15:val="{575861A8-83B6-4D88-9E52-1B9A065A5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A0BF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A0BFC"/>
    <w:pPr>
      <w:spacing w:after="0" w:line="240" w:lineRule="auto"/>
    </w:pPr>
  </w:style>
  <w:style w:type="paragraph" w:styleId="FootnoteText">
    <w:name w:val="footnote text"/>
    <w:basedOn w:val="Normal"/>
    <w:link w:val="FootnoteTextChar"/>
    <w:uiPriority w:val="99"/>
    <w:unhideWhenUsed/>
    <w:rsid w:val="002A0BFC"/>
    <w:pPr>
      <w:spacing w:after="0" w:line="240" w:lineRule="auto"/>
    </w:pPr>
    <w:rPr>
      <w:sz w:val="20"/>
      <w:szCs w:val="20"/>
    </w:rPr>
  </w:style>
  <w:style w:type="character" w:customStyle="1" w:styleId="FootnoteTextChar">
    <w:name w:val="Footnote Text Char"/>
    <w:basedOn w:val="DefaultParagraphFont"/>
    <w:link w:val="FootnoteText"/>
    <w:uiPriority w:val="99"/>
    <w:rsid w:val="002A0BFC"/>
    <w:rPr>
      <w:sz w:val="20"/>
      <w:szCs w:val="20"/>
    </w:rPr>
  </w:style>
  <w:style w:type="character" w:styleId="FootnoteReference">
    <w:name w:val="footnote reference"/>
    <w:basedOn w:val="DefaultParagraphFont"/>
    <w:uiPriority w:val="99"/>
    <w:semiHidden/>
    <w:unhideWhenUsed/>
    <w:rsid w:val="008C4597"/>
    <w:rPr>
      <w:vertAlign w:val="superscript"/>
      <w:rPrChange w:id="0" w:author="mac_pro" w:date="2023-10-12T23:54:00Z">
        <w:rPr>
          <w:vertAlign w:val="superscript"/>
        </w:rPr>
      </w:rPrChange>
    </w:rPr>
  </w:style>
  <w:style w:type="character" w:styleId="CommentReference">
    <w:name w:val="annotation reference"/>
    <w:basedOn w:val="DefaultParagraphFont"/>
    <w:uiPriority w:val="99"/>
    <w:semiHidden/>
    <w:unhideWhenUsed/>
    <w:rsid w:val="00274734"/>
    <w:rPr>
      <w:sz w:val="16"/>
      <w:szCs w:val="16"/>
    </w:rPr>
  </w:style>
  <w:style w:type="paragraph" w:styleId="CommentText">
    <w:name w:val="annotation text"/>
    <w:basedOn w:val="Normal"/>
    <w:link w:val="CommentTextChar"/>
    <w:uiPriority w:val="99"/>
    <w:unhideWhenUsed/>
    <w:rsid w:val="00274734"/>
    <w:pPr>
      <w:spacing w:line="240" w:lineRule="auto"/>
    </w:pPr>
    <w:rPr>
      <w:sz w:val="20"/>
      <w:szCs w:val="20"/>
    </w:rPr>
  </w:style>
  <w:style w:type="character" w:customStyle="1" w:styleId="CommentTextChar">
    <w:name w:val="Comment Text Char"/>
    <w:basedOn w:val="DefaultParagraphFont"/>
    <w:link w:val="CommentText"/>
    <w:uiPriority w:val="99"/>
    <w:rsid w:val="00274734"/>
    <w:rPr>
      <w:sz w:val="20"/>
      <w:szCs w:val="20"/>
    </w:rPr>
  </w:style>
  <w:style w:type="paragraph" w:styleId="CommentSubject">
    <w:name w:val="annotation subject"/>
    <w:basedOn w:val="CommentText"/>
    <w:next w:val="CommentText"/>
    <w:link w:val="CommentSubjectChar"/>
    <w:uiPriority w:val="99"/>
    <w:semiHidden/>
    <w:unhideWhenUsed/>
    <w:rsid w:val="00274734"/>
    <w:rPr>
      <w:b/>
      <w:bCs/>
    </w:rPr>
  </w:style>
  <w:style w:type="character" w:customStyle="1" w:styleId="CommentSubjectChar">
    <w:name w:val="Comment Subject Char"/>
    <w:basedOn w:val="CommentTextChar"/>
    <w:link w:val="CommentSubject"/>
    <w:uiPriority w:val="99"/>
    <w:semiHidden/>
    <w:rsid w:val="00274734"/>
    <w:rPr>
      <w:b/>
      <w:bCs/>
      <w:sz w:val="20"/>
      <w:szCs w:val="20"/>
    </w:rPr>
  </w:style>
  <w:style w:type="paragraph" w:styleId="BalloonText">
    <w:name w:val="Balloon Text"/>
    <w:basedOn w:val="Normal"/>
    <w:link w:val="BalloonTextChar"/>
    <w:uiPriority w:val="99"/>
    <w:semiHidden/>
    <w:unhideWhenUsed/>
    <w:rsid w:val="00A40D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0D14"/>
    <w:rPr>
      <w:rFonts w:ascii="Segoe UI" w:hAnsi="Segoe UI" w:cs="Segoe UI"/>
      <w:sz w:val="18"/>
      <w:szCs w:val="18"/>
    </w:rPr>
  </w:style>
  <w:style w:type="paragraph" w:styleId="Revision">
    <w:name w:val="Revision"/>
    <w:hidden/>
    <w:uiPriority w:val="99"/>
    <w:semiHidden/>
    <w:rsid w:val="000E38AE"/>
    <w:pPr>
      <w:spacing w:after="0" w:line="240" w:lineRule="auto"/>
    </w:pPr>
  </w:style>
  <w:style w:type="paragraph" w:styleId="EndnoteText">
    <w:name w:val="endnote text"/>
    <w:basedOn w:val="Normal"/>
    <w:link w:val="EndnoteTextChar"/>
    <w:uiPriority w:val="99"/>
    <w:semiHidden/>
    <w:unhideWhenUsed/>
    <w:rsid w:val="005F4FE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F4FE5"/>
    <w:rPr>
      <w:sz w:val="20"/>
      <w:szCs w:val="20"/>
    </w:rPr>
  </w:style>
  <w:style w:type="character" w:styleId="EndnoteReference">
    <w:name w:val="endnote reference"/>
    <w:basedOn w:val="DefaultParagraphFont"/>
    <w:uiPriority w:val="99"/>
    <w:semiHidden/>
    <w:unhideWhenUsed/>
    <w:rsid w:val="005F4FE5"/>
    <w:rPr>
      <w:vertAlign w:val="superscript"/>
    </w:rPr>
  </w:style>
  <w:style w:type="paragraph" w:styleId="BlockText">
    <w:name w:val="Block Text"/>
    <w:basedOn w:val="EndnoteText"/>
    <w:uiPriority w:val="99"/>
    <w:unhideWhenUsed/>
    <w:qFormat/>
    <w:rsid w:val="000972AF"/>
    <w:pPr>
      <w:ind w:left="1416"/>
      <w:jc w:val="both"/>
    </w:pPr>
    <w:rPr>
      <w:rFonts w:ascii="Times New Roman" w:hAnsi="Times New Roman" w:cs="Times New Roman"/>
      <w:sz w:val="22"/>
      <w:szCs w:val="22"/>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4234717">
      <w:bodyDiv w:val="1"/>
      <w:marLeft w:val="0"/>
      <w:marRight w:val="0"/>
      <w:marTop w:val="0"/>
      <w:marBottom w:val="0"/>
      <w:divBdr>
        <w:top w:val="none" w:sz="0" w:space="0" w:color="auto"/>
        <w:left w:val="none" w:sz="0" w:space="0" w:color="auto"/>
        <w:bottom w:val="none" w:sz="0" w:space="0" w:color="auto"/>
        <w:right w:val="none" w:sz="0" w:space="0" w:color="auto"/>
      </w:divBdr>
    </w:div>
    <w:div w:id="1693456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microsoft.com/office/2011/relationships/people" Target="people.xml"/><Relationship Id="rId12" Type="http://schemas.openxmlformats.org/officeDocument/2006/relationships/theme" Target="theme/theme1.xml"/><Relationship Id="rId13" Type="http://schemas.microsoft.com/office/2018/08/relationships/commentsExtensible" Target="commentsExtensible.xml"/><Relationship Id="rId14" Type="http://schemas.microsoft.com/office/2016/09/relationships/commentsIds" Target="commentsIds.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 Id="rId9" Type="http://schemas.microsoft.com/office/2011/relationships/commentsExtended" Target="commentsExtended.xml"/><Relationship Id="rId10"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FD8209-C43D-6A4D-8C1F-5BD192ACC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4870</Words>
  <Characters>27759</Characters>
  <Application>Microsoft Macintosh Word</Application>
  <DocSecurity>0</DocSecurity>
  <Lines>231</Lines>
  <Paragraphs>65</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I n t r o d u c t i o n</vt:lpstr>
    </vt:vector>
  </TitlesOfParts>
  <Company/>
  <LinksUpToDate>false</LinksUpToDate>
  <CharactersWithSpaces>32564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Raichu Raichu</dc:creator>
  <cp:keywords/>
  <dc:description/>
  <cp:lastModifiedBy>pc_m</cp:lastModifiedBy>
  <cp:revision>2</cp:revision>
  <cp:lastPrinted>2023-10-12T20:30:00Z</cp:lastPrinted>
  <dcterms:created xsi:type="dcterms:W3CDTF">2023-12-02T23:49:00Z</dcterms:created>
  <dcterms:modified xsi:type="dcterms:W3CDTF">2023-12-02T23:49:00Z</dcterms:modified>
</cp:coreProperties>
</file>