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B0FC2" w14:textId="0B0D437B" w:rsidR="00333833" w:rsidRDefault="00333833" w:rsidP="00D211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833">
        <w:rPr>
          <w:rFonts w:ascii="Times New Roman" w:hAnsi="Times New Roman" w:cs="Times New Roman"/>
          <w:sz w:val="24"/>
          <w:szCs w:val="24"/>
        </w:rPr>
        <w:t xml:space="preserve">The </w:t>
      </w:r>
      <w:commentRangeStart w:id="0"/>
      <w:ins w:id="1" w:author="Steve Zimmerman" w:date="2022-02-03T06:54:00Z">
        <w:r w:rsidR="00E04642">
          <w:rPr>
            <w:rFonts w:ascii="Times New Roman" w:hAnsi="Times New Roman" w:cs="Times New Roman"/>
            <w:sz w:val="24"/>
            <w:szCs w:val="24"/>
          </w:rPr>
          <w:t>Jewish-</w:t>
        </w:r>
      </w:ins>
      <w:r w:rsidRPr="00333833">
        <w:rPr>
          <w:rFonts w:ascii="Times New Roman" w:hAnsi="Times New Roman" w:cs="Times New Roman"/>
          <w:sz w:val="24"/>
          <w:szCs w:val="24"/>
        </w:rPr>
        <w:t>Christian</w:t>
      </w:r>
      <w:commentRangeEnd w:id="0"/>
      <w:r w:rsidR="00E04642">
        <w:rPr>
          <w:rStyle w:val="CommentReference"/>
        </w:rPr>
        <w:commentReference w:id="0"/>
      </w:r>
      <w:del w:id="2" w:author="Steve Zimmerman" w:date="2022-02-03T06:54:00Z">
        <w:r w:rsidRPr="00333833" w:rsidDel="00E04642">
          <w:rPr>
            <w:rFonts w:ascii="Times New Roman" w:hAnsi="Times New Roman" w:cs="Times New Roman"/>
            <w:sz w:val="24"/>
            <w:szCs w:val="24"/>
          </w:rPr>
          <w:delText>-Jewish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dialogue has been thriving </w:t>
      </w:r>
      <w:ins w:id="3" w:author="Steve Zimmerman" w:date="2022-02-03T06:48:00Z">
        <w:r w:rsidR="00BB7F46">
          <w:rPr>
            <w:rFonts w:ascii="Times New Roman" w:hAnsi="Times New Roman" w:cs="Times New Roman"/>
            <w:sz w:val="24"/>
            <w:szCs w:val="24"/>
          </w:rPr>
          <w:t>over</w:t>
        </w:r>
      </w:ins>
      <w:del w:id="4" w:author="Steve Zimmerman" w:date="2022-02-03T06:48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in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the last few decades, gaining 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public and scholarly attention. In most cases, this dialogue has taken place between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representatives of more open flanks of both </w:t>
      </w:r>
      <w:ins w:id="5" w:author="Steve Zimmerman" w:date="2022-02-03T06:55:00Z">
        <w:r w:rsidR="00E04642" w:rsidRPr="00333833">
          <w:rPr>
            <w:rFonts w:ascii="Times New Roman" w:hAnsi="Times New Roman" w:cs="Times New Roman"/>
            <w:sz w:val="24"/>
            <w:szCs w:val="24"/>
          </w:rPr>
          <w:t xml:space="preserve">Judaism and </w:t>
        </w:r>
      </w:ins>
      <w:r w:rsidRPr="00333833">
        <w:rPr>
          <w:rFonts w:ascii="Times New Roman" w:hAnsi="Times New Roman" w:cs="Times New Roman"/>
          <w:sz w:val="24"/>
          <w:szCs w:val="24"/>
        </w:rPr>
        <w:t>Christianity</w:t>
      </w:r>
      <w:del w:id="6" w:author="Steve Zimmerman" w:date="2022-02-03T09:53:00Z">
        <w:r w:rsidRPr="00333833" w:rsidDel="0028054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7" w:author="Steve Zimmerman" w:date="2022-02-03T06:55:00Z">
        <w:r w:rsidRPr="00333833" w:rsidDel="00E04642">
          <w:rPr>
            <w:rFonts w:ascii="Times New Roman" w:hAnsi="Times New Roman" w:cs="Times New Roman"/>
            <w:sz w:val="24"/>
            <w:szCs w:val="24"/>
          </w:rPr>
          <w:delText>and Judaism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, </w:t>
      </w:r>
      <w:del w:id="8" w:author="Steve Zimmerman" w:date="2022-02-03T06:49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 xml:space="preserve">and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involv</w:t>
      </w:r>
      <w:ins w:id="9" w:author="Steve Zimmerman" w:date="2022-02-03T06:49:00Z">
        <w:r w:rsidR="00BB7F46">
          <w:rPr>
            <w:rFonts w:ascii="Times New Roman" w:hAnsi="Times New Roman" w:cs="Times New Roman"/>
            <w:sz w:val="24"/>
            <w:szCs w:val="24"/>
          </w:rPr>
          <w:t>ing</w:t>
        </w:r>
      </w:ins>
      <w:del w:id="10" w:author="Steve Zimmerman" w:date="2022-02-03T06:49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ed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participants </w:t>
      </w:r>
      <w:del w:id="11" w:author="Steve Zimmerman" w:date="2022-02-03T09:53:00Z">
        <w:r w:rsidRPr="00333833" w:rsidDel="0028054F">
          <w:rPr>
            <w:rFonts w:ascii="Times New Roman" w:hAnsi="Times New Roman" w:cs="Times New Roman"/>
            <w:sz w:val="24"/>
            <w:szCs w:val="24"/>
          </w:rPr>
          <w:delText>who have</w:delText>
        </w:r>
      </w:del>
      <w:ins w:id="12" w:author="Steve Zimmerman" w:date="2022-02-03T09:53:00Z">
        <w:r w:rsidR="0028054F">
          <w:rPr>
            <w:rFonts w:ascii="Times New Roman" w:hAnsi="Times New Roman" w:cs="Times New Roman"/>
            <w:sz w:val="24"/>
            <w:szCs w:val="24"/>
          </w:rPr>
          <w:t>with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 </w:t>
      </w:r>
      <w:ins w:id="13" w:author="Steve Zimmerman" w:date="2022-02-03T06:49:00Z">
        <w:r w:rsidR="00BB7F46">
          <w:rPr>
            <w:rFonts w:ascii="Times New Roman" w:hAnsi="Times New Roman" w:cs="Times New Roman"/>
            <w:sz w:val="24"/>
            <w:szCs w:val="24"/>
          </w:rPr>
          <w:t>more liberal</w:t>
        </w:r>
      </w:ins>
      <w:del w:id="14" w:author="Steve Zimmerman" w:date="2022-02-03T06:49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a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religious attitude</w:t>
      </w:r>
      <w:ins w:id="15" w:author="Steve Zimmerman" w:date="2022-02-03T06:49:00Z">
        <w:r w:rsidR="00BB7F46">
          <w:rPr>
            <w:rFonts w:ascii="Times New Roman" w:hAnsi="Times New Roman" w:cs="Times New Roman"/>
            <w:sz w:val="24"/>
            <w:szCs w:val="24"/>
          </w:rPr>
          <w:t>s</w:t>
        </w:r>
      </w:ins>
      <w:del w:id="16" w:author="Steve Zimmerman" w:date="2022-02-03T06:49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 xml:space="preserve"> typically termed “liberal”</w:delText>
        </w:r>
      </w:del>
      <w:del w:id="17" w:author="Steve Zimmerman" w:date="2022-02-03T06:50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,</w:delText>
        </w:r>
      </w:del>
      <w:ins w:id="18" w:author="Steve Zimmerman" w:date="2022-02-03T06:50:00Z">
        <w:r w:rsidR="00BB7F46">
          <w:rPr>
            <w:rFonts w:ascii="Times New Roman" w:hAnsi="Times New Roman" w:cs="Times New Roman"/>
            <w:sz w:val="24"/>
            <w:szCs w:val="24"/>
          </w:rPr>
          <w:t xml:space="preserve"> who believe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 </w:t>
      </w:r>
      <w:del w:id="19" w:author="Steve Zimmerman" w:date="2022-02-03T06:50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 xml:space="preserve">in a sense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that both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parties are united by a similar political and cultural vision that transcends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differences between them. </w:t>
      </w:r>
      <w:ins w:id="20" w:author="Steve Zimmerman" w:date="2022-02-03T06:51:00Z">
        <w:r w:rsidR="00BB7F46">
          <w:rPr>
            <w:rFonts w:ascii="Times New Roman" w:hAnsi="Times New Roman" w:cs="Times New Roman"/>
            <w:sz w:val="24"/>
            <w:szCs w:val="24"/>
          </w:rPr>
          <w:t>This d</w:t>
        </w:r>
      </w:ins>
      <w:del w:id="21" w:author="Steve Zimmerman" w:date="2022-02-03T06:51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D</w:delText>
        </w:r>
      </w:del>
      <w:r w:rsidRPr="00333833">
        <w:rPr>
          <w:rFonts w:ascii="Times New Roman" w:hAnsi="Times New Roman" w:cs="Times New Roman"/>
          <w:sz w:val="24"/>
          <w:szCs w:val="24"/>
        </w:rPr>
        <w:t>ialogue seems to be an outcome of the weakening of</w:t>
      </w:r>
      <w:ins w:id="22" w:author="Steve Zimmerman" w:date="2022-02-03T06:51:00Z">
        <w:r w:rsidR="00BB7F46">
          <w:rPr>
            <w:rFonts w:ascii="Times New Roman" w:hAnsi="Times New Roman" w:cs="Times New Roman"/>
            <w:sz w:val="24"/>
            <w:szCs w:val="24"/>
          </w:rPr>
          <w:t xml:space="preserve"> more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radical voices</w:t>
      </w:r>
      <w:del w:id="23" w:author="Steve Zimmerman" w:date="2022-02-03T09:56:00Z">
        <w:r w:rsidRPr="00333833" w:rsidDel="0028054F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who allegedly regard relations with </w:t>
      </w:r>
      <w:ins w:id="24" w:author="Steve Zimmerman" w:date="2022-02-03T06:51:00Z">
        <w:r w:rsidR="00BB7F46">
          <w:rPr>
            <w:rFonts w:ascii="Times New Roman" w:hAnsi="Times New Roman" w:cs="Times New Roman"/>
            <w:sz w:val="24"/>
            <w:szCs w:val="24"/>
          </w:rPr>
          <w:t xml:space="preserve">adherents to </w:t>
        </w:r>
      </w:ins>
      <w:r w:rsidRPr="00333833">
        <w:rPr>
          <w:rFonts w:ascii="Times New Roman" w:hAnsi="Times New Roman" w:cs="Times New Roman"/>
          <w:sz w:val="24"/>
          <w:szCs w:val="24"/>
        </w:rPr>
        <w:t>another religion with hostility</w:t>
      </w:r>
      <w:del w:id="25" w:author="Steve Zimmerman" w:date="2022-02-03T09:56:00Z">
        <w:r w:rsidRPr="00333833" w:rsidDel="00165C6C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and</w:t>
      </w:r>
      <w:del w:id="26" w:author="Steve Zimmerman" w:date="2022-02-03T09:56:00Z">
        <w:r w:rsidDel="0028054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27" w:author="Steve Zimmerman" w:date="2022-02-03T06:52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to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</w:t>
      </w:r>
      <w:ins w:id="28" w:author="Steve Zimmerman" w:date="2022-02-03T06:52:00Z">
        <w:r w:rsidR="00BB7F46">
          <w:rPr>
            <w:rFonts w:ascii="Times New Roman" w:hAnsi="Times New Roman" w:cs="Times New Roman"/>
            <w:sz w:val="24"/>
            <w:szCs w:val="24"/>
          </w:rPr>
          <w:t xml:space="preserve">of </w:t>
        </w:r>
      </w:ins>
      <w:r w:rsidRPr="00333833">
        <w:rPr>
          <w:rFonts w:ascii="Times New Roman" w:hAnsi="Times New Roman" w:cs="Times New Roman"/>
          <w:sz w:val="24"/>
          <w:szCs w:val="24"/>
        </w:rPr>
        <w:t>the growth of moderate religious approaches</w:t>
      </w:r>
      <w:ins w:id="29" w:author="Steve Zimmerman" w:date="2022-02-03T09:57:00Z">
        <w:r w:rsidR="00165C6C">
          <w:rPr>
            <w:rFonts w:ascii="Times New Roman" w:hAnsi="Times New Roman" w:cs="Times New Roman"/>
            <w:sz w:val="24"/>
            <w:szCs w:val="24"/>
          </w:rPr>
          <w:t xml:space="preserve"> that </w:t>
        </w:r>
      </w:ins>
      <w:del w:id="30" w:author="Steve Zimmerman" w:date="2022-02-03T09:57:00Z">
        <w:r w:rsidRPr="00333833" w:rsidDel="00165C6C">
          <w:rPr>
            <w:rFonts w:ascii="Times New Roman" w:hAnsi="Times New Roman" w:cs="Times New Roman"/>
            <w:sz w:val="24"/>
            <w:szCs w:val="24"/>
          </w:rPr>
          <w:delText xml:space="preserve">, which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enable</w:t>
      </w:r>
      <w:del w:id="31" w:author="Steve Zimmerman" w:date="2022-02-03T06:52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rational and pragmatic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inter-faith discussions. Jewish-Christian dialogue, in other words, is </w:t>
      </w:r>
      <w:ins w:id="32" w:author="Steve Zimmerman" w:date="2022-02-03T07:07:00Z">
        <w:r w:rsidR="002C5C1C">
          <w:rPr>
            <w:rFonts w:ascii="Times New Roman" w:hAnsi="Times New Roman" w:cs="Times New Roman"/>
            <w:sz w:val="24"/>
            <w:szCs w:val="24"/>
          </w:rPr>
          <w:t>typically understood</w:t>
        </w:r>
      </w:ins>
      <w:del w:id="33" w:author="Steve Zimmerman" w:date="2022-02-03T07:07:00Z">
        <w:r w:rsidRPr="00333833" w:rsidDel="002C5C1C">
          <w:rPr>
            <w:rFonts w:ascii="Times New Roman" w:hAnsi="Times New Roman" w:cs="Times New Roman"/>
            <w:sz w:val="24"/>
            <w:szCs w:val="24"/>
          </w:rPr>
          <w:delText>judged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to be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phenomenon pertaining to the secular</w:t>
      </w:r>
      <w:ins w:id="34" w:author="Steve Zimmerman" w:date="2022-02-03T06:52:00Z">
        <w:r w:rsidR="00BB7F46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del w:id="35" w:author="Steve Zimmerman" w:date="2022-02-03T06:52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/</w:delText>
        </w:r>
      </w:del>
      <w:r w:rsidRPr="00333833">
        <w:rPr>
          <w:rFonts w:ascii="Times New Roman" w:hAnsi="Times New Roman" w:cs="Times New Roman"/>
          <w:sz w:val="24"/>
          <w:szCs w:val="24"/>
        </w:rPr>
        <w:t>liberal setting of the post</w:t>
      </w:r>
      <w:ins w:id="36" w:author="Steve Zimmerman" w:date="2022-02-03T06:52:00Z">
        <w:r w:rsidR="00BB7F46">
          <w:rPr>
            <w:rFonts w:ascii="Times New Roman" w:hAnsi="Times New Roman" w:cs="Times New Roman"/>
            <w:sz w:val="24"/>
            <w:szCs w:val="24"/>
          </w:rPr>
          <w:t>-</w:t>
        </w:r>
      </w:ins>
      <w:r w:rsidRPr="00333833">
        <w:rPr>
          <w:rFonts w:ascii="Times New Roman" w:hAnsi="Times New Roman" w:cs="Times New Roman"/>
          <w:sz w:val="24"/>
          <w:szCs w:val="24"/>
        </w:rPr>
        <w:t>war Western world,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is </w:t>
      </w:r>
      <w:del w:id="37" w:author="Steve Zimmerman" w:date="2022-02-03T06:53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>carried out</w:delText>
        </w:r>
      </w:del>
      <w:ins w:id="38" w:author="Steve Zimmerman" w:date="2022-02-03T06:53:00Z">
        <w:r w:rsidR="00BB7F46">
          <w:rPr>
            <w:rFonts w:ascii="Times New Roman" w:hAnsi="Times New Roman" w:cs="Times New Roman"/>
            <w:sz w:val="24"/>
            <w:szCs w:val="24"/>
          </w:rPr>
          <w:t>conducted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 </w:t>
      </w:r>
      <w:ins w:id="39" w:author="Steve Zimmerman" w:date="2022-02-03T06:53:00Z">
        <w:r w:rsidR="00BB7F46">
          <w:rPr>
            <w:rFonts w:ascii="Times New Roman" w:hAnsi="Times New Roman" w:cs="Times New Roman"/>
            <w:sz w:val="24"/>
            <w:szCs w:val="24"/>
          </w:rPr>
          <w:t xml:space="preserve">via a </w:t>
        </w:r>
      </w:ins>
      <w:del w:id="40" w:author="Steve Zimmerman" w:date="2022-02-03T06:53:00Z">
        <w:r w:rsidRPr="00333833" w:rsidDel="00BB7F46">
          <w:rPr>
            <w:rFonts w:ascii="Times New Roman" w:hAnsi="Times New Roman" w:cs="Times New Roman"/>
            <w:sz w:val="24"/>
            <w:szCs w:val="24"/>
          </w:rPr>
          <w:delText xml:space="preserve">through the means of a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modernized and moderated universal religious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language.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03784E" w14:textId="5C1508D1" w:rsidR="00333833" w:rsidRDefault="00333833" w:rsidP="00333833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33833">
        <w:rPr>
          <w:rFonts w:ascii="Times New Roman" w:hAnsi="Times New Roman" w:cs="Times New Roman"/>
          <w:sz w:val="24"/>
          <w:szCs w:val="24"/>
        </w:rPr>
        <w:t>However, this common understanding of the nature and scope of Jewish-Christian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dialogue is limited in two respects. First, it does not cover the entire range of dialogical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phenomena. As the studies discussed at the workshop suggest, several dialogical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initiatives do not adhere to liberal criteria, which assume a rational agreement about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place of religious commitment and its contribution to a diverse society. In fact, one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find</w:t>
      </w:r>
      <w:ins w:id="41" w:author="Steve Zimmerman" w:date="2022-02-03T06:58:00Z">
        <w:r w:rsidR="00070482">
          <w:rPr>
            <w:rFonts w:ascii="Times New Roman" w:hAnsi="Times New Roman" w:cs="Times New Roman"/>
            <w:sz w:val="24"/>
            <w:szCs w:val="24"/>
          </w:rPr>
          <w:t xml:space="preserve"> inter-faith dialogue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 </w:t>
      </w:r>
      <w:del w:id="42" w:author="Steve Zimmerman" w:date="2022-02-03T06:58:00Z">
        <w:r w:rsidRPr="00333833" w:rsidDel="00070482">
          <w:rPr>
            <w:rFonts w:ascii="Times New Roman" w:hAnsi="Times New Roman" w:cs="Times New Roman"/>
            <w:sz w:val="24"/>
            <w:szCs w:val="24"/>
          </w:rPr>
          <w:delText xml:space="preserve">dialogical inclinations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in surprisingly illiberal settings. Second, the liberal narrative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of the Jewish-Christian dialogue focuses mainly on the geographical and political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settings of Europe and North America; it omits other </w:t>
      </w:r>
      <w:ins w:id="43" w:author="Steve Zimmerman" w:date="2022-02-03T06:59:00Z">
        <w:r w:rsidR="00DF3BB3">
          <w:rPr>
            <w:rFonts w:ascii="Times New Roman" w:hAnsi="Times New Roman" w:cs="Times New Roman"/>
            <w:sz w:val="24"/>
            <w:szCs w:val="24"/>
          </w:rPr>
          <w:t>instances</w:t>
        </w:r>
      </w:ins>
      <w:del w:id="44" w:author="Steve Zimmerman" w:date="2022-02-03T06:59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>types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of dialogue that stem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other landscapes</w:t>
      </w:r>
      <w:ins w:id="45" w:author="Steve Zimmerman" w:date="2022-02-03T07:00:00Z">
        <w:r w:rsidR="00DF3BB3">
          <w:rPr>
            <w:rFonts w:ascii="Times New Roman" w:hAnsi="Times New Roman" w:cs="Times New Roman"/>
            <w:sz w:val="24"/>
            <w:szCs w:val="24"/>
          </w:rPr>
          <w:t xml:space="preserve"> with their own</w:t>
        </w:r>
      </w:ins>
      <w:del w:id="46" w:author="Steve Zimmerman" w:date="2022-02-03T07:00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 xml:space="preserve"> and their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unique concerns. These non-western initiatives are grounded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del w:id="47" w:author="Steve Zimmerman" w:date="2022-02-03T07:01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>o</w:delText>
        </w:r>
      </w:del>
      <w:ins w:id="48" w:author="Steve Zimmerman" w:date="2022-02-03T07:01:00Z">
        <w:r w:rsidR="00DF3BB3">
          <w:rPr>
            <w:rFonts w:ascii="Times New Roman" w:hAnsi="Times New Roman" w:cs="Times New Roman"/>
            <w:sz w:val="24"/>
            <w:szCs w:val="24"/>
          </w:rPr>
          <w:t>i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n alternative religious grammars and are oriented </w:t>
      </w:r>
      <w:commentRangeStart w:id="49"/>
      <w:r w:rsidRPr="00333833">
        <w:rPr>
          <w:rFonts w:ascii="Times New Roman" w:hAnsi="Times New Roman" w:cs="Times New Roman"/>
          <w:sz w:val="24"/>
          <w:szCs w:val="24"/>
        </w:rPr>
        <w:t>toward</w:t>
      </w:r>
      <w:del w:id="50" w:author="Steve Zimmerman" w:date="2022-02-03T10:00:00Z">
        <w:r w:rsidRPr="00333833" w:rsidDel="00165C6C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</w:t>
      </w:r>
      <w:commentRangeEnd w:id="49"/>
      <w:r w:rsidR="00165C6C">
        <w:rPr>
          <w:rStyle w:val="CommentReference"/>
        </w:rPr>
        <w:commentReference w:id="49"/>
      </w:r>
      <w:del w:id="51" w:author="Steve Zimmerman" w:date="2022-02-03T07:01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 xml:space="preserve">other sets of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political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agendas</w:t>
      </w:r>
      <w:del w:id="52" w:author="Steve Zimmerman" w:date="2022-02-03T07:01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</w:t>
      </w:r>
      <w:ins w:id="53" w:author="Steve Zimmerman" w:date="2022-02-03T07:01:00Z">
        <w:r w:rsidR="00DF3BB3">
          <w:rPr>
            <w:rFonts w:ascii="Times New Roman" w:hAnsi="Times New Roman" w:cs="Times New Roman"/>
            <w:sz w:val="24"/>
            <w:szCs w:val="24"/>
          </w:rPr>
          <w:t>that</w:t>
        </w:r>
      </w:ins>
      <w:del w:id="54" w:author="Steve Zimmerman" w:date="2022-02-03T07:02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>which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often explicitly reject</w:t>
      </w:r>
      <w:del w:id="55" w:author="Steve Zimmerman" w:date="2022-02-03T07:02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the liberal program.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CF99C3" w14:textId="5D11C81A" w:rsidR="006F71D1" w:rsidRPr="00333833" w:rsidRDefault="00333833" w:rsidP="00333833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del w:id="56" w:author="Steve Zimmerman" w:date="2022-02-03T10:01:00Z">
        <w:r w:rsidRPr="00333833" w:rsidDel="00165C6C">
          <w:rPr>
            <w:rFonts w:ascii="Times New Roman" w:hAnsi="Times New Roman" w:cs="Times New Roman"/>
            <w:sz w:val="24"/>
            <w:szCs w:val="24"/>
          </w:rPr>
          <w:delText>In order t</w:delText>
        </w:r>
      </w:del>
      <w:ins w:id="57" w:author="Steve Zimmerman" w:date="2022-02-03T10:01:00Z">
        <w:r w:rsidR="00165C6C">
          <w:rPr>
            <w:rFonts w:ascii="Times New Roman" w:hAnsi="Times New Roman" w:cs="Times New Roman"/>
            <w:sz w:val="24"/>
            <w:szCs w:val="24"/>
          </w:rPr>
          <w:t>T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o overcome a narrow approach to religious dialogue, our workshop </w:t>
      </w:r>
      <w:del w:id="58" w:author="Steve Zimmerman" w:date="2022-02-03T07:02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>sha</w:delText>
        </w:r>
      </w:del>
      <w:ins w:id="59" w:author="Steve Zimmerman" w:date="2022-02-03T07:02:00Z">
        <w:r w:rsidR="00DF3BB3">
          <w:rPr>
            <w:rFonts w:ascii="Times New Roman" w:hAnsi="Times New Roman" w:cs="Times New Roman"/>
            <w:sz w:val="24"/>
            <w:szCs w:val="24"/>
          </w:rPr>
          <w:t>wi</w:t>
        </w:r>
      </w:ins>
      <w:r w:rsidRPr="00333833">
        <w:rPr>
          <w:rFonts w:ascii="Times New Roman" w:hAnsi="Times New Roman" w:cs="Times New Roman"/>
          <w:sz w:val="24"/>
          <w:szCs w:val="24"/>
        </w:rPr>
        <w:t>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focus on two topics. First, </w:t>
      </w:r>
      <w:ins w:id="60" w:author="Steve Zimmerman" w:date="2022-02-03T07:02:00Z">
        <w:r w:rsidR="00DF3BB3">
          <w:rPr>
            <w:rFonts w:ascii="Times New Roman" w:hAnsi="Times New Roman" w:cs="Times New Roman"/>
            <w:sz w:val="24"/>
            <w:szCs w:val="24"/>
          </w:rPr>
          <w:t xml:space="preserve">we will conduct </w:t>
        </w:r>
      </w:ins>
      <w:r w:rsidRPr="00333833">
        <w:rPr>
          <w:rFonts w:ascii="Times New Roman" w:hAnsi="Times New Roman" w:cs="Times New Roman"/>
          <w:sz w:val="24"/>
          <w:szCs w:val="24"/>
        </w:rPr>
        <w:t>an empirical examination of a variety of projects that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been performed in contexts that are normally not deemed amenable to the dialogical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del w:id="61" w:author="Steve Zimmerman" w:date="2022-02-03T07:03:00Z">
        <w:r w:rsidRPr="00333833" w:rsidDel="00DF3BB3">
          <w:rPr>
            <w:rFonts w:ascii="Times New Roman" w:hAnsi="Times New Roman" w:cs="Times New Roman"/>
            <w:sz w:val="24"/>
            <w:szCs w:val="24"/>
          </w:rPr>
          <w:delText xml:space="preserve">logic </w:delText>
        </w:r>
      </w:del>
      <w:ins w:id="62" w:author="Steve Zimmerman" w:date="2022-02-03T07:03:00Z">
        <w:r w:rsidR="00DF3BB3">
          <w:rPr>
            <w:rFonts w:ascii="Times New Roman" w:hAnsi="Times New Roman" w:cs="Times New Roman"/>
            <w:sz w:val="24"/>
            <w:szCs w:val="24"/>
          </w:rPr>
          <w:t>process</w:t>
        </w:r>
      </w:ins>
      <w:del w:id="63" w:author="Steve Zimmerman" w:date="2022-02-03T07:03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(narrowly understood)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. Shedding light on such initiatives, </w:t>
      </w:r>
      <w:ins w:id="64" w:author="Steve Zimmerman" w:date="2022-02-03T07:04:00Z">
        <w:r w:rsidR="00FC1D4A">
          <w:rPr>
            <w:rFonts w:ascii="Times New Roman" w:hAnsi="Times New Roman" w:cs="Times New Roman"/>
            <w:sz w:val="24"/>
            <w:szCs w:val="24"/>
          </w:rPr>
          <w:t xml:space="preserve">which are 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often neglected </w:t>
      </w:r>
      <w:ins w:id="65" w:author="Steve Zimmerman" w:date="2022-02-03T07:04:00Z">
        <w:r w:rsidR="00FC1D4A">
          <w:rPr>
            <w:rFonts w:ascii="Times New Roman" w:hAnsi="Times New Roman" w:cs="Times New Roman"/>
            <w:sz w:val="24"/>
            <w:szCs w:val="24"/>
          </w:rPr>
          <w:t>within</w:t>
        </w:r>
      </w:ins>
      <w:del w:id="66" w:author="Steve Zimmerman" w:date="2022-02-03T07:04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by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liberal framework of dialogue, contributes </w:t>
      </w:r>
      <w:commentRangeStart w:id="67"/>
      <w:r w:rsidRPr="00333833">
        <w:rPr>
          <w:rFonts w:ascii="Times New Roman" w:hAnsi="Times New Roman" w:cs="Times New Roman"/>
          <w:sz w:val="24"/>
          <w:szCs w:val="24"/>
        </w:rPr>
        <w:t xml:space="preserve">in and of itself </w:t>
      </w:r>
      <w:commentRangeEnd w:id="67"/>
      <w:r w:rsidR="00AA094D">
        <w:rPr>
          <w:rStyle w:val="CommentReference"/>
        </w:rPr>
        <w:commentReference w:id="67"/>
      </w:r>
      <w:r w:rsidRPr="00333833">
        <w:rPr>
          <w:rFonts w:ascii="Times New Roman" w:hAnsi="Times New Roman" w:cs="Times New Roman"/>
          <w:sz w:val="24"/>
          <w:szCs w:val="24"/>
        </w:rPr>
        <w:t xml:space="preserve">to </w:t>
      </w:r>
      <w:ins w:id="68" w:author="Steve Zimmerman" w:date="2022-02-03T07:04:00Z">
        <w:r w:rsidR="00FC1D4A">
          <w:rPr>
            <w:rFonts w:ascii="Times New Roman" w:hAnsi="Times New Roman" w:cs="Times New Roman"/>
            <w:sz w:val="24"/>
            <w:szCs w:val="24"/>
          </w:rPr>
          <w:t xml:space="preserve">our </w:t>
        </w:r>
      </w:ins>
      <w:del w:id="69" w:author="Steve Zimmerman" w:date="2022-02-03T07:04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the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understanding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ins w:id="70" w:author="Steve Zimmerman" w:date="2022-02-03T07:04:00Z">
        <w:r w:rsidR="00FC1D4A">
          <w:rPr>
            <w:rFonts w:ascii="Times New Roman" w:hAnsi="Times New Roman" w:cs="Times New Roman"/>
            <w:sz w:val="24"/>
            <w:szCs w:val="24"/>
          </w:rPr>
          <w:t xml:space="preserve">variety of </w:t>
        </w:r>
      </w:ins>
      <w:ins w:id="71" w:author="Steve Zimmerman" w:date="2022-02-03T06:56:00Z">
        <w:r w:rsidR="00E04642" w:rsidRPr="00333833">
          <w:rPr>
            <w:rFonts w:ascii="Times New Roman" w:hAnsi="Times New Roman" w:cs="Times New Roman"/>
            <w:sz w:val="24"/>
            <w:szCs w:val="24"/>
          </w:rPr>
          <w:t>Jewish</w:t>
        </w:r>
        <w:r w:rsidR="00E04642">
          <w:rPr>
            <w:rFonts w:ascii="Times New Roman" w:hAnsi="Times New Roman" w:cs="Times New Roman"/>
            <w:sz w:val="24"/>
            <w:szCs w:val="24"/>
          </w:rPr>
          <w:t>-</w:t>
        </w:r>
      </w:ins>
      <w:r w:rsidRPr="00333833">
        <w:rPr>
          <w:rFonts w:ascii="Times New Roman" w:hAnsi="Times New Roman" w:cs="Times New Roman"/>
          <w:sz w:val="24"/>
          <w:szCs w:val="24"/>
        </w:rPr>
        <w:t>Christian</w:t>
      </w:r>
      <w:del w:id="72" w:author="Steve Zimmerman" w:date="2022-02-03T06:56:00Z">
        <w:r w:rsidRPr="00333833" w:rsidDel="00E04642">
          <w:rPr>
            <w:rFonts w:ascii="Times New Roman" w:hAnsi="Times New Roman" w:cs="Times New Roman"/>
            <w:sz w:val="24"/>
            <w:szCs w:val="24"/>
          </w:rPr>
          <w:delText>-Jewish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dialogue</w:t>
      </w:r>
      <w:del w:id="73" w:author="Steve Zimmerman" w:date="2022-02-03T07:04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 xml:space="preserve"> in its variety</w:delText>
        </w:r>
      </w:del>
      <w:r w:rsidRPr="00333833">
        <w:rPr>
          <w:rFonts w:ascii="Times New Roman" w:hAnsi="Times New Roman" w:cs="Times New Roman"/>
          <w:sz w:val="24"/>
          <w:szCs w:val="24"/>
        </w:rPr>
        <w:t>. Second, a critical inquiry of the variety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dialogical initiatives </w:t>
      </w:r>
      <w:ins w:id="74" w:author="Steve Zimmerman" w:date="2022-02-03T07:04:00Z">
        <w:r w:rsidR="00FC1D4A">
          <w:rPr>
            <w:rFonts w:ascii="Times New Roman" w:hAnsi="Times New Roman" w:cs="Times New Roman"/>
            <w:sz w:val="24"/>
            <w:szCs w:val="24"/>
          </w:rPr>
          <w:t xml:space="preserve">will </w:t>
        </w:r>
      </w:ins>
      <w:r w:rsidRPr="00333833">
        <w:rPr>
          <w:rFonts w:ascii="Times New Roman" w:hAnsi="Times New Roman" w:cs="Times New Roman"/>
          <w:sz w:val="24"/>
          <w:szCs w:val="24"/>
        </w:rPr>
        <w:t>enable</w:t>
      </w:r>
      <w:del w:id="75" w:author="Steve Zimmerman" w:date="2022-02-03T07:04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us to interrogate the logic behind the very concept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 xml:space="preserve">dialogue itself. </w:t>
      </w:r>
      <w:del w:id="76" w:author="Steve Zimmerman" w:date="2022-02-03T07:05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The workshop</w:delText>
        </w:r>
      </w:del>
      <w:ins w:id="77" w:author="Steve Zimmerman" w:date="2022-02-03T07:05:00Z">
        <w:r w:rsidR="00FC1D4A">
          <w:rPr>
            <w:rFonts w:ascii="Times New Roman" w:hAnsi="Times New Roman" w:cs="Times New Roman"/>
            <w:sz w:val="24"/>
            <w:szCs w:val="24"/>
          </w:rPr>
          <w:t>We will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 attempt</w:t>
      </w:r>
      <w:del w:id="78" w:author="Steve Zimmerman" w:date="2022-02-03T07:05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to formulate a grammar suitable for </w:t>
      </w:r>
      <w:del w:id="79" w:author="Steve Zimmerman" w:date="2022-02-03T07:05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the</w:delText>
        </w:r>
        <w:r w:rsidDel="00FC1D4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dialogical variety</w:t>
      </w:r>
      <w:del w:id="80" w:author="Steve Zimmerman" w:date="2022-02-03T07:05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 and </w:t>
      </w:r>
      <w:ins w:id="81" w:author="Steve Zimmerman" w:date="2022-02-03T07:05:00Z">
        <w:r w:rsidR="00FC1D4A">
          <w:rPr>
            <w:rFonts w:ascii="Times New Roman" w:hAnsi="Times New Roman" w:cs="Times New Roman"/>
            <w:sz w:val="24"/>
            <w:szCs w:val="24"/>
          </w:rPr>
          <w:t xml:space="preserve">use this </w:t>
        </w:r>
      </w:ins>
      <w:ins w:id="82" w:author="Steve Zimmerman" w:date="2022-02-03T07:06:00Z">
        <w:r w:rsidR="00FC1D4A" w:rsidRPr="00333833">
          <w:rPr>
            <w:rFonts w:ascii="Times New Roman" w:hAnsi="Times New Roman" w:cs="Times New Roman"/>
            <w:sz w:val="24"/>
            <w:szCs w:val="24"/>
          </w:rPr>
          <w:t xml:space="preserve">theoretical language 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to </w:t>
      </w:r>
      <w:ins w:id="83" w:author="Steve Zimmerman" w:date="2022-02-03T07:05:00Z">
        <w:r w:rsidR="00FC1D4A">
          <w:rPr>
            <w:rFonts w:ascii="Times New Roman" w:hAnsi="Times New Roman" w:cs="Times New Roman"/>
            <w:sz w:val="24"/>
            <w:szCs w:val="24"/>
          </w:rPr>
          <w:t>re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think </w:t>
      </w:r>
      <w:del w:id="84" w:author="Steve Zimmerman" w:date="2022-02-03T07:06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 xml:space="preserve">anew, </w:delText>
        </w:r>
        <w:r w:rsidRPr="00333833" w:rsidDel="00FC1D4A">
          <w:rPr>
            <w:rFonts w:ascii="Times New Roman" w:hAnsi="Times New Roman" w:cs="Times New Roman"/>
            <w:sz w:val="24"/>
            <w:szCs w:val="24"/>
          </w:rPr>
          <w:lastRenderedPageBreak/>
          <w:delText>with a theoretical language befitting of this</w:delText>
        </w:r>
        <w:r w:rsidDel="00FC1D4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333833" w:rsidDel="00FC1D4A">
          <w:rPr>
            <w:rFonts w:ascii="Times New Roman" w:hAnsi="Times New Roman" w:cs="Times New Roman"/>
            <w:sz w:val="24"/>
            <w:szCs w:val="24"/>
          </w:rPr>
          <w:delText xml:space="preserve">multiplicity, even </w:delText>
        </w:r>
      </w:del>
      <w:r w:rsidRPr="00333833">
        <w:rPr>
          <w:rFonts w:ascii="Times New Roman" w:hAnsi="Times New Roman" w:cs="Times New Roman"/>
          <w:sz w:val="24"/>
          <w:szCs w:val="24"/>
        </w:rPr>
        <w:t xml:space="preserve">phenomena </w:t>
      </w:r>
      <w:proofErr w:type="spellStart"/>
      <w:r w:rsidRPr="00333833">
        <w:rPr>
          <w:rFonts w:ascii="Times New Roman" w:hAnsi="Times New Roman" w:cs="Times New Roman"/>
          <w:sz w:val="24"/>
          <w:szCs w:val="24"/>
        </w:rPr>
        <w:t>that</w:t>
      </w:r>
      <w:ins w:id="85" w:author="Steve Zimmerman" w:date="2022-02-03T07:06:00Z">
        <w:r w:rsidR="00FC1D4A">
          <w:rPr>
            <w:rFonts w:ascii="Times New Roman" w:hAnsi="Times New Roman" w:cs="Times New Roman"/>
            <w:sz w:val="24"/>
            <w:szCs w:val="24"/>
          </w:rPr>
          <w:t>,</w:t>
        </w:r>
      </w:ins>
      <w:del w:id="86" w:author="Steve Zimmerman" w:date="2022-02-03T07:06:00Z">
        <w:r w:rsidRPr="00333833" w:rsidDel="00FC1D4A">
          <w:rPr>
            <w:rFonts w:ascii="Times New Roman" w:hAnsi="Times New Roman" w:cs="Times New Roman"/>
            <w:sz w:val="24"/>
            <w:szCs w:val="24"/>
          </w:rPr>
          <w:delText xml:space="preserve"> up </w:delText>
        </w:r>
      </w:del>
      <w:r w:rsidRPr="00333833">
        <w:rPr>
          <w:rFonts w:ascii="Times New Roman" w:hAnsi="Times New Roman" w:cs="Times New Roman"/>
          <w:sz w:val="24"/>
          <w:szCs w:val="24"/>
        </w:rPr>
        <w:t>until</w:t>
      </w:r>
      <w:proofErr w:type="spellEnd"/>
      <w:r w:rsidRPr="00333833">
        <w:rPr>
          <w:rFonts w:ascii="Times New Roman" w:hAnsi="Times New Roman" w:cs="Times New Roman"/>
          <w:sz w:val="24"/>
          <w:szCs w:val="24"/>
        </w:rPr>
        <w:t xml:space="preserve"> now</w:t>
      </w:r>
      <w:ins w:id="87" w:author="Steve Zimmerman" w:date="2022-02-03T07:06:00Z">
        <w:r w:rsidR="00FC1D4A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333833">
        <w:rPr>
          <w:rFonts w:ascii="Times New Roman" w:hAnsi="Times New Roman" w:cs="Times New Roman"/>
          <w:sz w:val="24"/>
          <w:szCs w:val="24"/>
        </w:rPr>
        <w:t xml:space="preserve"> have </w:t>
      </w:r>
      <w:ins w:id="88" w:author="Steve Zimmerman" w:date="2022-02-03T07:06:00Z">
        <w:r w:rsidR="00FC1D4A">
          <w:rPr>
            <w:rFonts w:ascii="Times New Roman" w:hAnsi="Times New Roman" w:cs="Times New Roman"/>
            <w:sz w:val="24"/>
            <w:szCs w:val="24"/>
          </w:rPr>
          <w:t xml:space="preserve">only </w:t>
        </w:r>
      </w:ins>
      <w:r w:rsidRPr="00333833">
        <w:rPr>
          <w:rFonts w:ascii="Times New Roman" w:hAnsi="Times New Roman" w:cs="Times New Roman"/>
          <w:sz w:val="24"/>
          <w:szCs w:val="24"/>
        </w:rPr>
        <w:t>been narrowly understood through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833">
        <w:rPr>
          <w:rFonts w:ascii="Times New Roman" w:hAnsi="Times New Roman" w:cs="Times New Roman"/>
          <w:sz w:val="24"/>
          <w:szCs w:val="24"/>
        </w:rPr>
        <w:t>the liberal grammar of dialogue.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71D1" w:rsidRPr="00333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teve Zimmerman" w:date="2022-02-03T06:54:00Z" w:initials="SZ">
    <w:p w14:paraId="46991AAF" w14:textId="49157BB4" w:rsidR="00E04642" w:rsidRDefault="00E04642">
      <w:pPr>
        <w:pStyle w:val="CommentText"/>
      </w:pPr>
      <w:r>
        <w:rPr>
          <w:rStyle w:val="CommentReference"/>
        </w:rPr>
        <w:annotationRef/>
      </w:r>
      <w:r>
        <w:t>Reordered to be consistent with later uses — although the author may want to change the order throughout the text so as not to always place one of the two religions first.</w:t>
      </w:r>
    </w:p>
  </w:comment>
  <w:comment w:id="49" w:author="Steve Zimmerman" w:date="2022-02-03T10:00:00Z" w:initials="SZ">
    <w:p w14:paraId="3724EDF8" w14:textId="68B8C88D" w:rsidR="00165C6C" w:rsidRDefault="00165C6C">
      <w:pPr>
        <w:pStyle w:val="CommentText"/>
      </w:pPr>
      <w:r>
        <w:rPr>
          <w:rStyle w:val="CommentReference"/>
        </w:rPr>
        <w:annotationRef/>
      </w:r>
      <w:r>
        <w:t>Because US spelling is used in this document, I have used ‘toward’ rather than the more British ‘towards’</w:t>
      </w:r>
    </w:p>
  </w:comment>
  <w:comment w:id="67" w:author="Steve Zimmerman" w:date="2022-02-03T10:04:00Z" w:initials="SZ">
    <w:p w14:paraId="3287742A" w14:textId="5F5BF010" w:rsidR="00AA094D" w:rsidRDefault="00AA094D">
      <w:pPr>
        <w:pStyle w:val="CommentText"/>
      </w:pPr>
      <w:r>
        <w:rPr>
          <w:rStyle w:val="CommentReference"/>
        </w:rPr>
        <w:annotationRef/>
      </w:r>
      <w:r>
        <w:t>Suggest deleting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991AAF" w15:done="0"/>
  <w15:commentEx w15:paraId="3724EDF8" w15:done="0"/>
  <w15:commentEx w15:paraId="328774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FAB3" w16cex:dateUtc="2022-02-03T06:54:00Z"/>
  <w16cex:commentExtensible w16cex:durableId="25A6263D" w16cex:dateUtc="2022-02-03T10:00:00Z"/>
  <w16cex:commentExtensible w16cex:durableId="25A62736" w16cex:dateUtc="2022-02-03T10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991AAF" w16cid:durableId="25A5FAB3"/>
  <w16cid:commentId w16cid:paraId="3724EDF8" w16cid:durableId="25A6263D"/>
  <w16cid:commentId w16cid:paraId="3287742A" w16cid:durableId="25A627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eve Zimmerman">
    <w15:presenceInfo w15:providerId="Windows Live" w15:userId="6f9b3662e62835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33"/>
    <w:rsid w:val="00070482"/>
    <w:rsid w:val="00165C6C"/>
    <w:rsid w:val="0028054F"/>
    <w:rsid w:val="002C5C1C"/>
    <w:rsid w:val="00333833"/>
    <w:rsid w:val="006F71D1"/>
    <w:rsid w:val="009C425B"/>
    <w:rsid w:val="00AA094D"/>
    <w:rsid w:val="00AE6C60"/>
    <w:rsid w:val="00BB7F46"/>
    <w:rsid w:val="00D211A7"/>
    <w:rsid w:val="00DF3BB3"/>
    <w:rsid w:val="00E04642"/>
    <w:rsid w:val="00FC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4529D"/>
  <w15:chartTrackingRefBased/>
  <w15:docId w15:val="{3649174D-8664-4774-9817-76682AB8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B7F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04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46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46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4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46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Zimmerman</dc:creator>
  <cp:keywords/>
  <dc:description/>
  <cp:lastModifiedBy>Steve Zimmerman</cp:lastModifiedBy>
  <cp:revision>6</cp:revision>
  <dcterms:created xsi:type="dcterms:W3CDTF">2022-02-03T06:48:00Z</dcterms:created>
  <dcterms:modified xsi:type="dcterms:W3CDTF">2022-02-03T10:06:00Z</dcterms:modified>
</cp:coreProperties>
</file>