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E9AE2" w14:textId="39608574" w:rsidR="008A2CAC" w:rsidRDefault="009C0EBE">
      <w:pPr>
        <w:jc w:val="center"/>
        <w:divId w:val="1946618753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 xml:space="preserve">Beyond </w:t>
      </w:r>
      <w:r w:rsidR="00754855">
        <w:rPr>
          <w:rFonts w:eastAsia="Times New Roman"/>
          <w:b/>
          <w:bCs/>
          <w:sz w:val="36"/>
          <w:szCs w:val="36"/>
        </w:rPr>
        <w:t>a</w:t>
      </w:r>
      <w:r>
        <w:rPr>
          <w:rFonts w:eastAsia="Times New Roman"/>
          <w:b/>
          <w:bCs/>
          <w:sz w:val="36"/>
          <w:szCs w:val="36"/>
        </w:rPr>
        <w:t xml:space="preserve">ge </w:t>
      </w:r>
      <w:r w:rsidR="00754855">
        <w:rPr>
          <w:rFonts w:eastAsia="Times New Roman"/>
          <w:b/>
          <w:bCs/>
          <w:sz w:val="36"/>
          <w:szCs w:val="36"/>
        </w:rPr>
        <w:t>g</w:t>
      </w:r>
      <w:r>
        <w:rPr>
          <w:rFonts w:eastAsia="Times New Roman"/>
          <w:b/>
          <w:bCs/>
          <w:sz w:val="36"/>
          <w:szCs w:val="36"/>
        </w:rPr>
        <w:t xml:space="preserve">roups: </w:t>
      </w:r>
      <w:r w:rsidR="00754855">
        <w:rPr>
          <w:rFonts w:eastAsia="Times New Roman"/>
          <w:b/>
          <w:bCs/>
          <w:sz w:val="36"/>
          <w:szCs w:val="36"/>
        </w:rPr>
        <w:t>c</w:t>
      </w:r>
      <w:r>
        <w:rPr>
          <w:rFonts w:eastAsia="Times New Roman"/>
          <w:b/>
          <w:bCs/>
          <w:sz w:val="36"/>
          <w:szCs w:val="36"/>
        </w:rPr>
        <w:t xml:space="preserve">ontinuous </w:t>
      </w:r>
      <w:r w:rsidR="00754855">
        <w:rPr>
          <w:rFonts w:eastAsia="Times New Roman"/>
          <w:b/>
          <w:bCs/>
          <w:sz w:val="36"/>
          <w:szCs w:val="36"/>
        </w:rPr>
        <w:t>a</w:t>
      </w:r>
      <w:r>
        <w:rPr>
          <w:rFonts w:eastAsia="Times New Roman"/>
          <w:b/>
          <w:bCs/>
          <w:sz w:val="36"/>
          <w:szCs w:val="36"/>
        </w:rPr>
        <w:t xml:space="preserve">ge </w:t>
      </w:r>
      <w:r w:rsidR="00754855">
        <w:rPr>
          <w:rFonts w:eastAsia="Times New Roman"/>
          <w:b/>
          <w:bCs/>
          <w:sz w:val="36"/>
          <w:szCs w:val="36"/>
        </w:rPr>
        <w:t>p</w:t>
      </w:r>
      <w:r>
        <w:rPr>
          <w:rFonts w:eastAsia="Times New Roman"/>
          <w:b/>
          <w:bCs/>
          <w:sz w:val="36"/>
          <w:szCs w:val="36"/>
        </w:rPr>
        <w:t xml:space="preserve">rediction </w:t>
      </w:r>
      <w:r w:rsidR="00754855">
        <w:rPr>
          <w:rFonts w:eastAsia="Times New Roman"/>
          <w:b/>
          <w:bCs/>
          <w:sz w:val="36"/>
          <w:szCs w:val="36"/>
        </w:rPr>
        <w:t>f</w:t>
      </w:r>
      <w:r>
        <w:rPr>
          <w:rFonts w:eastAsia="Times New Roman"/>
          <w:b/>
          <w:bCs/>
          <w:sz w:val="36"/>
          <w:szCs w:val="36"/>
        </w:rPr>
        <w:t xml:space="preserve">rom </w:t>
      </w:r>
      <w:r w:rsidR="00754855">
        <w:rPr>
          <w:rFonts w:eastAsia="Times New Roman"/>
          <w:b/>
          <w:bCs/>
          <w:sz w:val="36"/>
          <w:szCs w:val="36"/>
        </w:rPr>
        <w:t>h</w:t>
      </w:r>
      <w:r>
        <w:rPr>
          <w:rFonts w:eastAsia="Times New Roman"/>
          <w:b/>
          <w:bCs/>
          <w:sz w:val="36"/>
          <w:szCs w:val="36"/>
        </w:rPr>
        <w:t xml:space="preserve">andwriting </w:t>
      </w:r>
      <w:r w:rsidR="00754855">
        <w:rPr>
          <w:rFonts w:eastAsia="Times New Roman"/>
          <w:b/>
          <w:bCs/>
          <w:sz w:val="36"/>
          <w:szCs w:val="36"/>
        </w:rPr>
        <w:t>u</w:t>
      </w:r>
      <w:r>
        <w:rPr>
          <w:rFonts w:eastAsia="Times New Roman"/>
          <w:b/>
          <w:bCs/>
          <w:sz w:val="36"/>
          <w:szCs w:val="36"/>
        </w:rPr>
        <w:t xml:space="preserve">sing </w:t>
      </w:r>
      <w:r w:rsidR="00754855">
        <w:rPr>
          <w:rFonts w:eastAsia="Times New Roman"/>
          <w:b/>
          <w:bCs/>
          <w:sz w:val="36"/>
          <w:szCs w:val="36"/>
        </w:rPr>
        <w:t>d</w:t>
      </w:r>
      <w:r>
        <w:rPr>
          <w:rFonts w:eastAsia="Times New Roman"/>
          <w:b/>
          <w:bCs/>
          <w:sz w:val="36"/>
          <w:szCs w:val="36"/>
        </w:rPr>
        <w:t xml:space="preserve">eep </w:t>
      </w:r>
      <w:r w:rsidR="00754855">
        <w:rPr>
          <w:rFonts w:eastAsia="Times New Roman"/>
          <w:b/>
          <w:bCs/>
          <w:sz w:val="36"/>
          <w:szCs w:val="36"/>
        </w:rPr>
        <w:t>l</w:t>
      </w:r>
      <w:r>
        <w:rPr>
          <w:rFonts w:eastAsia="Times New Roman"/>
          <w:b/>
          <w:bCs/>
          <w:sz w:val="36"/>
          <w:szCs w:val="36"/>
        </w:rPr>
        <w:t>earning</w:t>
      </w:r>
    </w:p>
    <w:p w14:paraId="2AB89676" w14:textId="44BC8574" w:rsidR="008A2CAC" w:rsidRDefault="009C0EBE">
      <w:pPr>
        <w:pStyle w:val="h3"/>
      </w:pPr>
      <w:r>
        <w:t>SE-</w:t>
      </w:r>
      <w:r w:rsidR="00173549">
        <w:t>A</w:t>
      </w:r>
      <w:r>
        <w:t>-</w:t>
      </w:r>
      <w:r w:rsidR="00173549">
        <w:t>11</w:t>
      </w:r>
    </w:p>
    <w:p w14:paraId="0670F5DA" w14:textId="614F8532" w:rsidR="008A2CAC" w:rsidRDefault="00895E1A" w:rsidP="001B4747">
      <w:pPr>
        <w:pStyle w:val="student-line"/>
      </w:pPr>
      <w:r>
        <w:t xml:space="preserve">Lior Abergel; liorabergel@gmail.com </w:t>
      </w:r>
      <w:r>
        <w:br/>
        <w:t xml:space="preserve">Maor Merling; maormerling@walla.com </w:t>
      </w:r>
    </w:p>
    <w:p w14:paraId="36945C86" w14:textId="06416094" w:rsidR="008A2CAC" w:rsidRDefault="009C0EBE">
      <w:pPr>
        <w:pStyle w:val="mentor"/>
        <w:jc w:val="center"/>
        <w:divId w:val="1482768987"/>
      </w:pPr>
      <w:r w:rsidRPr="00776179">
        <w:rPr>
          <w:rStyle w:val="Strong"/>
          <w:b w:val="0"/>
          <w:bCs w:val="0"/>
        </w:rPr>
        <w:t>Advisors:</w:t>
      </w:r>
      <w:r>
        <w:t xml:space="preserve"> Dr.</w:t>
      </w:r>
      <w:r w:rsidR="007F4143">
        <w:t xml:space="preserve"> </w:t>
      </w:r>
      <w:r>
        <w:t>Irina Rabaev, Dr.</w:t>
      </w:r>
      <w:r w:rsidR="007F4143">
        <w:t xml:space="preserve"> </w:t>
      </w:r>
      <w:r>
        <w:t>Marina Litvak</w:t>
      </w:r>
    </w:p>
    <w:p w14:paraId="74AE6096" w14:textId="195F6F65" w:rsidR="008A2CAC" w:rsidRPr="00776179" w:rsidRDefault="009C0EBE">
      <w:pPr>
        <w:pStyle w:val="institution"/>
        <w:jc w:val="center"/>
        <w:divId w:val="1482768987"/>
        <w:rPr>
          <w:b/>
          <w:bCs/>
          <w:i w:val="0"/>
          <w:iCs w:val="0"/>
        </w:rPr>
      </w:pPr>
      <w:r w:rsidRPr="00776179">
        <w:rPr>
          <w:rStyle w:val="institution-name1"/>
          <w:b w:val="0"/>
          <w:bCs w:val="0"/>
          <w:i w:val="0"/>
          <w:iCs w:val="0"/>
        </w:rPr>
        <w:t>SCE – Shamoon College of Engineering</w:t>
      </w:r>
      <w:r w:rsidR="000C76A9" w:rsidRPr="00776179">
        <w:rPr>
          <w:rStyle w:val="institution-name1"/>
          <w:b w:val="0"/>
          <w:bCs w:val="0"/>
          <w:i w:val="0"/>
          <w:iCs w:val="0"/>
        </w:rPr>
        <w:t>,</w:t>
      </w:r>
      <w:r w:rsidRPr="00776179">
        <w:rPr>
          <w:rStyle w:val="institution-name1"/>
          <w:b w:val="0"/>
          <w:bCs w:val="0"/>
          <w:i w:val="0"/>
          <w:iCs w:val="0"/>
        </w:rPr>
        <w:t xml:space="preserve"> Be’er Sheva </w:t>
      </w:r>
    </w:p>
    <w:p w14:paraId="60BC4783" w14:textId="57E3B884" w:rsidR="008A2CAC" w:rsidRDefault="009C0EBE" w:rsidP="007F4143">
      <w:pPr>
        <w:divId w:val="727219387"/>
        <w:rPr>
          <w:rFonts w:eastAsia="Times New Roman"/>
        </w:rPr>
      </w:pPr>
      <w:commentRangeStart w:id="0"/>
      <w:r>
        <w:rPr>
          <w:rFonts w:eastAsia="Times New Roman"/>
        </w:rPr>
        <w:t xml:space="preserve">Estimating </w:t>
      </w:r>
      <w:commentRangeEnd w:id="0"/>
      <w:r w:rsidR="00F37F3D">
        <w:rPr>
          <w:rStyle w:val="CommentReference"/>
        </w:rPr>
        <w:commentReference w:id="0"/>
      </w:r>
      <w:r>
        <w:rPr>
          <w:rFonts w:eastAsia="Times New Roman"/>
        </w:rPr>
        <w:t xml:space="preserve">age from handwriting has applications in biometrics, forensics, psychology, and historical analysis. Traditional classification methods impose discrete age groups, limiting precision. This study introduces a deep-learning framework for continuous age estimation using regression. We evaluate ResNet50, InceptionV3, DenseNet121, InceptionResNetV2, and EfficientNetV2M, </w:t>
      </w:r>
      <w:r w:rsidR="007F4143">
        <w:rPr>
          <w:rFonts w:eastAsia="Times New Roman"/>
        </w:rPr>
        <w:t xml:space="preserve">together with </w:t>
      </w:r>
      <w:r>
        <w:rPr>
          <w:rFonts w:eastAsia="Times New Roman"/>
        </w:rPr>
        <w:t xml:space="preserve">ensemble strategies to enhance accuracy. Performance is assessed using </w:t>
      </w:r>
      <w:r w:rsidR="007F4143">
        <w:rPr>
          <w:rFonts w:eastAsia="Times New Roman"/>
        </w:rPr>
        <w:t xml:space="preserve">multiple metrics, including </w:t>
      </w:r>
      <w:commentRangeStart w:id="1"/>
      <w:r>
        <w:rPr>
          <w:rFonts w:eastAsia="Times New Roman"/>
        </w:rPr>
        <w:t>MAE, RMSE, R² score, MAPE</w:t>
      </w:r>
      <w:commentRangeEnd w:id="1"/>
      <w:r w:rsidR="00F37F3D">
        <w:rPr>
          <w:rStyle w:val="CommentReference"/>
        </w:rPr>
        <w:commentReference w:id="1"/>
      </w:r>
      <w:r>
        <w:rPr>
          <w:rFonts w:eastAsia="Times New Roman"/>
        </w:rPr>
        <w:t xml:space="preserve">, and threshold-based accuracy within </w:t>
      </w:r>
      <w:ins w:id="2" w:author="." w:date="2025-04-25T10:20:00Z">
        <w:r w:rsidR="00F37F3D">
          <w:rPr>
            <w:rFonts w:eastAsia="Times New Roman"/>
          </w:rPr>
          <w:t>two</w:t>
        </w:r>
      </w:ins>
      <w:del w:id="3" w:author="." w:date="2025-04-25T10:20:00Z">
        <w:r w:rsidDel="00F37F3D">
          <w:rPr>
            <w:rFonts w:eastAsia="Times New Roman"/>
          </w:rPr>
          <w:delText>2</w:delText>
        </w:r>
      </w:del>
      <w:r>
        <w:rPr>
          <w:rFonts w:eastAsia="Times New Roman"/>
        </w:rPr>
        <w:t xml:space="preserve"> and </w:t>
      </w:r>
      <w:ins w:id="4" w:author="." w:date="2025-04-25T10:20:00Z">
        <w:r w:rsidR="00F37F3D">
          <w:rPr>
            <w:rFonts w:eastAsia="Times New Roman"/>
          </w:rPr>
          <w:t>five</w:t>
        </w:r>
      </w:ins>
      <w:del w:id="5" w:author="." w:date="2025-04-25T10:20:00Z">
        <w:r w:rsidDel="00F37F3D">
          <w:rPr>
            <w:rFonts w:eastAsia="Times New Roman"/>
          </w:rPr>
          <w:delText>5</w:delText>
        </w:r>
      </w:del>
      <w:r>
        <w:rPr>
          <w:rFonts w:eastAsia="Times New Roman"/>
        </w:rPr>
        <w:t xml:space="preserve"> years of actual age. </w:t>
      </w:r>
      <w:r w:rsidR="007F4143">
        <w:rPr>
          <w:rFonts w:eastAsia="Times New Roman"/>
        </w:rPr>
        <w:t>Our r</w:t>
      </w:r>
      <w:r>
        <w:rPr>
          <w:rFonts w:eastAsia="Times New Roman"/>
        </w:rPr>
        <w:t xml:space="preserve">esults demonstrate the superiority of regression for handwriting-based age estimation, offering finer granularity and improved reliability. To the best of our knowledge, this is the first study to apply regression to </w:t>
      </w:r>
      <w:r w:rsidR="007F4143">
        <w:rPr>
          <w:rFonts w:eastAsia="Times New Roman"/>
        </w:rPr>
        <w:t xml:space="preserve">the </w:t>
      </w:r>
      <w:r>
        <w:rPr>
          <w:rFonts w:eastAsia="Times New Roman"/>
        </w:rPr>
        <w:t>task</w:t>
      </w:r>
      <w:r w:rsidR="007F4143">
        <w:rPr>
          <w:rFonts w:eastAsia="Times New Roman"/>
        </w:rPr>
        <w:t xml:space="preserve"> of age estimation from handwriting</w:t>
      </w:r>
      <w:r>
        <w:rPr>
          <w:rFonts w:eastAsia="Times New Roman"/>
        </w:rPr>
        <w:t>, providing a more precise solution for real-world applications.</w:t>
      </w:r>
    </w:p>
    <w:p w14:paraId="32105185" w14:textId="05B0344F" w:rsidR="001E36DB" w:rsidRPr="00895E1A" w:rsidRDefault="009C0EBE" w:rsidP="00A13E12">
      <w:pPr>
        <w:pStyle w:val="keywords-header"/>
        <w:jc w:val="left"/>
      </w:pPr>
      <w:r w:rsidRPr="00B914C9">
        <w:rPr>
          <w:rStyle w:val="Strong"/>
        </w:rPr>
        <w:t>Keywords</w:t>
      </w:r>
      <w:r w:rsidRPr="001C30B1">
        <w:rPr>
          <w:rStyle w:val="Strong"/>
          <w:b/>
          <w:bCs/>
        </w:rPr>
        <w:t>:</w:t>
      </w:r>
      <w:r w:rsidRPr="00895E1A">
        <w:rPr>
          <w:b w:val="0"/>
          <w:bCs w:val="0"/>
        </w:rPr>
        <w:t xml:space="preserve"> </w:t>
      </w:r>
      <w:r w:rsidR="00A13E12" w:rsidRPr="00A13E12">
        <w:rPr>
          <w:b w:val="0"/>
          <w:bCs w:val="0"/>
        </w:rPr>
        <w:t>deep learning; document image processing; ensemble of models; handwriting analysis; regression</w:t>
      </w:r>
    </w:p>
    <w:sectPr w:rsidR="001E36DB" w:rsidRPr="00895E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." w:date="2025-04-25T10:20:00Z" w:initials=".">
    <w:p w14:paraId="06D39B9B" w14:textId="26873104" w:rsidR="00F37F3D" w:rsidRDefault="00F37F3D">
      <w:pPr>
        <w:pStyle w:val="CommentText"/>
      </w:pPr>
      <w:r>
        <w:rPr>
          <w:rStyle w:val="CommentReference"/>
        </w:rPr>
        <w:annotationRef/>
      </w:r>
      <w:r>
        <w:t>Good abstract. Very clear rationale for work and value.</w:t>
      </w:r>
    </w:p>
  </w:comment>
  <w:comment w:id="1" w:author="." w:date="2025-04-25T10:21:00Z" w:initials=".">
    <w:p w14:paraId="633DF800" w14:textId="7AFABBFE" w:rsidR="00F37F3D" w:rsidRDefault="00F37F3D">
      <w:pPr>
        <w:pStyle w:val="CommentText"/>
      </w:pPr>
      <w:r>
        <w:rPr>
          <w:rStyle w:val="CommentReference"/>
        </w:rPr>
        <w:annotationRef/>
      </w:r>
      <w:r>
        <w:t>You should ideally spell these out.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6D39B9B" w15:done="0"/>
  <w15:commentEx w15:paraId="633DF80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CDE25A7" w16cex:dateUtc="2025-04-25T09:20:00Z"/>
  <w16cex:commentExtensible w16cex:durableId="46672AC2" w16cex:dateUtc="2025-04-25T09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6D39B9B" w16cid:durableId="1CDE25A7"/>
  <w16cid:commentId w16cid:paraId="633DF800" w16cid:durableId="46672AC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E1A"/>
    <w:rsid w:val="000C76A9"/>
    <w:rsid w:val="00155119"/>
    <w:rsid w:val="00173549"/>
    <w:rsid w:val="001756BE"/>
    <w:rsid w:val="001B4747"/>
    <w:rsid w:val="001C30B1"/>
    <w:rsid w:val="001E36DB"/>
    <w:rsid w:val="005246C7"/>
    <w:rsid w:val="006C45D0"/>
    <w:rsid w:val="006D7004"/>
    <w:rsid w:val="00715B6E"/>
    <w:rsid w:val="00754855"/>
    <w:rsid w:val="00776179"/>
    <w:rsid w:val="007A7073"/>
    <w:rsid w:val="007F4143"/>
    <w:rsid w:val="008050AB"/>
    <w:rsid w:val="00853E65"/>
    <w:rsid w:val="00895E1A"/>
    <w:rsid w:val="008A06A2"/>
    <w:rsid w:val="008A2CAC"/>
    <w:rsid w:val="008C0E99"/>
    <w:rsid w:val="008D7EAC"/>
    <w:rsid w:val="00910D26"/>
    <w:rsid w:val="009510A7"/>
    <w:rsid w:val="009C0EBE"/>
    <w:rsid w:val="00A13E12"/>
    <w:rsid w:val="00A960BB"/>
    <w:rsid w:val="00B914C9"/>
    <w:rsid w:val="00C2301C"/>
    <w:rsid w:val="00EA69DD"/>
    <w:rsid w:val="00EB61ED"/>
    <w:rsid w:val="00F3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0931D"/>
  <w15:chartTrackingRefBased/>
  <w15:docId w15:val="{338BB6C3-E23F-443B-BE93-93AA3AE39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Title1">
    <w:name w:val="Title1"/>
    <w:basedOn w:val="Normal"/>
    <w:pPr>
      <w:spacing w:before="100" w:beforeAutospacing="1" w:after="400"/>
      <w:jc w:val="center"/>
    </w:pPr>
    <w:rPr>
      <w:b/>
      <w:bCs/>
      <w:sz w:val="36"/>
      <w:szCs w:val="36"/>
    </w:rPr>
  </w:style>
  <w:style w:type="paragraph" w:customStyle="1" w:styleId="h3">
    <w:name w:val="h3"/>
    <w:basedOn w:val="Normal"/>
    <w:pPr>
      <w:spacing w:before="100" w:beforeAutospacing="1" w:after="100" w:afterAutospacing="1"/>
      <w:jc w:val="center"/>
    </w:pPr>
  </w:style>
  <w:style w:type="paragraph" w:customStyle="1" w:styleId="students-header">
    <w:name w:val="students-header"/>
    <w:basedOn w:val="Normal"/>
    <w:pPr>
      <w:spacing w:before="300" w:after="100"/>
      <w:jc w:val="center"/>
    </w:pPr>
    <w:rPr>
      <w:b/>
      <w:bCs/>
    </w:rPr>
  </w:style>
  <w:style w:type="paragraph" w:customStyle="1" w:styleId="keywords-header">
    <w:name w:val="keywords-header"/>
    <w:basedOn w:val="Normal"/>
    <w:pPr>
      <w:spacing w:before="300" w:after="100"/>
      <w:jc w:val="center"/>
    </w:pPr>
    <w:rPr>
      <w:b/>
      <w:bCs/>
    </w:rPr>
  </w:style>
  <w:style w:type="paragraph" w:customStyle="1" w:styleId="student-line">
    <w:name w:val="student-line"/>
    <w:basedOn w:val="Normal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Normal"/>
    <w:pPr>
      <w:spacing w:before="300" w:after="300"/>
      <w:jc w:val="center"/>
    </w:pPr>
  </w:style>
  <w:style w:type="paragraph" w:customStyle="1" w:styleId="mentor">
    <w:name w:val="mentor"/>
    <w:basedOn w:val="Normal"/>
    <w:pPr>
      <w:spacing w:before="100" w:beforeAutospacing="1" w:after="100"/>
    </w:pPr>
  </w:style>
  <w:style w:type="paragraph" w:customStyle="1" w:styleId="institution">
    <w:name w:val="institution"/>
    <w:basedOn w:val="Normal"/>
    <w:pPr>
      <w:spacing w:before="100" w:beforeAutospacing="1" w:after="200"/>
    </w:pPr>
    <w:rPr>
      <w:i/>
      <w:iCs/>
    </w:rPr>
  </w:style>
  <w:style w:type="paragraph" w:customStyle="1" w:styleId="institution-name">
    <w:name w:val="institution-name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keywords">
    <w:name w:val="keywords"/>
    <w:basedOn w:val="Normal"/>
    <w:pPr>
      <w:spacing w:before="100" w:beforeAutospacing="1" w:after="160"/>
    </w:pPr>
  </w:style>
  <w:style w:type="paragraph" w:customStyle="1" w:styleId="content">
    <w:name w:val="content"/>
    <w:basedOn w:val="Normal"/>
    <w:pPr>
      <w:spacing w:before="400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institution-name1">
    <w:name w:val="institution-name1"/>
    <w:basedOn w:val="DefaultParagraphFont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1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143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F41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41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4143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41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4143"/>
    <w:rPr>
      <w:rFonts w:eastAsiaTheme="minorEastAsia"/>
      <w:b/>
      <w:bCs/>
    </w:rPr>
  </w:style>
  <w:style w:type="paragraph" w:styleId="Revision">
    <w:name w:val="Revision"/>
    <w:hidden/>
    <w:uiPriority w:val="99"/>
    <w:semiHidden/>
    <w:rsid w:val="008050A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219387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987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8753">
      <w:marLeft w:val="0"/>
      <w:marRight w:val="0"/>
      <w:marTop w:val="0"/>
      <w:marBottom w:val="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1125</Characters>
  <Application>Microsoft Office Word</Application>
  <DocSecurity>0</DocSecurity>
  <Lines>20</Lines>
  <Paragraphs>8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Beyond Age Groups: Continuous Age Prediction From Handwriting Using Deep Learning</vt:lpstr>
      <vt:lpstr>Beyond Age Groups: Continuous Age Prediction From Handwriting Using Deep Learning</vt:lpstr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Beyond Age Groups: Continuous Age Prediction From Handwriting Using Deep Learning</dc:title>
  <dc:subject/>
  <dc:creator>Lior Abergel</dc:creator>
  <cp:keywords/>
  <dc:description/>
  <cp:lastModifiedBy>.</cp:lastModifiedBy>
  <cp:revision>3</cp:revision>
  <dcterms:created xsi:type="dcterms:W3CDTF">2025-04-25T09:19:00Z</dcterms:created>
  <dcterms:modified xsi:type="dcterms:W3CDTF">2025-04-25T09:21:00Z</dcterms:modified>
</cp:coreProperties>
</file>