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7B82" w14:textId="77777777" w:rsidR="000842CB" w:rsidRDefault="006E0A10">
      <w:pPr>
        <w:jc w:val="center"/>
        <w:rPr>
          <w:rFonts w:eastAsia="Times New Roman"/>
          <w:b/>
          <w:bCs/>
          <w:sz w:val="36"/>
          <w:szCs w:val="36"/>
        </w:rPr>
      </w:pPr>
      <w:r>
        <w:rPr>
          <w:rFonts w:eastAsia="Times New Roman"/>
          <w:b/>
          <w:bCs/>
          <w:sz w:val="36"/>
          <w:szCs w:val="36"/>
        </w:rPr>
        <w:t>Popular science article generation with text simplification</w:t>
      </w:r>
    </w:p>
    <w:p w14:paraId="034C0B6A" w14:textId="77777777" w:rsidR="000842CB" w:rsidRDefault="006E0A10">
      <w:pPr>
        <w:pStyle w:val="department-code"/>
      </w:pPr>
      <w:r>
        <w:t>SE-A-12</w:t>
      </w:r>
    </w:p>
    <w:p w14:paraId="175E852D" w14:textId="77777777" w:rsidR="000842CB" w:rsidRDefault="006E0A10">
      <w:pPr>
        <w:pStyle w:val="student-line"/>
      </w:pPr>
      <w:proofErr w:type="spellStart"/>
      <w:r>
        <w:t>Eitay</w:t>
      </w:r>
      <w:proofErr w:type="spellEnd"/>
      <w:r>
        <w:t xml:space="preserve"> Alter; alter1eitai@gmail.com </w:t>
      </w:r>
      <w:r>
        <w:br/>
        <w:t xml:space="preserve">Jonatan Cohen; jonicohen97@gmail.com </w:t>
      </w:r>
    </w:p>
    <w:p w14:paraId="2027D483" w14:textId="77777777" w:rsidR="000842CB" w:rsidRDefault="006E0A10">
      <w:pPr>
        <w:pStyle w:val="mentor"/>
        <w:jc w:val="center"/>
        <w:divId w:val="58091144"/>
      </w:pPr>
      <w:r>
        <w:t>Advisors: Dr. Irina Rabaev</w:t>
      </w:r>
      <w:r>
        <w:rPr>
          <w:vertAlign w:val="superscript"/>
        </w:rPr>
        <w:t>1</w:t>
      </w:r>
      <w:r>
        <w:t>, Dr. Marina Litvak</w:t>
      </w:r>
      <w:r>
        <w:rPr>
          <w:vertAlign w:val="superscript"/>
        </w:rPr>
        <w:t>1</w:t>
      </w:r>
    </w:p>
    <w:p w14:paraId="331062CF" w14:textId="77777777" w:rsidR="000842CB" w:rsidRDefault="006E0A10">
      <w:pPr>
        <w:pStyle w:val="institution"/>
        <w:jc w:val="center"/>
        <w:divId w:val="58091144"/>
      </w:pPr>
      <w:r>
        <w:rPr>
          <w:vertAlign w:val="superscript"/>
        </w:rPr>
        <w:t>1</w:t>
      </w:r>
      <w:r>
        <w:rPr>
          <w:rStyle w:val="institution-name"/>
        </w:rPr>
        <w:t xml:space="preserve">SCE - Shamoon College of Engineering, </w:t>
      </w:r>
      <w:proofErr w:type="spellStart"/>
      <w:r>
        <w:rPr>
          <w:rStyle w:val="institution-name"/>
        </w:rPr>
        <w:t>Be'er</w:t>
      </w:r>
      <w:proofErr w:type="spellEnd"/>
      <w:r>
        <w:rPr>
          <w:rStyle w:val="institution-name"/>
        </w:rPr>
        <w:t>-Sheva</w:t>
      </w:r>
    </w:p>
    <w:p w14:paraId="16AB620A" w14:textId="765C3597" w:rsidR="000842CB" w:rsidRDefault="006E0A10">
      <w:pPr>
        <w:divId w:val="233977763"/>
        <w:rPr>
          <w:rFonts w:eastAsia="Times New Roman"/>
        </w:rPr>
      </w:pPr>
      <w:commentRangeStart w:id="0"/>
      <w:r>
        <w:rPr>
          <w:rFonts w:eastAsia="Times New Roman"/>
        </w:rPr>
        <w:t xml:space="preserve">The </w:t>
      </w:r>
      <w:commentRangeEnd w:id="0"/>
      <w:r w:rsidR="009E6B9C">
        <w:rPr>
          <w:rStyle w:val="CommentReference"/>
        </w:rPr>
        <w:commentReference w:id="0"/>
      </w:r>
      <w:r>
        <w:rPr>
          <w:rFonts w:eastAsia="Times New Roman"/>
        </w:rPr>
        <w:t xml:space="preserve">number of published scientific articles has increased dramatically recently. However, these articles often contain complex terminology and specialized language, making them difficult for non-expert readers to understand. This reduces knowledge sharing and collaboration between different fields. Our goal is to improve the accessibility of scientific content by simplifying it using Transformer models. We developed </w:t>
      </w:r>
      <w:proofErr w:type="spellStart"/>
      <w:r>
        <w:rPr>
          <w:rFonts w:eastAsia="Times New Roman"/>
        </w:rPr>
        <w:t>SimplifiSci</w:t>
      </w:r>
      <w:proofErr w:type="spellEnd"/>
      <w:r>
        <w:rPr>
          <w:rFonts w:eastAsia="Times New Roman"/>
        </w:rPr>
        <w:t xml:space="preserve">, which consists of a two-part pipeline: </w:t>
      </w:r>
      <w:ins w:id="1" w:author="." w:date="2025-04-25T10:22:00Z">
        <w:r w:rsidR="009E6B9C">
          <w:rPr>
            <w:rFonts w:eastAsia="Times New Roman"/>
          </w:rPr>
          <w:t>F</w:t>
        </w:r>
      </w:ins>
      <w:del w:id="2" w:author="." w:date="2025-04-25T10:22:00Z">
        <w:r w:rsidDel="009E6B9C">
          <w:rPr>
            <w:rFonts w:eastAsia="Times New Roman"/>
          </w:rPr>
          <w:delText>f</w:delText>
        </w:r>
      </w:del>
      <w:r>
        <w:rPr>
          <w:rFonts w:eastAsia="Times New Roman"/>
        </w:rPr>
        <w:t>irst Transformer-based models, Grammarly-</w:t>
      </w:r>
      <w:proofErr w:type="spellStart"/>
      <w:r>
        <w:rPr>
          <w:rFonts w:eastAsia="Times New Roman"/>
        </w:rPr>
        <w:t>CoEdit</w:t>
      </w:r>
      <w:proofErr w:type="spellEnd"/>
      <w:r>
        <w:rPr>
          <w:rFonts w:eastAsia="Times New Roman"/>
        </w:rPr>
        <w:t xml:space="preserve"> and Google-FLAN-T5, simplify the text, then we identify scientific terms and provide definitions based on the article</w:t>
      </w:r>
      <w:ins w:id="3" w:author="." w:date="2025-04-25T10:22:00Z">
        <w:r w:rsidR="009E6B9C">
          <w:rPr>
            <w:rFonts w:eastAsia="Times New Roman"/>
          </w:rPr>
          <w:t>’</w:t>
        </w:r>
      </w:ins>
      <w:del w:id="4" w:author="." w:date="2025-04-25T10:22:00Z">
        <w:r w:rsidDel="009E6B9C">
          <w:rPr>
            <w:rFonts w:eastAsia="Times New Roman"/>
          </w:rPr>
          <w:delText>'</w:delText>
        </w:r>
      </w:del>
      <w:r>
        <w:rPr>
          <w:rFonts w:eastAsia="Times New Roman"/>
        </w:rPr>
        <w:t xml:space="preserve">s subject. We compared </w:t>
      </w:r>
      <w:proofErr w:type="spellStart"/>
      <w:r>
        <w:rPr>
          <w:rFonts w:eastAsia="Times New Roman"/>
        </w:rPr>
        <w:t>SimplifiSci</w:t>
      </w:r>
      <w:proofErr w:type="spellEnd"/>
      <w:r>
        <w:rPr>
          <w:rFonts w:eastAsia="Times New Roman"/>
        </w:rPr>
        <w:t xml:space="preserve"> against ChatGPT4.0 and DeepSeek-R1. </w:t>
      </w:r>
      <w:commentRangeStart w:id="5"/>
      <w:r>
        <w:rPr>
          <w:rFonts w:eastAsia="Times New Roman"/>
        </w:rPr>
        <w:t xml:space="preserve">The results show that </w:t>
      </w:r>
      <w:proofErr w:type="spellStart"/>
      <w:r>
        <w:rPr>
          <w:rFonts w:eastAsia="Times New Roman"/>
        </w:rPr>
        <w:t>SimplifiSci</w:t>
      </w:r>
      <w:proofErr w:type="spellEnd"/>
      <w:r>
        <w:rPr>
          <w:rFonts w:eastAsia="Times New Roman"/>
        </w:rPr>
        <w:t xml:space="preserve"> preserves the article’s structure while simplifying key terms and concepts. ChatGPT generated the most readable output, whereas </w:t>
      </w:r>
      <w:proofErr w:type="spellStart"/>
      <w:r>
        <w:rPr>
          <w:rFonts w:eastAsia="Times New Roman"/>
        </w:rPr>
        <w:t>DeepSeek</w:t>
      </w:r>
      <w:proofErr w:type="spellEnd"/>
      <w:r>
        <w:rPr>
          <w:rFonts w:eastAsia="Times New Roman"/>
        </w:rPr>
        <w:t xml:space="preserve"> produced text with the most diversity. </w:t>
      </w:r>
      <w:commentRangeEnd w:id="5"/>
      <w:r w:rsidR="009E6B9C">
        <w:rPr>
          <w:rStyle w:val="CommentReference"/>
        </w:rPr>
        <w:commentReference w:id="5"/>
      </w:r>
    </w:p>
    <w:p w14:paraId="47DCCE02" w14:textId="77777777" w:rsidR="000842CB" w:rsidRDefault="006E0A10">
      <w:pPr>
        <w:pStyle w:val="keywords-header"/>
      </w:pPr>
      <w:r>
        <w:t>Keywords: AI models, machine learning, science, simplification, transformers</w:t>
      </w:r>
    </w:p>
    <w:sectPr w:rsidR="000842C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24:00Z" w:initials=".">
    <w:p w14:paraId="5D52CFD4" w14:textId="72C5BBB4" w:rsidR="009E6B9C" w:rsidRDefault="009E6B9C">
      <w:pPr>
        <w:pStyle w:val="CommentText"/>
      </w:pPr>
      <w:r>
        <w:rPr>
          <w:rStyle w:val="CommentReference"/>
        </w:rPr>
        <w:annotationRef/>
      </w:r>
      <w:r>
        <w:t>Mostly c</w:t>
      </w:r>
      <w:r w:rsidRPr="009E6B9C">
        <w:t>lear abstract. Good job.</w:t>
      </w:r>
    </w:p>
  </w:comment>
  <w:comment w:id="5" w:author="." w:date="2025-04-25T10:23:00Z" w:initials=".">
    <w:p w14:paraId="2219B69C" w14:textId="0A0A33A9" w:rsidR="009E6B9C" w:rsidRDefault="009E6B9C">
      <w:pPr>
        <w:pStyle w:val="CommentText"/>
      </w:pPr>
      <w:r>
        <w:rPr>
          <w:rStyle w:val="CommentReference"/>
        </w:rPr>
        <w:annotationRef/>
      </w:r>
      <w:r>
        <w:t>It’s not clear if you are saying your model is an improvement over either/</w:t>
      </w:r>
      <w:proofErr w:type="gramStart"/>
      <w:r>
        <w:t>both of these</w:t>
      </w:r>
      <w:proofErr w:type="gramEnd"/>
      <w:r>
        <w:t xml:space="preserve"> vis-à-vis your objective.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52CFD4" w15:done="0"/>
  <w15:commentEx w15:paraId="2219B6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D4A9982" w16cex:dateUtc="2025-04-25T09:24:00Z"/>
  <w16cex:commentExtensible w16cex:durableId="60A14CE9" w16cex:dateUtc="2025-04-25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52CFD4" w16cid:durableId="4D4A9982"/>
  <w16cid:commentId w16cid:paraId="2219B69C" w16cid:durableId="60A14CE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A10"/>
    <w:rsid w:val="000842CB"/>
    <w:rsid w:val="006E0A10"/>
    <w:rsid w:val="00925E7B"/>
    <w:rsid w:val="009E6B9C"/>
    <w:rsid w:val="00CC42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FF4B1"/>
  <w15:chartTrackingRefBased/>
  <w15:docId w15:val="{5857589A-8114-4FCE-8CD7-AFAA3ECC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table" w:customStyle="1" w:styleId="TableNormal1">
    <w:name w:val="Table Normal1"/>
    <w:uiPriority w:val="99"/>
    <w:semiHidden/>
    <w:tblPr>
      <w:tblCellMar>
        <w:top w:w="0" w:type="dxa"/>
        <w:left w:w="108" w:type="dxa"/>
        <w:bottom w:w="0" w:type="dxa"/>
        <w:right w:w="108" w:type="dxa"/>
      </w:tblCellMar>
    </w:tblPr>
  </w:style>
  <w:style w:type="character" w:customStyle="1" w:styleId="institution-name">
    <w:name w:val="institution-name"/>
    <w:basedOn w:val="DefaultParagraphFont"/>
  </w:style>
  <w:style w:type="paragraph" w:styleId="Revision">
    <w:name w:val="Revision"/>
    <w:hidden/>
    <w:uiPriority w:val="99"/>
    <w:semiHidden/>
    <w:rsid w:val="009E6B9C"/>
    <w:rPr>
      <w:rFonts w:eastAsiaTheme="minorEastAsia"/>
      <w:sz w:val="24"/>
      <w:szCs w:val="24"/>
    </w:rPr>
  </w:style>
  <w:style w:type="character" w:styleId="CommentReference">
    <w:name w:val="annotation reference"/>
    <w:basedOn w:val="DefaultParagraphFont"/>
    <w:uiPriority w:val="99"/>
    <w:semiHidden/>
    <w:unhideWhenUsed/>
    <w:rsid w:val="009E6B9C"/>
    <w:rPr>
      <w:sz w:val="16"/>
      <w:szCs w:val="16"/>
    </w:rPr>
  </w:style>
  <w:style w:type="paragraph" w:styleId="CommentText">
    <w:name w:val="annotation text"/>
    <w:basedOn w:val="Normal"/>
    <w:link w:val="CommentTextChar"/>
    <w:uiPriority w:val="99"/>
    <w:semiHidden/>
    <w:unhideWhenUsed/>
    <w:rsid w:val="009E6B9C"/>
    <w:rPr>
      <w:sz w:val="20"/>
      <w:szCs w:val="20"/>
    </w:rPr>
  </w:style>
  <w:style w:type="character" w:customStyle="1" w:styleId="CommentTextChar">
    <w:name w:val="Comment Text Char"/>
    <w:basedOn w:val="DefaultParagraphFont"/>
    <w:link w:val="CommentText"/>
    <w:uiPriority w:val="99"/>
    <w:semiHidden/>
    <w:rsid w:val="009E6B9C"/>
    <w:rPr>
      <w:rFonts w:eastAsiaTheme="minorEastAsia"/>
    </w:rPr>
  </w:style>
  <w:style w:type="paragraph" w:styleId="CommentSubject">
    <w:name w:val="annotation subject"/>
    <w:basedOn w:val="CommentText"/>
    <w:next w:val="CommentText"/>
    <w:link w:val="CommentSubjectChar"/>
    <w:uiPriority w:val="99"/>
    <w:semiHidden/>
    <w:unhideWhenUsed/>
    <w:rsid w:val="009E6B9C"/>
    <w:rPr>
      <w:b/>
      <w:bCs/>
    </w:rPr>
  </w:style>
  <w:style w:type="character" w:customStyle="1" w:styleId="CommentSubjectChar">
    <w:name w:val="Comment Subject Char"/>
    <w:basedOn w:val="CommentTextChar"/>
    <w:link w:val="CommentSubject"/>
    <w:uiPriority w:val="99"/>
    <w:semiHidden/>
    <w:rsid w:val="009E6B9C"/>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1144">
      <w:marLeft w:val="0"/>
      <w:marRight w:val="0"/>
      <w:marTop w:val="300"/>
      <w:marBottom w:val="300"/>
      <w:divBdr>
        <w:top w:val="none" w:sz="0" w:space="0" w:color="auto"/>
        <w:left w:val="none" w:sz="0" w:space="0" w:color="auto"/>
        <w:bottom w:val="none" w:sz="0" w:space="0" w:color="auto"/>
        <w:right w:val="none" w:sz="0" w:space="0" w:color="auto"/>
      </w:divBdr>
    </w:div>
    <w:div w:id="233977763">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156</Words>
  <Characters>1087</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Popular science article generation with text simplification</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Popular science article generation with text simplification</dc:title>
  <dc:subject/>
  <dc:creator>Eitay Alter</dc:creator>
  <cp:keywords/>
  <dc:description/>
  <cp:lastModifiedBy>.</cp:lastModifiedBy>
  <cp:revision>3</cp:revision>
  <dcterms:created xsi:type="dcterms:W3CDTF">2025-04-25T09:21:00Z</dcterms:created>
  <dcterms:modified xsi:type="dcterms:W3CDTF">2025-04-25T09:24:00Z</dcterms:modified>
</cp:coreProperties>
</file>