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345A" w14:textId="7A511A78" w:rsidR="00793D78" w:rsidRPr="003C22D9" w:rsidRDefault="00793D78" w:rsidP="00793D78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C22D9">
        <w:rPr>
          <w:rFonts w:asciiTheme="majorBidi" w:hAnsiTheme="majorBidi" w:cstheme="majorBidi"/>
          <w:b/>
          <w:bCs/>
          <w:sz w:val="24"/>
          <w:szCs w:val="24"/>
        </w:rPr>
        <w:t>Net</w:t>
      </w:r>
      <w:r w:rsidR="00E45645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3C22D9">
        <w:rPr>
          <w:rFonts w:asciiTheme="majorBidi" w:hAnsiTheme="majorBidi" w:cstheme="majorBidi"/>
          <w:b/>
          <w:bCs/>
          <w:sz w:val="24"/>
          <w:szCs w:val="24"/>
        </w:rPr>
        <w:t>pect - detecting cyber attacks in network traffic in real time</w:t>
      </w:r>
    </w:p>
    <w:p w14:paraId="46413D75" w14:textId="77777777" w:rsidR="00793D78" w:rsidRPr="00793D78" w:rsidRDefault="00793D78" w:rsidP="00793D78">
      <w:pPr>
        <w:spacing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793D78">
        <w:rPr>
          <w:rFonts w:asciiTheme="majorBidi" w:hAnsiTheme="majorBidi" w:cstheme="majorBidi"/>
          <w:sz w:val="24"/>
          <w:szCs w:val="24"/>
        </w:rPr>
        <w:t>SE-A-14</w:t>
      </w:r>
    </w:p>
    <w:p w14:paraId="4FDF8666" w14:textId="77777777" w:rsidR="00793D78" w:rsidRPr="00793D78" w:rsidRDefault="00793D78" w:rsidP="00793D78">
      <w:pPr>
        <w:jc w:val="center"/>
        <w:rPr>
          <w:rFonts w:asciiTheme="majorBidi" w:hAnsiTheme="majorBidi" w:cstheme="majorBidi"/>
          <w:sz w:val="24"/>
          <w:szCs w:val="24"/>
        </w:rPr>
      </w:pPr>
      <w:r w:rsidRPr="00793D78">
        <w:rPr>
          <w:rFonts w:asciiTheme="majorBidi" w:hAnsiTheme="majorBidi" w:cstheme="majorBidi"/>
          <w:sz w:val="24"/>
          <w:szCs w:val="24"/>
        </w:rPr>
        <w:t>Shay Hahiashvili; shayha2@ac.sce.ac.il</w:t>
      </w:r>
      <w:r w:rsidRPr="00793D78">
        <w:rPr>
          <w:rFonts w:asciiTheme="majorBidi" w:hAnsiTheme="majorBidi" w:cstheme="majorBidi"/>
          <w:sz w:val="24"/>
          <w:szCs w:val="24"/>
        </w:rPr>
        <w:br/>
        <w:t>Maxim Subotin; maximsu@ac.sce.ac.il</w:t>
      </w:r>
    </w:p>
    <w:p w14:paraId="4D33C92D" w14:textId="77777777" w:rsidR="00793D78" w:rsidRPr="00793D78" w:rsidRDefault="00793D78" w:rsidP="00793D78">
      <w:pPr>
        <w:jc w:val="center"/>
        <w:rPr>
          <w:rFonts w:asciiTheme="majorBidi" w:hAnsiTheme="majorBidi" w:cstheme="majorBidi"/>
          <w:sz w:val="24"/>
          <w:szCs w:val="24"/>
        </w:rPr>
      </w:pPr>
      <w:r w:rsidRPr="00793D78">
        <w:rPr>
          <w:rFonts w:asciiTheme="majorBidi" w:hAnsiTheme="majorBidi" w:cstheme="majorBidi"/>
          <w:sz w:val="24"/>
          <w:szCs w:val="24"/>
        </w:rPr>
        <w:t>Advisor: Ms. Alona Kutsyy</w:t>
      </w:r>
    </w:p>
    <w:p w14:paraId="56B9A02F" w14:textId="77777777" w:rsidR="00793D78" w:rsidRPr="00793D78" w:rsidRDefault="00793D78" w:rsidP="00793D78">
      <w:pPr>
        <w:jc w:val="center"/>
        <w:rPr>
          <w:rFonts w:asciiTheme="majorBidi" w:hAnsiTheme="majorBidi" w:cstheme="majorBidi"/>
          <w:sz w:val="24"/>
          <w:szCs w:val="24"/>
        </w:rPr>
      </w:pPr>
      <w:r w:rsidRPr="00793D78">
        <w:rPr>
          <w:rFonts w:asciiTheme="majorBidi" w:hAnsiTheme="majorBidi" w:cstheme="majorBidi"/>
          <w:sz w:val="24"/>
          <w:szCs w:val="24"/>
        </w:rPr>
        <w:t>SCE - Shamoon College of Engineering, Be'er-Sheva</w:t>
      </w:r>
    </w:p>
    <w:p w14:paraId="2A4306F0" w14:textId="067A3085" w:rsidR="00793D78" w:rsidRPr="00114CF8" w:rsidRDefault="00793D78" w:rsidP="00793D78">
      <w:pPr>
        <w:spacing w:line="240" w:lineRule="auto"/>
        <w:rPr>
          <w:rFonts w:asciiTheme="majorBidi" w:hAnsiTheme="majorBidi" w:cstheme="majorBidi"/>
          <w:sz w:val="24"/>
          <w:szCs w:val="24"/>
          <w:lang w:val="en-US"/>
          <w:rPrChange w:id="0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</w:pPr>
      <w:r w:rsidRPr="00114CF8">
        <w:rPr>
          <w:rFonts w:asciiTheme="majorBidi" w:hAnsiTheme="majorBidi" w:cstheme="majorBidi"/>
          <w:sz w:val="24"/>
          <w:szCs w:val="24"/>
          <w:lang w:val="en-US"/>
          <w:rPrChange w:id="1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In the modern era, the dependence on technology and the internet is growing, and </w:t>
      </w:r>
      <w:proofErr w:type="spellStart"/>
      <w:r w:rsidRPr="00114CF8">
        <w:rPr>
          <w:rFonts w:asciiTheme="majorBidi" w:hAnsiTheme="majorBidi" w:cstheme="majorBidi"/>
          <w:sz w:val="24"/>
          <w:szCs w:val="24"/>
          <w:lang w:val="en-US"/>
          <w:rPrChange w:id="2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>cyber</w:t>
      </w:r>
      <w:ins w:id="3" w:author="." w:date="2025-04-25T10:30:00Z">
        <w:r w:rsidR="00114CF8">
          <w:rPr>
            <w:rFonts w:asciiTheme="majorBidi" w:hAnsiTheme="majorBidi" w:cstheme="majorBidi"/>
            <w:sz w:val="24"/>
            <w:szCs w:val="24"/>
            <w:lang w:val="en-US"/>
          </w:rPr>
          <w:t xml:space="preserve"> </w:t>
        </w:r>
      </w:ins>
      <w:del w:id="4" w:author="." w:date="2025-04-25T10:30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5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 xml:space="preserve"> </w:delText>
        </w:r>
      </w:del>
      <w:r w:rsidRPr="00114CF8">
        <w:rPr>
          <w:rFonts w:asciiTheme="majorBidi" w:hAnsiTheme="majorBidi" w:cstheme="majorBidi"/>
          <w:sz w:val="24"/>
          <w:szCs w:val="24"/>
          <w:lang w:val="en-US"/>
          <w:rPrChange w:id="6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>attacks</w:t>
      </w:r>
      <w:proofErr w:type="spellEnd"/>
      <w:r w:rsidRPr="00114CF8">
        <w:rPr>
          <w:rFonts w:asciiTheme="majorBidi" w:hAnsiTheme="majorBidi" w:cstheme="majorBidi"/>
          <w:sz w:val="24"/>
          <w:szCs w:val="24"/>
          <w:lang w:val="en-US"/>
          <w:rPrChange w:id="7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 in the field of network communications pose serious risks to businesses and users, and can lead to data theft, service disruptions, and financial losses. </w:t>
      </w:r>
      <w:commentRangeStart w:id="8"/>
      <w:r w:rsidRPr="00114CF8">
        <w:rPr>
          <w:rFonts w:asciiTheme="majorBidi" w:hAnsiTheme="majorBidi" w:cstheme="majorBidi"/>
          <w:sz w:val="24"/>
          <w:szCs w:val="24"/>
          <w:lang w:val="en-US"/>
          <w:rPrChange w:id="9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As part of the project, we developed a real-time </w:t>
      </w:r>
      <w:ins w:id="10" w:author="." w:date="2025-04-25T10:28:00Z">
        <w:r w:rsidR="00114CF8" w:rsidRPr="00114CF8">
          <w:rPr>
            <w:rFonts w:asciiTheme="majorBidi" w:hAnsiTheme="majorBidi" w:cstheme="majorBidi"/>
            <w:sz w:val="24"/>
            <w:szCs w:val="24"/>
            <w:lang w:val="en-US"/>
            <w:rPrChange w:id="11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t>i</w:t>
        </w:r>
      </w:ins>
      <w:del w:id="12" w:author="." w:date="2025-04-25T10:28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13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>I</w:delText>
        </w:r>
      </w:del>
      <w:r w:rsidRPr="00114CF8">
        <w:rPr>
          <w:rFonts w:asciiTheme="majorBidi" w:hAnsiTheme="majorBidi" w:cstheme="majorBidi"/>
          <w:sz w:val="24"/>
          <w:szCs w:val="24"/>
          <w:lang w:val="en-US"/>
          <w:rPrChange w:id="14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ntrusion </w:t>
      </w:r>
      <w:ins w:id="15" w:author="." w:date="2025-04-25T10:28:00Z">
        <w:r w:rsidR="00114CF8" w:rsidRPr="00114CF8">
          <w:rPr>
            <w:rFonts w:asciiTheme="majorBidi" w:hAnsiTheme="majorBidi" w:cstheme="majorBidi"/>
            <w:sz w:val="24"/>
            <w:szCs w:val="24"/>
            <w:lang w:val="en-US"/>
            <w:rPrChange w:id="16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t>d</w:t>
        </w:r>
      </w:ins>
      <w:del w:id="17" w:author="." w:date="2025-04-25T10:28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18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>D</w:delText>
        </w:r>
      </w:del>
      <w:r w:rsidRPr="00114CF8">
        <w:rPr>
          <w:rFonts w:asciiTheme="majorBidi" w:hAnsiTheme="majorBidi" w:cstheme="majorBidi"/>
          <w:sz w:val="24"/>
          <w:szCs w:val="24"/>
          <w:lang w:val="en-US"/>
          <w:rPrChange w:id="19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etection </w:t>
      </w:r>
      <w:ins w:id="20" w:author="." w:date="2025-04-25T10:28:00Z">
        <w:r w:rsidR="00114CF8" w:rsidRPr="00114CF8">
          <w:rPr>
            <w:rFonts w:asciiTheme="majorBidi" w:hAnsiTheme="majorBidi" w:cstheme="majorBidi"/>
            <w:sz w:val="24"/>
            <w:szCs w:val="24"/>
            <w:lang w:val="en-US"/>
            <w:rPrChange w:id="21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t>s</w:t>
        </w:r>
      </w:ins>
      <w:del w:id="22" w:author="." w:date="2025-04-25T10:28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23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>S</w:delText>
        </w:r>
      </w:del>
      <w:r w:rsidRPr="00114CF8">
        <w:rPr>
          <w:rFonts w:asciiTheme="majorBidi" w:hAnsiTheme="majorBidi" w:cstheme="majorBidi"/>
          <w:sz w:val="24"/>
          <w:szCs w:val="24"/>
          <w:lang w:val="en-US"/>
          <w:rPrChange w:id="24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ystem (IDS) that monitors network traffic, detects attack patterns, and issues alerts. </w:t>
      </w:r>
      <w:commentRangeEnd w:id="8"/>
      <w:r w:rsidR="00114CF8">
        <w:rPr>
          <w:rStyle w:val="CommentReference"/>
        </w:rPr>
        <w:commentReference w:id="8"/>
      </w:r>
      <w:r w:rsidRPr="00114CF8">
        <w:rPr>
          <w:rFonts w:asciiTheme="majorBidi" w:hAnsiTheme="majorBidi" w:cstheme="majorBidi"/>
          <w:sz w:val="24"/>
          <w:szCs w:val="24"/>
          <w:lang w:val="en-US"/>
          <w:rPrChange w:id="25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The hybrid system integrates </w:t>
      </w:r>
      <w:del w:id="26" w:author="." w:date="2025-04-25T10:29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27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>cyber attack</w:delText>
        </w:r>
      </w:del>
      <w:ins w:id="28" w:author="." w:date="2025-04-25T10:29:00Z">
        <w:r w:rsidR="00114CF8" w:rsidRPr="00114CF8">
          <w:rPr>
            <w:rFonts w:asciiTheme="majorBidi" w:hAnsiTheme="majorBidi" w:cstheme="majorBidi"/>
            <w:sz w:val="24"/>
            <w:szCs w:val="24"/>
            <w:lang w:val="en-US"/>
          </w:rPr>
          <w:t>cyber-attack</w:t>
        </w:r>
      </w:ins>
      <w:r w:rsidRPr="00114CF8">
        <w:rPr>
          <w:rFonts w:asciiTheme="majorBidi" w:hAnsiTheme="majorBidi" w:cstheme="majorBidi"/>
          <w:sz w:val="24"/>
          <w:szCs w:val="24"/>
          <w:lang w:val="en-US"/>
          <w:rPrChange w:id="29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 detection algorithms with machine learning models to identify anomalies. It detects threats like </w:t>
      </w:r>
      <w:ins w:id="30" w:author="." w:date="2025-04-25T10:28:00Z">
        <w:r w:rsidR="00114CF8" w:rsidRPr="00114CF8">
          <w:rPr>
            <w:rFonts w:asciiTheme="majorBidi" w:hAnsiTheme="majorBidi" w:cstheme="majorBidi"/>
            <w:sz w:val="24"/>
            <w:szCs w:val="24"/>
            <w:lang w:val="en-US"/>
            <w:rPrChange w:id="31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t>p</w:t>
        </w:r>
      </w:ins>
      <w:del w:id="32" w:author="." w:date="2025-04-25T10:28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33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>P</w:delText>
        </w:r>
      </w:del>
      <w:r w:rsidRPr="00114CF8">
        <w:rPr>
          <w:rFonts w:asciiTheme="majorBidi" w:hAnsiTheme="majorBidi" w:cstheme="majorBidi"/>
          <w:sz w:val="24"/>
          <w:szCs w:val="24"/>
          <w:lang w:val="en-US"/>
          <w:rPrChange w:id="34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ort </w:t>
      </w:r>
      <w:ins w:id="35" w:author="." w:date="2025-04-25T10:28:00Z">
        <w:r w:rsidR="00114CF8" w:rsidRPr="00114CF8">
          <w:rPr>
            <w:rFonts w:asciiTheme="majorBidi" w:hAnsiTheme="majorBidi" w:cstheme="majorBidi"/>
            <w:sz w:val="24"/>
            <w:szCs w:val="24"/>
            <w:lang w:val="en-US"/>
            <w:rPrChange w:id="36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t>s</w:t>
        </w:r>
      </w:ins>
      <w:del w:id="37" w:author="." w:date="2025-04-25T10:28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38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>S</w:delText>
        </w:r>
      </w:del>
      <w:r w:rsidRPr="00114CF8">
        <w:rPr>
          <w:rFonts w:asciiTheme="majorBidi" w:hAnsiTheme="majorBidi" w:cstheme="majorBidi"/>
          <w:sz w:val="24"/>
          <w:szCs w:val="24"/>
          <w:lang w:val="en-US"/>
          <w:rPrChange w:id="39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canning, </w:t>
      </w:r>
      <w:commentRangeStart w:id="40"/>
      <w:r w:rsidRPr="00114CF8">
        <w:rPr>
          <w:rFonts w:asciiTheme="majorBidi" w:hAnsiTheme="majorBidi" w:cstheme="majorBidi"/>
          <w:sz w:val="24"/>
          <w:szCs w:val="24"/>
          <w:lang w:val="en-US"/>
          <w:rPrChange w:id="41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DoS, ARP </w:t>
      </w:r>
      <w:ins w:id="42" w:author="." w:date="2025-04-25T10:28:00Z">
        <w:r w:rsidR="00114CF8" w:rsidRPr="00114CF8">
          <w:rPr>
            <w:rFonts w:asciiTheme="majorBidi" w:hAnsiTheme="majorBidi" w:cstheme="majorBidi"/>
            <w:sz w:val="24"/>
            <w:szCs w:val="24"/>
            <w:lang w:val="en-US"/>
            <w:rPrChange w:id="43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t>s</w:t>
        </w:r>
      </w:ins>
      <w:del w:id="44" w:author="." w:date="2025-04-25T10:28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45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>S</w:delText>
        </w:r>
      </w:del>
      <w:r w:rsidRPr="00114CF8">
        <w:rPr>
          <w:rFonts w:asciiTheme="majorBidi" w:hAnsiTheme="majorBidi" w:cstheme="majorBidi"/>
          <w:sz w:val="24"/>
          <w:szCs w:val="24"/>
          <w:lang w:val="en-US"/>
          <w:rPrChange w:id="46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 xml:space="preserve">poofing, and DNS </w:t>
      </w:r>
      <w:commentRangeEnd w:id="40"/>
      <w:r w:rsidR="00114CF8" w:rsidRPr="00114CF8">
        <w:rPr>
          <w:rStyle w:val="CommentReference"/>
          <w:lang w:val="en-US"/>
          <w:rPrChange w:id="47" w:author="." w:date="2025-04-25T10:28:00Z">
            <w:rPr>
              <w:rStyle w:val="CommentReference"/>
            </w:rPr>
          </w:rPrChange>
        </w:rPr>
        <w:commentReference w:id="40"/>
      </w:r>
      <w:ins w:id="48" w:author="." w:date="2025-04-25T10:28:00Z">
        <w:r w:rsidR="00114CF8" w:rsidRPr="00114CF8">
          <w:rPr>
            <w:rFonts w:asciiTheme="majorBidi" w:hAnsiTheme="majorBidi" w:cstheme="majorBidi"/>
            <w:sz w:val="24"/>
            <w:szCs w:val="24"/>
            <w:lang w:val="en-US"/>
            <w:rPrChange w:id="49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t>t</w:t>
        </w:r>
      </w:ins>
      <w:del w:id="50" w:author="." w:date="2025-04-25T10:28:00Z">
        <w:r w:rsidRPr="00114CF8" w:rsidDel="00114CF8">
          <w:rPr>
            <w:rFonts w:asciiTheme="majorBidi" w:hAnsiTheme="majorBidi" w:cstheme="majorBidi"/>
            <w:sz w:val="24"/>
            <w:szCs w:val="24"/>
            <w:lang w:val="en-US"/>
            <w:rPrChange w:id="51" w:author="." w:date="2025-04-25T10:28:00Z">
              <w:rPr>
                <w:rFonts w:asciiTheme="majorBidi" w:hAnsiTheme="majorBidi" w:cstheme="majorBidi"/>
                <w:sz w:val="24"/>
                <w:szCs w:val="24"/>
              </w:rPr>
            </w:rPrChange>
          </w:rPr>
          <w:delText>T</w:delText>
        </w:r>
      </w:del>
      <w:r w:rsidRPr="00114CF8">
        <w:rPr>
          <w:rFonts w:asciiTheme="majorBidi" w:hAnsiTheme="majorBidi" w:cstheme="majorBidi"/>
          <w:sz w:val="24"/>
          <w:szCs w:val="24"/>
          <w:lang w:val="en-US"/>
          <w:rPrChange w:id="52" w:author="." w:date="2025-04-25T10:28:00Z">
            <w:rPr>
              <w:rFonts w:asciiTheme="majorBidi" w:hAnsiTheme="majorBidi" w:cstheme="majorBidi"/>
              <w:sz w:val="24"/>
              <w:szCs w:val="24"/>
            </w:rPr>
          </w:rPrChange>
        </w:rPr>
        <w:t>unneling. Since existing datasets were ineffective for real-time detection, we manually collected optimal training data. Our system ensures high accuracy with minimal false alarms and features an intuitive and simple interface.</w:t>
      </w:r>
    </w:p>
    <w:p w14:paraId="686DF330" w14:textId="77777777" w:rsidR="00793D78" w:rsidRPr="00793D78" w:rsidRDefault="00793D78" w:rsidP="00793D78">
      <w:pPr>
        <w:jc w:val="center"/>
        <w:rPr>
          <w:rFonts w:asciiTheme="majorBidi" w:hAnsiTheme="majorBidi" w:cstheme="majorBidi"/>
          <w:sz w:val="24"/>
          <w:szCs w:val="24"/>
        </w:rPr>
      </w:pPr>
      <w:r w:rsidRPr="00793D78">
        <w:rPr>
          <w:rFonts w:asciiTheme="majorBidi" w:hAnsiTheme="majorBidi" w:cstheme="majorBidi"/>
          <w:sz w:val="24"/>
          <w:szCs w:val="24"/>
        </w:rPr>
        <w:t>Keywords: arp spoofing, denial of service, dns tunneling, intrusion detection system, machine learning</w:t>
      </w:r>
    </w:p>
    <w:p w14:paraId="2F3D8047" w14:textId="77777777" w:rsidR="002C735A" w:rsidRDefault="002C735A"/>
    <w:sectPr w:rsidR="002C7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." w:date="2025-04-25T10:30:00Z" w:initials=".">
    <w:p w14:paraId="572B7DE3" w14:textId="2931943C" w:rsidR="00114CF8" w:rsidRDefault="00114CF8">
      <w:pPr>
        <w:pStyle w:val="CommentText"/>
      </w:pPr>
      <w:r>
        <w:rPr>
          <w:rStyle w:val="CommentReference"/>
        </w:rPr>
        <w:annotationRef/>
      </w:r>
      <w:r>
        <w:t>You should ideally say what makes this system different/unique/better than others.</w:t>
      </w:r>
    </w:p>
  </w:comment>
  <w:comment w:id="40" w:author="." w:date="2025-04-25T10:28:00Z" w:initials=".">
    <w:p w14:paraId="5B53E6C5" w14:textId="4069FAEF" w:rsidR="00114CF8" w:rsidRDefault="00114CF8">
      <w:pPr>
        <w:pStyle w:val="CommentText"/>
      </w:pPr>
      <w:r>
        <w:rPr>
          <w:rStyle w:val="CommentReference"/>
        </w:rPr>
        <w:annotationRef/>
      </w:r>
      <w:r>
        <w:t>You should spell out all abbreviations.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2B7DE3" w15:done="0"/>
  <w15:commentEx w15:paraId="5B53E6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DEB556" w16cex:dateUtc="2025-04-25T09:30:00Z"/>
  <w16cex:commentExtensible w16cex:durableId="19F91340" w16cex:dateUtc="2025-04-25T0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2B7DE3" w16cid:durableId="27DEB556"/>
  <w16cid:commentId w16cid:paraId="5B53E6C5" w16cid:durableId="19F9134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A27"/>
    <w:rsid w:val="00114CF8"/>
    <w:rsid w:val="002C735A"/>
    <w:rsid w:val="003C22D9"/>
    <w:rsid w:val="005E4D5A"/>
    <w:rsid w:val="006173ED"/>
    <w:rsid w:val="006E6A27"/>
    <w:rsid w:val="00793D78"/>
    <w:rsid w:val="009F3983"/>
    <w:rsid w:val="00A660B6"/>
    <w:rsid w:val="00B36339"/>
    <w:rsid w:val="00D13D56"/>
    <w:rsid w:val="00DD43C6"/>
    <w:rsid w:val="00E4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46C04"/>
  <w15:chartTrackingRefBased/>
  <w15:docId w15:val="{A324E751-A665-4A51-9026-AD8301B4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6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A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A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A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A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6A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A2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A2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A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A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A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A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6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6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6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6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6A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6A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6A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A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A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6A27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114CF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14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C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C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C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C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1003</Characters>
  <Application>Microsoft Office Word</Application>
  <DocSecurity>0</DocSecurity>
  <Lines>17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Hahiashvili</dc:creator>
  <cp:keywords/>
  <dc:description/>
  <cp:lastModifiedBy>.</cp:lastModifiedBy>
  <cp:revision>3</cp:revision>
  <dcterms:created xsi:type="dcterms:W3CDTF">2025-04-25T09:27:00Z</dcterms:created>
  <dcterms:modified xsi:type="dcterms:W3CDTF">2025-04-25T09:30:00Z</dcterms:modified>
</cp:coreProperties>
</file>