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4A7A1" w14:textId="77777777" w:rsidR="001A2FF6" w:rsidRDefault="00F866AC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Data structures and algorithms simulator</w:t>
      </w:r>
    </w:p>
    <w:p w14:paraId="289F88A2" w14:textId="77777777" w:rsidR="001A2FF6" w:rsidRDefault="00F866AC">
      <w:pPr>
        <w:pStyle w:val="department-code"/>
      </w:pPr>
      <w:r>
        <w:t>SE-A-2</w:t>
      </w:r>
    </w:p>
    <w:p w14:paraId="0B496AB9" w14:textId="77777777" w:rsidR="001A2FF6" w:rsidRDefault="00F866AC">
      <w:pPr>
        <w:pStyle w:val="student-line"/>
      </w:pPr>
      <w:r>
        <w:t xml:space="preserve">Noam Bar; noamba2@ac.sce.il </w:t>
      </w:r>
    </w:p>
    <w:p w14:paraId="1A8FF3B5" w14:textId="77777777" w:rsidR="001A2FF6" w:rsidRDefault="00F866AC">
      <w:pPr>
        <w:pStyle w:val="mentor"/>
        <w:jc w:val="center"/>
        <w:divId w:val="553006131"/>
      </w:pPr>
      <w:r>
        <w:t>Advisors: Dr. Irina Rabaev</w:t>
      </w:r>
      <w:r>
        <w:rPr>
          <w:vertAlign w:val="superscript"/>
        </w:rPr>
        <w:t>1</w:t>
      </w:r>
      <w:r>
        <w:t>, Dr. Hadas Chassidim</w:t>
      </w:r>
      <w:r>
        <w:rPr>
          <w:vertAlign w:val="superscript"/>
        </w:rPr>
        <w:t>1</w:t>
      </w:r>
    </w:p>
    <w:p w14:paraId="1F851895" w14:textId="77777777" w:rsidR="001A2FF6" w:rsidRDefault="00F866AC">
      <w:pPr>
        <w:pStyle w:val="institution"/>
        <w:jc w:val="center"/>
        <w:divId w:val="553006131"/>
      </w:pPr>
      <w:r>
        <w:rPr>
          <w:vertAlign w:val="superscript"/>
        </w:rPr>
        <w:t>1</w:t>
      </w:r>
      <w:r>
        <w:rPr>
          <w:rStyle w:val="institution-name"/>
        </w:rPr>
        <w:t>SCE - Shamoon College of Engineering, Be'er-Sheva</w:t>
      </w:r>
    </w:p>
    <w:p w14:paraId="500CDDF3" w14:textId="79E0AE96" w:rsidR="001A2FF6" w:rsidRDefault="00F866AC">
      <w:pPr>
        <w:divId w:val="479343262"/>
        <w:rPr>
          <w:rFonts w:eastAsia="Times New Roman"/>
        </w:rPr>
      </w:pPr>
      <w:commentRangeStart w:id="0"/>
      <w:r>
        <w:rPr>
          <w:rFonts w:eastAsia="Times New Roman"/>
        </w:rPr>
        <w:t xml:space="preserve">Understanding </w:t>
      </w:r>
      <w:commentRangeEnd w:id="0"/>
      <w:r w:rsidR="008E2DB1">
        <w:rPr>
          <w:rStyle w:val="CommentReference"/>
        </w:rPr>
        <w:commentReference w:id="0"/>
      </w:r>
      <w:r>
        <w:rPr>
          <w:rFonts w:eastAsia="Times New Roman"/>
        </w:rPr>
        <w:t xml:space="preserve">data structures and algorithms is essential for computer science students, yet mastering these concepts often presents significant challenges. This project enhances </w:t>
      </w:r>
      <w:del w:id="1" w:author="." w:date="2025-04-25T09:57:00Z">
        <w:r w:rsidDel="008E2DB1">
          <w:rPr>
            <w:rFonts w:eastAsia="Times New Roman"/>
          </w:rPr>
          <w:delText>VZOU (</w:delText>
        </w:r>
      </w:del>
      <w:r>
        <w:rPr>
          <w:rFonts w:eastAsia="Times New Roman"/>
        </w:rPr>
        <w:t>Visualization Zone of Understanding</w:t>
      </w:r>
      <w:ins w:id="2" w:author="." w:date="2025-04-25T09:57:00Z">
        <w:r w:rsidR="008E2DB1">
          <w:rPr>
            <w:rFonts w:eastAsia="Times New Roman"/>
          </w:rPr>
          <w:t xml:space="preserve"> (VZOU)</w:t>
        </w:r>
      </w:ins>
      <w:del w:id="3" w:author="." w:date="2025-04-25T09:57:00Z">
        <w:r w:rsidDel="008E2DB1">
          <w:rPr>
            <w:rFonts w:eastAsia="Times New Roman"/>
          </w:rPr>
          <w:delText>)</w:delText>
        </w:r>
      </w:del>
      <w:r>
        <w:rPr>
          <w:rFonts w:eastAsia="Times New Roman"/>
        </w:rPr>
        <w:t>, an educational platform designed to improve comprehension and engagement through personalized learning paths, dynamic visualizations, and gamification. The system integrates adaptive learning mechanisms and leverages Bloom’s taxonomy to structure progression. A controlled study involving 45 students evaluated</w:t>
      </w:r>
      <w:commentRangeStart w:id="4"/>
      <w:r>
        <w:rPr>
          <w:rFonts w:eastAsia="Times New Roman"/>
        </w:rPr>
        <w:t xml:space="preserve"> </w:t>
      </w:r>
      <w:del w:id="5" w:author="." w:date="2025-04-25T09:57:00Z">
        <w:r w:rsidDel="008E2DB1">
          <w:rPr>
            <w:rFonts w:eastAsia="Times New Roman"/>
          </w:rPr>
          <w:delText xml:space="preserve">three </w:delText>
        </w:r>
      </w:del>
      <w:ins w:id="6" w:author="." w:date="2025-04-25T09:57:00Z">
        <w:r w:rsidR="008E2DB1">
          <w:rPr>
            <w:rFonts w:eastAsia="Times New Roman"/>
          </w:rPr>
          <w:t>3</w:t>
        </w:r>
        <w:r w:rsidR="008E2DB1">
          <w:rPr>
            <w:rFonts w:eastAsia="Times New Roman"/>
          </w:rPr>
          <w:t xml:space="preserve"> </w:t>
        </w:r>
      </w:ins>
      <w:commentRangeEnd w:id="4"/>
      <w:ins w:id="7" w:author="." w:date="2025-04-25T09:58:00Z">
        <w:r w:rsidR="008E2DB1">
          <w:rPr>
            <w:rStyle w:val="CommentReference"/>
          </w:rPr>
          <w:commentReference w:id="4"/>
        </w:r>
      </w:ins>
      <w:r>
        <w:rPr>
          <w:rFonts w:eastAsia="Times New Roman"/>
        </w:rPr>
        <w:t>system versions. The personalized version resulted in significantly higher test scores, accompanied by increased cognitive load. No statistically significant differences were found in usability (</w:t>
      </w:r>
      <w:commentRangeStart w:id="8"/>
      <w:r>
        <w:rPr>
          <w:rFonts w:eastAsia="Times New Roman"/>
        </w:rPr>
        <w:t>SUS</w:t>
      </w:r>
      <w:commentRangeEnd w:id="8"/>
      <w:r w:rsidR="008E2DB1">
        <w:rPr>
          <w:rStyle w:val="CommentReference"/>
        </w:rPr>
        <w:commentReference w:id="8"/>
      </w:r>
      <w:r>
        <w:rPr>
          <w:rFonts w:eastAsia="Times New Roman"/>
        </w:rPr>
        <w:t>) or task completion time across groups.</w:t>
      </w:r>
    </w:p>
    <w:p w14:paraId="18AB9A9B" w14:textId="77777777" w:rsidR="001A2FF6" w:rsidRDefault="00F866AC">
      <w:pPr>
        <w:pStyle w:val="keywords-header"/>
      </w:pPr>
      <w:r>
        <w:t>Keywords: adaptive learning, algorithms, data structures, gamification, visualization.</w:t>
      </w:r>
    </w:p>
    <w:p w14:paraId="6C967573" w14:textId="77777777" w:rsidR="004B055E" w:rsidRDefault="004B055E">
      <w:pPr>
        <w:pStyle w:val="keywords-header"/>
      </w:pPr>
    </w:p>
    <w:p w14:paraId="130B3F97" w14:textId="77777777" w:rsidR="004B055E" w:rsidRDefault="004B055E">
      <w:pPr>
        <w:pStyle w:val="keywords-header"/>
      </w:pPr>
    </w:p>
    <w:p w14:paraId="77F52717" w14:textId="77777777" w:rsidR="004B055E" w:rsidRDefault="004B055E">
      <w:pPr>
        <w:pStyle w:val="keywords-header"/>
      </w:pPr>
    </w:p>
    <w:p w14:paraId="2700AC1D" w14:textId="77777777" w:rsidR="004B055E" w:rsidRDefault="004B055E">
      <w:pPr>
        <w:pStyle w:val="keywords-header"/>
        <w:rPr>
          <w:rtl/>
        </w:rPr>
      </w:pPr>
    </w:p>
    <w:sectPr w:rsidR="004B05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09:58:00Z" w:initials=".">
    <w:p w14:paraId="232BF274" w14:textId="590FCE58" w:rsidR="008E2DB1" w:rsidRDefault="008E2DB1">
      <w:pPr>
        <w:pStyle w:val="CommentText"/>
      </w:pPr>
      <w:r>
        <w:rPr>
          <w:rStyle w:val="CommentReference"/>
        </w:rPr>
        <w:annotationRef/>
      </w:r>
      <w:r>
        <w:t>Clear abstract. Good job.</w:t>
      </w:r>
    </w:p>
  </w:comment>
  <w:comment w:id="4" w:author="." w:date="2025-04-25T09:58:00Z" w:initials=".">
    <w:p w14:paraId="50ECDB13" w14:textId="11F32186" w:rsidR="008E2DB1" w:rsidRDefault="008E2DB1">
      <w:pPr>
        <w:pStyle w:val="CommentText"/>
      </w:pPr>
      <w:r>
        <w:rPr>
          <w:rStyle w:val="CommentReference"/>
        </w:rPr>
        <w:annotationRef/>
      </w:r>
      <w:r>
        <w:t>Use consistent style within one sentence.</w:t>
      </w:r>
    </w:p>
  </w:comment>
  <w:comment w:id="8" w:author="." w:date="2025-04-25T09:57:00Z" w:initials=".">
    <w:p w14:paraId="443E67E6" w14:textId="52E7DCC4" w:rsidR="008E2DB1" w:rsidRDefault="008E2DB1">
      <w:pPr>
        <w:pStyle w:val="CommentText"/>
      </w:pPr>
      <w:r>
        <w:rPr>
          <w:rStyle w:val="CommentReference"/>
        </w:rPr>
        <w:annotationRef/>
      </w:r>
      <w:r>
        <w:t>You should spell this out.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2BF274" w15:done="0"/>
  <w15:commentEx w15:paraId="50ECDB13" w15:done="0"/>
  <w15:commentEx w15:paraId="443E67E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9AA7BB7" w16cex:dateUtc="2025-04-25T08:58:00Z"/>
  <w16cex:commentExtensible w16cex:durableId="46FD3D55" w16cex:dateUtc="2025-04-25T08:58:00Z"/>
  <w16cex:commentExtensible w16cex:durableId="51DC7E9A" w16cex:dateUtc="2025-04-25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2BF274" w16cid:durableId="19AA7BB7"/>
  <w16cid:commentId w16cid:paraId="50ECDB13" w16cid:durableId="46FD3D55"/>
  <w16cid:commentId w16cid:paraId="443E67E6" w16cid:durableId="51DC7E9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9A"/>
    <w:rsid w:val="00190262"/>
    <w:rsid w:val="001A2FF6"/>
    <w:rsid w:val="003C705E"/>
    <w:rsid w:val="0049609A"/>
    <w:rsid w:val="004B055E"/>
    <w:rsid w:val="007F1816"/>
    <w:rsid w:val="00893E09"/>
    <w:rsid w:val="008E2DB1"/>
    <w:rsid w:val="00C56598"/>
    <w:rsid w:val="00F866AC"/>
    <w:rsid w:val="00FC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D1AF"/>
  <w15:chartTrackingRefBased/>
  <w15:docId w15:val="{56BF3A3A-5C01-4970-89C5-F754FF9A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8E2DB1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2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D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DB1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DB1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262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131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931</Characters>
  <Application>Microsoft Office Word</Application>
  <DocSecurity>0</DocSecurity>
  <Lines>18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Data structures and algorithms simulator</vt:lpstr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structures and algorithms simulator</dc:title>
  <dc:subject/>
  <dc:creator>Noam Bar</dc:creator>
  <cp:keywords/>
  <dc:description/>
  <cp:lastModifiedBy>.</cp:lastModifiedBy>
  <cp:revision>3</cp:revision>
  <dcterms:created xsi:type="dcterms:W3CDTF">2025-04-25T08:56:00Z</dcterms:created>
  <dcterms:modified xsi:type="dcterms:W3CDTF">2025-04-25T08:58:00Z</dcterms:modified>
</cp:coreProperties>
</file>