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0D04" w14:textId="77777777" w:rsidR="000A2C65" w:rsidRPr="000A2C65" w:rsidRDefault="000A2C65" w:rsidP="000A2C65">
      <w:pPr>
        <w:spacing w:after="0" w:line="240" w:lineRule="auto"/>
        <w:jc w:val="center"/>
        <w:rPr>
          <w:rFonts w:ascii="Times New Roman" w:eastAsia="Times New Roman" w:hAnsi="Times New Roman" w:cs="Times New Roman"/>
          <w:b/>
          <w:bCs/>
          <w:sz w:val="36"/>
          <w:szCs w:val="36"/>
        </w:rPr>
      </w:pPr>
      <w:r w:rsidRPr="000A2C65">
        <w:rPr>
          <w:rFonts w:ascii="Times New Roman" w:eastAsia="Times New Roman" w:hAnsi="Times New Roman" w:cs="Times New Roman"/>
          <w:b/>
          <w:bCs/>
          <w:sz w:val="36"/>
          <w:szCs w:val="36"/>
        </w:rPr>
        <w:t>A smart complaint management system</w:t>
      </w:r>
    </w:p>
    <w:p w14:paraId="3A524804" w14:textId="77777777" w:rsidR="000A2C65" w:rsidRPr="000A2C65" w:rsidRDefault="000A2C65" w:rsidP="000A2C65">
      <w:pPr>
        <w:spacing w:after="400"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SE-A-3</w:t>
      </w:r>
    </w:p>
    <w:p w14:paraId="01A19B12" w14:textId="0BF64644" w:rsidR="000A2C65" w:rsidRPr="000A2C65" w:rsidRDefault="000A2C65" w:rsidP="000A2C65">
      <w:pPr>
        <w:spacing w:before="100" w:beforeAutospacing="1"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 xml:space="preserve">Asia Nbary; asia123aq@gmail.com </w:t>
      </w:r>
      <w:r w:rsidRPr="000A2C65">
        <w:rPr>
          <w:rFonts w:ascii="Times New Roman" w:eastAsia="Times New Roman" w:hAnsi="Times New Roman" w:cs="Times New Roman"/>
          <w:sz w:val="24"/>
          <w:szCs w:val="24"/>
        </w:rPr>
        <w:br/>
        <w:t>Anfal Alnbbari; anfalnbbari7@gmail.com</w:t>
      </w:r>
    </w:p>
    <w:p w14:paraId="2FC6BE4F" w14:textId="77777777" w:rsidR="000A2C65" w:rsidRPr="000A2C65" w:rsidRDefault="000A2C65" w:rsidP="000A2C65">
      <w:pPr>
        <w:spacing w:before="100" w:beforeAutospacing="1" w:after="100" w:afterAutospacing="1"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Advisor: Dr. Yochai Twitto</w:t>
      </w:r>
    </w:p>
    <w:p w14:paraId="767F9C16" w14:textId="77777777" w:rsidR="000A2C65" w:rsidRPr="000A2C65" w:rsidRDefault="000A2C65" w:rsidP="000A2C65">
      <w:pPr>
        <w:spacing w:before="100" w:beforeAutospacing="1" w:after="200"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SCE - Shamoon College of Engineering, Be'er-Sheva</w:t>
      </w:r>
    </w:p>
    <w:p w14:paraId="1893F6F6" w14:textId="56E97DCC" w:rsidR="000A2C65" w:rsidRPr="000A2C65" w:rsidRDefault="000A2C65" w:rsidP="000A2C65">
      <w:pPr>
        <w:spacing w:after="0" w:line="240" w:lineRule="auto"/>
        <w:rPr>
          <w:rFonts w:ascii="Times New Roman" w:eastAsia="Times New Roman" w:hAnsi="Times New Roman" w:cs="Times New Roman"/>
          <w:sz w:val="24"/>
          <w:szCs w:val="24"/>
        </w:rPr>
      </w:pPr>
      <w:commentRangeStart w:id="0"/>
      <w:r w:rsidRPr="000A2C65">
        <w:rPr>
          <w:rFonts w:ascii="Times New Roman" w:eastAsia="Times New Roman" w:hAnsi="Times New Roman" w:cs="Times New Roman"/>
          <w:sz w:val="24"/>
          <w:szCs w:val="24"/>
        </w:rPr>
        <w:t>ComplaintHub is a comprehensive application for complaint management, allowing users to easily submit complaints and track their progress in real</w:t>
      </w:r>
      <w:ins w:id="1" w:author="." w:date="2025-04-25T09:59:00Z">
        <w:r w:rsidR="006C6F7A">
          <w:rPr>
            <w:rFonts w:ascii="Times New Roman" w:eastAsia="Times New Roman" w:hAnsi="Times New Roman" w:cs="Times New Roman"/>
            <w:sz w:val="24"/>
            <w:szCs w:val="24"/>
          </w:rPr>
          <w:t xml:space="preserve"> </w:t>
        </w:r>
      </w:ins>
      <w:del w:id="2" w:author="." w:date="2025-04-25T09:59:00Z">
        <w:r w:rsidRPr="000A2C65" w:rsidDel="006C6F7A">
          <w:rPr>
            <w:rFonts w:ascii="Times New Roman" w:eastAsia="Times New Roman" w:hAnsi="Times New Roman" w:cs="Times New Roman"/>
            <w:sz w:val="24"/>
            <w:szCs w:val="24"/>
          </w:rPr>
          <w:delText>-</w:delText>
        </w:r>
      </w:del>
      <w:r w:rsidRPr="000A2C65">
        <w:rPr>
          <w:rFonts w:ascii="Times New Roman" w:eastAsia="Times New Roman" w:hAnsi="Times New Roman" w:cs="Times New Roman"/>
          <w:sz w:val="24"/>
          <w:szCs w:val="24"/>
        </w:rPr>
        <w:t>time. The application aims to enhance the user experience by streamlining the complaint submission process and ensuring complete transparency throughout all processing stages. ComplaintHub offers a user-friendly interface, enabling users to quickly submit their complaints, monitor their status, and receive instant notifications about updates. The system ensures efficient complaint management while maintaining data security. Based on user requirements analysis and a literature review, a prototype has been developed to provide a smooth and reliable experience for users.</w:t>
      </w:r>
      <w:commentRangeEnd w:id="0"/>
      <w:r w:rsidR="006C6F7A">
        <w:rPr>
          <w:rStyle w:val="CommentReference"/>
        </w:rPr>
        <w:commentReference w:id="0"/>
      </w:r>
    </w:p>
    <w:p w14:paraId="7F75FA14" w14:textId="77777777" w:rsidR="000A2C65" w:rsidRPr="000A2C65" w:rsidRDefault="000A2C65" w:rsidP="000A2C65">
      <w:pPr>
        <w:spacing w:before="300" w:after="100" w:line="240" w:lineRule="auto"/>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Keywords: complaints, information system, management, transparency</w:t>
      </w:r>
    </w:p>
    <w:p w14:paraId="67EBE166" w14:textId="77777777" w:rsidR="001323B6" w:rsidRPr="000A2C65" w:rsidRDefault="001323B6" w:rsidP="000A2C65"/>
    <w:sectPr w:rsidR="001323B6" w:rsidRPr="000A2C65" w:rsidSect="000A2C65">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09:59:00Z" w:initials=".">
    <w:p w14:paraId="5A78DD55" w14:textId="5ABAE005" w:rsidR="006C6F7A" w:rsidRDefault="006C6F7A">
      <w:pPr>
        <w:pStyle w:val="CommentText"/>
      </w:pPr>
      <w:r>
        <w:rPr>
          <w:rStyle w:val="CommentReference"/>
        </w:rPr>
        <w:annotationRef/>
      </w:r>
      <w:r>
        <w:t>It would be ideal if you can mention why this system is better than existing ones.</w:t>
      </w:r>
      <w:r w:rsidR="000B5FC4">
        <w:t xml:space="preserve"> Say what problem it’s trying to address.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78DD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198D5A0" w16cex:dateUtc="2025-04-25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78DD55" w16cid:durableId="1198D5A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27A"/>
    <w:rsid w:val="00005F18"/>
    <w:rsid w:val="00092700"/>
    <w:rsid w:val="0009680C"/>
    <w:rsid w:val="000A2C65"/>
    <w:rsid w:val="000B5FC4"/>
    <w:rsid w:val="000D63B9"/>
    <w:rsid w:val="001323B6"/>
    <w:rsid w:val="0032427A"/>
    <w:rsid w:val="00373307"/>
    <w:rsid w:val="00546A7B"/>
    <w:rsid w:val="006C6F7A"/>
    <w:rsid w:val="006D0417"/>
    <w:rsid w:val="00722008"/>
    <w:rsid w:val="0080760F"/>
    <w:rsid w:val="00841AB5"/>
    <w:rsid w:val="0093094B"/>
    <w:rsid w:val="00A55BEC"/>
    <w:rsid w:val="00AD0179"/>
    <w:rsid w:val="00BC07D3"/>
    <w:rsid w:val="00E51E1E"/>
    <w:rsid w:val="00EB345F"/>
    <w:rsid w:val="00FE59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D906"/>
  <w15:chartTrackingRefBased/>
  <w15:docId w15:val="{12F77581-DDA5-4E7E-9184-56F74CE5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008"/>
    <w:rPr>
      <w:kern w:val="0"/>
      <w14:ligatures w14:val="none"/>
    </w:rPr>
  </w:style>
  <w:style w:type="paragraph" w:styleId="Heading1">
    <w:name w:val="heading 1"/>
    <w:basedOn w:val="Normal"/>
    <w:next w:val="Normal"/>
    <w:link w:val="Heading1Char"/>
    <w:uiPriority w:val="9"/>
    <w:qFormat/>
    <w:rsid w:val="0032427A"/>
    <w:pPr>
      <w:keepNext/>
      <w:keepLines/>
      <w:bidi/>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2427A"/>
    <w:pPr>
      <w:keepNext/>
      <w:keepLines/>
      <w:bidi/>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2427A"/>
    <w:pPr>
      <w:keepNext/>
      <w:keepLines/>
      <w:bidi/>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2427A"/>
    <w:pPr>
      <w:keepNext/>
      <w:keepLines/>
      <w:bidi/>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2427A"/>
    <w:pPr>
      <w:keepNext/>
      <w:keepLines/>
      <w:bidi/>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2427A"/>
    <w:pPr>
      <w:keepNext/>
      <w:keepLines/>
      <w:bidi/>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2427A"/>
    <w:pPr>
      <w:keepNext/>
      <w:keepLines/>
      <w:bidi/>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2427A"/>
    <w:pPr>
      <w:keepNext/>
      <w:keepLines/>
      <w:bidi/>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2427A"/>
    <w:pPr>
      <w:keepNext/>
      <w:keepLines/>
      <w:bidi/>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2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242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242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242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242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242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42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42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427A"/>
    <w:rPr>
      <w:rFonts w:eastAsiaTheme="majorEastAsia" w:cstheme="majorBidi"/>
      <w:color w:val="272727" w:themeColor="text1" w:themeTint="D8"/>
    </w:rPr>
  </w:style>
  <w:style w:type="paragraph" w:styleId="Title">
    <w:name w:val="Title"/>
    <w:basedOn w:val="Normal"/>
    <w:next w:val="Normal"/>
    <w:link w:val="TitleChar"/>
    <w:uiPriority w:val="10"/>
    <w:qFormat/>
    <w:rsid w:val="0032427A"/>
    <w:pPr>
      <w:bidi/>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242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427A"/>
    <w:pPr>
      <w:numPr>
        <w:ilvl w:val="1"/>
      </w:numPr>
      <w:bidi/>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242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427A"/>
    <w:pPr>
      <w:bidi/>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32427A"/>
    <w:rPr>
      <w:i/>
      <w:iCs/>
      <w:color w:val="404040" w:themeColor="text1" w:themeTint="BF"/>
    </w:rPr>
  </w:style>
  <w:style w:type="paragraph" w:styleId="ListParagraph">
    <w:name w:val="List Paragraph"/>
    <w:basedOn w:val="Normal"/>
    <w:uiPriority w:val="34"/>
    <w:qFormat/>
    <w:rsid w:val="0032427A"/>
    <w:pPr>
      <w:bidi/>
      <w:ind w:left="720"/>
      <w:contextualSpacing/>
    </w:pPr>
    <w:rPr>
      <w:kern w:val="2"/>
      <w14:ligatures w14:val="standardContextual"/>
    </w:rPr>
  </w:style>
  <w:style w:type="character" w:styleId="IntenseEmphasis">
    <w:name w:val="Intense Emphasis"/>
    <w:basedOn w:val="DefaultParagraphFont"/>
    <w:uiPriority w:val="21"/>
    <w:qFormat/>
    <w:rsid w:val="0032427A"/>
    <w:rPr>
      <w:i/>
      <w:iCs/>
      <w:color w:val="2F5496" w:themeColor="accent1" w:themeShade="BF"/>
    </w:rPr>
  </w:style>
  <w:style w:type="paragraph" w:styleId="IntenseQuote">
    <w:name w:val="Intense Quote"/>
    <w:basedOn w:val="Normal"/>
    <w:next w:val="Normal"/>
    <w:link w:val="IntenseQuoteChar"/>
    <w:uiPriority w:val="30"/>
    <w:qFormat/>
    <w:rsid w:val="0032427A"/>
    <w:pPr>
      <w:pBdr>
        <w:top w:val="single" w:sz="4" w:space="10" w:color="2F5496" w:themeColor="accent1" w:themeShade="BF"/>
        <w:bottom w:val="single" w:sz="4" w:space="10" w:color="2F5496" w:themeColor="accent1" w:themeShade="BF"/>
      </w:pBdr>
      <w:bidi/>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32427A"/>
    <w:rPr>
      <w:i/>
      <w:iCs/>
      <w:color w:val="2F5496" w:themeColor="accent1" w:themeShade="BF"/>
    </w:rPr>
  </w:style>
  <w:style w:type="character" w:styleId="IntenseReference">
    <w:name w:val="Intense Reference"/>
    <w:basedOn w:val="DefaultParagraphFont"/>
    <w:uiPriority w:val="32"/>
    <w:qFormat/>
    <w:rsid w:val="0032427A"/>
    <w:rPr>
      <w:b/>
      <w:bCs/>
      <w:smallCaps/>
      <w:color w:val="2F5496" w:themeColor="accent1" w:themeShade="BF"/>
      <w:spacing w:val="5"/>
    </w:rPr>
  </w:style>
  <w:style w:type="paragraph" w:styleId="Revision">
    <w:name w:val="Revision"/>
    <w:hidden/>
    <w:uiPriority w:val="99"/>
    <w:semiHidden/>
    <w:rsid w:val="006C6F7A"/>
    <w:pPr>
      <w:spacing w:after="0" w:line="240" w:lineRule="auto"/>
    </w:pPr>
    <w:rPr>
      <w:kern w:val="0"/>
      <w14:ligatures w14:val="none"/>
    </w:rPr>
  </w:style>
  <w:style w:type="character" w:styleId="CommentReference">
    <w:name w:val="annotation reference"/>
    <w:basedOn w:val="DefaultParagraphFont"/>
    <w:uiPriority w:val="99"/>
    <w:semiHidden/>
    <w:unhideWhenUsed/>
    <w:rsid w:val="006C6F7A"/>
    <w:rPr>
      <w:sz w:val="16"/>
      <w:szCs w:val="16"/>
    </w:rPr>
  </w:style>
  <w:style w:type="paragraph" w:styleId="CommentText">
    <w:name w:val="annotation text"/>
    <w:basedOn w:val="Normal"/>
    <w:link w:val="CommentTextChar"/>
    <w:uiPriority w:val="99"/>
    <w:semiHidden/>
    <w:unhideWhenUsed/>
    <w:rsid w:val="006C6F7A"/>
    <w:pPr>
      <w:spacing w:line="240" w:lineRule="auto"/>
    </w:pPr>
    <w:rPr>
      <w:sz w:val="20"/>
      <w:szCs w:val="20"/>
    </w:rPr>
  </w:style>
  <w:style w:type="character" w:customStyle="1" w:styleId="CommentTextChar">
    <w:name w:val="Comment Text Char"/>
    <w:basedOn w:val="DefaultParagraphFont"/>
    <w:link w:val="CommentText"/>
    <w:uiPriority w:val="99"/>
    <w:semiHidden/>
    <w:rsid w:val="006C6F7A"/>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C6F7A"/>
    <w:rPr>
      <w:b/>
      <w:bCs/>
    </w:rPr>
  </w:style>
  <w:style w:type="character" w:customStyle="1" w:styleId="CommentSubjectChar">
    <w:name w:val="Comment Subject Char"/>
    <w:basedOn w:val="CommentTextChar"/>
    <w:link w:val="CommentSubject"/>
    <w:uiPriority w:val="99"/>
    <w:semiHidden/>
    <w:rsid w:val="006C6F7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836248">
      <w:bodyDiv w:val="1"/>
      <w:marLeft w:val="0"/>
      <w:marRight w:val="0"/>
      <w:marTop w:val="0"/>
      <w:marBottom w:val="0"/>
      <w:divBdr>
        <w:top w:val="none" w:sz="0" w:space="0" w:color="auto"/>
        <w:left w:val="none" w:sz="0" w:space="0" w:color="auto"/>
        <w:bottom w:val="none" w:sz="0" w:space="0" w:color="auto"/>
        <w:right w:val="none" w:sz="0" w:space="0" w:color="auto"/>
      </w:divBdr>
    </w:div>
    <w:div w:id="167942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857</Characters>
  <Application>Microsoft Office Word</Application>
  <DocSecurity>0</DocSecurity>
  <Lines>16</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Waleed Alnbare</dc:creator>
  <cp:keywords/>
  <dc:description/>
  <cp:lastModifiedBy>.</cp:lastModifiedBy>
  <cp:revision>4</cp:revision>
  <dcterms:created xsi:type="dcterms:W3CDTF">2025-04-25T08:58:00Z</dcterms:created>
  <dcterms:modified xsi:type="dcterms:W3CDTF">2025-04-25T09:07:00Z</dcterms:modified>
</cp:coreProperties>
</file>