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95BBB" w14:textId="77777777" w:rsidR="00840D68" w:rsidRDefault="00292A5A">
      <w:pPr>
        <w:jc w:val="center"/>
        <w:rPr>
          <w:rFonts w:eastAsia="Times New Roman"/>
          <w:b/>
          <w:bCs/>
          <w:sz w:val="36"/>
          <w:szCs w:val="36"/>
        </w:rPr>
      </w:pPr>
      <w:r>
        <w:rPr>
          <w:rFonts w:eastAsia="Times New Roman"/>
          <w:b/>
          <w:bCs/>
          <w:sz w:val="36"/>
          <w:szCs w:val="36"/>
        </w:rPr>
        <w:t>Rewardville: gamified task management system for children</w:t>
      </w:r>
    </w:p>
    <w:p w14:paraId="3EF0CAF5" w14:textId="77777777" w:rsidR="00840D68" w:rsidRDefault="00292A5A">
      <w:pPr>
        <w:pStyle w:val="department-code"/>
      </w:pPr>
      <w:r>
        <w:t>SE-A-5</w:t>
      </w:r>
    </w:p>
    <w:p w14:paraId="36A6F16C" w14:textId="77777777" w:rsidR="00840D68" w:rsidRDefault="00292A5A">
      <w:pPr>
        <w:pStyle w:val="student-line"/>
      </w:pPr>
      <w:r>
        <w:t xml:space="preserve">Victoria Grand ; victoriagrand7@gmail.com </w:t>
      </w:r>
      <w:r>
        <w:br/>
        <w:t xml:space="preserve">Yovel Danino ; yoveldanino1@gmail.com </w:t>
      </w:r>
    </w:p>
    <w:p w14:paraId="3D887C99" w14:textId="77777777" w:rsidR="00840D68" w:rsidRDefault="00292A5A">
      <w:pPr>
        <w:pStyle w:val="mentor"/>
        <w:jc w:val="center"/>
        <w:divId w:val="2076003349"/>
      </w:pPr>
      <w:r>
        <w:t>Advisor: Dr. Yochai Twitto</w:t>
      </w:r>
    </w:p>
    <w:p w14:paraId="3820D48C" w14:textId="77777777" w:rsidR="00840D68" w:rsidRDefault="00292A5A">
      <w:pPr>
        <w:pStyle w:val="institution"/>
        <w:jc w:val="center"/>
        <w:divId w:val="2076003349"/>
      </w:pPr>
      <w:r>
        <w:rPr>
          <w:rStyle w:val="institution-name"/>
        </w:rPr>
        <w:t>SCE - Shamoon College of Engineering, Be'er-Sheva</w:t>
      </w:r>
    </w:p>
    <w:p w14:paraId="5E86C5F7" w14:textId="7ECCC9BB" w:rsidR="00840D68" w:rsidRDefault="00292A5A">
      <w:pPr>
        <w:divId w:val="1452016544"/>
        <w:rPr>
          <w:rFonts w:eastAsia="Times New Roman"/>
        </w:rPr>
      </w:pPr>
      <w:commentRangeStart w:id="0"/>
      <w:r>
        <w:rPr>
          <w:rFonts w:eastAsia="Times New Roman"/>
        </w:rPr>
        <w:t xml:space="preserve">The RewardVille project aims to develop an interactive application designed to encourage children to participate in household tasks in an enjoyable and rewarding manner, </w:t>
      </w:r>
      <w:commentRangeEnd w:id="0"/>
      <w:r w:rsidR="00130F67">
        <w:rPr>
          <w:rStyle w:val="CommentReference"/>
        </w:rPr>
        <w:commentReference w:id="0"/>
      </w:r>
      <w:r>
        <w:rPr>
          <w:rFonts w:eastAsia="Times New Roman"/>
        </w:rPr>
        <w:t>while strengthening parent</w:t>
      </w:r>
      <w:ins w:id="1" w:author="." w:date="2025-04-25T10:03:00Z">
        <w:r w:rsidR="00130F67">
          <w:rPr>
            <w:rFonts w:eastAsia="Times New Roman"/>
          </w:rPr>
          <w:t>–</w:t>
        </w:r>
      </w:ins>
      <w:del w:id="2" w:author="." w:date="2025-04-25T10:03:00Z">
        <w:r w:rsidDel="00130F67">
          <w:rPr>
            <w:rFonts w:eastAsia="Times New Roman"/>
          </w:rPr>
          <w:delText>-</w:delText>
        </w:r>
      </w:del>
      <w:r>
        <w:rPr>
          <w:rFonts w:eastAsia="Times New Roman"/>
        </w:rPr>
        <w:t>child relationships through a virtual coin-based reward system. The app helps parents assign and manage daily tasks for children</w:t>
      </w:r>
      <w:del w:id="3" w:author="." w:date="2025-04-25T10:03:00Z">
        <w:r w:rsidDel="00130F67">
          <w:rPr>
            <w:rFonts w:eastAsia="Times New Roman"/>
          </w:rPr>
          <w:delText>,</w:delText>
        </w:r>
      </w:del>
      <w:r>
        <w:rPr>
          <w:rFonts w:eastAsia="Times New Roman"/>
        </w:rPr>
        <w:t xml:space="preserve"> and offers a motivating user experience that promotes consistent task completion. By integrating game-like features and personalized incentives, RewardVille enhances children</w:t>
      </w:r>
      <w:ins w:id="4" w:author="." w:date="2025-04-25T10:03:00Z">
        <w:r w:rsidR="00130F67">
          <w:rPr>
            <w:rFonts w:eastAsia="Times New Roman"/>
          </w:rPr>
          <w:t>’</w:t>
        </w:r>
      </w:ins>
      <w:del w:id="5" w:author="." w:date="2025-04-25T10:03:00Z">
        <w:r w:rsidDel="00130F67">
          <w:rPr>
            <w:rFonts w:eastAsia="Times New Roman"/>
          </w:rPr>
          <w:delText>'</w:delText>
        </w:r>
      </w:del>
      <w:r>
        <w:rPr>
          <w:rFonts w:eastAsia="Times New Roman"/>
        </w:rPr>
        <w:t>s engagement and fosters a sense of responsibility. The system is built with a focus on usability, user interface appeal, and effective behavioral reinforcement, ensuring both children and parents benefit from improved task management and deeper collaboration.</w:t>
      </w:r>
    </w:p>
    <w:p w14:paraId="73657D07" w14:textId="77777777" w:rsidR="00840D68" w:rsidRDefault="00292A5A">
      <w:pPr>
        <w:pStyle w:val="keywords-header"/>
      </w:pPr>
      <w:r>
        <w:t>Keywords: behavioral reinforcement, children, gamification, household tasks, task management, user engagement</w:t>
      </w:r>
    </w:p>
    <w:sectPr w:rsidR="00840D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." w:date="2025-04-25T10:04:00Z" w:initials=".">
    <w:p w14:paraId="1AF4A6BA" w14:textId="74C434CA" w:rsidR="00130F67" w:rsidRDefault="00130F67">
      <w:pPr>
        <w:pStyle w:val="CommentText"/>
      </w:pPr>
      <w:r>
        <w:rPr>
          <w:rStyle w:val="CommentReference"/>
        </w:rPr>
        <w:annotationRef/>
      </w:r>
      <w:r>
        <w:t>Is this unique? What makes it different?</w:t>
      </w:r>
      <w:r w:rsidR="00BC586D">
        <w:t xml:space="preserve"> What problem is it solving?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AF4A6B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13146519" w16cex:dateUtc="2025-04-25T09:0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AF4A6BA" w16cid:durableId="13146519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.">
    <w15:presenceInfo w15:providerId="None" w15:userId="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trackRevisions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A5A"/>
    <w:rsid w:val="00130F67"/>
    <w:rsid w:val="00292A5A"/>
    <w:rsid w:val="003928DB"/>
    <w:rsid w:val="00840D68"/>
    <w:rsid w:val="00A466A6"/>
    <w:rsid w:val="00BC586D"/>
    <w:rsid w:val="00C17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174B52"/>
  <w15:chartTrackingRefBased/>
  <w15:docId w15:val="{E2B49C9C-EBAC-4DC6-A702-6C8358AF6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customStyle="1" w:styleId="Title1">
    <w:name w:val="Title1"/>
    <w:basedOn w:val="Normal"/>
    <w:pPr>
      <w:jc w:val="center"/>
    </w:pPr>
    <w:rPr>
      <w:b/>
      <w:bCs/>
      <w:sz w:val="36"/>
      <w:szCs w:val="36"/>
    </w:rPr>
  </w:style>
  <w:style w:type="paragraph" w:customStyle="1" w:styleId="department-code">
    <w:name w:val="department-code"/>
    <w:basedOn w:val="Normal"/>
    <w:pPr>
      <w:spacing w:after="400"/>
      <w:jc w:val="center"/>
    </w:pPr>
  </w:style>
  <w:style w:type="paragraph" w:customStyle="1" w:styleId="students-header">
    <w:name w:val="students-header"/>
    <w:basedOn w:val="Normal"/>
    <w:pPr>
      <w:spacing w:before="300" w:after="100"/>
      <w:jc w:val="center"/>
    </w:pPr>
  </w:style>
  <w:style w:type="paragraph" w:customStyle="1" w:styleId="keywords-header">
    <w:name w:val="keywords-header"/>
    <w:basedOn w:val="Normal"/>
    <w:pPr>
      <w:spacing w:before="300" w:after="100"/>
      <w:jc w:val="center"/>
    </w:pPr>
  </w:style>
  <w:style w:type="paragraph" w:customStyle="1" w:styleId="student-line">
    <w:name w:val="student-line"/>
    <w:basedOn w:val="Normal"/>
    <w:pPr>
      <w:spacing w:before="100" w:beforeAutospacing="1" w:after="160"/>
      <w:jc w:val="center"/>
    </w:pPr>
  </w:style>
  <w:style w:type="paragraph" w:customStyle="1" w:styleId="institution-group">
    <w:name w:val="institution-group"/>
    <w:basedOn w:val="Normal"/>
    <w:pPr>
      <w:spacing w:before="300" w:after="300"/>
      <w:jc w:val="center"/>
    </w:pPr>
  </w:style>
  <w:style w:type="paragraph" w:customStyle="1" w:styleId="mentor">
    <w:name w:val="mentor"/>
    <w:basedOn w:val="Normal"/>
    <w:pPr>
      <w:spacing w:before="100" w:beforeAutospacing="1" w:after="100"/>
    </w:pPr>
  </w:style>
  <w:style w:type="paragraph" w:customStyle="1" w:styleId="institution">
    <w:name w:val="institution"/>
    <w:basedOn w:val="Normal"/>
    <w:pPr>
      <w:spacing w:before="100" w:beforeAutospacing="1" w:after="200"/>
    </w:pPr>
  </w:style>
  <w:style w:type="paragraph" w:customStyle="1" w:styleId="keywords">
    <w:name w:val="keywords"/>
    <w:basedOn w:val="Normal"/>
    <w:pPr>
      <w:spacing w:before="100" w:beforeAutospacing="1" w:after="160"/>
    </w:pPr>
  </w:style>
  <w:style w:type="paragraph" w:customStyle="1" w:styleId="content">
    <w:name w:val="content"/>
    <w:basedOn w:val="Normal"/>
    <w:pPr>
      <w:spacing w:before="400" w:after="100" w:afterAutospacing="1"/>
    </w:pPr>
  </w:style>
  <w:style w:type="character" w:customStyle="1" w:styleId="institution-name">
    <w:name w:val="institution-name"/>
    <w:basedOn w:val="DefaultParagraphFont"/>
  </w:style>
  <w:style w:type="paragraph" w:styleId="Revision">
    <w:name w:val="Revision"/>
    <w:hidden/>
    <w:uiPriority w:val="99"/>
    <w:semiHidden/>
    <w:rsid w:val="00130F67"/>
    <w:rPr>
      <w:rFonts w:eastAsiaTheme="minorEastAsia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30F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0F6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0F67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0F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0F67"/>
    <w:rPr>
      <w:rFonts w:eastAsiaTheme="minorEastAsi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2016544">
      <w:marLeft w:val="0"/>
      <w:marRight w:val="0"/>
      <w:marTop w:val="4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03349"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comments" Target="commen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959</Characters>
  <Application>Microsoft Office Word</Application>
  <DocSecurity>0</DocSecurity>
  <Lines>19</Lines>
  <Paragraphs>8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>Rewardville: gamified task management system for children</vt:lpstr>
    </vt:vector>
  </TitlesOfParts>
  <Company>SCE</Company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Rewardville: gamified task management system for children</dc:title>
  <dc:subject/>
  <dc:creator>Regina Vaisman</dc:creator>
  <cp:keywords/>
  <dc:description/>
  <cp:lastModifiedBy>.</cp:lastModifiedBy>
  <cp:revision>4</cp:revision>
  <dcterms:created xsi:type="dcterms:W3CDTF">2025-04-25T09:03:00Z</dcterms:created>
  <dcterms:modified xsi:type="dcterms:W3CDTF">2025-04-25T09:07:00Z</dcterms:modified>
</cp:coreProperties>
</file>