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87ABED" w14:textId="77777777" w:rsidR="00B3323F" w:rsidRDefault="007D647A">
      <w:pPr>
        <w:jc w:val="center"/>
        <w:rPr>
          <w:rFonts w:eastAsia="Times New Roman"/>
          <w:b/>
          <w:bCs/>
          <w:sz w:val="36"/>
          <w:szCs w:val="36"/>
        </w:rPr>
      </w:pPr>
      <w:r>
        <w:rPr>
          <w:rFonts w:eastAsia="Times New Roman"/>
          <w:b/>
          <w:bCs/>
          <w:sz w:val="36"/>
          <w:szCs w:val="36"/>
        </w:rPr>
        <w:t>GrowWise - smart agricultural management system: data-driven solutions for efficient farm operations</w:t>
      </w:r>
    </w:p>
    <w:p w14:paraId="29DB645D" w14:textId="77777777" w:rsidR="00B3323F" w:rsidRDefault="007D647A">
      <w:pPr>
        <w:pStyle w:val="department-code"/>
      </w:pPr>
      <w:r>
        <w:t>SE-A-6</w:t>
      </w:r>
    </w:p>
    <w:p w14:paraId="60A5FF47" w14:textId="77777777" w:rsidR="00B3323F" w:rsidRDefault="007D647A">
      <w:pPr>
        <w:pStyle w:val="student-line"/>
      </w:pPr>
      <w:r>
        <w:t xml:space="preserve">May Zohar; mayzo@ac.sce.ac.co.il </w:t>
      </w:r>
      <w:r>
        <w:br/>
        <w:t xml:space="preserve">Sapir Ovadya; sapirov@ac.sce.ac.co.il </w:t>
      </w:r>
    </w:p>
    <w:p w14:paraId="5B3F402D" w14:textId="77777777" w:rsidR="00B3323F" w:rsidRDefault="007D647A">
      <w:pPr>
        <w:pStyle w:val="mentor"/>
        <w:jc w:val="center"/>
        <w:divId w:val="1909731653"/>
      </w:pPr>
      <w:r>
        <w:t>Advisor: Ms. Alona Kutsyy</w:t>
      </w:r>
    </w:p>
    <w:p w14:paraId="248DE214" w14:textId="77777777" w:rsidR="00B3323F" w:rsidRDefault="007D647A">
      <w:pPr>
        <w:pStyle w:val="institution"/>
        <w:jc w:val="center"/>
        <w:divId w:val="1909731653"/>
      </w:pPr>
      <w:r>
        <w:rPr>
          <w:rStyle w:val="institution-name"/>
        </w:rPr>
        <w:t>SCE - Shamoon College of Engineering, Be'er-Sheva</w:t>
      </w:r>
    </w:p>
    <w:p w14:paraId="7226EA09" w14:textId="32E07F93" w:rsidR="00B3323F" w:rsidRDefault="007D647A">
      <w:pPr>
        <w:divId w:val="1077282859"/>
        <w:rPr>
          <w:rFonts w:eastAsia="Times New Roman"/>
        </w:rPr>
      </w:pPr>
      <w:commentRangeStart w:id="0"/>
      <w:r>
        <w:rPr>
          <w:rFonts w:eastAsia="Times New Roman"/>
        </w:rPr>
        <w:t xml:space="preserve">The </w:t>
      </w:r>
      <w:commentRangeEnd w:id="0"/>
      <w:r w:rsidR="00BC39C8">
        <w:rPr>
          <w:rStyle w:val="CommentReference"/>
        </w:rPr>
        <w:commentReference w:id="0"/>
      </w:r>
      <w:r>
        <w:rPr>
          <w:rFonts w:eastAsia="Times New Roman"/>
        </w:rPr>
        <w:t xml:space="preserve">agricultural sector faces challenges such as inefficient resource utilization, unpredictable weather conditions, and complexities in workforce and inventory management. The demand for smart agricultural solutions is increasing, as data-driven decision-making enhances efficiency. GrowWise is an intelligent farm management system providing tools for monitoring plots and greenhouses, optimizing irrigation, tracking inventory, analyzing growth trends, </w:t>
      </w:r>
      <w:ins w:id="1" w:author="." w:date="2025-04-25T10:05:00Z">
        <w:r w:rsidR="00BC39C8">
          <w:rPr>
            <w:rFonts w:eastAsia="Times New Roman"/>
          </w:rPr>
          <w:t xml:space="preserve">and </w:t>
        </w:r>
      </w:ins>
      <w:r>
        <w:rPr>
          <w:rFonts w:eastAsia="Times New Roman"/>
        </w:rPr>
        <w:t>managing expenses through a calculator and reports. The project is developed using Flask, a Python-based web framework</w:t>
      </w:r>
      <w:ins w:id="2" w:author="." w:date="2025-04-25T10:05:00Z">
        <w:r w:rsidR="00BC39C8">
          <w:rPr>
            <w:rFonts w:eastAsia="Times New Roman"/>
          </w:rPr>
          <w:t>;</w:t>
        </w:r>
      </w:ins>
      <w:del w:id="3" w:author="." w:date="2025-04-25T10:05:00Z">
        <w:r w:rsidDel="00BC39C8">
          <w:rPr>
            <w:rFonts w:eastAsia="Times New Roman"/>
          </w:rPr>
          <w:delText>,</w:delText>
        </w:r>
      </w:del>
      <w:r>
        <w:rPr>
          <w:rFonts w:eastAsia="Times New Roman"/>
        </w:rPr>
        <w:t xml:space="preserve"> MongoDB for data management</w:t>
      </w:r>
      <w:ins w:id="4" w:author="." w:date="2025-04-25T10:05:00Z">
        <w:r w:rsidR="00BC39C8">
          <w:rPr>
            <w:rFonts w:eastAsia="Times New Roman"/>
          </w:rPr>
          <w:t>;</w:t>
        </w:r>
      </w:ins>
      <w:r>
        <w:rPr>
          <w:rFonts w:eastAsia="Times New Roman"/>
        </w:rPr>
        <w:t xml:space="preserve"> and OpenAI API for data analysis. It delivers smart insights, reduces waste</w:t>
      </w:r>
      <w:ins w:id="5" w:author="." w:date="2025-04-25T10:06:00Z">
        <w:r w:rsidR="00BC39C8">
          <w:rPr>
            <w:rFonts w:eastAsia="Times New Roman"/>
          </w:rPr>
          <w:t>,</w:t>
        </w:r>
      </w:ins>
      <w:r>
        <w:rPr>
          <w:rFonts w:eastAsia="Times New Roman"/>
        </w:rPr>
        <w:t xml:space="preserve"> and enhances farm operations. GrowWise is expected to be tested in a pilot program with a farmer to assess its impact. By giving farmers better control, GrowWise enhances profitability and advances sustainable agriculture.</w:t>
      </w:r>
    </w:p>
    <w:p w14:paraId="59ED5421" w14:textId="77777777" w:rsidR="00B3323F" w:rsidRDefault="007D647A">
      <w:pPr>
        <w:pStyle w:val="keywords-header"/>
      </w:pPr>
      <w:r>
        <w:t>Keywords: ai-driven agricultural insights, farm management, irrigation optimization, resource efficiency, smart agriculture.</w:t>
      </w:r>
    </w:p>
    <w:sectPr w:rsidR="00B3323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." w:date="2025-04-25T10:06:00Z" w:initials=".">
    <w:p w14:paraId="3FBC808A" w14:textId="7B826499" w:rsidR="00BC39C8" w:rsidRDefault="00BC39C8">
      <w:pPr>
        <w:pStyle w:val="CommentText"/>
      </w:pPr>
      <w:r>
        <w:rPr>
          <w:rStyle w:val="CommentReference"/>
        </w:rPr>
        <w:annotationRef/>
      </w:r>
      <w:r>
        <w:t>Good clear abstract. Good job.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FBC808A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04C88A34" w16cex:dateUtc="2025-04-25T09:0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FBC808A" w16cid:durableId="04C88A34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.">
    <w15:presenceInfo w15:providerId="None" w15:userId="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trackRevisions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47A"/>
    <w:rsid w:val="00143D4A"/>
    <w:rsid w:val="002145F3"/>
    <w:rsid w:val="007D647A"/>
    <w:rsid w:val="00B3323F"/>
    <w:rsid w:val="00BC3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B8F6AD"/>
  <w15:chartTrackingRefBased/>
  <w15:docId w15:val="{E81B2E4B-135D-49AF-9C18-3ABE1CD0E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customStyle="1" w:styleId="Title1">
    <w:name w:val="Title1"/>
    <w:basedOn w:val="Normal"/>
    <w:pPr>
      <w:jc w:val="center"/>
    </w:pPr>
    <w:rPr>
      <w:b/>
      <w:bCs/>
      <w:sz w:val="36"/>
      <w:szCs w:val="36"/>
    </w:rPr>
  </w:style>
  <w:style w:type="paragraph" w:customStyle="1" w:styleId="department-code">
    <w:name w:val="department-code"/>
    <w:basedOn w:val="Normal"/>
    <w:pPr>
      <w:spacing w:after="400"/>
      <w:jc w:val="center"/>
    </w:pPr>
  </w:style>
  <w:style w:type="paragraph" w:customStyle="1" w:styleId="students-header">
    <w:name w:val="students-header"/>
    <w:basedOn w:val="Normal"/>
    <w:pPr>
      <w:spacing w:before="300" w:after="100"/>
      <w:jc w:val="center"/>
    </w:pPr>
  </w:style>
  <w:style w:type="paragraph" w:customStyle="1" w:styleId="keywords-header">
    <w:name w:val="keywords-header"/>
    <w:basedOn w:val="Normal"/>
    <w:pPr>
      <w:spacing w:before="300" w:after="100"/>
      <w:jc w:val="center"/>
    </w:pPr>
  </w:style>
  <w:style w:type="paragraph" w:customStyle="1" w:styleId="student-line">
    <w:name w:val="student-line"/>
    <w:basedOn w:val="Normal"/>
    <w:pPr>
      <w:spacing w:before="100" w:beforeAutospacing="1" w:after="160"/>
      <w:jc w:val="center"/>
    </w:pPr>
  </w:style>
  <w:style w:type="paragraph" w:customStyle="1" w:styleId="institution-group">
    <w:name w:val="institution-group"/>
    <w:basedOn w:val="Normal"/>
    <w:pPr>
      <w:spacing w:before="300" w:after="300"/>
      <w:jc w:val="center"/>
    </w:pPr>
  </w:style>
  <w:style w:type="paragraph" w:customStyle="1" w:styleId="mentor">
    <w:name w:val="mentor"/>
    <w:basedOn w:val="Normal"/>
    <w:pPr>
      <w:spacing w:before="100" w:beforeAutospacing="1" w:after="100" w:afterAutospacing="1"/>
    </w:pPr>
  </w:style>
  <w:style w:type="paragraph" w:customStyle="1" w:styleId="institution">
    <w:name w:val="institution"/>
    <w:basedOn w:val="Normal"/>
    <w:pPr>
      <w:spacing w:before="100" w:beforeAutospacing="1" w:after="200"/>
    </w:pPr>
  </w:style>
  <w:style w:type="paragraph" w:customStyle="1" w:styleId="keywords">
    <w:name w:val="keywords"/>
    <w:basedOn w:val="Normal"/>
    <w:pPr>
      <w:spacing w:before="100" w:beforeAutospacing="1" w:after="160"/>
    </w:pPr>
  </w:style>
  <w:style w:type="paragraph" w:customStyle="1" w:styleId="content">
    <w:name w:val="content"/>
    <w:basedOn w:val="Normal"/>
    <w:pPr>
      <w:spacing w:before="400" w:after="100" w:afterAutospacing="1"/>
    </w:pPr>
  </w:style>
  <w:style w:type="table" w:customStyle="1" w:styleId="TableNormal1">
    <w:name w:val="Table Normal1"/>
    <w:uiPriority w:val="99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nstitution-name">
    <w:name w:val="institution-name"/>
    <w:basedOn w:val="DefaultParagraphFont"/>
  </w:style>
  <w:style w:type="paragraph" w:styleId="Revision">
    <w:name w:val="Revision"/>
    <w:hidden/>
    <w:uiPriority w:val="99"/>
    <w:semiHidden/>
    <w:rsid w:val="00BC39C8"/>
    <w:rPr>
      <w:rFonts w:eastAsiaTheme="minorEastAsia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C39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C39C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C39C8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39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C39C8"/>
    <w:rPr>
      <w:rFonts w:eastAsiaTheme="minorEastAsia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7282859">
      <w:marLeft w:val="0"/>
      <w:marRight w:val="0"/>
      <w:marTop w:val="4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31653">
      <w:marLeft w:val="0"/>
      <w:marRight w:val="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openxmlformats.org/officeDocument/2006/relationships/comments" Target="commen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163</Words>
  <Characters>1130</Characters>
  <Application>Microsoft Office Word</Application>
  <DocSecurity>0</DocSecurity>
  <Lines>20</Lines>
  <Paragraphs>8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>Growwise - smart agricultural management system: data-driven solutions for efficient farm operations</vt:lpstr>
    </vt:vector>
  </TitlesOfParts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Growwise - smart agricultural management system: data-driven solutions for efficient farm operations</dc:title>
  <dc:subject/>
  <dc:creator>Sapir Ovadya</dc:creator>
  <cp:keywords/>
  <dc:description/>
  <cp:lastModifiedBy>.</cp:lastModifiedBy>
  <cp:revision>3</cp:revision>
  <dcterms:created xsi:type="dcterms:W3CDTF">2025-04-25T09:05:00Z</dcterms:created>
  <dcterms:modified xsi:type="dcterms:W3CDTF">2025-04-25T09:06:00Z</dcterms:modified>
</cp:coreProperties>
</file>