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F5E34" w14:textId="47CC7180" w:rsidR="00C46D66" w:rsidRDefault="00C46D66" w:rsidP="00C46D66">
      <w:pPr>
        <w:pStyle w:val="NormalWeb"/>
        <w:rPr>
          <w:rtl/>
        </w:rPr>
      </w:pPr>
      <w:r>
        <w:rPr>
          <w:rStyle w:val="Strong"/>
          <w:rFonts w:eastAsiaTheme="majorEastAsia"/>
        </w:rPr>
        <w:t>Intelligent system for speech volume control for hearing-impaired individuals</w:t>
      </w:r>
    </w:p>
    <w:p w14:paraId="1FCF0ABC" w14:textId="117DC29D" w:rsidR="00C46D66" w:rsidRDefault="00C46D66" w:rsidP="00161060">
      <w:pPr>
        <w:pStyle w:val="NormalWeb"/>
        <w:jc w:val="center"/>
      </w:pPr>
      <w:r>
        <w:br/>
      </w:r>
      <w:r w:rsidR="00161060">
        <w:t>SE-A-10</w:t>
      </w:r>
      <w:r>
        <w:br/>
        <w:t xml:space="preserve">Omer Shay; </w:t>
      </w:r>
      <w:r w:rsidRPr="006834EB">
        <w:rPr>
          <w:rFonts w:eastAsiaTheme="majorEastAsia"/>
        </w:rPr>
        <w:t>omershay</w:t>
      </w:r>
      <w:r w:rsidRPr="006834EB">
        <w:rPr>
          <w:rFonts w:eastAsiaTheme="majorEastAsia" w:hint="cs"/>
          <w:rtl/>
        </w:rPr>
        <w:t>121</w:t>
      </w:r>
      <w:r w:rsidRPr="006834EB">
        <w:rPr>
          <w:rFonts w:eastAsiaTheme="majorEastAsia"/>
        </w:rPr>
        <w:t>2@gmail.com</w:t>
      </w:r>
      <w:r>
        <w:t xml:space="preserve"> </w:t>
      </w:r>
      <w:r>
        <w:br/>
        <w:t xml:space="preserve">Sharon Shamay; </w:t>
      </w:r>
      <w:r w:rsidR="00161060" w:rsidRPr="006834EB">
        <w:rPr>
          <w:rFonts w:eastAsiaTheme="majorEastAsia"/>
        </w:rPr>
        <w:t>sharon1050900@gmail.com</w:t>
      </w:r>
    </w:p>
    <w:p w14:paraId="64DB8C69" w14:textId="50BD920A" w:rsidR="00C46D66" w:rsidRPr="00172DAA" w:rsidRDefault="00C46D66" w:rsidP="006834EB">
      <w:pPr>
        <w:pStyle w:val="NormalWeb"/>
        <w:bidi/>
        <w:jc w:val="center"/>
        <w:rPr>
          <w:rtl/>
        </w:rPr>
      </w:pPr>
      <w:r>
        <w:t>Advisor</w:t>
      </w:r>
      <w:r w:rsidR="00754E22">
        <w:t>s</w:t>
      </w:r>
      <w:r>
        <w:t>:</w:t>
      </w:r>
      <m:oMath>
        <m:sSup>
          <m:sSupPr>
            <m:ctrlPr>
              <w:rPr>
                <w:rFonts w:ascii="Cambria Math" w:hAnsi="Cambria Math"/>
                <w:i/>
              </w:rPr>
            </m:ctrlPr>
          </m:sSupPr>
          <m:e>
            <m:r>
              <m:rPr>
                <m:sty m:val="p"/>
              </m:rPr>
              <w:rPr>
                <w:rFonts w:ascii="Cambria Math" w:hAnsi="Cambria Math"/>
              </w:rPr>
              <m:t xml:space="preserve"> Dr. Hadas </m:t>
            </m:r>
            <m:r>
              <m:rPr>
                <m:sty m:val="p"/>
              </m:rPr>
              <w:rPr>
                <w:rFonts w:ascii="Cambria Math" w:hAnsi="Cambria Math" w:hint="cs"/>
              </w:rPr>
              <m:t>C</m:t>
            </m:r>
            <m:r>
              <m:rPr>
                <m:sty m:val="p"/>
              </m:rPr>
              <w:rPr>
                <w:rFonts w:ascii="Cambria Math" w:hAnsi="Cambria Math"/>
              </w:rPr>
              <m:t>hassidim</m:t>
            </m:r>
          </m:e>
          <m:sup>
            <m:r>
              <w:rPr>
                <w:rFonts w:ascii="Cambria Math" w:hAnsi="Cambria Math"/>
              </w:rPr>
              <m:t>1</m:t>
            </m:r>
          </m:sup>
        </m:sSup>
      </m:oMath>
      <w:r>
        <w:t xml:space="preserve">, </w:t>
      </w:r>
      <m:oMath>
        <m:sSup>
          <m:sSupPr>
            <m:ctrlPr>
              <w:rPr>
                <w:rFonts w:ascii="Cambria Math" w:hAnsi="Cambria Math"/>
                <w:i/>
              </w:rPr>
            </m:ctrlPr>
          </m:sSupPr>
          <m:e>
            <m:r>
              <m:rPr>
                <m:sty m:val="p"/>
              </m:rPr>
              <w:rPr>
                <w:rFonts w:ascii="Cambria Math" w:hAnsi="Cambria Math"/>
              </w:rPr>
              <m:t>Dr. Nir Trabelsi</m:t>
            </m:r>
          </m:e>
          <m:sup>
            <m:r>
              <w:rPr>
                <w:rFonts w:ascii="Cambria Math" w:hAnsi="Cambria Math"/>
              </w:rPr>
              <m:t>2</m:t>
            </m:r>
          </m:sup>
        </m:sSup>
      </m:oMath>
      <w:r>
        <w:br/>
      </w:r>
      <w:r w:rsidR="00172DAA">
        <w:t>- Shamoon College of Engineering, Be’er-Sheva</w:t>
      </w:r>
      <w:r w:rsidR="00172DAA">
        <w:rPr>
          <w:rFonts w:hint="cs"/>
          <w:rtl/>
        </w:rPr>
        <w:t xml:space="preserve"> </w:t>
      </w:r>
      <m:oMath>
        <m:sSup>
          <m:sSupPr>
            <m:ctrlPr>
              <w:rPr>
                <w:rFonts w:ascii="Cambria Math" w:hAnsi="Cambria Math"/>
                <w:i/>
              </w:rPr>
            </m:ctrlPr>
          </m:sSupPr>
          <m:e>
            <m:r>
              <w:rPr>
                <w:rFonts w:ascii="Cambria Math" w:hAnsi="Cambria Math"/>
              </w:rPr>
              <m:t>SCE</m:t>
            </m:r>
          </m:e>
          <m:sup>
            <m:r>
              <w:rPr>
                <w:rFonts w:ascii="Cambria Math" w:hAnsi="Cambria Math"/>
              </w:rPr>
              <m:t>1,2</m:t>
            </m:r>
          </m:sup>
        </m:sSup>
      </m:oMath>
      <w:r w:rsidR="00172DAA">
        <w:rPr>
          <w:rFonts w:hint="cs"/>
          <w:rtl/>
        </w:rPr>
        <w:t xml:space="preserve"> </w:t>
      </w:r>
    </w:p>
    <w:p w14:paraId="6BBBBE2D" w14:textId="2F59904E" w:rsidR="00445605" w:rsidRPr="00445605" w:rsidRDefault="00445605" w:rsidP="00445605">
      <w:pPr>
        <w:pStyle w:val="NormalWeb"/>
      </w:pPr>
      <w:r w:rsidRPr="00445605">
        <w:t xml:space="preserve">Hearing-impaired individuals often struggle to regulate their speaking volume according to their environment. </w:t>
      </w:r>
      <w:commentRangeStart w:id="0"/>
      <w:r w:rsidRPr="00445605">
        <w:t>This project proposes an AI-based intelligent system that provides real-time feedback, enabling users to control their voice intensity based on ambient noise levels</w:t>
      </w:r>
      <w:commentRangeEnd w:id="0"/>
      <w:r w:rsidR="003E41A4">
        <w:rPr>
          <w:rStyle w:val="CommentReference"/>
          <w:rFonts w:asciiTheme="minorHAnsi" w:eastAsiaTheme="minorHAnsi" w:hAnsiTheme="minorHAnsi" w:cstheme="minorBidi"/>
          <w:kern w:val="2"/>
          <w14:ligatures w14:val="standardContextual"/>
        </w:rPr>
        <w:commentReference w:id="0"/>
      </w:r>
      <w:r w:rsidRPr="00445605">
        <w:t xml:space="preserve">. Using Microsoft Azure’s speech recognition </w:t>
      </w:r>
      <w:commentRangeStart w:id="1"/>
      <w:r w:rsidRPr="00445605">
        <w:t>API</w:t>
      </w:r>
      <w:commentRangeEnd w:id="1"/>
      <w:r w:rsidR="003E41A4">
        <w:rPr>
          <w:rStyle w:val="CommentReference"/>
          <w:rFonts w:asciiTheme="minorHAnsi" w:eastAsiaTheme="minorHAnsi" w:hAnsiTheme="minorHAnsi" w:cstheme="minorBidi"/>
          <w:kern w:val="2"/>
          <w14:ligatures w14:val="standardContextual"/>
        </w:rPr>
        <w:commentReference w:id="1"/>
      </w:r>
      <w:r>
        <w:t>,</w:t>
      </w:r>
      <w:r w:rsidRPr="00445605">
        <w:t xml:space="preserve"> we developed a system that incorporates data collection stages and delivers discreet alerts via a wearable device or smartphone when speech is too loud or too soft. The goal of the system is to boost communication confidence, promote social inclusion, and improve interactions and the quality of life of individuals with hearing impairments.</w:t>
      </w:r>
      <w:r>
        <w:t xml:space="preserve"> </w:t>
      </w:r>
      <w:r w:rsidRPr="00445605">
        <w:t>Accordingly, a pilot study is planned to evaluate the system</w:t>
      </w:r>
      <w:ins w:id="2" w:author="." w:date="2025-04-25T10:18:00Z">
        <w:r w:rsidR="003E41A4">
          <w:t>’</w:t>
        </w:r>
      </w:ins>
      <w:del w:id="3" w:author="." w:date="2025-04-25T10:18:00Z">
        <w:r w:rsidRPr="00445605" w:rsidDel="003E41A4">
          <w:delText>'</w:delText>
        </w:r>
      </w:del>
      <w:r w:rsidRPr="00445605">
        <w:t>s effectiveness and user experience</w:t>
      </w:r>
      <w:r w:rsidR="000771EC">
        <w:t>.</w:t>
      </w:r>
    </w:p>
    <w:p w14:paraId="70C55BCE" w14:textId="283B8B57" w:rsidR="00C46D66" w:rsidRDefault="00C46D66" w:rsidP="00C46D66">
      <w:pPr>
        <w:pStyle w:val="NormalWeb"/>
      </w:pPr>
      <w:r w:rsidRPr="006834EB">
        <w:rPr>
          <w:rStyle w:val="Strong"/>
          <w:rFonts w:eastAsiaTheme="majorEastAsia"/>
          <w:b w:val="0"/>
          <w:bCs w:val="0"/>
        </w:rPr>
        <w:t>Keywords:</w:t>
      </w:r>
      <w:r>
        <w:t xml:space="preserve"> A</w:t>
      </w:r>
      <w:r w:rsidR="003C5FA8">
        <w:t>I</w:t>
      </w:r>
      <w:r>
        <w:t>, hearing impairment; social, voice control</w:t>
      </w:r>
      <w:r w:rsidR="009F07F9">
        <w:t>.</w:t>
      </w:r>
    </w:p>
    <w:p w14:paraId="55E714E0" w14:textId="77777777" w:rsidR="007E091F" w:rsidRDefault="007E091F" w:rsidP="00C46D66">
      <w:pPr>
        <w:pStyle w:val="NormalWeb"/>
      </w:pPr>
    </w:p>
    <w:p w14:paraId="08DFA1A0" w14:textId="5E5FF142" w:rsidR="00C426CF" w:rsidRPr="00C46D66" w:rsidRDefault="00C426CF">
      <w:pPr>
        <w:rPr>
          <w:rtl/>
        </w:rPr>
      </w:pPr>
    </w:p>
    <w:sectPr w:rsidR="00C426CF" w:rsidRPr="00C46D66" w:rsidSect="00C426CF">
      <w:pgSz w:w="11906" w:h="16838"/>
      <w:pgMar w:top="1440" w:right="1800" w:bottom="1440" w:left="1800" w:header="708" w:footer="708" w:gutter="0"/>
      <w:cols w:space="708"/>
      <w:bidi/>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5T10:18:00Z" w:initials=".">
    <w:p w14:paraId="62B44582" w14:textId="1AB0D56E" w:rsidR="003E41A4" w:rsidRDefault="003E41A4" w:rsidP="003E41A4">
      <w:pPr>
        <w:pStyle w:val="CommentText"/>
        <w:bidi w:val="0"/>
      </w:pPr>
      <w:r>
        <w:rPr>
          <w:rStyle w:val="CommentReference"/>
        </w:rPr>
        <w:annotationRef/>
      </w:r>
      <w:r>
        <w:t>You should say what makes this different to existing tools.</w:t>
      </w:r>
    </w:p>
  </w:comment>
  <w:comment w:id="1" w:author="." w:date="2025-04-25T10:18:00Z" w:initials=".">
    <w:p w14:paraId="5F50DD27" w14:textId="46A15C94" w:rsidR="003E41A4" w:rsidRDefault="003E41A4" w:rsidP="003E41A4">
      <w:pPr>
        <w:pStyle w:val="CommentText"/>
        <w:bidi w:val="0"/>
      </w:pPr>
      <w:r>
        <w:rPr>
          <w:rStyle w:val="CommentReference"/>
        </w:rPr>
        <w:annotationRef/>
      </w:r>
      <w:r>
        <w:t>Spell out.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B44582" w15:done="0"/>
  <w15:commentEx w15:paraId="5F50DD2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3294154" w16cex:dateUtc="2025-04-25T09:18:00Z"/>
  <w16cex:commentExtensible w16cex:durableId="1283581C" w16cex:dateUtc="2025-04-25T09: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B44582" w16cid:durableId="33294154"/>
  <w16cid:commentId w16cid:paraId="5F50DD27" w16cid:durableId="1283581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8C1"/>
    <w:rsid w:val="000771EC"/>
    <w:rsid w:val="00161060"/>
    <w:rsid w:val="00172DAA"/>
    <w:rsid w:val="002A1792"/>
    <w:rsid w:val="00301BF9"/>
    <w:rsid w:val="003C5FA8"/>
    <w:rsid w:val="003E41A4"/>
    <w:rsid w:val="004230DB"/>
    <w:rsid w:val="00432D6F"/>
    <w:rsid w:val="00441B5D"/>
    <w:rsid w:val="00445605"/>
    <w:rsid w:val="005A4CB3"/>
    <w:rsid w:val="006026DA"/>
    <w:rsid w:val="00624541"/>
    <w:rsid w:val="006834EB"/>
    <w:rsid w:val="006F3B0B"/>
    <w:rsid w:val="00754E22"/>
    <w:rsid w:val="007E091F"/>
    <w:rsid w:val="00934AC5"/>
    <w:rsid w:val="009F07F9"/>
    <w:rsid w:val="00A13DCC"/>
    <w:rsid w:val="00B2786F"/>
    <w:rsid w:val="00C426CF"/>
    <w:rsid w:val="00C46D66"/>
    <w:rsid w:val="00C624B4"/>
    <w:rsid w:val="00C773C4"/>
    <w:rsid w:val="00D00D0C"/>
    <w:rsid w:val="00D33BBE"/>
    <w:rsid w:val="00E268C1"/>
    <w:rsid w:val="00E305C6"/>
    <w:rsid w:val="00E7640C"/>
    <w:rsid w:val="00F4274C"/>
    <w:rsid w:val="00F73E8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4A87B"/>
  <w15:chartTrackingRefBased/>
  <w15:docId w15:val="{CE1A1C76-BD9C-924F-A9A2-5D4B2B2D8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he-IL"/>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E268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268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268C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268C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268C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268C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268C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268C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268C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68C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268C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268C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268C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268C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268C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268C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268C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268C1"/>
    <w:rPr>
      <w:rFonts w:eastAsiaTheme="majorEastAsia" w:cstheme="majorBidi"/>
      <w:color w:val="272727" w:themeColor="text1" w:themeTint="D8"/>
    </w:rPr>
  </w:style>
  <w:style w:type="paragraph" w:styleId="Title">
    <w:name w:val="Title"/>
    <w:basedOn w:val="Normal"/>
    <w:next w:val="Normal"/>
    <w:link w:val="TitleChar"/>
    <w:uiPriority w:val="10"/>
    <w:qFormat/>
    <w:rsid w:val="00E268C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68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268C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68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268C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268C1"/>
    <w:rPr>
      <w:i/>
      <w:iCs/>
      <w:color w:val="404040" w:themeColor="text1" w:themeTint="BF"/>
    </w:rPr>
  </w:style>
  <w:style w:type="paragraph" w:styleId="ListParagraph">
    <w:name w:val="List Paragraph"/>
    <w:basedOn w:val="Normal"/>
    <w:uiPriority w:val="34"/>
    <w:qFormat/>
    <w:rsid w:val="00E268C1"/>
    <w:pPr>
      <w:ind w:left="720"/>
      <w:contextualSpacing/>
    </w:pPr>
  </w:style>
  <w:style w:type="character" w:styleId="IntenseEmphasis">
    <w:name w:val="Intense Emphasis"/>
    <w:basedOn w:val="DefaultParagraphFont"/>
    <w:uiPriority w:val="21"/>
    <w:qFormat/>
    <w:rsid w:val="00E268C1"/>
    <w:rPr>
      <w:i/>
      <w:iCs/>
      <w:color w:val="0F4761" w:themeColor="accent1" w:themeShade="BF"/>
    </w:rPr>
  </w:style>
  <w:style w:type="paragraph" w:styleId="IntenseQuote">
    <w:name w:val="Intense Quote"/>
    <w:basedOn w:val="Normal"/>
    <w:next w:val="Normal"/>
    <w:link w:val="IntenseQuoteChar"/>
    <w:uiPriority w:val="30"/>
    <w:qFormat/>
    <w:rsid w:val="00E268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268C1"/>
    <w:rPr>
      <w:i/>
      <w:iCs/>
      <w:color w:val="0F4761" w:themeColor="accent1" w:themeShade="BF"/>
    </w:rPr>
  </w:style>
  <w:style w:type="character" w:styleId="IntenseReference">
    <w:name w:val="Intense Reference"/>
    <w:basedOn w:val="DefaultParagraphFont"/>
    <w:uiPriority w:val="32"/>
    <w:qFormat/>
    <w:rsid w:val="00E268C1"/>
    <w:rPr>
      <w:b/>
      <w:bCs/>
      <w:smallCaps/>
      <w:color w:val="0F4761" w:themeColor="accent1" w:themeShade="BF"/>
      <w:spacing w:val="5"/>
    </w:rPr>
  </w:style>
  <w:style w:type="paragraph" w:styleId="NormalWeb">
    <w:name w:val="Normal (Web)"/>
    <w:basedOn w:val="Normal"/>
    <w:uiPriority w:val="99"/>
    <w:semiHidden/>
    <w:unhideWhenUsed/>
    <w:rsid w:val="00C46D66"/>
    <w:pPr>
      <w:bidi w:val="0"/>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C46D66"/>
    <w:rPr>
      <w:b/>
      <w:bCs/>
    </w:rPr>
  </w:style>
  <w:style w:type="character" w:styleId="Hyperlink">
    <w:name w:val="Hyperlink"/>
    <w:basedOn w:val="DefaultParagraphFont"/>
    <w:uiPriority w:val="99"/>
    <w:unhideWhenUsed/>
    <w:rsid w:val="00C46D66"/>
    <w:rPr>
      <w:color w:val="0000FF"/>
      <w:u w:val="single"/>
    </w:rPr>
  </w:style>
  <w:style w:type="character" w:styleId="FollowedHyperlink">
    <w:name w:val="FollowedHyperlink"/>
    <w:basedOn w:val="DefaultParagraphFont"/>
    <w:uiPriority w:val="99"/>
    <w:semiHidden/>
    <w:unhideWhenUsed/>
    <w:rsid w:val="00C46D66"/>
    <w:rPr>
      <w:color w:val="96607D" w:themeColor="followedHyperlink"/>
      <w:u w:val="single"/>
    </w:rPr>
  </w:style>
  <w:style w:type="character" w:styleId="UnresolvedMention">
    <w:name w:val="Unresolved Mention"/>
    <w:basedOn w:val="DefaultParagraphFont"/>
    <w:uiPriority w:val="99"/>
    <w:semiHidden/>
    <w:unhideWhenUsed/>
    <w:rsid w:val="00C46D66"/>
    <w:rPr>
      <w:color w:val="605E5C"/>
      <w:shd w:val="clear" w:color="auto" w:fill="E1DFDD"/>
    </w:rPr>
  </w:style>
  <w:style w:type="paragraph" w:styleId="Revision">
    <w:name w:val="Revision"/>
    <w:hidden/>
    <w:uiPriority w:val="99"/>
    <w:semiHidden/>
    <w:rsid w:val="00F73E8A"/>
  </w:style>
  <w:style w:type="character" w:styleId="CommentReference">
    <w:name w:val="annotation reference"/>
    <w:basedOn w:val="DefaultParagraphFont"/>
    <w:uiPriority w:val="99"/>
    <w:semiHidden/>
    <w:unhideWhenUsed/>
    <w:rsid w:val="00F73E8A"/>
    <w:rPr>
      <w:sz w:val="16"/>
      <w:szCs w:val="16"/>
    </w:rPr>
  </w:style>
  <w:style w:type="paragraph" w:styleId="CommentText">
    <w:name w:val="annotation text"/>
    <w:basedOn w:val="Normal"/>
    <w:link w:val="CommentTextChar"/>
    <w:uiPriority w:val="99"/>
    <w:unhideWhenUsed/>
    <w:rsid w:val="00F73E8A"/>
    <w:rPr>
      <w:sz w:val="20"/>
      <w:szCs w:val="20"/>
    </w:rPr>
  </w:style>
  <w:style w:type="character" w:customStyle="1" w:styleId="CommentTextChar">
    <w:name w:val="Comment Text Char"/>
    <w:basedOn w:val="DefaultParagraphFont"/>
    <w:link w:val="CommentText"/>
    <w:uiPriority w:val="99"/>
    <w:rsid w:val="00F73E8A"/>
    <w:rPr>
      <w:sz w:val="20"/>
      <w:szCs w:val="20"/>
    </w:rPr>
  </w:style>
  <w:style w:type="paragraph" w:styleId="CommentSubject">
    <w:name w:val="annotation subject"/>
    <w:basedOn w:val="CommentText"/>
    <w:next w:val="CommentText"/>
    <w:link w:val="CommentSubjectChar"/>
    <w:uiPriority w:val="99"/>
    <w:semiHidden/>
    <w:unhideWhenUsed/>
    <w:rsid w:val="00F73E8A"/>
    <w:rPr>
      <w:b/>
      <w:bCs/>
    </w:rPr>
  </w:style>
  <w:style w:type="character" w:customStyle="1" w:styleId="CommentSubjectChar">
    <w:name w:val="Comment Subject Char"/>
    <w:basedOn w:val="CommentTextChar"/>
    <w:link w:val="CommentSubject"/>
    <w:uiPriority w:val="99"/>
    <w:semiHidden/>
    <w:rsid w:val="00F73E8A"/>
    <w:rPr>
      <w:b/>
      <w:bCs/>
      <w:sz w:val="20"/>
      <w:szCs w:val="20"/>
    </w:rPr>
  </w:style>
  <w:style w:type="character" w:styleId="PlaceholderText">
    <w:name w:val="Placeholder Text"/>
    <w:basedOn w:val="DefaultParagraphFont"/>
    <w:uiPriority w:val="99"/>
    <w:semiHidden/>
    <w:rsid w:val="006834E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765611">
      <w:bodyDiv w:val="1"/>
      <w:marLeft w:val="0"/>
      <w:marRight w:val="0"/>
      <w:marTop w:val="0"/>
      <w:marBottom w:val="0"/>
      <w:divBdr>
        <w:top w:val="none" w:sz="0" w:space="0" w:color="auto"/>
        <w:left w:val="none" w:sz="0" w:space="0" w:color="auto"/>
        <w:bottom w:val="none" w:sz="0" w:space="0" w:color="auto"/>
        <w:right w:val="none" w:sz="0" w:space="0" w:color="auto"/>
      </w:divBdr>
    </w:div>
    <w:div w:id="993339586">
      <w:bodyDiv w:val="1"/>
      <w:marLeft w:val="0"/>
      <w:marRight w:val="0"/>
      <w:marTop w:val="0"/>
      <w:marBottom w:val="0"/>
      <w:divBdr>
        <w:top w:val="none" w:sz="0" w:space="0" w:color="auto"/>
        <w:left w:val="none" w:sz="0" w:space="0" w:color="auto"/>
        <w:bottom w:val="none" w:sz="0" w:space="0" w:color="auto"/>
        <w:right w:val="none" w:sz="0" w:space="0" w:color="auto"/>
      </w:divBdr>
    </w:div>
    <w:div w:id="197043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CE201-5777-4188-8656-EBD2C0B80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147</Words>
  <Characters>956</Characters>
  <Application>Microsoft Office Word</Application>
  <DocSecurity>0</DocSecurity>
  <Lines>19</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Omer Shay</dc:creator>
  <cp:keywords/>
  <dc:description/>
  <cp:lastModifiedBy>.</cp:lastModifiedBy>
  <cp:revision>3</cp:revision>
  <dcterms:created xsi:type="dcterms:W3CDTF">2025-04-25T09:17:00Z</dcterms:created>
  <dcterms:modified xsi:type="dcterms:W3CDTF">2025-04-25T09:19:00Z</dcterms:modified>
</cp:coreProperties>
</file>