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17051" w14:textId="77777777" w:rsidR="00E26231" w:rsidRDefault="005C7E98">
      <w:pPr>
        <w:jc w:val="center"/>
        <w:rPr>
          <w:rFonts w:eastAsia="Times New Roman"/>
          <w:b/>
          <w:bCs/>
          <w:sz w:val="36"/>
          <w:szCs w:val="36"/>
        </w:rPr>
      </w:pPr>
      <w:r>
        <w:rPr>
          <w:rFonts w:eastAsia="Times New Roman"/>
          <w:b/>
          <w:bCs/>
          <w:sz w:val="36"/>
          <w:szCs w:val="36"/>
        </w:rPr>
        <w:t>Deepfake in photos</w:t>
      </w:r>
    </w:p>
    <w:p w14:paraId="111E8688" w14:textId="77777777" w:rsidR="00E26231" w:rsidRDefault="005C7E98">
      <w:pPr>
        <w:pStyle w:val="department-code"/>
      </w:pPr>
      <w:r>
        <w:t>SE-A-13</w:t>
      </w:r>
    </w:p>
    <w:p w14:paraId="5B1BBE3C" w14:textId="77777777" w:rsidR="00E26231" w:rsidRDefault="005C7E98">
      <w:pPr>
        <w:pStyle w:val="student-line"/>
      </w:pPr>
      <w:proofErr w:type="spellStart"/>
      <w:r>
        <w:t>Arbel</w:t>
      </w:r>
      <w:proofErr w:type="spellEnd"/>
      <w:r>
        <w:t xml:space="preserve"> </w:t>
      </w:r>
      <w:proofErr w:type="spellStart"/>
      <w:r>
        <w:t>Zagag</w:t>
      </w:r>
      <w:proofErr w:type="spellEnd"/>
      <w:r>
        <w:t xml:space="preserve">; arbelar@ac.sce.ac.il </w:t>
      </w:r>
      <w:r>
        <w:br/>
        <w:t xml:space="preserve">Daniel Bar; danieba6@ac.sce.ac.il </w:t>
      </w:r>
      <w:r>
        <w:br/>
        <w:t xml:space="preserve">Yovel Nirenberg; yovelni@ac.sce.ac.il </w:t>
      </w:r>
    </w:p>
    <w:p w14:paraId="525DF1CA" w14:textId="77777777" w:rsidR="00E26231" w:rsidRDefault="005C7E98">
      <w:pPr>
        <w:pStyle w:val="mentor"/>
        <w:jc w:val="center"/>
        <w:divId w:val="182406056"/>
      </w:pPr>
      <w:r>
        <w:t>Advisors: Dr. Irina Rabaev</w:t>
      </w:r>
      <w:r>
        <w:rPr>
          <w:vertAlign w:val="superscript"/>
        </w:rPr>
        <w:t>1</w:t>
      </w:r>
      <w:r>
        <w:t>, Ms. Alona Kutsyy</w:t>
      </w:r>
      <w:r>
        <w:rPr>
          <w:vertAlign w:val="superscript"/>
        </w:rPr>
        <w:t>1</w:t>
      </w:r>
    </w:p>
    <w:p w14:paraId="7911C518" w14:textId="77777777" w:rsidR="00E26231" w:rsidRDefault="005C7E98">
      <w:pPr>
        <w:pStyle w:val="institution"/>
        <w:jc w:val="center"/>
        <w:divId w:val="182406056"/>
      </w:pPr>
      <w:r>
        <w:rPr>
          <w:vertAlign w:val="superscript"/>
        </w:rPr>
        <w:t>1</w:t>
      </w:r>
      <w:r>
        <w:rPr>
          <w:rStyle w:val="institution-name"/>
        </w:rPr>
        <w:t xml:space="preserve">SCE - Shamoon College of Engineering, </w:t>
      </w:r>
      <w:proofErr w:type="spellStart"/>
      <w:r>
        <w:rPr>
          <w:rStyle w:val="institution-name"/>
        </w:rPr>
        <w:t>Be'er</w:t>
      </w:r>
      <w:proofErr w:type="spellEnd"/>
      <w:r>
        <w:rPr>
          <w:rStyle w:val="institution-name"/>
        </w:rPr>
        <w:t>-Sheva</w:t>
      </w:r>
    </w:p>
    <w:p w14:paraId="39C32D72" w14:textId="41B169F0" w:rsidR="00E26231" w:rsidRDefault="005C7E98">
      <w:pPr>
        <w:divId w:val="372774607"/>
        <w:rPr>
          <w:rFonts w:eastAsia="Times New Roman"/>
        </w:rPr>
      </w:pPr>
      <w:commentRangeStart w:id="0"/>
      <w:r>
        <w:rPr>
          <w:rFonts w:eastAsia="Times New Roman"/>
        </w:rPr>
        <w:t xml:space="preserve">The </w:t>
      </w:r>
      <w:commentRangeEnd w:id="0"/>
      <w:r w:rsidR="006617C7">
        <w:rPr>
          <w:rStyle w:val="CommentReference"/>
        </w:rPr>
        <w:commentReference w:id="0"/>
      </w:r>
      <w:r>
        <w:rPr>
          <w:rFonts w:eastAsia="Times New Roman"/>
        </w:rPr>
        <w:t xml:space="preserve">rise of deepfake technology, enabled by </w:t>
      </w:r>
      <w:ins w:id="1" w:author="." w:date="2025-04-25T10:26:00Z">
        <w:r w:rsidR="006617C7">
          <w:rPr>
            <w:rFonts w:eastAsia="Times New Roman"/>
          </w:rPr>
          <w:t>g</w:t>
        </w:r>
      </w:ins>
      <w:del w:id="2" w:author="." w:date="2025-04-25T10:26:00Z">
        <w:r w:rsidDel="006617C7">
          <w:rPr>
            <w:rFonts w:eastAsia="Times New Roman"/>
          </w:rPr>
          <w:delText>G</w:delText>
        </w:r>
      </w:del>
      <w:r>
        <w:rPr>
          <w:rFonts w:eastAsia="Times New Roman"/>
        </w:rPr>
        <w:t xml:space="preserve">enerative </w:t>
      </w:r>
      <w:ins w:id="3" w:author="." w:date="2025-04-25T10:26:00Z">
        <w:r w:rsidR="006617C7">
          <w:rPr>
            <w:rFonts w:eastAsia="Times New Roman"/>
          </w:rPr>
          <w:t>a</w:t>
        </w:r>
      </w:ins>
      <w:del w:id="4" w:author="." w:date="2025-04-25T10:26:00Z">
        <w:r w:rsidDel="006617C7">
          <w:rPr>
            <w:rFonts w:eastAsia="Times New Roman"/>
          </w:rPr>
          <w:delText>A</w:delText>
        </w:r>
      </w:del>
      <w:r>
        <w:rPr>
          <w:rFonts w:eastAsia="Times New Roman"/>
        </w:rPr>
        <w:t xml:space="preserve">dversarial </w:t>
      </w:r>
      <w:ins w:id="5" w:author="." w:date="2025-04-25T10:26:00Z">
        <w:r w:rsidR="006617C7">
          <w:rPr>
            <w:rFonts w:eastAsia="Times New Roman"/>
          </w:rPr>
          <w:t>n</w:t>
        </w:r>
      </w:ins>
      <w:del w:id="6" w:author="." w:date="2025-04-25T10:26:00Z">
        <w:r w:rsidDel="006617C7">
          <w:rPr>
            <w:rFonts w:eastAsia="Times New Roman"/>
          </w:rPr>
          <w:delText>N</w:delText>
        </w:r>
      </w:del>
      <w:r>
        <w:rPr>
          <w:rFonts w:eastAsia="Times New Roman"/>
        </w:rPr>
        <w:t xml:space="preserve">etworks (GANs), threatens digital authenticity by creating highly realistic fake images that are often </w:t>
      </w:r>
      <w:del w:id="7" w:author="." w:date="2025-04-25T10:25:00Z">
        <w:r w:rsidDel="006617C7">
          <w:rPr>
            <w:rFonts w:eastAsia="Times New Roman"/>
          </w:rPr>
          <w:delText xml:space="preserve">unnoticeable </w:delText>
        </w:r>
      </w:del>
      <w:ins w:id="8" w:author="." w:date="2025-04-25T10:25:00Z">
        <w:r w:rsidR="006617C7">
          <w:rPr>
            <w:rFonts w:eastAsia="Times New Roman"/>
          </w:rPr>
          <w:t>indistinguishable</w:t>
        </w:r>
        <w:r w:rsidR="006617C7">
          <w:rPr>
            <w:rFonts w:eastAsia="Times New Roman"/>
          </w:rPr>
          <w:t xml:space="preserve"> </w:t>
        </w:r>
      </w:ins>
      <w:r>
        <w:rPr>
          <w:rFonts w:eastAsia="Times New Roman"/>
        </w:rPr>
        <w:t xml:space="preserve">to the human eye. This project focuses on developing a robust deepfake detection model using AI-based approaches, including frequency analysis, convolutional trace detection, and deep learning models. The research examines methods like convolutional neural networks (CNNs), </w:t>
      </w:r>
      <w:ins w:id="9" w:author="." w:date="2025-04-25T10:25:00Z">
        <w:r w:rsidR="006617C7">
          <w:rPr>
            <w:rFonts w:eastAsia="Times New Roman"/>
          </w:rPr>
          <w:t>s</w:t>
        </w:r>
      </w:ins>
      <w:del w:id="10" w:author="." w:date="2025-04-25T10:25:00Z">
        <w:r w:rsidDel="006617C7">
          <w:rPr>
            <w:rFonts w:eastAsia="Times New Roman"/>
          </w:rPr>
          <w:delText>S</w:delText>
        </w:r>
      </w:del>
      <w:r>
        <w:rPr>
          <w:rFonts w:eastAsia="Times New Roman"/>
        </w:rPr>
        <w:t xml:space="preserve">upport </w:t>
      </w:r>
      <w:ins w:id="11" w:author="." w:date="2025-04-25T10:25:00Z">
        <w:r w:rsidR="006617C7">
          <w:rPr>
            <w:rFonts w:eastAsia="Times New Roman"/>
          </w:rPr>
          <w:t>v</w:t>
        </w:r>
      </w:ins>
      <w:del w:id="12" w:author="." w:date="2025-04-25T10:25:00Z">
        <w:r w:rsidDel="006617C7">
          <w:rPr>
            <w:rFonts w:eastAsia="Times New Roman"/>
          </w:rPr>
          <w:delText>V</w:delText>
        </w:r>
      </w:del>
      <w:r>
        <w:rPr>
          <w:rFonts w:eastAsia="Times New Roman"/>
        </w:rPr>
        <w:t xml:space="preserve">ector </w:t>
      </w:r>
      <w:ins w:id="13" w:author="." w:date="2025-04-25T10:26:00Z">
        <w:r w:rsidR="006617C7">
          <w:rPr>
            <w:rFonts w:eastAsia="Times New Roman"/>
          </w:rPr>
          <w:t>m</w:t>
        </w:r>
      </w:ins>
      <w:del w:id="14" w:author="." w:date="2025-04-25T10:26:00Z">
        <w:r w:rsidDel="006617C7">
          <w:rPr>
            <w:rFonts w:eastAsia="Times New Roman"/>
          </w:rPr>
          <w:delText>M</w:delText>
        </w:r>
      </w:del>
      <w:r>
        <w:rPr>
          <w:rFonts w:eastAsia="Times New Roman"/>
        </w:rPr>
        <w:t xml:space="preserve">achines (SVMs), and hybrid detection models integrated with pre-trained architectures like VGG16, ResNet50, and </w:t>
      </w:r>
      <w:proofErr w:type="spellStart"/>
      <w:r>
        <w:rPr>
          <w:rFonts w:eastAsia="Times New Roman"/>
        </w:rPr>
        <w:t>Xception</w:t>
      </w:r>
      <w:proofErr w:type="spellEnd"/>
      <w:r>
        <w:rPr>
          <w:rFonts w:eastAsia="Times New Roman"/>
        </w:rPr>
        <w:t xml:space="preserve">. </w:t>
      </w:r>
      <w:ins w:id="15" w:author="." w:date="2025-04-25T10:27:00Z">
        <w:r w:rsidR="006617C7">
          <w:rPr>
            <w:rFonts w:eastAsia="Times New Roman"/>
          </w:rPr>
          <w:t>The e</w:t>
        </w:r>
      </w:ins>
      <w:del w:id="16" w:author="." w:date="2025-04-25T10:27:00Z">
        <w:r w:rsidDel="006617C7">
          <w:rPr>
            <w:rFonts w:eastAsia="Times New Roman"/>
          </w:rPr>
          <w:delText>E</w:delText>
        </w:r>
      </w:del>
      <w:r>
        <w:rPr>
          <w:rFonts w:eastAsia="Times New Roman"/>
        </w:rPr>
        <w:t>xperimental results demonstrate that combining these methods improves performance, achieving high classification accuracy on datasets like OpenForensicsV1. With deepfake images used to spread misinformation, particularly in sensitive geopolitical contexts, this project contributes to developing a reliable, scalable system to combat digital manipulation.</w:t>
      </w:r>
    </w:p>
    <w:p w14:paraId="0FB32E7B" w14:textId="77777777" w:rsidR="00E26231" w:rsidRDefault="005C7E98">
      <w:pPr>
        <w:pStyle w:val="keywords-header"/>
      </w:pPr>
      <w:r>
        <w:t>Keywords: deepfake, deep-learning, GAN, images, models, photos</w:t>
      </w:r>
    </w:p>
    <w:sectPr w:rsidR="00E26231">
      <w:pgSz w:w="11906" w:h="16838"/>
      <w:pgMar w:top="1440" w:right="1800" w:bottom="1440" w:left="1800" w:header="720" w:footer="72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5T10:27:00Z" w:initials=".">
    <w:p w14:paraId="12649F74" w14:textId="7767E505" w:rsidR="006617C7" w:rsidRDefault="006617C7">
      <w:pPr>
        <w:pStyle w:val="CommentText"/>
      </w:pPr>
      <w:r>
        <w:rPr>
          <w:rStyle w:val="CommentReference"/>
        </w:rPr>
        <w:annotationRef/>
      </w:r>
      <w:r w:rsidRPr="006617C7">
        <w:t>Clear abstract. Good job.</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2649F7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F9A2FAB" w16cex:dateUtc="2025-04-25T09: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649F74" w16cid:durableId="3F9A2FA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E98"/>
    <w:rsid w:val="003F7423"/>
    <w:rsid w:val="005C7E98"/>
    <w:rsid w:val="006617C7"/>
    <w:rsid w:val="00B85FD2"/>
    <w:rsid w:val="00E262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9AD5D"/>
  <w15:chartTrackingRefBased/>
  <w15:docId w15:val="{0326BDDB-620D-47B4-98E1-F2E1B84B3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Title1">
    <w:name w:val="Title1"/>
    <w:basedOn w:val="Normal"/>
    <w:pPr>
      <w:jc w:val="center"/>
    </w:pPr>
    <w:rPr>
      <w:b/>
      <w:bCs/>
      <w:sz w:val="36"/>
      <w:szCs w:val="36"/>
    </w:rPr>
  </w:style>
  <w:style w:type="paragraph" w:customStyle="1" w:styleId="department-code">
    <w:name w:val="department-code"/>
    <w:basedOn w:val="Normal"/>
    <w:pPr>
      <w:spacing w:after="400"/>
      <w:jc w:val="center"/>
    </w:pPr>
  </w:style>
  <w:style w:type="paragraph" w:customStyle="1" w:styleId="students-header">
    <w:name w:val="students-header"/>
    <w:basedOn w:val="Normal"/>
    <w:pPr>
      <w:spacing w:before="300" w:after="100"/>
      <w:jc w:val="center"/>
    </w:pPr>
  </w:style>
  <w:style w:type="paragraph" w:customStyle="1" w:styleId="keywords-header">
    <w:name w:val="keywords-header"/>
    <w:basedOn w:val="Normal"/>
    <w:pPr>
      <w:spacing w:before="300" w:after="100"/>
      <w:jc w:val="center"/>
    </w:pPr>
  </w:style>
  <w:style w:type="paragraph" w:customStyle="1" w:styleId="student-line">
    <w:name w:val="student-line"/>
    <w:basedOn w:val="Normal"/>
    <w:pPr>
      <w:spacing w:before="100" w:beforeAutospacing="1" w:after="160"/>
      <w:jc w:val="center"/>
    </w:pPr>
  </w:style>
  <w:style w:type="paragraph" w:customStyle="1" w:styleId="institution-group">
    <w:name w:val="institution-group"/>
    <w:basedOn w:val="Normal"/>
    <w:pPr>
      <w:spacing w:before="300" w:after="300"/>
      <w:jc w:val="center"/>
    </w:pPr>
  </w:style>
  <w:style w:type="paragraph" w:customStyle="1" w:styleId="mentor">
    <w:name w:val="mentor"/>
    <w:basedOn w:val="Normal"/>
    <w:pPr>
      <w:spacing w:before="100" w:beforeAutospacing="1" w:after="100" w:afterAutospacing="1"/>
    </w:pPr>
  </w:style>
  <w:style w:type="paragraph" w:customStyle="1" w:styleId="institution">
    <w:name w:val="institution"/>
    <w:basedOn w:val="Normal"/>
    <w:pPr>
      <w:spacing w:before="100" w:beforeAutospacing="1" w:after="200"/>
    </w:pPr>
  </w:style>
  <w:style w:type="paragraph" w:customStyle="1" w:styleId="keywords">
    <w:name w:val="keywords"/>
    <w:basedOn w:val="Normal"/>
    <w:pPr>
      <w:spacing w:before="100" w:beforeAutospacing="1" w:after="160"/>
    </w:pPr>
  </w:style>
  <w:style w:type="paragraph" w:customStyle="1" w:styleId="content">
    <w:name w:val="content"/>
    <w:basedOn w:val="Normal"/>
    <w:pPr>
      <w:spacing w:before="400" w:after="100" w:afterAutospacing="1"/>
    </w:pPr>
  </w:style>
  <w:style w:type="character" w:customStyle="1" w:styleId="institution-name">
    <w:name w:val="institution-name"/>
    <w:basedOn w:val="DefaultParagraphFont"/>
  </w:style>
  <w:style w:type="paragraph" w:styleId="Revision">
    <w:name w:val="Revision"/>
    <w:hidden/>
    <w:uiPriority w:val="99"/>
    <w:semiHidden/>
    <w:rsid w:val="006617C7"/>
    <w:rPr>
      <w:rFonts w:eastAsiaTheme="minorEastAsia"/>
      <w:sz w:val="24"/>
      <w:szCs w:val="24"/>
    </w:rPr>
  </w:style>
  <w:style w:type="character" w:styleId="CommentReference">
    <w:name w:val="annotation reference"/>
    <w:basedOn w:val="DefaultParagraphFont"/>
    <w:uiPriority w:val="99"/>
    <w:semiHidden/>
    <w:unhideWhenUsed/>
    <w:rsid w:val="006617C7"/>
    <w:rPr>
      <w:sz w:val="16"/>
      <w:szCs w:val="16"/>
    </w:rPr>
  </w:style>
  <w:style w:type="paragraph" w:styleId="CommentText">
    <w:name w:val="annotation text"/>
    <w:basedOn w:val="Normal"/>
    <w:link w:val="CommentTextChar"/>
    <w:uiPriority w:val="99"/>
    <w:semiHidden/>
    <w:unhideWhenUsed/>
    <w:rsid w:val="006617C7"/>
    <w:rPr>
      <w:sz w:val="20"/>
      <w:szCs w:val="20"/>
    </w:rPr>
  </w:style>
  <w:style w:type="character" w:customStyle="1" w:styleId="CommentTextChar">
    <w:name w:val="Comment Text Char"/>
    <w:basedOn w:val="DefaultParagraphFont"/>
    <w:link w:val="CommentText"/>
    <w:uiPriority w:val="99"/>
    <w:semiHidden/>
    <w:rsid w:val="006617C7"/>
    <w:rPr>
      <w:rFonts w:eastAsiaTheme="minorEastAsia"/>
    </w:rPr>
  </w:style>
  <w:style w:type="paragraph" w:styleId="CommentSubject">
    <w:name w:val="annotation subject"/>
    <w:basedOn w:val="CommentText"/>
    <w:next w:val="CommentText"/>
    <w:link w:val="CommentSubjectChar"/>
    <w:uiPriority w:val="99"/>
    <w:semiHidden/>
    <w:unhideWhenUsed/>
    <w:rsid w:val="006617C7"/>
    <w:rPr>
      <w:b/>
      <w:bCs/>
    </w:rPr>
  </w:style>
  <w:style w:type="character" w:customStyle="1" w:styleId="CommentSubjectChar">
    <w:name w:val="Comment Subject Char"/>
    <w:basedOn w:val="CommentTextChar"/>
    <w:link w:val="CommentSubject"/>
    <w:uiPriority w:val="99"/>
    <w:semiHidden/>
    <w:rsid w:val="006617C7"/>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406056">
      <w:marLeft w:val="0"/>
      <w:marRight w:val="0"/>
      <w:marTop w:val="300"/>
      <w:marBottom w:val="300"/>
      <w:divBdr>
        <w:top w:val="none" w:sz="0" w:space="0" w:color="auto"/>
        <w:left w:val="none" w:sz="0" w:space="0" w:color="auto"/>
        <w:bottom w:val="none" w:sz="0" w:space="0" w:color="auto"/>
        <w:right w:val="none" w:sz="0" w:space="0" w:color="auto"/>
      </w:divBdr>
    </w:div>
    <w:div w:id="372774607">
      <w:marLeft w:val="0"/>
      <w:marRight w:val="0"/>
      <w:marTop w:val="40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157</Words>
  <Characters>1123</Characters>
  <Application>Microsoft Office Word</Application>
  <DocSecurity>0</DocSecurity>
  <Lines>20</Lines>
  <Paragraphs>8</Paragraphs>
  <ScaleCrop>false</ScaleCrop>
  <HeadingPairs>
    <vt:vector size="2" baseType="variant">
      <vt:variant>
        <vt:lpstr>שם</vt:lpstr>
      </vt:variant>
      <vt:variant>
        <vt:i4>1</vt:i4>
      </vt:variant>
    </vt:vector>
  </HeadingPairs>
  <TitlesOfParts>
    <vt:vector size="1" baseType="lpstr">
      <vt:lpstr>Deepfake in photos</vt:lpstr>
    </vt:vector>
  </TitlesOfParts>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Deepfake in photos</dc:title>
  <dc:subject/>
  <dc:creator>Daniel Bar</dc:creator>
  <cp:keywords/>
  <dc:description/>
  <cp:lastModifiedBy>.</cp:lastModifiedBy>
  <cp:revision>3</cp:revision>
  <dcterms:created xsi:type="dcterms:W3CDTF">2025-04-25T09:24:00Z</dcterms:created>
  <dcterms:modified xsi:type="dcterms:W3CDTF">2025-04-25T09:27:00Z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f9669c91d2c0a1a6b91cbe5328b8728f9be508f159d11c8e0d38abbdce4236d7</vt:lpwstr>
  </property>
</Properties>
</file>