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FC759" w14:textId="77777777" w:rsidR="00733452" w:rsidRDefault="00733452" w:rsidP="00BB7881">
      <w:pPr>
        <w:pStyle w:val="Heading3"/>
        <w:keepNext w:val="0"/>
        <w:keepLines w:val="0"/>
        <w:bidi/>
        <w:spacing w:before="280"/>
        <w:rPr>
          <w:b/>
          <w:color w:val="000000"/>
          <w:sz w:val="26"/>
          <w:szCs w:val="26"/>
          <w:rtl/>
        </w:rPr>
      </w:pPr>
      <w:bookmarkStart w:id="0" w:name="_heading=h.xnxzsyogc42t" w:colFirst="0" w:colLast="0"/>
      <w:bookmarkEnd w:id="0"/>
    </w:p>
    <w:p w14:paraId="130F9E8A" w14:textId="77777777" w:rsidR="00733452" w:rsidRDefault="00733452">
      <w:pPr>
        <w:pStyle w:val="Heading3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1" w:name="_heading=h.41lwftds83pi" w:colFirst="0" w:colLast="0"/>
      <w:bookmarkEnd w:id="1"/>
    </w:p>
    <w:p w14:paraId="4E95DAAF" w14:textId="77777777" w:rsidR="00733452" w:rsidRDefault="005C780B">
      <w:pPr>
        <w:pBdr>
          <w:top w:val="nil"/>
          <w:left w:val="nil"/>
          <w:bottom w:val="nil"/>
          <w:right w:val="nil"/>
          <w:between w:val="nil"/>
        </w:pBdr>
        <w:spacing w:after="400"/>
        <w:jc w:val="center"/>
      </w:pPr>
      <w:bookmarkStart w:id="2" w:name="_heading=h.eg91cxhfn1gq" w:colFirst="0" w:colLast="0"/>
      <w:bookmarkEnd w:id="2"/>
      <w:r>
        <w:t>SE-A-1</w:t>
      </w:r>
    </w:p>
    <w:p w14:paraId="65F34D0E" w14:textId="0A7B1E1E" w:rsidR="00733452" w:rsidRDefault="005C780B">
      <w:pPr>
        <w:spacing w:line="360" w:lineRule="auto"/>
        <w:jc w:val="center"/>
        <w:rPr>
          <w:rFonts w:ascii="David" w:eastAsia="David" w:hAnsi="David" w:cs="David"/>
        </w:rPr>
      </w:pPr>
      <w:r>
        <w:rPr>
          <w:rFonts w:ascii="David" w:eastAsia="David" w:hAnsi="David" w:cs="David"/>
        </w:rPr>
        <w:t>Shay Lavi; shayla@ac.sce.ac.il</w:t>
      </w:r>
    </w:p>
    <w:p w14:paraId="41DFF7FD" w14:textId="303F0C2A" w:rsidR="00733452" w:rsidRDefault="005C780B">
      <w:pPr>
        <w:spacing w:line="360" w:lineRule="auto"/>
        <w:jc w:val="center"/>
        <w:rPr>
          <w:rFonts w:ascii="David" w:eastAsia="David" w:hAnsi="David" w:cs="David"/>
        </w:rPr>
      </w:pPr>
      <w:r>
        <w:rPr>
          <w:rFonts w:ascii="David" w:eastAsia="David" w:hAnsi="David" w:cs="David"/>
        </w:rPr>
        <w:t>Yuval Turgeman; yuvaltu@ac.sce.ac.il</w:t>
      </w:r>
    </w:p>
    <w:p w14:paraId="48397FF3" w14:textId="77777777" w:rsidR="00733452" w:rsidRDefault="00733452">
      <w:pPr>
        <w:spacing w:line="360" w:lineRule="auto"/>
        <w:jc w:val="center"/>
        <w:rPr>
          <w:rFonts w:ascii="David" w:eastAsia="David" w:hAnsi="David" w:cs="David"/>
        </w:rPr>
      </w:pPr>
    </w:p>
    <w:p w14:paraId="60EE5B5A" w14:textId="77777777" w:rsidR="00733452" w:rsidRDefault="005C780B">
      <w:pPr>
        <w:spacing w:line="360" w:lineRule="auto"/>
        <w:jc w:val="center"/>
        <w:rPr>
          <w:rFonts w:ascii="David" w:eastAsia="David" w:hAnsi="David" w:cs="David"/>
        </w:rPr>
      </w:pPr>
      <w:r>
        <w:rPr>
          <w:rFonts w:ascii="David" w:eastAsia="David" w:hAnsi="David" w:cs="David"/>
        </w:rPr>
        <w:t>Advisors: Dr. Hadas Chassidim</w:t>
      </w:r>
      <w:r>
        <w:rPr>
          <w:rFonts w:ascii="David" w:eastAsia="David" w:hAnsi="David" w:cs="David"/>
          <w:vertAlign w:val="superscript"/>
        </w:rPr>
        <w:t>1</w:t>
      </w:r>
      <w:r>
        <w:rPr>
          <w:rFonts w:ascii="David" w:eastAsia="David" w:hAnsi="David" w:cs="David"/>
        </w:rPr>
        <w:t xml:space="preserve">, Dr. </w:t>
      </w:r>
      <w:proofErr w:type="spellStart"/>
      <w:r>
        <w:rPr>
          <w:rFonts w:ascii="David" w:eastAsia="David" w:hAnsi="David" w:cs="David"/>
        </w:rPr>
        <w:t>Ittay</w:t>
      </w:r>
      <w:proofErr w:type="spellEnd"/>
      <w:r>
        <w:rPr>
          <w:rFonts w:ascii="David" w:eastAsia="David" w:hAnsi="David" w:cs="David"/>
        </w:rPr>
        <w:t xml:space="preserve"> Mannheim</w:t>
      </w:r>
      <w:r>
        <w:rPr>
          <w:rFonts w:ascii="David" w:eastAsia="David" w:hAnsi="David" w:cs="David"/>
          <w:vertAlign w:val="superscript"/>
        </w:rPr>
        <w:t>2</w:t>
      </w:r>
    </w:p>
    <w:p w14:paraId="33336FE0" w14:textId="77777777" w:rsidR="00733452" w:rsidRDefault="005C780B">
      <w:pPr>
        <w:spacing w:line="360" w:lineRule="auto"/>
        <w:jc w:val="center"/>
        <w:rPr>
          <w:rFonts w:ascii="David" w:eastAsia="David" w:hAnsi="David" w:cs="David"/>
        </w:rPr>
      </w:pPr>
      <w:r>
        <w:rPr>
          <w:rFonts w:ascii="David" w:eastAsia="David" w:hAnsi="David" w:cs="David"/>
          <w:vertAlign w:val="superscript"/>
        </w:rPr>
        <w:t>1</w:t>
      </w:r>
      <w:r>
        <w:rPr>
          <w:rFonts w:ascii="David" w:eastAsia="David" w:hAnsi="David" w:cs="David"/>
        </w:rPr>
        <w:t>SCE - Shamoon College of Engineering, Be'er-Sheva</w:t>
      </w:r>
    </w:p>
    <w:p w14:paraId="5757B898" w14:textId="77777777" w:rsidR="00733452" w:rsidRDefault="005C780B">
      <w:pPr>
        <w:spacing w:line="360" w:lineRule="auto"/>
        <w:jc w:val="center"/>
        <w:rPr>
          <w:rFonts w:ascii="David" w:eastAsia="David" w:hAnsi="David" w:cs="David"/>
        </w:rPr>
      </w:pPr>
      <w:r>
        <w:rPr>
          <w:rFonts w:ascii="David" w:eastAsia="David" w:hAnsi="David" w:cs="David"/>
          <w:vertAlign w:val="superscript"/>
        </w:rPr>
        <w:t>2</w:t>
      </w:r>
      <w:r>
        <w:rPr>
          <w:rFonts w:ascii="David" w:eastAsia="David" w:hAnsi="David" w:cs="David"/>
        </w:rPr>
        <w:t>Ben-Gurion University of the Negev</w:t>
      </w:r>
    </w:p>
    <w:p w14:paraId="5B517F5A" w14:textId="77777777" w:rsidR="00733452" w:rsidRDefault="00733452">
      <w:pPr>
        <w:jc w:val="center"/>
        <w:rPr>
          <w:rFonts w:ascii="David" w:eastAsia="David" w:hAnsi="David" w:cs="David"/>
        </w:rPr>
      </w:pPr>
    </w:p>
    <w:p w14:paraId="23F52BD8" w14:textId="2AECB13C" w:rsidR="00042952" w:rsidRDefault="00042952" w:rsidP="00042952">
      <w:bookmarkStart w:id="3" w:name="_Hlk195519677"/>
      <w:commentRangeStart w:id="4"/>
      <w:r>
        <w:t>A</w:t>
      </w:r>
      <w:r w:rsidRPr="00042952">
        <w:t>s</w:t>
      </w:r>
      <w:commentRangeEnd w:id="4"/>
      <w:r w:rsidR="00536354">
        <w:rPr>
          <w:rStyle w:val="CommentReference"/>
          <w:rFonts w:ascii="Times" w:eastAsia="Times" w:hAnsi="Times" w:cs="Times"/>
        </w:rPr>
        <w:commentReference w:id="4"/>
      </w:r>
      <w:r w:rsidRPr="00042952">
        <w:t xml:space="preserve"> the aging population increases, there is growing demand for technologies that support older adults’ independence. However, designing user-friendly software for this population, especially in </w:t>
      </w:r>
      <w:commentRangeStart w:id="5"/>
      <w:ins w:id="6" w:author="." w:date="2025-04-25T09:54:00Z">
        <w:r w:rsidR="00536354">
          <w:t>s</w:t>
        </w:r>
      </w:ins>
      <w:del w:id="7" w:author="." w:date="2025-04-25T09:54:00Z">
        <w:r w:rsidRPr="00042952" w:rsidDel="00536354">
          <w:delText>S</w:delText>
        </w:r>
      </w:del>
      <w:r w:rsidRPr="00042952">
        <w:t xml:space="preserve">ocially </w:t>
      </w:r>
      <w:ins w:id="8" w:author="." w:date="2025-04-25T09:54:00Z">
        <w:r w:rsidR="00536354">
          <w:t>a</w:t>
        </w:r>
      </w:ins>
      <w:del w:id="9" w:author="." w:date="2025-04-25T09:54:00Z">
        <w:r w:rsidRPr="00042952" w:rsidDel="00536354">
          <w:delText>A</w:delText>
        </w:r>
      </w:del>
      <w:r w:rsidRPr="00042952">
        <w:t xml:space="preserve">ssistive </w:t>
      </w:r>
      <w:ins w:id="10" w:author="." w:date="2025-04-25T09:54:00Z">
        <w:r w:rsidR="00536354">
          <w:t>r</w:t>
        </w:r>
      </w:ins>
      <w:del w:id="11" w:author="." w:date="2025-04-25T09:54:00Z">
        <w:r w:rsidRPr="00042952" w:rsidDel="00536354">
          <w:delText>R</w:delText>
        </w:r>
      </w:del>
      <w:r w:rsidRPr="00042952">
        <w:t>obots</w:t>
      </w:r>
      <w:ins w:id="12" w:author="." w:date="2025-04-25T09:54:00Z">
        <w:r w:rsidR="00536354">
          <w:t xml:space="preserve"> </w:t>
        </w:r>
      </w:ins>
      <w:commentRangeEnd w:id="5"/>
      <w:ins w:id="13" w:author="." w:date="2025-04-25T09:55:00Z">
        <w:r w:rsidR="00536354">
          <w:rPr>
            <w:rStyle w:val="CommentReference"/>
            <w:rFonts w:ascii="Times" w:eastAsia="Times" w:hAnsi="Times" w:cs="Times"/>
          </w:rPr>
          <w:commentReference w:id="5"/>
        </w:r>
      </w:ins>
      <w:ins w:id="14" w:author="." w:date="2025-04-25T09:54:00Z">
        <w:r w:rsidR="00536354">
          <w:t>(SARs)</w:t>
        </w:r>
      </w:ins>
      <w:r w:rsidRPr="00042952">
        <w:t>, remains a challenge due to limited research. This project aims to explore how improved navigation and personalized privacy settings can increase trust, usability, and adoption. It proposes a participatory design approach enabling older users to adjust privacy preferences. Three interface types will be designed and examined: a basic interface, a guided wizard model, and one with breadcrumb navigation. Current SAR interfaces often rely on rigid, non-intuitive privacy models that may reduce adoption. Planned usability testing will assess task completion, navigation clarity, and user satisfaction to evaluate the effectiveness of each design in enhancing user experience.</w:t>
      </w:r>
    </w:p>
    <w:bookmarkEnd w:id="3"/>
    <w:p w14:paraId="71185BD7" w14:textId="77777777" w:rsidR="00042952" w:rsidRPr="00042952" w:rsidRDefault="00042952" w:rsidP="00042952"/>
    <w:p w14:paraId="7B786B77" w14:textId="25282413" w:rsidR="00733452" w:rsidRDefault="0002674E">
      <w:pPr>
        <w:pBdr>
          <w:top w:val="nil"/>
          <w:left w:val="nil"/>
          <w:bottom w:val="nil"/>
          <w:right w:val="nil"/>
          <w:between w:val="nil"/>
        </w:pBdr>
        <w:spacing w:after="100"/>
        <w:jc w:val="center"/>
      </w:pPr>
      <w:r>
        <w:rPr>
          <w:bCs/>
        </w:rPr>
        <w:t>k</w:t>
      </w:r>
      <w:r w:rsidR="005C780B" w:rsidRPr="0002674E">
        <w:rPr>
          <w:bCs/>
        </w:rPr>
        <w:t>eywords</w:t>
      </w:r>
      <w:r w:rsidR="005C780B">
        <w:rPr>
          <w:b/>
        </w:rPr>
        <w:t xml:space="preserve">: </w:t>
      </w:r>
      <w:r w:rsidR="005C780B">
        <w:t>aging population, human-computer interaction, privacy, socially assistive robots, usability</w:t>
      </w:r>
    </w:p>
    <w:p w14:paraId="55BFA1ED" w14:textId="77777777" w:rsidR="00733452" w:rsidRDefault="00733452"/>
    <w:sectPr w:rsidR="00733452">
      <w:headerReference w:type="defaul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." w:date="2025-04-25T09:55:00Z" w:initials=".">
    <w:p w14:paraId="216802D9" w14:textId="38029873" w:rsidR="00536354" w:rsidRDefault="00536354">
      <w:pPr>
        <w:pStyle w:val="CommentText"/>
      </w:pPr>
      <w:r>
        <w:rPr>
          <w:rStyle w:val="CommentReference"/>
        </w:rPr>
        <w:annotationRef/>
      </w:r>
      <w:r>
        <w:t>Clear abstract. Good job.</w:t>
      </w:r>
    </w:p>
  </w:comment>
  <w:comment w:id="5" w:author="." w:date="2025-04-25T09:55:00Z" w:initials=".">
    <w:p w14:paraId="25349B12" w14:textId="3F579C1B" w:rsidR="00536354" w:rsidRDefault="00536354">
      <w:pPr>
        <w:pStyle w:val="CommentText"/>
      </w:pPr>
      <w:r>
        <w:rPr>
          <w:rStyle w:val="CommentReference"/>
        </w:rPr>
        <w:annotationRef/>
      </w:r>
      <w:r>
        <w:t xml:space="preserve">It’s better not to capitalize </w:t>
      </w:r>
      <w:proofErr w:type="gramStart"/>
      <w:r>
        <w:t>frameworks,  methods</w:t>
      </w:r>
      <w:proofErr w:type="gramEnd"/>
      <w:r>
        <w:t xml:space="preserve"> etc.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16802D9" w15:done="0"/>
  <w15:commentEx w15:paraId="25349B1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FF62EFC" w16cex:dateUtc="2025-04-25T08:55:00Z"/>
  <w16cex:commentExtensible w16cex:durableId="1A31DF35" w16cex:dateUtc="2025-04-25T08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6802D9" w16cid:durableId="4FF62EFC"/>
  <w16cid:commentId w16cid:paraId="25349B12" w16cid:durableId="1A31DF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2A9BB" w14:textId="77777777" w:rsidR="00862A04" w:rsidRDefault="00862A04">
      <w:pPr>
        <w:spacing w:line="240" w:lineRule="auto"/>
      </w:pPr>
      <w:r>
        <w:separator/>
      </w:r>
    </w:p>
  </w:endnote>
  <w:endnote w:type="continuationSeparator" w:id="0">
    <w:p w14:paraId="0CB16FCB" w14:textId="77777777" w:rsidR="00862A04" w:rsidRDefault="00862A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9BE97" w14:textId="77777777" w:rsidR="00862A04" w:rsidRDefault="00862A04">
      <w:pPr>
        <w:spacing w:line="240" w:lineRule="auto"/>
      </w:pPr>
      <w:r>
        <w:separator/>
      </w:r>
    </w:p>
  </w:footnote>
  <w:footnote w:type="continuationSeparator" w:id="0">
    <w:p w14:paraId="34EBEA91" w14:textId="77777777" w:rsidR="00862A04" w:rsidRDefault="00862A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633DA" w14:textId="77777777" w:rsidR="00733452" w:rsidRDefault="005C780B">
    <w:pPr>
      <w:bidi/>
    </w:pPr>
    <w:r>
      <w:rPr>
        <w:noProof/>
      </w:rPr>
      <w:drawing>
        <wp:anchor distT="0" distB="0" distL="0" distR="0" simplePos="0" relativeHeight="251658240" behindDoc="1" locked="0" layoutInCell="1" hidden="0" allowOverlap="1" wp14:anchorId="7712C31B" wp14:editId="25D3E5EF">
          <wp:simplePos x="0" y="0"/>
          <wp:positionH relativeFrom="column">
            <wp:posOffset>3743325</wp:posOffset>
          </wp:positionH>
          <wp:positionV relativeFrom="paragraph">
            <wp:posOffset>-342898</wp:posOffset>
          </wp:positionV>
          <wp:extent cx="2570018" cy="800100"/>
          <wp:effectExtent l="0" t="0" r="0" b="0"/>
          <wp:wrapNone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70018" cy="800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4D28D6B8" wp14:editId="32C222F7">
          <wp:simplePos x="0" y="0"/>
          <wp:positionH relativeFrom="column">
            <wp:posOffset>-771523</wp:posOffset>
          </wp:positionH>
          <wp:positionV relativeFrom="paragraph">
            <wp:posOffset>-342898</wp:posOffset>
          </wp:positionV>
          <wp:extent cx="2357438" cy="873639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57438" cy="87363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452"/>
    <w:rsid w:val="00020CD0"/>
    <w:rsid w:val="0002674E"/>
    <w:rsid w:val="00042952"/>
    <w:rsid w:val="000A2663"/>
    <w:rsid w:val="003913DE"/>
    <w:rsid w:val="003A25B7"/>
    <w:rsid w:val="00470957"/>
    <w:rsid w:val="00536354"/>
    <w:rsid w:val="005C780B"/>
    <w:rsid w:val="00733452"/>
    <w:rsid w:val="00833785"/>
    <w:rsid w:val="00862A04"/>
    <w:rsid w:val="00944CF5"/>
    <w:rsid w:val="00BB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7A889"/>
  <w15:docId w15:val="{06FA91A7-FAA3-5045-83D0-36B5A1317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he-I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8649D7"/>
    <w:rPr>
      <w:color w:val="434343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8649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49D7"/>
    <w:pPr>
      <w:widowControl w:val="0"/>
      <w:spacing w:line="240" w:lineRule="auto"/>
    </w:pPr>
    <w:rPr>
      <w:rFonts w:ascii="Times" w:eastAsia="Times" w:hAnsi="Times" w:cs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49D7"/>
    <w:rPr>
      <w:rFonts w:ascii="Times" w:eastAsia="Times" w:hAnsi="Times" w:cs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36354"/>
    <w:pPr>
      <w:spacing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6354"/>
    <w:pPr>
      <w:widowControl/>
    </w:pPr>
    <w:rPr>
      <w:rFonts w:ascii="Arial" w:eastAsia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6354"/>
    <w:rPr>
      <w:rFonts w:ascii="Times" w:eastAsia="Times" w:hAnsi="Times" w:cs="Times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40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0EzyXRqgWgSZ/f6zFZ92KQHTTA==">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1069</Characters>
  <Application>Microsoft Office Word</Application>
  <DocSecurity>0</DocSecurity>
  <Lines>23</Lines>
  <Paragraphs>9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Hadas Chassidim</dc:creator>
  <cp:lastModifiedBy>.</cp:lastModifiedBy>
  <cp:revision>3</cp:revision>
  <dcterms:created xsi:type="dcterms:W3CDTF">2025-04-25T08:53:00Z</dcterms:created>
  <dcterms:modified xsi:type="dcterms:W3CDTF">2025-04-25T08:55:00Z</dcterms:modified>
</cp:coreProperties>
</file>