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59E2C" w14:textId="77777777" w:rsidR="002633EE" w:rsidRDefault="003D4E12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Personalized nutrition and training system</w:t>
      </w:r>
    </w:p>
    <w:p w14:paraId="5031E3E3" w14:textId="77777777" w:rsidR="002633EE" w:rsidRDefault="003D4E12">
      <w:pPr>
        <w:pStyle w:val="department-code"/>
      </w:pPr>
      <w:r>
        <w:t>SE-A-4</w:t>
      </w:r>
    </w:p>
    <w:p w14:paraId="25005681" w14:textId="77777777" w:rsidR="002633EE" w:rsidRDefault="003D4E12">
      <w:pPr>
        <w:pStyle w:val="student-line"/>
      </w:pPr>
      <w:r>
        <w:t xml:space="preserve">Hosni </w:t>
      </w:r>
      <w:proofErr w:type="spellStart"/>
      <w:r>
        <w:t>Gharra</w:t>
      </w:r>
      <w:proofErr w:type="spellEnd"/>
      <w:r>
        <w:t xml:space="preserve">; hosni.2001@icloud.com </w:t>
      </w:r>
      <w:r>
        <w:br/>
        <w:t xml:space="preserve">Mohamad </w:t>
      </w:r>
      <w:proofErr w:type="spellStart"/>
      <w:r>
        <w:t>Wattad</w:t>
      </w:r>
      <w:proofErr w:type="spellEnd"/>
      <w:r>
        <w:t xml:space="preserve">; abotalebwattad@gmail.com </w:t>
      </w:r>
    </w:p>
    <w:p w14:paraId="190360F1" w14:textId="77777777" w:rsidR="002633EE" w:rsidRDefault="003D4E12">
      <w:pPr>
        <w:pStyle w:val="mentor"/>
        <w:jc w:val="center"/>
        <w:divId w:val="1130823715"/>
      </w:pPr>
      <w:r>
        <w:t xml:space="preserve">Advisor: Dr. Yochai </w:t>
      </w:r>
      <w:proofErr w:type="spellStart"/>
      <w:r>
        <w:t>Twitto</w:t>
      </w:r>
      <w:proofErr w:type="spellEnd"/>
    </w:p>
    <w:p w14:paraId="31AABB5E" w14:textId="77777777" w:rsidR="002633EE" w:rsidRDefault="003D4E12">
      <w:pPr>
        <w:pStyle w:val="institution"/>
        <w:jc w:val="center"/>
        <w:divId w:val="1130823715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7DE2D95D" w14:textId="691A9C8F" w:rsidR="002633EE" w:rsidRDefault="003D4E12">
      <w:pPr>
        <w:divId w:val="1257522905"/>
        <w:rPr>
          <w:rFonts w:eastAsia="Times New Roman"/>
        </w:rPr>
      </w:pPr>
      <w:commentRangeStart w:id="0"/>
      <w:r>
        <w:rPr>
          <w:rFonts w:eastAsia="Times New Roman"/>
        </w:rPr>
        <w:t xml:space="preserve">A balanced diet and consistent physical activity are key to maintaining a healthy lifestyle, yet many individuals struggle to plan meals and workouts effectively. This project presents a </w:t>
      </w:r>
      <w:ins w:id="1" w:author="." w:date="2025-04-25T10:01:00Z">
        <w:r w:rsidR="00474B1D">
          <w:rPr>
            <w:rFonts w:eastAsia="Times New Roman"/>
          </w:rPr>
          <w:t>p</w:t>
        </w:r>
      </w:ins>
      <w:del w:id="2" w:author="." w:date="2025-04-25T10:01:00Z">
        <w:r w:rsidDel="00474B1D">
          <w:rPr>
            <w:rFonts w:eastAsia="Times New Roman"/>
          </w:rPr>
          <w:delText>P</w:delText>
        </w:r>
      </w:del>
      <w:r>
        <w:rPr>
          <w:rFonts w:eastAsia="Times New Roman"/>
        </w:rPr>
        <w:t xml:space="preserve">ersonalized </w:t>
      </w:r>
      <w:ins w:id="3" w:author="." w:date="2025-04-25T10:01:00Z">
        <w:r w:rsidR="00474B1D">
          <w:rPr>
            <w:rFonts w:eastAsia="Times New Roman"/>
          </w:rPr>
          <w:t>n</w:t>
        </w:r>
      </w:ins>
      <w:del w:id="4" w:author="." w:date="2025-04-25T10:01:00Z">
        <w:r w:rsidDel="00474B1D">
          <w:rPr>
            <w:rFonts w:eastAsia="Times New Roman"/>
          </w:rPr>
          <w:delText>N</w:delText>
        </w:r>
      </w:del>
      <w:r>
        <w:rPr>
          <w:rFonts w:eastAsia="Times New Roman"/>
        </w:rPr>
        <w:t xml:space="preserve">utrition and </w:t>
      </w:r>
      <w:ins w:id="5" w:author="." w:date="2025-04-25T10:01:00Z">
        <w:r w:rsidR="00474B1D">
          <w:rPr>
            <w:rFonts w:eastAsia="Times New Roman"/>
          </w:rPr>
          <w:t>t</w:t>
        </w:r>
      </w:ins>
      <w:del w:id="6" w:author="." w:date="2025-04-25T10:01:00Z">
        <w:r w:rsidDel="00474B1D">
          <w:rPr>
            <w:rFonts w:eastAsia="Times New Roman"/>
          </w:rPr>
          <w:delText>T</w:delText>
        </w:r>
      </w:del>
      <w:r>
        <w:rPr>
          <w:rFonts w:eastAsia="Times New Roman"/>
        </w:rPr>
        <w:t xml:space="preserve">raining </w:t>
      </w:r>
      <w:ins w:id="7" w:author="." w:date="2025-04-25T10:01:00Z">
        <w:r w:rsidR="00474B1D">
          <w:rPr>
            <w:rFonts w:eastAsia="Times New Roman"/>
          </w:rPr>
          <w:t>s</w:t>
        </w:r>
      </w:ins>
      <w:del w:id="8" w:author="." w:date="2025-04-25T10:01:00Z">
        <w:r w:rsidDel="00474B1D">
          <w:rPr>
            <w:rFonts w:eastAsia="Times New Roman"/>
          </w:rPr>
          <w:delText>S</w:delText>
        </w:r>
      </w:del>
      <w:r>
        <w:rPr>
          <w:rFonts w:eastAsia="Times New Roman"/>
        </w:rPr>
        <w:t xml:space="preserve">ystem, a web-based application designed to provide users with customized meal plans, workout programs, and calorie-tracking tools. By leveraging advanced algorithms and a user-friendly interface, the system </w:t>
      </w:r>
      <w:proofErr w:type="gramStart"/>
      <w:r>
        <w:rPr>
          <w:rFonts w:eastAsia="Times New Roman"/>
        </w:rPr>
        <w:t>tailors</w:t>
      </w:r>
      <w:proofErr w:type="gramEnd"/>
      <w:r>
        <w:rPr>
          <w:rFonts w:eastAsia="Times New Roman"/>
        </w:rPr>
        <w:t xml:space="preserve"> recommendations based on individual preferences, dietary restrictions, and fitness goals</w:t>
      </w:r>
      <w:ins w:id="9" w:author="." w:date="2025-04-25T10:01:00Z">
        <w:r w:rsidR="00474B1D">
          <w:rPr>
            <w:rFonts w:eastAsia="Times New Roman"/>
          </w:rPr>
          <w:t>.</w:t>
        </w:r>
      </w:ins>
      <w:commentRangeEnd w:id="0"/>
      <w:ins w:id="10" w:author="." w:date="2025-04-25T10:02:00Z">
        <w:r w:rsidR="00474B1D">
          <w:rPr>
            <w:rStyle w:val="CommentReference"/>
          </w:rPr>
          <w:commentReference w:id="0"/>
        </w:r>
      </w:ins>
    </w:p>
    <w:p w14:paraId="02B9CB49" w14:textId="77777777" w:rsidR="002633EE" w:rsidRDefault="003D4E12">
      <w:pPr>
        <w:pStyle w:val="keywords-header"/>
      </w:pPr>
      <w:r>
        <w:t>Keywords: calorie tracking, fitness, meal planning, nutrition, training</w:t>
      </w:r>
    </w:p>
    <w:sectPr w:rsidR="002633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02:00Z" w:initials=".">
    <w:p w14:paraId="52FBF224" w14:textId="2F598F3A" w:rsidR="00474B1D" w:rsidRDefault="00474B1D">
      <w:pPr>
        <w:pStyle w:val="CommentText"/>
      </w:pPr>
      <w:r>
        <w:rPr>
          <w:rStyle w:val="CommentReference"/>
        </w:rPr>
        <w:annotationRef/>
      </w:r>
      <w:r>
        <w:t>It would be good if you can say what distinguishes this system from other existing ones.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FBF2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2B4A800" w16cex:dateUtc="2025-04-25T09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FBF224" w16cid:durableId="32B4A80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12"/>
    <w:rsid w:val="002633EE"/>
    <w:rsid w:val="003314D4"/>
    <w:rsid w:val="003D4E12"/>
    <w:rsid w:val="00474B1D"/>
    <w:rsid w:val="00CB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6E72B"/>
  <w15:chartTrackingRefBased/>
  <w15:docId w15:val="{FE504EE8-4337-4927-A83F-DC9E6E03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474B1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74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B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B1D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B1D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82371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2905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710</Characters>
  <Application>Microsoft Office Word</Application>
  <DocSecurity>0</DocSecurity>
  <Lines>14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Personalized nutrition and training system</vt:lpstr>
    </vt:vector>
  </TitlesOfParts>
  <Company>SCE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Personalized nutrition and training system</dc:title>
  <dc:subject/>
  <dc:creator>Regina Vaisman</dc:creator>
  <cp:keywords/>
  <dc:description/>
  <cp:lastModifiedBy>.</cp:lastModifiedBy>
  <cp:revision>3</cp:revision>
  <dcterms:created xsi:type="dcterms:W3CDTF">2025-04-25T09:01:00Z</dcterms:created>
  <dcterms:modified xsi:type="dcterms:W3CDTF">2025-04-25T09:02:00Z</dcterms:modified>
</cp:coreProperties>
</file>