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860F8" w14:textId="77777777" w:rsidR="001318E7" w:rsidRDefault="008B164A">
      <w:pPr>
        <w:jc w:val="center"/>
        <w:rPr>
          <w:rFonts w:eastAsia="Times New Roman"/>
          <w:b/>
          <w:bCs/>
          <w:sz w:val="36"/>
          <w:szCs w:val="36"/>
        </w:rPr>
      </w:pPr>
      <w:proofErr w:type="spellStart"/>
      <w:r>
        <w:rPr>
          <w:rFonts w:eastAsia="Times New Roman"/>
          <w:b/>
          <w:bCs/>
          <w:sz w:val="36"/>
          <w:szCs w:val="36"/>
        </w:rPr>
        <w:t>Sightrain</w:t>
      </w:r>
      <w:proofErr w:type="spellEnd"/>
      <w:r>
        <w:rPr>
          <w:rFonts w:eastAsia="Times New Roman"/>
          <w:b/>
          <w:bCs/>
          <w:sz w:val="36"/>
          <w:szCs w:val="36"/>
        </w:rPr>
        <w:t xml:space="preserve"> - visual training</w:t>
      </w:r>
    </w:p>
    <w:p w14:paraId="53DCC42A" w14:textId="77777777" w:rsidR="001318E7" w:rsidRDefault="008B164A">
      <w:pPr>
        <w:pStyle w:val="department-code"/>
      </w:pPr>
      <w:r>
        <w:t>SE-A-7</w:t>
      </w:r>
    </w:p>
    <w:p w14:paraId="575E5054" w14:textId="77777777" w:rsidR="001318E7" w:rsidRDefault="008B164A">
      <w:pPr>
        <w:pStyle w:val="student-line"/>
      </w:pPr>
      <w:r>
        <w:t xml:space="preserve">Orel Hen; orelhen1995@gmail.com </w:t>
      </w:r>
      <w:r>
        <w:br/>
        <w:t xml:space="preserve">Victor </w:t>
      </w:r>
      <w:proofErr w:type="spellStart"/>
      <w:r>
        <w:t>Socolovschi</w:t>
      </w:r>
      <w:proofErr w:type="spellEnd"/>
      <w:r>
        <w:t xml:space="preserve">; victorandhadar@gmail.com </w:t>
      </w:r>
    </w:p>
    <w:p w14:paraId="583C94E2" w14:textId="77777777" w:rsidR="001318E7" w:rsidRDefault="008B164A">
      <w:pPr>
        <w:pStyle w:val="mentor"/>
        <w:jc w:val="center"/>
        <w:divId w:val="557934304"/>
      </w:pPr>
      <w:r>
        <w:t>Advisors: Dr. Hadas Chassidim</w:t>
      </w:r>
      <w:r>
        <w:rPr>
          <w:vertAlign w:val="superscript"/>
        </w:rPr>
        <w:t>1</w:t>
      </w:r>
      <w:r>
        <w:t>, Dr. Tamir Regev</w:t>
      </w:r>
      <w:r>
        <w:rPr>
          <w:vertAlign w:val="superscript"/>
        </w:rPr>
        <w:t>2</w:t>
      </w:r>
      <w:r>
        <w:t xml:space="preserve">, Ms. </w:t>
      </w:r>
      <w:proofErr w:type="spellStart"/>
      <w:r>
        <w:t>Orna</w:t>
      </w:r>
      <w:proofErr w:type="spellEnd"/>
      <w:r>
        <w:t xml:space="preserve"> Cohav</w:t>
      </w:r>
      <w:r>
        <w:rPr>
          <w:vertAlign w:val="superscript"/>
        </w:rPr>
        <w:t>2</w:t>
      </w:r>
    </w:p>
    <w:p w14:paraId="2728914C" w14:textId="77777777" w:rsidR="001318E7" w:rsidRDefault="008B164A">
      <w:pPr>
        <w:pStyle w:val="institution"/>
        <w:jc w:val="center"/>
        <w:divId w:val="557934304"/>
      </w:pPr>
      <w:r>
        <w:rPr>
          <w:vertAlign w:val="superscript"/>
        </w:rPr>
        <w:t>1</w:t>
      </w:r>
      <w:r>
        <w:rPr>
          <w:rStyle w:val="institution-name"/>
        </w:rPr>
        <w:t xml:space="preserve">SCE - Shamoon College of Engineering, </w:t>
      </w:r>
      <w:proofErr w:type="spellStart"/>
      <w:r>
        <w:rPr>
          <w:rStyle w:val="institution-name"/>
        </w:rPr>
        <w:t>Be'er</w:t>
      </w:r>
      <w:proofErr w:type="spellEnd"/>
      <w:r>
        <w:rPr>
          <w:rStyle w:val="institution-name"/>
        </w:rPr>
        <w:t>-Sheva</w:t>
      </w:r>
    </w:p>
    <w:p w14:paraId="5A5AD95D" w14:textId="77777777" w:rsidR="001318E7" w:rsidRDefault="008B164A">
      <w:pPr>
        <w:pStyle w:val="institution"/>
        <w:jc w:val="center"/>
        <w:divId w:val="557934304"/>
      </w:pPr>
      <w:r>
        <w:rPr>
          <w:vertAlign w:val="superscript"/>
        </w:rPr>
        <w:t>2</w:t>
      </w:r>
      <w:r>
        <w:rPr>
          <w:rStyle w:val="institution-name"/>
        </w:rPr>
        <w:t xml:space="preserve">Soroka Medical Center, </w:t>
      </w:r>
      <w:proofErr w:type="spellStart"/>
      <w:r>
        <w:rPr>
          <w:rStyle w:val="institution-name"/>
        </w:rPr>
        <w:t>Be'er</w:t>
      </w:r>
      <w:proofErr w:type="spellEnd"/>
      <w:r>
        <w:rPr>
          <w:rStyle w:val="institution-name"/>
        </w:rPr>
        <w:t>-Sheva</w:t>
      </w:r>
    </w:p>
    <w:p w14:paraId="6A51ACEF" w14:textId="51028374" w:rsidR="001318E7" w:rsidRDefault="008B164A">
      <w:pPr>
        <w:divId w:val="936210411"/>
        <w:rPr>
          <w:rFonts w:eastAsia="Times New Roman"/>
        </w:rPr>
      </w:pPr>
      <w:commentRangeStart w:id="0"/>
      <w:proofErr w:type="spellStart"/>
      <w:r>
        <w:rPr>
          <w:rFonts w:eastAsia="Times New Roman"/>
        </w:rPr>
        <w:t>SighTrain</w:t>
      </w:r>
      <w:proofErr w:type="spellEnd"/>
      <w:r>
        <w:rPr>
          <w:rFonts w:eastAsia="Times New Roman"/>
        </w:rPr>
        <w:t xml:space="preserve"> is an innovative digital platform designed to support visual rehabilitation for patients with brain injuries, such as those caused by accidents or trauma. </w:t>
      </w:r>
      <w:commentRangeEnd w:id="0"/>
      <w:r w:rsidR="00962368">
        <w:rPr>
          <w:rStyle w:val="CommentReference"/>
        </w:rPr>
        <w:commentReference w:id="0"/>
      </w:r>
      <w:r>
        <w:rPr>
          <w:rFonts w:eastAsia="Times New Roman"/>
        </w:rPr>
        <w:t xml:space="preserve">Developed in collaboration with </w:t>
      </w:r>
      <w:proofErr w:type="spellStart"/>
      <w:r>
        <w:rPr>
          <w:rFonts w:eastAsia="Times New Roman"/>
        </w:rPr>
        <w:t>Soroka</w:t>
      </w:r>
      <w:proofErr w:type="spellEnd"/>
      <w:r>
        <w:rPr>
          <w:rFonts w:eastAsia="Times New Roman"/>
        </w:rPr>
        <w:t xml:space="preserve"> Hospital’s Occupational Therapy Department and </w:t>
      </w:r>
      <w:commentRangeStart w:id="1"/>
      <w:r>
        <w:rPr>
          <w:rFonts w:eastAsia="Times New Roman"/>
        </w:rPr>
        <w:t>TOM</w:t>
      </w:r>
      <w:commentRangeEnd w:id="1"/>
      <w:r w:rsidR="00962368">
        <w:rPr>
          <w:rStyle w:val="CommentReference"/>
        </w:rPr>
        <w:commentReference w:id="1"/>
      </w:r>
      <w:r>
        <w:rPr>
          <w:rFonts w:eastAsia="Times New Roman"/>
        </w:rPr>
        <w:t xml:space="preserve">, the system replaces outdated tools with an accessible, web-based solution. It offers customizable, research-backed exercises that train visual scanning, attention, memory, eye movement coordination, reaction time, and cognitive flexibility. The platform is designed for all ages and is adaptable to various levels of visual impairment. Therapists can monitor progress through real-time statistics and personalized dashboards, enabling more accurate treatment adjustments and better recovery outcomes. We emphasize accessibility, simplicity, and clinical impact </w:t>
      </w:r>
      <w:ins w:id="2" w:author="." w:date="2025-04-25T10:08:00Z">
        <w:r w:rsidR="00962368">
          <w:rPr>
            <w:rFonts w:eastAsia="Times New Roman"/>
          </w:rPr>
          <w:t>–</w:t>
        </w:r>
      </w:ins>
      <w:del w:id="3" w:author="." w:date="2025-04-25T10:08:00Z">
        <w:r w:rsidDel="00962368">
          <w:rPr>
            <w:rFonts w:eastAsia="Times New Roman"/>
          </w:rPr>
          <w:delText>-</w:delText>
        </w:r>
      </w:del>
      <w:r>
        <w:rPr>
          <w:rFonts w:eastAsia="Times New Roman"/>
        </w:rPr>
        <w:t xml:space="preserve"> making it a powerful tool for both clinical settings and rehabilitation at home.</w:t>
      </w:r>
    </w:p>
    <w:p w14:paraId="5A643918" w14:textId="77777777" w:rsidR="001318E7" w:rsidRDefault="008B164A">
      <w:pPr>
        <w:pStyle w:val="keywords-header"/>
      </w:pPr>
      <w:r>
        <w:t>Keywords: brain injury, customizable, digital health, eye movement training, real-time statistics, web-based platform</w:t>
      </w:r>
    </w:p>
    <w:sectPr w:rsidR="001318E7">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0:09:00Z" w:initials=".">
    <w:p w14:paraId="252EB187" w14:textId="63660109" w:rsidR="00962368" w:rsidRDefault="00962368">
      <w:pPr>
        <w:pStyle w:val="CommentText"/>
      </w:pPr>
      <w:r>
        <w:rPr>
          <w:rStyle w:val="CommentReference"/>
        </w:rPr>
        <w:annotationRef/>
      </w:r>
      <w:r>
        <w:t>Can you state more clearly what makes this innovative/unique?</w:t>
      </w:r>
    </w:p>
  </w:comment>
  <w:comment w:id="1" w:author="." w:date="2025-04-25T10:08:00Z" w:initials=".">
    <w:p w14:paraId="3EA7B591" w14:textId="01D851AD" w:rsidR="00962368" w:rsidRDefault="00962368">
      <w:pPr>
        <w:pStyle w:val="CommentText"/>
      </w:pPr>
      <w:r>
        <w:rPr>
          <w:rStyle w:val="CommentReference"/>
        </w:rPr>
        <w:annotationRef/>
      </w:r>
      <w:r>
        <w:t>Spell out.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2EB187" w15:done="0"/>
  <w15:commentEx w15:paraId="3EA7B5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7134CBC" w16cex:dateUtc="2025-04-25T09:09:00Z"/>
  <w16cex:commentExtensible w16cex:durableId="14B9DC2B" w16cex:dateUtc="2025-04-25T0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2EB187" w16cid:durableId="47134CBC"/>
  <w16cid:commentId w16cid:paraId="3EA7B591" w16cid:durableId="14B9DC2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64A"/>
    <w:rsid w:val="001318E7"/>
    <w:rsid w:val="002C48A9"/>
    <w:rsid w:val="003B1FD0"/>
    <w:rsid w:val="008B164A"/>
    <w:rsid w:val="00962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8E360"/>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962368"/>
    <w:rPr>
      <w:rFonts w:eastAsiaTheme="minorEastAsia"/>
      <w:sz w:val="24"/>
      <w:szCs w:val="24"/>
    </w:rPr>
  </w:style>
  <w:style w:type="character" w:styleId="CommentReference">
    <w:name w:val="annotation reference"/>
    <w:basedOn w:val="DefaultParagraphFont"/>
    <w:uiPriority w:val="99"/>
    <w:semiHidden/>
    <w:unhideWhenUsed/>
    <w:rsid w:val="00962368"/>
    <w:rPr>
      <w:sz w:val="16"/>
      <w:szCs w:val="16"/>
    </w:rPr>
  </w:style>
  <w:style w:type="paragraph" w:styleId="CommentText">
    <w:name w:val="annotation text"/>
    <w:basedOn w:val="Normal"/>
    <w:link w:val="CommentTextChar"/>
    <w:uiPriority w:val="99"/>
    <w:semiHidden/>
    <w:unhideWhenUsed/>
    <w:rsid w:val="00962368"/>
    <w:rPr>
      <w:sz w:val="20"/>
      <w:szCs w:val="20"/>
    </w:rPr>
  </w:style>
  <w:style w:type="character" w:customStyle="1" w:styleId="CommentTextChar">
    <w:name w:val="Comment Text Char"/>
    <w:basedOn w:val="DefaultParagraphFont"/>
    <w:link w:val="CommentText"/>
    <w:uiPriority w:val="99"/>
    <w:semiHidden/>
    <w:rsid w:val="00962368"/>
    <w:rPr>
      <w:rFonts w:eastAsiaTheme="minorEastAsia"/>
    </w:rPr>
  </w:style>
  <w:style w:type="paragraph" w:styleId="CommentSubject">
    <w:name w:val="annotation subject"/>
    <w:basedOn w:val="CommentText"/>
    <w:next w:val="CommentText"/>
    <w:link w:val="CommentSubjectChar"/>
    <w:uiPriority w:val="99"/>
    <w:semiHidden/>
    <w:unhideWhenUsed/>
    <w:rsid w:val="00962368"/>
    <w:rPr>
      <w:b/>
      <w:bCs/>
    </w:rPr>
  </w:style>
  <w:style w:type="character" w:customStyle="1" w:styleId="CommentSubjectChar">
    <w:name w:val="Comment Subject Char"/>
    <w:basedOn w:val="CommentTextChar"/>
    <w:link w:val="CommentSubject"/>
    <w:uiPriority w:val="99"/>
    <w:semiHidden/>
    <w:rsid w:val="00962368"/>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934304">
      <w:marLeft w:val="0"/>
      <w:marRight w:val="0"/>
      <w:marTop w:val="300"/>
      <w:marBottom w:val="300"/>
      <w:divBdr>
        <w:top w:val="none" w:sz="0" w:space="0" w:color="auto"/>
        <w:left w:val="none" w:sz="0" w:space="0" w:color="auto"/>
        <w:bottom w:val="none" w:sz="0" w:space="0" w:color="auto"/>
        <w:right w:val="none" w:sz="0" w:space="0" w:color="auto"/>
      </w:divBdr>
    </w:div>
    <w:div w:id="936210411">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D698D-4BBE-4478-A63F-E5AF51A36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1123</Characters>
  <Application>Microsoft Office Word</Application>
  <DocSecurity>0</DocSecurity>
  <Lines>20</Lines>
  <Paragraphs>9</Paragraphs>
  <ScaleCrop>false</ScaleCrop>
  <HeadingPairs>
    <vt:vector size="2" baseType="variant">
      <vt:variant>
        <vt:lpstr>שם</vt:lpstr>
      </vt:variant>
      <vt:variant>
        <vt:i4>1</vt:i4>
      </vt:variant>
    </vt:vector>
  </HeadingPairs>
  <TitlesOfParts>
    <vt:vector size="1" baseType="lpstr">
      <vt:lpstr>Sightrain - visual training</vt:lpstr>
    </vt:vector>
  </TitlesOfParts>
  <Company>SCE</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Sightrain - visual training</dc:title>
  <dc:subject/>
  <dc:creator>Regina Vaisman</dc:creator>
  <cp:keywords/>
  <dc:description/>
  <cp:lastModifiedBy>.</cp:lastModifiedBy>
  <cp:revision>3</cp:revision>
  <dcterms:created xsi:type="dcterms:W3CDTF">2025-04-25T09:08:00Z</dcterms:created>
  <dcterms:modified xsi:type="dcterms:W3CDTF">2025-04-25T09:09:00Z</dcterms:modified>
</cp:coreProperties>
</file>