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B571D" w14:textId="59CDA46F" w:rsidR="005B4A81" w:rsidRDefault="00F908E1" w:rsidP="00F908E1">
      <w:pPr>
        <w:bidi w:val="0"/>
        <w:jc w:val="center"/>
        <w:rPr>
          <w:rtl/>
        </w:rPr>
      </w:pPr>
      <w:r w:rsidRPr="00F908E1">
        <w:rPr>
          <w:b/>
          <w:bCs/>
        </w:rPr>
        <w:t>DevPath</w:t>
      </w:r>
      <w:r w:rsidR="00870576">
        <w:rPr>
          <w:b/>
          <w:bCs/>
        </w:rPr>
        <w:t xml:space="preserve"> </w:t>
      </w:r>
      <w:r w:rsidRPr="00F908E1">
        <w:rPr>
          <w:rtl/>
        </w:rPr>
        <w:t>-</w:t>
      </w:r>
      <w:r w:rsidR="00870576">
        <w:t xml:space="preserve"> </w:t>
      </w:r>
      <w:r w:rsidR="005B4A81" w:rsidRPr="005B4A81">
        <w:t>I</w:t>
      </w:r>
      <w:r w:rsidR="005B4A81" w:rsidRPr="005F0E24">
        <w:rPr>
          <w:b/>
          <w:bCs/>
        </w:rPr>
        <w:t>nteractive learning system for software engineering students</w:t>
      </w:r>
    </w:p>
    <w:p w14:paraId="4E61E9E0" w14:textId="3F20B804" w:rsidR="0019240A" w:rsidRDefault="00EF20BB" w:rsidP="005B4A81">
      <w:pPr>
        <w:jc w:val="center"/>
      </w:pPr>
      <w:r>
        <w:t>SE</w:t>
      </w:r>
      <w:r w:rsidR="0019240A" w:rsidRPr="0019240A">
        <w:t>-</w:t>
      </w:r>
      <w:r>
        <w:t>A</w:t>
      </w:r>
      <w:r w:rsidR="0019240A" w:rsidRPr="0019240A">
        <w:t>-</w:t>
      </w:r>
      <w:r>
        <w:t>9</w:t>
      </w:r>
    </w:p>
    <w:p w14:paraId="5AD9E412" w14:textId="5C5B46F8" w:rsidR="005F0E24" w:rsidRDefault="0019240A" w:rsidP="00F908E1">
      <w:pPr>
        <w:bidi w:val="0"/>
        <w:jc w:val="center"/>
        <w:rPr>
          <w:rtl/>
        </w:rPr>
      </w:pPr>
      <w:r w:rsidRPr="0019240A">
        <w:t xml:space="preserve"> </w:t>
      </w:r>
      <w:r w:rsidR="005F0E24">
        <w:t>Amit Yushkevitch;</w:t>
      </w:r>
      <w:r w:rsidR="005F0E24" w:rsidRPr="00611D02">
        <w:t xml:space="preserve"> </w:t>
      </w:r>
      <w:r w:rsidR="005F0E24">
        <w:t>amityyu@ac.sce.ac.il</w:t>
      </w:r>
    </w:p>
    <w:p w14:paraId="3A914CBC" w14:textId="1D798B18" w:rsidR="0019240A" w:rsidRDefault="0019240A" w:rsidP="00F908E1">
      <w:pPr>
        <w:bidi w:val="0"/>
        <w:jc w:val="center"/>
      </w:pPr>
      <w:r>
        <w:t>Noa Shtiman; noa1262@icloud.com</w:t>
      </w:r>
      <w:r w:rsidRPr="0019240A">
        <w:t xml:space="preserve"> </w:t>
      </w:r>
    </w:p>
    <w:p w14:paraId="024F330A" w14:textId="5B6224C9" w:rsidR="0019240A" w:rsidRDefault="0019240A" w:rsidP="00F908E1">
      <w:pPr>
        <w:bidi w:val="0"/>
        <w:jc w:val="center"/>
      </w:pPr>
      <w:r w:rsidRPr="0019240A">
        <w:t xml:space="preserve">Advisor: </w:t>
      </w:r>
      <w:r w:rsidR="006A6DB5" w:rsidRPr="006A6DB5">
        <w:t xml:space="preserve">Dr. Hadas </w:t>
      </w:r>
      <w:r w:rsidR="00AB5E6C">
        <w:t>Ch</w:t>
      </w:r>
      <w:r w:rsidR="006A6DB5" w:rsidRPr="006A6DB5">
        <w:t>as</w:t>
      </w:r>
      <w:r w:rsidR="00AB5E6C">
        <w:t>s</w:t>
      </w:r>
      <w:r w:rsidR="006A6DB5" w:rsidRPr="006A6DB5">
        <w:t>idim</w:t>
      </w:r>
    </w:p>
    <w:p w14:paraId="4DD05EC2" w14:textId="3F101564" w:rsidR="00E3612E" w:rsidRPr="00E3612E" w:rsidRDefault="00E3612E" w:rsidP="00F908E1">
      <w:pPr>
        <w:bidi w:val="0"/>
        <w:jc w:val="center"/>
        <w:rPr>
          <w:rtl/>
        </w:rPr>
      </w:pPr>
      <w:r w:rsidRPr="00E3612E">
        <w:t>SCE - Shamoon College of Engineering, Be’er-Sheva</w:t>
      </w:r>
    </w:p>
    <w:p w14:paraId="6FBF2922" w14:textId="74F5491B" w:rsidR="006A6DB5" w:rsidRPr="006A6DB5" w:rsidRDefault="006A6DB5" w:rsidP="00870576">
      <w:pPr>
        <w:bidi w:val="0"/>
      </w:pPr>
      <w:commentRangeStart w:id="0"/>
      <w:r w:rsidRPr="006A6DB5">
        <w:t xml:space="preserve">The </w:t>
      </w:r>
      <w:commentRangeEnd w:id="0"/>
      <w:r w:rsidR="00555D8B">
        <w:rPr>
          <w:rStyle w:val="CommentReference"/>
        </w:rPr>
        <w:commentReference w:id="0"/>
      </w:r>
      <w:r w:rsidRPr="006A6DB5">
        <w:t>DevPath project aims to develop an interactive learning system for software engineering students, focusing on mastering essential industry tools such as Git</w:t>
      </w:r>
      <w:ins w:id="1" w:author="." w:date="2025-04-25T10:14:00Z">
        <w:r w:rsidR="00555D8B">
          <w:t xml:space="preserve"> and</w:t>
        </w:r>
      </w:ins>
      <w:del w:id="2" w:author="." w:date="2025-04-25T10:14:00Z">
        <w:r w:rsidRPr="006A6DB5" w:rsidDel="00555D8B">
          <w:delText>,</w:delText>
        </w:r>
      </w:del>
      <w:r w:rsidRPr="006A6DB5">
        <w:t xml:space="preserve"> Jira, </w:t>
      </w:r>
      <w:ins w:id="3" w:author="." w:date="2025-04-25T10:14:00Z">
        <w:r w:rsidR="00555D8B">
          <w:t xml:space="preserve">and </w:t>
        </w:r>
      </w:ins>
      <w:ins w:id="4" w:author="." w:date="2025-04-25T10:15:00Z">
        <w:r w:rsidR="00555D8B">
          <w:t>skills</w:t>
        </w:r>
      </w:ins>
      <w:ins w:id="5" w:author="." w:date="2025-04-25T10:14:00Z">
        <w:r w:rsidR="00555D8B">
          <w:t xml:space="preserve"> l</w:t>
        </w:r>
      </w:ins>
      <w:ins w:id="6" w:author="." w:date="2025-04-25T10:15:00Z">
        <w:r w:rsidR="00555D8B">
          <w:t xml:space="preserve">ike </w:t>
        </w:r>
      </w:ins>
      <w:r w:rsidRPr="006A6DB5">
        <w:t>unit testing</w:t>
      </w:r>
      <w:del w:id="7" w:author="." w:date="2025-04-25T10:15:00Z">
        <w:r w:rsidRPr="006A6DB5" w:rsidDel="00555D8B">
          <w:delText>,</w:delText>
        </w:r>
      </w:del>
      <w:r w:rsidRPr="006A6DB5">
        <w:t xml:space="preserve"> and system architecture. The system follows an iterative learning approach, enabling students to practice and receive real-time feedback. The main challenge was designing a structured learning process that enhances practical skills and bridges the gap between theory and real-world application.</w:t>
      </w:r>
      <w:r w:rsidR="00870576" w:rsidRPr="00870576">
        <w:t xml:space="preserve"> Students perform tasks that mimic real-world scenarios</w:t>
      </w:r>
      <w:r w:rsidR="00E251D5">
        <w:t xml:space="preserve"> </w:t>
      </w:r>
      <w:del w:id="8" w:author="." w:date="2025-04-25T10:13:00Z">
        <w:r w:rsidR="00E251D5" w:rsidDel="00555D8B">
          <w:delText>that</w:delText>
        </w:r>
        <w:r w:rsidR="00870576" w:rsidRPr="00870576" w:rsidDel="00555D8B">
          <w:delText xml:space="preserve"> </w:delText>
        </w:r>
        <w:r w:rsidR="00E251D5" w:rsidRPr="00870576" w:rsidDel="00555D8B">
          <w:delText xml:space="preserve">are </w:delText>
        </w:r>
      </w:del>
      <w:r w:rsidR="00E251D5" w:rsidRPr="00870576">
        <w:t>designed</w:t>
      </w:r>
      <w:r w:rsidR="00870576" w:rsidRPr="00870576">
        <w:t xml:space="preserve"> to involve the learner in each step of the process. </w:t>
      </w:r>
      <w:r w:rsidRPr="006A6DB5">
        <w:t>The system also provides instructors with tools for tracking and evaluating students</w:t>
      </w:r>
      <w:ins w:id="9" w:author="." w:date="2025-04-25T10:13:00Z">
        <w:r w:rsidR="00555D8B">
          <w:t>’</w:t>
        </w:r>
      </w:ins>
      <w:del w:id="10" w:author="." w:date="2025-04-25T10:13:00Z">
        <w:r w:rsidRPr="006A6DB5" w:rsidDel="00555D8B">
          <w:delText>'</w:delText>
        </w:r>
      </w:del>
      <w:r w:rsidRPr="006A6DB5">
        <w:t xml:space="preserve"> progress</w:t>
      </w:r>
      <w:r w:rsidR="00402B84">
        <w:t>,</w:t>
      </w:r>
      <w:r w:rsidRPr="006A6DB5">
        <w:t xml:space="preserve"> offering personalized guidance. By incorporating artificial intelligence, DevPath adapts learning paths to individual students, making the process </w:t>
      </w:r>
      <w:commentRangeStart w:id="11"/>
      <w:r w:rsidRPr="006A6DB5">
        <w:t>more efficient and engaging</w:t>
      </w:r>
      <w:commentRangeEnd w:id="11"/>
      <w:r w:rsidR="00555D8B">
        <w:rPr>
          <w:rStyle w:val="CommentReference"/>
        </w:rPr>
        <w:commentReference w:id="11"/>
      </w:r>
      <w:r w:rsidRPr="006A6DB5">
        <w:t>.</w:t>
      </w:r>
    </w:p>
    <w:p w14:paraId="1399F683" w14:textId="01E1A35B" w:rsidR="006A6DB5" w:rsidRPr="006A6DB5" w:rsidRDefault="006A6DB5" w:rsidP="009B06E5">
      <w:pPr>
        <w:jc w:val="center"/>
        <w:rPr>
          <w:rtl/>
        </w:rPr>
      </w:pPr>
      <w:r w:rsidRPr="005E200F">
        <w:t>Keywords</w:t>
      </w:r>
      <w:r w:rsidR="00AB5E6C">
        <w:t>:</w:t>
      </w:r>
      <w:r w:rsidR="005F0E24" w:rsidRPr="005F0E24">
        <w:t xml:space="preserve"> </w:t>
      </w:r>
      <w:r w:rsidR="00AB5E6C">
        <w:t>g</w:t>
      </w:r>
      <w:r w:rsidR="005F0E24" w:rsidRPr="005F0E24">
        <w:t xml:space="preserve">it; iterative learning; </w:t>
      </w:r>
      <w:proofErr w:type="gramStart"/>
      <w:r w:rsidR="005F0E24" w:rsidRPr="005F0E24">
        <w:t>Jira ;</w:t>
      </w:r>
      <w:proofErr w:type="gramEnd"/>
      <w:r w:rsidR="005F0E24" w:rsidRPr="005F0E24">
        <w:t xml:space="preserve"> software engineering ; system architecture ; unit testing;</w:t>
      </w:r>
    </w:p>
    <w:p w14:paraId="71C67C69" w14:textId="68A929DC" w:rsidR="003F0D5E" w:rsidRPr="006A6DB5" w:rsidRDefault="003F0D5E" w:rsidP="0019240A">
      <w:pPr>
        <w:jc w:val="right"/>
        <w:rPr>
          <w:rtl/>
        </w:rPr>
      </w:pPr>
    </w:p>
    <w:sectPr w:rsidR="003F0D5E" w:rsidRPr="006A6DB5" w:rsidSect="00EE566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5T10:17:00Z" w:initials=".">
    <w:p w14:paraId="2B9C0CD0" w14:textId="62FDAA42" w:rsidR="00555D8B" w:rsidRDefault="00555D8B" w:rsidP="00555D8B">
      <w:pPr>
        <w:pStyle w:val="CommentText"/>
        <w:bidi w:val="0"/>
      </w:pPr>
      <w:r>
        <w:rPr>
          <w:rStyle w:val="CommentReference"/>
        </w:rPr>
        <w:annotationRef/>
      </w:r>
      <w:r w:rsidRPr="00555D8B">
        <w:t>Clear abstract. Good job.</w:t>
      </w:r>
    </w:p>
  </w:comment>
  <w:comment w:id="11" w:author="." w:date="2025-04-25T10:13:00Z" w:initials=".">
    <w:p w14:paraId="2FC60872" w14:textId="6E278653" w:rsidR="00555D8B" w:rsidRDefault="00555D8B" w:rsidP="00555D8B">
      <w:pPr>
        <w:pStyle w:val="CommentText"/>
        <w:bidi w:val="0"/>
      </w:pPr>
      <w:r>
        <w:rPr>
          <w:rStyle w:val="CommentReference"/>
        </w:rPr>
        <w:annotationRef/>
      </w:r>
      <w:r>
        <w:t>…than what?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B9C0CD0" w15:done="0"/>
  <w15:commentEx w15:paraId="2FC6087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470698C" w16cex:dateUtc="2025-04-25T09:17:00Z"/>
  <w16cex:commentExtensible w16cex:durableId="6A1E8A25" w16cex:dateUtc="2025-04-25T09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9C0CD0" w16cid:durableId="6470698C"/>
  <w16cid:commentId w16cid:paraId="2FC60872" w16cid:durableId="6A1E8A2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40A"/>
    <w:rsid w:val="00066809"/>
    <w:rsid w:val="0019240A"/>
    <w:rsid w:val="001B436C"/>
    <w:rsid w:val="001B5B84"/>
    <w:rsid w:val="002618B3"/>
    <w:rsid w:val="003F0D5E"/>
    <w:rsid w:val="00402B84"/>
    <w:rsid w:val="005366DD"/>
    <w:rsid w:val="00555D8B"/>
    <w:rsid w:val="005B4A81"/>
    <w:rsid w:val="005E200F"/>
    <w:rsid w:val="005F0E24"/>
    <w:rsid w:val="00611D02"/>
    <w:rsid w:val="00642CA1"/>
    <w:rsid w:val="00683DDA"/>
    <w:rsid w:val="006A6DB5"/>
    <w:rsid w:val="006C4BCB"/>
    <w:rsid w:val="0070612C"/>
    <w:rsid w:val="00870576"/>
    <w:rsid w:val="00911498"/>
    <w:rsid w:val="009B06E5"/>
    <w:rsid w:val="00AB5E6C"/>
    <w:rsid w:val="00AB6D13"/>
    <w:rsid w:val="00E251D5"/>
    <w:rsid w:val="00E3612E"/>
    <w:rsid w:val="00E4294B"/>
    <w:rsid w:val="00EE5665"/>
    <w:rsid w:val="00EF20BB"/>
    <w:rsid w:val="00F24B53"/>
    <w:rsid w:val="00F908E1"/>
    <w:rsid w:val="00FB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D25B8"/>
  <w15:chartTrackingRefBased/>
  <w15:docId w15:val="{5593C72E-057C-4036-A51C-85928A206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1924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24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24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24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24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24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24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24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24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24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24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24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24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24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24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24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24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24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24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24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4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24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24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24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24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24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24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24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240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9240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240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55D8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55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5D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5D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5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5D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0B54086D2B5F6D49A316634A94AF04B6" ma:contentTypeVersion="5" ma:contentTypeDescription="צור מסמך חדש." ma:contentTypeScope="" ma:versionID="c6b60547c0ba444f0c17a4d2a08f22b4">
  <xsd:schema xmlns:xsd="http://www.w3.org/2001/XMLSchema" xmlns:xs="http://www.w3.org/2001/XMLSchema" xmlns:p="http://schemas.microsoft.com/office/2006/metadata/properties" xmlns:ns3="610bb0dd-65ec-4ac4-a93d-6c95fbdc0911" targetNamespace="http://schemas.microsoft.com/office/2006/metadata/properties" ma:root="true" ma:fieldsID="531bb37bc5732bb09c2837f8a5bbcc89" ns3:_="">
    <xsd:import namespace="610bb0dd-65ec-4ac4-a93d-6c95fbdc09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0bb0dd-65ec-4ac4-a93d-6c95fbdc09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10CE7E-4723-434B-9A5C-44AF0D56A3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D30AE2-1663-42D9-BAD8-10C00D9F91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B65FE4-8552-4E11-9697-C4E403694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0bb0dd-65ec-4ac4-a93d-6c95fbdc09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1066</Characters>
  <Application>Microsoft Office Word</Application>
  <DocSecurity>0</DocSecurity>
  <Lines>19</Lines>
  <Paragraphs>9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 shtiman Shtiman</dc:creator>
  <cp:keywords/>
  <dc:description/>
  <cp:lastModifiedBy>.</cp:lastModifiedBy>
  <cp:revision>3</cp:revision>
  <dcterms:created xsi:type="dcterms:W3CDTF">2025-04-25T09:12:00Z</dcterms:created>
  <dcterms:modified xsi:type="dcterms:W3CDTF">2025-04-25T09:17:00Z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0x0101000B54086D2B5F6D49A316634A94AF04B6</vt:lpwstr>
  </property>
</Properties>
</file>