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28258" w14:textId="77777777" w:rsidR="00734355" w:rsidRDefault="007E738F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Interactive learning for automata theory and formal languages</w:t>
      </w:r>
    </w:p>
    <w:p w14:paraId="45AF15A7" w14:textId="77777777" w:rsidR="00734355" w:rsidRDefault="007E738F">
      <w:pPr>
        <w:pStyle w:val="department-code"/>
      </w:pPr>
      <w:r>
        <w:t>SE-B-11</w:t>
      </w:r>
    </w:p>
    <w:p w14:paraId="68DE7D89" w14:textId="77777777" w:rsidR="00734355" w:rsidRDefault="007E738F">
      <w:pPr>
        <w:pStyle w:val="student-line"/>
      </w:pPr>
      <w:proofErr w:type="spellStart"/>
      <w:r>
        <w:t>Maram</w:t>
      </w:r>
      <w:proofErr w:type="spellEnd"/>
      <w:r>
        <w:t xml:space="preserve"> </w:t>
      </w:r>
      <w:proofErr w:type="spellStart"/>
      <w:proofErr w:type="gramStart"/>
      <w:r>
        <w:t>Alasad</w:t>
      </w:r>
      <w:proofErr w:type="spellEnd"/>
      <w:r>
        <w:t xml:space="preserve"> ;</w:t>
      </w:r>
      <w:proofErr w:type="gramEnd"/>
      <w:r>
        <w:t xml:space="preserve"> maramalasad9@gmail.com </w:t>
      </w:r>
      <w:r>
        <w:br/>
        <w:t xml:space="preserve">Tasneem </w:t>
      </w:r>
      <w:proofErr w:type="spellStart"/>
      <w:r>
        <w:t>Abulail</w:t>
      </w:r>
      <w:proofErr w:type="spellEnd"/>
      <w:r>
        <w:t xml:space="preserve"> ; abulieltasneem23@gmail.com </w:t>
      </w:r>
    </w:p>
    <w:p w14:paraId="3A82D0C1" w14:textId="77777777" w:rsidR="00734355" w:rsidRDefault="007E738F">
      <w:pPr>
        <w:pStyle w:val="mentor"/>
        <w:jc w:val="center"/>
        <w:divId w:val="179897100"/>
      </w:pPr>
      <w:r>
        <w:t xml:space="preserve">Advisor: Dr. Yochai </w:t>
      </w:r>
      <w:proofErr w:type="spellStart"/>
      <w:r>
        <w:t>Twitto</w:t>
      </w:r>
      <w:proofErr w:type="spellEnd"/>
    </w:p>
    <w:p w14:paraId="478F49BD" w14:textId="77777777" w:rsidR="00734355" w:rsidRDefault="007E738F">
      <w:pPr>
        <w:pStyle w:val="institution"/>
        <w:jc w:val="center"/>
        <w:divId w:val="179897100"/>
      </w:pPr>
      <w:r>
        <w:rPr>
          <w:rStyle w:val="institution-name"/>
        </w:rPr>
        <w:t xml:space="preserve">SCE - Shamoon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5F0CB864" w14:textId="06440705" w:rsidR="00734355" w:rsidRDefault="007E738F">
      <w:pPr>
        <w:divId w:val="1813518134"/>
        <w:rPr>
          <w:rFonts w:eastAsia="Times New Roman"/>
        </w:rPr>
      </w:pPr>
      <w:r>
        <w:rPr>
          <w:rFonts w:eastAsia="Times New Roman"/>
        </w:rPr>
        <w:t xml:space="preserve">The complexity of automata theory and formal languages often renders these subjects abstract and challenging for learners. </w:t>
      </w:r>
      <w:commentRangeStart w:id="0"/>
      <w:r>
        <w:rPr>
          <w:rFonts w:eastAsia="Times New Roman"/>
        </w:rPr>
        <w:t>Our project develops a platform that enhances understanding through interactive and visual tools</w:t>
      </w:r>
      <w:commentRangeEnd w:id="0"/>
      <w:r w:rsidR="00775328">
        <w:rPr>
          <w:rStyle w:val="CommentReference"/>
        </w:rPr>
        <w:commentReference w:id="0"/>
      </w:r>
      <w:r>
        <w:rPr>
          <w:rFonts w:eastAsia="Times New Roman"/>
        </w:rPr>
        <w:t>, simplifying intricate concepts like deterministic finite automata (</w:t>
      </w:r>
      <w:commentRangeStart w:id="1"/>
      <w:r>
        <w:rPr>
          <w:rFonts w:eastAsia="Times New Roman"/>
        </w:rPr>
        <w:t>DFA</w:t>
      </w:r>
      <w:commentRangeEnd w:id="1"/>
      <w:r w:rsidR="004A3E0A">
        <w:rPr>
          <w:rStyle w:val="CommentReference"/>
        </w:rPr>
        <w:commentReference w:id="1"/>
      </w:r>
      <w:r>
        <w:rPr>
          <w:rFonts w:eastAsia="Times New Roman"/>
        </w:rPr>
        <w:t xml:space="preserve">) and nondeterministic finite automata (NFA). This tool is divided into three educational sections: </w:t>
      </w:r>
      <w:ins w:id="2" w:author="." w:date="2025-04-25T11:04:00Z">
        <w:r w:rsidR="00775328">
          <w:rPr>
            <w:rFonts w:eastAsia="Times New Roman"/>
          </w:rPr>
          <w:t>g</w:t>
        </w:r>
      </w:ins>
      <w:del w:id="3" w:author="." w:date="2025-04-25T11:04:00Z">
        <w:r w:rsidDel="00775328">
          <w:rPr>
            <w:rFonts w:eastAsia="Times New Roman"/>
          </w:rPr>
          <w:delText>G</w:delText>
        </w:r>
      </w:del>
      <w:r>
        <w:rPr>
          <w:rFonts w:eastAsia="Times New Roman"/>
        </w:rPr>
        <w:t xml:space="preserve">rammars, </w:t>
      </w:r>
      <w:ins w:id="4" w:author="." w:date="2025-04-25T11:04:00Z">
        <w:r w:rsidR="00775328">
          <w:rPr>
            <w:rFonts w:eastAsia="Times New Roman"/>
          </w:rPr>
          <w:t>a</w:t>
        </w:r>
      </w:ins>
      <w:del w:id="5" w:author="." w:date="2025-04-25T11:04:00Z">
        <w:r w:rsidDel="00775328">
          <w:rPr>
            <w:rFonts w:eastAsia="Times New Roman"/>
          </w:rPr>
          <w:delText>A</w:delText>
        </w:r>
      </w:del>
      <w:r>
        <w:rPr>
          <w:rFonts w:eastAsia="Times New Roman"/>
        </w:rPr>
        <w:t xml:space="preserve">utomations, and </w:t>
      </w:r>
      <w:ins w:id="6" w:author="." w:date="2025-04-25T11:04:00Z">
        <w:r w:rsidR="00775328">
          <w:rPr>
            <w:rFonts w:eastAsia="Times New Roman"/>
          </w:rPr>
          <w:t>l</w:t>
        </w:r>
      </w:ins>
      <w:del w:id="7" w:author="." w:date="2025-04-25T11:04:00Z">
        <w:r w:rsidDel="00775328">
          <w:rPr>
            <w:rFonts w:eastAsia="Times New Roman"/>
          </w:rPr>
          <w:delText>L</w:delText>
        </w:r>
      </w:del>
      <w:r>
        <w:rPr>
          <w:rFonts w:eastAsia="Times New Roman"/>
        </w:rPr>
        <w:t>anguages. Each section is designed to facilitate both theoretical engagement and practical application, providing an invaluable resource for students, educators, and self-learners alike. By integrating dynamic visualizations with hands-on exercises, our platform aims to make these fundamental computer science topics more accessible and engaging, ultimately improving educational outcomes.</w:t>
      </w:r>
    </w:p>
    <w:p w14:paraId="060AC147" w14:textId="77777777" w:rsidR="00734355" w:rsidRDefault="007E738F">
      <w:pPr>
        <w:pStyle w:val="keywords-header"/>
      </w:pPr>
      <w:r>
        <w:t>Keywords: automata theory, educational tool, formal languages, interactive learning, visualization</w:t>
      </w:r>
    </w:p>
    <w:sectPr w:rsidR="007343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1:04:00Z" w:initials=".">
    <w:p w14:paraId="598BED23" w14:textId="4FF7EB27" w:rsidR="00775328" w:rsidRDefault="00775328">
      <w:pPr>
        <w:pStyle w:val="CommentText"/>
      </w:pPr>
      <w:r>
        <w:rPr>
          <w:rStyle w:val="CommentReference"/>
        </w:rPr>
        <w:annotationRef/>
      </w:r>
      <w:r>
        <w:t>Can you say something about what makes the solution new/unique/different from existing tools (if any).</w:t>
      </w:r>
    </w:p>
  </w:comment>
  <w:comment w:id="1" w:author="." w:date="2025-04-25T11:05:00Z" w:initials=".">
    <w:p w14:paraId="3768DC67" w14:textId="19037591" w:rsidR="004A3E0A" w:rsidRDefault="004A3E0A">
      <w:pPr>
        <w:pStyle w:val="CommentText"/>
      </w:pPr>
      <w:r>
        <w:rPr>
          <w:rStyle w:val="CommentReference"/>
        </w:rPr>
        <w:annotationRef/>
      </w:r>
      <w:r>
        <w:t xml:space="preserve">This is a small point, but perhaps these should be DFAs and NFAs since they are plural. You may need to refer to a single automaton </w:t>
      </w:r>
      <w:proofErr w:type="gramStart"/>
      <w:r>
        <w:t>later on</w:t>
      </w:r>
      <w:proofErr w:type="gramEnd"/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8BED23" w15:done="0"/>
  <w15:commentEx w15:paraId="3768DC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232E813" w16cex:dateUtc="2025-04-25T10:04:00Z"/>
  <w16cex:commentExtensible w16cex:durableId="36513E9A" w16cex:dateUtc="2025-04-25T10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8BED23" w16cid:durableId="5232E813"/>
  <w16cid:commentId w16cid:paraId="3768DC67" w16cid:durableId="36513E9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8F"/>
    <w:rsid w:val="00035B60"/>
    <w:rsid w:val="004A3E0A"/>
    <w:rsid w:val="00734355"/>
    <w:rsid w:val="00775328"/>
    <w:rsid w:val="007E738F"/>
    <w:rsid w:val="00DE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D6BF5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775328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753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3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328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3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328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97100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134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1006</Characters>
  <Application>Microsoft Office Word</Application>
  <DocSecurity>0</DocSecurity>
  <Lines>19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Interactive learning for automata theory and formal languages</vt:lpstr>
    </vt:vector>
  </TitlesOfParts>
  <Company>SCE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Interactive learning for automata theory and formal languages</dc:title>
  <dc:subject/>
  <dc:creator>Regina Vaisman</dc:creator>
  <cp:keywords/>
  <dc:description/>
  <cp:lastModifiedBy>.</cp:lastModifiedBy>
  <cp:revision>4</cp:revision>
  <dcterms:created xsi:type="dcterms:W3CDTF">2025-04-25T10:01:00Z</dcterms:created>
  <dcterms:modified xsi:type="dcterms:W3CDTF">2025-04-25T10:06:00Z</dcterms:modified>
</cp:coreProperties>
</file>