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E8F3" w14:textId="77777777" w:rsidR="004B1AEB" w:rsidRDefault="00CF374E">
      <w:pPr>
        <w:jc w:val="center"/>
        <w:rPr>
          <w:rFonts w:eastAsia="Times New Roman"/>
          <w:b/>
          <w:bCs/>
          <w:sz w:val="36"/>
          <w:szCs w:val="36"/>
        </w:rPr>
      </w:pPr>
      <w:proofErr w:type="spellStart"/>
      <w:r>
        <w:rPr>
          <w:rFonts w:eastAsia="Times New Roman"/>
          <w:b/>
          <w:bCs/>
          <w:sz w:val="36"/>
          <w:szCs w:val="36"/>
        </w:rPr>
        <w:t>Foodalyze</w:t>
      </w:r>
      <w:proofErr w:type="spellEnd"/>
      <w:r>
        <w:rPr>
          <w:rFonts w:eastAsia="Times New Roman"/>
          <w:b/>
          <w:bCs/>
          <w:sz w:val="36"/>
          <w:szCs w:val="36"/>
        </w:rPr>
        <w:t>: restaurants and cafes search</w:t>
      </w:r>
    </w:p>
    <w:p w14:paraId="512A8273" w14:textId="77777777" w:rsidR="004B1AEB" w:rsidRDefault="00CF374E">
      <w:pPr>
        <w:pStyle w:val="department-code"/>
      </w:pPr>
      <w:r>
        <w:t>SE-B-1</w:t>
      </w:r>
    </w:p>
    <w:p w14:paraId="66DB5D40" w14:textId="77777777" w:rsidR="004B1AEB" w:rsidRDefault="00CF374E">
      <w:pPr>
        <w:pStyle w:val="student-line"/>
      </w:pPr>
      <w:r>
        <w:t xml:space="preserve">Dor Yehoshua; doryehoshua92@gmail.com </w:t>
      </w:r>
      <w:r>
        <w:br/>
        <w:t xml:space="preserve">Ron Hodaya Sela; ronhodaya777@gmail.com </w:t>
      </w:r>
    </w:p>
    <w:p w14:paraId="08955A89" w14:textId="77777777" w:rsidR="004B1AEB" w:rsidRDefault="00CF374E">
      <w:pPr>
        <w:pStyle w:val="mentor"/>
        <w:jc w:val="center"/>
        <w:divId w:val="417875197"/>
      </w:pPr>
      <w:r>
        <w:t>Advisor: Dr. Alona Kutsyy</w:t>
      </w:r>
    </w:p>
    <w:p w14:paraId="64BEFE07" w14:textId="77777777" w:rsidR="004B1AEB" w:rsidRDefault="00CF374E">
      <w:pPr>
        <w:pStyle w:val="institution"/>
        <w:jc w:val="center"/>
        <w:divId w:val="417875197"/>
      </w:pPr>
      <w:r>
        <w:rPr>
          <w:rStyle w:val="institution-name"/>
        </w:rPr>
        <w:t>SCE - Shamoon College of Engineering, Be'er-Sheva</w:t>
      </w:r>
    </w:p>
    <w:p w14:paraId="0E243E98" w14:textId="1249BB84" w:rsidR="004B1AEB" w:rsidRDefault="00CF374E">
      <w:pPr>
        <w:divId w:val="937100182"/>
        <w:rPr>
          <w:rFonts w:eastAsia="Times New Roman"/>
        </w:rPr>
      </w:pPr>
      <w:commentRangeStart w:id="0"/>
      <w:proofErr w:type="spellStart"/>
      <w:r>
        <w:rPr>
          <w:rFonts w:eastAsia="Times New Roman"/>
        </w:rPr>
        <w:t>Foodalyze</w:t>
      </w:r>
      <w:proofErr w:type="spellEnd"/>
      <w:r>
        <w:rPr>
          <w:rFonts w:eastAsia="Times New Roman"/>
        </w:rPr>
        <w:t xml:space="preserve"> is designed to help search for restaurants and cafes by utilizing both personal filtering and group-based recommendations. It allows users to filter by various criteria such as ratings, kosher status, food types (vegan, meat, dairy</w:t>
      </w:r>
      <w:ins w:id="1" w:author="." w:date="2025-04-25T10:37:00Z">
        <w:r w:rsidR="00365CC6">
          <w:rPr>
            <w:rFonts w:eastAsia="Times New Roman"/>
          </w:rPr>
          <w:t>,</w:t>
        </w:r>
      </w:ins>
      <w:r>
        <w:rPr>
          <w:rFonts w:eastAsia="Times New Roman"/>
        </w:rPr>
        <w:t xml:space="preserve"> and more), and additional categories. This enables the system to provide highly accurate search based on individual preferences. Additionally, it features a unique group recommendation tool designed to help groups (such as families or friends) easily decide on a restaurant. The system considers the collective preferences of group members and provides recommendations that align with the majority</w:t>
      </w:r>
      <w:ins w:id="2" w:author="." w:date="2025-04-25T10:37:00Z">
        <w:r w:rsidR="00365CC6">
          <w:rPr>
            <w:rFonts w:eastAsia="Times New Roman"/>
          </w:rPr>
          <w:t>’</w:t>
        </w:r>
      </w:ins>
      <w:del w:id="3" w:author="." w:date="2025-04-25T10:37:00Z">
        <w:r w:rsidDel="00365CC6">
          <w:rPr>
            <w:rFonts w:eastAsia="Times New Roman"/>
          </w:rPr>
          <w:delText>'</w:delText>
        </w:r>
      </w:del>
      <w:r>
        <w:rPr>
          <w:rFonts w:eastAsia="Times New Roman"/>
        </w:rPr>
        <w:t>s tastes, using effective group filtering.</w:t>
      </w:r>
      <w:commentRangeEnd w:id="0"/>
      <w:r w:rsidR="00365CC6">
        <w:rPr>
          <w:rStyle w:val="CommentReference"/>
        </w:rPr>
        <w:commentReference w:id="0"/>
      </w:r>
    </w:p>
    <w:p w14:paraId="1F81FDD9" w14:textId="77777777" w:rsidR="004B1AEB" w:rsidRDefault="00CF374E">
      <w:pPr>
        <w:pStyle w:val="keywords-header"/>
      </w:pPr>
      <w:r>
        <w:t>Keywords: collaborative filtering, group recommendation system, personal filtering, restaurant and cafe search</w:t>
      </w:r>
    </w:p>
    <w:sectPr w:rsidR="004B1A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37:00Z" w:initials=".">
    <w:p w14:paraId="5A2A553C" w14:textId="792242EA" w:rsidR="00365CC6" w:rsidRDefault="00365CC6">
      <w:pPr>
        <w:pStyle w:val="CommentText"/>
      </w:pPr>
      <w:r>
        <w:rPr>
          <w:rStyle w:val="CommentReference"/>
        </w:rPr>
        <w:annotationRef/>
      </w:r>
      <w:r>
        <w:t>You should say what sets the system apart from other existing ones. What problem is it trying to solve? How successful is it?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2A55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2BCF4B3" w16cex:dateUtc="2025-04-25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2A553C" w16cid:durableId="62BCF4B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74E"/>
    <w:rsid w:val="00365CC6"/>
    <w:rsid w:val="004B1AEB"/>
    <w:rsid w:val="00AF4C79"/>
    <w:rsid w:val="00CF374E"/>
    <w:rsid w:val="00E1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7636C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 w:afterAutospacing="1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365CC6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65C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C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CC6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CC6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875197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182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866</Characters>
  <Application>Microsoft Office Word</Application>
  <DocSecurity>0</DocSecurity>
  <Lines>17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Foodalyze: restaurants and cafes search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Foodalyze: restaurants and cafes search</dc:title>
  <dc:subject/>
  <dc:creator>רון הודיה סלע</dc:creator>
  <cp:keywords/>
  <dc:description/>
  <cp:lastModifiedBy>.</cp:lastModifiedBy>
  <cp:revision>3</cp:revision>
  <dcterms:created xsi:type="dcterms:W3CDTF">2025-04-25T09:37:00Z</dcterms:created>
  <dcterms:modified xsi:type="dcterms:W3CDTF">2025-04-25T09:38:00Z</dcterms:modified>
</cp:coreProperties>
</file>