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B7217" w14:textId="661B6E44" w:rsidR="00E93987" w:rsidRPr="00E93987" w:rsidRDefault="00E93987" w:rsidP="00E93987">
      <w:pPr>
        <w:spacing w:after="0" w:line="360" w:lineRule="auto"/>
        <w:jc w:val="center"/>
        <w:rPr>
          <w:rFonts w:ascii="David" w:hAnsi="David" w:cs="David"/>
          <w:b/>
          <w:bCs/>
        </w:rPr>
      </w:pPr>
      <w:proofErr w:type="spellStart"/>
      <w:r w:rsidRPr="00CC65B7">
        <w:rPr>
          <w:rFonts w:ascii="David" w:hAnsi="David" w:cs="David"/>
          <w:b/>
          <w:bCs/>
        </w:rPr>
        <w:t>SafetyHome</w:t>
      </w:r>
      <w:proofErr w:type="spellEnd"/>
      <w:r w:rsidRPr="00CC65B7">
        <w:rPr>
          <w:rFonts w:ascii="David" w:hAnsi="David" w:cs="David"/>
          <w:b/>
          <w:bCs/>
        </w:rPr>
        <w:t xml:space="preserve"> - </w:t>
      </w:r>
      <w:r w:rsidRPr="00E93987">
        <w:rPr>
          <w:rFonts w:ascii="David" w:hAnsi="David" w:cs="David"/>
          <w:b/>
          <w:bCs/>
        </w:rPr>
        <w:t>Smart device security hub</w:t>
      </w:r>
    </w:p>
    <w:p w14:paraId="2DED3C30" w14:textId="68C8EF27" w:rsidR="009B3785" w:rsidRPr="0062655F" w:rsidRDefault="008040C8" w:rsidP="009B3785">
      <w:pPr>
        <w:spacing w:after="0" w:line="360" w:lineRule="auto"/>
        <w:jc w:val="center"/>
        <w:rPr>
          <w:rFonts w:ascii="David" w:hAnsi="David" w:cs="David"/>
          <w:rtl/>
        </w:rPr>
      </w:pPr>
      <w:r w:rsidRPr="0062655F">
        <w:rPr>
          <w:rFonts w:ascii="David" w:hAnsi="David" w:cs="David"/>
        </w:rPr>
        <w:t>SE</w:t>
      </w:r>
      <w:r w:rsidR="009B3785" w:rsidRPr="0062655F">
        <w:rPr>
          <w:rFonts w:ascii="David" w:hAnsi="David" w:cs="David"/>
        </w:rPr>
        <w:t>-</w:t>
      </w:r>
      <w:r w:rsidR="009818F9">
        <w:rPr>
          <w:rFonts w:ascii="David" w:hAnsi="David" w:cs="David"/>
        </w:rPr>
        <w:t>B</w:t>
      </w:r>
      <w:r w:rsidR="009C14C0">
        <w:rPr>
          <w:rFonts w:ascii="David" w:hAnsi="David" w:cs="David"/>
        </w:rPr>
        <w:t>-</w:t>
      </w:r>
      <w:r w:rsidR="005C6BD0">
        <w:rPr>
          <w:rFonts w:ascii="David" w:hAnsi="David" w:cs="David" w:hint="cs"/>
          <w:rtl/>
        </w:rPr>
        <w:t>12</w:t>
      </w:r>
    </w:p>
    <w:p w14:paraId="012AC48C" w14:textId="24E3358D" w:rsidR="009B3785" w:rsidRPr="0062655F" w:rsidRDefault="0062655F" w:rsidP="00EE5A07">
      <w:pPr>
        <w:spacing w:after="0" w:line="240" w:lineRule="auto"/>
        <w:jc w:val="center"/>
        <w:rPr>
          <w:rFonts w:ascii="David" w:hAnsi="David" w:cs="David"/>
        </w:rPr>
      </w:pPr>
      <w:r w:rsidRPr="0062655F">
        <w:rPr>
          <w:rFonts w:ascii="David" w:hAnsi="David" w:cs="David"/>
        </w:rPr>
        <w:t>Gil Avraham</w:t>
      </w:r>
      <w:r w:rsidR="009B3785" w:rsidRPr="0062655F">
        <w:rPr>
          <w:rFonts w:ascii="David" w:hAnsi="David" w:cs="David"/>
        </w:rPr>
        <w:t xml:space="preserve">; </w:t>
      </w:r>
      <w:r w:rsidRPr="0062655F">
        <w:rPr>
          <w:rFonts w:ascii="David" w:hAnsi="David" w:cs="David"/>
        </w:rPr>
        <w:t>gil12av</w:t>
      </w:r>
      <w:r w:rsidR="009B3785" w:rsidRPr="0062655F">
        <w:rPr>
          <w:rFonts w:ascii="David" w:hAnsi="David" w:cs="David"/>
        </w:rPr>
        <w:t>@gmail.com</w:t>
      </w:r>
    </w:p>
    <w:p w14:paraId="60C2F0CB" w14:textId="47A8B952" w:rsidR="009B3785" w:rsidRPr="0062655F" w:rsidRDefault="0062655F" w:rsidP="00724F0D">
      <w:pPr>
        <w:spacing w:after="0" w:line="240" w:lineRule="auto"/>
        <w:jc w:val="center"/>
        <w:rPr>
          <w:rFonts w:ascii="David" w:hAnsi="David" w:cs="David"/>
          <w:rtl/>
        </w:rPr>
      </w:pPr>
      <w:proofErr w:type="spellStart"/>
      <w:r w:rsidRPr="0062655F">
        <w:rPr>
          <w:rFonts w:ascii="David" w:hAnsi="David" w:cs="David"/>
        </w:rPr>
        <w:t>Aviad</w:t>
      </w:r>
      <w:proofErr w:type="spellEnd"/>
      <w:r w:rsidRPr="0062655F">
        <w:rPr>
          <w:rFonts w:ascii="David" w:hAnsi="David" w:cs="David"/>
        </w:rPr>
        <w:t xml:space="preserve"> Turjeman</w:t>
      </w:r>
      <w:r w:rsidR="009B3785" w:rsidRPr="0062655F">
        <w:rPr>
          <w:rFonts w:ascii="David" w:hAnsi="David" w:cs="David"/>
        </w:rPr>
        <w:t xml:space="preserve">; </w:t>
      </w:r>
      <w:r w:rsidRPr="0062655F">
        <w:rPr>
          <w:rFonts w:ascii="David" w:hAnsi="David" w:cs="David"/>
        </w:rPr>
        <w:t>aviadq</w:t>
      </w:r>
      <w:r w:rsidR="009B3785" w:rsidRPr="0062655F">
        <w:rPr>
          <w:rFonts w:ascii="David" w:hAnsi="David" w:cs="David"/>
        </w:rPr>
        <w:t>@gmail.com</w:t>
      </w:r>
    </w:p>
    <w:p w14:paraId="319C95F5" w14:textId="77777777" w:rsidR="009B3785" w:rsidRPr="0062655F" w:rsidRDefault="009B3785" w:rsidP="009B3785">
      <w:pPr>
        <w:spacing w:after="0" w:line="240" w:lineRule="auto"/>
        <w:ind w:left="2160" w:firstLine="720"/>
        <w:rPr>
          <w:rFonts w:ascii="David" w:hAnsi="David" w:cs="David"/>
        </w:rPr>
      </w:pPr>
    </w:p>
    <w:p w14:paraId="5F31A0C2" w14:textId="31EA6A71" w:rsidR="009B3785" w:rsidRPr="0062655F" w:rsidRDefault="009B3785" w:rsidP="009B3785">
      <w:pPr>
        <w:spacing w:after="120" w:line="240" w:lineRule="auto"/>
        <w:jc w:val="center"/>
        <w:rPr>
          <w:rFonts w:ascii="David" w:hAnsi="David" w:cs="David"/>
          <w:rtl/>
        </w:rPr>
      </w:pPr>
      <w:r w:rsidRPr="0062655F">
        <w:rPr>
          <w:rFonts w:ascii="David" w:hAnsi="David" w:cs="David"/>
        </w:rPr>
        <w:t>Advisor: Dr.</w:t>
      </w:r>
      <w:r w:rsidR="0018232E">
        <w:rPr>
          <w:rFonts w:ascii="David" w:hAnsi="David" w:cs="David"/>
        </w:rPr>
        <w:t xml:space="preserve"> </w:t>
      </w:r>
      <w:r w:rsidR="008040C8" w:rsidRPr="0062655F">
        <w:rPr>
          <w:rFonts w:ascii="David" w:hAnsi="David" w:cs="David"/>
        </w:rPr>
        <w:t xml:space="preserve">Karim Abu </w:t>
      </w:r>
      <w:proofErr w:type="spellStart"/>
      <w:r w:rsidR="008040C8" w:rsidRPr="0062655F">
        <w:rPr>
          <w:rFonts w:ascii="David" w:hAnsi="David" w:cs="David"/>
        </w:rPr>
        <w:t>Affash</w:t>
      </w:r>
      <w:proofErr w:type="spellEnd"/>
    </w:p>
    <w:p w14:paraId="0DF11AA1" w14:textId="1F8968F9" w:rsidR="009B3785" w:rsidRPr="0062655F" w:rsidRDefault="009B3785" w:rsidP="006A0C58">
      <w:pPr>
        <w:spacing w:line="240" w:lineRule="auto"/>
        <w:jc w:val="center"/>
        <w:rPr>
          <w:rFonts w:ascii="David" w:hAnsi="David" w:cs="David"/>
        </w:rPr>
      </w:pPr>
      <w:r w:rsidRPr="0062655F">
        <w:rPr>
          <w:rFonts w:ascii="David" w:hAnsi="David" w:cs="David"/>
        </w:rPr>
        <w:t>SCE</w:t>
      </w:r>
      <w:r w:rsidRPr="0062655F">
        <w:rPr>
          <w:rFonts w:ascii="David" w:hAnsi="David" w:cs="David" w:hint="cs"/>
          <w:rtl/>
        </w:rPr>
        <w:t xml:space="preserve"> - </w:t>
      </w:r>
      <w:r w:rsidRPr="0062655F">
        <w:rPr>
          <w:rFonts w:ascii="David" w:hAnsi="David" w:cs="David"/>
        </w:rPr>
        <w:t xml:space="preserve">Shamoon College of Engineering, </w:t>
      </w:r>
      <w:proofErr w:type="spellStart"/>
      <w:r w:rsidRPr="0062655F">
        <w:rPr>
          <w:rFonts w:ascii="David" w:hAnsi="David" w:cs="David"/>
        </w:rPr>
        <w:t>Be’er</w:t>
      </w:r>
      <w:proofErr w:type="spellEnd"/>
      <w:r w:rsidRPr="0062655F">
        <w:rPr>
          <w:rFonts w:ascii="David" w:hAnsi="David" w:cs="David"/>
        </w:rPr>
        <w:t>-Sheva</w:t>
      </w:r>
    </w:p>
    <w:p w14:paraId="7D913B9C" w14:textId="06D71ED7" w:rsidR="0018232E" w:rsidRPr="00B46B9F" w:rsidRDefault="0018232E" w:rsidP="0018232E">
      <w:pPr>
        <w:spacing w:line="278" w:lineRule="auto"/>
        <w:jc w:val="both"/>
        <w:rPr>
          <w:rFonts w:ascii="David" w:hAnsi="David" w:cs="David"/>
          <w:b/>
          <w:bCs/>
        </w:rPr>
      </w:pPr>
      <w:commentRangeStart w:id="0"/>
      <w:r w:rsidRPr="00B46B9F">
        <w:rPr>
          <w:rFonts w:ascii="David" w:hAnsi="David" w:cs="David"/>
        </w:rPr>
        <w:t>Smart</w:t>
      </w:r>
      <w:ins w:id="1" w:author="." w:date="2025-04-25T11:06:00Z">
        <w:r w:rsidR="00D72A49">
          <w:rPr>
            <w:rFonts w:ascii="David" w:hAnsi="David" w:cs="David"/>
          </w:rPr>
          <w:t>-</w:t>
        </w:r>
      </w:ins>
      <w:del w:id="2" w:author="." w:date="2025-04-25T11:06:00Z">
        <w:r w:rsidRPr="00B46B9F" w:rsidDel="00D72A49">
          <w:rPr>
            <w:rFonts w:ascii="David" w:hAnsi="David" w:cs="David"/>
          </w:rPr>
          <w:delText xml:space="preserve"> </w:delText>
        </w:r>
      </w:del>
      <w:r w:rsidRPr="00B46B9F">
        <w:rPr>
          <w:rFonts w:ascii="David" w:hAnsi="David" w:cs="David"/>
        </w:rPr>
        <w:t xml:space="preserve">home technologies </w:t>
      </w:r>
      <w:commentRangeEnd w:id="0"/>
      <w:r w:rsidR="00D72A49">
        <w:rPr>
          <w:rStyle w:val="CommentReference"/>
        </w:rPr>
        <w:commentReference w:id="0"/>
      </w:r>
      <w:r w:rsidRPr="00B46B9F">
        <w:rPr>
          <w:rFonts w:ascii="David" w:hAnsi="David" w:cs="David"/>
        </w:rPr>
        <w:t xml:space="preserve">improve quality of life but expose users to cyber threats due to </w:t>
      </w:r>
      <w:r w:rsidR="00BC3F91">
        <w:rPr>
          <w:rFonts w:ascii="David" w:hAnsi="David" w:cs="David"/>
        </w:rPr>
        <w:t xml:space="preserve">a </w:t>
      </w:r>
      <w:r w:rsidRPr="00B46B9F">
        <w:rPr>
          <w:rFonts w:ascii="David" w:hAnsi="David" w:cs="David"/>
        </w:rPr>
        <w:t>lack of awareness and technical knowledge</w:t>
      </w:r>
      <w:r w:rsidRPr="00BC3F91">
        <w:rPr>
          <w:rFonts w:ascii="David" w:hAnsi="David" w:cs="David"/>
        </w:rPr>
        <w:t xml:space="preserve">. </w:t>
      </w:r>
      <w:commentRangeStart w:id="3"/>
      <w:proofErr w:type="spellStart"/>
      <w:r w:rsidRPr="00BC3F91">
        <w:rPr>
          <w:rFonts w:ascii="David" w:hAnsi="David" w:cs="David"/>
        </w:rPr>
        <w:t>Safety</w:t>
      </w:r>
      <w:r w:rsidR="00E93987" w:rsidRPr="00BC3F91">
        <w:rPr>
          <w:rFonts w:ascii="David" w:hAnsi="David" w:cs="David"/>
        </w:rPr>
        <w:t>Home</w:t>
      </w:r>
      <w:proofErr w:type="spellEnd"/>
      <w:r w:rsidRPr="00B46B9F">
        <w:rPr>
          <w:rFonts w:ascii="David" w:hAnsi="David" w:cs="David"/>
        </w:rPr>
        <w:t xml:space="preserve"> is a mobile application </w:t>
      </w:r>
      <w:commentRangeEnd w:id="3"/>
      <w:r w:rsidR="00BC4A03">
        <w:rPr>
          <w:rStyle w:val="CommentReference"/>
        </w:rPr>
        <w:commentReference w:id="3"/>
      </w:r>
      <w:r w:rsidRPr="00B46B9F">
        <w:rPr>
          <w:rFonts w:ascii="David" w:hAnsi="David" w:cs="David"/>
        </w:rPr>
        <w:t>that connects to the home network, scans all connected devices, identifies those belonging to the smart</w:t>
      </w:r>
      <w:ins w:id="4" w:author="." w:date="2025-04-25T11:07:00Z">
        <w:r w:rsidR="00D72A49">
          <w:rPr>
            <w:rFonts w:ascii="David" w:hAnsi="David" w:cs="David"/>
          </w:rPr>
          <w:t>-</w:t>
        </w:r>
      </w:ins>
      <w:del w:id="5" w:author="." w:date="2025-04-25T11:07:00Z">
        <w:r w:rsidRPr="00B46B9F" w:rsidDel="00D72A49">
          <w:rPr>
            <w:rFonts w:ascii="David" w:hAnsi="David" w:cs="David"/>
          </w:rPr>
          <w:delText xml:space="preserve"> </w:delText>
        </w:r>
      </w:del>
      <w:r w:rsidRPr="00B46B9F">
        <w:rPr>
          <w:rFonts w:ascii="David" w:hAnsi="David" w:cs="David"/>
        </w:rPr>
        <w:t>home environment, and detects security vulnerabilities through integration with the official</w:t>
      </w:r>
      <w:commentRangeStart w:id="6"/>
      <w:r w:rsidRPr="00B46B9F">
        <w:rPr>
          <w:rFonts w:ascii="David" w:hAnsi="David" w:cs="David"/>
        </w:rPr>
        <w:t xml:space="preserve"> CVE </w:t>
      </w:r>
      <w:commentRangeEnd w:id="6"/>
      <w:r w:rsidR="00D72A49">
        <w:rPr>
          <w:rStyle w:val="CommentReference"/>
        </w:rPr>
        <w:commentReference w:id="6"/>
      </w:r>
      <w:r w:rsidRPr="00B46B9F">
        <w:rPr>
          <w:rFonts w:ascii="David" w:hAnsi="David" w:cs="David"/>
        </w:rPr>
        <w:t xml:space="preserve">database, which is continuously updated to reflect the latest threats. The system uses Nmap and </w:t>
      </w:r>
      <w:commentRangeStart w:id="7"/>
      <w:r w:rsidRPr="00B46B9F">
        <w:rPr>
          <w:rFonts w:ascii="David" w:hAnsi="David" w:cs="David"/>
        </w:rPr>
        <w:t xml:space="preserve">ARP </w:t>
      </w:r>
      <w:commentRangeEnd w:id="7"/>
      <w:r w:rsidR="00D72A49">
        <w:rPr>
          <w:rStyle w:val="CommentReference"/>
        </w:rPr>
        <w:commentReference w:id="7"/>
      </w:r>
      <w:r w:rsidRPr="00B46B9F">
        <w:rPr>
          <w:rFonts w:ascii="David" w:hAnsi="David" w:cs="David"/>
        </w:rPr>
        <w:t>scanning to map the network, classifies each device by type and risk level, and presents alerts with actionable recommendations</w:t>
      </w:r>
      <w:commentRangeStart w:id="8"/>
      <w:del w:id="9" w:author="." w:date="2025-04-25T11:07:00Z">
        <w:r w:rsidRPr="00B46B9F" w:rsidDel="00D72A49">
          <w:rPr>
            <w:rFonts w:ascii="David" w:hAnsi="David" w:cs="David"/>
          </w:rPr>
          <w:delText xml:space="preserve"> </w:delText>
        </w:r>
      </w:del>
      <w:r w:rsidRPr="00B46B9F">
        <w:rPr>
          <w:rFonts w:ascii="David" w:hAnsi="David" w:cs="David"/>
        </w:rPr>
        <w:t>—</w:t>
      </w:r>
      <w:commentRangeEnd w:id="8"/>
      <w:r w:rsidR="00D72A49">
        <w:rPr>
          <w:rStyle w:val="CommentReference"/>
        </w:rPr>
        <w:commentReference w:id="8"/>
      </w:r>
      <w:del w:id="10" w:author="." w:date="2025-04-25T11:07:00Z">
        <w:r w:rsidRPr="00B46B9F" w:rsidDel="00D72A49">
          <w:rPr>
            <w:rFonts w:ascii="David" w:hAnsi="David" w:cs="David"/>
          </w:rPr>
          <w:delText xml:space="preserve"> </w:delText>
        </w:r>
      </w:del>
      <w:r w:rsidRPr="00B46B9F">
        <w:rPr>
          <w:rFonts w:ascii="David" w:hAnsi="David" w:cs="David"/>
        </w:rPr>
        <w:t xml:space="preserve">including changing passwords, updating firmware, or strengthening security settings. </w:t>
      </w:r>
      <w:commentRangeStart w:id="11"/>
      <w:r w:rsidRPr="00B46B9F">
        <w:rPr>
          <w:rFonts w:ascii="David" w:hAnsi="David" w:cs="David"/>
        </w:rPr>
        <w:t>The solution provides simple, accessible, and effective protection for smart</w:t>
      </w:r>
      <w:ins w:id="12" w:author="." w:date="2025-04-25T11:08:00Z">
        <w:r w:rsidR="00D72A49">
          <w:rPr>
            <w:rFonts w:ascii="David" w:hAnsi="David" w:cs="David"/>
          </w:rPr>
          <w:t>-</w:t>
        </w:r>
      </w:ins>
      <w:del w:id="13" w:author="." w:date="2025-04-25T11:08:00Z">
        <w:r w:rsidRPr="00B46B9F" w:rsidDel="00D72A49">
          <w:rPr>
            <w:rFonts w:ascii="David" w:hAnsi="David" w:cs="David"/>
          </w:rPr>
          <w:delText xml:space="preserve"> </w:delText>
        </w:r>
      </w:del>
      <w:r w:rsidRPr="00B46B9F">
        <w:rPr>
          <w:rFonts w:ascii="David" w:hAnsi="David" w:cs="David"/>
        </w:rPr>
        <w:t>home users without requiring technical skills or additional hardware.</w:t>
      </w:r>
      <w:commentRangeEnd w:id="11"/>
      <w:r w:rsidR="00BC4A03">
        <w:rPr>
          <w:rStyle w:val="CommentReference"/>
        </w:rPr>
        <w:commentReference w:id="11"/>
      </w:r>
    </w:p>
    <w:p w14:paraId="3AB4A34E" w14:textId="25A79AA4" w:rsidR="009B3785" w:rsidRPr="00B46B9F" w:rsidRDefault="009B3785" w:rsidP="0018232E">
      <w:pPr>
        <w:spacing w:line="278" w:lineRule="auto"/>
        <w:jc w:val="both"/>
        <w:rPr>
          <w:rFonts w:ascii="David" w:hAnsi="David" w:cs="David"/>
          <w:b/>
          <w:bCs/>
          <w:sz w:val="30"/>
          <w:szCs w:val="30"/>
          <w:u w:val="single"/>
          <w:rtl/>
        </w:rPr>
      </w:pPr>
      <w:r w:rsidRPr="00385A39">
        <w:rPr>
          <w:rFonts w:ascii="David" w:hAnsi="David" w:cs="David"/>
        </w:rPr>
        <w:t>Keywords</w:t>
      </w:r>
      <w:r w:rsidRPr="00B46B9F">
        <w:rPr>
          <w:rFonts w:ascii="David" w:hAnsi="David" w:cs="David"/>
        </w:rPr>
        <w:t xml:space="preserve">: </w:t>
      </w:r>
      <w:r w:rsidR="00BC3F91">
        <w:rPr>
          <w:rFonts w:ascii="David" w:hAnsi="David" w:cs="David"/>
        </w:rPr>
        <w:t>ARP</w:t>
      </w:r>
      <w:r w:rsidR="0062655F" w:rsidRPr="00B46B9F">
        <w:rPr>
          <w:rFonts w:ascii="David" w:hAnsi="David" w:cs="David"/>
        </w:rPr>
        <w:t xml:space="preserve"> scanning; </w:t>
      </w:r>
      <w:r w:rsidR="00BC3F91">
        <w:rPr>
          <w:rFonts w:ascii="David" w:hAnsi="David" w:cs="David"/>
        </w:rPr>
        <w:t>CVE</w:t>
      </w:r>
      <w:r w:rsidR="0062655F" w:rsidRPr="00B46B9F">
        <w:rPr>
          <w:rFonts w:ascii="David" w:hAnsi="David" w:cs="David"/>
        </w:rPr>
        <w:t xml:space="preserve">; firmware; </w:t>
      </w:r>
      <w:r w:rsidR="00BC3F91">
        <w:rPr>
          <w:rFonts w:ascii="David" w:hAnsi="David" w:cs="David"/>
        </w:rPr>
        <w:t>IoT</w:t>
      </w:r>
      <w:r w:rsidR="0062655F" w:rsidRPr="00B46B9F">
        <w:rPr>
          <w:rFonts w:ascii="David" w:hAnsi="David" w:cs="David"/>
        </w:rPr>
        <w:t xml:space="preserve"> devices; network scanning; security vulnerabilities; smart home</w:t>
      </w:r>
    </w:p>
    <w:p w14:paraId="3EE9C320" w14:textId="77777777" w:rsidR="009B3785" w:rsidRPr="0079116E" w:rsidRDefault="009B3785" w:rsidP="009B3785">
      <w:pPr>
        <w:bidi/>
        <w:spacing w:after="0"/>
        <w:rPr>
          <w:rFonts w:ascii="David" w:hAnsi="David" w:cs="David"/>
          <w:sz w:val="24"/>
          <w:szCs w:val="24"/>
          <w:rtl/>
        </w:rPr>
      </w:pPr>
    </w:p>
    <w:p w14:paraId="4EE412FA" w14:textId="77777777" w:rsidR="00E14ADE" w:rsidRDefault="00E14ADE"/>
    <w:sectPr w:rsidR="00E14ADE" w:rsidSect="009B3785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5T11:08:00Z" w:initials=".">
    <w:p w14:paraId="75201906" w14:textId="44F01E8E" w:rsidR="00D72A49" w:rsidRDefault="00D72A49">
      <w:pPr>
        <w:pStyle w:val="CommentText"/>
      </w:pPr>
      <w:r>
        <w:rPr>
          <w:rStyle w:val="CommentReference"/>
        </w:rPr>
        <w:annotationRef/>
      </w:r>
      <w:r>
        <w:t>Hyphen needed for disambiguation in this term.</w:t>
      </w:r>
    </w:p>
  </w:comment>
  <w:comment w:id="3" w:author="." w:date="2025-04-25T11:09:00Z" w:initials=".">
    <w:p w14:paraId="14C81EAF" w14:textId="6DF970EE" w:rsidR="00BC4A03" w:rsidRDefault="00BC4A03">
      <w:pPr>
        <w:pStyle w:val="CommentText"/>
      </w:pPr>
      <w:r>
        <w:rPr>
          <w:rStyle w:val="CommentReference"/>
        </w:rPr>
        <w:annotationRef/>
      </w:r>
      <w:r>
        <w:t>Is it the only one in existence? If not, how is it different/better?</w:t>
      </w:r>
    </w:p>
  </w:comment>
  <w:comment w:id="6" w:author="." w:date="2025-04-25T11:07:00Z" w:initials=".">
    <w:p w14:paraId="0073D4BF" w14:textId="32E6E1B1" w:rsidR="00D72A49" w:rsidRDefault="00D72A49">
      <w:pPr>
        <w:pStyle w:val="CommentText"/>
      </w:pPr>
      <w:r>
        <w:rPr>
          <w:rStyle w:val="CommentReference"/>
        </w:rPr>
        <w:annotationRef/>
      </w:r>
      <w:r>
        <w:t>Spell out abbreviations</w:t>
      </w:r>
    </w:p>
  </w:comment>
  <w:comment w:id="7" w:author="." w:date="2025-04-25T11:07:00Z" w:initials=".">
    <w:p w14:paraId="6EA0E447" w14:textId="10EA5988" w:rsidR="00D72A49" w:rsidRDefault="00D72A49">
      <w:pPr>
        <w:pStyle w:val="CommentText"/>
      </w:pPr>
      <w:r>
        <w:rPr>
          <w:rStyle w:val="CommentReference"/>
        </w:rPr>
        <w:annotationRef/>
      </w:r>
      <w:r>
        <w:t>Spell out abbreviations</w:t>
      </w:r>
    </w:p>
  </w:comment>
  <w:comment w:id="8" w:author="." w:date="2025-04-25T11:09:00Z" w:initials=".">
    <w:p w14:paraId="32F368BC" w14:textId="0B113EBD" w:rsidR="00D72A49" w:rsidRDefault="00D72A49">
      <w:pPr>
        <w:pStyle w:val="CommentText"/>
      </w:pPr>
      <w:r>
        <w:rPr>
          <w:rStyle w:val="CommentReference"/>
        </w:rPr>
        <w:annotationRef/>
      </w:r>
      <w:r>
        <w:t>EM dashes do not have spaces. You can alternately use an EN dash with spaces around it.</w:t>
      </w:r>
    </w:p>
  </w:comment>
  <w:comment w:id="11" w:author="." w:date="2025-04-25T11:10:00Z" w:initials=".">
    <w:p w14:paraId="0F3C9161" w14:textId="48DEDE3B" w:rsidR="00BC4A03" w:rsidRDefault="00BC4A03">
      <w:pPr>
        <w:pStyle w:val="CommentText"/>
      </w:pPr>
      <w:r>
        <w:rPr>
          <w:rStyle w:val="CommentReference"/>
        </w:rPr>
        <w:annotationRef/>
      </w:r>
      <w:r>
        <w:t>Has it been evaluated?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5201906" w15:done="0"/>
  <w15:commentEx w15:paraId="14C81EAF" w15:done="0"/>
  <w15:commentEx w15:paraId="0073D4BF" w15:done="0"/>
  <w15:commentEx w15:paraId="6EA0E447" w15:done="0"/>
  <w15:commentEx w15:paraId="32F368BC" w15:done="0"/>
  <w15:commentEx w15:paraId="0F3C916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D8055AD" w16cex:dateUtc="2025-04-25T10:08:00Z"/>
  <w16cex:commentExtensible w16cex:durableId="7CA1B707" w16cex:dateUtc="2025-04-25T10:09:00Z"/>
  <w16cex:commentExtensible w16cex:durableId="5792C070" w16cex:dateUtc="2025-04-25T10:07:00Z"/>
  <w16cex:commentExtensible w16cex:durableId="15926C0E" w16cex:dateUtc="2025-04-25T10:07:00Z"/>
  <w16cex:commentExtensible w16cex:durableId="30D07CA3" w16cex:dateUtc="2025-04-25T10:09:00Z"/>
  <w16cex:commentExtensible w16cex:durableId="03C796E2" w16cex:dateUtc="2025-04-25T10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201906" w16cid:durableId="2D8055AD"/>
  <w16cid:commentId w16cid:paraId="14C81EAF" w16cid:durableId="7CA1B707"/>
  <w16cid:commentId w16cid:paraId="0073D4BF" w16cid:durableId="5792C070"/>
  <w16cid:commentId w16cid:paraId="6EA0E447" w16cid:durableId="15926C0E"/>
  <w16cid:commentId w16cid:paraId="32F368BC" w16cid:durableId="30D07CA3"/>
  <w16cid:commentId w16cid:paraId="0F3C9161" w16cid:durableId="03C796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9F25C" w14:textId="77777777" w:rsidR="00FE73AF" w:rsidRDefault="00FE73AF" w:rsidP="008175A6">
      <w:pPr>
        <w:spacing w:after="0" w:line="240" w:lineRule="auto"/>
      </w:pPr>
      <w:r>
        <w:separator/>
      </w:r>
    </w:p>
  </w:endnote>
  <w:endnote w:type="continuationSeparator" w:id="0">
    <w:p w14:paraId="4BEBA3F5" w14:textId="77777777" w:rsidR="00FE73AF" w:rsidRDefault="00FE73AF" w:rsidP="00817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F843C" w14:textId="77777777" w:rsidR="00FE73AF" w:rsidRDefault="00FE73AF" w:rsidP="008175A6">
      <w:pPr>
        <w:spacing w:after="0" w:line="240" w:lineRule="auto"/>
      </w:pPr>
      <w:r>
        <w:separator/>
      </w:r>
    </w:p>
  </w:footnote>
  <w:footnote w:type="continuationSeparator" w:id="0">
    <w:p w14:paraId="70E6669B" w14:textId="77777777" w:rsidR="00FE73AF" w:rsidRDefault="00FE73AF" w:rsidP="00817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B6877" w14:textId="12985610" w:rsidR="008175A6" w:rsidRDefault="008175A6">
    <w:pPr>
      <w:pStyle w:val="Header"/>
    </w:pPr>
    <w:r>
      <w:rPr>
        <w:rtl/>
      </w:rPr>
      <w:ptab w:relativeTo="margin" w:alignment="center" w:leader="none"/>
    </w:r>
    <w:r>
      <w:rPr>
        <w:rtl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81E97"/>
    <w:multiLevelType w:val="hybridMultilevel"/>
    <w:tmpl w:val="5BB6C37C"/>
    <w:lvl w:ilvl="0" w:tplc="59DE1AB0">
      <w:numFmt w:val="bullet"/>
      <w:lvlText w:val=""/>
      <w:lvlJc w:val="left"/>
      <w:pPr>
        <w:ind w:left="720" w:hanging="360"/>
      </w:pPr>
      <w:rPr>
        <w:rFonts w:ascii="Symbol" w:eastAsiaTheme="minorHAnsi" w:hAnsi="Symbol" w:cs="David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51599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785"/>
    <w:rsid w:val="000F4C13"/>
    <w:rsid w:val="000F5D49"/>
    <w:rsid w:val="00122D19"/>
    <w:rsid w:val="00155010"/>
    <w:rsid w:val="0018232E"/>
    <w:rsid w:val="002311C9"/>
    <w:rsid w:val="00242871"/>
    <w:rsid w:val="002C01B4"/>
    <w:rsid w:val="00310BE8"/>
    <w:rsid w:val="00381E46"/>
    <w:rsid w:val="00385A39"/>
    <w:rsid w:val="003E22A4"/>
    <w:rsid w:val="003F3B6C"/>
    <w:rsid w:val="004007E3"/>
    <w:rsid w:val="004877B6"/>
    <w:rsid w:val="004E2258"/>
    <w:rsid w:val="0057106B"/>
    <w:rsid w:val="005C6BD0"/>
    <w:rsid w:val="0062655F"/>
    <w:rsid w:val="00651D2B"/>
    <w:rsid w:val="006925CC"/>
    <w:rsid w:val="006A0C58"/>
    <w:rsid w:val="00701864"/>
    <w:rsid w:val="00724F0D"/>
    <w:rsid w:val="00765CBA"/>
    <w:rsid w:val="007855E2"/>
    <w:rsid w:val="008040C8"/>
    <w:rsid w:val="008175A6"/>
    <w:rsid w:val="009818F9"/>
    <w:rsid w:val="009B3785"/>
    <w:rsid w:val="009C14C0"/>
    <w:rsid w:val="009C6362"/>
    <w:rsid w:val="00A04DC2"/>
    <w:rsid w:val="00A32AC2"/>
    <w:rsid w:val="00B46B9F"/>
    <w:rsid w:val="00B746AC"/>
    <w:rsid w:val="00BC3F91"/>
    <w:rsid w:val="00BC4A03"/>
    <w:rsid w:val="00C03F12"/>
    <w:rsid w:val="00C375F2"/>
    <w:rsid w:val="00C81BF3"/>
    <w:rsid w:val="00CC65B7"/>
    <w:rsid w:val="00CF6B6F"/>
    <w:rsid w:val="00D43C51"/>
    <w:rsid w:val="00D72A49"/>
    <w:rsid w:val="00DC7C7D"/>
    <w:rsid w:val="00E14ADE"/>
    <w:rsid w:val="00E93987"/>
    <w:rsid w:val="00EE5A07"/>
    <w:rsid w:val="00F67B20"/>
    <w:rsid w:val="00F70C29"/>
    <w:rsid w:val="00FD64C4"/>
    <w:rsid w:val="00FE160F"/>
    <w:rsid w:val="00FE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DB569B"/>
  <w15:chartTrackingRefBased/>
  <w15:docId w15:val="{09CBADA8-3D4A-4391-9356-A2093334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  <w14:ligatures w14:val="standardContextual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785"/>
    <w:pPr>
      <w:bidi w:val="0"/>
    </w:pPr>
    <w:rPr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37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37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37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37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37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37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37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37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37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37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37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37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378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378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37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37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37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37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37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37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37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37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37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37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37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378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37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378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378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175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5A6"/>
    <w:rPr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175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5A6"/>
    <w:rPr>
      <w14:ligatures w14:val="none"/>
    </w:rPr>
  </w:style>
  <w:style w:type="paragraph" w:styleId="Revision">
    <w:name w:val="Revision"/>
    <w:hidden/>
    <w:uiPriority w:val="99"/>
    <w:semiHidden/>
    <w:rsid w:val="00D72A49"/>
    <w:pPr>
      <w:bidi w:val="0"/>
      <w:spacing w:after="0" w:line="240" w:lineRule="auto"/>
    </w:pPr>
    <w:rPr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72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A49"/>
    <w:rPr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A49"/>
    <w:rPr>
      <w:b/>
      <w:bCs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0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6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4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28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88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1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547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9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80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3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05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82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54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76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08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31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85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985</Characters>
  <Application>Microsoft Office Word</Application>
  <DocSecurity>0</DocSecurity>
  <Lines>19</Lines>
  <Paragraphs>9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 Nikitenko</dc:creator>
  <cp:keywords/>
  <dc:description/>
  <cp:lastModifiedBy>.</cp:lastModifiedBy>
  <cp:revision>4</cp:revision>
  <dcterms:created xsi:type="dcterms:W3CDTF">2025-04-25T10:06:00Z</dcterms:created>
  <dcterms:modified xsi:type="dcterms:W3CDTF">2025-04-25T10:10:00Z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8482939d2b1d53983071828804d4f2872703593d5f883804d3257b65c5c08709</vt:lpwstr>
  </property>
</Properties>
</file>