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C9A" w14:textId="77777777" w:rsidR="007B3C1B" w:rsidRDefault="00574E33">
      <w:pPr>
        <w:jc w:val="center"/>
        <w:rPr>
          <w:rFonts w:eastAsia="Times New Roman"/>
          <w:b/>
          <w:bCs/>
          <w:sz w:val="36"/>
          <w:szCs w:val="36"/>
        </w:rPr>
      </w:pPr>
      <w:r>
        <w:rPr>
          <w:rFonts w:eastAsia="Times New Roman"/>
          <w:b/>
          <w:bCs/>
          <w:sz w:val="36"/>
          <w:szCs w:val="36"/>
        </w:rPr>
        <w:t>Research vulnerabilities in android's audio infrastructure focusing on unauthorized eavesdropping</w:t>
      </w:r>
    </w:p>
    <w:p w14:paraId="3786DD44" w14:textId="77777777" w:rsidR="007B3C1B" w:rsidRDefault="00574E33">
      <w:pPr>
        <w:pStyle w:val="department-code"/>
      </w:pPr>
      <w:r>
        <w:t>SE-B-13</w:t>
      </w:r>
    </w:p>
    <w:p w14:paraId="4BE35411" w14:textId="77777777" w:rsidR="007B3C1B" w:rsidRDefault="00574E33">
      <w:pPr>
        <w:pStyle w:val="student-line"/>
      </w:pPr>
      <w:r>
        <w:t xml:space="preserve">Mor Bar; morba1@ac.sce.ac.il </w:t>
      </w:r>
    </w:p>
    <w:p w14:paraId="6B1CEC43" w14:textId="77777777" w:rsidR="007B3C1B" w:rsidRDefault="00574E33">
      <w:pPr>
        <w:pStyle w:val="mentor"/>
        <w:jc w:val="center"/>
        <w:divId w:val="308284999"/>
      </w:pPr>
      <w:r>
        <w:t>Advisors: Dr. Marina Litvak</w:t>
      </w:r>
      <w:r>
        <w:rPr>
          <w:vertAlign w:val="superscript"/>
        </w:rPr>
        <w:t>1</w:t>
      </w:r>
      <w:r>
        <w:t xml:space="preserve">, Mr. </w:t>
      </w:r>
      <w:proofErr w:type="spellStart"/>
      <w:r>
        <w:t>Mordi</w:t>
      </w:r>
      <w:proofErr w:type="spellEnd"/>
      <w:r>
        <w:t xml:space="preserve"> Hagis</w:t>
      </w:r>
      <w:r>
        <w:rPr>
          <w:vertAlign w:val="superscript"/>
        </w:rPr>
        <w:t>2</w:t>
      </w:r>
    </w:p>
    <w:p w14:paraId="4FA0A93F" w14:textId="77777777" w:rsidR="007B3C1B" w:rsidRDefault="00574E33">
      <w:pPr>
        <w:pStyle w:val="institution"/>
        <w:jc w:val="center"/>
        <w:divId w:val="308284999"/>
      </w:pPr>
      <w:r>
        <w:rPr>
          <w:vertAlign w:val="superscript"/>
        </w:rPr>
        <w:t>1</w:t>
      </w:r>
      <w:r>
        <w:rPr>
          <w:rStyle w:val="institution-name"/>
        </w:rPr>
        <w:t xml:space="preserve">SCE - Shamoon College of Engineering, </w:t>
      </w:r>
      <w:proofErr w:type="spellStart"/>
      <w:r>
        <w:rPr>
          <w:rStyle w:val="institution-name"/>
        </w:rPr>
        <w:t>Be'er</w:t>
      </w:r>
      <w:proofErr w:type="spellEnd"/>
      <w:r>
        <w:rPr>
          <w:rStyle w:val="institution-name"/>
        </w:rPr>
        <w:t>-Sheva</w:t>
      </w:r>
    </w:p>
    <w:p w14:paraId="6189A6BC" w14:textId="77777777" w:rsidR="007B3C1B" w:rsidRDefault="00574E33">
      <w:pPr>
        <w:pStyle w:val="institution"/>
        <w:jc w:val="center"/>
        <w:divId w:val="308284999"/>
      </w:pPr>
      <w:r>
        <w:rPr>
          <w:vertAlign w:val="superscript"/>
        </w:rPr>
        <w:t>2</w:t>
      </w:r>
      <w:r>
        <w:rPr>
          <w:rStyle w:val="institution-name"/>
        </w:rPr>
        <w:t>HIT - Holon Institute of Technology, Holon</w:t>
      </w:r>
    </w:p>
    <w:p w14:paraId="78CE53C2" w14:textId="39E122C9" w:rsidR="007B3C1B" w:rsidRDefault="00574E33">
      <w:pPr>
        <w:divId w:val="1487546503"/>
        <w:rPr>
          <w:rFonts w:eastAsia="Times New Roman"/>
        </w:rPr>
      </w:pPr>
      <w:commentRangeStart w:id="0"/>
      <w:r>
        <w:rPr>
          <w:rFonts w:eastAsia="Times New Roman"/>
        </w:rPr>
        <w:t xml:space="preserve">This </w:t>
      </w:r>
      <w:commentRangeEnd w:id="0"/>
      <w:r w:rsidR="00F745D3">
        <w:rPr>
          <w:rStyle w:val="CommentReference"/>
        </w:rPr>
        <w:commentReference w:id="0"/>
      </w:r>
      <w:r>
        <w:rPr>
          <w:rFonts w:eastAsia="Times New Roman"/>
        </w:rPr>
        <w:t>research investigates vulnerabilities in Android</w:t>
      </w:r>
      <w:ins w:id="1" w:author="." w:date="2025-04-25T11:11:00Z">
        <w:r w:rsidR="00F745D3">
          <w:rPr>
            <w:rFonts w:eastAsia="Times New Roman"/>
          </w:rPr>
          <w:t>’</w:t>
        </w:r>
      </w:ins>
      <w:del w:id="2" w:author="." w:date="2025-04-25T11:11:00Z">
        <w:r w:rsidDel="00F745D3">
          <w:rPr>
            <w:rFonts w:eastAsia="Times New Roman"/>
          </w:rPr>
          <w:delText>'</w:delText>
        </w:r>
      </w:del>
      <w:r>
        <w:rPr>
          <w:rFonts w:eastAsia="Times New Roman"/>
        </w:rPr>
        <w:t>s audio infrastructure, focusing on unauthorized eavesdropping as a critical threat. The study examines Android</w:t>
      </w:r>
      <w:ins w:id="3" w:author="." w:date="2025-04-25T11:11:00Z">
        <w:r w:rsidR="00F745D3">
          <w:rPr>
            <w:rFonts w:eastAsia="Times New Roman"/>
          </w:rPr>
          <w:t>’</w:t>
        </w:r>
      </w:ins>
      <w:del w:id="4" w:author="." w:date="2025-04-25T11:11:00Z">
        <w:r w:rsidDel="00F745D3">
          <w:rPr>
            <w:rFonts w:eastAsia="Times New Roman"/>
          </w:rPr>
          <w:delText>'</w:delText>
        </w:r>
      </w:del>
      <w:r>
        <w:rPr>
          <w:rFonts w:eastAsia="Times New Roman"/>
        </w:rPr>
        <w:t>s complex audio architecture comprising eight layers from application to kernel level, identifying potential weaknesses that could allow malicious actors to bypass Google</w:t>
      </w:r>
      <w:ins w:id="5" w:author="." w:date="2025-04-25T11:11:00Z">
        <w:r w:rsidR="00F745D3">
          <w:rPr>
            <w:rFonts w:eastAsia="Times New Roman"/>
          </w:rPr>
          <w:t>’</w:t>
        </w:r>
      </w:ins>
      <w:del w:id="6" w:author="." w:date="2025-04-25T11:11:00Z">
        <w:r w:rsidDel="00F745D3">
          <w:rPr>
            <w:rFonts w:eastAsia="Times New Roman"/>
          </w:rPr>
          <w:delText>'</w:delText>
        </w:r>
      </w:del>
      <w:r>
        <w:rPr>
          <w:rFonts w:eastAsia="Times New Roman"/>
        </w:rPr>
        <w:t>s security enhancements introduced in Android 9 (Pie). Through systematic analysis and empirical testing, the research demonstrates how zero-day vulnerabilities can facilitate covert eavesdropping through unauthorized applications. The methodology encompasses architectural mapping, vulnerability assessment, exploitation research, and validation across multiple Android versions. The project identifies specific security gaps in audio permission models and background processing restrictions, contributing to the understanding of mobile eavesdropping vulnerabilities and providing a foundation for developing more robust safeguards against emerging threats.</w:t>
      </w:r>
    </w:p>
    <w:p w14:paraId="1E703509" w14:textId="77777777" w:rsidR="007B3C1B" w:rsidRDefault="00574E33">
      <w:pPr>
        <w:pStyle w:val="keywords-header"/>
      </w:pPr>
      <w:r>
        <w:t>Keywords: android security, audio infrastructure, background recording, eavesdropping, mobile privacy, surveillance, zero-day vulnerabilities.</w:t>
      </w:r>
    </w:p>
    <w:sectPr w:rsidR="007B3C1B">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1:11:00Z" w:initials=".">
    <w:p w14:paraId="02AAD70F" w14:textId="480E854D" w:rsidR="00F745D3" w:rsidRDefault="00F745D3">
      <w:pPr>
        <w:pStyle w:val="CommentText"/>
      </w:pPr>
      <w:r>
        <w:rPr>
          <w:rStyle w:val="CommentReference"/>
        </w:rPr>
        <w:annotationRef/>
      </w:r>
      <w:r>
        <w:t>Clear abstract. Good job.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AAD7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4002CC2" w16cex:dateUtc="2025-04-25T1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AAD70F" w16cid:durableId="34002CC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E33"/>
    <w:rsid w:val="00450E6C"/>
    <w:rsid w:val="00574E33"/>
    <w:rsid w:val="007511CB"/>
    <w:rsid w:val="007B3C1B"/>
    <w:rsid w:val="00F74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DC669"/>
  <w15:chartTrackingRefBased/>
  <w15:docId w15:val="{FE504EE8-4337-4927-A83F-DC9E6E03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F745D3"/>
    <w:rPr>
      <w:rFonts w:eastAsiaTheme="minorEastAsia"/>
      <w:sz w:val="24"/>
      <w:szCs w:val="24"/>
    </w:rPr>
  </w:style>
  <w:style w:type="character" w:styleId="CommentReference">
    <w:name w:val="annotation reference"/>
    <w:basedOn w:val="DefaultParagraphFont"/>
    <w:uiPriority w:val="99"/>
    <w:semiHidden/>
    <w:unhideWhenUsed/>
    <w:rsid w:val="00F745D3"/>
    <w:rPr>
      <w:sz w:val="16"/>
      <w:szCs w:val="16"/>
    </w:rPr>
  </w:style>
  <w:style w:type="paragraph" w:styleId="CommentText">
    <w:name w:val="annotation text"/>
    <w:basedOn w:val="Normal"/>
    <w:link w:val="CommentTextChar"/>
    <w:uiPriority w:val="99"/>
    <w:semiHidden/>
    <w:unhideWhenUsed/>
    <w:rsid w:val="00F745D3"/>
    <w:rPr>
      <w:sz w:val="20"/>
      <w:szCs w:val="20"/>
    </w:rPr>
  </w:style>
  <w:style w:type="character" w:customStyle="1" w:styleId="CommentTextChar">
    <w:name w:val="Comment Text Char"/>
    <w:basedOn w:val="DefaultParagraphFont"/>
    <w:link w:val="CommentText"/>
    <w:uiPriority w:val="99"/>
    <w:semiHidden/>
    <w:rsid w:val="00F745D3"/>
    <w:rPr>
      <w:rFonts w:eastAsiaTheme="minorEastAsia"/>
    </w:rPr>
  </w:style>
  <w:style w:type="paragraph" w:styleId="CommentSubject">
    <w:name w:val="annotation subject"/>
    <w:basedOn w:val="CommentText"/>
    <w:next w:val="CommentText"/>
    <w:link w:val="CommentSubjectChar"/>
    <w:uiPriority w:val="99"/>
    <w:semiHidden/>
    <w:unhideWhenUsed/>
    <w:rsid w:val="00F745D3"/>
    <w:rPr>
      <w:b/>
      <w:bCs/>
    </w:rPr>
  </w:style>
  <w:style w:type="character" w:customStyle="1" w:styleId="CommentSubjectChar">
    <w:name w:val="Comment Subject Char"/>
    <w:basedOn w:val="CommentTextChar"/>
    <w:link w:val="CommentSubject"/>
    <w:uiPriority w:val="99"/>
    <w:semiHidden/>
    <w:rsid w:val="00F745D3"/>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284999">
      <w:marLeft w:val="0"/>
      <w:marRight w:val="0"/>
      <w:marTop w:val="300"/>
      <w:marBottom w:val="300"/>
      <w:divBdr>
        <w:top w:val="none" w:sz="0" w:space="0" w:color="auto"/>
        <w:left w:val="none" w:sz="0" w:space="0" w:color="auto"/>
        <w:bottom w:val="none" w:sz="0" w:space="0" w:color="auto"/>
        <w:right w:val="none" w:sz="0" w:space="0" w:color="auto"/>
      </w:divBdr>
    </w:div>
    <w:div w:id="1487546503">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1256</Characters>
  <Application>Microsoft Office Word</Application>
  <DocSecurity>0</DocSecurity>
  <Lines>23</Lines>
  <Paragraphs>9</Paragraphs>
  <ScaleCrop>false</ScaleCrop>
  <HeadingPairs>
    <vt:vector size="2" baseType="variant">
      <vt:variant>
        <vt:lpstr>שם</vt:lpstr>
      </vt:variant>
      <vt:variant>
        <vt:i4>1</vt:i4>
      </vt:variant>
    </vt:vector>
  </HeadingPairs>
  <TitlesOfParts>
    <vt:vector size="1" baseType="lpstr">
      <vt:lpstr>Research vulnerabilities in android's audio infrastructure focusing on unauthorized eavesdropping</vt:lpstr>
    </vt:vector>
  </TitlesOfParts>
  <Company>SCE</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vulnerabilities in android's audio infrastructure focusing on unauthorized eavesdropping</dc:title>
  <dc:subject/>
  <dc:creator>Regina Vaisman</dc:creator>
  <cp:keywords/>
  <dc:description/>
  <cp:lastModifiedBy>.</cp:lastModifiedBy>
  <cp:revision>3</cp:revision>
  <dcterms:created xsi:type="dcterms:W3CDTF">2025-04-25T10:10:00Z</dcterms:created>
  <dcterms:modified xsi:type="dcterms:W3CDTF">2025-04-25T10:12:00Z</dcterms:modified>
</cp:coreProperties>
</file>