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26CBE" w14:textId="68EBA0C5" w:rsidR="00837EA6" w:rsidRDefault="00864162" w:rsidP="0052447D">
      <w:pPr>
        <w:bidi w:val="0"/>
        <w:jc w:val="center"/>
        <w:rPr>
          <w:rFonts w:ascii="David" w:hAnsi="David" w:cs="David"/>
          <w:b/>
          <w:bCs/>
        </w:rPr>
      </w:pPr>
      <w:r w:rsidRPr="00280560">
        <w:rPr>
          <w:rFonts w:ascii="David" w:hAnsi="David" w:cs="David"/>
          <w:b/>
          <w:bCs/>
        </w:rPr>
        <w:t>Platform for creating and playing custom digital card games</w:t>
      </w:r>
    </w:p>
    <w:p w14:paraId="408DD396" w14:textId="0AC03F08" w:rsidR="00ED7E93" w:rsidRPr="00ED7E93" w:rsidRDefault="00ED7E93" w:rsidP="00ED7E93">
      <w:pPr>
        <w:bidi w:val="0"/>
        <w:jc w:val="center"/>
        <w:rPr>
          <w:rFonts w:ascii="David" w:hAnsi="David" w:cs="David"/>
        </w:rPr>
      </w:pPr>
      <w:r>
        <w:rPr>
          <w:rFonts w:ascii="David" w:hAnsi="David" w:cs="David"/>
        </w:rPr>
        <w:t>SE-</w:t>
      </w:r>
      <w:r w:rsidR="00642F24">
        <w:rPr>
          <w:rFonts w:ascii="David" w:hAnsi="David" w:cs="David"/>
        </w:rPr>
        <w:t>B-2</w:t>
      </w:r>
    </w:p>
    <w:p w14:paraId="7C760B06" w14:textId="327F7173" w:rsidR="00864162" w:rsidRPr="00280560" w:rsidRDefault="00864162" w:rsidP="0052447D">
      <w:pPr>
        <w:bidi w:val="0"/>
        <w:jc w:val="center"/>
        <w:rPr>
          <w:rFonts w:ascii="David" w:hAnsi="David" w:cs="David"/>
          <w:rtl/>
        </w:rPr>
      </w:pPr>
      <w:r w:rsidRPr="00280560">
        <w:rPr>
          <w:rFonts w:ascii="David" w:hAnsi="David" w:cs="David"/>
        </w:rPr>
        <w:t>Noam Kara</w:t>
      </w:r>
      <w:r w:rsidR="00761E6D" w:rsidRPr="00280560">
        <w:rPr>
          <w:rFonts w:ascii="David" w:hAnsi="David" w:cs="David"/>
        </w:rPr>
        <w:t>s</w:t>
      </w:r>
      <w:r w:rsidRPr="00280560">
        <w:rPr>
          <w:rFonts w:ascii="David" w:hAnsi="David" w:cs="David"/>
        </w:rPr>
        <w:t>so;</w:t>
      </w:r>
      <w:r w:rsidR="00761E6D" w:rsidRPr="00280560">
        <w:rPr>
          <w:rFonts w:ascii="David" w:hAnsi="David" w:cs="David"/>
        </w:rPr>
        <w:t xml:space="preserve"> noamka2@ac.sce.ac.il</w:t>
      </w:r>
    </w:p>
    <w:p w14:paraId="1B2091EC" w14:textId="3A11D777" w:rsidR="00864162" w:rsidRDefault="00864162" w:rsidP="0052447D">
      <w:pPr>
        <w:bidi w:val="0"/>
        <w:jc w:val="center"/>
        <w:rPr>
          <w:rFonts w:ascii="David" w:hAnsi="David" w:cs="David"/>
        </w:rPr>
      </w:pPr>
      <w:r w:rsidRPr="00280560">
        <w:rPr>
          <w:rFonts w:ascii="David" w:hAnsi="David" w:cs="David"/>
        </w:rPr>
        <w:t xml:space="preserve">Shoham Huri; </w:t>
      </w:r>
      <w:r w:rsidR="00D154BE" w:rsidRPr="00EA3A46">
        <w:rPr>
          <w:rFonts w:ascii="David" w:hAnsi="David" w:cs="David"/>
        </w:rPr>
        <w:t>shohahu@ac.sce.ac.il</w:t>
      </w:r>
    </w:p>
    <w:p w14:paraId="2A0461F5" w14:textId="77777777" w:rsidR="00D154BE" w:rsidRPr="00280560" w:rsidRDefault="00D154BE" w:rsidP="00D154BE">
      <w:pPr>
        <w:bidi w:val="0"/>
        <w:jc w:val="center"/>
        <w:rPr>
          <w:rFonts w:ascii="David" w:hAnsi="David" w:cs="David"/>
          <w:rtl/>
        </w:rPr>
      </w:pPr>
    </w:p>
    <w:p w14:paraId="6327AC64" w14:textId="77777777" w:rsidR="00864162" w:rsidRPr="00280560" w:rsidRDefault="00864162" w:rsidP="0052447D">
      <w:pPr>
        <w:bidi w:val="0"/>
        <w:jc w:val="center"/>
        <w:rPr>
          <w:rFonts w:ascii="David" w:hAnsi="David" w:cs="David"/>
        </w:rPr>
      </w:pPr>
      <w:r w:rsidRPr="00280560">
        <w:rPr>
          <w:rFonts w:ascii="David" w:hAnsi="David" w:cs="David"/>
        </w:rPr>
        <w:t>Advisor: Dr. Alona Kutsyy</w:t>
      </w:r>
    </w:p>
    <w:p w14:paraId="5F619535" w14:textId="3A8D3668" w:rsidR="00864162" w:rsidRPr="00280560" w:rsidRDefault="00864162" w:rsidP="0052447D">
      <w:pPr>
        <w:bidi w:val="0"/>
        <w:jc w:val="center"/>
        <w:rPr>
          <w:rFonts w:ascii="David" w:hAnsi="David" w:cs="David"/>
        </w:rPr>
      </w:pPr>
      <w:r w:rsidRPr="00280560">
        <w:rPr>
          <w:rFonts w:ascii="David" w:hAnsi="David" w:cs="David"/>
        </w:rPr>
        <w:t xml:space="preserve"> SCE – Sami Shamoon College of Engineering, </w:t>
      </w:r>
      <w:proofErr w:type="spellStart"/>
      <w:r w:rsidRPr="00280560">
        <w:rPr>
          <w:rFonts w:ascii="David" w:hAnsi="David" w:cs="David"/>
        </w:rPr>
        <w:t>Be’er</w:t>
      </w:r>
      <w:proofErr w:type="spellEnd"/>
      <w:r w:rsidRPr="00280560">
        <w:rPr>
          <w:rFonts w:ascii="David" w:hAnsi="David" w:cs="David"/>
        </w:rPr>
        <w:t>-Sheva</w:t>
      </w:r>
    </w:p>
    <w:p w14:paraId="0BDBF04C" w14:textId="77777777" w:rsidR="00FD4BAF" w:rsidRPr="00280560" w:rsidRDefault="00FD4BAF" w:rsidP="00FD4BAF">
      <w:pPr>
        <w:bidi w:val="0"/>
        <w:rPr>
          <w:rFonts w:ascii="David" w:hAnsi="David" w:cs="David"/>
          <w:rtl/>
        </w:rPr>
      </w:pPr>
    </w:p>
    <w:p w14:paraId="5265C1C2" w14:textId="1AD0A770" w:rsidR="00FD4BAF" w:rsidRPr="00280560" w:rsidRDefault="00FD4BAF" w:rsidP="00FD4BAF">
      <w:pPr>
        <w:bidi w:val="0"/>
        <w:rPr>
          <w:rFonts w:ascii="David" w:hAnsi="David" w:cs="David"/>
        </w:rPr>
      </w:pPr>
      <w:commentRangeStart w:id="0"/>
      <w:r w:rsidRPr="00280560">
        <w:rPr>
          <w:rFonts w:ascii="David" w:hAnsi="David" w:cs="David"/>
        </w:rPr>
        <w:t xml:space="preserve">Digital </w:t>
      </w:r>
      <w:commentRangeEnd w:id="0"/>
      <w:r w:rsidR="00B620B0">
        <w:rPr>
          <w:rStyle w:val="CommentReference"/>
        </w:rPr>
        <w:commentReference w:id="0"/>
      </w:r>
      <w:r w:rsidRPr="00280560">
        <w:rPr>
          <w:rFonts w:ascii="David" w:hAnsi="David" w:cs="David"/>
        </w:rPr>
        <w:t xml:space="preserve">card games are increasingly popular, yet there is a lack of platforms enabling non-technical users to create and share custom games easily. This project aims to develop a user-friendly platform for creating, customizing, and playing digital card games without requiring programming skills. The platform </w:t>
      </w:r>
      <w:r w:rsidR="00604613">
        <w:rPr>
          <w:rFonts w:ascii="David" w:hAnsi="David" w:cs="David"/>
        </w:rPr>
        <w:t>is</w:t>
      </w:r>
      <w:r w:rsidRPr="00280560">
        <w:rPr>
          <w:rFonts w:ascii="David" w:hAnsi="David" w:cs="David"/>
        </w:rPr>
        <w:t xml:space="preserve"> developed using Unity and C#, with </w:t>
      </w:r>
      <w:proofErr w:type="spellStart"/>
      <w:r w:rsidRPr="00280560">
        <w:rPr>
          <w:rFonts w:ascii="David" w:hAnsi="David" w:cs="David"/>
        </w:rPr>
        <w:t>Supabase</w:t>
      </w:r>
      <w:proofErr w:type="spellEnd"/>
      <w:r w:rsidRPr="00280560">
        <w:rPr>
          <w:rFonts w:ascii="David" w:hAnsi="David" w:cs="David"/>
        </w:rPr>
        <w:t xml:space="preserve"> </w:t>
      </w:r>
      <w:del w:id="1" w:author="." w:date="2025-04-25T10:39:00Z">
        <w:r w:rsidRPr="00280560" w:rsidDel="00B620B0">
          <w:rPr>
            <w:rFonts w:ascii="David" w:hAnsi="David" w:cs="David"/>
          </w:rPr>
          <w:delText xml:space="preserve">as </w:delText>
        </w:r>
      </w:del>
      <w:ins w:id="2" w:author="." w:date="2025-04-25T10:39:00Z">
        <w:r w:rsidR="00B620B0">
          <w:rPr>
            <w:rFonts w:ascii="David" w:hAnsi="David" w:cs="David"/>
          </w:rPr>
          <w:t>for</w:t>
        </w:r>
        <w:r w:rsidR="00B620B0" w:rsidRPr="00280560">
          <w:rPr>
            <w:rFonts w:ascii="David" w:hAnsi="David" w:cs="David"/>
          </w:rPr>
          <w:t xml:space="preserve"> </w:t>
        </w:r>
      </w:ins>
      <w:r w:rsidRPr="00280560">
        <w:rPr>
          <w:rFonts w:ascii="David" w:hAnsi="David" w:cs="David"/>
        </w:rPr>
        <w:t>the backend database</w:t>
      </w:r>
      <w:r w:rsidR="00162BF8" w:rsidRPr="00280560">
        <w:rPr>
          <w:rFonts w:ascii="David" w:hAnsi="David" w:cs="David"/>
        </w:rPr>
        <w:t xml:space="preserve"> and storage</w:t>
      </w:r>
      <w:r w:rsidRPr="00280560">
        <w:rPr>
          <w:rFonts w:ascii="David" w:hAnsi="David" w:cs="David"/>
        </w:rPr>
        <w:t>. It includes an intuitive no-code interface for game creation and is deployed via Steam. The platform allows users to design cards, apply predefined rules, and share their games. It supports multiplayer gameplay and tracks game statistics, offering an accessible and engaging experience for both creators and players.</w:t>
      </w:r>
      <w:r w:rsidR="00761E6D" w:rsidRPr="00280560">
        <w:rPr>
          <w:rFonts w:ascii="David" w:hAnsi="David" w:cs="David"/>
        </w:rPr>
        <w:t xml:space="preserve"> </w:t>
      </w:r>
      <w:r w:rsidR="00BD22DB">
        <w:rPr>
          <w:rFonts w:ascii="David" w:hAnsi="David" w:cs="David"/>
        </w:rPr>
        <w:t>Our project</w:t>
      </w:r>
      <w:r w:rsidRPr="00280560">
        <w:rPr>
          <w:rFonts w:ascii="David" w:hAnsi="David" w:cs="David"/>
        </w:rPr>
        <w:t xml:space="preserve"> enables accessible game creation; future development will include coding options for advanced game customization.</w:t>
      </w:r>
    </w:p>
    <w:p w14:paraId="59F39157" w14:textId="0A77B523" w:rsidR="00FD4BAF" w:rsidRPr="00280560" w:rsidRDefault="00FD4BAF" w:rsidP="00CF7560">
      <w:pPr>
        <w:bidi w:val="0"/>
        <w:rPr>
          <w:rFonts w:ascii="David" w:hAnsi="David" w:cs="David"/>
          <w:b/>
          <w:bCs/>
        </w:rPr>
      </w:pPr>
      <w:r w:rsidRPr="00280560">
        <w:rPr>
          <w:rFonts w:ascii="David" w:hAnsi="David" w:cs="David"/>
          <w:b/>
          <w:bCs/>
        </w:rPr>
        <w:t>Keywords:</w:t>
      </w:r>
      <w:r w:rsidR="00CF7560" w:rsidRPr="00CF7560">
        <w:rPr>
          <w:rFonts w:ascii="David" w:hAnsi="David" w:cs="David"/>
        </w:rPr>
        <w:t xml:space="preserve"> </w:t>
      </w:r>
      <w:r w:rsidR="00CF7560" w:rsidRPr="00280560">
        <w:rPr>
          <w:rFonts w:ascii="David" w:hAnsi="David" w:cs="David"/>
        </w:rPr>
        <w:t>customizable gameplay</w:t>
      </w:r>
      <w:r w:rsidR="00781461">
        <w:rPr>
          <w:rFonts w:ascii="David" w:hAnsi="David" w:cs="David"/>
          <w:b/>
          <w:bCs/>
        </w:rPr>
        <w:t>,</w:t>
      </w:r>
      <w:r w:rsidRPr="00280560">
        <w:rPr>
          <w:rFonts w:ascii="David" w:hAnsi="David" w:cs="David"/>
        </w:rPr>
        <w:t xml:space="preserve"> </w:t>
      </w:r>
      <w:r w:rsidR="00040FE3" w:rsidRPr="00280560">
        <w:rPr>
          <w:rFonts w:ascii="David" w:hAnsi="David" w:cs="David"/>
        </w:rPr>
        <w:t>d</w:t>
      </w:r>
      <w:r w:rsidRPr="00280560">
        <w:rPr>
          <w:rFonts w:ascii="David" w:hAnsi="David" w:cs="David"/>
        </w:rPr>
        <w:t xml:space="preserve">igital </w:t>
      </w:r>
      <w:r w:rsidR="00040FE3" w:rsidRPr="00280560">
        <w:rPr>
          <w:rFonts w:ascii="David" w:hAnsi="David" w:cs="David"/>
        </w:rPr>
        <w:t>c</w:t>
      </w:r>
      <w:r w:rsidRPr="00280560">
        <w:rPr>
          <w:rFonts w:ascii="David" w:hAnsi="David" w:cs="David"/>
        </w:rPr>
        <w:t xml:space="preserve">ard </w:t>
      </w:r>
      <w:r w:rsidR="00040FE3" w:rsidRPr="00280560">
        <w:rPr>
          <w:rFonts w:ascii="David" w:hAnsi="David" w:cs="David"/>
        </w:rPr>
        <w:t>g</w:t>
      </w:r>
      <w:r w:rsidRPr="00280560">
        <w:rPr>
          <w:rFonts w:ascii="David" w:hAnsi="David" w:cs="David"/>
        </w:rPr>
        <w:t>ames</w:t>
      </w:r>
      <w:r w:rsidR="00781461">
        <w:rPr>
          <w:rFonts w:ascii="David" w:hAnsi="David" w:cs="David"/>
        </w:rPr>
        <w:t>,</w:t>
      </w:r>
      <w:r w:rsidRPr="00280560">
        <w:rPr>
          <w:rFonts w:ascii="David" w:hAnsi="David" w:cs="David"/>
        </w:rPr>
        <w:t xml:space="preserve"> </w:t>
      </w:r>
      <w:r w:rsidR="00040FE3" w:rsidRPr="00280560">
        <w:rPr>
          <w:rFonts w:ascii="David" w:hAnsi="David" w:cs="David"/>
        </w:rPr>
        <w:t>g</w:t>
      </w:r>
      <w:r w:rsidRPr="00280560">
        <w:rPr>
          <w:rFonts w:ascii="David" w:hAnsi="David" w:cs="David"/>
        </w:rPr>
        <w:t xml:space="preserve">ame </w:t>
      </w:r>
      <w:r w:rsidR="00040FE3" w:rsidRPr="00280560">
        <w:rPr>
          <w:rFonts w:ascii="David" w:hAnsi="David" w:cs="David"/>
        </w:rPr>
        <w:t>c</w:t>
      </w:r>
      <w:r w:rsidRPr="00280560">
        <w:rPr>
          <w:rFonts w:ascii="David" w:hAnsi="David" w:cs="David"/>
        </w:rPr>
        <w:t xml:space="preserve">reation </w:t>
      </w:r>
      <w:r w:rsidR="00040FE3" w:rsidRPr="00280560">
        <w:rPr>
          <w:rFonts w:ascii="David" w:hAnsi="David" w:cs="David"/>
        </w:rPr>
        <w:t>p</w:t>
      </w:r>
      <w:r w:rsidRPr="00280560">
        <w:rPr>
          <w:rFonts w:ascii="David" w:hAnsi="David" w:cs="David"/>
        </w:rPr>
        <w:t>latform</w:t>
      </w:r>
      <w:r w:rsidR="00781461">
        <w:rPr>
          <w:rFonts w:ascii="David" w:hAnsi="David" w:cs="David"/>
        </w:rPr>
        <w:t>,</w:t>
      </w:r>
      <w:r w:rsidRPr="00280560">
        <w:rPr>
          <w:rFonts w:ascii="David" w:hAnsi="David" w:cs="David"/>
        </w:rPr>
        <w:t xml:space="preserve"> </w:t>
      </w:r>
      <w:r w:rsidR="00040FE3" w:rsidRPr="00280560">
        <w:rPr>
          <w:rFonts w:ascii="David" w:hAnsi="David" w:cs="David"/>
        </w:rPr>
        <w:t>n</w:t>
      </w:r>
      <w:r w:rsidRPr="00280560">
        <w:rPr>
          <w:rFonts w:ascii="David" w:hAnsi="David" w:cs="David"/>
        </w:rPr>
        <w:t>o-</w:t>
      </w:r>
      <w:r w:rsidR="00040FE3" w:rsidRPr="00280560">
        <w:rPr>
          <w:rFonts w:ascii="David" w:hAnsi="David" w:cs="David"/>
        </w:rPr>
        <w:t>c</w:t>
      </w:r>
      <w:r w:rsidRPr="00280560">
        <w:rPr>
          <w:rFonts w:ascii="David" w:hAnsi="David" w:cs="David"/>
        </w:rPr>
        <w:t xml:space="preserve">ode </w:t>
      </w:r>
      <w:r w:rsidR="00040FE3" w:rsidRPr="00280560">
        <w:rPr>
          <w:rFonts w:ascii="David" w:hAnsi="David" w:cs="David"/>
        </w:rPr>
        <w:t>d</w:t>
      </w:r>
      <w:r w:rsidRPr="00280560">
        <w:rPr>
          <w:rFonts w:ascii="David" w:hAnsi="David" w:cs="David"/>
        </w:rPr>
        <w:t>evelopment</w:t>
      </w:r>
      <w:r w:rsidR="00781461">
        <w:rPr>
          <w:rFonts w:ascii="David" w:hAnsi="David" w:cs="David"/>
        </w:rPr>
        <w:t>.</w:t>
      </w:r>
    </w:p>
    <w:p w14:paraId="3B801ADE" w14:textId="77777777" w:rsidR="00FD4BAF" w:rsidRPr="00280560" w:rsidRDefault="00FD4BAF" w:rsidP="00FD4BAF">
      <w:pPr>
        <w:bidi w:val="0"/>
        <w:rPr>
          <w:rFonts w:ascii="David" w:hAnsi="David" w:cs="David"/>
          <w:b/>
          <w:bCs/>
        </w:rPr>
      </w:pPr>
    </w:p>
    <w:sectPr w:rsidR="00FD4BAF" w:rsidRPr="00280560" w:rsidSect="00D76A2F">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0:40:00Z" w:initials=".">
    <w:p w14:paraId="12D6959C" w14:textId="7D83BB3D" w:rsidR="00B620B0" w:rsidRDefault="00B620B0" w:rsidP="00B620B0">
      <w:pPr>
        <w:pStyle w:val="CommentText"/>
        <w:bidi w:val="0"/>
      </w:pPr>
      <w:r>
        <w:rPr>
          <w:rStyle w:val="CommentReference"/>
        </w:rPr>
        <w:annotationRef/>
      </w:r>
      <w:r w:rsidRPr="00B620B0">
        <w:t>Clear abstract. Good jo</w:t>
      </w:r>
      <w:r>
        <w:t>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D695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13E3E9F" w16cex:dateUtc="2025-04-25T09: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D6959C" w16cid:durableId="413E3E9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avid">
    <w:charset w:val="B1"/>
    <w:family w:val="swiss"/>
    <w:pitch w:val="variable"/>
    <w:sig w:usb0="00000803" w:usb1="00000000" w:usb2="00000000" w:usb3="00000000" w:csb0="00000021"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162"/>
    <w:rsid w:val="00040FE3"/>
    <w:rsid w:val="001057E8"/>
    <w:rsid w:val="00162BF8"/>
    <w:rsid w:val="00280560"/>
    <w:rsid w:val="002D2C7F"/>
    <w:rsid w:val="003729AA"/>
    <w:rsid w:val="00376B04"/>
    <w:rsid w:val="003C123C"/>
    <w:rsid w:val="0052447D"/>
    <w:rsid w:val="00542587"/>
    <w:rsid w:val="00604613"/>
    <w:rsid w:val="00642F24"/>
    <w:rsid w:val="00761E6D"/>
    <w:rsid w:val="00781461"/>
    <w:rsid w:val="007C32C9"/>
    <w:rsid w:val="00837EA6"/>
    <w:rsid w:val="00864162"/>
    <w:rsid w:val="00B620B0"/>
    <w:rsid w:val="00BD22DB"/>
    <w:rsid w:val="00BD6051"/>
    <w:rsid w:val="00CF7560"/>
    <w:rsid w:val="00D154BE"/>
    <w:rsid w:val="00D76A2F"/>
    <w:rsid w:val="00EA3A46"/>
    <w:rsid w:val="00ED7E93"/>
    <w:rsid w:val="00FC5D9E"/>
    <w:rsid w:val="00FD4BA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3D4C7"/>
  <w15:chartTrackingRefBased/>
  <w15:docId w15:val="{FB528B94-557F-457C-A7A1-E85FCE4C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8641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41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41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41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41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41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41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41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41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1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41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41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41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41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41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41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41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4162"/>
    <w:rPr>
      <w:rFonts w:eastAsiaTheme="majorEastAsia" w:cstheme="majorBidi"/>
      <w:color w:val="272727" w:themeColor="text1" w:themeTint="D8"/>
    </w:rPr>
  </w:style>
  <w:style w:type="paragraph" w:styleId="Title">
    <w:name w:val="Title"/>
    <w:basedOn w:val="Normal"/>
    <w:next w:val="Normal"/>
    <w:link w:val="TitleChar"/>
    <w:uiPriority w:val="10"/>
    <w:qFormat/>
    <w:rsid w:val="008641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41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41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41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4162"/>
    <w:pPr>
      <w:spacing w:before="160"/>
      <w:jc w:val="center"/>
    </w:pPr>
    <w:rPr>
      <w:i/>
      <w:iCs/>
      <w:color w:val="404040" w:themeColor="text1" w:themeTint="BF"/>
    </w:rPr>
  </w:style>
  <w:style w:type="character" w:customStyle="1" w:styleId="QuoteChar">
    <w:name w:val="Quote Char"/>
    <w:basedOn w:val="DefaultParagraphFont"/>
    <w:link w:val="Quote"/>
    <w:uiPriority w:val="29"/>
    <w:rsid w:val="00864162"/>
    <w:rPr>
      <w:i/>
      <w:iCs/>
      <w:color w:val="404040" w:themeColor="text1" w:themeTint="BF"/>
    </w:rPr>
  </w:style>
  <w:style w:type="paragraph" w:styleId="ListParagraph">
    <w:name w:val="List Paragraph"/>
    <w:basedOn w:val="Normal"/>
    <w:uiPriority w:val="34"/>
    <w:qFormat/>
    <w:rsid w:val="00864162"/>
    <w:pPr>
      <w:ind w:left="720"/>
      <w:contextualSpacing/>
    </w:pPr>
  </w:style>
  <w:style w:type="character" w:styleId="IntenseEmphasis">
    <w:name w:val="Intense Emphasis"/>
    <w:basedOn w:val="DefaultParagraphFont"/>
    <w:uiPriority w:val="21"/>
    <w:qFormat/>
    <w:rsid w:val="00864162"/>
    <w:rPr>
      <w:i/>
      <w:iCs/>
      <w:color w:val="0F4761" w:themeColor="accent1" w:themeShade="BF"/>
    </w:rPr>
  </w:style>
  <w:style w:type="paragraph" w:styleId="IntenseQuote">
    <w:name w:val="Intense Quote"/>
    <w:basedOn w:val="Normal"/>
    <w:next w:val="Normal"/>
    <w:link w:val="IntenseQuoteChar"/>
    <w:uiPriority w:val="30"/>
    <w:qFormat/>
    <w:rsid w:val="008641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4162"/>
    <w:rPr>
      <w:i/>
      <w:iCs/>
      <w:color w:val="0F4761" w:themeColor="accent1" w:themeShade="BF"/>
    </w:rPr>
  </w:style>
  <w:style w:type="character" w:styleId="IntenseReference">
    <w:name w:val="Intense Reference"/>
    <w:basedOn w:val="DefaultParagraphFont"/>
    <w:uiPriority w:val="32"/>
    <w:qFormat/>
    <w:rsid w:val="00864162"/>
    <w:rPr>
      <w:b/>
      <w:bCs/>
      <w:smallCaps/>
      <w:color w:val="0F4761" w:themeColor="accent1" w:themeShade="BF"/>
      <w:spacing w:val="5"/>
    </w:rPr>
  </w:style>
  <w:style w:type="character" w:styleId="Hyperlink">
    <w:name w:val="Hyperlink"/>
    <w:basedOn w:val="DefaultParagraphFont"/>
    <w:uiPriority w:val="99"/>
    <w:unhideWhenUsed/>
    <w:rsid w:val="00864162"/>
    <w:rPr>
      <w:color w:val="467886" w:themeColor="hyperlink"/>
      <w:u w:val="single"/>
    </w:rPr>
  </w:style>
  <w:style w:type="character" w:styleId="UnresolvedMention">
    <w:name w:val="Unresolved Mention"/>
    <w:basedOn w:val="DefaultParagraphFont"/>
    <w:uiPriority w:val="99"/>
    <w:semiHidden/>
    <w:unhideWhenUsed/>
    <w:rsid w:val="00864162"/>
    <w:rPr>
      <w:color w:val="605E5C"/>
      <w:shd w:val="clear" w:color="auto" w:fill="E1DFDD"/>
    </w:rPr>
  </w:style>
  <w:style w:type="paragraph" w:styleId="Revision">
    <w:name w:val="Revision"/>
    <w:hidden/>
    <w:uiPriority w:val="99"/>
    <w:semiHidden/>
    <w:rsid w:val="00B620B0"/>
    <w:pPr>
      <w:spacing w:after="0" w:line="240" w:lineRule="auto"/>
    </w:pPr>
  </w:style>
  <w:style w:type="character" w:styleId="CommentReference">
    <w:name w:val="annotation reference"/>
    <w:basedOn w:val="DefaultParagraphFont"/>
    <w:uiPriority w:val="99"/>
    <w:semiHidden/>
    <w:unhideWhenUsed/>
    <w:rsid w:val="00B620B0"/>
    <w:rPr>
      <w:sz w:val="16"/>
      <w:szCs w:val="16"/>
    </w:rPr>
  </w:style>
  <w:style w:type="paragraph" w:styleId="CommentText">
    <w:name w:val="annotation text"/>
    <w:basedOn w:val="Normal"/>
    <w:link w:val="CommentTextChar"/>
    <w:uiPriority w:val="99"/>
    <w:semiHidden/>
    <w:unhideWhenUsed/>
    <w:rsid w:val="00B620B0"/>
    <w:pPr>
      <w:spacing w:line="240" w:lineRule="auto"/>
    </w:pPr>
    <w:rPr>
      <w:sz w:val="20"/>
      <w:szCs w:val="20"/>
    </w:rPr>
  </w:style>
  <w:style w:type="character" w:customStyle="1" w:styleId="CommentTextChar">
    <w:name w:val="Comment Text Char"/>
    <w:basedOn w:val="DefaultParagraphFont"/>
    <w:link w:val="CommentText"/>
    <w:uiPriority w:val="99"/>
    <w:semiHidden/>
    <w:rsid w:val="00B620B0"/>
    <w:rPr>
      <w:sz w:val="20"/>
      <w:szCs w:val="20"/>
    </w:rPr>
  </w:style>
  <w:style w:type="paragraph" w:styleId="CommentSubject">
    <w:name w:val="annotation subject"/>
    <w:basedOn w:val="CommentText"/>
    <w:next w:val="CommentText"/>
    <w:link w:val="CommentSubjectChar"/>
    <w:uiPriority w:val="99"/>
    <w:semiHidden/>
    <w:unhideWhenUsed/>
    <w:rsid w:val="00B620B0"/>
    <w:rPr>
      <w:b/>
      <w:bCs/>
    </w:rPr>
  </w:style>
  <w:style w:type="character" w:customStyle="1" w:styleId="CommentSubjectChar">
    <w:name w:val="Comment Subject Char"/>
    <w:basedOn w:val="CommentTextChar"/>
    <w:link w:val="CommentSubject"/>
    <w:uiPriority w:val="99"/>
    <w:semiHidden/>
    <w:rsid w:val="00B620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1001</Characters>
  <Application>Microsoft Office Word</Application>
  <DocSecurity>0</DocSecurity>
  <Lines>20</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Shoham Huri</dc:creator>
  <cp:keywords/>
  <dc:description/>
  <cp:lastModifiedBy>.</cp:lastModifiedBy>
  <cp:revision>3</cp:revision>
  <dcterms:created xsi:type="dcterms:W3CDTF">2025-04-25T09:38:00Z</dcterms:created>
  <dcterms:modified xsi:type="dcterms:W3CDTF">2025-04-25T09:40:00Z</dcterms:modified>
</cp:coreProperties>
</file>