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06782" w:rsidRDefault="007E349A">
      <w:pPr>
        <w:pBdr>
          <w:top w:val="nil"/>
          <w:left w:val="nil"/>
          <w:bottom w:val="nil"/>
          <w:right w:val="nil"/>
          <w:between w:val="nil"/>
        </w:pBdr>
        <w:jc w:val="center"/>
        <w:rPr>
          <w:b/>
          <w:sz w:val="36"/>
          <w:szCs w:val="36"/>
        </w:rPr>
      </w:pPr>
      <w:r>
        <w:rPr>
          <w:b/>
          <w:sz w:val="36"/>
          <w:szCs w:val="36"/>
        </w:rPr>
        <w:t>Design and development of a service marketplace and scheduling app</w:t>
      </w:r>
    </w:p>
    <w:p w14:paraId="00000002" w14:textId="77777777" w:rsidR="00C06782" w:rsidRDefault="007E349A">
      <w:pPr>
        <w:pBdr>
          <w:top w:val="nil"/>
          <w:left w:val="nil"/>
          <w:bottom w:val="nil"/>
          <w:right w:val="nil"/>
          <w:between w:val="nil"/>
        </w:pBdr>
        <w:spacing w:after="400"/>
        <w:jc w:val="center"/>
      </w:pPr>
      <w:r>
        <w:t>SE-B-4</w:t>
      </w:r>
    </w:p>
    <w:p w14:paraId="00000003" w14:textId="77777777" w:rsidR="00C06782" w:rsidRDefault="00C06782">
      <w:pPr>
        <w:pBdr>
          <w:top w:val="nil"/>
          <w:left w:val="nil"/>
          <w:bottom w:val="nil"/>
          <w:right w:val="nil"/>
          <w:between w:val="nil"/>
        </w:pBdr>
        <w:spacing w:after="100"/>
        <w:jc w:val="center"/>
      </w:pPr>
    </w:p>
    <w:p w14:paraId="00000004" w14:textId="77777777" w:rsidR="00C06782" w:rsidRDefault="007E349A">
      <w:pPr>
        <w:pBdr>
          <w:top w:val="nil"/>
          <w:left w:val="nil"/>
          <w:bottom w:val="nil"/>
          <w:right w:val="nil"/>
          <w:between w:val="nil"/>
        </w:pBdr>
        <w:jc w:val="center"/>
      </w:pPr>
      <w:r>
        <w:t xml:space="preserve">Amit </w:t>
      </w:r>
      <w:proofErr w:type="spellStart"/>
      <w:r>
        <w:t>Kalimi</w:t>
      </w:r>
      <w:proofErr w:type="spellEnd"/>
      <w:r>
        <w:t>; amitka1@ac.sce.ac.il</w:t>
      </w:r>
    </w:p>
    <w:p w14:paraId="00000005" w14:textId="77777777" w:rsidR="00C06782" w:rsidRDefault="007E349A">
      <w:pPr>
        <w:pBdr>
          <w:top w:val="nil"/>
          <w:left w:val="nil"/>
          <w:bottom w:val="nil"/>
          <w:right w:val="nil"/>
          <w:between w:val="nil"/>
        </w:pBdr>
        <w:spacing w:after="300"/>
        <w:jc w:val="center"/>
      </w:pPr>
      <w:proofErr w:type="spellStart"/>
      <w:r>
        <w:t>Yaron</w:t>
      </w:r>
      <w:proofErr w:type="spellEnd"/>
      <w:r>
        <w:t xml:space="preserve"> </w:t>
      </w:r>
      <w:proofErr w:type="spellStart"/>
      <w:r>
        <w:t>Sa'adon</w:t>
      </w:r>
      <w:proofErr w:type="spellEnd"/>
      <w:r>
        <w:t>; yaronsa1@ac.sce.ac.il</w:t>
      </w:r>
    </w:p>
    <w:p w14:paraId="00000006" w14:textId="77777777" w:rsidR="00C06782" w:rsidRDefault="00C06782">
      <w:pPr>
        <w:pBdr>
          <w:top w:val="nil"/>
          <w:left w:val="nil"/>
          <w:bottom w:val="nil"/>
          <w:right w:val="nil"/>
          <w:between w:val="nil"/>
        </w:pBdr>
        <w:spacing w:after="400"/>
        <w:jc w:val="center"/>
      </w:pPr>
    </w:p>
    <w:p w14:paraId="00000007" w14:textId="77777777" w:rsidR="00C06782" w:rsidRDefault="007E349A">
      <w:pPr>
        <w:pBdr>
          <w:top w:val="nil"/>
          <w:left w:val="nil"/>
          <w:bottom w:val="nil"/>
          <w:right w:val="nil"/>
          <w:between w:val="nil"/>
        </w:pBdr>
        <w:spacing w:after="100"/>
        <w:jc w:val="center"/>
        <w:rPr>
          <w:vertAlign w:val="superscript"/>
        </w:rPr>
      </w:pPr>
      <w:r>
        <w:t>Advisor: Ms. Alona Kutsyy</w:t>
      </w:r>
      <w:r>
        <w:rPr>
          <w:vertAlign w:val="superscript"/>
        </w:rPr>
        <w:t>1</w:t>
      </w:r>
    </w:p>
    <w:p w14:paraId="00000008" w14:textId="77777777" w:rsidR="00C06782" w:rsidRDefault="007E349A">
      <w:pPr>
        <w:pBdr>
          <w:top w:val="nil"/>
          <w:left w:val="nil"/>
          <w:bottom w:val="nil"/>
          <w:right w:val="nil"/>
          <w:between w:val="nil"/>
        </w:pBdr>
        <w:spacing w:after="200"/>
        <w:jc w:val="center"/>
      </w:pPr>
      <w:r>
        <w:rPr>
          <w:vertAlign w:val="superscript"/>
        </w:rPr>
        <w:t>1</w:t>
      </w:r>
      <w:r>
        <w:t xml:space="preserve">SCE - Shamoon College of Engineering, </w:t>
      </w:r>
      <w:proofErr w:type="spellStart"/>
      <w:r>
        <w:t>Be'er</w:t>
      </w:r>
      <w:proofErr w:type="spellEnd"/>
      <w:r>
        <w:t>-Sheva</w:t>
      </w:r>
    </w:p>
    <w:p w14:paraId="00000009" w14:textId="35BFC398" w:rsidR="00C06782" w:rsidRDefault="007E349A">
      <w:pPr>
        <w:pBdr>
          <w:top w:val="nil"/>
          <w:left w:val="nil"/>
          <w:bottom w:val="nil"/>
          <w:right w:val="nil"/>
          <w:between w:val="nil"/>
        </w:pBdr>
        <w:spacing w:after="300"/>
      </w:pPr>
      <w:r>
        <w:t xml:space="preserve">This project focuses on the development of a service marketplace app that connects clients with businesses of all sizes. Users can browse available services, find what they need, and schedule appointments directly through the app. On the business side, service providers can manage bookings via an in-app calendar, sync it with external calendars, and handle appointments by accepting, canceling, or manually creating them. </w:t>
      </w:r>
      <w:commentRangeStart w:id="0"/>
      <w:r>
        <w:t xml:space="preserve">The system aims to streamline the service discovery and scheduling process while giving businesses flexibility and control over availability and bookings. </w:t>
      </w:r>
      <w:commentRangeEnd w:id="0"/>
      <w:r w:rsidR="00F34D9D">
        <w:rPr>
          <w:rStyle w:val="CommentReference"/>
        </w:rPr>
        <w:commentReference w:id="0"/>
      </w:r>
      <w:r>
        <w:t xml:space="preserve">The design </w:t>
      </w:r>
      <w:commentRangeStart w:id="1"/>
      <w:r>
        <w:t>challenge</w:t>
      </w:r>
      <w:del w:id="2" w:author="." w:date="2025-04-25T10:45:00Z">
        <w:r w:rsidDel="00F34D9D">
          <w:delText>s</w:delText>
        </w:r>
      </w:del>
      <w:r>
        <w:t xml:space="preserve"> </w:t>
      </w:r>
      <w:del w:id="3" w:author="." w:date="2025-04-25T10:45:00Z">
        <w:r w:rsidDel="00F34D9D">
          <w:delText xml:space="preserve">involved </w:delText>
        </w:r>
      </w:del>
      <w:ins w:id="4" w:author="." w:date="2025-04-25T10:45:00Z">
        <w:r w:rsidR="00F34D9D">
          <w:t>was</w:t>
        </w:r>
        <w:r w:rsidR="00F34D9D">
          <w:t xml:space="preserve"> </w:t>
        </w:r>
        <w:commentRangeEnd w:id="1"/>
        <w:r w:rsidR="00F34D9D">
          <w:rPr>
            <w:rStyle w:val="CommentReference"/>
          </w:rPr>
          <w:commentReference w:id="1"/>
        </w:r>
      </w:ins>
      <w:r>
        <w:t>creating a seamless, intuitive interface for both clients and providers, with real-time scheduling and reliable calendar integration.</w:t>
      </w:r>
    </w:p>
    <w:p w14:paraId="0000000A" w14:textId="77777777" w:rsidR="00C06782" w:rsidRDefault="007E349A">
      <w:pPr>
        <w:pBdr>
          <w:top w:val="nil"/>
          <w:left w:val="nil"/>
          <w:bottom w:val="nil"/>
          <w:right w:val="nil"/>
          <w:between w:val="nil"/>
        </w:pBdr>
        <w:spacing w:after="100"/>
        <w:jc w:val="center"/>
      </w:pPr>
      <w:r>
        <w:t>Keywords: app development, booking, business management, calendar integration, scheduling, service marketplace, user interface design</w:t>
      </w:r>
    </w:p>
    <w:sectPr w:rsidR="00C06782">
      <w:pgSz w:w="12240" w:h="15840"/>
      <w:pgMar w:top="1440" w:right="1440" w:bottom="1440" w:left="1440" w:header="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 w:date="2025-04-25T10:46:00Z" w:initials=".">
    <w:p w14:paraId="03CD5612" w14:textId="49614463" w:rsidR="00F34D9D" w:rsidRDefault="00F34D9D">
      <w:pPr>
        <w:pStyle w:val="CommentText"/>
      </w:pPr>
      <w:r>
        <w:rPr>
          <w:rStyle w:val="CommentReference"/>
        </w:rPr>
        <w:annotationRef/>
      </w:r>
      <w:r>
        <w:t>You should ideally say something about what makes this solution different from/better than existing systems.</w:t>
      </w:r>
    </w:p>
  </w:comment>
  <w:comment w:id="1" w:author="." w:date="2025-04-25T10:45:00Z" w:initials=".">
    <w:p w14:paraId="159CE0B4" w14:textId="43F6D6A7" w:rsidR="00F34D9D" w:rsidRDefault="00F34D9D">
      <w:pPr>
        <w:pStyle w:val="CommentText"/>
      </w:pPr>
      <w:r>
        <w:rPr>
          <w:rStyle w:val="CommentReference"/>
        </w:rPr>
        <w:annotationRef/>
      </w:r>
      <w:r>
        <w:t>Or “challenges included”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3CD5612" w15:done="0"/>
  <w15:commentEx w15:paraId="159CE0B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1E0483F" w16cex:dateUtc="2025-04-25T09:46:00Z"/>
  <w16cex:commentExtensible w16cex:durableId="7DA6ADFE" w16cex:dateUtc="2025-04-25T09: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CD5612" w16cid:durableId="11E0483F"/>
  <w16cid:commentId w16cid:paraId="159CE0B4" w16cid:durableId="7DA6ADF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6782"/>
    <w:rsid w:val="007E349A"/>
    <w:rsid w:val="00B8298C"/>
    <w:rsid w:val="00C06782"/>
    <w:rsid w:val="00D801F2"/>
    <w:rsid w:val="00F34D9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1CF36"/>
  <w15:docId w15:val="{FE504EE8-4337-4927-A83F-DC9E6E031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w:sz w:val="24"/>
        <w:szCs w:val="24"/>
        <w:lang w:val="en-US" w:eastAsia="en-US" w:bidi="he-I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pBdr>
        <w:top w:val="nil"/>
        <w:left w:val="nil"/>
        <w:bottom w:val="nil"/>
        <w:right w:val="nil"/>
        <w:between w:val="nil"/>
      </w:pBdr>
      <w:spacing w:before="240" w:after="240"/>
      <w:outlineLvl w:val="0"/>
    </w:pPr>
    <w:rPr>
      <w:b/>
      <w:sz w:val="48"/>
      <w:szCs w:val="48"/>
    </w:rPr>
  </w:style>
  <w:style w:type="paragraph" w:styleId="Heading2">
    <w:name w:val="heading 2"/>
    <w:basedOn w:val="Normal"/>
    <w:next w:val="Normal"/>
    <w:uiPriority w:val="9"/>
    <w:semiHidden/>
    <w:unhideWhenUsed/>
    <w:qFormat/>
    <w:pPr>
      <w:pBdr>
        <w:top w:val="nil"/>
        <w:left w:val="nil"/>
        <w:bottom w:val="nil"/>
        <w:right w:val="nil"/>
        <w:between w:val="nil"/>
      </w:pBdr>
      <w:spacing w:before="225" w:after="225"/>
      <w:outlineLvl w:val="1"/>
    </w:pPr>
    <w:rPr>
      <w:b/>
      <w:sz w:val="36"/>
      <w:szCs w:val="36"/>
    </w:rPr>
  </w:style>
  <w:style w:type="paragraph" w:styleId="Heading3">
    <w:name w:val="heading 3"/>
    <w:basedOn w:val="Normal"/>
    <w:next w:val="Normal"/>
    <w:uiPriority w:val="9"/>
    <w:semiHidden/>
    <w:unhideWhenUsed/>
    <w:qFormat/>
    <w:pPr>
      <w:pBdr>
        <w:top w:val="nil"/>
        <w:left w:val="nil"/>
        <w:bottom w:val="nil"/>
        <w:right w:val="nil"/>
        <w:between w:val="nil"/>
      </w:pBdr>
      <w:spacing w:before="240" w:after="240"/>
      <w:outlineLvl w:val="2"/>
    </w:pPr>
    <w:rPr>
      <w:b/>
      <w:sz w:val="28"/>
      <w:szCs w:val="28"/>
    </w:rPr>
  </w:style>
  <w:style w:type="paragraph" w:styleId="Heading4">
    <w:name w:val="heading 4"/>
    <w:basedOn w:val="Normal"/>
    <w:next w:val="Normal"/>
    <w:uiPriority w:val="9"/>
    <w:semiHidden/>
    <w:unhideWhenUsed/>
    <w:qFormat/>
    <w:pPr>
      <w:pBdr>
        <w:top w:val="nil"/>
        <w:left w:val="nil"/>
        <w:bottom w:val="nil"/>
        <w:right w:val="nil"/>
        <w:between w:val="nil"/>
      </w:pBdr>
      <w:spacing w:before="255" w:after="255"/>
      <w:outlineLvl w:val="3"/>
    </w:pPr>
    <w:rPr>
      <w:b/>
    </w:rPr>
  </w:style>
  <w:style w:type="paragraph" w:styleId="Heading5">
    <w:name w:val="heading 5"/>
    <w:basedOn w:val="Normal"/>
    <w:next w:val="Normal"/>
    <w:uiPriority w:val="9"/>
    <w:semiHidden/>
    <w:unhideWhenUsed/>
    <w:qFormat/>
    <w:pPr>
      <w:pBdr>
        <w:top w:val="nil"/>
        <w:left w:val="nil"/>
        <w:bottom w:val="nil"/>
        <w:right w:val="nil"/>
        <w:between w:val="nil"/>
      </w:pBdr>
      <w:spacing w:before="255" w:after="255"/>
      <w:outlineLvl w:val="4"/>
    </w:pPr>
    <w:rPr>
      <w:b/>
      <w:sz w:val="18"/>
      <w:szCs w:val="18"/>
    </w:rPr>
  </w:style>
  <w:style w:type="paragraph" w:styleId="Heading6">
    <w:name w:val="heading 6"/>
    <w:basedOn w:val="Normal"/>
    <w:next w:val="Normal"/>
    <w:uiPriority w:val="9"/>
    <w:semiHidden/>
    <w:unhideWhenUsed/>
    <w:qFormat/>
    <w:pPr>
      <w:pBdr>
        <w:top w:val="nil"/>
        <w:left w:val="nil"/>
        <w:bottom w:val="nil"/>
        <w:right w:val="nil"/>
        <w:between w:val="nil"/>
      </w:pBdr>
      <w:spacing w:before="360" w:after="360"/>
      <w:outlineLvl w:val="5"/>
    </w:pPr>
    <w:rPr>
      <w:b/>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F34D9D"/>
    <w:pPr>
      <w:widowControl/>
    </w:pPr>
  </w:style>
  <w:style w:type="character" w:styleId="CommentReference">
    <w:name w:val="annotation reference"/>
    <w:basedOn w:val="DefaultParagraphFont"/>
    <w:uiPriority w:val="99"/>
    <w:semiHidden/>
    <w:unhideWhenUsed/>
    <w:rsid w:val="00F34D9D"/>
    <w:rPr>
      <w:sz w:val="16"/>
      <w:szCs w:val="16"/>
    </w:rPr>
  </w:style>
  <w:style w:type="paragraph" w:styleId="CommentText">
    <w:name w:val="annotation text"/>
    <w:basedOn w:val="Normal"/>
    <w:link w:val="CommentTextChar"/>
    <w:uiPriority w:val="99"/>
    <w:semiHidden/>
    <w:unhideWhenUsed/>
    <w:rsid w:val="00F34D9D"/>
    <w:rPr>
      <w:sz w:val="20"/>
      <w:szCs w:val="20"/>
    </w:rPr>
  </w:style>
  <w:style w:type="character" w:customStyle="1" w:styleId="CommentTextChar">
    <w:name w:val="Comment Text Char"/>
    <w:basedOn w:val="DefaultParagraphFont"/>
    <w:link w:val="CommentText"/>
    <w:uiPriority w:val="99"/>
    <w:semiHidden/>
    <w:rsid w:val="00F34D9D"/>
    <w:rPr>
      <w:sz w:val="20"/>
      <w:szCs w:val="20"/>
    </w:rPr>
  </w:style>
  <w:style w:type="paragraph" w:styleId="CommentSubject">
    <w:name w:val="annotation subject"/>
    <w:basedOn w:val="CommentText"/>
    <w:next w:val="CommentText"/>
    <w:link w:val="CommentSubjectChar"/>
    <w:uiPriority w:val="99"/>
    <w:semiHidden/>
    <w:unhideWhenUsed/>
    <w:rsid w:val="00F34D9D"/>
    <w:rPr>
      <w:b/>
      <w:bCs/>
    </w:rPr>
  </w:style>
  <w:style w:type="character" w:customStyle="1" w:styleId="CommentSubjectChar">
    <w:name w:val="Comment Subject Char"/>
    <w:basedOn w:val="CommentTextChar"/>
    <w:link w:val="CommentSubject"/>
    <w:uiPriority w:val="99"/>
    <w:semiHidden/>
    <w:rsid w:val="00F34D9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148</Words>
  <Characters>961</Characters>
  <Application>Microsoft Office Word</Application>
  <DocSecurity>0</DocSecurity>
  <Lines>19</Lines>
  <Paragraphs>9</Paragraphs>
  <ScaleCrop>false</ScaleCrop>
  <HeadingPairs>
    <vt:vector size="2" baseType="variant">
      <vt:variant>
        <vt:lpstr>שם</vt:lpstr>
      </vt:variant>
      <vt:variant>
        <vt:i4>1</vt:i4>
      </vt:variant>
    </vt:vector>
  </HeadingPairs>
  <TitlesOfParts>
    <vt:vector size="1" baseType="lpstr">
      <vt:lpstr/>
    </vt:vector>
  </TitlesOfParts>
  <Company>SCE</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Regina Vaisman</dc:creator>
  <cp:lastModifiedBy>.</cp:lastModifiedBy>
  <cp:revision>3</cp:revision>
  <dcterms:created xsi:type="dcterms:W3CDTF">2025-04-25T09:44:00Z</dcterms:created>
  <dcterms:modified xsi:type="dcterms:W3CDTF">2025-04-25T09:46:00Z</dcterms:modified>
</cp:coreProperties>
</file>