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08753" w14:textId="4252CD85" w:rsidR="0033570C" w:rsidRDefault="001B00E1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Fruitlens: </w:t>
      </w:r>
      <w:r>
        <w:rPr>
          <w:rFonts w:eastAsia="Times New Roman"/>
          <w:b/>
          <w:bCs/>
          <w:sz w:val="36"/>
          <w:szCs w:val="36"/>
          <w:lang w:val="en-US"/>
        </w:rPr>
        <w:t>AI</w:t>
      </w:r>
      <w:r>
        <w:rPr>
          <w:rFonts w:eastAsia="Times New Roman"/>
          <w:b/>
          <w:bCs/>
          <w:sz w:val="36"/>
          <w:szCs w:val="36"/>
        </w:rPr>
        <w:t>-powered fruit &amp; vegetable recognition and nutritional analysis</w:t>
      </w:r>
    </w:p>
    <w:p w14:paraId="7ED42A21" w14:textId="77777777" w:rsidR="0033570C" w:rsidRDefault="001B00E1">
      <w:pPr>
        <w:pStyle w:val="department-code"/>
      </w:pPr>
      <w:r>
        <w:t>SE-B-5</w:t>
      </w:r>
    </w:p>
    <w:p w14:paraId="2C612FEC" w14:textId="77777777" w:rsidR="0033570C" w:rsidRDefault="001B00E1">
      <w:pPr>
        <w:pStyle w:val="student-line"/>
      </w:pPr>
      <w:r>
        <w:t xml:space="preserve">Daniel Yakubov ; danieya3@ac.sce.ac.il </w:t>
      </w:r>
      <w:r>
        <w:br/>
        <w:t xml:space="preserve">Tomer Yakov Elimelech ; tomerel3@ac.sce.ac.il </w:t>
      </w:r>
    </w:p>
    <w:p w14:paraId="277834D9" w14:textId="77777777" w:rsidR="0033570C" w:rsidRDefault="001B00E1">
      <w:pPr>
        <w:pStyle w:val="mentor"/>
        <w:jc w:val="center"/>
        <w:divId w:val="1012225444"/>
      </w:pPr>
      <w:r>
        <w:t>Advisor: Dr. Natalia Vanetik</w:t>
      </w:r>
    </w:p>
    <w:p w14:paraId="49902094" w14:textId="77777777" w:rsidR="0033570C" w:rsidRDefault="001B00E1">
      <w:pPr>
        <w:pStyle w:val="institution"/>
        <w:jc w:val="center"/>
        <w:divId w:val="1012225444"/>
      </w:pPr>
      <w:r>
        <w:rPr>
          <w:rStyle w:val="institution-name"/>
        </w:rPr>
        <w:t>SCE - Shamoon College of Engineering, Be'er-Sheva</w:t>
      </w:r>
    </w:p>
    <w:p w14:paraId="393EAD00" w14:textId="6BE33295" w:rsidR="0033570C" w:rsidRPr="00F34312" w:rsidRDefault="001B00E1">
      <w:pPr>
        <w:divId w:val="691420144"/>
        <w:rPr>
          <w:rFonts w:eastAsia="Times New Roman"/>
          <w:lang w:val="en-US"/>
        </w:rPr>
      </w:pPr>
      <w:r w:rsidRPr="00F34312">
        <w:rPr>
          <w:rFonts w:eastAsia="Times New Roman"/>
          <w:lang w:val="en-US"/>
        </w:rPr>
        <w:t xml:space="preserve">Making informed dietary choices can be challenging, especially when it comes to understanding the nutritional value of fresh produce. </w:t>
      </w:r>
      <w:proofErr w:type="spellStart"/>
      <w:r w:rsidRPr="00F34312">
        <w:rPr>
          <w:rFonts w:eastAsia="Times New Roman"/>
          <w:lang w:val="en-US"/>
        </w:rPr>
        <w:t>FruitLens</w:t>
      </w:r>
      <w:proofErr w:type="spellEnd"/>
      <w:r w:rsidRPr="00F34312">
        <w:rPr>
          <w:rFonts w:eastAsia="Times New Roman"/>
          <w:lang w:val="en-US"/>
        </w:rPr>
        <w:t xml:space="preserve"> leverages </w:t>
      </w:r>
      <w:commentRangeStart w:id="0"/>
      <w:r w:rsidRPr="00F34312">
        <w:rPr>
          <w:rFonts w:eastAsia="Times New Roman"/>
          <w:lang w:val="en-US"/>
        </w:rPr>
        <w:t>YOLO</w:t>
      </w:r>
      <w:commentRangeEnd w:id="0"/>
      <w:r w:rsidR="00F34312">
        <w:rPr>
          <w:rStyle w:val="CommentReference"/>
        </w:rPr>
        <w:commentReference w:id="0"/>
      </w:r>
      <w:r w:rsidRPr="00F34312">
        <w:rPr>
          <w:rFonts w:eastAsia="Times New Roman"/>
          <w:lang w:val="en-US"/>
        </w:rPr>
        <w:t>-based object detection and computer vision to accurately identify fruits and vegetables in real</w:t>
      </w:r>
      <w:ins w:id="1" w:author="." w:date="2025-04-25T10:49:00Z">
        <w:r w:rsidR="00F34312">
          <w:rPr>
            <w:rFonts w:eastAsia="Times New Roman"/>
            <w:lang w:val="en-US"/>
          </w:rPr>
          <w:t xml:space="preserve"> </w:t>
        </w:r>
      </w:ins>
      <w:del w:id="2" w:author="." w:date="2025-04-25T10:49:00Z">
        <w:r w:rsidRPr="00F34312" w:rsidDel="00F34312">
          <w:rPr>
            <w:rFonts w:eastAsia="Times New Roman"/>
            <w:lang w:val="en-US"/>
          </w:rPr>
          <w:delText>-</w:delText>
        </w:r>
      </w:del>
      <w:r w:rsidRPr="00F34312">
        <w:rPr>
          <w:rFonts w:eastAsia="Times New Roman"/>
          <w:lang w:val="en-US"/>
        </w:rPr>
        <w:t xml:space="preserve">time using a smartphone camera. The app provides instant nutritional insights, including calorie content and vitamin composition, helping users make healthier food choices effortlessly. Additionally, </w:t>
      </w:r>
      <w:proofErr w:type="spellStart"/>
      <w:r w:rsidRPr="00F34312">
        <w:rPr>
          <w:rFonts w:eastAsia="Times New Roman"/>
          <w:lang w:val="en-US"/>
        </w:rPr>
        <w:t>FruitLens</w:t>
      </w:r>
      <w:proofErr w:type="spellEnd"/>
      <w:r w:rsidRPr="00F34312">
        <w:rPr>
          <w:rFonts w:eastAsia="Times New Roman"/>
          <w:lang w:val="en-US"/>
        </w:rPr>
        <w:t xml:space="preserve"> integrates with a dynamic database to offer price comparisons and dietary recommendations, creating a seamless and informative user experience. </w:t>
      </w:r>
      <w:commentRangeStart w:id="3"/>
      <w:r w:rsidRPr="00F34312">
        <w:rPr>
          <w:rFonts w:eastAsia="Times New Roman"/>
          <w:lang w:val="en-US"/>
        </w:rPr>
        <w:t xml:space="preserve">Designed with an intuitive interface, the app empowers individuals to track, learn, and improve their nutritional habits conveniently. </w:t>
      </w:r>
      <w:commentRangeEnd w:id="3"/>
      <w:r w:rsidR="00F34312">
        <w:rPr>
          <w:rStyle w:val="CommentReference"/>
        </w:rPr>
        <w:commentReference w:id="3"/>
      </w:r>
    </w:p>
    <w:p w14:paraId="347FADAC" w14:textId="77777777" w:rsidR="00232181" w:rsidRDefault="001B00E1">
      <w:pPr>
        <w:pStyle w:val="keywords-header"/>
      </w:pPr>
      <w:r w:rsidRPr="001B00E1">
        <w:t>Keywords: computer vision, dietary tracking, nutritional insights, object detection, real-time</w:t>
      </w:r>
      <w:r>
        <w:t xml:space="preserve"> recognition, yolo</w:t>
      </w:r>
    </w:p>
    <w:sectPr w:rsidR="002321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10:48:00Z" w:initials=".">
    <w:p w14:paraId="3CAA2A9C" w14:textId="3FB82BD4" w:rsidR="00F34312" w:rsidRDefault="00F34312">
      <w:pPr>
        <w:pStyle w:val="CommentText"/>
      </w:pPr>
      <w:r>
        <w:rPr>
          <w:rStyle w:val="CommentReference"/>
        </w:rPr>
        <w:annotationRef/>
      </w:r>
      <w:r>
        <w:t>You should spell out abbreviations.</w:t>
      </w:r>
    </w:p>
  </w:comment>
  <w:comment w:id="3" w:author="." w:date="2025-04-25T10:49:00Z" w:initials=".">
    <w:p w14:paraId="7A28B737" w14:textId="524DD534" w:rsidR="00F34312" w:rsidRDefault="00F34312">
      <w:pPr>
        <w:pStyle w:val="CommentText"/>
      </w:pPr>
      <w:r>
        <w:rPr>
          <w:rStyle w:val="CommentReference"/>
        </w:rPr>
        <w:annotationRef/>
      </w:r>
      <w:r>
        <w:t>Can you say what makes this solution unique/different/better than existing ones?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AA2A9C" w15:done="0"/>
  <w15:commentEx w15:paraId="7A28B73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6FA30A9" w16cex:dateUtc="2025-04-25T09:48:00Z"/>
  <w16cex:commentExtensible w16cex:durableId="006BEE9C" w16cex:dateUtc="2025-04-25T09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AA2A9C" w16cid:durableId="26FA30A9"/>
  <w16cid:commentId w16cid:paraId="7A28B737" w16cid:durableId="006BEE9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8CC"/>
    <w:rsid w:val="000168CC"/>
    <w:rsid w:val="0002492A"/>
    <w:rsid w:val="0006792E"/>
    <w:rsid w:val="001B00E1"/>
    <w:rsid w:val="00232181"/>
    <w:rsid w:val="003101FC"/>
    <w:rsid w:val="0033570C"/>
    <w:rsid w:val="006F04A0"/>
    <w:rsid w:val="00C4691E"/>
    <w:rsid w:val="00F3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713CF"/>
  <w15:chartTrackingRefBased/>
  <w15:docId w15:val="{1DCF2155-59FA-894F-A9FC-7A137287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">
    <w:name w:val="כותרת טקסט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F34312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343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3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4312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3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312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20144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444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972</Characters>
  <Application>Microsoft Office Word</Application>
  <DocSecurity>0</DocSecurity>
  <Lines>17</Lines>
  <Paragraphs>7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Fruitlens: ai-powered fruit &amp; vegetable recognition and nutritional analysis</vt:lpstr>
      <vt:lpstr>Fruitlens: ai-powered fruit &amp; vegetable recognition and nutritional analysis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Fruitlens: ai-powered fruit &amp; vegetable recognition and nutritional analysis</dc:title>
  <dc:subject/>
  <dc:creator>Daniel Yakobov</dc:creator>
  <cp:keywords/>
  <dc:description/>
  <cp:lastModifiedBy>.</cp:lastModifiedBy>
  <cp:revision>3</cp:revision>
  <dcterms:created xsi:type="dcterms:W3CDTF">2025-04-25T09:47:00Z</dcterms:created>
  <dcterms:modified xsi:type="dcterms:W3CDTF">2025-04-25T09:50:00Z</dcterms:modified>
</cp:coreProperties>
</file>