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40012" w14:textId="77777777" w:rsidR="0075747A" w:rsidRDefault="00B25F09">
      <w:pPr>
        <w:jc w:val="center"/>
        <w:rPr>
          <w:rFonts w:eastAsia="Times New Roman"/>
          <w:b/>
          <w:bCs/>
          <w:sz w:val="36"/>
          <w:szCs w:val="36"/>
        </w:rPr>
      </w:pPr>
      <w:proofErr w:type="spellStart"/>
      <w:r>
        <w:rPr>
          <w:rFonts w:eastAsia="Times New Roman"/>
          <w:b/>
          <w:bCs/>
          <w:sz w:val="36"/>
          <w:szCs w:val="36"/>
        </w:rPr>
        <w:t>Safezone</w:t>
      </w:r>
      <w:proofErr w:type="spellEnd"/>
      <w:r>
        <w:rPr>
          <w:rFonts w:eastAsia="Times New Roman"/>
          <w:b/>
          <w:bCs/>
          <w:sz w:val="36"/>
          <w:szCs w:val="36"/>
        </w:rPr>
        <w:t xml:space="preserve"> – a digital platform for emergency management and assistance</w:t>
      </w:r>
    </w:p>
    <w:p w14:paraId="55B38555" w14:textId="77777777" w:rsidR="0075747A" w:rsidRDefault="00B25F09">
      <w:pPr>
        <w:pStyle w:val="department-code"/>
      </w:pPr>
      <w:r>
        <w:t>SE-B-8</w:t>
      </w:r>
    </w:p>
    <w:p w14:paraId="630F0311" w14:textId="77777777" w:rsidR="0075747A" w:rsidRDefault="00B25F09">
      <w:pPr>
        <w:pStyle w:val="student-line"/>
      </w:pPr>
      <w:r>
        <w:t xml:space="preserve">Gal </w:t>
      </w:r>
      <w:proofErr w:type="spellStart"/>
      <w:r>
        <w:t>Yossef</w:t>
      </w:r>
      <w:proofErr w:type="spellEnd"/>
      <w:r>
        <w:t xml:space="preserve">; galyo@ac.sce.ac.il </w:t>
      </w:r>
      <w:r>
        <w:br/>
        <w:t xml:space="preserve">Tal Israel </w:t>
      </w:r>
      <w:proofErr w:type="spellStart"/>
      <w:r>
        <w:t>Refaelov</w:t>
      </w:r>
      <w:proofErr w:type="spellEnd"/>
      <w:r>
        <w:t xml:space="preserve">; talisre@ac.sce.ac.il </w:t>
      </w:r>
    </w:p>
    <w:p w14:paraId="51F58050" w14:textId="77777777" w:rsidR="0075747A" w:rsidRDefault="00B25F09">
      <w:pPr>
        <w:pStyle w:val="mentor"/>
        <w:jc w:val="center"/>
        <w:divId w:val="1961767234"/>
      </w:pPr>
      <w:r>
        <w:t xml:space="preserve">Advisor: Ms. Alona </w:t>
      </w:r>
      <w:proofErr w:type="spellStart"/>
      <w:r>
        <w:t>Kutsyy</w:t>
      </w:r>
      <w:proofErr w:type="spellEnd"/>
    </w:p>
    <w:p w14:paraId="52484E6F" w14:textId="77777777" w:rsidR="0075747A" w:rsidRDefault="00B25F09">
      <w:pPr>
        <w:pStyle w:val="institution"/>
        <w:jc w:val="center"/>
        <w:divId w:val="1961767234"/>
      </w:pPr>
      <w:r>
        <w:rPr>
          <w:rStyle w:val="institution-name"/>
        </w:rPr>
        <w:t xml:space="preserve">SCE - Shamoon College of Engineering, </w:t>
      </w:r>
      <w:proofErr w:type="spellStart"/>
      <w:r>
        <w:rPr>
          <w:rStyle w:val="institution-name"/>
        </w:rPr>
        <w:t>Be'er</w:t>
      </w:r>
      <w:proofErr w:type="spellEnd"/>
      <w:r>
        <w:rPr>
          <w:rStyle w:val="institution-name"/>
        </w:rPr>
        <w:t>-Sheva</w:t>
      </w:r>
    </w:p>
    <w:p w14:paraId="3AF5DC34" w14:textId="5E136218" w:rsidR="0075747A" w:rsidRDefault="00B25F09">
      <w:pPr>
        <w:divId w:val="1044014446"/>
        <w:rPr>
          <w:rFonts w:eastAsia="Times New Roman"/>
        </w:rPr>
      </w:pPr>
      <w:proofErr w:type="spellStart"/>
      <w:r>
        <w:rPr>
          <w:rFonts w:eastAsia="Times New Roman"/>
        </w:rPr>
        <w:t>SafeZone</w:t>
      </w:r>
      <w:proofErr w:type="spellEnd"/>
      <w:r>
        <w:rPr>
          <w:rFonts w:eastAsia="Times New Roman"/>
        </w:rPr>
        <w:t xml:space="preserve"> is an app developed in response to the challenges encountered during the Iron Swords war. It addresses several key issues identified during emergencies. The system provides real-time mapping of shelters and emergency stations, enabling efficient routing of citizens to available shelters. It includes a</w:t>
      </w:r>
      <w:ins w:id="0" w:author="." w:date="2025-04-25T10:54:00Z">
        <w:r w:rsidR="00A3100B">
          <w:rPr>
            <w:rFonts w:eastAsia="Times New Roman"/>
          </w:rPr>
          <w:t>n</w:t>
        </w:r>
      </w:ins>
      <w:r>
        <w:rPr>
          <w:rFonts w:eastAsia="Times New Roman"/>
        </w:rPr>
        <w:t xml:space="preserve"> </w:t>
      </w:r>
      <w:ins w:id="1" w:author="." w:date="2025-04-25T10:54:00Z">
        <w:r w:rsidR="00A3100B">
          <w:rPr>
            <w:rFonts w:eastAsia="Times New Roman"/>
          </w:rPr>
          <w:t>“</w:t>
        </w:r>
      </w:ins>
      <w:del w:id="2" w:author="." w:date="2025-04-25T10:54:00Z">
        <w:r w:rsidDel="00A3100B">
          <w:rPr>
            <w:rFonts w:eastAsia="Times New Roman"/>
          </w:rPr>
          <w:delText>"</w:delText>
        </w:r>
      </w:del>
      <w:r>
        <w:rPr>
          <w:rFonts w:eastAsia="Times New Roman"/>
        </w:rPr>
        <w:t>I</w:t>
      </w:r>
      <w:ins w:id="3" w:author="." w:date="2025-04-25T10:54:00Z">
        <w:r w:rsidR="00A3100B">
          <w:rPr>
            <w:rFonts w:eastAsia="Times New Roman"/>
          </w:rPr>
          <w:t>’</w:t>
        </w:r>
      </w:ins>
      <w:del w:id="4" w:author="." w:date="2025-04-25T10:54:00Z">
        <w:r w:rsidDel="00A3100B">
          <w:rPr>
            <w:rFonts w:eastAsia="Times New Roman"/>
          </w:rPr>
          <w:delText>'</w:delText>
        </w:r>
      </w:del>
      <w:r>
        <w:rPr>
          <w:rFonts w:eastAsia="Times New Roman"/>
        </w:rPr>
        <w:t>m Safe</w:t>
      </w:r>
      <w:ins w:id="5" w:author="." w:date="2025-04-25T10:54:00Z">
        <w:r w:rsidR="00A3100B">
          <w:rPr>
            <w:rFonts w:eastAsia="Times New Roman"/>
          </w:rPr>
          <w:t>”</w:t>
        </w:r>
      </w:ins>
      <w:del w:id="6" w:author="." w:date="2025-04-25T10:54:00Z">
        <w:r w:rsidDel="00A3100B">
          <w:rPr>
            <w:rFonts w:eastAsia="Times New Roman"/>
          </w:rPr>
          <w:delText>"</w:delText>
        </w:r>
      </w:del>
      <w:r>
        <w:rPr>
          <w:rFonts w:eastAsia="Times New Roman"/>
        </w:rPr>
        <w:t xml:space="preserve"> feature that allows people to update their loved ones on their status, reducing anxiety and worry among families. The app connects volunteers with organizations, optimizing community assistance efforts in emergencies. Additionally, it offers emotional support through AI, particularly for children experiencing stress and anxiety. The goal is to provide an accessible and efficient technological </w:t>
      </w:r>
      <w:commentRangeStart w:id="7"/>
      <w:r>
        <w:rPr>
          <w:rFonts w:eastAsia="Times New Roman"/>
        </w:rPr>
        <w:t xml:space="preserve">solution for better handling </w:t>
      </w:r>
      <w:commentRangeEnd w:id="7"/>
      <w:r w:rsidR="00A3100B">
        <w:rPr>
          <w:rStyle w:val="CommentReference"/>
        </w:rPr>
        <w:commentReference w:id="7"/>
      </w:r>
      <w:r>
        <w:rPr>
          <w:rFonts w:eastAsia="Times New Roman"/>
        </w:rPr>
        <w:t>emergency situations, focusing on community and emotional support.</w:t>
      </w:r>
    </w:p>
    <w:p w14:paraId="050D959B" w14:textId="77777777" w:rsidR="0075747A" w:rsidRDefault="00B25F09">
      <w:pPr>
        <w:pStyle w:val="keywords-header"/>
      </w:pPr>
      <w:r>
        <w:t>Keywords: artificial intelligence, community assistance, emergency situations, emotional support, shelter mapping</w:t>
      </w:r>
    </w:p>
    <w:sectPr w:rsidR="0075747A">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 w:date="2025-04-25T10:55:00Z" w:initials=".">
    <w:p w14:paraId="30CE437B" w14:textId="77777777" w:rsidR="0098667C" w:rsidRDefault="00A3100B">
      <w:pPr>
        <w:pStyle w:val="CommentText"/>
      </w:pPr>
      <w:r>
        <w:rPr>
          <w:rStyle w:val="CommentReference"/>
        </w:rPr>
        <w:annotationRef/>
      </w:r>
      <w:r>
        <w:t xml:space="preserve">Can you say what makes it better? Are there any other solutions out there? </w:t>
      </w:r>
    </w:p>
    <w:p w14:paraId="709BEF7F" w14:textId="4BE0DABD" w:rsidR="00A3100B" w:rsidRDefault="0098667C">
      <w:pPr>
        <w:pStyle w:val="CommentText"/>
      </w:pPr>
      <w:r>
        <w:t xml:space="preserve">How broad is its applicability? Would it work in other conflict </w:t>
      </w:r>
      <w:proofErr w:type="gramStart"/>
      <w:r>
        <w:t>zones</w:t>
      </w:r>
      <w:proofErr w:type="gramEnd"/>
      <w:r>
        <w:t xml:space="preserve"> or would more development be needed? </w:t>
      </w:r>
      <w:proofErr w:type="gramStart"/>
      <w:r w:rsidR="00A3100B">
        <w:t>Otherwise</w:t>
      </w:r>
      <w:proofErr w:type="gramEnd"/>
      <w:r w:rsidR="00A3100B">
        <w:t>, a clear abstract.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9BEF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E6FB45E" w16cex:dateUtc="2025-04-25T09: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9BEF7F" w16cid:durableId="0E6FB45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F09"/>
    <w:rsid w:val="0075747A"/>
    <w:rsid w:val="00971065"/>
    <w:rsid w:val="0098667C"/>
    <w:rsid w:val="00A3100B"/>
    <w:rsid w:val="00B25F09"/>
    <w:rsid w:val="00CB74E4"/>
    <w:rsid w:val="00FC4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4F6C6"/>
  <w15:chartTrackingRefBased/>
  <w15:docId w15:val="{52D2C1D6-FFC0-4637-A50C-36691217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A3100B"/>
    <w:rPr>
      <w:rFonts w:eastAsiaTheme="minorEastAsia"/>
      <w:sz w:val="24"/>
      <w:szCs w:val="24"/>
    </w:rPr>
  </w:style>
  <w:style w:type="character" w:styleId="CommentReference">
    <w:name w:val="annotation reference"/>
    <w:basedOn w:val="DefaultParagraphFont"/>
    <w:uiPriority w:val="99"/>
    <w:semiHidden/>
    <w:unhideWhenUsed/>
    <w:rsid w:val="00A3100B"/>
    <w:rPr>
      <w:sz w:val="16"/>
      <w:szCs w:val="16"/>
    </w:rPr>
  </w:style>
  <w:style w:type="paragraph" w:styleId="CommentText">
    <w:name w:val="annotation text"/>
    <w:basedOn w:val="Normal"/>
    <w:link w:val="CommentTextChar"/>
    <w:uiPriority w:val="99"/>
    <w:semiHidden/>
    <w:unhideWhenUsed/>
    <w:rsid w:val="00A3100B"/>
    <w:rPr>
      <w:sz w:val="20"/>
      <w:szCs w:val="20"/>
    </w:rPr>
  </w:style>
  <w:style w:type="character" w:customStyle="1" w:styleId="CommentTextChar">
    <w:name w:val="Comment Text Char"/>
    <w:basedOn w:val="DefaultParagraphFont"/>
    <w:link w:val="CommentText"/>
    <w:uiPriority w:val="99"/>
    <w:semiHidden/>
    <w:rsid w:val="00A3100B"/>
    <w:rPr>
      <w:rFonts w:eastAsiaTheme="minorEastAsia"/>
    </w:rPr>
  </w:style>
  <w:style w:type="paragraph" w:styleId="CommentSubject">
    <w:name w:val="annotation subject"/>
    <w:basedOn w:val="CommentText"/>
    <w:next w:val="CommentText"/>
    <w:link w:val="CommentSubjectChar"/>
    <w:uiPriority w:val="99"/>
    <w:semiHidden/>
    <w:unhideWhenUsed/>
    <w:rsid w:val="00A3100B"/>
    <w:rPr>
      <w:b/>
      <w:bCs/>
    </w:rPr>
  </w:style>
  <w:style w:type="character" w:customStyle="1" w:styleId="CommentSubjectChar">
    <w:name w:val="Comment Subject Char"/>
    <w:basedOn w:val="CommentTextChar"/>
    <w:link w:val="CommentSubject"/>
    <w:uiPriority w:val="99"/>
    <w:semiHidden/>
    <w:rsid w:val="00A3100B"/>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014446">
      <w:marLeft w:val="0"/>
      <w:marRight w:val="0"/>
      <w:marTop w:val="400"/>
      <w:marBottom w:val="0"/>
      <w:divBdr>
        <w:top w:val="none" w:sz="0" w:space="0" w:color="auto"/>
        <w:left w:val="none" w:sz="0" w:space="0" w:color="auto"/>
        <w:bottom w:val="none" w:sz="0" w:space="0" w:color="auto"/>
        <w:right w:val="none" w:sz="0" w:space="0" w:color="auto"/>
      </w:divBdr>
    </w:div>
    <w:div w:id="1961767234">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153</Words>
  <Characters>1009</Characters>
  <Application>Microsoft Office Word</Application>
  <DocSecurity>0</DocSecurity>
  <Lines>19</Lines>
  <Paragraphs>8</Paragraphs>
  <ScaleCrop>false</ScaleCrop>
  <HeadingPairs>
    <vt:vector size="2" baseType="variant">
      <vt:variant>
        <vt:lpstr>שם</vt:lpstr>
      </vt:variant>
      <vt:variant>
        <vt:i4>1</vt:i4>
      </vt:variant>
    </vt:vector>
  </HeadingPairs>
  <TitlesOfParts>
    <vt:vector size="1" baseType="lpstr">
      <vt:lpstr>Safezone – a digital platform for emergency management and assistance</vt:lpstr>
    </vt:vector>
  </TitlesOfParts>
  <Company>SCE</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Safezone – a digital platform for emergency management and assistance</dc:title>
  <dc:subject/>
  <dc:creator>Regina Vaisman</dc:creator>
  <cp:keywords/>
  <dc:description/>
  <cp:lastModifiedBy>.</cp:lastModifiedBy>
  <cp:revision>4</cp:revision>
  <dcterms:created xsi:type="dcterms:W3CDTF">2025-04-25T09:54:00Z</dcterms:created>
  <dcterms:modified xsi:type="dcterms:W3CDTF">2025-04-25T09:56:00Z</dcterms:modified>
</cp:coreProperties>
</file>