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01C9" w14:textId="77777777" w:rsidR="003C15E7" w:rsidRDefault="008A01DE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HistDoc platform</w:t>
      </w:r>
    </w:p>
    <w:p w14:paraId="7E055747" w14:textId="77777777" w:rsidR="003C15E7" w:rsidRDefault="008A01DE">
      <w:pPr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Calibri" w:eastAsia="Times New Roman" w:hAnsi="Calibri" w:cs="Calibri"/>
          <w:color w:val="000000"/>
          <w:sz w:val="28"/>
          <w:szCs w:val="28"/>
        </w:rPr>
        <w:t>SE-B-9</w:t>
      </w:r>
    </w:p>
    <w:p w14:paraId="2DF24823" w14:textId="77777777" w:rsidR="003C15E7" w:rsidRDefault="008A01DE">
      <w:pPr>
        <w:pStyle w:val="student-line"/>
      </w:pPr>
      <w:r>
        <w:t xml:space="preserve">Einas Nsasra ; einasns@ac.sce.ac.il </w:t>
      </w:r>
      <w:r>
        <w:br/>
        <w:t xml:space="preserve">Haneen Abu Salook ; haneeab@ac.sce.ac.il </w:t>
      </w:r>
    </w:p>
    <w:p w14:paraId="42C63E9B" w14:textId="77777777" w:rsidR="003C15E7" w:rsidRDefault="008A01DE">
      <w:pPr>
        <w:pStyle w:val="mentor"/>
        <w:jc w:val="center"/>
        <w:divId w:val="890265930"/>
      </w:pPr>
      <w:r>
        <w:t>Advisor: Dr. Irina Rabaev</w:t>
      </w:r>
    </w:p>
    <w:p w14:paraId="4A5C9C9F" w14:textId="7BD0B72D" w:rsidR="003C15E7" w:rsidRPr="003830AA" w:rsidRDefault="008A01DE">
      <w:pPr>
        <w:divId w:val="188883637"/>
        <w:rPr>
          <w:rFonts w:eastAsia="Times New Roman"/>
          <w:lang w:val="en-US"/>
          <w:rPrChange w:id="0" w:author="." w:date="2025-04-25T10:57:00Z">
            <w:rPr>
              <w:rFonts w:eastAsia="Times New Roman"/>
            </w:rPr>
          </w:rPrChange>
        </w:rPr>
      </w:pPr>
      <w:commentRangeStart w:id="1"/>
      <w:r w:rsidRPr="003830AA">
        <w:rPr>
          <w:rFonts w:eastAsia="Times New Roman"/>
          <w:lang w:val="en-US"/>
          <w:rPrChange w:id="2" w:author="." w:date="2025-04-25T10:57:00Z">
            <w:rPr>
              <w:rFonts w:eastAsia="Times New Roman"/>
            </w:rPr>
          </w:rPrChange>
        </w:rPr>
        <w:t>Digitizing historical documents preserves heritage and enhances accessibility for researchers and the public. Arabic and Hebrew manuscripts require dedicated tools for analysis. This project aims to develop a web platform that enables liberal arts researchers to upload, annotate, and share manuscripts while allowing computer scientists to test machine learning algorithms</w:t>
      </w:r>
      <w:ins w:id="3" w:author="." w:date="2025-04-25T10:57:00Z">
        <w:r w:rsidR="003830AA">
          <w:rPr>
            <w:rFonts w:eastAsia="Times New Roman"/>
            <w:lang w:val="en-US"/>
          </w:rPr>
          <w:t xml:space="preserve"> on them</w:t>
        </w:r>
      </w:ins>
      <w:r w:rsidRPr="003830AA">
        <w:rPr>
          <w:rFonts w:eastAsia="Times New Roman"/>
          <w:lang w:val="en-US"/>
          <w:rPrChange w:id="4" w:author="." w:date="2025-04-25T10:57:00Z">
            <w:rPr>
              <w:rFonts w:eastAsia="Times New Roman"/>
            </w:rPr>
          </w:rPrChange>
        </w:rPr>
        <w:t xml:space="preserve">. The collaboration fosters the creation of tools for efficient knowledge extraction, supporting research and preservation. Unlike existing solutions, this platform integrates storage, automatic transcription, and algorithm validation, addressing </w:t>
      </w:r>
      <w:del w:id="5" w:author="." w:date="2025-04-25T10:58:00Z">
        <w:r w:rsidRPr="003830AA" w:rsidDel="003830AA">
          <w:rPr>
            <w:rFonts w:eastAsia="Times New Roman"/>
            <w:lang w:val="en-US"/>
            <w:rPrChange w:id="6" w:author="." w:date="2025-04-25T10:57:00Z">
              <w:rPr>
                <w:rFonts w:eastAsia="Times New Roman"/>
              </w:rPr>
            </w:rPrChange>
          </w:rPr>
          <w:delText xml:space="preserve">the </w:delText>
        </w:r>
      </w:del>
      <w:ins w:id="7" w:author="." w:date="2025-04-25T10:58:00Z">
        <w:r w:rsidR="003830AA">
          <w:rPr>
            <w:rFonts w:eastAsia="Times New Roman"/>
            <w:lang w:val="en-US"/>
          </w:rPr>
          <w:t>a</w:t>
        </w:r>
        <w:r w:rsidR="003830AA" w:rsidRPr="003830AA">
          <w:rPr>
            <w:rFonts w:eastAsia="Times New Roman"/>
            <w:lang w:val="en-US"/>
            <w:rPrChange w:id="8" w:author="." w:date="2025-04-25T10:57:00Z">
              <w:rPr>
                <w:rFonts w:eastAsia="Times New Roman"/>
              </w:rPr>
            </w:rPrChange>
          </w:rPr>
          <w:t xml:space="preserve"> </w:t>
        </w:r>
      </w:ins>
      <w:r w:rsidRPr="003830AA">
        <w:rPr>
          <w:rFonts w:eastAsia="Times New Roman"/>
          <w:lang w:val="en-US"/>
          <w:rPrChange w:id="9" w:author="." w:date="2025-04-25T10:57:00Z">
            <w:rPr>
              <w:rFonts w:eastAsia="Times New Roman"/>
            </w:rPr>
          </w:rPrChange>
        </w:rPr>
        <w:t>gap in multilingual manuscript processing.</w:t>
      </w:r>
      <w:commentRangeEnd w:id="1"/>
      <w:r w:rsidR="003830AA">
        <w:rPr>
          <w:rStyle w:val="CommentReference"/>
        </w:rPr>
        <w:commentReference w:id="1"/>
      </w:r>
    </w:p>
    <w:p w14:paraId="5DF15135" w14:textId="77777777" w:rsidR="00B72CE8" w:rsidRDefault="008A01DE">
      <w:pPr>
        <w:pStyle w:val="keywords-header"/>
      </w:pPr>
      <w:r>
        <w:t>Keywords: collaboration, historical documents, machine learning, transcription, web platform</w:t>
      </w:r>
    </w:p>
    <w:sectPr w:rsidR="00B72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." w:date="2025-04-25T10:59:00Z" w:initials=".">
    <w:p w14:paraId="00BFF616" w14:textId="0800E4FF" w:rsidR="003830AA" w:rsidRDefault="003830AA">
      <w:pPr>
        <w:pStyle w:val="CommentText"/>
      </w:pPr>
      <w:r>
        <w:rPr>
          <w:rStyle w:val="CommentReference"/>
        </w:rPr>
        <w:annotationRef/>
      </w:r>
      <w:r>
        <w:t>You don’t say anything about progress/outcomes/status of the work.</w:t>
      </w:r>
      <w:r w:rsidR="00C4003D">
        <w:t xml:space="preserve"> You have more space to do so.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BFF6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690CF0E" w16cex:dateUtc="2025-04-25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BFF616" w16cid:durableId="5690CF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59"/>
    <w:rsid w:val="00272190"/>
    <w:rsid w:val="002C447A"/>
    <w:rsid w:val="003830AA"/>
    <w:rsid w:val="003C15E7"/>
    <w:rsid w:val="008A01DE"/>
    <w:rsid w:val="00AD2659"/>
    <w:rsid w:val="00B72CE8"/>
    <w:rsid w:val="00C4003D"/>
    <w:rsid w:val="00E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F34E6"/>
  <w15:chartTrackingRefBased/>
  <w15:docId w15:val="{426E85AA-17CB-4BED-AA24-DFCF1242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paragraph" w:styleId="Revision">
    <w:name w:val="Revision"/>
    <w:hidden/>
    <w:uiPriority w:val="99"/>
    <w:semiHidden/>
    <w:rsid w:val="003830AA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3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0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0AA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0AA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83637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3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790</Characters>
  <Application>Microsoft Office Word</Application>
  <DocSecurity>0</DocSecurity>
  <Lines>14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Histdoc platform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Histdoc platform</dc:title>
  <dc:subject/>
  <dc:creator>haneen abu salook</dc:creator>
  <cp:keywords/>
  <dc:description/>
  <cp:lastModifiedBy>.</cp:lastModifiedBy>
  <cp:revision>4</cp:revision>
  <dcterms:created xsi:type="dcterms:W3CDTF">2025-04-25T09:56:00Z</dcterms:created>
  <dcterms:modified xsi:type="dcterms:W3CDTF">2025-04-25T09:59:00Z</dcterms:modified>
</cp:coreProperties>
</file>