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1744" w14:textId="77777777" w:rsidR="008E2120" w:rsidRDefault="00A305C3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An AI-based system for enhanced self-learning</w:t>
      </w:r>
    </w:p>
    <w:p w14:paraId="6B915EF2" w14:textId="77777777" w:rsidR="008E2120" w:rsidRDefault="00A305C3">
      <w:pPr>
        <w:pStyle w:val="department-code"/>
      </w:pPr>
      <w:r>
        <w:t>SE-C-10</w:t>
      </w:r>
    </w:p>
    <w:p w14:paraId="42F4628C" w14:textId="77777777" w:rsidR="008E2120" w:rsidRDefault="00A305C3">
      <w:pPr>
        <w:pStyle w:val="student-line"/>
      </w:pPr>
      <w:r>
        <w:t xml:space="preserve">Doron Swisa; seller4500@gmail.com </w:t>
      </w:r>
      <w:r>
        <w:br/>
        <w:t xml:space="preserve">Yan </w:t>
      </w:r>
      <w:proofErr w:type="spellStart"/>
      <w:r>
        <w:t>Frenklakh</w:t>
      </w:r>
      <w:proofErr w:type="spellEnd"/>
      <w:r>
        <w:t xml:space="preserve">; yanfr2@ac.sce.ac.il </w:t>
      </w:r>
    </w:p>
    <w:p w14:paraId="34757FC8" w14:textId="77777777" w:rsidR="008E2120" w:rsidRDefault="00A305C3">
      <w:pPr>
        <w:pStyle w:val="mentor"/>
        <w:jc w:val="center"/>
        <w:divId w:val="193160366"/>
      </w:pPr>
      <w:r>
        <w:t>Advisor: Dr. Natalia Vanetik</w:t>
      </w:r>
    </w:p>
    <w:p w14:paraId="1AB3FD37" w14:textId="77777777" w:rsidR="008E2120" w:rsidRDefault="00A305C3">
      <w:pPr>
        <w:pStyle w:val="institution"/>
        <w:jc w:val="center"/>
        <w:divId w:val="193160366"/>
      </w:pPr>
      <w:r>
        <w:rPr>
          <w:rStyle w:val="institution-name"/>
        </w:rPr>
        <w:t xml:space="preserve">SCE - Shamoon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0605ED7E" w14:textId="2C553156" w:rsidR="008E2120" w:rsidRDefault="00A305C3">
      <w:pPr>
        <w:divId w:val="231277286"/>
        <w:rPr>
          <w:rFonts w:eastAsia="Times New Roman"/>
        </w:rPr>
      </w:pPr>
      <w:r>
        <w:rPr>
          <w:rFonts w:eastAsia="Times New Roman"/>
        </w:rPr>
        <w:t>This project introduces a learning system that incorporates the application of</w:t>
      </w:r>
      <w:commentRangeStart w:id="0"/>
      <w:r>
        <w:rPr>
          <w:rFonts w:eastAsia="Times New Roman"/>
        </w:rPr>
        <w:t xml:space="preserve"> LLMs and RAG </w:t>
      </w:r>
      <w:commentRangeEnd w:id="0"/>
      <w:r w:rsidR="002C2B88">
        <w:rPr>
          <w:rStyle w:val="CommentReference"/>
        </w:rPr>
        <w:commentReference w:id="0"/>
      </w:r>
      <w:r>
        <w:rPr>
          <w:rFonts w:eastAsia="Times New Roman"/>
        </w:rPr>
        <w:t xml:space="preserve">for </w:t>
      </w:r>
      <w:del w:id="1" w:author="." w:date="2025-04-26T11:18:00Z">
        <w:r w:rsidDel="00372162">
          <w:rPr>
            <w:rFonts w:eastAsia="Times New Roman"/>
          </w:rPr>
          <w:delText xml:space="preserve">the purpose of </w:delText>
        </w:r>
      </w:del>
      <w:r>
        <w:rPr>
          <w:rFonts w:eastAsia="Times New Roman"/>
        </w:rPr>
        <w:t xml:space="preserve">effective self-learning in deep subjects </w:t>
      </w:r>
      <w:del w:id="2" w:author="." w:date="2025-04-26T11:15:00Z">
        <w:r w:rsidDel="002C2B88">
          <w:rPr>
            <w:rFonts w:eastAsia="Times New Roman"/>
          </w:rPr>
          <w:delText xml:space="preserve">among </w:delText>
        </w:r>
      </w:del>
      <w:ins w:id="3" w:author="." w:date="2025-04-26T11:15:00Z">
        <w:r w:rsidR="002C2B88">
          <w:rPr>
            <w:rFonts w:eastAsia="Times New Roman"/>
          </w:rPr>
          <w:t>in</w:t>
        </w:r>
        <w:r w:rsidR="002C2B88">
          <w:rPr>
            <w:rFonts w:eastAsia="Times New Roman"/>
          </w:rPr>
          <w:t xml:space="preserve"> </w:t>
        </w:r>
      </w:ins>
      <w:r>
        <w:rPr>
          <w:rFonts w:eastAsia="Times New Roman"/>
        </w:rPr>
        <w:t xml:space="preserve">discrete mathematics and formal logic. </w:t>
      </w:r>
      <w:del w:id="4" w:author="." w:date="2025-04-26T11:18:00Z">
        <w:r w:rsidDel="00372162">
          <w:rPr>
            <w:rFonts w:eastAsia="Times New Roman"/>
          </w:rPr>
          <w:delText xml:space="preserve">This </w:delText>
        </w:r>
      </w:del>
      <w:ins w:id="5" w:author="." w:date="2025-04-26T11:18:00Z">
        <w:r w:rsidR="00372162">
          <w:rPr>
            <w:rFonts w:eastAsia="Times New Roman"/>
          </w:rPr>
          <w:t>The</w:t>
        </w:r>
        <w:r w:rsidR="00372162">
          <w:rPr>
            <w:rFonts w:eastAsia="Times New Roman"/>
          </w:rPr>
          <w:t xml:space="preserve"> </w:t>
        </w:r>
      </w:ins>
      <w:r>
        <w:rPr>
          <w:rFonts w:eastAsia="Times New Roman"/>
        </w:rPr>
        <w:t xml:space="preserve">model </w:t>
      </w:r>
      <w:ins w:id="6" w:author="." w:date="2025-04-26T11:16:00Z">
        <w:r w:rsidR="002C2B88">
          <w:rPr>
            <w:rFonts w:eastAsia="Times New Roman"/>
          </w:rPr>
          <w:t>addresses</w:t>
        </w:r>
      </w:ins>
      <w:del w:id="7" w:author="." w:date="2025-04-26T11:16:00Z">
        <w:r w:rsidDel="002C2B88">
          <w:rPr>
            <w:rFonts w:eastAsia="Times New Roman"/>
          </w:rPr>
          <w:delText>Improves</w:delText>
        </w:r>
      </w:del>
      <w:r>
        <w:rPr>
          <w:rFonts w:eastAsia="Times New Roman"/>
        </w:rPr>
        <w:t xml:space="preserve"> </w:t>
      </w:r>
      <w:commentRangeStart w:id="8"/>
      <w:r>
        <w:rPr>
          <w:rFonts w:eastAsia="Times New Roman"/>
        </w:rPr>
        <w:t xml:space="preserve">three </w:t>
      </w:r>
      <w:commentRangeEnd w:id="8"/>
      <w:r w:rsidR="002C2B88">
        <w:rPr>
          <w:rStyle w:val="CommentReference"/>
        </w:rPr>
        <w:commentReference w:id="8"/>
      </w:r>
      <w:r>
        <w:rPr>
          <w:rFonts w:eastAsia="Times New Roman"/>
        </w:rPr>
        <w:t xml:space="preserve">different </w:t>
      </w:r>
      <w:del w:id="9" w:author="." w:date="2025-04-26T11:16:00Z">
        <w:r w:rsidDel="002C2B88">
          <w:rPr>
            <w:rFonts w:eastAsia="Times New Roman"/>
          </w:rPr>
          <w:delText>purposes</w:delText>
        </w:r>
      </w:del>
      <w:ins w:id="10" w:author="." w:date="2025-04-26T11:16:00Z">
        <w:r w:rsidR="002C2B88">
          <w:rPr>
            <w:rFonts w:eastAsia="Times New Roman"/>
          </w:rPr>
          <w:t>issues</w:t>
        </w:r>
      </w:ins>
      <w:r>
        <w:rPr>
          <w:rFonts w:eastAsia="Times New Roman"/>
        </w:rPr>
        <w:t xml:space="preserve">: unreliable AI-generated information and </w:t>
      </w:r>
      <w:ins w:id="11" w:author="." w:date="2025-04-26T11:16:00Z">
        <w:r w:rsidR="002C2B88">
          <w:rPr>
            <w:rFonts w:eastAsia="Times New Roman"/>
          </w:rPr>
          <w:t>“</w:t>
        </w:r>
      </w:ins>
      <w:del w:id="12" w:author="." w:date="2025-04-26T11:16:00Z">
        <w:r w:rsidDel="002C2B88">
          <w:rPr>
            <w:rFonts w:eastAsia="Times New Roman"/>
          </w:rPr>
          <w:delText>"</w:delText>
        </w:r>
      </w:del>
      <w:r>
        <w:rPr>
          <w:rFonts w:eastAsia="Times New Roman"/>
        </w:rPr>
        <w:t>hallucinations</w:t>
      </w:r>
      <w:ins w:id="13" w:author="." w:date="2025-04-26T11:16:00Z">
        <w:r w:rsidR="002C2B88">
          <w:rPr>
            <w:rFonts w:eastAsia="Times New Roman"/>
          </w:rPr>
          <w:t>,”</w:t>
        </w:r>
      </w:ins>
      <w:del w:id="14" w:author="." w:date="2025-04-26T11:16:00Z">
        <w:r w:rsidDel="002C2B88">
          <w:rPr>
            <w:rFonts w:eastAsia="Times New Roman"/>
          </w:rPr>
          <w:delText>",</w:delText>
        </w:r>
      </w:del>
      <w:r>
        <w:rPr>
          <w:rFonts w:eastAsia="Times New Roman"/>
        </w:rPr>
        <w:t xml:space="preserve"> </w:t>
      </w:r>
      <w:ins w:id="15" w:author="." w:date="2025-04-26T11:17:00Z">
        <w:r w:rsidR="002C2B88">
          <w:rPr>
            <w:rFonts w:eastAsia="Times New Roman"/>
          </w:rPr>
          <w:t xml:space="preserve">and </w:t>
        </w:r>
      </w:ins>
      <w:r>
        <w:rPr>
          <w:rFonts w:eastAsia="Times New Roman"/>
        </w:rPr>
        <w:t xml:space="preserve">solving </w:t>
      </w:r>
      <w:commentRangeStart w:id="16"/>
      <w:r>
        <w:rPr>
          <w:rFonts w:eastAsia="Times New Roman"/>
        </w:rPr>
        <w:t xml:space="preserve">NLP </w:t>
      </w:r>
      <w:commentRangeEnd w:id="16"/>
      <w:r w:rsidR="002C2B88">
        <w:rPr>
          <w:rStyle w:val="CommentReference"/>
        </w:rPr>
        <w:commentReference w:id="16"/>
      </w:r>
      <w:r>
        <w:rPr>
          <w:rFonts w:eastAsia="Times New Roman"/>
        </w:rPr>
        <w:t xml:space="preserve">tasks with </w:t>
      </w:r>
      <w:del w:id="17" w:author="." w:date="2025-04-26T11:16:00Z">
        <w:r w:rsidDel="002C2B88">
          <w:rPr>
            <w:rFonts w:eastAsia="Times New Roman"/>
          </w:rPr>
          <w:delText xml:space="preserve">those </w:delText>
        </w:r>
      </w:del>
      <w:ins w:id="18" w:author="." w:date="2025-04-26T11:16:00Z">
        <w:r w:rsidR="002C2B88">
          <w:rPr>
            <w:rFonts w:eastAsia="Times New Roman"/>
          </w:rPr>
          <w:t>the</w:t>
        </w:r>
        <w:r w:rsidR="002C2B88">
          <w:rPr>
            <w:rFonts w:eastAsia="Times New Roman"/>
          </w:rPr>
          <w:t xml:space="preserve"> </w:t>
        </w:r>
      </w:ins>
      <w:r>
        <w:rPr>
          <w:rFonts w:eastAsia="Times New Roman"/>
        </w:rPr>
        <w:t>complex morphological structures of Hebrew</w:t>
      </w:r>
      <w:del w:id="19" w:author="." w:date="2025-04-26T11:16:00Z">
        <w:r w:rsidDel="002C2B88">
          <w:rPr>
            <w:rFonts w:eastAsia="Times New Roman"/>
          </w:rPr>
          <w:delText xml:space="preserve"> is not any more a hassle</w:delText>
        </w:r>
      </w:del>
      <w:r>
        <w:rPr>
          <w:rFonts w:eastAsia="Times New Roman"/>
        </w:rPr>
        <w:t>. The model ensures the correctness, understandability, and accessibility of the sources to the end</w:t>
      </w:r>
      <w:ins w:id="20" w:author="." w:date="2025-04-26T11:18:00Z">
        <w:r w:rsidR="00372162">
          <w:rPr>
            <w:rFonts w:eastAsia="Times New Roman"/>
          </w:rPr>
          <w:t xml:space="preserve"> </w:t>
        </w:r>
      </w:ins>
      <w:del w:id="21" w:author="." w:date="2025-04-26T11:18:00Z">
        <w:r w:rsidDel="00372162">
          <w:rPr>
            <w:rFonts w:eastAsia="Times New Roman"/>
          </w:rPr>
          <w:delText>-</w:delText>
        </w:r>
      </w:del>
      <w:r>
        <w:rPr>
          <w:rFonts w:eastAsia="Times New Roman"/>
        </w:rPr>
        <w:t xml:space="preserve">user. </w:t>
      </w:r>
      <w:commentRangeStart w:id="22"/>
      <w:r>
        <w:rPr>
          <w:rFonts w:eastAsia="Times New Roman"/>
        </w:rPr>
        <w:t xml:space="preserve">The system not only </w:t>
      </w:r>
      <w:del w:id="23" w:author="." w:date="2025-04-26T11:17:00Z">
        <w:r w:rsidDel="002C2B88">
          <w:rPr>
            <w:rFonts w:eastAsia="Times New Roman"/>
          </w:rPr>
          <w:delText xml:space="preserve">does it </w:delText>
        </w:r>
      </w:del>
      <w:r>
        <w:rPr>
          <w:rFonts w:eastAsia="Times New Roman"/>
        </w:rPr>
        <w:t xml:space="preserve">significantly </w:t>
      </w:r>
      <w:del w:id="24" w:author="." w:date="2025-04-26T11:17:00Z">
        <w:r w:rsidDel="002C2B88">
          <w:rPr>
            <w:rFonts w:eastAsia="Times New Roman"/>
          </w:rPr>
          <w:delText xml:space="preserve">raise </w:delText>
        </w:r>
      </w:del>
      <w:ins w:id="25" w:author="." w:date="2025-04-26T11:17:00Z">
        <w:r w:rsidR="002C2B88">
          <w:rPr>
            <w:rFonts w:eastAsia="Times New Roman"/>
          </w:rPr>
          <w:t>increases</w:t>
        </w:r>
        <w:r w:rsidR="002C2B88">
          <w:rPr>
            <w:rFonts w:eastAsia="Times New Roman"/>
          </w:rPr>
          <w:t xml:space="preserve"> </w:t>
        </w:r>
      </w:ins>
      <w:r>
        <w:rPr>
          <w:rFonts w:eastAsia="Times New Roman"/>
        </w:rPr>
        <w:t xml:space="preserve">the </w:t>
      </w:r>
      <w:del w:id="26" w:author="." w:date="2025-04-26T11:19:00Z">
        <w:r w:rsidDel="00372162">
          <w:rPr>
            <w:rFonts w:eastAsia="Times New Roman"/>
          </w:rPr>
          <w:delText>correctness of the</w:delText>
        </w:r>
      </w:del>
      <w:ins w:id="27" w:author="." w:date="2025-04-26T11:19:00Z">
        <w:r w:rsidR="00372162">
          <w:rPr>
            <w:rFonts w:eastAsia="Times New Roman"/>
          </w:rPr>
          <w:t>number of correct</w:t>
        </w:r>
      </w:ins>
      <w:r>
        <w:rPr>
          <w:rFonts w:eastAsia="Times New Roman"/>
        </w:rPr>
        <w:t xml:space="preserve"> answers to </w:t>
      </w:r>
      <w:del w:id="28" w:author="." w:date="2025-04-26T11:19:00Z">
        <w:r w:rsidDel="00372162">
          <w:rPr>
            <w:rFonts w:eastAsia="Times New Roman"/>
          </w:rPr>
          <w:delText xml:space="preserve">the </w:delText>
        </w:r>
      </w:del>
      <w:r>
        <w:rPr>
          <w:rFonts w:eastAsia="Times New Roman"/>
        </w:rPr>
        <w:t>question</w:t>
      </w:r>
      <w:ins w:id="29" w:author="." w:date="2025-04-26T11:19:00Z">
        <w:r w:rsidR="00372162">
          <w:rPr>
            <w:rFonts w:eastAsia="Times New Roman"/>
          </w:rPr>
          <w:t>s</w:t>
        </w:r>
      </w:ins>
      <w:r>
        <w:rPr>
          <w:rFonts w:eastAsia="Times New Roman"/>
        </w:rPr>
        <w:t>, by providing learners with many types of stimulation</w:t>
      </w:r>
      <w:ins w:id="30" w:author="." w:date="2025-04-26T11:17:00Z">
        <w:r w:rsidR="002C2B88">
          <w:rPr>
            <w:rFonts w:eastAsia="Times New Roman"/>
          </w:rPr>
          <w:t>;</w:t>
        </w:r>
      </w:ins>
      <w:del w:id="31" w:author="." w:date="2025-04-26T11:17:00Z">
        <w:r w:rsidDel="002C2B88">
          <w:rPr>
            <w:rFonts w:eastAsia="Times New Roman"/>
          </w:rPr>
          <w:delText>,</w:delText>
        </w:r>
      </w:del>
      <w:r>
        <w:rPr>
          <w:rFonts w:eastAsia="Times New Roman"/>
        </w:rPr>
        <w:t xml:space="preserve"> it also helps the student to </w:t>
      </w:r>
      <w:del w:id="32" w:author="." w:date="2025-04-26T11:17:00Z">
        <w:r w:rsidDel="002C2B88">
          <w:rPr>
            <w:rFonts w:eastAsia="Times New Roman"/>
          </w:rPr>
          <w:delText>grow the capability</w:delText>
        </w:r>
      </w:del>
      <w:ins w:id="33" w:author="." w:date="2025-04-26T11:19:00Z">
        <w:r w:rsidR="00372162">
          <w:rPr>
            <w:rFonts w:eastAsia="Times New Roman"/>
          </w:rPr>
          <w:t>improve</w:t>
        </w:r>
      </w:ins>
      <w:ins w:id="34" w:author="." w:date="2025-04-26T11:17:00Z">
        <w:r w:rsidR="002C2B88">
          <w:rPr>
            <w:rFonts w:eastAsia="Times New Roman"/>
          </w:rPr>
          <w:t xml:space="preserve"> th</w:t>
        </w:r>
      </w:ins>
      <w:ins w:id="35" w:author="." w:date="2025-04-26T11:18:00Z">
        <w:r w:rsidR="002C2B88">
          <w:rPr>
            <w:rFonts w:eastAsia="Times New Roman"/>
          </w:rPr>
          <w:t>eir ability to</w:t>
        </w:r>
      </w:ins>
      <w:del w:id="36" w:author="." w:date="2025-04-26T11:18:00Z">
        <w:r w:rsidDel="002C2B88">
          <w:rPr>
            <w:rFonts w:eastAsia="Times New Roman"/>
          </w:rPr>
          <w:delText xml:space="preserve"> of</w:delText>
        </w:r>
      </w:del>
      <w:r>
        <w:rPr>
          <w:rFonts w:eastAsia="Times New Roman"/>
        </w:rPr>
        <w:t xml:space="preserve"> ask</w:t>
      </w:r>
      <w:del w:id="37" w:author="." w:date="2025-04-26T11:18:00Z">
        <w:r w:rsidDel="002C2B88">
          <w:rPr>
            <w:rFonts w:eastAsia="Times New Roman"/>
          </w:rPr>
          <w:delText>ing</w:delText>
        </w:r>
      </w:del>
      <w:r>
        <w:rPr>
          <w:rFonts w:eastAsia="Times New Roman"/>
        </w:rPr>
        <w:t xml:space="preserve"> the right questions.</w:t>
      </w:r>
      <w:commentRangeEnd w:id="22"/>
      <w:r w:rsidR="00372162">
        <w:rPr>
          <w:rStyle w:val="CommentReference"/>
        </w:rPr>
        <w:commentReference w:id="22"/>
      </w:r>
    </w:p>
    <w:p w14:paraId="2C74AB54" w14:textId="77777777" w:rsidR="008E2120" w:rsidRDefault="00A305C3">
      <w:pPr>
        <w:pStyle w:val="keywords-header"/>
      </w:pPr>
      <w:r>
        <w:t xml:space="preserve">Keywords: discrete mathematics, formal logic, hallucinations, </w:t>
      </w:r>
      <w:proofErr w:type="spellStart"/>
      <w:r>
        <w:t>hebrew</w:t>
      </w:r>
      <w:proofErr w:type="spellEnd"/>
      <w:r>
        <w:t xml:space="preserve"> </w:t>
      </w:r>
      <w:proofErr w:type="spellStart"/>
      <w:r>
        <w:t>nlp</w:t>
      </w:r>
      <w:proofErr w:type="spellEnd"/>
      <w:r>
        <w:t>, logic learning model, retrieval-augmented generation, self-learning</w:t>
      </w:r>
    </w:p>
    <w:sectPr w:rsidR="008E21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6T11:15:00Z" w:initials=".">
    <w:p w14:paraId="6ACEEB70" w14:textId="3199D480" w:rsidR="002C2B88" w:rsidRDefault="002C2B88">
      <w:pPr>
        <w:pStyle w:val="CommentText"/>
      </w:pPr>
      <w:r>
        <w:rPr>
          <w:rStyle w:val="CommentReference"/>
        </w:rPr>
        <w:annotationRef/>
      </w:r>
      <w:r>
        <w:t>You should spell out abbreviations.</w:t>
      </w:r>
    </w:p>
  </w:comment>
  <w:comment w:id="8" w:author="." w:date="2025-04-26T11:16:00Z" w:initials=".">
    <w:p w14:paraId="79A0769B" w14:textId="144E45C4" w:rsidR="002C2B88" w:rsidRDefault="002C2B88">
      <w:pPr>
        <w:pStyle w:val="CommentText"/>
      </w:pPr>
      <w:r>
        <w:rPr>
          <w:rStyle w:val="CommentReference"/>
        </w:rPr>
        <w:annotationRef/>
      </w:r>
      <w:r>
        <w:t>You only list 2.</w:t>
      </w:r>
    </w:p>
  </w:comment>
  <w:comment w:id="16" w:author="." w:date="2025-04-26T11:17:00Z" w:initials=".">
    <w:p w14:paraId="532B65E6" w14:textId="105F5518" w:rsidR="002C2B88" w:rsidRDefault="002C2B88">
      <w:pPr>
        <w:pStyle w:val="CommentText"/>
      </w:pPr>
      <w:r>
        <w:rPr>
          <w:rStyle w:val="CommentReference"/>
        </w:rPr>
        <w:annotationRef/>
      </w:r>
      <w:r>
        <w:t>Spell out.</w:t>
      </w:r>
    </w:p>
  </w:comment>
  <w:comment w:id="22" w:author="." w:date="2025-04-26T11:20:00Z" w:initials=".">
    <w:p w14:paraId="226D9DAB" w14:textId="18DC7DE7" w:rsidR="00372162" w:rsidRDefault="00372162">
      <w:pPr>
        <w:pStyle w:val="CommentText"/>
      </w:pPr>
      <w:r>
        <w:rPr>
          <w:rStyle w:val="CommentReference"/>
        </w:rPr>
        <w:annotationRef/>
      </w:r>
      <w:r>
        <w:t>Are these assertions demonstrated in the work? If so, you could be clearer on stating your results.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CEEB70" w15:done="0"/>
  <w15:commentEx w15:paraId="79A0769B" w15:done="0"/>
  <w15:commentEx w15:paraId="532B65E6" w15:done="0"/>
  <w15:commentEx w15:paraId="226D9DA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8403A0D" w16cex:dateUtc="2025-04-26T10:15:00Z"/>
  <w16cex:commentExtensible w16cex:durableId="2B1940F9" w16cex:dateUtc="2025-04-26T10:16:00Z"/>
  <w16cex:commentExtensible w16cex:durableId="04FE08BA" w16cex:dateUtc="2025-04-26T10:17:00Z"/>
  <w16cex:commentExtensible w16cex:durableId="4F81F51D" w16cex:dateUtc="2025-04-26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CEEB70" w16cid:durableId="38403A0D"/>
  <w16cid:commentId w16cid:paraId="79A0769B" w16cid:durableId="2B1940F9"/>
  <w16cid:commentId w16cid:paraId="532B65E6" w16cid:durableId="04FE08BA"/>
  <w16cid:commentId w16cid:paraId="226D9DAB" w16cid:durableId="4F81F51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1B"/>
    <w:rsid w:val="002C2B88"/>
    <w:rsid w:val="00324109"/>
    <w:rsid w:val="00372162"/>
    <w:rsid w:val="008E2120"/>
    <w:rsid w:val="00926CE8"/>
    <w:rsid w:val="00A305C3"/>
    <w:rsid w:val="00B3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414E7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2C2B88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C2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B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B88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B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B88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60366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7286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1012</Characters>
  <Application>Microsoft Office Word</Application>
  <DocSecurity>0</DocSecurity>
  <Lines>18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An ai-based system for enhanced self-learning</vt:lpstr>
    </vt:vector>
  </TitlesOfParts>
  <Company>SCE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ai-based system for enhanced self-learning</dc:title>
  <dc:subject/>
  <dc:creator>Regina Vaisman</dc:creator>
  <cp:keywords/>
  <dc:description/>
  <cp:lastModifiedBy>.</cp:lastModifiedBy>
  <cp:revision>4</cp:revision>
  <dcterms:created xsi:type="dcterms:W3CDTF">2025-04-26T10:15:00Z</dcterms:created>
  <dcterms:modified xsi:type="dcterms:W3CDTF">2025-04-26T10:21:00Z</dcterms:modified>
</cp:coreProperties>
</file>