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AB38" w14:textId="77777777" w:rsidR="00467F36" w:rsidRDefault="00F87048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Negev pulse: directing emergency services to unrecognized villages</w:t>
      </w:r>
    </w:p>
    <w:p w14:paraId="606A4CD9" w14:textId="77777777" w:rsidR="00467F36" w:rsidRDefault="00F87048">
      <w:pPr>
        <w:pStyle w:val="department-code"/>
      </w:pPr>
      <w:r>
        <w:t>SE-C-13</w:t>
      </w:r>
    </w:p>
    <w:p w14:paraId="691301F0" w14:textId="77777777" w:rsidR="00467F36" w:rsidRDefault="00F87048">
      <w:pPr>
        <w:pStyle w:val="student-line"/>
      </w:pPr>
      <w:r>
        <w:t xml:space="preserve">Israa Algergawi; aisrael@ac.sce.ac.il </w:t>
      </w:r>
      <w:r>
        <w:br/>
        <w:t xml:space="preserve">Somaya Abu Samor; somayab@ac.sce.ac.il </w:t>
      </w:r>
      <w:r>
        <w:br/>
        <w:t xml:space="preserve">Tasneem Shnaiwer; tasnesh@ac.sce.ac.il </w:t>
      </w:r>
    </w:p>
    <w:p w14:paraId="193E3D9D" w14:textId="77777777" w:rsidR="00467F36" w:rsidRDefault="00F87048">
      <w:pPr>
        <w:pStyle w:val="mentor"/>
        <w:jc w:val="center"/>
        <w:divId w:val="94443615"/>
      </w:pPr>
      <w:r>
        <w:t>Advisors: Dr. Hadas Chassidim</w:t>
      </w:r>
      <w:r>
        <w:rPr>
          <w:vertAlign w:val="superscript"/>
        </w:rPr>
        <w:t>1</w:t>
      </w:r>
      <w:r>
        <w:t>, Dr. Batel Yossef Ravid</w:t>
      </w:r>
      <w:r>
        <w:rPr>
          <w:vertAlign w:val="superscript"/>
        </w:rPr>
        <w:t>1</w:t>
      </w:r>
    </w:p>
    <w:p w14:paraId="03CE7952" w14:textId="77777777" w:rsidR="00467F36" w:rsidRDefault="00F87048">
      <w:pPr>
        <w:pStyle w:val="institution"/>
        <w:jc w:val="center"/>
        <w:divId w:val="94443615"/>
      </w:pPr>
      <w:r>
        <w:rPr>
          <w:vertAlign w:val="superscript"/>
        </w:rPr>
        <w:t>1</w:t>
      </w:r>
      <w:r>
        <w:rPr>
          <w:rStyle w:val="institution-name"/>
        </w:rPr>
        <w:t>SCE - Shamoon College of Engineering, Be'er-Sheva</w:t>
      </w:r>
    </w:p>
    <w:p w14:paraId="2310E4A1" w14:textId="7D83E648" w:rsidR="00467F36" w:rsidRDefault="00F87048">
      <w:pPr>
        <w:divId w:val="122114395"/>
        <w:rPr>
          <w:rFonts w:eastAsia="Times New Roman"/>
        </w:rPr>
      </w:pPr>
      <w:commentRangeStart w:id="0"/>
      <w:r>
        <w:rPr>
          <w:rFonts w:eastAsia="Times New Roman"/>
        </w:rPr>
        <w:t xml:space="preserve">The </w:t>
      </w:r>
      <w:commentRangeEnd w:id="0"/>
      <w:r w:rsidR="003274BB">
        <w:rPr>
          <w:rStyle w:val="CommentReference"/>
        </w:rPr>
        <w:commentReference w:id="0"/>
      </w:r>
      <w:r>
        <w:rPr>
          <w:rFonts w:eastAsia="Times New Roman"/>
        </w:rPr>
        <w:t>provision of emergency services in unrecognized villages within the Negev is hindered by the absence of formal infrastructure, standardized addresses, and official cartographic data. This project consisted of two phases: (1) a field survey, based on the ESRI platform, aimed at eliciting residents’ spatial perceptions of navigation to unrecognized villages, and (2) the development of a mobile application designed to collect information from residents. The system integrates geographic information systems (GIS</w:t>
      </w:r>
      <w:ins w:id="1" w:author="." w:date="2025-04-26T11:26:00Z">
        <w:r w:rsidR="003274BB">
          <w:rPr>
            <w:rFonts w:eastAsia="Times New Roman"/>
          </w:rPr>
          <w:t>s</w:t>
        </w:r>
      </w:ins>
      <w:r>
        <w:rPr>
          <w:rFonts w:eastAsia="Times New Roman"/>
        </w:rPr>
        <w:t xml:space="preserve">) with real-time, crowdsourced data, emphasizing local knowledge and community-identified landmarks to enhance routing accuracy. Developed using JavaScript, React, and Node.js in a Windows environment with Leapfloat GIS, the application leverages community input to support effective navigation and naming of hidden locations, thereby </w:t>
      </w:r>
      <w:commentRangeStart w:id="2"/>
      <w:r>
        <w:rPr>
          <w:rFonts w:eastAsia="Times New Roman"/>
        </w:rPr>
        <w:t>improving access to unrecognized villages</w:t>
      </w:r>
      <w:commentRangeEnd w:id="2"/>
      <w:r w:rsidR="003274BB">
        <w:rPr>
          <w:rStyle w:val="CommentReference"/>
        </w:rPr>
        <w:commentReference w:id="2"/>
      </w:r>
      <w:r>
        <w:rPr>
          <w:rFonts w:eastAsia="Times New Roman"/>
        </w:rPr>
        <w:t xml:space="preserve">. </w:t>
      </w:r>
    </w:p>
    <w:p w14:paraId="5A1FC3E9" w14:textId="77777777" w:rsidR="00467F36" w:rsidRDefault="00F87048">
      <w:pPr>
        <w:pStyle w:val="keywords-header"/>
      </w:pPr>
      <w:r>
        <w:t>Keywords: emergency services, geographic information systems (gis), landmarks, navigation, unrecognized villages</w:t>
      </w:r>
    </w:p>
    <w:sectPr w:rsidR="00467F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27:00Z" w:initials=".">
    <w:p w14:paraId="0838158E" w14:textId="2A447726" w:rsidR="003274BB" w:rsidRDefault="003274BB">
      <w:pPr>
        <w:pStyle w:val="CommentText"/>
      </w:pPr>
      <w:r>
        <w:rPr>
          <w:rStyle w:val="CommentReference"/>
        </w:rPr>
        <w:annotationRef/>
      </w:r>
      <w:r>
        <w:t>Good, clear abstract.</w:t>
      </w:r>
    </w:p>
  </w:comment>
  <w:comment w:id="2" w:author="." w:date="2025-04-26T11:27:00Z" w:initials=".">
    <w:p w14:paraId="482650A4" w14:textId="737BB5F2" w:rsidR="003274BB" w:rsidRDefault="003274BB">
      <w:pPr>
        <w:pStyle w:val="CommentText"/>
      </w:pPr>
      <w:r>
        <w:rPr>
          <w:rStyle w:val="CommentReference"/>
        </w:rPr>
        <w:annotationRef/>
      </w:r>
      <w:r>
        <w:t>Can you say anything about performance evaluation?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38158E" w15:done="0"/>
  <w15:commentEx w15:paraId="482650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03C38F7" w16cex:dateUtc="2025-04-26T10:27:00Z"/>
  <w16cex:commentExtensible w16cex:durableId="339FBD7C" w16cex:dateUtc="2025-04-26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38158E" w16cid:durableId="003C38F7"/>
  <w16cid:commentId w16cid:paraId="482650A4" w16cid:durableId="339FBD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48"/>
    <w:rsid w:val="00286162"/>
    <w:rsid w:val="003274BB"/>
    <w:rsid w:val="00467F36"/>
    <w:rsid w:val="00481367"/>
    <w:rsid w:val="00F8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554C6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3274BB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2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4B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BB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361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395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1147</Characters>
  <Application>Microsoft Office Word</Application>
  <DocSecurity>0</DocSecurity>
  <Lines>21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Negev pulse: directing emergency services to unrecognized villages</vt:lpstr>
    </vt:vector>
  </TitlesOfParts>
  <Company>SCE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Negev pulse: directing emergency services to unrecognized villages</dc:title>
  <dc:subject/>
  <dc:creator>Regina Vaisman</dc:creator>
  <cp:keywords/>
  <dc:description/>
  <cp:lastModifiedBy>.</cp:lastModifiedBy>
  <cp:revision>3</cp:revision>
  <dcterms:created xsi:type="dcterms:W3CDTF">2025-04-26T10:25:00Z</dcterms:created>
  <dcterms:modified xsi:type="dcterms:W3CDTF">2025-04-26T10:28:00Z</dcterms:modified>
</cp:coreProperties>
</file>