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8319" w14:textId="7FC20F7C" w:rsidR="00436CCF" w:rsidRPr="009D66CC" w:rsidRDefault="009D66CC" w:rsidP="00D846AE">
      <w:pPr>
        <w:spacing w:after="200" w:line="240" w:lineRule="auto"/>
        <w:jc w:val="center"/>
        <w:rPr>
          <w:rFonts w:ascii="David" w:hAnsi="David" w:cs="David"/>
          <w:rtl/>
        </w:rPr>
      </w:pPr>
      <w:r w:rsidRPr="00D4278B">
        <w:rPr>
          <w:rFonts w:ascii="David" w:hAnsi="David" w:cs="David"/>
          <w:b/>
          <w:bCs/>
        </w:rPr>
        <w:t>Smart queue – a platform for digital queue management in local businesses</w:t>
      </w:r>
    </w:p>
    <w:p w14:paraId="2818316C" w14:textId="0F77B8EC" w:rsidR="00436CCF" w:rsidRPr="00C02734" w:rsidRDefault="00436CCF" w:rsidP="00436CCF">
      <w:pPr>
        <w:spacing w:after="0" w:line="360" w:lineRule="auto"/>
        <w:jc w:val="center"/>
        <w:rPr>
          <w:rFonts w:ascii="David" w:hAnsi="David" w:cs="David"/>
          <w:lang w:val="de-DE"/>
        </w:rPr>
      </w:pPr>
      <w:r w:rsidRPr="00C02734">
        <w:rPr>
          <w:rFonts w:ascii="David" w:hAnsi="David" w:cs="David"/>
          <w:lang w:val="de-DE"/>
        </w:rPr>
        <w:t>SE-</w:t>
      </w:r>
      <w:r w:rsidR="00980792" w:rsidRPr="00C02734">
        <w:rPr>
          <w:rFonts w:ascii="David" w:hAnsi="David" w:cs="David"/>
          <w:lang w:val="de-DE"/>
        </w:rPr>
        <w:t>C</w:t>
      </w:r>
      <w:r w:rsidRPr="00C02734">
        <w:rPr>
          <w:rFonts w:ascii="David" w:hAnsi="David" w:cs="David"/>
          <w:lang w:val="de-DE"/>
        </w:rPr>
        <w:t>-</w:t>
      </w:r>
      <w:r w:rsidR="00980792" w:rsidRPr="00C02734">
        <w:rPr>
          <w:rFonts w:ascii="David" w:hAnsi="David" w:cs="David"/>
          <w:lang w:val="de-DE"/>
        </w:rPr>
        <w:t>2</w:t>
      </w:r>
    </w:p>
    <w:p w14:paraId="4D2A1B47" w14:textId="0D1FBC38" w:rsidR="009D66CC" w:rsidRPr="00C02734" w:rsidRDefault="00436CCF" w:rsidP="009D66CC">
      <w:pPr>
        <w:spacing w:after="0" w:line="276" w:lineRule="auto"/>
        <w:jc w:val="center"/>
        <w:rPr>
          <w:rFonts w:ascii="David" w:hAnsi="David" w:cs="David"/>
          <w:lang w:val="de-DE"/>
        </w:rPr>
      </w:pPr>
      <w:r w:rsidRPr="00C02734">
        <w:rPr>
          <w:rFonts w:ascii="David" w:hAnsi="David" w:cs="David"/>
          <w:lang w:val="de-DE"/>
        </w:rPr>
        <w:t>Falak Alswalma; fala</w:t>
      </w:r>
      <w:r w:rsidR="00D542CD" w:rsidRPr="00C02734">
        <w:rPr>
          <w:rFonts w:ascii="David" w:hAnsi="David" w:cs="David"/>
          <w:lang w:val="de-DE"/>
        </w:rPr>
        <w:t>kal</w:t>
      </w:r>
      <w:r w:rsidRPr="00C02734">
        <w:rPr>
          <w:rFonts w:ascii="David" w:hAnsi="David" w:cs="David"/>
          <w:lang w:val="de-DE"/>
        </w:rPr>
        <w:t>@</w:t>
      </w:r>
      <w:r w:rsidR="00D542CD" w:rsidRPr="00C02734">
        <w:rPr>
          <w:rFonts w:ascii="David" w:hAnsi="David" w:cs="David"/>
          <w:lang w:val="de-DE"/>
        </w:rPr>
        <w:t>ac.sce.ac.il</w:t>
      </w:r>
    </w:p>
    <w:p w14:paraId="26C7AEFC" w14:textId="62C31EC6" w:rsidR="00436CCF" w:rsidRPr="00436CCF" w:rsidRDefault="009D66CC" w:rsidP="009D66CC">
      <w:pPr>
        <w:spacing w:after="0" w:line="276" w:lineRule="auto"/>
        <w:jc w:val="center"/>
        <w:rPr>
          <w:rFonts w:ascii="David" w:hAnsi="David" w:cs="David"/>
          <w:rtl/>
        </w:rPr>
      </w:pPr>
      <w:r w:rsidRPr="00C02734">
        <w:rPr>
          <w:rFonts w:ascii="David" w:hAnsi="David" w:cs="David"/>
          <w:lang w:val="de-DE"/>
        </w:rPr>
        <w:t>Abed Alrahman Abo Kheit</w:t>
      </w:r>
      <w:r w:rsidR="00436CCF" w:rsidRPr="00C02734">
        <w:rPr>
          <w:rFonts w:ascii="David" w:hAnsi="David" w:cs="David"/>
          <w:lang w:val="de-DE"/>
        </w:rPr>
        <w:t xml:space="preserve">; </w:t>
      </w:r>
      <w:r w:rsidR="00D542CD" w:rsidRPr="00C02734">
        <w:rPr>
          <w:rFonts w:ascii="David" w:hAnsi="David" w:cs="David"/>
          <w:lang w:val="de-DE"/>
        </w:rPr>
        <w:t>abedaab4</w:t>
      </w:r>
      <w:r w:rsidR="00436CCF" w:rsidRPr="00C02734">
        <w:rPr>
          <w:rFonts w:ascii="David" w:hAnsi="David" w:cs="David"/>
          <w:lang w:val="de-DE"/>
        </w:rPr>
        <w:t>@</w:t>
      </w:r>
      <w:r w:rsidR="00D542CD" w:rsidRPr="00C02734">
        <w:rPr>
          <w:rFonts w:ascii="David" w:hAnsi="David" w:cs="David"/>
          <w:lang w:val="de-DE"/>
        </w:rPr>
        <w:t>ac.sce.ac.il</w:t>
      </w:r>
    </w:p>
    <w:p w14:paraId="5590CF44" w14:textId="77777777" w:rsidR="00436CCF" w:rsidRPr="00C02734" w:rsidRDefault="00436CCF" w:rsidP="00436CCF">
      <w:pPr>
        <w:spacing w:after="0" w:line="240" w:lineRule="auto"/>
        <w:ind w:left="2160" w:firstLine="720"/>
        <w:rPr>
          <w:rFonts w:ascii="David" w:hAnsi="David" w:cs="David"/>
          <w:lang w:val="de-DE"/>
        </w:rPr>
      </w:pPr>
    </w:p>
    <w:p w14:paraId="61F3E014" w14:textId="77777777" w:rsidR="00D846AE" w:rsidRDefault="00436CCF" w:rsidP="00D846AE">
      <w:pPr>
        <w:spacing w:line="240" w:lineRule="auto"/>
        <w:jc w:val="center"/>
        <w:rPr>
          <w:rFonts w:ascii="David" w:hAnsi="David"/>
        </w:rPr>
      </w:pPr>
      <w:r w:rsidRPr="00436CCF">
        <w:rPr>
          <w:rFonts w:ascii="David" w:hAnsi="David" w:cs="David"/>
        </w:rPr>
        <w:t xml:space="preserve">Advisor: Dr. </w:t>
      </w:r>
      <w:r>
        <w:rPr>
          <w:rFonts w:ascii="David" w:hAnsi="David"/>
        </w:rPr>
        <w:t xml:space="preserve">Karim Abu </w:t>
      </w:r>
      <w:proofErr w:type="spellStart"/>
      <w:r>
        <w:rPr>
          <w:rFonts w:ascii="David" w:hAnsi="David"/>
        </w:rPr>
        <w:t>Affash</w:t>
      </w:r>
      <w:proofErr w:type="spellEnd"/>
    </w:p>
    <w:p w14:paraId="6556DC9E" w14:textId="20150880" w:rsidR="00436CCF" w:rsidRPr="00436CCF" w:rsidRDefault="00436CCF" w:rsidP="00D846AE">
      <w:pPr>
        <w:spacing w:line="240" w:lineRule="auto"/>
        <w:jc w:val="center"/>
        <w:rPr>
          <w:rFonts w:ascii="David" w:hAnsi="David" w:cs="David"/>
        </w:rPr>
      </w:pPr>
      <w:r w:rsidRPr="00436CCF">
        <w:rPr>
          <w:rFonts w:ascii="David" w:hAnsi="David" w:cs="David"/>
        </w:rPr>
        <w:t>SCE</w:t>
      </w:r>
      <w:r w:rsidRPr="00436CCF">
        <w:rPr>
          <w:rFonts w:ascii="David" w:hAnsi="David" w:cs="David" w:hint="cs"/>
          <w:rtl/>
        </w:rPr>
        <w:t xml:space="preserve"> - </w:t>
      </w:r>
      <w:r w:rsidRPr="00436CCF">
        <w:rPr>
          <w:rFonts w:ascii="David" w:hAnsi="David" w:cs="David"/>
        </w:rPr>
        <w:t>Shamoon College of Engineering, Be’er-Sheva</w:t>
      </w:r>
    </w:p>
    <w:p w14:paraId="0BC7812A" w14:textId="2AA06106" w:rsidR="009D66CC" w:rsidRPr="00D4278B" w:rsidRDefault="009D66CC" w:rsidP="00EB2C14">
      <w:pPr>
        <w:spacing w:after="200" w:line="276" w:lineRule="auto"/>
        <w:jc w:val="both"/>
        <w:rPr>
          <w:rFonts w:ascii="David" w:hAnsi="David" w:cs="David"/>
        </w:rPr>
      </w:pPr>
      <w:r w:rsidRPr="00D4278B">
        <w:rPr>
          <w:rFonts w:ascii="David" w:hAnsi="David" w:cs="David"/>
        </w:rPr>
        <w:t xml:space="preserve">Managing appointments manually can lead to inefficiencies and poor customer experience in local businesses. </w:t>
      </w:r>
      <w:commentRangeStart w:id="0"/>
      <w:r w:rsidRPr="00D4278B">
        <w:rPr>
          <w:rFonts w:ascii="David" w:hAnsi="David" w:cs="David"/>
        </w:rPr>
        <w:t>Smart queue is a web-based platform that simplifies appointment scheduling, allowing customers to book online and business owners to manage their schedules easily</w:t>
      </w:r>
      <w:commentRangeEnd w:id="0"/>
      <w:r w:rsidR="003B682C">
        <w:rPr>
          <w:rStyle w:val="CommentReference"/>
        </w:rPr>
        <w:commentReference w:id="0"/>
      </w:r>
      <w:r w:rsidRPr="00D4278B">
        <w:rPr>
          <w:rFonts w:ascii="David" w:hAnsi="David" w:cs="David"/>
        </w:rPr>
        <w:t xml:space="preserve">. Developed with modern web technologies, the system includes real-time updates, automated notifications, and a user-friendly interface. A key achievement is improving service accessibility and reducing wait times. </w:t>
      </w:r>
      <w:r w:rsidRPr="00265198">
        <w:rPr>
          <w:rFonts w:ascii="David" w:hAnsi="David" w:cs="David"/>
        </w:rPr>
        <w:t xml:space="preserve">In the future, we aim to integrate AI-based scheduling optimization and analytics </w:t>
      </w:r>
      <w:r w:rsidR="00225C02">
        <w:rPr>
          <w:rFonts w:ascii="David" w:hAnsi="David" w:cs="David"/>
        </w:rPr>
        <w:t xml:space="preserve">to </w:t>
      </w:r>
      <w:ins w:id="1" w:author="." w:date="2025-04-26T10:59:00Z">
        <w:r w:rsidR="003B682C">
          <w:rPr>
            <w:rFonts w:ascii="David" w:hAnsi="David" w:cs="David"/>
          </w:rPr>
          <w:t>further</w:t>
        </w:r>
        <w:r w:rsidR="003B682C">
          <w:rPr>
            <w:rFonts w:ascii="David" w:hAnsi="David" w:cs="David"/>
          </w:rPr>
          <w:t xml:space="preserve"> </w:t>
        </w:r>
      </w:ins>
      <w:r w:rsidR="00225C02">
        <w:rPr>
          <w:rFonts w:ascii="David" w:hAnsi="David" w:cs="David"/>
        </w:rPr>
        <w:t>support business growth</w:t>
      </w:r>
      <w:del w:id="2" w:author="." w:date="2025-04-26T10:59:00Z">
        <w:r w:rsidR="00225C02" w:rsidDel="003B682C">
          <w:rPr>
            <w:rFonts w:ascii="David" w:hAnsi="David" w:cs="David"/>
          </w:rPr>
          <w:delText xml:space="preserve"> further</w:delText>
        </w:r>
      </w:del>
      <w:r w:rsidRPr="00265198">
        <w:rPr>
          <w:rFonts w:ascii="David" w:hAnsi="David" w:cs="David"/>
        </w:rPr>
        <w:t>.</w:t>
      </w:r>
    </w:p>
    <w:p w14:paraId="1A50E856" w14:textId="7CEAADA7" w:rsidR="009D66CC" w:rsidRPr="009D66CC" w:rsidRDefault="009D66CC" w:rsidP="00225C02">
      <w:pPr>
        <w:rPr>
          <w:rFonts w:ascii="David" w:hAnsi="David" w:cs="David"/>
        </w:rPr>
      </w:pPr>
      <w:r w:rsidRPr="00F1165B">
        <w:rPr>
          <w:rFonts w:ascii="David" w:hAnsi="David" w:cs="David"/>
        </w:rPr>
        <w:t>Keywords: appointment</w:t>
      </w:r>
      <w:r w:rsidRPr="00D4278B">
        <w:rPr>
          <w:rFonts w:ascii="David" w:hAnsi="David" w:cs="David"/>
        </w:rPr>
        <w:t xml:space="preserve"> booking</w:t>
      </w:r>
      <w:r>
        <w:rPr>
          <w:rFonts w:ascii="David" w:hAnsi="David" w:cs="David"/>
        </w:rPr>
        <w:t>;</w:t>
      </w:r>
      <w:r w:rsidRPr="00D4278B">
        <w:rPr>
          <w:rFonts w:ascii="David" w:hAnsi="David" w:cs="David"/>
        </w:rPr>
        <w:t xml:space="preserve"> business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customer satisfaction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queue management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smart queue</w:t>
      </w:r>
    </w:p>
    <w:p w14:paraId="067817FE" w14:textId="3648FCEE" w:rsidR="00CA6886" w:rsidRDefault="00CA6886" w:rsidP="009D66CC">
      <w:pPr>
        <w:rPr>
          <w:rtl/>
        </w:rPr>
      </w:pPr>
    </w:p>
    <w:sectPr w:rsidR="00CA6886" w:rsidSect="00955AA0">
      <w:pgSz w:w="11906" w:h="16838"/>
      <w:pgMar w:top="1440" w:right="1416" w:bottom="1440" w:left="1418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0:59:00Z" w:initials=".">
    <w:p w14:paraId="0154FF73" w14:textId="3D61B50B" w:rsidR="003B682C" w:rsidRDefault="003B682C">
      <w:pPr>
        <w:pStyle w:val="CommentText"/>
      </w:pPr>
      <w:r>
        <w:rPr>
          <w:rStyle w:val="CommentReference"/>
        </w:rPr>
        <w:annotationRef/>
      </w:r>
      <w:r>
        <w:t>This doesn’t sound like a particularly unique proposition. You need to say what makes it new/different to current offerings.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54FF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931BFA" w16cex:dateUtc="2025-04-26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54FF73" w16cid:durableId="2B931BF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CF"/>
    <w:rsid w:val="00137970"/>
    <w:rsid w:val="00225C02"/>
    <w:rsid w:val="002B37AB"/>
    <w:rsid w:val="00340D73"/>
    <w:rsid w:val="003B682C"/>
    <w:rsid w:val="003F6C78"/>
    <w:rsid w:val="00436CCF"/>
    <w:rsid w:val="0057106B"/>
    <w:rsid w:val="005E588D"/>
    <w:rsid w:val="006C398F"/>
    <w:rsid w:val="00955AA0"/>
    <w:rsid w:val="0097297A"/>
    <w:rsid w:val="00980792"/>
    <w:rsid w:val="009D66CC"/>
    <w:rsid w:val="00A506C4"/>
    <w:rsid w:val="00C02734"/>
    <w:rsid w:val="00CA6886"/>
    <w:rsid w:val="00D542CD"/>
    <w:rsid w:val="00D846AE"/>
    <w:rsid w:val="00EB2C14"/>
    <w:rsid w:val="00F1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35CA9"/>
  <w15:chartTrackingRefBased/>
  <w15:docId w15:val="{80AB8F1F-6A1E-4B3D-8CC9-6DF75BFA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CCF"/>
    <w:pPr>
      <w:spacing w:after="160" w:line="259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CC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6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6CC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6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6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6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6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CC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C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CC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6CC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6CC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6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6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6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6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6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6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6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6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6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6CC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CC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CC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CCF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66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6C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682C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B6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8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82C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8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82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829</Characters>
  <Application>Microsoft Office Word</Application>
  <DocSecurity>0</DocSecurity>
  <Lines>14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FALAK ALSWALMA</dc:creator>
  <cp:keywords/>
  <dc:description/>
  <cp:lastModifiedBy>.</cp:lastModifiedBy>
  <cp:revision>3</cp:revision>
  <dcterms:created xsi:type="dcterms:W3CDTF">2025-04-26T09:58:00Z</dcterms:created>
  <dcterms:modified xsi:type="dcterms:W3CDTF">2025-04-26T10:00:00Z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cdf7d7b17b628d10c9ef2f48bee611330480730532fe7ffafa41e53529898709</vt:lpwstr>
  </property>
</Properties>
</file>