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FAD75" w14:textId="58C417AE" w:rsidR="007B68E1" w:rsidRDefault="00705135">
      <w:pPr>
        <w:jc w:val="center"/>
        <w:divId w:val="421684833"/>
        <w:rPr>
          <w:rFonts w:eastAsia="Times New Roman"/>
          <w:b/>
          <w:bCs/>
          <w:sz w:val="36"/>
          <w:szCs w:val="36"/>
        </w:rPr>
      </w:pPr>
      <w:r>
        <w:rPr>
          <w:rFonts w:eastAsia="Times New Roman"/>
          <w:b/>
          <w:bCs/>
          <w:sz w:val="36"/>
          <w:szCs w:val="36"/>
        </w:rPr>
        <w:t xml:space="preserve">Smartdeal: </w:t>
      </w:r>
      <w:r w:rsidR="008C0109">
        <w:rPr>
          <w:rFonts w:eastAsia="Times New Roman"/>
          <w:b/>
          <w:bCs/>
          <w:sz w:val="36"/>
          <w:szCs w:val="36"/>
        </w:rPr>
        <w:t>a</w:t>
      </w:r>
      <w:r>
        <w:rPr>
          <w:rFonts w:eastAsia="Times New Roman"/>
          <w:b/>
          <w:bCs/>
          <w:sz w:val="36"/>
          <w:szCs w:val="36"/>
        </w:rPr>
        <w:t xml:space="preserve"> </w:t>
      </w:r>
      <w:r w:rsidR="008C0109">
        <w:rPr>
          <w:rFonts w:eastAsia="Times New Roman"/>
          <w:b/>
          <w:bCs/>
          <w:sz w:val="36"/>
          <w:szCs w:val="36"/>
        </w:rPr>
        <w:t>m</w:t>
      </w:r>
      <w:r>
        <w:rPr>
          <w:rFonts w:eastAsia="Times New Roman"/>
          <w:b/>
          <w:bCs/>
          <w:sz w:val="36"/>
          <w:szCs w:val="36"/>
        </w:rPr>
        <w:t xml:space="preserve">arketplace </w:t>
      </w:r>
      <w:r w:rsidR="008C0109">
        <w:rPr>
          <w:rFonts w:eastAsia="Times New Roman"/>
          <w:b/>
          <w:bCs/>
          <w:sz w:val="36"/>
          <w:szCs w:val="36"/>
        </w:rPr>
        <w:t>p</w:t>
      </w:r>
      <w:r>
        <w:rPr>
          <w:rFonts w:eastAsia="Times New Roman"/>
          <w:b/>
          <w:bCs/>
          <w:sz w:val="36"/>
          <w:szCs w:val="36"/>
        </w:rPr>
        <w:t xml:space="preserve">latform </w:t>
      </w:r>
      <w:r w:rsidR="008C0109">
        <w:rPr>
          <w:rFonts w:eastAsia="Times New Roman"/>
          <w:b/>
          <w:bCs/>
          <w:sz w:val="36"/>
          <w:szCs w:val="36"/>
        </w:rPr>
        <w:t>f</w:t>
      </w:r>
      <w:r>
        <w:rPr>
          <w:rFonts w:eastAsia="Times New Roman"/>
          <w:b/>
          <w:bCs/>
          <w:sz w:val="36"/>
          <w:szCs w:val="36"/>
        </w:rPr>
        <w:t xml:space="preserve">or </w:t>
      </w:r>
      <w:r w:rsidR="008C0109">
        <w:rPr>
          <w:rFonts w:eastAsia="Times New Roman"/>
          <w:b/>
          <w:bCs/>
          <w:sz w:val="36"/>
          <w:szCs w:val="36"/>
        </w:rPr>
        <w:t>c</w:t>
      </w:r>
      <w:r>
        <w:rPr>
          <w:rFonts w:eastAsia="Times New Roman"/>
          <w:b/>
          <w:bCs/>
          <w:sz w:val="36"/>
          <w:szCs w:val="36"/>
        </w:rPr>
        <w:t xml:space="preserve">onnecting </w:t>
      </w:r>
      <w:r w:rsidR="008C0109">
        <w:rPr>
          <w:rFonts w:eastAsia="Times New Roman"/>
          <w:b/>
          <w:bCs/>
          <w:sz w:val="36"/>
          <w:szCs w:val="36"/>
        </w:rPr>
        <w:t>s</w:t>
      </w:r>
      <w:r>
        <w:rPr>
          <w:rFonts w:eastAsia="Times New Roman"/>
          <w:b/>
          <w:bCs/>
          <w:sz w:val="36"/>
          <w:szCs w:val="36"/>
        </w:rPr>
        <w:t xml:space="preserve">ervice </w:t>
      </w:r>
      <w:r w:rsidR="008C0109">
        <w:rPr>
          <w:rFonts w:eastAsia="Times New Roman"/>
          <w:b/>
          <w:bCs/>
          <w:sz w:val="36"/>
          <w:szCs w:val="36"/>
        </w:rPr>
        <w:t>s</w:t>
      </w:r>
      <w:r>
        <w:rPr>
          <w:rFonts w:eastAsia="Times New Roman"/>
          <w:b/>
          <w:bCs/>
          <w:sz w:val="36"/>
          <w:szCs w:val="36"/>
        </w:rPr>
        <w:t xml:space="preserve">eekers </w:t>
      </w:r>
      <w:r w:rsidR="008C0109">
        <w:rPr>
          <w:rFonts w:eastAsia="Times New Roman"/>
          <w:b/>
          <w:bCs/>
          <w:sz w:val="36"/>
          <w:szCs w:val="36"/>
        </w:rPr>
        <w:t>a</w:t>
      </w:r>
      <w:r>
        <w:rPr>
          <w:rFonts w:eastAsia="Times New Roman"/>
          <w:b/>
          <w:bCs/>
          <w:sz w:val="36"/>
          <w:szCs w:val="36"/>
        </w:rPr>
        <w:t xml:space="preserve">nd </w:t>
      </w:r>
      <w:r w:rsidR="008C0109">
        <w:rPr>
          <w:rFonts w:eastAsia="Times New Roman"/>
          <w:b/>
          <w:bCs/>
          <w:sz w:val="36"/>
          <w:szCs w:val="36"/>
        </w:rPr>
        <w:t>p</w:t>
      </w:r>
      <w:r>
        <w:rPr>
          <w:rFonts w:eastAsia="Times New Roman"/>
          <w:b/>
          <w:bCs/>
          <w:sz w:val="36"/>
          <w:szCs w:val="36"/>
        </w:rPr>
        <w:t xml:space="preserve">roviders </w:t>
      </w:r>
      <w:r w:rsidR="008C0109">
        <w:rPr>
          <w:rFonts w:eastAsia="Times New Roman"/>
          <w:b/>
          <w:bCs/>
          <w:sz w:val="36"/>
          <w:szCs w:val="36"/>
        </w:rPr>
        <w:t>w</w:t>
      </w:r>
      <w:r>
        <w:rPr>
          <w:rFonts w:eastAsia="Times New Roman"/>
          <w:b/>
          <w:bCs/>
          <w:sz w:val="36"/>
          <w:szCs w:val="36"/>
        </w:rPr>
        <w:t xml:space="preserve">ith </w:t>
      </w:r>
      <w:r w:rsidR="008C0109">
        <w:rPr>
          <w:rFonts w:eastAsia="Times New Roman"/>
          <w:b/>
          <w:bCs/>
          <w:sz w:val="36"/>
          <w:szCs w:val="36"/>
        </w:rPr>
        <w:t>c</w:t>
      </w:r>
      <w:r>
        <w:rPr>
          <w:rFonts w:eastAsia="Times New Roman"/>
          <w:b/>
          <w:bCs/>
          <w:sz w:val="36"/>
          <w:szCs w:val="36"/>
        </w:rPr>
        <w:t xml:space="preserve">ustomized </w:t>
      </w:r>
      <w:r w:rsidR="008C0109">
        <w:rPr>
          <w:rFonts w:eastAsia="Times New Roman"/>
          <w:b/>
          <w:bCs/>
          <w:sz w:val="36"/>
          <w:szCs w:val="36"/>
          <w:lang w:val="en-US"/>
        </w:rPr>
        <w:t>p</w:t>
      </w:r>
      <w:r>
        <w:rPr>
          <w:rFonts w:eastAsia="Times New Roman"/>
          <w:b/>
          <w:bCs/>
          <w:sz w:val="36"/>
          <w:szCs w:val="36"/>
        </w:rPr>
        <w:t>ricing</w:t>
      </w:r>
    </w:p>
    <w:p w14:paraId="1B9E1B0D" w14:textId="0E92B1D0" w:rsidR="007B68E1" w:rsidRPr="00705135" w:rsidRDefault="00705135">
      <w:pPr>
        <w:pStyle w:val="h3"/>
        <w:rPr>
          <w:lang w:val="en-US"/>
        </w:rPr>
      </w:pPr>
      <w:r>
        <w:t>SE-</w:t>
      </w:r>
      <w:r w:rsidR="008C0109">
        <w:t>C</w:t>
      </w:r>
      <w:r>
        <w:t>-</w:t>
      </w:r>
      <w:r>
        <w:rPr>
          <w:lang w:val="en-US"/>
        </w:rPr>
        <w:t>8</w:t>
      </w:r>
    </w:p>
    <w:p w14:paraId="1B808862" w14:textId="77777777" w:rsidR="007B68E1" w:rsidRDefault="00705135">
      <w:pPr>
        <w:pStyle w:val="student-line"/>
      </w:pPr>
      <w:r>
        <w:t xml:space="preserve">Omer Cohen ; omcl97@gmail.com </w:t>
      </w:r>
      <w:r>
        <w:br/>
        <w:t xml:space="preserve">Itay Ventura ; itayventura1@gmail.com </w:t>
      </w:r>
    </w:p>
    <w:p w14:paraId="2CFCD618" w14:textId="77777777" w:rsidR="007B68E1" w:rsidRDefault="00705135">
      <w:pPr>
        <w:pStyle w:val="mentor"/>
        <w:jc w:val="center"/>
        <w:divId w:val="867717649"/>
      </w:pPr>
      <w:r w:rsidRPr="008C0109">
        <w:rPr>
          <w:rStyle w:val="Strong"/>
          <w:b w:val="0"/>
          <w:bCs w:val="0"/>
        </w:rPr>
        <w:t>Advisor</w:t>
      </w:r>
      <w:r>
        <w:rPr>
          <w:rStyle w:val="Strong"/>
        </w:rPr>
        <w:t>:</w:t>
      </w:r>
      <w:r>
        <w:t xml:space="preserve"> Dr.Yochai Twitto</w:t>
      </w:r>
    </w:p>
    <w:p w14:paraId="7AAE1CEC" w14:textId="77777777" w:rsidR="007B68E1" w:rsidRPr="00705135" w:rsidRDefault="00705135">
      <w:pPr>
        <w:pStyle w:val="institution"/>
        <w:jc w:val="center"/>
        <w:divId w:val="867717649"/>
        <w:rPr>
          <w:b/>
          <w:bCs/>
          <w:i w:val="0"/>
          <w:iCs w:val="0"/>
        </w:rPr>
      </w:pPr>
      <w:r w:rsidRPr="00705135">
        <w:rPr>
          <w:rStyle w:val="institution-name1"/>
          <w:b w:val="0"/>
          <w:bCs w:val="0"/>
          <w:i w:val="0"/>
          <w:iCs w:val="0"/>
        </w:rPr>
        <w:t>SCE - Shamoon College of Engineering, Be'er-Sheva</w:t>
      </w:r>
    </w:p>
    <w:p w14:paraId="04989182" w14:textId="10EF9138" w:rsidR="007B68E1" w:rsidRPr="00C80FF3" w:rsidRDefault="00705135">
      <w:pPr>
        <w:divId w:val="1713654937"/>
        <w:rPr>
          <w:rFonts w:eastAsia="Times New Roman"/>
          <w:lang w:val="en-US"/>
        </w:rPr>
      </w:pPr>
      <w:commentRangeStart w:id="0"/>
      <w:r w:rsidRPr="00C80FF3">
        <w:rPr>
          <w:rFonts w:eastAsia="Times New Roman"/>
          <w:lang w:val="en-US"/>
        </w:rPr>
        <w:t xml:space="preserve">Selecting a service provider that meets specific </w:t>
      </w:r>
      <w:proofErr w:type="gramStart"/>
      <w:r w:rsidRPr="00C80FF3">
        <w:rPr>
          <w:rFonts w:eastAsia="Times New Roman"/>
          <w:lang w:val="en-US"/>
        </w:rPr>
        <w:t>needs</w:t>
      </w:r>
      <w:proofErr w:type="gramEnd"/>
      <w:r w:rsidRPr="00C80FF3">
        <w:rPr>
          <w:rFonts w:eastAsia="Times New Roman"/>
          <w:lang w:val="en-US"/>
        </w:rPr>
        <w:t xml:space="preserve"> and budget can be a difficult task. This project aims to create </w:t>
      </w:r>
      <w:proofErr w:type="spellStart"/>
      <w:r w:rsidRPr="00C80FF3">
        <w:rPr>
          <w:rFonts w:eastAsia="Times New Roman"/>
          <w:lang w:val="en-US"/>
        </w:rPr>
        <w:t>SmartDeal</w:t>
      </w:r>
      <w:proofErr w:type="spellEnd"/>
      <w:r w:rsidRPr="00C80FF3">
        <w:rPr>
          <w:rFonts w:eastAsia="Times New Roman"/>
          <w:lang w:val="en-US"/>
        </w:rPr>
        <w:t>, a marketplace platform that connects individuals seeking various services with professionals, offering a dynamic pricing mechanism that aligns with each user</w:t>
      </w:r>
      <w:ins w:id="1" w:author="." w:date="2025-04-26T11:11:00Z">
        <w:r w:rsidR="00C80FF3">
          <w:rPr>
            <w:rFonts w:eastAsia="Times New Roman"/>
            <w:lang w:val="en-US"/>
          </w:rPr>
          <w:t>’</w:t>
        </w:r>
      </w:ins>
      <w:del w:id="2" w:author="." w:date="2025-04-26T11:11:00Z">
        <w:r w:rsidRPr="00C80FF3" w:rsidDel="00C80FF3">
          <w:rPr>
            <w:rFonts w:eastAsia="Times New Roman"/>
            <w:lang w:val="en-US"/>
          </w:rPr>
          <w:delText>'</w:delText>
        </w:r>
      </w:del>
      <w:r w:rsidRPr="00C80FF3">
        <w:rPr>
          <w:rFonts w:eastAsia="Times New Roman"/>
          <w:lang w:val="en-US"/>
        </w:rPr>
        <w:t>s requirements. The platform enables users to post service requests, set their maximum budget, and find providers who match their criteria. Professionals, on the other hand, can browse requests, evaluate the proposed budget, and decide if they wish to offer their services. The key challenge of this project was to create a platform that ensures transparency, trust, and a seamless user experience for both customers and service providers.</w:t>
      </w:r>
      <w:commentRangeEnd w:id="0"/>
      <w:r w:rsidR="00C80FF3">
        <w:rPr>
          <w:rStyle w:val="CommentReference"/>
        </w:rPr>
        <w:commentReference w:id="0"/>
      </w:r>
    </w:p>
    <w:p w14:paraId="6C12E0CC" w14:textId="49ECA1AB" w:rsidR="00B1595E" w:rsidRPr="008C0109" w:rsidRDefault="00705135" w:rsidP="008C0109">
      <w:pPr>
        <w:pStyle w:val="keywords-header"/>
      </w:pPr>
      <w:r w:rsidRPr="008C0109">
        <w:rPr>
          <w:rStyle w:val="Strong"/>
        </w:rPr>
        <w:t>Keywords:</w:t>
      </w:r>
      <w:r w:rsidRPr="008C0109">
        <w:rPr>
          <w:b w:val="0"/>
          <w:bCs w:val="0"/>
        </w:rPr>
        <w:t xml:space="preserve"> </w:t>
      </w:r>
      <w:r w:rsidR="008C0109" w:rsidRPr="008C0109">
        <w:rPr>
          <w:b w:val="0"/>
          <w:bCs w:val="0"/>
        </w:rPr>
        <w:t>dynamic pricing, marketplace, service matching, service providers, transparency, user experience</w:t>
      </w:r>
    </w:p>
    <w:sectPr w:rsidR="00B1595E" w:rsidRPr="008C010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6T11:12:00Z" w:initials=".">
    <w:p w14:paraId="288F0903" w14:textId="3A53238F" w:rsidR="00C80FF3" w:rsidRDefault="00C80FF3">
      <w:pPr>
        <w:pStyle w:val="CommentText"/>
      </w:pPr>
      <w:r>
        <w:rPr>
          <w:rStyle w:val="CommentReference"/>
        </w:rPr>
        <w:annotationRef/>
      </w:r>
      <w:r>
        <w:t>There are many similar platforms out there. You need to be clear on what makes yours different/better.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8F09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4B9BA33" w16cex:dateUtc="2025-04-26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8F0903" w16cid:durableId="74B9BA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09"/>
    <w:rsid w:val="0024482D"/>
    <w:rsid w:val="00313C95"/>
    <w:rsid w:val="00325BF9"/>
    <w:rsid w:val="00592755"/>
    <w:rsid w:val="00705135"/>
    <w:rsid w:val="007B68E1"/>
    <w:rsid w:val="00842FB9"/>
    <w:rsid w:val="008C0109"/>
    <w:rsid w:val="009A08B9"/>
    <w:rsid w:val="00B02BCA"/>
    <w:rsid w:val="00B1595E"/>
    <w:rsid w:val="00C80FF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52186"/>
  <w15:chartTrackingRefBased/>
  <w15:docId w15:val="{0589F21E-61C9-4479-8CB7-5CEE0980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1">
    <w:name w:val="כותרת טקסט1"/>
    <w:basedOn w:val="Normal"/>
    <w:pPr>
      <w:spacing w:before="100" w:beforeAutospacing="1" w:after="400"/>
      <w:jc w:val="center"/>
    </w:pPr>
    <w:rPr>
      <w:b/>
      <w:bCs/>
      <w:sz w:val="36"/>
      <w:szCs w:val="36"/>
    </w:rPr>
  </w:style>
  <w:style w:type="paragraph" w:customStyle="1" w:styleId="h3">
    <w:name w:val="h3"/>
    <w:basedOn w:val="Normal"/>
    <w:pPr>
      <w:spacing w:before="100" w:beforeAutospacing="1" w:after="100" w:afterAutospacing="1"/>
      <w:jc w:val="center"/>
    </w:pPr>
  </w:style>
  <w:style w:type="paragraph" w:customStyle="1" w:styleId="students-header">
    <w:name w:val="students-header"/>
    <w:basedOn w:val="Normal"/>
    <w:pPr>
      <w:spacing w:before="300" w:after="100"/>
      <w:jc w:val="center"/>
    </w:pPr>
    <w:rPr>
      <w:b/>
      <w:bCs/>
    </w:rPr>
  </w:style>
  <w:style w:type="paragraph" w:customStyle="1" w:styleId="keywords-header">
    <w:name w:val="keywords-header"/>
    <w:basedOn w:val="Normal"/>
    <w:pPr>
      <w:spacing w:before="300" w:after="100"/>
      <w:jc w:val="center"/>
    </w:pPr>
    <w:rPr>
      <w:b/>
      <w:bCs/>
    </w:r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rPr>
      <w:i/>
      <w:iCs/>
    </w:rPr>
  </w:style>
  <w:style w:type="paragraph" w:customStyle="1" w:styleId="institution-name">
    <w:name w:val="institution-name"/>
    <w:basedOn w:val="Normal"/>
    <w:pPr>
      <w:spacing w:before="100" w:beforeAutospacing="1" w:after="100" w:afterAutospacing="1"/>
    </w:pPr>
    <w:rPr>
      <w:b/>
      <w:bCs/>
    </w:r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1">
    <w:name w:val="institution-name1"/>
    <w:basedOn w:val="DefaultParagraphFont"/>
    <w:rPr>
      <w:b/>
      <w:bCs/>
    </w:rPr>
  </w:style>
  <w:style w:type="character" w:styleId="Strong">
    <w:name w:val="Strong"/>
    <w:basedOn w:val="DefaultParagraphFont"/>
    <w:uiPriority w:val="22"/>
    <w:qFormat/>
    <w:rPr>
      <w:b/>
      <w:bCs/>
    </w:rPr>
  </w:style>
  <w:style w:type="paragraph" w:styleId="Revision">
    <w:name w:val="Revision"/>
    <w:hidden/>
    <w:uiPriority w:val="99"/>
    <w:semiHidden/>
    <w:rsid w:val="00C80FF3"/>
    <w:rPr>
      <w:rFonts w:eastAsiaTheme="minorEastAsia"/>
      <w:sz w:val="24"/>
      <w:szCs w:val="24"/>
    </w:rPr>
  </w:style>
  <w:style w:type="character" w:styleId="CommentReference">
    <w:name w:val="annotation reference"/>
    <w:basedOn w:val="DefaultParagraphFont"/>
    <w:uiPriority w:val="99"/>
    <w:semiHidden/>
    <w:unhideWhenUsed/>
    <w:rsid w:val="00C80FF3"/>
    <w:rPr>
      <w:sz w:val="16"/>
      <w:szCs w:val="16"/>
    </w:rPr>
  </w:style>
  <w:style w:type="paragraph" w:styleId="CommentText">
    <w:name w:val="annotation text"/>
    <w:basedOn w:val="Normal"/>
    <w:link w:val="CommentTextChar"/>
    <w:uiPriority w:val="99"/>
    <w:semiHidden/>
    <w:unhideWhenUsed/>
    <w:rsid w:val="00C80FF3"/>
    <w:rPr>
      <w:sz w:val="20"/>
      <w:szCs w:val="20"/>
    </w:rPr>
  </w:style>
  <w:style w:type="character" w:customStyle="1" w:styleId="CommentTextChar">
    <w:name w:val="Comment Text Char"/>
    <w:basedOn w:val="DefaultParagraphFont"/>
    <w:link w:val="CommentText"/>
    <w:uiPriority w:val="99"/>
    <w:semiHidden/>
    <w:rsid w:val="00C80FF3"/>
    <w:rPr>
      <w:rFonts w:eastAsiaTheme="minorEastAsia"/>
    </w:rPr>
  </w:style>
  <w:style w:type="paragraph" w:styleId="CommentSubject">
    <w:name w:val="annotation subject"/>
    <w:basedOn w:val="CommentText"/>
    <w:next w:val="CommentText"/>
    <w:link w:val="CommentSubjectChar"/>
    <w:uiPriority w:val="99"/>
    <w:semiHidden/>
    <w:unhideWhenUsed/>
    <w:rsid w:val="00C80FF3"/>
    <w:rPr>
      <w:b/>
      <w:bCs/>
    </w:rPr>
  </w:style>
  <w:style w:type="character" w:customStyle="1" w:styleId="CommentSubjectChar">
    <w:name w:val="Comment Subject Char"/>
    <w:basedOn w:val="CommentTextChar"/>
    <w:link w:val="CommentSubject"/>
    <w:uiPriority w:val="99"/>
    <w:semiHidden/>
    <w:rsid w:val="00C80FF3"/>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684833">
      <w:marLeft w:val="0"/>
      <w:marRight w:val="0"/>
      <w:marTop w:val="0"/>
      <w:marBottom w:val="400"/>
      <w:divBdr>
        <w:top w:val="none" w:sz="0" w:space="0" w:color="auto"/>
        <w:left w:val="none" w:sz="0" w:space="0" w:color="auto"/>
        <w:bottom w:val="none" w:sz="0" w:space="0" w:color="auto"/>
        <w:right w:val="none" w:sz="0" w:space="0" w:color="auto"/>
      </w:divBdr>
    </w:div>
    <w:div w:id="867717649">
      <w:marLeft w:val="0"/>
      <w:marRight w:val="0"/>
      <w:marTop w:val="300"/>
      <w:marBottom w:val="300"/>
      <w:divBdr>
        <w:top w:val="none" w:sz="0" w:space="0" w:color="auto"/>
        <w:left w:val="none" w:sz="0" w:space="0" w:color="auto"/>
        <w:bottom w:val="none" w:sz="0" w:space="0" w:color="auto"/>
        <w:right w:val="none" w:sz="0" w:space="0" w:color="auto"/>
      </w:divBdr>
    </w:div>
    <w:div w:id="1713654937">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941</Characters>
  <Application>Microsoft Office Word</Application>
  <DocSecurity>0</DocSecurity>
  <Lines>17</Lines>
  <Paragraphs>8</Paragraphs>
  <ScaleCrop>false</ScaleCrop>
  <HeadingPairs>
    <vt:vector size="2" baseType="variant">
      <vt:variant>
        <vt:lpstr>שם</vt:lpstr>
      </vt:variant>
      <vt:variant>
        <vt:i4>1</vt:i4>
      </vt:variant>
    </vt:vector>
  </HeadingPairs>
  <TitlesOfParts>
    <vt:vector size="1" baseType="lpstr">
      <vt:lpstr>Smartdeal: A Marketplace Platform For Connecting Service Seekers And Providers With Customized Pricing</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Smartdeal: A Marketplace Platform For Connecting Service Seekers And Providers With Customized Pricing</dc:title>
  <dc:subject/>
  <dc:creator>Omer Cohen</dc:creator>
  <cp:keywords/>
  <dc:description/>
  <cp:lastModifiedBy>.</cp:lastModifiedBy>
  <cp:revision>3</cp:revision>
  <dcterms:created xsi:type="dcterms:W3CDTF">2025-04-26T10:11:00Z</dcterms:created>
  <dcterms:modified xsi:type="dcterms:W3CDTF">2025-04-26T10:12:00Z</dcterms:modified>
</cp:coreProperties>
</file>