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4C51" w14:textId="77777777" w:rsidR="008A609B" w:rsidRDefault="008062A7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Geospatial community mapping system for emergency and routine preparedness</w:t>
      </w:r>
    </w:p>
    <w:p w14:paraId="76CB754C" w14:textId="77777777" w:rsidR="008A609B" w:rsidRDefault="008062A7">
      <w:pPr>
        <w:pStyle w:val="department-code"/>
      </w:pPr>
      <w:r>
        <w:t>SE-C-11</w:t>
      </w:r>
    </w:p>
    <w:p w14:paraId="765FD573" w14:textId="77777777" w:rsidR="008A609B" w:rsidRDefault="008062A7">
      <w:pPr>
        <w:pStyle w:val="student-line"/>
      </w:pPr>
      <w:r>
        <w:t xml:space="preserve">Ofek Atayak; ofekat@ac.sce.ac.il </w:t>
      </w:r>
      <w:r>
        <w:br/>
        <w:t xml:space="preserve">Sahar Gabay; saharga@ac.sce.ac.il </w:t>
      </w:r>
    </w:p>
    <w:p w14:paraId="558C8BE5" w14:textId="77777777" w:rsidR="008A609B" w:rsidRDefault="008062A7">
      <w:pPr>
        <w:spacing w:before="400"/>
        <w:jc w:val="center"/>
        <w:divId w:val="433522573"/>
      </w:pPr>
      <w:r>
        <w:t>Advisors: Dr. Hadas Chassidim</w:t>
      </w:r>
      <w:r>
        <w:rPr>
          <w:vertAlign w:val="superscript"/>
        </w:rPr>
        <w:t>1</w:t>
      </w:r>
      <w:r>
        <w:t>, Dr. Batel Yossef Ravid</w:t>
      </w:r>
      <w:r>
        <w:rPr>
          <w:vertAlign w:val="superscript"/>
        </w:rPr>
        <w:t>1</w:t>
      </w:r>
    </w:p>
    <w:p w14:paraId="0BDFB86C" w14:textId="77777777" w:rsidR="008A609B" w:rsidRDefault="008062A7">
      <w:pPr>
        <w:spacing w:before="400"/>
        <w:jc w:val="center"/>
        <w:divId w:val="433522573"/>
      </w:pPr>
      <w:r>
        <w:rPr>
          <w:vertAlign w:val="superscript"/>
        </w:rPr>
        <w:t>1</w:t>
      </w:r>
      <w:r>
        <w:t>SCE - Shamoon College of Engineering, Be’er-Sheva</w:t>
      </w:r>
    </w:p>
    <w:p w14:paraId="20B2ADC0" w14:textId="4F229FA8" w:rsidR="008A609B" w:rsidRDefault="008062A7">
      <w:pPr>
        <w:spacing w:before="400"/>
        <w:divId w:val="433522573"/>
        <w:rPr>
          <w:rFonts w:eastAsia="Times New Roman"/>
        </w:rPr>
      </w:pPr>
      <w:commentRangeStart w:id="0"/>
      <w:r>
        <w:t xml:space="preserve">This </w:t>
      </w:r>
      <w:commentRangeEnd w:id="0"/>
      <w:r w:rsidR="00AA7086">
        <w:rPr>
          <w:rStyle w:val="CommentReference"/>
        </w:rPr>
        <w:commentReference w:id="0"/>
      </w:r>
      <w:r>
        <w:t>project presents a geospatial community mapping system designed to enhance urban planning by integrating local community perspectives. A targeted survey was distributed to residents to capture their perceptions of the community, with responses combined with demographic, geographic, and logistical data for comprehensive profiling. Using a GIS-based Plotly interface, the system enables users to visualize community structures, identify key characteristics, and match resources to local needs</w:t>
      </w:r>
      <w:r>
        <w:rPr>
          <w:rFonts w:hint="cs"/>
          <w:rtl/>
        </w:rPr>
        <w:t>.</w:t>
      </w:r>
      <w:r>
        <w:rPr>
          <w:rFonts w:eastAsia="Times New Roman" w:hint="cs"/>
        </w:rPr>
        <w:t xml:space="preserve"> </w:t>
      </w:r>
      <w:r>
        <w:t xml:space="preserve">A prototype of the system is currently being piloted in the city of Beer Sheva to demonstrate its functionality in a real urban environment. Combining data analysis and interactive design, the platform helps municipalities and emergency services make efficient decisions in </w:t>
      </w:r>
      <w:ins w:id="1" w:author="." w:date="2025-04-26T11:22:00Z">
        <w:r w:rsidR="00AA7086">
          <w:t xml:space="preserve">both </w:t>
        </w:r>
      </w:ins>
      <w:r>
        <w:t>routine and emergency situations</w:t>
      </w:r>
      <w:r>
        <w:rPr>
          <w:rFonts w:eastAsia="Times New Roman"/>
        </w:rPr>
        <w:t>.</w:t>
      </w:r>
    </w:p>
    <w:p w14:paraId="01C0602B" w14:textId="77777777" w:rsidR="008A609B" w:rsidRDefault="008062A7">
      <w:pPr>
        <w:pStyle w:val="keywords-header"/>
      </w:pPr>
      <w:r>
        <w:t>Keywords: community, mapping, gis, interactive visualization, urban planning.</w:t>
      </w:r>
    </w:p>
    <w:sectPr w:rsidR="008A60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6T11:22:00Z" w:initials=".">
    <w:p w14:paraId="260D570F" w14:textId="1757E71F" w:rsidR="00AA7086" w:rsidRDefault="00AA7086">
      <w:pPr>
        <w:pStyle w:val="CommentText"/>
      </w:pPr>
      <w:r>
        <w:rPr>
          <w:rStyle w:val="CommentReference"/>
        </w:rPr>
        <w:annotationRef/>
      </w:r>
      <w:r>
        <w:t>Clear and complete abstract. Good job.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0D57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9C7ACC" w16cex:dateUtc="2025-04-26T1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0D570F" w16cid:durableId="479C7A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A7"/>
    <w:rsid w:val="008062A7"/>
    <w:rsid w:val="00847AAB"/>
    <w:rsid w:val="008A609B"/>
    <w:rsid w:val="00AA7086"/>
    <w:rsid w:val="00FD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445BC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Revision">
    <w:name w:val="Revision"/>
    <w:hidden/>
    <w:uiPriority w:val="99"/>
    <w:semiHidden/>
    <w:rsid w:val="00AA7086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70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0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086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0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086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52257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999</Characters>
  <Application>Microsoft Office Word</Application>
  <DocSecurity>0</DocSecurity>
  <Lines>18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Geospatial community mapping system for emergency and routine preparedness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Geospatial community mapping system for emergency and routine preparedness</dc:title>
  <dc:subject/>
  <dc:creator>Sahar Gabay</dc:creator>
  <cp:keywords/>
  <dc:description/>
  <cp:lastModifiedBy>.</cp:lastModifiedBy>
  <cp:revision>3</cp:revision>
  <dcterms:created xsi:type="dcterms:W3CDTF">2025-04-26T10:21:00Z</dcterms:created>
  <dcterms:modified xsi:type="dcterms:W3CDTF">2025-04-26T10:22:00Z</dcterms:modified>
</cp:coreProperties>
</file>