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373DC" w14:textId="306D3FF4" w:rsidR="00CA2FB3" w:rsidRPr="00B12C04" w:rsidRDefault="00CA2FB3" w:rsidP="00B83E23">
      <w:pPr>
        <w:bidi w:val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B12C04">
        <w:rPr>
          <w:rFonts w:asciiTheme="majorBidi" w:hAnsiTheme="majorBidi" w:cstheme="majorBidi"/>
          <w:b/>
          <w:bCs/>
          <w:sz w:val="36"/>
          <w:szCs w:val="36"/>
        </w:rPr>
        <w:t>J</w:t>
      </w:r>
      <w:r w:rsidR="004D3754">
        <w:rPr>
          <w:rFonts w:asciiTheme="majorBidi" w:hAnsiTheme="majorBidi" w:cstheme="majorBidi"/>
          <w:b/>
          <w:bCs/>
          <w:sz w:val="36"/>
          <w:szCs w:val="36"/>
        </w:rPr>
        <w:t>ARVIS: AI-based personal assistant</w:t>
      </w:r>
    </w:p>
    <w:p w14:paraId="134885A3" w14:textId="39924811" w:rsidR="00B83E23" w:rsidRPr="00997FED" w:rsidRDefault="00B83E23" w:rsidP="00B83E23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997FED">
        <w:rPr>
          <w:rFonts w:asciiTheme="majorBidi" w:hAnsiTheme="majorBidi" w:cstheme="majorBidi"/>
          <w:sz w:val="24"/>
          <w:szCs w:val="24"/>
        </w:rPr>
        <w:t>SE-C-</w:t>
      </w:r>
      <w:r w:rsidR="00F97A8B" w:rsidRPr="00997FED">
        <w:rPr>
          <w:rFonts w:asciiTheme="majorBidi" w:hAnsiTheme="majorBidi" w:cstheme="majorBidi"/>
          <w:sz w:val="24"/>
          <w:szCs w:val="24"/>
        </w:rPr>
        <w:t>6</w:t>
      </w:r>
    </w:p>
    <w:p w14:paraId="3960340D" w14:textId="30A58E75" w:rsidR="00B83E23" w:rsidRPr="00997FED" w:rsidRDefault="00B83E23" w:rsidP="00B83E23">
      <w:pPr>
        <w:bidi w:val="0"/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997FED">
        <w:rPr>
          <w:rFonts w:asciiTheme="majorBidi" w:hAnsiTheme="majorBidi" w:cstheme="majorBidi"/>
          <w:sz w:val="24"/>
          <w:szCs w:val="24"/>
        </w:rPr>
        <w:t>Mohamad Abu Jafar; mohamadaj310@gmail.com</w:t>
      </w:r>
    </w:p>
    <w:p w14:paraId="142FB40F" w14:textId="268C911C" w:rsidR="00B83E23" w:rsidRPr="00997FED" w:rsidRDefault="00B83E23" w:rsidP="00B83E23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997FED">
        <w:rPr>
          <w:rFonts w:asciiTheme="majorBidi" w:hAnsiTheme="majorBidi" w:cstheme="majorBidi"/>
          <w:sz w:val="24"/>
          <w:szCs w:val="24"/>
        </w:rPr>
        <w:t>Lidor Feldman; lidorfeldman2121@gmail.com</w:t>
      </w:r>
    </w:p>
    <w:p w14:paraId="46208457" w14:textId="5D4EB5A9" w:rsidR="00B83E23" w:rsidRPr="00997FED" w:rsidRDefault="00B83E23" w:rsidP="00B83E23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997FED">
        <w:rPr>
          <w:rFonts w:asciiTheme="majorBidi" w:hAnsiTheme="majorBidi" w:cstheme="majorBidi"/>
          <w:sz w:val="24"/>
          <w:szCs w:val="24"/>
        </w:rPr>
        <w:t>Advisor: Dr. Karim Abu Affash</w:t>
      </w:r>
    </w:p>
    <w:p w14:paraId="0B6B6CD8" w14:textId="48593179" w:rsidR="00B83E23" w:rsidRPr="00997FED" w:rsidRDefault="00B83E23" w:rsidP="00B83E23">
      <w:pPr>
        <w:bidi w:val="0"/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997FED">
        <w:rPr>
          <w:rFonts w:asciiTheme="majorBidi" w:hAnsiTheme="majorBidi" w:cstheme="majorBidi"/>
          <w:sz w:val="24"/>
          <w:szCs w:val="24"/>
        </w:rPr>
        <w:t>SCE – Shamoon College of Engineering, Be'er-Sheva</w:t>
      </w:r>
    </w:p>
    <w:p w14:paraId="44072226" w14:textId="77777777" w:rsidR="00B83E23" w:rsidRPr="00997FED" w:rsidRDefault="00B83E23" w:rsidP="00B83E23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14:paraId="018887AF" w14:textId="751EA0BC" w:rsidR="003F1BA4" w:rsidRPr="00997FED" w:rsidRDefault="004D3754" w:rsidP="00CA2FB3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JARVIS (just a </w:t>
      </w:r>
      <w:commentRangeStart w:id="0"/>
      <w:r>
        <w:rPr>
          <w:rFonts w:asciiTheme="majorBidi" w:hAnsiTheme="majorBidi" w:cstheme="majorBidi"/>
          <w:sz w:val="24"/>
          <w:szCs w:val="24"/>
        </w:rPr>
        <w:t xml:space="preserve">rather very </w:t>
      </w:r>
      <w:commentRangeEnd w:id="0"/>
      <w:r w:rsidR="00903812">
        <w:rPr>
          <w:rStyle w:val="CommentReference"/>
        </w:rPr>
        <w:commentReference w:id="0"/>
      </w:r>
      <w:r>
        <w:rPr>
          <w:rFonts w:asciiTheme="majorBidi" w:hAnsiTheme="majorBidi" w:cstheme="majorBidi"/>
          <w:sz w:val="24"/>
          <w:szCs w:val="24"/>
        </w:rPr>
        <w:t>intelligent system)</w:t>
      </w:r>
      <w:r w:rsidR="00CA2FB3" w:rsidRPr="00997FED">
        <w:rPr>
          <w:rFonts w:asciiTheme="majorBidi" w:hAnsiTheme="majorBidi" w:cstheme="majorBidi"/>
          <w:sz w:val="24"/>
          <w:szCs w:val="24"/>
        </w:rPr>
        <w:t xml:space="preserve"> is a high-level personal assistant developed to increase productivity through cleverly automating tasks on personal computers. </w:t>
      </w:r>
      <w:commentRangeStart w:id="1"/>
      <w:r w:rsidR="00CA2FB3" w:rsidRPr="00997FED">
        <w:rPr>
          <w:rFonts w:asciiTheme="majorBidi" w:hAnsiTheme="majorBidi" w:cstheme="majorBidi"/>
          <w:sz w:val="24"/>
          <w:szCs w:val="24"/>
        </w:rPr>
        <w:t xml:space="preserve">Contrary </w:t>
      </w:r>
      <w:commentRangeEnd w:id="1"/>
      <w:r w:rsidR="00903812">
        <w:rPr>
          <w:rStyle w:val="CommentReference"/>
        </w:rPr>
        <w:commentReference w:id="1"/>
      </w:r>
      <w:r w:rsidR="00CA2FB3" w:rsidRPr="00997FED">
        <w:rPr>
          <w:rFonts w:asciiTheme="majorBidi" w:hAnsiTheme="majorBidi" w:cstheme="majorBidi"/>
          <w:sz w:val="24"/>
          <w:szCs w:val="24"/>
        </w:rPr>
        <w:t xml:space="preserve">to traditional voice assistants, </w:t>
      </w:r>
      <w:r>
        <w:rPr>
          <w:rFonts w:asciiTheme="majorBidi" w:hAnsiTheme="majorBidi" w:cstheme="majorBidi"/>
          <w:sz w:val="24"/>
          <w:szCs w:val="24"/>
        </w:rPr>
        <w:t xml:space="preserve">JARVIS </w:t>
      </w:r>
      <w:r w:rsidR="00CA2FB3" w:rsidRPr="00997FED">
        <w:rPr>
          <w:rFonts w:asciiTheme="majorBidi" w:hAnsiTheme="majorBidi" w:cstheme="majorBidi"/>
          <w:sz w:val="24"/>
          <w:szCs w:val="24"/>
        </w:rPr>
        <w:t xml:space="preserve">combines sophisticated context-aware automation, </w:t>
      </w:r>
      <w:commentRangeStart w:id="2"/>
      <w:r w:rsidR="00CA2FB3" w:rsidRPr="00997FED">
        <w:rPr>
          <w:rFonts w:asciiTheme="majorBidi" w:hAnsiTheme="majorBidi" w:cstheme="majorBidi"/>
          <w:sz w:val="24"/>
          <w:szCs w:val="24"/>
        </w:rPr>
        <w:t xml:space="preserve">Natural Language Processing </w:t>
      </w:r>
      <w:commentRangeEnd w:id="2"/>
      <w:r w:rsidR="00903812">
        <w:rPr>
          <w:rStyle w:val="CommentReference"/>
        </w:rPr>
        <w:commentReference w:id="2"/>
      </w:r>
      <w:r w:rsidR="00CA2FB3" w:rsidRPr="00997FED">
        <w:rPr>
          <w:rFonts w:asciiTheme="majorBidi" w:hAnsiTheme="majorBidi" w:cstheme="majorBidi"/>
          <w:sz w:val="24"/>
          <w:szCs w:val="24"/>
        </w:rPr>
        <w:t xml:space="preserve">(NLP), and </w:t>
      </w:r>
      <w:commentRangeStart w:id="3"/>
      <w:r w:rsidR="00CA2FB3" w:rsidRPr="00997FED">
        <w:rPr>
          <w:rFonts w:asciiTheme="majorBidi" w:hAnsiTheme="majorBidi" w:cstheme="majorBidi"/>
          <w:sz w:val="24"/>
          <w:szCs w:val="24"/>
        </w:rPr>
        <w:t xml:space="preserve">Optical Character Recognition </w:t>
      </w:r>
      <w:commentRangeEnd w:id="3"/>
      <w:r w:rsidR="00903812">
        <w:rPr>
          <w:rStyle w:val="CommentReference"/>
        </w:rPr>
        <w:commentReference w:id="3"/>
      </w:r>
      <w:r w:rsidR="00CA2FB3" w:rsidRPr="00997FED">
        <w:rPr>
          <w:rFonts w:asciiTheme="majorBidi" w:hAnsiTheme="majorBidi" w:cstheme="majorBidi"/>
          <w:sz w:val="24"/>
          <w:szCs w:val="24"/>
        </w:rPr>
        <w:t xml:space="preserve">(OCR) abilities </w:t>
      </w:r>
      <w:r w:rsidRPr="00997FED">
        <w:rPr>
          <w:rFonts w:asciiTheme="majorBidi" w:hAnsiTheme="majorBidi" w:cstheme="majorBidi"/>
          <w:sz w:val="24"/>
          <w:szCs w:val="24"/>
        </w:rPr>
        <w:t>to address</w:t>
      </w:r>
      <w:r w:rsidR="00CA2FB3" w:rsidRPr="00997FED">
        <w:rPr>
          <w:rFonts w:asciiTheme="majorBidi" w:hAnsiTheme="majorBidi" w:cstheme="majorBidi"/>
          <w:sz w:val="24"/>
          <w:szCs w:val="24"/>
        </w:rPr>
        <w:t xml:space="preserve"> intelligent reminders, autofill online forms, summariz</w:t>
      </w:r>
      <w:ins w:id="4" w:author="." w:date="2025-04-26T11:07:00Z">
        <w:r w:rsidR="00903812">
          <w:rPr>
            <w:rFonts w:asciiTheme="majorBidi" w:hAnsiTheme="majorBidi" w:cstheme="majorBidi"/>
            <w:sz w:val="24"/>
            <w:szCs w:val="24"/>
          </w:rPr>
          <w:t>e</w:t>
        </w:r>
      </w:ins>
      <w:del w:id="5" w:author="." w:date="2025-04-26T11:07:00Z">
        <w:r w:rsidR="00CA2FB3" w:rsidRPr="00997FED" w:rsidDel="00903812">
          <w:rPr>
            <w:rFonts w:asciiTheme="majorBidi" w:hAnsiTheme="majorBidi" w:cstheme="majorBidi"/>
            <w:sz w:val="24"/>
            <w:szCs w:val="24"/>
          </w:rPr>
          <w:delText>ing</w:delText>
        </w:r>
      </w:del>
      <w:r w:rsidR="00CA2FB3" w:rsidRPr="00997FED">
        <w:rPr>
          <w:rFonts w:asciiTheme="majorBidi" w:hAnsiTheme="majorBidi" w:cstheme="majorBidi"/>
          <w:sz w:val="24"/>
          <w:szCs w:val="24"/>
        </w:rPr>
        <w:t xml:space="preserve"> documents, and automat</w:t>
      </w:r>
      <w:ins w:id="6" w:author="." w:date="2025-04-26T11:07:00Z">
        <w:r w:rsidR="00903812">
          <w:rPr>
            <w:rFonts w:asciiTheme="majorBidi" w:hAnsiTheme="majorBidi" w:cstheme="majorBidi"/>
            <w:sz w:val="24"/>
            <w:szCs w:val="24"/>
          </w:rPr>
          <w:t>e</w:t>
        </w:r>
      </w:ins>
      <w:del w:id="7" w:author="." w:date="2025-04-26T11:07:00Z">
        <w:r w:rsidR="00CA2FB3" w:rsidRPr="00997FED" w:rsidDel="00903812">
          <w:rPr>
            <w:rFonts w:asciiTheme="majorBidi" w:hAnsiTheme="majorBidi" w:cstheme="majorBidi"/>
            <w:sz w:val="24"/>
            <w:szCs w:val="24"/>
          </w:rPr>
          <w:delText>ing</w:delText>
        </w:r>
      </w:del>
      <w:r w:rsidR="00CA2FB3" w:rsidRPr="00997FED">
        <w:rPr>
          <w:rFonts w:asciiTheme="majorBidi" w:hAnsiTheme="majorBidi" w:cstheme="majorBidi"/>
          <w:sz w:val="24"/>
          <w:szCs w:val="24"/>
        </w:rPr>
        <w:t xml:space="preserve"> tedious digital chores. Our literature review highlighted the present shortcomings in virtual assistants—voice recognition and rudimentary commands for the most part—underlining the need for end-to-end solutions that work in a specific user context. </w:t>
      </w:r>
      <w:commentRangeStart w:id="8"/>
      <w:r w:rsidR="00CA2FB3" w:rsidRPr="00997FED">
        <w:rPr>
          <w:rFonts w:asciiTheme="majorBidi" w:hAnsiTheme="majorBidi" w:cstheme="majorBidi"/>
          <w:sz w:val="24"/>
          <w:szCs w:val="24"/>
        </w:rPr>
        <w:t xml:space="preserve">The ultimate, long-term aim of </w:t>
      </w:r>
      <w:r>
        <w:rPr>
          <w:rFonts w:asciiTheme="majorBidi" w:hAnsiTheme="majorBidi" w:cstheme="majorBidi"/>
          <w:sz w:val="24"/>
          <w:szCs w:val="24"/>
        </w:rPr>
        <w:t>JARVIS</w:t>
      </w:r>
      <w:r w:rsidR="00CA2FB3" w:rsidRPr="00997FED">
        <w:rPr>
          <w:rFonts w:asciiTheme="majorBidi" w:hAnsiTheme="majorBidi" w:cstheme="majorBidi"/>
          <w:sz w:val="24"/>
          <w:szCs w:val="24"/>
        </w:rPr>
        <w:t xml:space="preserve"> is to </w:t>
      </w:r>
      <w:ins w:id="9" w:author="." w:date="2025-04-26T11:08:00Z">
        <w:r w:rsidR="00903812">
          <w:rPr>
            <w:rFonts w:asciiTheme="majorBidi" w:hAnsiTheme="majorBidi" w:cstheme="majorBidi"/>
            <w:sz w:val="24"/>
            <w:szCs w:val="24"/>
          </w:rPr>
          <w:t xml:space="preserve">fundamentally </w:t>
        </w:r>
      </w:ins>
      <w:r w:rsidR="00CA2FB3" w:rsidRPr="00997FED">
        <w:rPr>
          <w:rFonts w:asciiTheme="majorBidi" w:hAnsiTheme="majorBidi" w:cstheme="majorBidi"/>
          <w:sz w:val="24"/>
          <w:szCs w:val="24"/>
        </w:rPr>
        <w:t>change the relationship between the user and technology</w:t>
      </w:r>
      <w:del w:id="10" w:author="." w:date="2025-04-26T11:08:00Z">
        <w:r w:rsidR="00CA2FB3" w:rsidRPr="00997FED" w:rsidDel="00903812">
          <w:rPr>
            <w:rFonts w:asciiTheme="majorBidi" w:hAnsiTheme="majorBidi" w:cstheme="majorBidi"/>
            <w:sz w:val="24"/>
            <w:szCs w:val="24"/>
          </w:rPr>
          <w:delText xml:space="preserve"> to its core</w:delText>
        </w:r>
      </w:del>
      <w:r w:rsidR="00CA2FB3" w:rsidRPr="00997FED">
        <w:rPr>
          <w:rFonts w:asciiTheme="majorBidi" w:hAnsiTheme="majorBidi" w:cstheme="majorBidi"/>
          <w:sz w:val="24"/>
          <w:szCs w:val="24"/>
        </w:rPr>
        <w:t>, making it efficient</w:t>
      </w:r>
      <w:ins w:id="11" w:author="." w:date="2025-04-26T11:08:00Z">
        <w:r w:rsidR="00903812">
          <w:rPr>
            <w:rFonts w:asciiTheme="majorBidi" w:hAnsiTheme="majorBidi" w:cstheme="majorBidi"/>
            <w:sz w:val="24"/>
            <w:szCs w:val="24"/>
          </w:rPr>
          <w:t xml:space="preserve"> and</w:t>
        </w:r>
      </w:ins>
      <w:del w:id="12" w:author="." w:date="2025-04-26T11:08:00Z">
        <w:r w:rsidR="00CA2FB3" w:rsidRPr="00997FED" w:rsidDel="00903812">
          <w:rPr>
            <w:rFonts w:asciiTheme="majorBidi" w:hAnsiTheme="majorBidi" w:cstheme="majorBidi"/>
            <w:sz w:val="24"/>
            <w:szCs w:val="24"/>
          </w:rPr>
          <w:delText>,</w:delText>
        </w:r>
      </w:del>
      <w:r w:rsidR="00CA2FB3" w:rsidRPr="00997FED">
        <w:rPr>
          <w:rFonts w:asciiTheme="majorBidi" w:hAnsiTheme="majorBidi" w:cstheme="majorBidi"/>
          <w:sz w:val="24"/>
          <w:szCs w:val="24"/>
        </w:rPr>
        <w:t xml:space="preserve"> convenient, and allowing the user to allocate their focus elsewhere</w:t>
      </w:r>
      <w:r w:rsidR="00CA2FB3" w:rsidRPr="00997FED">
        <w:rPr>
          <w:rFonts w:asciiTheme="majorBidi" w:hAnsiTheme="majorBidi" w:cstheme="majorBidi"/>
          <w:sz w:val="24"/>
          <w:szCs w:val="24"/>
          <w:rtl/>
        </w:rPr>
        <w:t>.</w:t>
      </w:r>
      <w:commentRangeEnd w:id="8"/>
      <w:r w:rsidR="00903812">
        <w:rPr>
          <w:rStyle w:val="CommentReference"/>
        </w:rPr>
        <w:commentReference w:id="8"/>
      </w:r>
    </w:p>
    <w:p w14:paraId="73E01FA1" w14:textId="6158427A" w:rsidR="00B83E23" w:rsidRPr="00043672" w:rsidRDefault="00B83E23" w:rsidP="00B76863">
      <w:pPr>
        <w:bidi w:val="0"/>
        <w:rPr>
          <w:rFonts w:asciiTheme="majorBidi" w:hAnsiTheme="majorBidi" w:cstheme="majorBidi"/>
          <w:sz w:val="24"/>
          <w:szCs w:val="24"/>
          <w:rtl/>
        </w:rPr>
      </w:pPr>
      <w:r w:rsidRPr="00F463AE">
        <w:rPr>
          <w:rFonts w:asciiTheme="majorBidi" w:hAnsiTheme="majorBidi" w:cstheme="majorBidi"/>
          <w:sz w:val="24"/>
          <w:szCs w:val="24"/>
        </w:rPr>
        <w:t>Keywords</w:t>
      </w:r>
      <w:r w:rsidRPr="00043672">
        <w:rPr>
          <w:rFonts w:asciiTheme="majorBidi" w:hAnsiTheme="majorBidi" w:cstheme="majorBidi"/>
          <w:sz w:val="24"/>
          <w:szCs w:val="24"/>
        </w:rPr>
        <w:t xml:space="preserve">: </w:t>
      </w:r>
      <w:r w:rsidR="002D4290" w:rsidRPr="00043672">
        <w:rPr>
          <w:rFonts w:asciiTheme="majorBidi" w:hAnsiTheme="majorBidi" w:cstheme="majorBidi"/>
          <w:sz w:val="24"/>
          <w:szCs w:val="24"/>
        </w:rPr>
        <w:t>AI</w:t>
      </w:r>
      <w:r w:rsidR="00AF524B" w:rsidRPr="00043672">
        <w:rPr>
          <w:rFonts w:asciiTheme="majorBidi" w:hAnsiTheme="majorBidi" w:cstheme="majorBidi"/>
          <w:sz w:val="24"/>
          <w:szCs w:val="24"/>
        </w:rPr>
        <w:t>,</w:t>
      </w:r>
      <w:r w:rsidR="001D7F69" w:rsidRPr="00043672">
        <w:rPr>
          <w:rFonts w:asciiTheme="majorBidi" w:hAnsiTheme="majorBidi" w:cstheme="majorBidi"/>
          <w:sz w:val="24"/>
          <w:szCs w:val="24"/>
        </w:rPr>
        <w:t xml:space="preserve"> </w:t>
      </w:r>
      <w:r w:rsidRPr="00043672">
        <w:rPr>
          <w:rFonts w:asciiTheme="majorBidi" w:hAnsiTheme="majorBidi" w:cstheme="majorBidi"/>
          <w:sz w:val="24"/>
          <w:szCs w:val="24"/>
        </w:rPr>
        <w:t>automation</w:t>
      </w:r>
      <w:r w:rsidR="00AF524B" w:rsidRPr="00043672">
        <w:rPr>
          <w:rFonts w:asciiTheme="majorBidi" w:hAnsiTheme="majorBidi" w:cstheme="majorBidi"/>
          <w:sz w:val="24"/>
          <w:szCs w:val="24"/>
        </w:rPr>
        <w:t>,</w:t>
      </w:r>
      <w:r w:rsidRPr="00043672">
        <w:rPr>
          <w:rFonts w:asciiTheme="majorBidi" w:hAnsiTheme="majorBidi" w:cstheme="majorBidi"/>
          <w:sz w:val="24"/>
          <w:szCs w:val="24"/>
        </w:rPr>
        <w:t xml:space="preserve"> </w:t>
      </w:r>
      <w:r w:rsidR="002D4290" w:rsidRPr="00043672">
        <w:rPr>
          <w:rFonts w:asciiTheme="majorBidi" w:hAnsiTheme="majorBidi" w:cstheme="majorBidi"/>
          <w:sz w:val="24"/>
          <w:szCs w:val="24"/>
        </w:rPr>
        <w:t>NLP</w:t>
      </w:r>
      <w:r w:rsidR="00AF524B" w:rsidRPr="00043672">
        <w:rPr>
          <w:rFonts w:asciiTheme="majorBidi" w:hAnsiTheme="majorBidi" w:cstheme="majorBidi"/>
          <w:sz w:val="24"/>
          <w:szCs w:val="24"/>
        </w:rPr>
        <w:t>,</w:t>
      </w:r>
      <w:r w:rsidR="002D4290" w:rsidRPr="00043672">
        <w:rPr>
          <w:rFonts w:asciiTheme="majorBidi" w:hAnsiTheme="majorBidi" w:cstheme="majorBidi"/>
          <w:sz w:val="24"/>
          <w:szCs w:val="24"/>
        </w:rPr>
        <w:t xml:space="preserve"> OCR,</w:t>
      </w:r>
      <w:r w:rsidRPr="00043672">
        <w:rPr>
          <w:rFonts w:asciiTheme="majorBidi" w:hAnsiTheme="majorBidi" w:cstheme="majorBidi"/>
          <w:sz w:val="24"/>
          <w:szCs w:val="24"/>
        </w:rPr>
        <w:t xml:space="preserve"> productivity</w:t>
      </w:r>
      <w:r w:rsidR="00AF524B" w:rsidRPr="00043672">
        <w:rPr>
          <w:rFonts w:asciiTheme="majorBidi" w:hAnsiTheme="majorBidi" w:cstheme="majorBidi"/>
          <w:sz w:val="24"/>
          <w:szCs w:val="24"/>
        </w:rPr>
        <w:t>,</w:t>
      </w:r>
      <w:r w:rsidRPr="00043672">
        <w:rPr>
          <w:rFonts w:asciiTheme="majorBidi" w:hAnsiTheme="majorBidi" w:cstheme="majorBidi"/>
          <w:sz w:val="24"/>
          <w:szCs w:val="24"/>
        </w:rPr>
        <w:t xml:space="preserve"> personal assistant</w:t>
      </w:r>
      <w:r w:rsidR="00AF524B" w:rsidRPr="00043672">
        <w:rPr>
          <w:rFonts w:asciiTheme="majorBidi" w:hAnsiTheme="majorBidi" w:cstheme="majorBidi"/>
          <w:sz w:val="24"/>
          <w:szCs w:val="24"/>
        </w:rPr>
        <w:t>,</w:t>
      </w:r>
      <w:r w:rsidRPr="00043672">
        <w:rPr>
          <w:rFonts w:asciiTheme="majorBidi" w:hAnsiTheme="majorBidi" w:cstheme="majorBidi"/>
          <w:sz w:val="24"/>
          <w:szCs w:val="24"/>
        </w:rPr>
        <w:t xml:space="preserve"> task management</w:t>
      </w:r>
      <w:r w:rsidR="00AF524B" w:rsidRPr="00043672">
        <w:rPr>
          <w:rFonts w:asciiTheme="majorBidi" w:hAnsiTheme="majorBidi" w:cstheme="majorBidi"/>
          <w:sz w:val="24"/>
          <w:szCs w:val="24"/>
        </w:rPr>
        <w:t>.</w:t>
      </w:r>
    </w:p>
    <w:sectPr w:rsidR="00B83E23" w:rsidRPr="00043672" w:rsidSect="00434D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6T11:05:00Z" w:initials=".">
    <w:p w14:paraId="3E83450E" w14:textId="1409C0D0" w:rsidR="00903812" w:rsidRDefault="00903812" w:rsidP="00903812">
      <w:pPr>
        <w:pStyle w:val="CommentText"/>
        <w:bidi w:val="0"/>
      </w:pPr>
      <w:r>
        <w:rPr>
          <w:rStyle w:val="CommentReference"/>
        </w:rPr>
        <w:annotationRef/>
      </w:r>
      <w:r>
        <w:t>“rather very” doesn’t work in English. I suggest “really very” as an alternative.</w:t>
      </w:r>
    </w:p>
  </w:comment>
  <w:comment w:id="1" w:author="." w:date="2025-04-26T11:06:00Z" w:initials=".">
    <w:p w14:paraId="59B751FB" w14:textId="1C3FCFEF" w:rsidR="00903812" w:rsidRDefault="00903812" w:rsidP="00903812">
      <w:pPr>
        <w:pStyle w:val="CommentText"/>
        <w:bidi w:val="0"/>
      </w:pPr>
      <w:r>
        <w:rPr>
          <w:rStyle w:val="CommentReference"/>
        </w:rPr>
        <w:annotationRef/>
      </w:r>
      <w:r>
        <w:t>In contrast</w:t>
      </w:r>
    </w:p>
  </w:comment>
  <w:comment w:id="2" w:author="." w:date="2025-04-26T11:07:00Z" w:initials=".">
    <w:p w14:paraId="46B603AA" w14:textId="664ACAEE" w:rsidR="00903812" w:rsidRDefault="00903812" w:rsidP="00903812">
      <w:pPr>
        <w:pStyle w:val="CommentText"/>
        <w:bidi w:val="0"/>
      </w:pPr>
      <w:r>
        <w:rPr>
          <w:rStyle w:val="CommentReference"/>
        </w:rPr>
        <w:annotationRef/>
      </w:r>
      <w:r>
        <w:t>lowercase</w:t>
      </w:r>
    </w:p>
  </w:comment>
  <w:comment w:id="3" w:author="." w:date="2025-04-26T11:07:00Z" w:initials=".">
    <w:p w14:paraId="2662A73F" w14:textId="4E068C77" w:rsidR="00903812" w:rsidRDefault="00903812" w:rsidP="00903812">
      <w:pPr>
        <w:pStyle w:val="CommentText"/>
        <w:bidi w:val="0"/>
      </w:pPr>
      <w:r>
        <w:rPr>
          <w:rStyle w:val="CommentReference"/>
        </w:rPr>
        <w:annotationRef/>
      </w:r>
      <w:r>
        <w:t>lowercase</w:t>
      </w:r>
    </w:p>
  </w:comment>
  <w:comment w:id="8" w:author="." w:date="2025-04-26T11:09:00Z" w:initials=".">
    <w:p w14:paraId="3A1B9627" w14:textId="56001B43" w:rsidR="00903812" w:rsidRDefault="00903812" w:rsidP="00903812">
      <w:pPr>
        <w:pStyle w:val="CommentText"/>
        <w:bidi w:val="0"/>
      </w:pPr>
      <w:r>
        <w:rPr>
          <w:rStyle w:val="CommentReference"/>
        </w:rPr>
        <w:annotationRef/>
      </w:r>
      <w:r>
        <w:t>Say something about the current status of the project.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E83450E" w15:done="0"/>
  <w15:commentEx w15:paraId="59B751FB" w15:done="0"/>
  <w15:commentEx w15:paraId="46B603AA" w15:done="0"/>
  <w15:commentEx w15:paraId="2662A73F" w15:done="0"/>
  <w15:commentEx w15:paraId="3A1B96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DECE865" w16cex:dateUtc="2025-04-26T10:05:00Z"/>
  <w16cex:commentExtensible w16cex:durableId="2D8894E4" w16cex:dateUtc="2025-04-26T10:06:00Z"/>
  <w16cex:commentExtensible w16cex:durableId="4D5906BC" w16cex:dateUtc="2025-04-26T10:07:00Z"/>
  <w16cex:commentExtensible w16cex:durableId="7926C92D" w16cex:dateUtc="2025-04-26T10:07:00Z"/>
  <w16cex:commentExtensible w16cex:durableId="36151143" w16cex:dateUtc="2025-04-26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83450E" w16cid:durableId="6DECE865"/>
  <w16cid:commentId w16cid:paraId="59B751FB" w16cid:durableId="2D8894E4"/>
  <w16cid:commentId w16cid:paraId="46B603AA" w16cid:durableId="4D5906BC"/>
  <w16cid:commentId w16cid:paraId="2662A73F" w16cid:durableId="7926C92D"/>
  <w16cid:commentId w16cid:paraId="3A1B9627" w16cid:durableId="3615114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D48"/>
    <w:rsid w:val="00043672"/>
    <w:rsid w:val="001D7F69"/>
    <w:rsid w:val="001E3969"/>
    <w:rsid w:val="00211854"/>
    <w:rsid w:val="002D4290"/>
    <w:rsid w:val="00334297"/>
    <w:rsid w:val="003F1BA4"/>
    <w:rsid w:val="00434DE2"/>
    <w:rsid w:val="004D3754"/>
    <w:rsid w:val="00525D48"/>
    <w:rsid w:val="0056731D"/>
    <w:rsid w:val="006B6FBB"/>
    <w:rsid w:val="007068F2"/>
    <w:rsid w:val="00903812"/>
    <w:rsid w:val="00940EA7"/>
    <w:rsid w:val="00997FED"/>
    <w:rsid w:val="009E0B72"/>
    <w:rsid w:val="00AF524B"/>
    <w:rsid w:val="00B12C04"/>
    <w:rsid w:val="00B762FB"/>
    <w:rsid w:val="00B76863"/>
    <w:rsid w:val="00B83E23"/>
    <w:rsid w:val="00C045A0"/>
    <w:rsid w:val="00CA2FB3"/>
    <w:rsid w:val="00E41F5A"/>
    <w:rsid w:val="00F463AE"/>
    <w:rsid w:val="00F9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CFAE2"/>
  <w15:chartTrackingRefBased/>
  <w15:docId w15:val="{040761C9-0762-4238-BB4D-5664ED2A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525D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5D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5D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5D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D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D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5D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D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D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5D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5D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5D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5D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D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D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5D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D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D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5D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D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D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5D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5D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D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5D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5D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D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D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5D4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83E2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3E2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0381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038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8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8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8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8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1068</Characters>
  <Application>Microsoft Office Word</Application>
  <DocSecurity>0</DocSecurity>
  <Lines>20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Lidor Feldman</dc:creator>
  <cp:keywords/>
  <dc:description/>
  <cp:lastModifiedBy>.</cp:lastModifiedBy>
  <cp:revision>3</cp:revision>
  <dcterms:created xsi:type="dcterms:W3CDTF">2025-04-26T10:05:00Z</dcterms:created>
  <dcterms:modified xsi:type="dcterms:W3CDTF">2025-04-26T10:09:00Z</dcterms:modified>
</cp:coreProperties>
</file>