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3D8E" w14:textId="77777777" w:rsidR="00223138" w:rsidRDefault="00C60C4A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Interview coach: an innovative solution for job seekers in high-tech</w:t>
      </w:r>
    </w:p>
    <w:p w14:paraId="2DA24E23" w14:textId="77777777" w:rsidR="00223138" w:rsidRDefault="00C60C4A">
      <w:pPr>
        <w:pStyle w:val="department-code"/>
      </w:pPr>
      <w:r>
        <w:t>SE-C-9</w:t>
      </w:r>
    </w:p>
    <w:p w14:paraId="469C52E8" w14:textId="77777777" w:rsidR="00223138" w:rsidRDefault="00C60C4A">
      <w:pPr>
        <w:pStyle w:val="student-line"/>
      </w:pPr>
      <w:proofErr w:type="spellStart"/>
      <w:r>
        <w:t>Abdallha</w:t>
      </w:r>
      <w:proofErr w:type="spellEnd"/>
      <w:r>
        <w:t xml:space="preserve"> Abo Abed; 3bdallh.w.a@gmail.com </w:t>
      </w:r>
      <w:r>
        <w:br/>
        <w:t xml:space="preserve">Sanad Abo Abed; sanadaboabed7@gmail.com </w:t>
      </w:r>
    </w:p>
    <w:p w14:paraId="76255EFA" w14:textId="77777777" w:rsidR="00223138" w:rsidRDefault="00C60C4A">
      <w:pPr>
        <w:pStyle w:val="mentor"/>
        <w:jc w:val="center"/>
        <w:divId w:val="1841693617"/>
      </w:pPr>
      <w:r>
        <w:t xml:space="preserve">Advisor: Dr. Yochai </w:t>
      </w:r>
      <w:proofErr w:type="spellStart"/>
      <w:r>
        <w:t>Twitto</w:t>
      </w:r>
      <w:proofErr w:type="spellEnd"/>
    </w:p>
    <w:p w14:paraId="12B98EB7" w14:textId="77777777" w:rsidR="00223138" w:rsidRDefault="00C60C4A">
      <w:pPr>
        <w:pStyle w:val="institution"/>
        <w:jc w:val="center"/>
        <w:divId w:val="1841693617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73A4B98D" w14:textId="1C7ABF14" w:rsidR="00223138" w:rsidRDefault="00E40E27">
      <w:pPr>
        <w:divId w:val="593168543"/>
        <w:rPr>
          <w:rFonts w:eastAsia="Times New Roman"/>
        </w:rPr>
      </w:pPr>
      <w:ins w:id="0" w:author="." w:date="2025-04-26T11:13:00Z">
        <w:r>
          <w:rPr>
            <w:rFonts w:eastAsia="Times New Roman"/>
          </w:rPr>
          <w:t>“</w:t>
        </w:r>
      </w:ins>
      <w:del w:id="1" w:author="." w:date="2025-04-26T11:13:00Z">
        <w:r w:rsidR="00C60C4A" w:rsidDel="00E40E27">
          <w:rPr>
            <w:rFonts w:eastAsia="Times New Roman"/>
          </w:rPr>
          <w:delText>"</w:delText>
        </w:r>
      </w:del>
      <w:r w:rsidR="00C60C4A">
        <w:rPr>
          <w:rFonts w:eastAsia="Times New Roman"/>
        </w:rPr>
        <w:t>Interview Coach</w:t>
      </w:r>
      <w:ins w:id="2" w:author="." w:date="2025-04-26T11:13:00Z">
        <w:r>
          <w:rPr>
            <w:rFonts w:eastAsia="Times New Roman"/>
          </w:rPr>
          <w:t>”</w:t>
        </w:r>
      </w:ins>
      <w:del w:id="3" w:author="." w:date="2025-04-26T11:13:00Z">
        <w:r w:rsidR="00C60C4A" w:rsidDel="00E40E27">
          <w:rPr>
            <w:rFonts w:eastAsia="Times New Roman"/>
          </w:rPr>
          <w:delText>"</w:delText>
        </w:r>
      </w:del>
      <w:r w:rsidR="00C60C4A">
        <w:rPr>
          <w:rFonts w:eastAsia="Times New Roman"/>
        </w:rPr>
        <w:t xml:space="preserve"> is a platform designed to assist job seekers in the high-tech sector by providing a comprehensive and personalized preparation system for job interviews. The app combines technical quizzes, expert advisors, and real-time feedback, helping users focus on their specific fields, such as software development, cybersecurity, or project management. </w:t>
      </w:r>
      <w:commentRangeStart w:id="4"/>
      <w:r w:rsidR="00C60C4A">
        <w:rPr>
          <w:rFonts w:eastAsia="Times New Roman"/>
        </w:rPr>
        <w:t xml:space="preserve">By integrating these tools in one platform, </w:t>
      </w:r>
      <w:ins w:id="5" w:author="." w:date="2025-04-26T11:13:00Z">
        <w:r>
          <w:rPr>
            <w:rFonts w:eastAsia="Times New Roman"/>
          </w:rPr>
          <w:t>“</w:t>
        </w:r>
      </w:ins>
      <w:del w:id="6" w:author="." w:date="2025-04-26T11:13:00Z">
        <w:r w:rsidR="00C60C4A" w:rsidDel="00E40E27">
          <w:rPr>
            <w:rFonts w:eastAsia="Times New Roman"/>
          </w:rPr>
          <w:delText>"</w:delText>
        </w:r>
      </w:del>
      <w:r w:rsidR="00C60C4A">
        <w:rPr>
          <w:rFonts w:eastAsia="Times New Roman"/>
        </w:rPr>
        <w:t>Interview Coach</w:t>
      </w:r>
      <w:ins w:id="7" w:author="." w:date="2025-04-26T11:13:00Z">
        <w:r>
          <w:rPr>
            <w:rFonts w:eastAsia="Times New Roman"/>
          </w:rPr>
          <w:t>”</w:t>
        </w:r>
      </w:ins>
      <w:del w:id="8" w:author="." w:date="2025-04-26T11:13:00Z">
        <w:r w:rsidR="00C60C4A" w:rsidDel="00E40E27">
          <w:rPr>
            <w:rFonts w:eastAsia="Times New Roman"/>
          </w:rPr>
          <w:delText>"</w:delText>
        </w:r>
      </w:del>
      <w:r w:rsidR="00C60C4A">
        <w:rPr>
          <w:rFonts w:eastAsia="Times New Roman"/>
        </w:rPr>
        <w:t xml:space="preserve"> offers a holistic solution that eliminates the need for multiple applications. </w:t>
      </w:r>
      <w:commentRangeEnd w:id="4"/>
      <w:r>
        <w:rPr>
          <w:rStyle w:val="CommentReference"/>
        </w:rPr>
        <w:commentReference w:id="4"/>
      </w:r>
      <w:r w:rsidR="00C60C4A">
        <w:rPr>
          <w:rFonts w:eastAsia="Times New Roman"/>
        </w:rPr>
        <w:t xml:space="preserve">It also allows consultants to provide their services efficiently, reaching </w:t>
      </w:r>
      <w:commentRangeStart w:id="9"/>
      <w:r w:rsidR="00C60C4A">
        <w:rPr>
          <w:rFonts w:eastAsia="Times New Roman"/>
        </w:rPr>
        <w:t xml:space="preserve">candidates </w:t>
      </w:r>
      <w:commentRangeEnd w:id="9"/>
      <w:r w:rsidR="000B028F">
        <w:rPr>
          <w:rStyle w:val="CommentReference"/>
        </w:rPr>
        <w:commentReference w:id="9"/>
      </w:r>
      <w:r w:rsidR="00C60C4A">
        <w:rPr>
          <w:rFonts w:eastAsia="Times New Roman"/>
        </w:rPr>
        <w:t>without extensive marketing efforts.</w:t>
      </w:r>
    </w:p>
    <w:p w14:paraId="116F4379" w14:textId="77777777" w:rsidR="00223138" w:rsidRDefault="00C60C4A">
      <w:pPr>
        <w:pStyle w:val="keywords-header"/>
      </w:pPr>
      <w:r>
        <w:t>Keywords: career coaching, high-tech, interview preparation, job seekers, personalized quizzes</w:t>
      </w:r>
    </w:p>
    <w:sectPr w:rsidR="002231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." w:date="2025-04-26T11:14:00Z" w:initials=".">
    <w:p w14:paraId="7225053C" w14:textId="7BDD1A5F" w:rsidR="00E40E27" w:rsidRDefault="00E40E27">
      <w:pPr>
        <w:pStyle w:val="CommentText"/>
      </w:pPr>
      <w:r>
        <w:rPr>
          <w:rStyle w:val="CommentReference"/>
        </w:rPr>
        <w:annotationRef/>
      </w:r>
      <w:r>
        <w:t>Is this what makes it new/unique? You need to be clearer about why it’s interesting.</w:t>
      </w:r>
    </w:p>
  </w:comment>
  <w:comment w:id="9" w:author="." w:date="2025-04-26T11:14:00Z" w:initials=".">
    <w:p w14:paraId="64AF5629" w14:textId="7691F354" w:rsidR="000B028F" w:rsidRDefault="000B028F">
      <w:pPr>
        <w:pStyle w:val="CommentText"/>
      </w:pPr>
      <w:r>
        <w:rPr>
          <w:rStyle w:val="CommentReference"/>
        </w:rPr>
        <w:annotationRef/>
      </w:r>
      <w:r>
        <w:t>potential clients?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5053C" w15:done="0"/>
  <w15:commentEx w15:paraId="64AF56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44E181" w16cex:dateUtc="2025-04-26T10:14:00Z"/>
  <w16cex:commentExtensible w16cex:durableId="06794169" w16cex:dateUtc="2025-04-26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5053C" w16cid:durableId="6944E181"/>
  <w16cid:commentId w16cid:paraId="64AF5629" w16cid:durableId="0679416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4A"/>
    <w:rsid w:val="000B028F"/>
    <w:rsid w:val="00223138"/>
    <w:rsid w:val="008D57A7"/>
    <w:rsid w:val="00C60C4A"/>
    <w:rsid w:val="00E15100"/>
    <w:rsid w:val="00E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B671C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E40E27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E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E27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E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E27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6854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61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838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Interview coach: an innovative solution for job seekers in high-tech</vt:lpstr>
    </vt:vector>
  </TitlesOfParts>
  <Company>SCE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coach: an innovative solution for job seekers in high-tech</dc:title>
  <dc:subject/>
  <dc:creator>Regina Vaisman</dc:creator>
  <cp:keywords/>
  <dc:description/>
  <cp:lastModifiedBy>.</cp:lastModifiedBy>
  <cp:revision>4</cp:revision>
  <dcterms:created xsi:type="dcterms:W3CDTF">2025-04-26T10:12:00Z</dcterms:created>
  <dcterms:modified xsi:type="dcterms:W3CDTF">2025-04-26T10:15:00Z</dcterms:modified>
</cp:coreProperties>
</file>