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8DBC9" w14:textId="77777777" w:rsidR="00E867F4" w:rsidRDefault="00F91E99">
      <w:pPr>
        <w:jc w:val="center"/>
        <w:rPr>
          <w:rFonts w:eastAsia="Times New Roman"/>
          <w:b/>
          <w:bCs/>
          <w:sz w:val="36"/>
          <w:szCs w:val="36"/>
        </w:rPr>
      </w:pPr>
      <w:r>
        <w:rPr>
          <w:rFonts w:eastAsia="Times New Roman"/>
          <w:b/>
          <w:bCs/>
          <w:sz w:val="36"/>
          <w:szCs w:val="36"/>
        </w:rPr>
        <w:t>Bridge for contractors</w:t>
      </w:r>
    </w:p>
    <w:p w14:paraId="2834A289" w14:textId="77777777" w:rsidR="00E867F4" w:rsidRDefault="00F91E99">
      <w:pPr>
        <w:pStyle w:val="department-code"/>
      </w:pPr>
      <w:r>
        <w:t>SE-D-2</w:t>
      </w:r>
    </w:p>
    <w:p w14:paraId="064C268F" w14:textId="77777777" w:rsidR="00E867F4" w:rsidRDefault="00F91E99">
      <w:pPr>
        <w:pStyle w:val="student-line"/>
      </w:pPr>
      <w:proofErr w:type="spellStart"/>
      <w:r>
        <w:t>Hosam</w:t>
      </w:r>
      <w:proofErr w:type="spellEnd"/>
      <w:r>
        <w:t xml:space="preserve"> </w:t>
      </w:r>
      <w:proofErr w:type="spellStart"/>
      <w:r>
        <w:t>Mkaoi</w:t>
      </w:r>
      <w:proofErr w:type="spellEnd"/>
      <w:r>
        <w:t xml:space="preserve">; hosamshh21@gmail.com </w:t>
      </w:r>
      <w:r>
        <w:br/>
        <w:t xml:space="preserve">Noor </w:t>
      </w:r>
      <w:proofErr w:type="spellStart"/>
      <w:r>
        <w:t>Wattad</w:t>
      </w:r>
      <w:proofErr w:type="spellEnd"/>
      <w:r>
        <w:t xml:space="preserve">; noorwattad11@gmail.com </w:t>
      </w:r>
    </w:p>
    <w:p w14:paraId="326FE5AF" w14:textId="77777777" w:rsidR="00E867F4" w:rsidRDefault="00F91E99">
      <w:pPr>
        <w:pStyle w:val="mentor"/>
        <w:jc w:val="center"/>
        <w:divId w:val="723143618"/>
      </w:pPr>
      <w:r>
        <w:t>Advisor: Dr. Alexander Churkin</w:t>
      </w:r>
    </w:p>
    <w:p w14:paraId="09CB4B16" w14:textId="77777777" w:rsidR="00E867F4" w:rsidRDefault="00F91E99">
      <w:pPr>
        <w:pStyle w:val="institution"/>
        <w:jc w:val="center"/>
        <w:divId w:val="723143618"/>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570C3CAB" w14:textId="029897A3" w:rsidR="00E867F4" w:rsidRDefault="00C205A6">
      <w:pPr>
        <w:divId w:val="1631593408"/>
        <w:rPr>
          <w:rFonts w:eastAsia="Times New Roman"/>
        </w:rPr>
      </w:pPr>
      <w:commentRangeStart w:id="0"/>
      <w:ins w:id="1" w:author="." w:date="2025-04-27T11:22:00Z">
        <w:r>
          <w:rPr>
            <w:rFonts w:eastAsia="Times New Roman"/>
          </w:rPr>
          <w:t>We</w:t>
        </w:r>
      </w:ins>
      <w:commentRangeEnd w:id="0"/>
      <w:ins w:id="2" w:author="." w:date="2025-04-27T11:23:00Z">
        <w:r>
          <w:rPr>
            <w:rStyle w:val="CommentReference"/>
          </w:rPr>
          <w:commentReference w:id="0"/>
        </w:r>
      </w:ins>
      <w:ins w:id="3" w:author="." w:date="2025-04-27T11:22:00Z">
        <w:r>
          <w:rPr>
            <w:rFonts w:eastAsia="Times New Roman"/>
          </w:rPr>
          <w:t xml:space="preserve"> present a</w:t>
        </w:r>
      </w:ins>
      <w:del w:id="4" w:author="." w:date="2025-04-27T11:22:00Z">
        <w:r w:rsidR="00F91E99" w:rsidDel="00C205A6">
          <w:rPr>
            <w:rFonts w:eastAsia="Times New Roman"/>
          </w:rPr>
          <w:delText>A</w:delText>
        </w:r>
      </w:del>
      <w:r w:rsidR="00F91E99">
        <w:rPr>
          <w:rFonts w:eastAsia="Times New Roman"/>
        </w:rPr>
        <w:t xml:space="preserve"> web-based platform designed to connect homeowners and businesses with verified and skilled technicians, including plumbers, electricians, and builders. The system provides a user-friendly interface that allows clients to easily search for professionals based on service type, location, availability, and customer ratings. Real-time scheduling ensures users can view and book available time slots instantly, while transparent pricing helps clients understand labor and material costs upfront. The platform features secure payment options to ensure safe transactions and includes detailed technician profiles showcasing experience, certifications, and customer reviews. It offers a reliable, efficient solution for finding and hiring trusted service providers.</w:t>
      </w:r>
    </w:p>
    <w:p w14:paraId="0B80565F" w14:textId="77777777" w:rsidR="00E867F4" w:rsidRDefault="00F91E99">
      <w:pPr>
        <w:pStyle w:val="keywords-header"/>
      </w:pPr>
      <w:r>
        <w:t>Keywords: booking, customer reviews, home services, price transparency., real-time scheduling, secure payments, technician</w:t>
      </w:r>
    </w:p>
    <w:sectPr w:rsidR="00E867F4">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7T11:23:00Z" w:initials=".">
    <w:p w14:paraId="13756369" w14:textId="48DF21CB" w:rsidR="00C205A6" w:rsidRDefault="00C205A6">
      <w:pPr>
        <w:pStyle w:val="CommentText"/>
      </w:pPr>
      <w:r>
        <w:rPr>
          <w:rStyle w:val="CommentReference"/>
        </w:rPr>
        <w:annotationRef/>
      </w:r>
      <w:r>
        <w:t>This is not an original idea – at least in my country. You should say what makes this unique/better than existing offerings.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7563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6B85B20" w16cex:dateUtc="2025-04-27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756369" w16cid:durableId="46B85B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E99"/>
    <w:rsid w:val="00B51350"/>
    <w:rsid w:val="00C205A6"/>
    <w:rsid w:val="00E11CCC"/>
    <w:rsid w:val="00E867F4"/>
    <w:rsid w:val="00F91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C9E42"/>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C205A6"/>
    <w:rPr>
      <w:rFonts w:eastAsiaTheme="minorEastAsia"/>
      <w:sz w:val="24"/>
      <w:szCs w:val="24"/>
    </w:rPr>
  </w:style>
  <w:style w:type="character" w:styleId="CommentReference">
    <w:name w:val="annotation reference"/>
    <w:basedOn w:val="DefaultParagraphFont"/>
    <w:uiPriority w:val="99"/>
    <w:semiHidden/>
    <w:unhideWhenUsed/>
    <w:rsid w:val="00C205A6"/>
    <w:rPr>
      <w:sz w:val="16"/>
      <w:szCs w:val="16"/>
    </w:rPr>
  </w:style>
  <w:style w:type="paragraph" w:styleId="CommentText">
    <w:name w:val="annotation text"/>
    <w:basedOn w:val="Normal"/>
    <w:link w:val="CommentTextChar"/>
    <w:uiPriority w:val="99"/>
    <w:semiHidden/>
    <w:unhideWhenUsed/>
    <w:rsid w:val="00C205A6"/>
    <w:rPr>
      <w:sz w:val="20"/>
      <w:szCs w:val="20"/>
    </w:rPr>
  </w:style>
  <w:style w:type="character" w:customStyle="1" w:styleId="CommentTextChar">
    <w:name w:val="Comment Text Char"/>
    <w:basedOn w:val="DefaultParagraphFont"/>
    <w:link w:val="CommentText"/>
    <w:uiPriority w:val="99"/>
    <w:semiHidden/>
    <w:rsid w:val="00C205A6"/>
    <w:rPr>
      <w:rFonts w:eastAsiaTheme="minorEastAsia"/>
    </w:rPr>
  </w:style>
  <w:style w:type="paragraph" w:styleId="CommentSubject">
    <w:name w:val="annotation subject"/>
    <w:basedOn w:val="CommentText"/>
    <w:next w:val="CommentText"/>
    <w:link w:val="CommentSubjectChar"/>
    <w:uiPriority w:val="99"/>
    <w:semiHidden/>
    <w:unhideWhenUsed/>
    <w:rsid w:val="00C205A6"/>
    <w:rPr>
      <w:b/>
      <w:bCs/>
    </w:rPr>
  </w:style>
  <w:style w:type="character" w:customStyle="1" w:styleId="CommentSubjectChar">
    <w:name w:val="Comment Subject Char"/>
    <w:basedOn w:val="CommentTextChar"/>
    <w:link w:val="CommentSubject"/>
    <w:uiPriority w:val="99"/>
    <w:semiHidden/>
    <w:rsid w:val="00C205A6"/>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143618">
      <w:marLeft w:val="0"/>
      <w:marRight w:val="0"/>
      <w:marTop w:val="300"/>
      <w:marBottom w:val="300"/>
      <w:divBdr>
        <w:top w:val="none" w:sz="0" w:space="0" w:color="auto"/>
        <w:left w:val="none" w:sz="0" w:space="0" w:color="auto"/>
        <w:bottom w:val="none" w:sz="0" w:space="0" w:color="auto"/>
        <w:right w:val="none" w:sz="0" w:space="0" w:color="auto"/>
      </w:divBdr>
    </w:div>
    <w:div w:id="1631593408">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947</Characters>
  <Application>Microsoft Office Word</Application>
  <DocSecurity>0</DocSecurity>
  <Lines>18</Lines>
  <Paragraphs>8</Paragraphs>
  <ScaleCrop>false</ScaleCrop>
  <HeadingPairs>
    <vt:vector size="2" baseType="variant">
      <vt:variant>
        <vt:lpstr>שם</vt:lpstr>
      </vt:variant>
      <vt:variant>
        <vt:i4>1</vt:i4>
      </vt:variant>
    </vt:vector>
  </HeadingPairs>
  <TitlesOfParts>
    <vt:vector size="1" baseType="lpstr">
      <vt:lpstr>Bridge for contractors</vt:lpstr>
    </vt:vector>
  </TitlesOfParts>
  <Company>SCE</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Bridge for contractors</dc:title>
  <dc:subject/>
  <dc:creator>Regina Vaisman</dc:creator>
  <cp:keywords/>
  <dc:description/>
  <cp:lastModifiedBy>.</cp:lastModifiedBy>
  <cp:revision>3</cp:revision>
  <dcterms:created xsi:type="dcterms:W3CDTF">2025-04-27T10:22:00Z</dcterms:created>
  <dcterms:modified xsi:type="dcterms:W3CDTF">2025-04-27T10:23:00Z</dcterms:modified>
</cp:coreProperties>
</file>