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B737" w14:textId="77777777" w:rsidR="004D70EB" w:rsidRDefault="001367B7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A support application for war victims and individuals facing emotional challenges</w:t>
      </w:r>
    </w:p>
    <w:p w14:paraId="20407D18" w14:textId="77777777" w:rsidR="004D70EB" w:rsidRDefault="001367B7">
      <w:pPr>
        <w:pStyle w:val="department-code"/>
      </w:pPr>
      <w:r>
        <w:t>SE-D-5</w:t>
      </w:r>
    </w:p>
    <w:p w14:paraId="650BB977" w14:textId="77777777" w:rsidR="004D70EB" w:rsidRDefault="001367B7">
      <w:pPr>
        <w:pStyle w:val="student-line"/>
      </w:pPr>
      <w:r>
        <w:t xml:space="preserve">Avital </w:t>
      </w:r>
      <w:proofErr w:type="spellStart"/>
      <w:r>
        <w:t>Chikota</w:t>
      </w:r>
      <w:proofErr w:type="spellEnd"/>
      <w:r>
        <w:t xml:space="preserve">; avitach@ac.sce.ac.il </w:t>
      </w:r>
      <w:r>
        <w:br/>
        <w:t xml:space="preserve">Eden </w:t>
      </w:r>
      <w:proofErr w:type="spellStart"/>
      <w:r>
        <w:t>Maimoni</w:t>
      </w:r>
      <w:proofErr w:type="spellEnd"/>
      <w:r>
        <w:t xml:space="preserve">; edenma6@ac.sce.ac.il </w:t>
      </w:r>
    </w:p>
    <w:p w14:paraId="0DD6E978" w14:textId="77777777" w:rsidR="004D70EB" w:rsidRDefault="001367B7">
      <w:pPr>
        <w:pStyle w:val="mentor"/>
        <w:jc w:val="center"/>
        <w:divId w:val="458032165"/>
      </w:pPr>
      <w:r>
        <w:t>Advisor: Dr. Karim Abu-</w:t>
      </w:r>
      <w:proofErr w:type="spellStart"/>
      <w:r>
        <w:t>Affash</w:t>
      </w:r>
      <w:proofErr w:type="spellEnd"/>
    </w:p>
    <w:p w14:paraId="08C74EE7" w14:textId="77777777" w:rsidR="004D70EB" w:rsidRDefault="001367B7">
      <w:pPr>
        <w:pStyle w:val="institution"/>
        <w:jc w:val="center"/>
        <w:divId w:val="458032165"/>
      </w:pPr>
      <w:r>
        <w:rPr>
          <w:rStyle w:val="institution-name"/>
        </w:rPr>
        <w:t xml:space="preserve">SCE - Shamoon College of Engineering, </w:t>
      </w:r>
      <w:proofErr w:type="spellStart"/>
      <w:r>
        <w:rPr>
          <w:rStyle w:val="institution-name"/>
        </w:rPr>
        <w:t>Be'er</w:t>
      </w:r>
      <w:proofErr w:type="spellEnd"/>
      <w:r>
        <w:rPr>
          <w:rStyle w:val="institution-name"/>
        </w:rPr>
        <w:t>-Sheva</w:t>
      </w:r>
    </w:p>
    <w:p w14:paraId="612AB122" w14:textId="66E67C6F" w:rsidR="004D70EB" w:rsidRDefault="00A0668C">
      <w:pPr>
        <w:divId w:val="223488078"/>
        <w:rPr>
          <w:rFonts w:eastAsia="Times New Roman"/>
        </w:rPr>
      </w:pPr>
      <w:ins w:id="0" w:author="." w:date="2025-04-27T11:33:00Z">
        <w:r>
          <w:rPr>
            <w:rFonts w:eastAsia="Times New Roman"/>
          </w:rPr>
          <w:t xml:space="preserve">We present </w:t>
        </w:r>
        <w:commentRangeStart w:id="1"/>
        <w:r>
          <w:rPr>
            <w:rFonts w:eastAsia="Times New Roman"/>
          </w:rPr>
          <w:t>an application to p</w:t>
        </w:r>
      </w:ins>
      <w:del w:id="2" w:author="." w:date="2025-04-27T11:33:00Z">
        <w:r w:rsidR="001367B7" w:rsidDel="00A0668C">
          <w:rPr>
            <w:rFonts w:eastAsia="Times New Roman"/>
          </w:rPr>
          <w:delText>P</w:delText>
        </w:r>
      </w:del>
      <w:r w:rsidR="001367B7">
        <w:rPr>
          <w:rFonts w:eastAsia="Times New Roman"/>
        </w:rPr>
        <w:t xml:space="preserve">rovide social support for war victims and individuals struggling with anxiety, depression, and post-traumatic stress disorder (PTSD). </w:t>
      </w:r>
      <w:commentRangeEnd w:id="1"/>
      <w:r>
        <w:rPr>
          <w:rStyle w:val="CommentReference"/>
        </w:rPr>
        <w:commentReference w:id="1"/>
      </w:r>
      <w:r w:rsidR="001367B7">
        <w:rPr>
          <w:rFonts w:eastAsia="Times New Roman"/>
        </w:rPr>
        <w:t>It</w:t>
      </w:r>
      <w:del w:id="3" w:author="." w:date="2025-04-27T11:31:00Z">
        <w:r w:rsidR="001367B7" w:rsidDel="00A0668C">
          <w:rPr>
            <w:rFonts w:eastAsia="Times New Roman"/>
          </w:rPr>
          <w:delText>’s</w:delText>
        </w:r>
      </w:del>
      <w:r w:rsidR="001367B7">
        <w:rPr>
          <w:rFonts w:eastAsia="Times New Roman"/>
        </w:rPr>
        <w:t xml:space="preserve"> integrat</w:t>
      </w:r>
      <w:ins w:id="4" w:author="." w:date="2025-04-27T11:31:00Z">
        <w:r>
          <w:rPr>
            <w:rFonts w:eastAsia="Times New Roman"/>
          </w:rPr>
          <w:t>es</w:t>
        </w:r>
      </w:ins>
      <w:del w:id="5" w:author="." w:date="2025-04-27T11:31:00Z">
        <w:r w:rsidR="001367B7" w:rsidDel="00A0668C">
          <w:rPr>
            <w:rFonts w:eastAsia="Times New Roman"/>
          </w:rPr>
          <w:delText>ing</w:delText>
        </w:r>
      </w:del>
      <w:r w:rsidR="001367B7">
        <w:rPr>
          <w:rFonts w:eastAsia="Times New Roman"/>
        </w:rPr>
        <w:t xml:space="preserve"> an AI-powered chat system that offers immediate emotional assistance. Additionally, it allows users to share personal experiences anonymously and engage with a supportive community. The content platform enables users to publish posts, comment, search, and apply advanced filtering options. A location-based feature facilitates participation in social events and nearby gatherings using GPS. </w:t>
      </w:r>
      <w:del w:id="6" w:author="." w:date="2025-04-27T11:32:00Z">
        <w:r w:rsidR="001367B7" w:rsidDel="00A0668C">
          <w:rPr>
            <w:rFonts w:eastAsia="Times New Roman"/>
          </w:rPr>
          <w:delText>And it</w:delText>
        </w:r>
      </w:del>
      <w:ins w:id="7" w:author="." w:date="2025-04-27T11:32:00Z">
        <w:r>
          <w:rPr>
            <w:rFonts w:eastAsia="Times New Roman"/>
          </w:rPr>
          <w:t>It</w:t>
        </w:r>
      </w:ins>
      <w:r w:rsidR="001367B7">
        <w:rPr>
          <w:rFonts w:eastAsia="Times New Roman"/>
        </w:rPr>
        <w:t xml:space="preserve"> can </w:t>
      </w:r>
      <w:ins w:id="8" w:author="." w:date="2025-04-27T11:32:00Z">
        <w:r>
          <w:rPr>
            <w:rFonts w:eastAsia="Times New Roman"/>
          </w:rPr>
          <w:t xml:space="preserve">also </w:t>
        </w:r>
      </w:ins>
      <w:r w:rsidR="001367B7">
        <w:rPr>
          <w:rFonts w:eastAsia="Times New Roman"/>
        </w:rPr>
        <w:t xml:space="preserve">provide </w:t>
      </w:r>
      <w:ins w:id="9" w:author="." w:date="2025-04-27T11:32:00Z">
        <w:r>
          <w:rPr>
            <w:rFonts w:eastAsia="Times New Roman"/>
          </w:rPr>
          <w:t xml:space="preserve">rapid access to </w:t>
        </w:r>
      </w:ins>
      <w:r w:rsidR="001367B7">
        <w:rPr>
          <w:rFonts w:eastAsia="Times New Roman"/>
        </w:rPr>
        <w:t>essential information and professional services</w:t>
      </w:r>
      <w:ins w:id="10" w:author="." w:date="2025-04-27T11:32:00Z">
        <w:r>
          <w:rPr>
            <w:rFonts w:eastAsia="Times New Roman"/>
          </w:rPr>
          <w:t xml:space="preserve">, including </w:t>
        </w:r>
        <w:r>
          <w:rPr>
            <w:rFonts w:eastAsia="Times New Roman"/>
          </w:rPr>
          <w:t>an emergency button in distress situations</w:t>
        </w:r>
      </w:ins>
      <w:del w:id="11" w:author="." w:date="2025-04-27T11:32:00Z">
        <w:r w:rsidR="001367B7" w:rsidDel="00A0668C">
          <w:rPr>
            <w:rFonts w:eastAsia="Times New Roman"/>
          </w:rPr>
          <w:delText xml:space="preserve"> fast</w:delText>
        </w:r>
      </w:del>
      <w:r w:rsidR="001367B7">
        <w:rPr>
          <w:rFonts w:eastAsia="Times New Roman"/>
        </w:rPr>
        <w:t>. Users can also get access to legal rights information</w:t>
      </w:r>
      <w:ins w:id="12" w:author="." w:date="2025-04-27T11:32:00Z">
        <w:r>
          <w:rPr>
            <w:rFonts w:eastAsia="Times New Roman"/>
          </w:rPr>
          <w:t xml:space="preserve"> and</w:t>
        </w:r>
      </w:ins>
      <w:ins w:id="13" w:author="." w:date="2025-04-27T11:33:00Z">
        <w:r>
          <w:rPr>
            <w:rFonts w:eastAsia="Times New Roman"/>
          </w:rPr>
          <w:t xml:space="preserve"> </w:t>
        </w:r>
      </w:ins>
      <w:del w:id="14" w:author="." w:date="2025-04-27T11:32:00Z">
        <w:r w:rsidR="001367B7" w:rsidDel="00A0668C">
          <w:rPr>
            <w:rFonts w:eastAsia="Times New Roman"/>
          </w:rPr>
          <w:delText xml:space="preserve">, </w:delText>
        </w:r>
      </w:del>
      <w:r w:rsidR="001367B7">
        <w:rPr>
          <w:rFonts w:eastAsia="Times New Roman"/>
        </w:rPr>
        <w:t>complete self-assessment questionnaires</w:t>
      </w:r>
      <w:del w:id="15" w:author="." w:date="2025-04-27T11:32:00Z">
        <w:r w:rsidR="001367B7" w:rsidDel="00A0668C">
          <w:rPr>
            <w:rFonts w:eastAsia="Times New Roman"/>
          </w:rPr>
          <w:delText>, and utilize an emergency button in distress situations</w:delText>
        </w:r>
      </w:del>
      <w:r w:rsidR="001367B7">
        <w:rPr>
          <w:rFonts w:eastAsia="Times New Roman"/>
        </w:rPr>
        <w:t xml:space="preserve">. </w:t>
      </w:r>
      <w:commentRangeStart w:id="16"/>
      <w:del w:id="17" w:author="." w:date="2025-04-27T11:34:00Z">
        <w:r w:rsidR="001367B7" w:rsidDel="00A0668C">
          <w:rPr>
            <w:rFonts w:eastAsia="Times New Roman"/>
          </w:rPr>
          <w:delText>Thus, offering</w:delText>
        </w:r>
      </w:del>
      <w:ins w:id="18" w:author="." w:date="2025-04-27T11:34:00Z">
        <w:r>
          <w:rPr>
            <w:rFonts w:eastAsia="Times New Roman"/>
          </w:rPr>
          <w:t xml:space="preserve">Overall, it offers </w:t>
        </w:r>
        <w:proofErr w:type="spellStart"/>
        <w:proofErr w:type="gramStart"/>
        <w:r>
          <w:rPr>
            <w:rFonts w:eastAsia="Times New Roman"/>
          </w:rPr>
          <w:t>a</w:t>
        </w:r>
      </w:ins>
      <w:proofErr w:type="spellEnd"/>
      <w:proofErr w:type="gramEnd"/>
      <w:r w:rsidR="001367B7">
        <w:rPr>
          <w:rFonts w:eastAsia="Times New Roman"/>
        </w:rPr>
        <w:t xml:space="preserve"> intuitive user experience and foster</w:t>
      </w:r>
      <w:ins w:id="19" w:author="." w:date="2025-04-27T11:34:00Z">
        <w:r>
          <w:rPr>
            <w:rFonts w:eastAsia="Times New Roman"/>
          </w:rPr>
          <w:t>s</w:t>
        </w:r>
      </w:ins>
      <w:del w:id="20" w:author="." w:date="2025-04-27T11:34:00Z">
        <w:r w:rsidR="001367B7" w:rsidDel="00A0668C">
          <w:rPr>
            <w:rFonts w:eastAsia="Times New Roman"/>
          </w:rPr>
          <w:delText>ing</w:delText>
        </w:r>
      </w:del>
      <w:r w:rsidR="001367B7">
        <w:rPr>
          <w:rFonts w:eastAsia="Times New Roman"/>
        </w:rPr>
        <w:t xml:space="preserve"> community-driven support tailored for the digital age.</w:t>
      </w:r>
      <w:commentRangeEnd w:id="16"/>
      <w:r>
        <w:rPr>
          <w:rStyle w:val="CommentReference"/>
        </w:rPr>
        <w:commentReference w:id="16"/>
      </w:r>
    </w:p>
    <w:p w14:paraId="3DDA4E8D" w14:textId="77777777" w:rsidR="004D70EB" w:rsidRDefault="001367B7">
      <w:pPr>
        <w:pStyle w:val="keywords-header"/>
      </w:pPr>
      <w:r>
        <w:t xml:space="preserve">Keywords: ai, anonymously, emergency button, essential information, </w:t>
      </w:r>
      <w:proofErr w:type="spellStart"/>
      <w:r>
        <w:t>gps</w:t>
      </w:r>
      <w:proofErr w:type="spellEnd"/>
      <w:r>
        <w:t>, supportive community, user experience</w:t>
      </w:r>
    </w:p>
    <w:sectPr w:rsidR="004D70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." w:date="2025-04-27T11:34:00Z" w:initials=".">
    <w:p w14:paraId="7E017A6B" w14:textId="6FA42737" w:rsidR="00A0668C" w:rsidRDefault="00A0668C">
      <w:pPr>
        <w:pStyle w:val="CommentText"/>
      </w:pPr>
      <w:r>
        <w:rPr>
          <w:rStyle w:val="CommentReference"/>
        </w:rPr>
        <w:annotationRef/>
      </w:r>
      <w:r>
        <w:t>Is there anything similar? What differentiates your solution?</w:t>
      </w:r>
    </w:p>
  </w:comment>
  <w:comment w:id="16" w:author="." w:date="2025-04-27T11:35:00Z" w:initials=".">
    <w:p w14:paraId="01057C70" w14:textId="489A642F" w:rsidR="00A0668C" w:rsidRDefault="00A0668C">
      <w:pPr>
        <w:pStyle w:val="CommentText"/>
      </w:pPr>
      <w:r>
        <w:rPr>
          <w:rStyle w:val="CommentReference"/>
        </w:rPr>
        <w:annotationRef/>
      </w:r>
      <w:r>
        <w:t>Have you evaluated performance? Can you offer any results?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E017A6B" w15:done="0"/>
  <w15:commentEx w15:paraId="01057C7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E30699C" w16cex:dateUtc="2025-04-27T10:34:00Z"/>
  <w16cex:commentExtensible w16cex:durableId="5F6AF4AA" w16cex:dateUtc="2025-04-27T10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017A6B" w16cid:durableId="2E30699C"/>
  <w16cid:commentId w16cid:paraId="01057C70" w16cid:durableId="5F6AF4A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B7"/>
    <w:rsid w:val="001367B7"/>
    <w:rsid w:val="004D70EB"/>
    <w:rsid w:val="009F7DD8"/>
    <w:rsid w:val="00A0668C"/>
    <w:rsid w:val="00C8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1B8D8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Title1">
    <w:name w:val="Title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  <w:style w:type="paragraph" w:styleId="Revision">
    <w:name w:val="Revision"/>
    <w:hidden/>
    <w:uiPriority w:val="99"/>
    <w:semiHidden/>
    <w:rsid w:val="00A0668C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066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66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668C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66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668C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488078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165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1196</Characters>
  <Application>Microsoft Office Word</Application>
  <DocSecurity>0</DocSecurity>
  <Lines>22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A support application for war victims and individuals facing emotional challenges</vt:lpstr>
    </vt:vector>
  </TitlesOfParts>
  <Company>SCE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support application for war victims and individuals facing emotional challenges</dc:title>
  <dc:subject/>
  <dc:creator>Regina Vaisman</dc:creator>
  <cp:keywords/>
  <dc:description/>
  <cp:lastModifiedBy>.</cp:lastModifiedBy>
  <cp:revision>3</cp:revision>
  <dcterms:created xsi:type="dcterms:W3CDTF">2025-04-27T10:31:00Z</dcterms:created>
  <dcterms:modified xsi:type="dcterms:W3CDTF">2025-04-27T10:35:00Z</dcterms:modified>
</cp:coreProperties>
</file>