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1B635" w14:textId="77777777" w:rsidR="008175A6" w:rsidRDefault="008175A6" w:rsidP="009B3785">
      <w:pPr>
        <w:bidi/>
        <w:spacing w:after="0" w:line="360" w:lineRule="auto"/>
        <w:rPr>
          <w:rFonts w:ascii="David" w:hAnsi="David" w:cs="David"/>
          <w:b/>
          <w:bCs/>
          <w:u w:val="single"/>
          <w:rtl/>
        </w:rPr>
      </w:pPr>
    </w:p>
    <w:p w14:paraId="1456C552" w14:textId="77777777" w:rsidR="008175A6" w:rsidRDefault="008175A6" w:rsidP="008175A6">
      <w:pPr>
        <w:bidi/>
        <w:spacing w:after="0" w:line="360" w:lineRule="auto"/>
        <w:rPr>
          <w:rFonts w:ascii="David" w:hAnsi="David" w:cs="David"/>
          <w:b/>
          <w:bCs/>
          <w:u w:val="single"/>
          <w:rtl/>
        </w:rPr>
      </w:pPr>
    </w:p>
    <w:p w14:paraId="539D5949" w14:textId="77777777" w:rsidR="009B3785" w:rsidRDefault="009B3785" w:rsidP="008F7E13">
      <w:pPr>
        <w:spacing w:after="0" w:line="360" w:lineRule="auto"/>
        <w:rPr>
          <w:rFonts w:ascii="David" w:hAnsi="David" w:cs="David"/>
          <w:b/>
          <w:bCs/>
        </w:rPr>
      </w:pPr>
    </w:p>
    <w:p w14:paraId="4D08AD33" w14:textId="2485AFE5" w:rsidR="008F7E13" w:rsidRDefault="008F7E13" w:rsidP="009B3785">
      <w:pPr>
        <w:spacing w:after="0" w:line="360" w:lineRule="auto"/>
        <w:jc w:val="center"/>
        <w:rPr>
          <w:rFonts w:ascii="David" w:hAnsi="David" w:cs="David"/>
          <w:b/>
          <w:bCs/>
        </w:rPr>
      </w:pPr>
      <w:r w:rsidRPr="008F7E13">
        <w:rPr>
          <w:rFonts w:ascii="David" w:hAnsi="David" w:cs="David"/>
          <w:b/>
          <w:bCs/>
        </w:rPr>
        <w:t xml:space="preserve">The </w:t>
      </w:r>
      <w:r w:rsidR="007B364D">
        <w:rPr>
          <w:rFonts w:ascii="David" w:hAnsi="David" w:cs="David"/>
          <w:b/>
          <w:bCs/>
        </w:rPr>
        <w:t>i</w:t>
      </w:r>
      <w:r w:rsidRPr="008F7E13">
        <w:rPr>
          <w:rFonts w:ascii="David" w:hAnsi="David" w:cs="David"/>
          <w:b/>
          <w:bCs/>
        </w:rPr>
        <w:t xml:space="preserve">mpact of </w:t>
      </w:r>
      <w:r w:rsidR="007B364D">
        <w:rPr>
          <w:rFonts w:ascii="David" w:hAnsi="David" w:cs="David"/>
          <w:b/>
          <w:bCs/>
        </w:rPr>
        <w:t>c</w:t>
      </w:r>
      <w:r w:rsidRPr="008F7E13">
        <w:rPr>
          <w:rFonts w:ascii="David" w:hAnsi="David" w:cs="David"/>
          <w:b/>
          <w:bCs/>
        </w:rPr>
        <w:t xml:space="preserve">ode </w:t>
      </w:r>
      <w:r w:rsidR="007B364D">
        <w:rPr>
          <w:rFonts w:ascii="David" w:hAnsi="David" w:cs="David"/>
          <w:b/>
          <w:bCs/>
        </w:rPr>
        <w:t>s</w:t>
      </w:r>
      <w:r w:rsidRPr="008F7E13">
        <w:rPr>
          <w:rFonts w:ascii="David" w:hAnsi="David" w:cs="David"/>
          <w:b/>
          <w:bCs/>
        </w:rPr>
        <w:t xml:space="preserve">ummarization on </w:t>
      </w:r>
      <w:r w:rsidR="007B364D">
        <w:rPr>
          <w:rFonts w:ascii="David" w:hAnsi="David" w:cs="David"/>
          <w:b/>
          <w:bCs/>
        </w:rPr>
        <w:t>c</w:t>
      </w:r>
      <w:r w:rsidRPr="008F7E13">
        <w:rPr>
          <w:rFonts w:ascii="David" w:hAnsi="David" w:cs="David"/>
          <w:b/>
          <w:bCs/>
        </w:rPr>
        <w:t xml:space="preserve">ode </w:t>
      </w:r>
      <w:r w:rsidR="007B364D">
        <w:rPr>
          <w:rFonts w:ascii="David" w:hAnsi="David" w:cs="David"/>
          <w:b/>
          <w:bCs/>
        </w:rPr>
        <w:t>r</w:t>
      </w:r>
      <w:r w:rsidRPr="008F7E13">
        <w:rPr>
          <w:rFonts w:ascii="David" w:hAnsi="David" w:cs="David"/>
          <w:b/>
          <w:bCs/>
        </w:rPr>
        <w:t xml:space="preserve">etrieval </w:t>
      </w:r>
      <w:r w:rsidR="007B364D">
        <w:rPr>
          <w:rFonts w:ascii="David" w:hAnsi="David" w:cs="David"/>
          <w:b/>
          <w:bCs/>
        </w:rPr>
        <w:t>p</w:t>
      </w:r>
      <w:r w:rsidRPr="008F7E13">
        <w:rPr>
          <w:rFonts w:ascii="David" w:hAnsi="David" w:cs="David"/>
          <w:b/>
          <w:bCs/>
        </w:rPr>
        <w:t>erformance.</w:t>
      </w:r>
    </w:p>
    <w:p w14:paraId="2DED3C30" w14:textId="4EFDB338" w:rsidR="009B3785" w:rsidRDefault="008F7E13" w:rsidP="009B3785">
      <w:pPr>
        <w:spacing w:after="0" w:line="360" w:lineRule="auto"/>
        <w:jc w:val="center"/>
        <w:rPr>
          <w:rFonts w:ascii="David" w:hAnsi="David" w:cs="David"/>
          <w:rtl/>
        </w:rPr>
      </w:pPr>
      <w:r w:rsidRPr="000932CA">
        <w:rPr>
          <w:rFonts w:ascii="David" w:hAnsi="David" w:cs="David"/>
          <w:lang w:val="de-DE"/>
        </w:rPr>
        <w:t>SE</w:t>
      </w:r>
      <w:r w:rsidR="009B3785" w:rsidRPr="000932CA">
        <w:rPr>
          <w:rFonts w:ascii="David" w:hAnsi="David" w:cs="David"/>
          <w:lang w:val="de-DE"/>
        </w:rPr>
        <w:t>-</w:t>
      </w:r>
      <w:r w:rsidR="00EE0AA3" w:rsidRPr="000932CA">
        <w:rPr>
          <w:rFonts w:ascii="David" w:hAnsi="David" w:cs="David"/>
          <w:lang w:val="de-DE"/>
        </w:rPr>
        <w:t>D</w:t>
      </w:r>
      <w:r w:rsidR="009B3785" w:rsidRPr="000932CA">
        <w:rPr>
          <w:rFonts w:ascii="David" w:hAnsi="David" w:cs="David"/>
          <w:lang w:val="de-DE"/>
        </w:rPr>
        <w:t>-</w:t>
      </w:r>
      <w:r w:rsidR="00EE0AA3" w:rsidRPr="000932CA">
        <w:rPr>
          <w:rFonts w:ascii="David" w:hAnsi="David" w:cs="David"/>
          <w:lang w:val="de-DE"/>
        </w:rPr>
        <w:t>6</w:t>
      </w:r>
    </w:p>
    <w:p w14:paraId="012AC48C" w14:textId="54529C35" w:rsidR="009B3785" w:rsidRPr="000932CA" w:rsidRDefault="008F7E13" w:rsidP="009B3785">
      <w:pPr>
        <w:spacing w:after="0" w:line="276" w:lineRule="auto"/>
        <w:jc w:val="center"/>
        <w:rPr>
          <w:rFonts w:ascii="David" w:hAnsi="David" w:cs="David"/>
          <w:lang w:val="de-DE"/>
        </w:rPr>
      </w:pPr>
      <w:r w:rsidRPr="000932CA">
        <w:rPr>
          <w:rFonts w:ascii="David" w:hAnsi="David" w:cs="David"/>
          <w:lang w:val="de-DE"/>
        </w:rPr>
        <w:t>Nir</w:t>
      </w:r>
      <w:r w:rsidR="009B3785" w:rsidRPr="000932CA">
        <w:rPr>
          <w:rFonts w:ascii="David" w:hAnsi="David" w:cs="David"/>
          <w:lang w:val="de-DE"/>
        </w:rPr>
        <w:t xml:space="preserve"> </w:t>
      </w:r>
      <w:r w:rsidRPr="000932CA">
        <w:rPr>
          <w:rFonts w:ascii="David" w:hAnsi="David" w:cs="David"/>
          <w:lang w:val="de-DE"/>
        </w:rPr>
        <w:t>Kanimach</w:t>
      </w:r>
      <w:r w:rsidR="009B3785" w:rsidRPr="000932CA">
        <w:rPr>
          <w:rFonts w:ascii="David" w:hAnsi="David" w:cs="David"/>
          <w:lang w:val="de-DE"/>
        </w:rPr>
        <w:t xml:space="preserve">; </w:t>
      </w:r>
      <w:r w:rsidRPr="000932CA">
        <w:rPr>
          <w:rFonts w:ascii="David" w:hAnsi="David" w:cs="David"/>
          <w:color w:val="000000" w:themeColor="text1"/>
          <w:lang w:val="de-DE"/>
        </w:rPr>
        <w:t>nironi1998</w:t>
      </w:r>
      <w:r w:rsidR="009B3785" w:rsidRPr="000932CA">
        <w:rPr>
          <w:rFonts w:ascii="David" w:hAnsi="David" w:cs="David"/>
          <w:lang w:val="de-DE"/>
        </w:rPr>
        <w:t xml:space="preserve">@gmail.com </w:t>
      </w:r>
    </w:p>
    <w:p w14:paraId="60C2F0CB" w14:textId="4CF9AF0B" w:rsidR="009B3785" w:rsidRDefault="009B3785" w:rsidP="009B3785">
      <w:pPr>
        <w:spacing w:after="0" w:line="276" w:lineRule="auto"/>
        <w:ind w:left="2160" w:firstLine="720"/>
        <w:rPr>
          <w:rFonts w:ascii="David" w:hAnsi="David" w:cs="David"/>
        </w:rPr>
      </w:pPr>
      <w:r w:rsidRPr="000932CA">
        <w:rPr>
          <w:rFonts w:ascii="David" w:hAnsi="David" w:cs="David"/>
          <w:lang w:val="de-DE"/>
        </w:rPr>
        <w:t xml:space="preserve">  </w:t>
      </w:r>
      <w:r w:rsidR="008F7E13" w:rsidRPr="00BF6AD8">
        <w:rPr>
          <w:rFonts w:ascii="David" w:hAnsi="David" w:cs="David"/>
        </w:rPr>
        <w:t>Lior</w:t>
      </w:r>
      <w:r w:rsidRPr="00BF6AD8">
        <w:rPr>
          <w:rFonts w:ascii="David" w:hAnsi="David" w:cs="David"/>
        </w:rPr>
        <w:t xml:space="preserve"> </w:t>
      </w:r>
      <w:r w:rsidR="008F7E13" w:rsidRPr="00BF6AD8">
        <w:rPr>
          <w:rFonts w:ascii="David" w:hAnsi="David" w:cs="David"/>
        </w:rPr>
        <w:t>Gofman</w:t>
      </w:r>
      <w:r w:rsidRPr="00BF6AD8">
        <w:rPr>
          <w:rFonts w:ascii="David" w:hAnsi="David" w:cs="David"/>
        </w:rPr>
        <w:t>;</w:t>
      </w:r>
      <w:r w:rsidRPr="000953BE">
        <w:rPr>
          <w:rFonts w:ascii="David" w:hAnsi="David" w:cs="David"/>
        </w:rPr>
        <w:t xml:space="preserve"> </w:t>
      </w:r>
      <w:r w:rsidR="008F7E13">
        <w:rPr>
          <w:rFonts w:ascii="David" w:hAnsi="David" w:cs="David"/>
        </w:rPr>
        <w:t>gofmanlior</w:t>
      </w:r>
      <w:r w:rsidRPr="00FF608B">
        <w:rPr>
          <w:rFonts w:ascii="David" w:hAnsi="David" w:cs="David"/>
        </w:rPr>
        <w:t>@gmail.com</w:t>
      </w:r>
    </w:p>
    <w:p w14:paraId="319C95F5" w14:textId="77777777" w:rsidR="009B3785" w:rsidRDefault="009B3785" w:rsidP="009B3785">
      <w:pPr>
        <w:spacing w:after="0" w:line="240" w:lineRule="auto"/>
        <w:ind w:left="2160" w:firstLine="720"/>
        <w:rPr>
          <w:rFonts w:ascii="David" w:hAnsi="David" w:cs="David"/>
        </w:rPr>
      </w:pPr>
    </w:p>
    <w:p w14:paraId="5F31A0C2" w14:textId="17F43F08" w:rsidR="009B3785" w:rsidRDefault="009B3785" w:rsidP="009B3785">
      <w:pPr>
        <w:spacing w:after="120" w:line="240" w:lineRule="auto"/>
        <w:jc w:val="center"/>
        <w:rPr>
          <w:rFonts w:ascii="David" w:hAnsi="David" w:cs="David"/>
          <w:rtl/>
        </w:rPr>
      </w:pPr>
      <w:r w:rsidRPr="00BF6AD8">
        <w:rPr>
          <w:rFonts w:ascii="David" w:hAnsi="David" w:cs="David"/>
        </w:rPr>
        <w:t>Advisor:</w:t>
      </w:r>
      <w:r w:rsidRPr="000953BE">
        <w:rPr>
          <w:rFonts w:ascii="David" w:hAnsi="David" w:cs="David"/>
        </w:rPr>
        <w:t xml:space="preserve"> </w:t>
      </w:r>
      <w:r w:rsidR="008F7E13">
        <w:rPr>
          <w:rFonts w:ascii="David" w:hAnsi="David" w:cs="David"/>
        </w:rPr>
        <w:t>Dr Marina Litvak</w:t>
      </w:r>
    </w:p>
    <w:p w14:paraId="5CA8E94E" w14:textId="7DBA7CC8" w:rsidR="007178B7" w:rsidRDefault="009B3785" w:rsidP="00C22515">
      <w:pPr>
        <w:spacing w:after="120" w:line="240" w:lineRule="auto"/>
        <w:jc w:val="center"/>
        <w:rPr>
          <w:rFonts w:ascii="David" w:hAnsi="David" w:cs="David"/>
        </w:rPr>
      </w:pPr>
      <w:r w:rsidRPr="00BF6AD8">
        <w:rPr>
          <w:rFonts w:ascii="David" w:hAnsi="David" w:cs="David"/>
        </w:rPr>
        <w:t>SCE</w:t>
      </w:r>
      <w:r w:rsidRPr="00BF6AD8">
        <w:rPr>
          <w:rFonts w:ascii="David" w:hAnsi="David" w:cs="David" w:hint="cs"/>
          <w:rtl/>
        </w:rPr>
        <w:t xml:space="preserve"> - </w:t>
      </w:r>
      <w:r w:rsidRPr="00BF6AD8">
        <w:rPr>
          <w:rFonts w:ascii="David" w:hAnsi="David" w:cs="David"/>
        </w:rPr>
        <w:t>Shamoon College of Engineering, Be’er-Sheva</w:t>
      </w:r>
    </w:p>
    <w:p w14:paraId="42E1E5A2" w14:textId="77777777" w:rsidR="00C22515" w:rsidRPr="007178B7" w:rsidRDefault="00C22515" w:rsidP="00C22515">
      <w:pPr>
        <w:spacing w:after="120" w:line="240" w:lineRule="auto"/>
        <w:jc w:val="center"/>
        <w:rPr>
          <w:rFonts w:ascii="David" w:hAnsi="David" w:cs="David"/>
        </w:rPr>
      </w:pPr>
    </w:p>
    <w:p w14:paraId="77052B7D" w14:textId="0818EDCF" w:rsidR="002650A3" w:rsidRDefault="00C22515" w:rsidP="007B364D">
      <w:pPr>
        <w:spacing w:after="120" w:line="240" w:lineRule="auto"/>
        <w:ind w:left="720"/>
        <w:rPr>
          <w:rFonts w:ascii="David" w:hAnsi="David" w:cs="David"/>
        </w:rPr>
      </w:pPr>
      <w:r w:rsidRPr="00C22515">
        <w:rPr>
          <w:rFonts w:ascii="David" w:hAnsi="David" w:cs="David"/>
        </w:rPr>
        <w:t xml:space="preserve">This project explores a novel code retrieval method to support software reuse. Rather than retrieving code directly through queries, our approach uses large language models (LLMs) to generate natural language summaries of code snippets and match them to queries. We assess whether summary-based retrieval outperforms traditional approaches using code or documentation. Based on the </w:t>
      </w:r>
      <w:proofErr w:type="spellStart"/>
      <w:r w:rsidRPr="00C22515">
        <w:rPr>
          <w:rFonts w:ascii="David" w:hAnsi="David" w:cs="David"/>
        </w:rPr>
        <w:t>CodeSearchNet</w:t>
      </w:r>
      <w:proofErr w:type="spellEnd"/>
      <w:r w:rsidRPr="00C22515">
        <w:rPr>
          <w:rFonts w:ascii="David" w:hAnsi="David" w:cs="David"/>
        </w:rPr>
        <w:t xml:space="preserve"> dataset, we tested multiple LLMs (</w:t>
      </w:r>
      <w:proofErr w:type="spellStart"/>
      <w:r w:rsidRPr="00C22515">
        <w:rPr>
          <w:rFonts w:ascii="David" w:hAnsi="David" w:cs="David"/>
        </w:rPr>
        <w:t>LLaMA</w:t>
      </w:r>
      <w:proofErr w:type="spellEnd"/>
      <w:r w:rsidRPr="00C22515">
        <w:rPr>
          <w:rFonts w:ascii="David" w:hAnsi="David" w:cs="David"/>
        </w:rPr>
        <w:t xml:space="preserve">, GPT, CodeT5, </w:t>
      </w:r>
      <w:proofErr w:type="spellStart"/>
      <w:r w:rsidRPr="00C22515">
        <w:rPr>
          <w:rFonts w:ascii="David" w:hAnsi="David" w:cs="David"/>
        </w:rPr>
        <w:t>DeepSeek</w:t>
      </w:r>
      <w:proofErr w:type="spellEnd"/>
      <w:r w:rsidRPr="00C22515">
        <w:rPr>
          <w:rFonts w:ascii="David" w:hAnsi="David" w:cs="David"/>
        </w:rPr>
        <w:t xml:space="preserve">) for summarization. Each model produced a dataset of code samples, queries, and corresponding summaries. To measure retrieval quality, we used the </w:t>
      </w:r>
      <w:proofErr w:type="spellStart"/>
      <w:r w:rsidRPr="00C22515">
        <w:rPr>
          <w:rFonts w:ascii="David" w:hAnsi="David" w:cs="David"/>
        </w:rPr>
        <w:t>CoIR</w:t>
      </w:r>
      <w:proofErr w:type="spellEnd"/>
      <w:r w:rsidRPr="00C22515">
        <w:rPr>
          <w:rFonts w:ascii="David" w:hAnsi="David" w:cs="David"/>
        </w:rPr>
        <w:t xml:space="preserve"> competition model, a strong baseline from the Code Search track of the </w:t>
      </w:r>
      <w:proofErr w:type="spellStart"/>
      <w:r w:rsidRPr="00C22515">
        <w:rPr>
          <w:rFonts w:ascii="David" w:hAnsi="David" w:cs="David"/>
        </w:rPr>
        <w:t>NeurIPS</w:t>
      </w:r>
      <w:proofErr w:type="spellEnd"/>
      <w:r w:rsidRPr="00C22515">
        <w:rPr>
          <w:rFonts w:ascii="David" w:hAnsi="David" w:cs="David"/>
        </w:rPr>
        <w:t xml:space="preserve"> </w:t>
      </w:r>
      <w:proofErr w:type="spellStart"/>
      <w:r w:rsidRPr="00C22515">
        <w:rPr>
          <w:rFonts w:ascii="David" w:hAnsi="David" w:cs="David"/>
        </w:rPr>
        <w:t>CoIR</w:t>
      </w:r>
      <w:proofErr w:type="spellEnd"/>
      <w:r w:rsidRPr="00C22515">
        <w:rPr>
          <w:rFonts w:ascii="David" w:hAnsi="David" w:cs="David"/>
        </w:rPr>
        <w:t xml:space="preserve"> 2022 challenge. We report comparative evaluation results </w:t>
      </w:r>
      <w:del w:id="0" w:author="." w:date="2025-04-27T11:38:00Z">
        <w:r w:rsidRPr="00C22515" w:rsidDel="000932CA">
          <w:rPr>
            <w:rFonts w:ascii="David" w:hAnsi="David" w:cs="David"/>
          </w:rPr>
          <w:delText xml:space="preserve">with </w:delText>
        </w:r>
      </w:del>
      <w:ins w:id="1" w:author="." w:date="2025-04-27T11:38:00Z">
        <w:r w:rsidR="000932CA">
          <w:rPr>
            <w:rFonts w:ascii="David" w:hAnsi="David" w:cs="David"/>
          </w:rPr>
          <w:t>showing</w:t>
        </w:r>
        <w:r w:rsidR="000932CA" w:rsidRPr="00C22515">
          <w:rPr>
            <w:rFonts w:ascii="David" w:hAnsi="David" w:cs="David"/>
          </w:rPr>
          <w:t xml:space="preserve"> </w:t>
        </w:r>
      </w:ins>
      <w:commentRangeStart w:id="2"/>
      <w:proofErr w:type="spellStart"/>
      <w:r w:rsidRPr="00C22515">
        <w:rPr>
          <w:rFonts w:ascii="David" w:hAnsi="David" w:cs="David"/>
        </w:rPr>
        <w:t>DeepSeek</w:t>
      </w:r>
      <w:proofErr w:type="spellEnd"/>
      <w:r w:rsidRPr="00C22515">
        <w:rPr>
          <w:rFonts w:ascii="David" w:hAnsi="David" w:cs="David"/>
        </w:rPr>
        <w:t xml:space="preserve"> </w:t>
      </w:r>
      <w:commentRangeEnd w:id="2"/>
      <w:r w:rsidR="000932CA">
        <w:rPr>
          <w:rStyle w:val="CommentReference"/>
        </w:rPr>
        <w:commentReference w:id="2"/>
      </w:r>
      <w:r w:rsidRPr="00C22515">
        <w:rPr>
          <w:rFonts w:ascii="David" w:hAnsi="David" w:cs="David"/>
        </w:rPr>
        <w:t xml:space="preserve">as the best performing model </w:t>
      </w:r>
      <w:commentRangeStart w:id="3"/>
      <w:r w:rsidRPr="00C22515">
        <w:rPr>
          <w:rFonts w:ascii="David" w:hAnsi="David" w:cs="David"/>
        </w:rPr>
        <w:t xml:space="preserve">and the best </w:t>
      </w:r>
      <w:proofErr w:type="spellStart"/>
      <w:r w:rsidRPr="00C22515">
        <w:rPr>
          <w:rFonts w:ascii="David" w:hAnsi="David" w:cs="David"/>
        </w:rPr>
        <w:t>CoIR</w:t>
      </w:r>
      <w:proofErr w:type="spellEnd"/>
      <w:r w:rsidRPr="00C22515">
        <w:rPr>
          <w:rFonts w:ascii="David" w:hAnsi="David" w:cs="David"/>
        </w:rPr>
        <w:t xml:space="preserve"> competition system</w:t>
      </w:r>
      <w:del w:id="4" w:author="." w:date="2025-04-27T11:36:00Z">
        <w:r w:rsidRPr="00C22515" w:rsidDel="000932CA">
          <w:rPr>
            <w:rFonts w:ascii="David" w:hAnsi="David" w:cs="David"/>
          </w:rPr>
          <w:delText>s</w:delText>
        </w:r>
      </w:del>
      <w:r w:rsidRPr="00C22515">
        <w:rPr>
          <w:rFonts w:ascii="David" w:hAnsi="David" w:cs="David"/>
        </w:rPr>
        <w:t>.</w:t>
      </w:r>
      <w:commentRangeEnd w:id="3"/>
      <w:r w:rsidR="000932CA">
        <w:rPr>
          <w:rStyle w:val="CommentReference"/>
        </w:rPr>
        <w:commentReference w:id="3"/>
      </w:r>
    </w:p>
    <w:p w14:paraId="047BAAB9" w14:textId="48C05215" w:rsidR="00EE0AA3" w:rsidRPr="00EE0AA3" w:rsidRDefault="002650A3" w:rsidP="00EE0AA3">
      <w:pPr>
        <w:spacing w:after="120" w:line="240" w:lineRule="auto"/>
        <w:ind w:left="720"/>
        <w:rPr>
          <w:rFonts w:ascii="David" w:hAnsi="David" w:cs="David"/>
        </w:rPr>
      </w:pPr>
      <w:proofErr w:type="spellStart"/>
      <w:proofErr w:type="gramStart"/>
      <w:r w:rsidRPr="003C1D4E">
        <w:rPr>
          <w:rFonts w:ascii="David" w:hAnsi="David" w:cs="David"/>
        </w:rPr>
        <w:t>Keyword</w:t>
      </w:r>
      <w:r w:rsidRPr="00BF6AD8">
        <w:rPr>
          <w:rFonts w:ascii="David" w:hAnsi="David" w:cs="David"/>
          <w:b/>
          <w:bCs/>
        </w:rPr>
        <w:t>s</w:t>
      </w:r>
      <w:r w:rsidRPr="002650A3">
        <w:rPr>
          <w:rFonts w:ascii="David" w:hAnsi="David" w:cs="David"/>
        </w:rPr>
        <w:t>:</w:t>
      </w:r>
      <w:r w:rsidR="00EE0AA3" w:rsidRPr="00EE0AA3">
        <w:rPr>
          <w:rFonts w:ascii="David" w:hAnsi="David" w:cs="David"/>
        </w:rPr>
        <w:t>code</w:t>
      </w:r>
      <w:proofErr w:type="spellEnd"/>
      <w:proofErr w:type="gramEnd"/>
      <w:r w:rsidR="00EE0AA3" w:rsidRPr="00EE0AA3">
        <w:rPr>
          <w:rFonts w:ascii="David" w:hAnsi="David" w:cs="David"/>
        </w:rPr>
        <w:t xml:space="preserve"> retrieval</w:t>
      </w:r>
      <w:r w:rsidR="00CD16B5">
        <w:rPr>
          <w:rFonts w:ascii="David" w:hAnsi="David" w:cs="David"/>
        </w:rPr>
        <w:t>,</w:t>
      </w:r>
      <w:r w:rsidR="00EE0AA3" w:rsidRPr="00EE0AA3">
        <w:rPr>
          <w:rFonts w:ascii="David" w:hAnsi="David" w:cs="David"/>
        </w:rPr>
        <w:t xml:space="preserve"> code summarization</w:t>
      </w:r>
      <w:r w:rsidR="00CD16B5">
        <w:rPr>
          <w:rFonts w:ascii="David" w:hAnsi="David" w:cs="David"/>
        </w:rPr>
        <w:t>,</w:t>
      </w:r>
      <w:r w:rsidR="00EE0AA3" w:rsidRPr="00EE0AA3">
        <w:rPr>
          <w:rFonts w:ascii="David" w:hAnsi="David" w:cs="David"/>
        </w:rPr>
        <w:t xml:space="preserve"> </w:t>
      </w:r>
      <w:proofErr w:type="spellStart"/>
      <w:r w:rsidR="00EE0AA3" w:rsidRPr="00EE0AA3">
        <w:rPr>
          <w:rFonts w:ascii="David" w:hAnsi="David" w:cs="David"/>
        </w:rPr>
        <w:t>codesearchnet</w:t>
      </w:r>
      <w:proofErr w:type="spellEnd"/>
      <w:r w:rsidR="00CD16B5">
        <w:rPr>
          <w:rFonts w:ascii="David" w:hAnsi="David" w:cs="David"/>
        </w:rPr>
        <w:t>,</w:t>
      </w:r>
      <w:r w:rsidR="00EE0AA3" w:rsidRPr="00EE0AA3">
        <w:rPr>
          <w:rFonts w:ascii="David" w:hAnsi="David" w:cs="David"/>
        </w:rPr>
        <w:t xml:space="preserve"> coir</w:t>
      </w:r>
      <w:r w:rsidR="00CD16B5">
        <w:rPr>
          <w:rFonts w:ascii="David" w:hAnsi="David" w:cs="David"/>
        </w:rPr>
        <w:t>,</w:t>
      </w:r>
      <w:r w:rsidR="00EE0AA3" w:rsidRPr="00EE0AA3">
        <w:rPr>
          <w:rFonts w:ascii="David" w:hAnsi="David" w:cs="David"/>
        </w:rPr>
        <w:t xml:space="preserve"> deep learning</w:t>
      </w:r>
      <w:r w:rsidR="00CD16B5">
        <w:rPr>
          <w:rFonts w:ascii="David" w:hAnsi="David" w:cs="David"/>
        </w:rPr>
        <w:t>,</w:t>
      </w:r>
      <w:r w:rsidR="00EE0AA3" w:rsidRPr="00EE0AA3">
        <w:rPr>
          <w:rFonts w:ascii="David" w:hAnsi="David" w:cs="David"/>
        </w:rPr>
        <w:t xml:space="preserve"> large language models</w:t>
      </w:r>
      <w:r w:rsidR="00CD16B5">
        <w:rPr>
          <w:rFonts w:ascii="David" w:hAnsi="David" w:cs="David"/>
        </w:rPr>
        <w:t>,</w:t>
      </w:r>
      <w:r w:rsidR="00EE0AA3" w:rsidRPr="00EE0AA3">
        <w:rPr>
          <w:rFonts w:ascii="David" w:hAnsi="David" w:cs="David"/>
        </w:rPr>
        <w:t xml:space="preserve"> software reuse</w:t>
      </w:r>
      <w:r w:rsidR="00CD16B5">
        <w:rPr>
          <w:rFonts w:ascii="David" w:hAnsi="David" w:cs="David"/>
        </w:rPr>
        <w:t>.</w:t>
      </w:r>
    </w:p>
    <w:p w14:paraId="5158443D" w14:textId="17511B0E" w:rsidR="00364A4A" w:rsidRDefault="00364A4A" w:rsidP="00EE0AA3">
      <w:pPr>
        <w:spacing w:after="120" w:line="240" w:lineRule="auto"/>
        <w:ind w:left="720"/>
        <w:rPr>
          <w:rFonts w:ascii="David" w:hAnsi="David" w:cs="David"/>
        </w:rPr>
      </w:pPr>
    </w:p>
    <w:p w14:paraId="00E27153" w14:textId="77777777" w:rsidR="002650A3" w:rsidRPr="007B364D" w:rsidRDefault="002650A3" w:rsidP="007B364D">
      <w:pPr>
        <w:spacing w:after="120" w:line="240" w:lineRule="auto"/>
        <w:ind w:left="720"/>
        <w:rPr>
          <w:rFonts w:ascii="David" w:hAnsi="David" w:cs="David"/>
          <w:rtl/>
        </w:rPr>
      </w:pPr>
    </w:p>
    <w:p w14:paraId="6193CB16" w14:textId="77777777" w:rsidR="00406325" w:rsidRDefault="00406325" w:rsidP="00406325">
      <w:pPr>
        <w:spacing w:after="120" w:line="240" w:lineRule="auto"/>
        <w:jc w:val="center"/>
        <w:rPr>
          <w:rFonts w:ascii="David" w:hAnsi="David" w:cs="David"/>
          <w:rtl/>
        </w:rPr>
      </w:pPr>
    </w:p>
    <w:p w14:paraId="3BE6EC9F" w14:textId="77777777" w:rsidR="008F7E13" w:rsidRDefault="008F7E13" w:rsidP="009B3785">
      <w:pPr>
        <w:spacing w:after="120" w:line="240" w:lineRule="auto"/>
        <w:jc w:val="center"/>
        <w:rPr>
          <w:rFonts w:ascii="David" w:hAnsi="David" w:cs="David"/>
          <w:rtl/>
        </w:rPr>
      </w:pPr>
    </w:p>
    <w:p w14:paraId="75975865" w14:textId="77777777" w:rsidR="009B3785" w:rsidRDefault="009B3785" w:rsidP="009B3785">
      <w:pPr>
        <w:spacing w:line="278" w:lineRule="auto"/>
        <w:rPr>
          <w:rFonts w:ascii="David" w:hAnsi="David" w:cs="David"/>
        </w:rPr>
      </w:pPr>
    </w:p>
    <w:p w14:paraId="3AB4A34E" w14:textId="77777777" w:rsidR="009B3785" w:rsidRPr="00AD37DF" w:rsidRDefault="009B3785" w:rsidP="009B3785">
      <w:pPr>
        <w:spacing w:after="0"/>
        <w:rPr>
          <w:rFonts w:ascii="David" w:hAnsi="David" w:cs="David"/>
          <w:b/>
          <w:bCs/>
          <w:sz w:val="30"/>
          <w:szCs w:val="30"/>
          <w:u w:val="single"/>
          <w:rtl/>
        </w:rPr>
      </w:pPr>
    </w:p>
    <w:p w14:paraId="3EE9C320" w14:textId="77777777" w:rsidR="009B3785" w:rsidRPr="0079116E" w:rsidRDefault="009B3785" w:rsidP="009B3785">
      <w:pPr>
        <w:bidi/>
        <w:spacing w:after="0"/>
        <w:rPr>
          <w:rFonts w:ascii="David" w:hAnsi="David" w:cs="David"/>
          <w:sz w:val="24"/>
          <w:szCs w:val="24"/>
          <w:rtl/>
        </w:rPr>
      </w:pPr>
    </w:p>
    <w:p w14:paraId="4EE412FA" w14:textId="77777777" w:rsidR="00E14ADE" w:rsidRDefault="00E14ADE"/>
    <w:sectPr w:rsidR="00E14ADE" w:rsidSect="009B3785">
      <w:headerReference w:type="default" r:id="rId1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 w:date="2025-04-27T11:38:00Z" w:initials=".">
    <w:p w14:paraId="44E977DF" w14:textId="39455C96" w:rsidR="000932CA" w:rsidRDefault="000932CA">
      <w:pPr>
        <w:pStyle w:val="CommentText"/>
      </w:pPr>
      <w:r>
        <w:rPr>
          <w:rStyle w:val="CommentReference"/>
        </w:rPr>
        <w:annotationRef/>
      </w:r>
      <w:r>
        <w:t xml:space="preserve">Is </w:t>
      </w:r>
      <w:proofErr w:type="spellStart"/>
      <w:r>
        <w:t>DeepSeek</w:t>
      </w:r>
      <w:proofErr w:type="spellEnd"/>
      <w:r>
        <w:t xml:space="preserve"> your model? This is not clear. If so, you should refer to it as such in the introduction (and even the title).</w:t>
      </w:r>
    </w:p>
  </w:comment>
  <w:comment w:id="3" w:author="." w:date="2025-04-27T11:37:00Z" w:initials=".">
    <w:p w14:paraId="09810652" w14:textId="7C86A276" w:rsidR="000932CA" w:rsidRDefault="000932CA">
      <w:pPr>
        <w:pStyle w:val="CommentText"/>
      </w:pPr>
      <w:r>
        <w:rPr>
          <w:rStyle w:val="CommentReference"/>
        </w:rPr>
        <w:annotationRef/>
      </w:r>
      <w:r>
        <w:t xml:space="preserve">This says that </w:t>
      </w:r>
      <w:proofErr w:type="spellStart"/>
      <w:r>
        <w:t>DeepSeek</w:t>
      </w:r>
      <w:proofErr w:type="spellEnd"/>
      <w:r>
        <w:t xml:space="preserve"> was also the best </w:t>
      </w:r>
      <w:proofErr w:type="spellStart"/>
      <w:r>
        <w:t>CoIR</w:t>
      </w:r>
      <w:proofErr w:type="spellEnd"/>
      <w:r>
        <w:t xml:space="preserve"> competition system, if that is what you mean.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E977DF" w15:done="0"/>
  <w15:commentEx w15:paraId="098106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3A0A069" w16cex:dateUtc="2025-04-27T10:38:00Z"/>
  <w16cex:commentExtensible w16cex:durableId="678A38F8" w16cex:dateUtc="2025-04-27T1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E977DF" w16cid:durableId="63A0A069"/>
  <w16cid:commentId w16cid:paraId="09810652" w16cid:durableId="678A38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55B2D" w14:textId="77777777" w:rsidR="001327BB" w:rsidRDefault="001327BB" w:rsidP="008175A6">
      <w:pPr>
        <w:spacing w:after="0" w:line="240" w:lineRule="auto"/>
      </w:pPr>
      <w:r>
        <w:separator/>
      </w:r>
    </w:p>
  </w:endnote>
  <w:endnote w:type="continuationSeparator" w:id="0">
    <w:p w14:paraId="3E2B6373" w14:textId="77777777" w:rsidR="001327BB" w:rsidRDefault="001327BB" w:rsidP="00817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charset w:val="B1"/>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E1E85" w14:textId="77777777" w:rsidR="001327BB" w:rsidRDefault="001327BB" w:rsidP="008175A6">
      <w:pPr>
        <w:spacing w:after="0" w:line="240" w:lineRule="auto"/>
      </w:pPr>
      <w:r>
        <w:separator/>
      </w:r>
    </w:p>
  </w:footnote>
  <w:footnote w:type="continuationSeparator" w:id="0">
    <w:p w14:paraId="5D0EF7C6" w14:textId="77777777" w:rsidR="001327BB" w:rsidRDefault="001327BB" w:rsidP="00817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B6877" w14:textId="30A789DF" w:rsidR="008175A6" w:rsidRDefault="008175A6">
    <w:pPr>
      <w:pStyle w:val="Header"/>
    </w:pPr>
    <w:r w:rsidRPr="00FD2C3A">
      <w:rPr>
        <w:noProof/>
      </w:rPr>
      <w:drawing>
        <wp:anchor distT="0" distB="0" distL="114300" distR="114300" simplePos="0" relativeHeight="251659264" behindDoc="0" locked="0" layoutInCell="1" allowOverlap="1" wp14:anchorId="7ED61DC0" wp14:editId="3E000F21">
          <wp:simplePos x="0" y="0"/>
          <wp:positionH relativeFrom="column">
            <wp:posOffset>-272898</wp:posOffset>
          </wp:positionH>
          <wp:positionV relativeFrom="paragraph">
            <wp:posOffset>5715</wp:posOffset>
          </wp:positionV>
          <wp:extent cx="2070625" cy="768742"/>
          <wp:effectExtent l="0" t="0" r="6350" b="0"/>
          <wp:wrapNone/>
          <wp:docPr id="2"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70625" cy="768742"/>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79B3453C" wp14:editId="209D7543">
          <wp:simplePos x="0" y="0"/>
          <wp:positionH relativeFrom="margin">
            <wp:posOffset>4435522</wp:posOffset>
          </wp:positionH>
          <wp:positionV relativeFrom="paragraph">
            <wp:posOffset>6189</wp:posOffset>
          </wp:positionV>
          <wp:extent cx="1937153" cy="600075"/>
          <wp:effectExtent l="0" t="0" r="6350" b="0"/>
          <wp:wrapNone/>
          <wp:docPr id="1" name="Picture 1"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grey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7153" cy="600075"/>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id w:val="1704979692"/>
        <w:placeholder>
          <w:docPart w:val="0CC96F9BC0E74B86914EE32B7CF7EC8E"/>
        </w:placeholder>
        <w:temporary/>
        <w:showingPlcHdr/>
        <w15:appearance w15:val="hidden"/>
      </w:sdtPr>
      <w:sdtContent>
        <w:r>
          <w:rPr>
            <w:rtl/>
            <w:lang w:val="he-IL"/>
          </w:rPr>
          <w:t>[הקלד כאן]</w:t>
        </w:r>
      </w:sdtContent>
    </w:sdt>
    <w:r>
      <w:rPr>
        <w:rtl/>
      </w:rPr>
      <w:ptab w:relativeTo="margin" w:alignment="center" w:leader="none"/>
    </w:r>
    <w:r>
      <w:rPr>
        <w:rtl/>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481E97"/>
    <w:multiLevelType w:val="hybridMultilevel"/>
    <w:tmpl w:val="5BB6C37C"/>
    <w:lvl w:ilvl="0" w:tplc="59DE1AB0">
      <w:numFmt w:val="bullet"/>
      <w:lvlText w:val=""/>
      <w:lvlJc w:val="left"/>
      <w:pPr>
        <w:ind w:left="720" w:hanging="360"/>
      </w:pPr>
      <w:rPr>
        <w:rFonts w:ascii="Symbol" w:eastAsiaTheme="minorHAnsi" w:hAnsi="Symbol" w:cs="David"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60F6072E"/>
    <w:multiLevelType w:val="multilevel"/>
    <w:tmpl w:val="3FE48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7893977">
    <w:abstractNumId w:val="0"/>
  </w:num>
  <w:num w:numId="2" w16cid:durableId="70552500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785"/>
    <w:rsid w:val="000932CA"/>
    <w:rsid w:val="000F4C13"/>
    <w:rsid w:val="000F6A1B"/>
    <w:rsid w:val="001327BB"/>
    <w:rsid w:val="00185766"/>
    <w:rsid w:val="002650A3"/>
    <w:rsid w:val="002C01B4"/>
    <w:rsid w:val="00364A4A"/>
    <w:rsid w:val="0039437B"/>
    <w:rsid w:val="003C1D4E"/>
    <w:rsid w:val="00406325"/>
    <w:rsid w:val="00472935"/>
    <w:rsid w:val="005B681B"/>
    <w:rsid w:val="006925CC"/>
    <w:rsid w:val="006C53D0"/>
    <w:rsid w:val="007178B7"/>
    <w:rsid w:val="00775D47"/>
    <w:rsid w:val="007B364D"/>
    <w:rsid w:val="00800130"/>
    <w:rsid w:val="008175A6"/>
    <w:rsid w:val="00846703"/>
    <w:rsid w:val="00857FF1"/>
    <w:rsid w:val="008F7E13"/>
    <w:rsid w:val="009336A6"/>
    <w:rsid w:val="009B3785"/>
    <w:rsid w:val="009C6362"/>
    <w:rsid w:val="00A962D2"/>
    <w:rsid w:val="00AE7E17"/>
    <w:rsid w:val="00B13FB0"/>
    <w:rsid w:val="00B40F86"/>
    <w:rsid w:val="00B60CF0"/>
    <w:rsid w:val="00BC6902"/>
    <w:rsid w:val="00BD107D"/>
    <w:rsid w:val="00BF6AD8"/>
    <w:rsid w:val="00C22515"/>
    <w:rsid w:val="00C375F2"/>
    <w:rsid w:val="00C9286F"/>
    <w:rsid w:val="00CD16B5"/>
    <w:rsid w:val="00DB0E6C"/>
    <w:rsid w:val="00E14ADE"/>
    <w:rsid w:val="00EE0AA3"/>
    <w:rsid w:val="00EF2301"/>
    <w:rsid w:val="00F65E5E"/>
    <w:rsid w:val="00F91214"/>
    <w:rsid w:val="00FB39BB"/>
    <w:rsid w:val="00FE160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B569B"/>
  <w15:chartTrackingRefBased/>
  <w15:docId w15:val="{09CBADA8-3D4A-4391-9356-A20933345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14:ligatures w14:val="standardContextual"/>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785"/>
    <w:pPr>
      <w:bidi w:val="0"/>
    </w:pPr>
    <w:rPr>
      <w14:ligatures w14:val="none"/>
    </w:rPr>
  </w:style>
  <w:style w:type="paragraph" w:styleId="Heading1">
    <w:name w:val="heading 1"/>
    <w:basedOn w:val="Normal"/>
    <w:next w:val="Normal"/>
    <w:link w:val="Heading1Char"/>
    <w:uiPriority w:val="9"/>
    <w:qFormat/>
    <w:rsid w:val="009B37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B37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B378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B378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B378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B378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378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378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378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78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B378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B378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B378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B378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B37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37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37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3785"/>
    <w:rPr>
      <w:rFonts w:eastAsiaTheme="majorEastAsia" w:cstheme="majorBidi"/>
      <w:color w:val="272727" w:themeColor="text1" w:themeTint="D8"/>
    </w:rPr>
  </w:style>
  <w:style w:type="paragraph" w:styleId="Title">
    <w:name w:val="Title"/>
    <w:basedOn w:val="Normal"/>
    <w:next w:val="Normal"/>
    <w:link w:val="TitleChar"/>
    <w:uiPriority w:val="10"/>
    <w:qFormat/>
    <w:rsid w:val="009B37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37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378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37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3785"/>
    <w:pPr>
      <w:spacing w:before="160"/>
      <w:jc w:val="center"/>
    </w:pPr>
    <w:rPr>
      <w:i/>
      <w:iCs/>
      <w:color w:val="404040" w:themeColor="text1" w:themeTint="BF"/>
    </w:rPr>
  </w:style>
  <w:style w:type="character" w:customStyle="1" w:styleId="QuoteChar">
    <w:name w:val="Quote Char"/>
    <w:basedOn w:val="DefaultParagraphFont"/>
    <w:link w:val="Quote"/>
    <w:uiPriority w:val="29"/>
    <w:rsid w:val="009B3785"/>
    <w:rPr>
      <w:i/>
      <w:iCs/>
      <w:color w:val="404040" w:themeColor="text1" w:themeTint="BF"/>
    </w:rPr>
  </w:style>
  <w:style w:type="paragraph" w:styleId="ListParagraph">
    <w:name w:val="List Paragraph"/>
    <w:basedOn w:val="Normal"/>
    <w:uiPriority w:val="34"/>
    <w:qFormat/>
    <w:rsid w:val="009B3785"/>
    <w:pPr>
      <w:ind w:left="720"/>
      <w:contextualSpacing/>
    </w:pPr>
  </w:style>
  <w:style w:type="character" w:styleId="IntenseEmphasis">
    <w:name w:val="Intense Emphasis"/>
    <w:basedOn w:val="DefaultParagraphFont"/>
    <w:uiPriority w:val="21"/>
    <w:qFormat/>
    <w:rsid w:val="009B3785"/>
    <w:rPr>
      <w:i/>
      <w:iCs/>
      <w:color w:val="2F5496" w:themeColor="accent1" w:themeShade="BF"/>
    </w:rPr>
  </w:style>
  <w:style w:type="paragraph" w:styleId="IntenseQuote">
    <w:name w:val="Intense Quote"/>
    <w:basedOn w:val="Normal"/>
    <w:next w:val="Normal"/>
    <w:link w:val="IntenseQuoteChar"/>
    <w:uiPriority w:val="30"/>
    <w:qFormat/>
    <w:rsid w:val="009B37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B3785"/>
    <w:rPr>
      <w:i/>
      <w:iCs/>
      <w:color w:val="2F5496" w:themeColor="accent1" w:themeShade="BF"/>
    </w:rPr>
  </w:style>
  <w:style w:type="character" w:styleId="IntenseReference">
    <w:name w:val="Intense Reference"/>
    <w:basedOn w:val="DefaultParagraphFont"/>
    <w:uiPriority w:val="32"/>
    <w:qFormat/>
    <w:rsid w:val="009B3785"/>
    <w:rPr>
      <w:b/>
      <w:bCs/>
      <w:smallCaps/>
      <w:color w:val="2F5496" w:themeColor="accent1" w:themeShade="BF"/>
      <w:spacing w:val="5"/>
    </w:rPr>
  </w:style>
  <w:style w:type="paragraph" w:styleId="Header">
    <w:name w:val="header"/>
    <w:basedOn w:val="Normal"/>
    <w:link w:val="HeaderChar"/>
    <w:uiPriority w:val="99"/>
    <w:unhideWhenUsed/>
    <w:rsid w:val="008175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75A6"/>
    <w:rPr>
      <w14:ligatures w14:val="none"/>
    </w:rPr>
  </w:style>
  <w:style w:type="paragraph" w:styleId="Footer">
    <w:name w:val="footer"/>
    <w:basedOn w:val="Normal"/>
    <w:link w:val="FooterChar"/>
    <w:uiPriority w:val="99"/>
    <w:unhideWhenUsed/>
    <w:rsid w:val="008175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75A6"/>
    <w:rPr>
      <w14:ligatures w14:val="none"/>
    </w:rPr>
  </w:style>
  <w:style w:type="paragraph" w:styleId="Revision">
    <w:name w:val="Revision"/>
    <w:hidden/>
    <w:uiPriority w:val="99"/>
    <w:semiHidden/>
    <w:rsid w:val="000932CA"/>
    <w:pPr>
      <w:bidi w:val="0"/>
      <w:spacing w:after="0" w:line="240" w:lineRule="auto"/>
    </w:pPr>
    <w:rPr>
      <w14:ligatures w14:val="none"/>
    </w:rPr>
  </w:style>
  <w:style w:type="character" w:styleId="CommentReference">
    <w:name w:val="annotation reference"/>
    <w:basedOn w:val="DefaultParagraphFont"/>
    <w:uiPriority w:val="99"/>
    <w:semiHidden/>
    <w:unhideWhenUsed/>
    <w:rsid w:val="000932CA"/>
    <w:rPr>
      <w:sz w:val="16"/>
      <w:szCs w:val="16"/>
    </w:rPr>
  </w:style>
  <w:style w:type="paragraph" w:styleId="CommentText">
    <w:name w:val="annotation text"/>
    <w:basedOn w:val="Normal"/>
    <w:link w:val="CommentTextChar"/>
    <w:uiPriority w:val="99"/>
    <w:semiHidden/>
    <w:unhideWhenUsed/>
    <w:rsid w:val="000932CA"/>
    <w:pPr>
      <w:spacing w:line="240" w:lineRule="auto"/>
    </w:pPr>
    <w:rPr>
      <w:sz w:val="20"/>
      <w:szCs w:val="20"/>
    </w:rPr>
  </w:style>
  <w:style w:type="character" w:customStyle="1" w:styleId="CommentTextChar">
    <w:name w:val="Comment Text Char"/>
    <w:basedOn w:val="DefaultParagraphFont"/>
    <w:link w:val="CommentText"/>
    <w:uiPriority w:val="99"/>
    <w:semiHidden/>
    <w:rsid w:val="000932CA"/>
    <w:rPr>
      <w:sz w:val="20"/>
      <w:szCs w:val="20"/>
      <w14:ligatures w14:val="none"/>
    </w:rPr>
  </w:style>
  <w:style w:type="paragraph" w:styleId="CommentSubject">
    <w:name w:val="annotation subject"/>
    <w:basedOn w:val="CommentText"/>
    <w:next w:val="CommentText"/>
    <w:link w:val="CommentSubjectChar"/>
    <w:uiPriority w:val="99"/>
    <w:semiHidden/>
    <w:unhideWhenUsed/>
    <w:rsid w:val="000932CA"/>
    <w:rPr>
      <w:b/>
      <w:bCs/>
    </w:rPr>
  </w:style>
  <w:style w:type="character" w:customStyle="1" w:styleId="CommentSubjectChar">
    <w:name w:val="Comment Subject Char"/>
    <w:basedOn w:val="CommentTextChar"/>
    <w:link w:val="CommentSubject"/>
    <w:uiPriority w:val="99"/>
    <w:semiHidden/>
    <w:rsid w:val="000932CA"/>
    <w:rPr>
      <w:b/>
      <w:bCs/>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44252">
      <w:bodyDiv w:val="1"/>
      <w:marLeft w:val="0"/>
      <w:marRight w:val="0"/>
      <w:marTop w:val="0"/>
      <w:marBottom w:val="0"/>
      <w:divBdr>
        <w:top w:val="none" w:sz="0" w:space="0" w:color="auto"/>
        <w:left w:val="none" w:sz="0" w:space="0" w:color="auto"/>
        <w:bottom w:val="none" w:sz="0" w:space="0" w:color="auto"/>
        <w:right w:val="none" w:sz="0" w:space="0" w:color="auto"/>
      </w:divBdr>
    </w:div>
    <w:div w:id="155154271">
      <w:bodyDiv w:val="1"/>
      <w:marLeft w:val="0"/>
      <w:marRight w:val="0"/>
      <w:marTop w:val="0"/>
      <w:marBottom w:val="0"/>
      <w:divBdr>
        <w:top w:val="none" w:sz="0" w:space="0" w:color="auto"/>
        <w:left w:val="none" w:sz="0" w:space="0" w:color="auto"/>
        <w:bottom w:val="none" w:sz="0" w:space="0" w:color="auto"/>
        <w:right w:val="none" w:sz="0" w:space="0" w:color="auto"/>
      </w:divBdr>
    </w:div>
    <w:div w:id="458959160">
      <w:bodyDiv w:val="1"/>
      <w:marLeft w:val="0"/>
      <w:marRight w:val="0"/>
      <w:marTop w:val="0"/>
      <w:marBottom w:val="0"/>
      <w:divBdr>
        <w:top w:val="none" w:sz="0" w:space="0" w:color="auto"/>
        <w:left w:val="none" w:sz="0" w:space="0" w:color="auto"/>
        <w:bottom w:val="none" w:sz="0" w:space="0" w:color="auto"/>
        <w:right w:val="none" w:sz="0" w:space="0" w:color="auto"/>
      </w:divBdr>
    </w:div>
    <w:div w:id="499855097">
      <w:bodyDiv w:val="1"/>
      <w:marLeft w:val="0"/>
      <w:marRight w:val="0"/>
      <w:marTop w:val="0"/>
      <w:marBottom w:val="0"/>
      <w:divBdr>
        <w:top w:val="none" w:sz="0" w:space="0" w:color="auto"/>
        <w:left w:val="none" w:sz="0" w:space="0" w:color="auto"/>
        <w:bottom w:val="none" w:sz="0" w:space="0" w:color="auto"/>
        <w:right w:val="none" w:sz="0" w:space="0" w:color="auto"/>
      </w:divBdr>
    </w:div>
    <w:div w:id="1365331197">
      <w:bodyDiv w:val="1"/>
      <w:marLeft w:val="0"/>
      <w:marRight w:val="0"/>
      <w:marTop w:val="0"/>
      <w:marBottom w:val="0"/>
      <w:divBdr>
        <w:top w:val="none" w:sz="0" w:space="0" w:color="auto"/>
        <w:left w:val="none" w:sz="0" w:space="0" w:color="auto"/>
        <w:bottom w:val="none" w:sz="0" w:space="0" w:color="auto"/>
        <w:right w:val="none" w:sz="0" w:space="0" w:color="auto"/>
      </w:divBdr>
      <w:divsChild>
        <w:div w:id="1208835734">
          <w:marLeft w:val="0"/>
          <w:marRight w:val="0"/>
          <w:marTop w:val="0"/>
          <w:marBottom w:val="0"/>
          <w:divBdr>
            <w:top w:val="none" w:sz="0" w:space="0" w:color="auto"/>
            <w:left w:val="none" w:sz="0" w:space="0" w:color="auto"/>
            <w:bottom w:val="none" w:sz="0" w:space="0" w:color="auto"/>
            <w:right w:val="none" w:sz="0" w:space="0" w:color="auto"/>
          </w:divBdr>
          <w:divsChild>
            <w:div w:id="1267271849">
              <w:marLeft w:val="0"/>
              <w:marRight w:val="0"/>
              <w:marTop w:val="0"/>
              <w:marBottom w:val="0"/>
              <w:divBdr>
                <w:top w:val="none" w:sz="0" w:space="0" w:color="auto"/>
                <w:left w:val="none" w:sz="0" w:space="0" w:color="auto"/>
                <w:bottom w:val="none" w:sz="0" w:space="0" w:color="auto"/>
                <w:right w:val="none" w:sz="0" w:space="0" w:color="auto"/>
              </w:divBdr>
              <w:divsChild>
                <w:div w:id="9391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343154">
      <w:bodyDiv w:val="1"/>
      <w:marLeft w:val="0"/>
      <w:marRight w:val="0"/>
      <w:marTop w:val="0"/>
      <w:marBottom w:val="0"/>
      <w:divBdr>
        <w:top w:val="none" w:sz="0" w:space="0" w:color="auto"/>
        <w:left w:val="none" w:sz="0" w:space="0" w:color="auto"/>
        <w:bottom w:val="none" w:sz="0" w:space="0" w:color="auto"/>
        <w:right w:val="none" w:sz="0" w:space="0" w:color="auto"/>
      </w:divBdr>
      <w:divsChild>
        <w:div w:id="58986950">
          <w:marLeft w:val="0"/>
          <w:marRight w:val="0"/>
          <w:marTop w:val="0"/>
          <w:marBottom w:val="0"/>
          <w:divBdr>
            <w:top w:val="none" w:sz="0" w:space="0" w:color="auto"/>
            <w:left w:val="none" w:sz="0" w:space="0" w:color="auto"/>
            <w:bottom w:val="none" w:sz="0" w:space="0" w:color="auto"/>
            <w:right w:val="none" w:sz="0" w:space="0" w:color="auto"/>
          </w:divBdr>
          <w:divsChild>
            <w:div w:id="356004164">
              <w:marLeft w:val="0"/>
              <w:marRight w:val="0"/>
              <w:marTop w:val="0"/>
              <w:marBottom w:val="0"/>
              <w:divBdr>
                <w:top w:val="none" w:sz="0" w:space="0" w:color="auto"/>
                <w:left w:val="none" w:sz="0" w:space="0" w:color="auto"/>
                <w:bottom w:val="none" w:sz="0" w:space="0" w:color="auto"/>
                <w:right w:val="none" w:sz="0" w:space="0" w:color="auto"/>
              </w:divBdr>
              <w:divsChild>
                <w:div w:id="199047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880700">
      <w:bodyDiv w:val="1"/>
      <w:marLeft w:val="0"/>
      <w:marRight w:val="0"/>
      <w:marTop w:val="0"/>
      <w:marBottom w:val="0"/>
      <w:divBdr>
        <w:top w:val="none" w:sz="0" w:space="0" w:color="auto"/>
        <w:left w:val="none" w:sz="0" w:space="0" w:color="auto"/>
        <w:bottom w:val="none" w:sz="0" w:space="0" w:color="auto"/>
        <w:right w:val="none" w:sz="0" w:space="0" w:color="auto"/>
      </w:divBdr>
    </w:div>
    <w:div w:id="206918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CC96F9BC0E74B86914EE32B7CF7EC8E"/>
        <w:category>
          <w:name w:val="כללי"/>
          <w:gallery w:val="placeholder"/>
        </w:category>
        <w:types>
          <w:type w:val="bbPlcHdr"/>
        </w:types>
        <w:behaviors>
          <w:behavior w:val="content"/>
        </w:behaviors>
        <w:guid w:val="{00B80A95-5B42-4507-BDB5-B11DC01E2D8D}"/>
      </w:docPartPr>
      <w:docPartBody>
        <w:p w:rsidR="00587E2F" w:rsidRDefault="0004305E" w:rsidP="0004305E">
          <w:pPr>
            <w:pStyle w:val="0CC96F9BC0E74B86914EE32B7CF7EC8E"/>
          </w:pPr>
          <w:r>
            <w:rPr>
              <w:rtl/>
              <w:lang w:val="he-IL"/>
            </w:rPr>
            <w:t>[הקלד כאן]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charset w:val="B1"/>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05E"/>
    <w:rsid w:val="0004305E"/>
    <w:rsid w:val="0005710C"/>
    <w:rsid w:val="000F6A1B"/>
    <w:rsid w:val="002637C1"/>
    <w:rsid w:val="002C01B4"/>
    <w:rsid w:val="002E2DEA"/>
    <w:rsid w:val="0039437B"/>
    <w:rsid w:val="00587E2F"/>
    <w:rsid w:val="00605BB3"/>
    <w:rsid w:val="00751CE2"/>
    <w:rsid w:val="00775D47"/>
    <w:rsid w:val="009336A6"/>
    <w:rsid w:val="00AE7E17"/>
    <w:rsid w:val="00B1700C"/>
    <w:rsid w:val="00BE3478"/>
    <w:rsid w:val="00D65FA3"/>
    <w:rsid w:val="00D80B0A"/>
    <w:rsid w:val="00DB0E6C"/>
    <w:rsid w:val="00EF2301"/>
    <w:rsid w:val="00F65E5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C96F9BC0E74B86914EE32B7CF7EC8E">
    <w:name w:val="0CC96F9BC0E74B86914EE32B7CF7EC8E"/>
    <w:rsid w:val="000430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163</Words>
  <Characters>1033</Characters>
  <Application>Microsoft Office Word</Application>
  <DocSecurity>0</DocSecurity>
  <Lines>31</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 Nikitenko</dc:creator>
  <cp:keywords/>
  <dc:description/>
  <cp:lastModifiedBy>.</cp:lastModifiedBy>
  <cp:revision>3</cp:revision>
  <cp:lastPrinted>2025-03-27T13:10:00Z</cp:lastPrinted>
  <dcterms:created xsi:type="dcterms:W3CDTF">2025-04-27T10:35:00Z</dcterms:created>
  <dcterms:modified xsi:type="dcterms:W3CDTF">2025-04-27T10:39:00Z</dcterms:modified>
</cp:coreProperties>
</file>