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21871" w14:textId="12408FF4" w:rsidR="00975588" w:rsidRDefault="00975588" w:rsidP="00975588">
      <w:pPr>
        <w:spacing w:after="0" w:line="360" w:lineRule="auto"/>
        <w:jc w:val="center"/>
        <w:rPr>
          <w:rFonts w:ascii="David" w:hAnsi="David" w:cs="David"/>
          <w:b/>
          <w:bCs/>
        </w:rPr>
      </w:pPr>
      <w:r w:rsidRPr="00975588">
        <w:rPr>
          <w:rFonts w:ascii="David" w:hAnsi="David" w:cs="David"/>
          <w:b/>
          <w:bCs/>
        </w:rPr>
        <w:t xml:space="preserve">Optical </w:t>
      </w:r>
      <w:r w:rsidR="00C758A4">
        <w:rPr>
          <w:rFonts w:ascii="David" w:hAnsi="David" w:cs="David"/>
          <w:b/>
          <w:bCs/>
        </w:rPr>
        <w:t>c</w:t>
      </w:r>
      <w:r w:rsidRPr="00975588">
        <w:rPr>
          <w:rFonts w:ascii="David" w:hAnsi="David" w:cs="David"/>
          <w:b/>
          <w:bCs/>
        </w:rPr>
        <w:t xml:space="preserve">haracter </w:t>
      </w:r>
      <w:r w:rsidR="00C758A4">
        <w:rPr>
          <w:rFonts w:ascii="David" w:hAnsi="David" w:cs="David"/>
          <w:b/>
          <w:bCs/>
        </w:rPr>
        <w:t>r</w:t>
      </w:r>
      <w:r w:rsidRPr="00975588">
        <w:rPr>
          <w:rFonts w:ascii="David" w:hAnsi="David" w:cs="David"/>
          <w:b/>
          <w:bCs/>
        </w:rPr>
        <w:t xml:space="preserve">ecognition of </w:t>
      </w:r>
      <w:r w:rsidR="00C758A4">
        <w:rPr>
          <w:rFonts w:ascii="David" w:hAnsi="David" w:cs="David"/>
          <w:b/>
          <w:bCs/>
        </w:rPr>
        <w:t>h</w:t>
      </w:r>
      <w:r w:rsidRPr="00975588">
        <w:rPr>
          <w:rFonts w:ascii="David" w:hAnsi="David" w:cs="David"/>
          <w:b/>
          <w:bCs/>
        </w:rPr>
        <w:t xml:space="preserve">andwritten Hebrew </w:t>
      </w:r>
      <w:r w:rsidR="00C758A4">
        <w:rPr>
          <w:rFonts w:ascii="David" w:hAnsi="David" w:cs="David"/>
          <w:b/>
          <w:bCs/>
        </w:rPr>
        <w:t>d</w:t>
      </w:r>
      <w:r w:rsidRPr="00975588">
        <w:rPr>
          <w:rFonts w:ascii="David" w:hAnsi="David" w:cs="David"/>
          <w:b/>
          <w:bCs/>
        </w:rPr>
        <w:t>ocuments</w:t>
      </w:r>
    </w:p>
    <w:p w14:paraId="447F9B1C" w14:textId="33545E1E" w:rsidR="00BC55DF" w:rsidRPr="00BC55DF" w:rsidRDefault="00BC55DF" w:rsidP="00975588">
      <w:pPr>
        <w:spacing w:after="0" w:line="360" w:lineRule="auto"/>
        <w:jc w:val="center"/>
        <w:rPr>
          <w:rFonts w:ascii="David" w:hAnsi="David" w:cs="David"/>
          <w:rtl/>
        </w:rPr>
      </w:pPr>
      <w:r>
        <w:rPr>
          <w:rFonts w:ascii="David" w:hAnsi="David" w:cs="David"/>
        </w:rPr>
        <w:t>SE-D-10</w:t>
      </w:r>
    </w:p>
    <w:p w14:paraId="18008C5B" w14:textId="69F9BAFD" w:rsidR="00975588" w:rsidRPr="00975588" w:rsidRDefault="00975588" w:rsidP="00975588">
      <w:pPr>
        <w:spacing w:after="0" w:line="276" w:lineRule="auto"/>
        <w:jc w:val="center"/>
        <w:rPr>
          <w:rFonts w:ascii="David" w:hAnsi="David" w:cs="David"/>
          <w:rtl/>
        </w:rPr>
      </w:pPr>
      <w:r w:rsidRPr="00975588">
        <w:rPr>
          <w:rFonts w:ascii="David" w:hAnsi="David" w:cs="David"/>
        </w:rPr>
        <w:t xml:space="preserve">Tomer Kakou; tomerkakou@gmail.com </w:t>
      </w:r>
    </w:p>
    <w:p w14:paraId="681548B6" w14:textId="0A229DAD" w:rsidR="00975588" w:rsidRPr="00975588" w:rsidRDefault="00975588" w:rsidP="00975588">
      <w:pPr>
        <w:spacing w:after="0" w:line="276" w:lineRule="auto"/>
        <w:ind w:left="2160" w:firstLine="720"/>
        <w:rPr>
          <w:rFonts w:ascii="David" w:hAnsi="David" w:cs="David"/>
        </w:rPr>
      </w:pPr>
      <w:r w:rsidRPr="00975588">
        <w:rPr>
          <w:rFonts w:ascii="David" w:hAnsi="David" w:cs="David"/>
        </w:rPr>
        <w:t xml:space="preserve">  Tal Bo</w:t>
      </w:r>
      <w:r>
        <w:rPr>
          <w:rFonts w:ascii="David" w:hAnsi="David" w:cs="David"/>
        </w:rPr>
        <w:t>-</w:t>
      </w:r>
      <w:r w:rsidRPr="00975588">
        <w:rPr>
          <w:rFonts w:ascii="David" w:hAnsi="David" w:cs="David"/>
        </w:rPr>
        <w:t>Ahron; talbo4@gmail.com</w:t>
      </w:r>
    </w:p>
    <w:p w14:paraId="13935D2A" w14:textId="77777777" w:rsidR="00975588" w:rsidRPr="00975588" w:rsidRDefault="00975588" w:rsidP="00975588">
      <w:pPr>
        <w:spacing w:after="0" w:line="240" w:lineRule="auto"/>
        <w:ind w:left="2160" w:firstLine="720"/>
        <w:rPr>
          <w:rFonts w:ascii="David" w:hAnsi="David" w:cs="David"/>
          <w:rtl/>
        </w:rPr>
      </w:pPr>
    </w:p>
    <w:p w14:paraId="1769CF14" w14:textId="7AEFE66D" w:rsidR="00975588" w:rsidRPr="00975588" w:rsidRDefault="00975588" w:rsidP="00975588">
      <w:pPr>
        <w:spacing w:after="120" w:line="240" w:lineRule="auto"/>
        <w:jc w:val="center"/>
        <w:rPr>
          <w:rFonts w:ascii="David" w:hAnsi="David" w:cs="David"/>
        </w:rPr>
      </w:pPr>
      <w:r w:rsidRPr="00975588">
        <w:rPr>
          <w:rFonts w:ascii="David" w:hAnsi="David" w:cs="David"/>
        </w:rPr>
        <w:t>Advisor: Dr. Natali</w:t>
      </w:r>
      <w:r>
        <w:rPr>
          <w:rFonts w:ascii="David" w:hAnsi="David" w:cs="David"/>
        </w:rPr>
        <w:t>a</w:t>
      </w:r>
      <w:r w:rsidRPr="00975588">
        <w:rPr>
          <w:rFonts w:ascii="David" w:hAnsi="David" w:cs="David"/>
        </w:rPr>
        <w:t xml:space="preserve"> Vanetik</w:t>
      </w:r>
    </w:p>
    <w:p w14:paraId="5139FC4B" w14:textId="252E43F4" w:rsidR="00975588" w:rsidRPr="00975588" w:rsidRDefault="00975588" w:rsidP="00975588">
      <w:pPr>
        <w:spacing w:after="120" w:line="240" w:lineRule="auto"/>
        <w:jc w:val="center"/>
        <w:rPr>
          <w:rFonts w:ascii="David" w:hAnsi="David" w:cs="David"/>
          <w:rtl/>
        </w:rPr>
      </w:pPr>
      <w:r w:rsidRPr="00975588">
        <w:rPr>
          <w:rFonts w:ascii="David" w:hAnsi="David" w:cs="David"/>
        </w:rPr>
        <w:t>SCE</w:t>
      </w:r>
      <w:r w:rsidRPr="00975588">
        <w:rPr>
          <w:rFonts w:ascii="David" w:hAnsi="David" w:cs="David"/>
          <w:rtl/>
        </w:rPr>
        <w:t xml:space="preserve"> - </w:t>
      </w:r>
      <w:r w:rsidRPr="00975588">
        <w:rPr>
          <w:rFonts w:ascii="David" w:hAnsi="David" w:cs="David"/>
        </w:rPr>
        <w:t>Shamoon College of Engineering, Be’er-Sheva</w:t>
      </w:r>
    </w:p>
    <w:p w14:paraId="3890B4C5" w14:textId="77777777" w:rsidR="00975588" w:rsidRPr="00975588" w:rsidRDefault="00975588" w:rsidP="00975588">
      <w:pPr>
        <w:spacing w:line="276" w:lineRule="auto"/>
        <w:rPr>
          <w:rFonts w:ascii="David" w:hAnsi="David" w:cs="David"/>
        </w:rPr>
      </w:pPr>
    </w:p>
    <w:p w14:paraId="0CA7C9F3" w14:textId="20D18057" w:rsidR="00975588" w:rsidRPr="00975588" w:rsidRDefault="00975588" w:rsidP="00975588">
      <w:pPr>
        <w:rPr>
          <w:rFonts w:ascii="David" w:hAnsi="David" w:cs="David"/>
        </w:rPr>
      </w:pPr>
      <w:r w:rsidRPr="00975588">
        <w:rPr>
          <w:rFonts w:ascii="David" w:hAnsi="David" w:cs="David"/>
        </w:rPr>
        <w:t xml:space="preserve">As digital transformation accelerates, processing handwritten text images is increasingly crucial for searching, storage, and editing. While </w:t>
      </w:r>
      <w:commentRangeStart w:id="0"/>
      <w:r w:rsidRPr="00975588">
        <w:rPr>
          <w:rFonts w:ascii="David" w:hAnsi="David" w:cs="David"/>
        </w:rPr>
        <w:t xml:space="preserve">OCR </w:t>
      </w:r>
      <w:commentRangeEnd w:id="0"/>
      <w:r w:rsidR="002E0400">
        <w:rPr>
          <w:rStyle w:val="CommentReference"/>
        </w:rPr>
        <w:commentReference w:id="0"/>
      </w:r>
      <w:r w:rsidRPr="00975588">
        <w:rPr>
          <w:rFonts w:ascii="David" w:hAnsi="David" w:cs="David"/>
        </w:rPr>
        <w:t xml:space="preserve">for printed text has advanced, handwritten Hebrew </w:t>
      </w:r>
      <w:commentRangeStart w:id="1"/>
      <w:r w:rsidRPr="00975588">
        <w:rPr>
          <w:rFonts w:ascii="David" w:hAnsi="David" w:cs="David"/>
        </w:rPr>
        <w:t>remains challenging</w:t>
      </w:r>
      <w:commentRangeEnd w:id="1"/>
      <w:r w:rsidR="002E0400">
        <w:rPr>
          <w:rStyle w:val="CommentReference"/>
        </w:rPr>
        <w:commentReference w:id="1"/>
      </w:r>
      <w:r w:rsidRPr="00975588">
        <w:rPr>
          <w:rFonts w:ascii="David" w:hAnsi="David" w:cs="David"/>
        </w:rPr>
        <w:t xml:space="preserve">. We </w:t>
      </w:r>
      <w:ins w:id="2" w:author="." w:date="2025-04-27T11:52:00Z">
        <w:r w:rsidR="002E0400">
          <w:rPr>
            <w:rFonts w:ascii="David" w:hAnsi="David" w:cs="David"/>
          </w:rPr>
          <w:t xml:space="preserve">are </w:t>
        </w:r>
      </w:ins>
      <w:r w:rsidRPr="00975588">
        <w:rPr>
          <w:rFonts w:ascii="David" w:hAnsi="David" w:cs="David"/>
        </w:rPr>
        <w:t>develop</w:t>
      </w:r>
      <w:ins w:id="3" w:author="." w:date="2025-04-27T11:52:00Z">
        <w:r w:rsidR="002E0400">
          <w:rPr>
            <w:rFonts w:ascii="David" w:hAnsi="David" w:cs="David"/>
          </w:rPr>
          <w:t>ing</w:t>
        </w:r>
      </w:ins>
      <w:r w:rsidRPr="00975588">
        <w:rPr>
          <w:rFonts w:ascii="David" w:hAnsi="David" w:cs="David"/>
        </w:rPr>
        <w:t xml:space="preserve"> a method integrating a curated dataset with the Hebrew HDD dataset for better classification. Our approach enhances image resolution and extracts character images using OpenCV. Each character is classified into 27 Hebrew letter classes, then reassembled into words. We use deep learning models like ViT and ResNet-50 for recognition, with </w:t>
      </w:r>
      <w:commentRangeStart w:id="4"/>
      <w:r w:rsidRPr="00975588">
        <w:rPr>
          <w:rFonts w:ascii="David" w:hAnsi="David" w:cs="David"/>
        </w:rPr>
        <w:t xml:space="preserve">LLMs </w:t>
      </w:r>
      <w:commentRangeEnd w:id="4"/>
      <w:r w:rsidR="002E0400">
        <w:rPr>
          <w:rStyle w:val="CommentReference"/>
        </w:rPr>
        <w:commentReference w:id="4"/>
      </w:r>
      <w:r w:rsidRPr="00975588">
        <w:rPr>
          <w:rFonts w:ascii="David" w:hAnsi="David" w:cs="David"/>
        </w:rPr>
        <w:t xml:space="preserve">providing contextual corrections. Evaluation metrics include </w:t>
      </w:r>
      <w:ins w:id="5" w:author="." w:date="2025-04-27T11:51:00Z">
        <w:r w:rsidR="002E0400">
          <w:rPr>
            <w:rFonts w:ascii="David" w:hAnsi="David" w:cs="David"/>
          </w:rPr>
          <w:t>c</w:t>
        </w:r>
      </w:ins>
      <w:del w:id="6" w:author="." w:date="2025-04-27T11:51:00Z">
        <w:r w:rsidRPr="00975588" w:rsidDel="002E0400">
          <w:rPr>
            <w:rFonts w:ascii="David" w:hAnsi="David" w:cs="David"/>
          </w:rPr>
          <w:delText>C</w:delText>
        </w:r>
      </w:del>
      <w:r w:rsidRPr="00975588">
        <w:rPr>
          <w:rFonts w:ascii="David" w:hAnsi="David" w:cs="David"/>
        </w:rPr>
        <w:t xml:space="preserve">haracter </w:t>
      </w:r>
      <w:ins w:id="7" w:author="." w:date="2025-04-27T11:51:00Z">
        <w:r w:rsidR="002E0400">
          <w:rPr>
            <w:rFonts w:ascii="David" w:hAnsi="David" w:cs="David"/>
          </w:rPr>
          <w:t>e</w:t>
        </w:r>
      </w:ins>
      <w:del w:id="8" w:author="." w:date="2025-04-27T11:51:00Z">
        <w:r w:rsidRPr="00975588" w:rsidDel="002E0400">
          <w:rPr>
            <w:rFonts w:ascii="David" w:hAnsi="David" w:cs="David"/>
          </w:rPr>
          <w:delText>E</w:delText>
        </w:r>
      </w:del>
      <w:r w:rsidRPr="00975588">
        <w:rPr>
          <w:rFonts w:ascii="David" w:hAnsi="David" w:cs="David"/>
        </w:rPr>
        <w:t xml:space="preserve">rror </w:t>
      </w:r>
      <w:ins w:id="9" w:author="." w:date="2025-04-27T11:51:00Z">
        <w:r w:rsidR="002E0400">
          <w:rPr>
            <w:rFonts w:ascii="David" w:hAnsi="David" w:cs="David"/>
          </w:rPr>
          <w:t>r</w:t>
        </w:r>
      </w:ins>
      <w:del w:id="10" w:author="." w:date="2025-04-27T11:51:00Z">
        <w:r w:rsidRPr="00975588" w:rsidDel="002E0400">
          <w:rPr>
            <w:rFonts w:ascii="David" w:hAnsi="David" w:cs="David"/>
          </w:rPr>
          <w:delText>R</w:delText>
        </w:r>
      </w:del>
      <w:r w:rsidRPr="00975588">
        <w:rPr>
          <w:rFonts w:ascii="David" w:hAnsi="David" w:cs="David"/>
        </w:rPr>
        <w:t xml:space="preserve">ate (CER), </w:t>
      </w:r>
      <w:ins w:id="11" w:author="." w:date="2025-04-27T11:51:00Z">
        <w:r w:rsidR="002E0400">
          <w:rPr>
            <w:rFonts w:ascii="David" w:hAnsi="David" w:cs="David"/>
          </w:rPr>
          <w:t>w</w:t>
        </w:r>
      </w:ins>
      <w:del w:id="12" w:author="." w:date="2025-04-27T11:51:00Z">
        <w:r w:rsidRPr="00975588" w:rsidDel="002E0400">
          <w:rPr>
            <w:rFonts w:ascii="David" w:hAnsi="David" w:cs="David"/>
          </w:rPr>
          <w:delText>W</w:delText>
        </w:r>
      </w:del>
      <w:r w:rsidRPr="00975588">
        <w:rPr>
          <w:rFonts w:ascii="David" w:hAnsi="David" w:cs="David"/>
        </w:rPr>
        <w:t xml:space="preserve">ord </w:t>
      </w:r>
      <w:ins w:id="13" w:author="." w:date="2025-04-27T11:51:00Z">
        <w:r w:rsidR="002E0400">
          <w:rPr>
            <w:rFonts w:ascii="David" w:hAnsi="David" w:cs="David"/>
          </w:rPr>
          <w:t>e</w:t>
        </w:r>
      </w:ins>
      <w:del w:id="14" w:author="." w:date="2025-04-27T11:51:00Z">
        <w:r w:rsidRPr="00975588" w:rsidDel="002E0400">
          <w:rPr>
            <w:rFonts w:ascii="David" w:hAnsi="David" w:cs="David"/>
          </w:rPr>
          <w:delText>E</w:delText>
        </w:r>
      </w:del>
      <w:r w:rsidRPr="00975588">
        <w:rPr>
          <w:rFonts w:ascii="David" w:hAnsi="David" w:cs="David"/>
        </w:rPr>
        <w:t xml:space="preserve">rror </w:t>
      </w:r>
      <w:ins w:id="15" w:author="." w:date="2025-04-27T11:51:00Z">
        <w:r w:rsidR="002E0400">
          <w:rPr>
            <w:rFonts w:ascii="David" w:hAnsi="David" w:cs="David"/>
          </w:rPr>
          <w:t>r</w:t>
        </w:r>
      </w:ins>
      <w:del w:id="16" w:author="." w:date="2025-04-27T11:51:00Z">
        <w:r w:rsidRPr="00975588" w:rsidDel="002E0400">
          <w:rPr>
            <w:rFonts w:ascii="David" w:hAnsi="David" w:cs="David"/>
          </w:rPr>
          <w:delText>R</w:delText>
        </w:r>
      </w:del>
      <w:r w:rsidRPr="00975588">
        <w:rPr>
          <w:rFonts w:ascii="David" w:hAnsi="David" w:cs="David"/>
        </w:rPr>
        <w:t xml:space="preserve">ate (WER), and </w:t>
      </w:r>
      <w:ins w:id="17" w:author="." w:date="2025-04-27T11:51:00Z">
        <w:r w:rsidR="002E0400">
          <w:rPr>
            <w:rFonts w:ascii="David" w:hAnsi="David" w:cs="David"/>
          </w:rPr>
          <w:t>n</w:t>
        </w:r>
      </w:ins>
      <w:del w:id="18" w:author="." w:date="2025-04-27T11:51:00Z">
        <w:r w:rsidRPr="00975588" w:rsidDel="002E0400">
          <w:rPr>
            <w:rFonts w:ascii="David" w:hAnsi="David" w:cs="David"/>
          </w:rPr>
          <w:delText>N</w:delText>
        </w:r>
      </w:del>
      <w:r w:rsidRPr="00975588">
        <w:rPr>
          <w:rFonts w:ascii="David" w:hAnsi="David" w:cs="David"/>
        </w:rPr>
        <w:t xml:space="preserve">ormalized Levenshtein </w:t>
      </w:r>
      <w:ins w:id="19" w:author="." w:date="2025-04-27T11:51:00Z">
        <w:r w:rsidR="002E0400">
          <w:rPr>
            <w:rFonts w:ascii="David" w:hAnsi="David" w:cs="David"/>
          </w:rPr>
          <w:t>d</w:t>
        </w:r>
      </w:ins>
      <w:del w:id="20" w:author="." w:date="2025-04-27T11:51:00Z">
        <w:r w:rsidRPr="00975588" w:rsidDel="002E0400">
          <w:rPr>
            <w:rFonts w:ascii="David" w:hAnsi="David" w:cs="David"/>
          </w:rPr>
          <w:delText>D</w:delText>
        </w:r>
      </w:del>
      <w:r w:rsidRPr="00975588">
        <w:rPr>
          <w:rFonts w:ascii="David" w:hAnsi="David" w:cs="David"/>
        </w:rPr>
        <w:t xml:space="preserve">istance (NLD). </w:t>
      </w:r>
      <w:commentRangeStart w:id="21"/>
      <w:r w:rsidRPr="00975588">
        <w:rPr>
          <w:rFonts w:ascii="David" w:hAnsi="David" w:cs="David"/>
        </w:rPr>
        <w:t>Our goal is an end-to-end Hebrew handwriting OCR solution with high accuracy, even for degraded text.</w:t>
      </w:r>
      <w:commentRangeEnd w:id="21"/>
      <w:r w:rsidR="002E0400">
        <w:rPr>
          <w:rStyle w:val="CommentReference"/>
        </w:rPr>
        <w:commentReference w:id="21"/>
      </w:r>
    </w:p>
    <w:p w14:paraId="125068C8" w14:textId="6A6DAD8C" w:rsidR="00975588" w:rsidRDefault="00975588" w:rsidP="00975588">
      <w:pPr>
        <w:rPr>
          <w:rFonts w:asciiTheme="majorBidi" w:hAnsiTheme="majorBidi" w:cstheme="majorBidi"/>
          <w:sz w:val="18"/>
          <w:szCs w:val="18"/>
        </w:rPr>
      </w:pPr>
      <w:r w:rsidRPr="00C758A4">
        <w:rPr>
          <w:rFonts w:ascii="David" w:hAnsi="David" w:cs="David"/>
        </w:rPr>
        <w:t>Keywords</w:t>
      </w:r>
      <w:r w:rsidRPr="00975588">
        <w:rPr>
          <w:rFonts w:ascii="David" w:hAnsi="David" w:cs="David"/>
        </w:rPr>
        <w:t>:</w:t>
      </w:r>
      <w:r w:rsidRPr="00975588">
        <w:rPr>
          <w:rFonts w:asciiTheme="majorBidi" w:hAnsiTheme="majorBidi" w:cstheme="majorBidi"/>
          <w:sz w:val="18"/>
          <w:szCs w:val="18"/>
        </w:rPr>
        <w:t xml:space="preserve"> Hebrew, image classification, low-resource languages, OCR.</w:t>
      </w:r>
    </w:p>
    <w:p w14:paraId="55DD92D6" w14:textId="31D084D8" w:rsidR="00182C8B" w:rsidRDefault="00182C8B" w:rsidP="00975588">
      <w:pPr>
        <w:spacing w:line="276" w:lineRule="auto"/>
      </w:pPr>
    </w:p>
    <w:sectPr w:rsidR="00182C8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7T11:50:00Z" w:initials=".">
    <w:p w14:paraId="239FE586" w14:textId="4A5269A5" w:rsidR="002E0400" w:rsidRDefault="002E0400">
      <w:pPr>
        <w:pStyle w:val="CommentText"/>
      </w:pPr>
      <w:r>
        <w:rPr>
          <w:rStyle w:val="CommentReference"/>
        </w:rPr>
        <w:annotationRef/>
      </w:r>
      <w:r>
        <w:t>You should spell out abbreviations.</w:t>
      </w:r>
    </w:p>
  </w:comment>
  <w:comment w:id="1" w:author="." w:date="2025-04-27T11:52:00Z" w:initials=".">
    <w:p w14:paraId="11A1F873" w14:textId="472C5699" w:rsidR="002E0400" w:rsidRDefault="002E0400">
      <w:pPr>
        <w:pStyle w:val="CommentText"/>
      </w:pPr>
      <w:r>
        <w:rPr>
          <w:rStyle w:val="CommentReference"/>
        </w:rPr>
        <w:annotationRef/>
      </w:r>
      <w:r>
        <w:t>Are there any other systems/research efforts out there? How successful are they?</w:t>
      </w:r>
    </w:p>
  </w:comment>
  <w:comment w:id="4" w:author="." w:date="2025-04-27T11:51:00Z" w:initials=".">
    <w:p w14:paraId="66AF3D14" w14:textId="5C22C40D" w:rsidR="002E0400" w:rsidRDefault="002E0400">
      <w:pPr>
        <w:pStyle w:val="CommentText"/>
      </w:pPr>
      <w:r>
        <w:rPr>
          <w:rStyle w:val="CommentReference"/>
        </w:rPr>
        <w:annotationRef/>
      </w:r>
      <w:r>
        <w:t>Spell out.</w:t>
      </w:r>
    </w:p>
  </w:comment>
  <w:comment w:id="21" w:author="." w:date="2025-04-27T11:52:00Z" w:initials=".">
    <w:p w14:paraId="375EE1FD" w14:textId="4506032B" w:rsidR="002E0400" w:rsidRDefault="002E0400">
      <w:pPr>
        <w:pStyle w:val="CommentText"/>
      </w:pPr>
      <w:r>
        <w:rPr>
          <w:rStyle w:val="CommentReference"/>
        </w:rPr>
        <w:annotationRef/>
      </w:r>
      <w:r>
        <w:t>Say something about current status/performance of project.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9FE586" w15:done="0"/>
  <w15:commentEx w15:paraId="11A1F873" w15:done="0"/>
  <w15:commentEx w15:paraId="66AF3D14" w15:done="0"/>
  <w15:commentEx w15:paraId="375EE1F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D5B86E8" w16cex:dateUtc="2025-04-27T10:50:00Z"/>
  <w16cex:commentExtensible w16cex:durableId="680B4CA6" w16cex:dateUtc="2025-04-27T10:52:00Z"/>
  <w16cex:commentExtensible w16cex:durableId="6C6E9922" w16cex:dateUtc="2025-04-27T10:51:00Z"/>
  <w16cex:commentExtensible w16cex:durableId="58973F73" w16cex:dateUtc="2025-04-27T10: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9FE586" w16cid:durableId="7D5B86E8"/>
  <w16cid:commentId w16cid:paraId="11A1F873" w16cid:durableId="680B4CA6"/>
  <w16cid:commentId w16cid:paraId="66AF3D14" w16cid:durableId="6C6E9922"/>
  <w16cid:commentId w16cid:paraId="375EE1FD" w16cid:durableId="58973F7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charset w:val="B1"/>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588"/>
    <w:rsid w:val="00182C8B"/>
    <w:rsid w:val="002E0400"/>
    <w:rsid w:val="00975588"/>
    <w:rsid w:val="00997784"/>
    <w:rsid w:val="00AC181A"/>
    <w:rsid w:val="00BC55DF"/>
    <w:rsid w:val="00C758A4"/>
    <w:rsid w:val="00E1065F"/>
    <w:rsid w:val="00FF19EC"/>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6503F"/>
  <w15:chartTrackingRefBased/>
  <w15:docId w15:val="{2178101C-9E79-47C9-A959-E5B8BF8AC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588"/>
    <w:pPr>
      <w:spacing w:line="25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E0400"/>
    <w:pPr>
      <w:spacing w:after="0" w:line="240" w:lineRule="auto"/>
    </w:pPr>
    <w:rPr>
      <w:lang w:val="en-US"/>
    </w:rPr>
  </w:style>
  <w:style w:type="character" w:styleId="CommentReference">
    <w:name w:val="annotation reference"/>
    <w:basedOn w:val="DefaultParagraphFont"/>
    <w:uiPriority w:val="99"/>
    <w:semiHidden/>
    <w:unhideWhenUsed/>
    <w:rsid w:val="002E0400"/>
    <w:rPr>
      <w:sz w:val="16"/>
      <w:szCs w:val="16"/>
    </w:rPr>
  </w:style>
  <w:style w:type="paragraph" w:styleId="CommentText">
    <w:name w:val="annotation text"/>
    <w:basedOn w:val="Normal"/>
    <w:link w:val="CommentTextChar"/>
    <w:uiPriority w:val="99"/>
    <w:semiHidden/>
    <w:unhideWhenUsed/>
    <w:rsid w:val="002E0400"/>
    <w:pPr>
      <w:spacing w:line="240" w:lineRule="auto"/>
    </w:pPr>
    <w:rPr>
      <w:sz w:val="20"/>
      <w:szCs w:val="20"/>
    </w:rPr>
  </w:style>
  <w:style w:type="character" w:customStyle="1" w:styleId="CommentTextChar">
    <w:name w:val="Comment Text Char"/>
    <w:basedOn w:val="DefaultParagraphFont"/>
    <w:link w:val="CommentText"/>
    <w:uiPriority w:val="99"/>
    <w:semiHidden/>
    <w:rsid w:val="002E0400"/>
    <w:rPr>
      <w:sz w:val="20"/>
      <w:szCs w:val="20"/>
      <w:lang w:val="en-US"/>
    </w:rPr>
  </w:style>
  <w:style w:type="paragraph" w:styleId="CommentSubject">
    <w:name w:val="annotation subject"/>
    <w:basedOn w:val="CommentText"/>
    <w:next w:val="CommentText"/>
    <w:link w:val="CommentSubjectChar"/>
    <w:uiPriority w:val="99"/>
    <w:semiHidden/>
    <w:unhideWhenUsed/>
    <w:rsid w:val="002E0400"/>
    <w:rPr>
      <w:b/>
      <w:bCs/>
    </w:rPr>
  </w:style>
  <w:style w:type="character" w:customStyle="1" w:styleId="CommentSubjectChar">
    <w:name w:val="Comment Subject Char"/>
    <w:basedOn w:val="CommentTextChar"/>
    <w:link w:val="CommentSubject"/>
    <w:uiPriority w:val="99"/>
    <w:semiHidden/>
    <w:rsid w:val="002E0400"/>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134008">
      <w:bodyDiv w:val="1"/>
      <w:marLeft w:val="0"/>
      <w:marRight w:val="0"/>
      <w:marTop w:val="0"/>
      <w:marBottom w:val="0"/>
      <w:divBdr>
        <w:top w:val="none" w:sz="0" w:space="0" w:color="auto"/>
        <w:left w:val="none" w:sz="0" w:space="0" w:color="auto"/>
        <w:bottom w:val="none" w:sz="0" w:space="0" w:color="auto"/>
        <w:right w:val="none" w:sz="0" w:space="0" w:color="auto"/>
      </w:divBdr>
    </w:div>
    <w:div w:id="1410999074">
      <w:bodyDiv w:val="1"/>
      <w:marLeft w:val="0"/>
      <w:marRight w:val="0"/>
      <w:marTop w:val="0"/>
      <w:marBottom w:val="0"/>
      <w:divBdr>
        <w:top w:val="none" w:sz="0" w:space="0" w:color="auto"/>
        <w:left w:val="none" w:sz="0" w:space="0" w:color="auto"/>
        <w:bottom w:val="none" w:sz="0" w:space="0" w:color="auto"/>
        <w:right w:val="none" w:sz="0" w:space="0" w:color="auto"/>
      </w:divBdr>
    </w:div>
    <w:div w:id="1686857853">
      <w:bodyDiv w:val="1"/>
      <w:marLeft w:val="0"/>
      <w:marRight w:val="0"/>
      <w:marTop w:val="0"/>
      <w:marBottom w:val="0"/>
      <w:divBdr>
        <w:top w:val="none" w:sz="0" w:space="0" w:color="auto"/>
        <w:left w:val="none" w:sz="0" w:space="0" w:color="auto"/>
        <w:bottom w:val="none" w:sz="0" w:space="0" w:color="auto"/>
        <w:right w:val="none" w:sz="0" w:space="0" w:color="auto"/>
      </w:divBdr>
    </w:div>
    <w:div w:id="187650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150</Words>
  <Characters>986</Characters>
  <Application>Microsoft Office Word</Application>
  <DocSecurity>0</DocSecurity>
  <Lines>18</Lines>
  <Paragraphs>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tomerkakou@gmail.com</dc:creator>
  <cp:keywords/>
  <dc:description/>
  <cp:lastModifiedBy>.</cp:lastModifiedBy>
  <cp:revision>3</cp:revision>
  <dcterms:created xsi:type="dcterms:W3CDTF">2025-04-27T10:50:00Z</dcterms:created>
  <dcterms:modified xsi:type="dcterms:W3CDTF">2025-04-27T10:53:00Z</dcterms:modified>
</cp:coreProperties>
</file>