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DF6BD" w14:textId="50C5A0E7" w:rsidR="00795F04" w:rsidRPr="00971B0A" w:rsidRDefault="00826E6A">
      <w:pPr>
        <w:jc w:val="center"/>
        <w:rPr>
          <w:rFonts w:eastAsia="Times New Roman"/>
          <w:b/>
          <w:bCs/>
          <w:sz w:val="36"/>
          <w:szCs w:val="36"/>
          <w:lang w:val="de-DE"/>
        </w:rPr>
      </w:pPr>
      <w:r w:rsidRPr="00971B0A">
        <w:rPr>
          <w:rFonts w:eastAsia="Times New Roman"/>
          <w:b/>
          <w:bCs/>
          <w:sz w:val="36"/>
          <w:szCs w:val="36"/>
          <w:lang w:val="de-DE"/>
        </w:rPr>
        <w:t>Deepfake in videos</w:t>
      </w:r>
    </w:p>
    <w:p w14:paraId="710F6E79" w14:textId="77777777" w:rsidR="00795F04" w:rsidRPr="00971B0A" w:rsidRDefault="00106D92">
      <w:pPr>
        <w:pStyle w:val="department-code"/>
        <w:rPr>
          <w:lang w:val="de-DE"/>
        </w:rPr>
      </w:pPr>
      <w:r w:rsidRPr="00971B0A">
        <w:rPr>
          <w:lang w:val="de-DE"/>
        </w:rPr>
        <w:t>SE-D-11</w:t>
      </w:r>
    </w:p>
    <w:p w14:paraId="780E1289" w14:textId="77777777" w:rsidR="00795F04" w:rsidRPr="00971B0A" w:rsidRDefault="00106D92">
      <w:pPr>
        <w:pStyle w:val="student-line"/>
        <w:rPr>
          <w:lang w:val="de-DE"/>
        </w:rPr>
      </w:pPr>
      <w:r w:rsidRPr="00971B0A">
        <w:rPr>
          <w:lang w:val="de-DE"/>
        </w:rPr>
        <w:t xml:space="preserve">Omer Assenheiner; omeras2@ac.sce.ac.il </w:t>
      </w:r>
      <w:r w:rsidRPr="00971B0A">
        <w:rPr>
          <w:lang w:val="de-DE"/>
        </w:rPr>
        <w:br/>
        <w:t xml:space="preserve">Oscar Aizenshtat; oscarai@ac.sce.ac.il </w:t>
      </w:r>
      <w:r w:rsidRPr="00971B0A">
        <w:rPr>
          <w:lang w:val="de-DE"/>
        </w:rPr>
        <w:br/>
        <w:t xml:space="preserve">Yuval Soto Korenstein; yuvalso@ac.sce.ac.il </w:t>
      </w:r>
    </w:p>
    <w:p w14:paraId="4EEA1844" w14:textId="77777777" w:rsidR="00795F04" w:rsidRDefault="00106D92">
      <w:pPr>
        <w:pStyle w:val="mentor"/>
        <w:jc w:val="center"/>
        <w:divId w:val="718167923"/>
      </w:pPr>
      <w:r>
        <w:t>Advisor: Ms. Alona Kutsyy</w:t>
      </w:r>
    </w:p>
    <w:p w14:paraId="05B1C458" w14:textId="77777777" w:rsidR="00795F04" w:rsidRDefault="00106D92">
      <w:pPr>
        <w:pStyle w:val="institution"/>
        <w:jc w:val="center"/>
        <w:divId w:val="718167923"/>
      </w:pPr>
      <w:r>
        <w:rPr>
          <w:rStyle w:val="institution-name"/>
        </w:rPr>
        <w:t xml:space="preserve">SCE - Shamoon College of Engineering, </w:t>
      </w:r>
      <w:proofErr w:type="spellStart"/>
      <w:r>
        <w:rPr>
          <w:rStyle w:val="institution-name"/>
        </w:rPr>
        <w:t>Be'er</w:t>
      </w:r>
      <w:proofErr w:type="spellEnd"/>
      <w:r>
        <w:rPr>
          <w:rStyle w:val="institution-name"/>
        </w:rPr>
        <w:t>-Sheva</w:t>
      </w:r>
    </w:p>
    <w:p w14:paraId="0FC61D11" w14:textId="4C801FAE" w:rsidR="00795F04" w:rsidRDefault="00106D92">
      <w:pPr>
        <w:divId w:val="1461804898"/>
        <w:rPr>
          <w:rFonts w:eastAsia="Times New Roman"/>
        </w:rPr>
      </w:pPr>
      <w:r>
        <w:rPr>
          <w:rFonts w:eastAsia="Times New Roman"/>
        </w:rPr>
        <w:t xml:space="preserve">The project focuses on detecting deepfake videos by developing a new model that combines </w:t>
      </w:r>
      <w:proofErr w:type="spellStart"/>
      <w:r>
        <w:rPr>
          <w:rFonts w:eastAsia="Times New Roman"/>
        </w:rPr>
        <w:t>ResNeXt</w:t>
      </w:r>
      <w:proofErr w:type="spellEnd"/>
      <w:r>
        <w:rPr>
          <w:rFonts w:eastAsia="Times New Roman"/>
        </w:rPr>
        <w:t xml:space="preserve"> and LSTM architectures. The goal is to create a robust and efficient system capable of identifying deepfakes in real-world, </w:t>
      </w:r>
      <w:ins w:id="0" w:author="." w:date="2025-04-27T11:54:00Z">
        <w:r w:rsidR="00605726">
          <w:rPr>
            <w:rFonts w:eastAsia="Times New Roman"/>
          </w:rPr>
          <w:t>“</w:t>
        </w:r>
      </w:ins>
      <w:del w:id="1" w:author="." w:date="2025-04-27T11:54:00Z">
        <w:r w:rsidDel="00605726">
          <w:rPr>
            <w:rFonts w:eastAsia="Times New Roman"/>
          </w:rPr>
          <w:delText>"</w:delText>
        </w:r>
      </w:del>
      <w:r>
        <w:rPr>
          <w:rFonts w:eastAsia="Times New Roman"/>
        </w:rPr>
        <w:t>in-the-wild</w:t>
      </w:r>
      <w:ins w:id="2" w:author="." w:date="2025-04-27T11:54:00Z">
        <w:r w:rsidR="00605726">
          <w:rPr>
            <w:rFonts w:eastAsia="Times New Roman"/>
          </w:rPr>
          <w:t>”</w:t>
        </w:r>
      </w:ins>
      <w:del w:id="3" w:author="." w:date="2025-04-27T11:54:00Z">
        <w:r w:rsidDel="00605726">
          <w:rPr>
            <w:rFonts w:eastAsia="Times New Roman"/>
          </w:rPr>
          <w:delText>"</w:delText>
        </w:r>
      </w:del>
      <w:r>
        <w:rPr>
          <w:rFonts w:eastAsia="Times New Roman"/>
        </w:rPr>
        <w:t xml:space="preserve"> conditions. The model is trained on a diverse and challenging dataset to handle various video qualities, lighting conditions, and facial expressions. By integrating spatial and temporal features, it captures both image-level and sequence-level patterns typical of deepfakes.</w:t>
      </w:r>
      <w:commentRangeStart w:id="4"/>
      <w:r>
        <w:rPr>
          <w:rFonts w:eastAsia="Times New Roman"/>
        </w:rPr>
        <w:t xml:space="preserve"> This approach enhances accuracy and generalizability. </w:t>
      </w:r>
      <w:commentRangeEnd w:id="4"/>
      <w:r w:rsidR="00605726">
        <w:rPr>
          <w:rStyle w:val="CommentReference"/>
        </w:rPr>
        <w:commentReference w:id="4"/>
      </w:r>
      <w:r>
        <w:rPr>
          <w:rFonts w:eastAsia="Times New Roman"/>
        </w:rPr>
        <w:t>The project addresses the increasing need for reliable deepfake detection tools, especially as manipulated media becomes more advanced and harder to detect.</w:t>
      </w:r>
    </w:p>
    <w:p w14:paraId="3E55D863" w14:textId="77777777" w:rsidR="008F3CAC" w:rsidRDefault="00106D92">
      <w:pPr>
        <w:pStyle w:val="keywords-header"/>
      </w:pPr>
      <w:r>
        <w:t xml:space="preserve">Keywords: dataset, deepfake detection, </w:t>
      </w:r>
      <w:proofErr w:type="spellStart"/>
      <w:r>
        <w:t>lstm</w:t>
      </w:r>
      <w:proofErr w:type="spellEnd"/>
      <w:r>
        <w:t xml:space="preserve">, </w:t>
      </w:r>
      <w:proofErr w:type="spellStart"/>
      <w:r>
        <w:t>resnext</w:t>
      </w:r>
      <w:proofErr w:type="spellEnd"/>
    </w:p>
    <w:sectPr w:rsidR="008F3CA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4" w:author="." w:date="2025-04-27T11:55:00Z" w:initials=".">
    <w:p w14:paraId="6C79CA23" w14:textId="7239F567" w:rsidR="00605726" w:rsidRDefault="00605726">
      <w:pPr>
        <w:pStyle w:val="CommentText"/>
      </w:pPr>
      <w:r>
        <w:rPr>
          <w:rStyle w:val="CommentReference"/>
        </w:rPr>
        <w:annotationRef/>
      </w:r>
      <w:r>
        <w:t>Can you say something about performance vs existing solutions?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C79CA2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87CEF42" w16cex:dateUtc="2025-04-27T10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C79CA23" w16cid:durableId="587CEF4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trackRevisions/>
  <w:doNotTrackMoves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E6A"/>
    <w:rsid w:val="00061E8B"/>
    <w:rsid w:val="00106D92"/>
    <w:rsid w:val="004B4304"/>
    <w:rsid w:val="00520514"/>
    <w:rsid w:val="00605726"/>
    <w:rsid w:val="00795F04"/>
    <w:rsid w:val="00826E6A"/>
    <w:rsid w:val="008F3CAC"/>
    <w:rsid w:val="00971B0A"/>
    <w:rsid w:val="00A64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BDB67"/>
  <w15:chartTrackingRefBased/>
  <w15:docId w15:val="{D84DB3E8-A786-44BD-B97E-7E0648A9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1">
    <w:name w:val="כותרת טקסט1"/>
    <w:basedOn w:val="Normal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Normal"/>
    <w:pPr>
      <w:spacing w:after="400"/>
      <w:jc w:val="center"/>
    </w:pPr>
  </w:style>
  <w:style w:type="paragraph" w:customStyle="1" w:styleId="students-header">
    <w:name w:val="students-header"/>
    <w:basedOn w:val="Normal"/>
    <w:pPr>
      <w:spacing w:before="300" w:after="100"/>
      <w:jc w:val="center"/>
    </w:pPr>
  </w:style>
  <w:style w:type="paragraph" w:customStyle="1" w:styleId="keywords-header">
    <w:name w:val="keywords-header"/>
    <w:basedOn w:val="Normal"/>
    <w:pPr>
      <w:spacing w:before="300" w:after="100"/>
      <w:jc w:val="center"/>
    </w:pPr>
  </w:style>
  <w:style w:type="paragraph" w:customStyle="1" w:styleId="student-line">
    <w:name w:val="student-line"/>
    <w:basedOn w:val="Normal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Normal"/>
    <w:pPr>
      <w:spacing w:before="300" w:after="300"/>
      <w:jc w:val="center"/>
    </w:pPr>
  </w:style>
  <w:style w:type="paragraph" w:customStyle="1" w:styleId="mentor">
    <w:name w:val="mentor"/>
    <w:basedOn w:val="Normal"/>
    <w:pPr>
      <w:spacing w:before="100" w:beforeAutospacing="1" w:after="100"/>
    </w:pPr>
  </w:style>
  <w:style w:type="paragraph" w:customStyle="1" w:styleId="institution">
    <w:name w:val="institution"/>
    <w:basedOn w:val="Normal"/>
    <w:pPr>
      <w:spacing w:before="100" w:beforeAutospacing="1" w:after="200"/>
    </w:pPr>
  </w:style>
  <w:style w:type="paragraph" w:customStyle="1" w:styleId="keywords">
    <w:name w:val="keywords"/>
    <w:basedOn w:val="Normal"/>
    <w:pPr>
      <w:spacing w:before="100" w:beforeAutospacing="1" w:after="160"/>
    </w:pPr>
  </w:style>
  <w:style w:type="paragraph" w:customStyle="1" w:styleId="content">
    <w:name w:val="content"/>
    <w:basedOn w:val="Normal"/>
    <w:pPr>
      <w:spacing w:before="400" w:after="100" w:afterAutospacing="1"/>
    </w:pPr>
  </w:style>
  <w:style w:type="character" w:customStyle="1" w:styleId="institution-name">
    <w:name w:val="institution-name"/>
    <w:basedOn w:val="DefaultParagraphFont"/>
  </w:style>
  <w:style w:type="paragraph" w:styleId="Revision">
    <w:name w:val="Revision"/>
    <w:hidden/>
    <w:uiPriority w:val="99"/>
    <w:semiHidden/>
    <w:rsid w:val="00605726"/>
    <w:rPr>
      <w:rFonts w:eastAsiaTheme="minorEastAsi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057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57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5726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57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5726"/>
    <w:rPr>
      <w:rFonts w:eastAsiaTheme="minorEastAs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167923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4898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874</Characters>
  <Application>Microsoft Office Word</Application>
  <DocSecurity>0</DocSecurity>
  <Lines>17</Lines>
  <Paragraphs>8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Real or fake</vt:lpstr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Real or fake</dc:title>
  <dc:subject/>
  <dc:creator>Roni Mazor</dc:creator>
  <cp:keywords/>
  <dc:description/>
  <cp:lastModifiedBy>.</cp:lastModifiedBy>
  <cp:revision>3</cp:revision>
  <dcterms:created xsi:type="dcterms:W3CDTF">2025-04-27T10:53:00Z</dcterms:created>
  <dcterms:modified xsi:type="dcterms:W3CDTF">2025-04-27T10:55:00Z</dcterms:modified>
</cp:coreProperties>
</file>