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8CDBE" w14:textId="77777777" w:rsidR="009D546E" w:rsidRDefault="00860DD2">
      <w:pPr>
        <w:jc w:val="center"/>
        <w:rPr>
          <w:rFonts w:eastAsia="Times New Roman"/>
          <w:b/>
          <w:bCs/>
          <w:sz w:val="36"/>
          <w:szCs w:val="36"/>
          <w:lang w:val="en-US"/>
        </w:rPr>
      </w:pPr>
      <w:commentRangeStart w:id="0"/>
      <w:r>
        <w:rPr>
          <w:rFonts w:eastAsia="Times New Roman"/>
          <w:b/>
          <w:bCs/>
          <w:sz w:val="36"/>
          <w:szCs w:val="36"/>
          <w:lang w:val="en-US"/>
        </w:rPr>
        <w:t>Gaia</w:t>
      </w:r>
      <w:commentRangeEnd w:id="0"/>
      <w:r w:rsidR="00626475">
        <w:rPr>
          <w:rStyle w:val="CommentReference"/>
        </w:rPr>
        <w:commentReference w:id="0"/>
      </w:r>
    </w:p>
    <w:p w14:paraId="1639DBFA" w14:textId="77777777" w:rsidR="009D546E" w:rsidRDefault="00860DD2">
      <w:pPr>
        <w:pStyle w:val="department-code"/>
        <w:rPr>
          <w:lang w:val="en-US"/>
        </w:rPr>
      </w:pPr>
      <w:r>
        <w:rPr>
          <w:lang w:val="en-US"/>
        </w:rPr>
        <w:t>SE-D-12</w:t>
      </w:r>
    </w:p>
    <w:p w14:paraId="44B8B327" w14:textId="3ACE5506" w:rsidR="009D546E" w:rsidRDefault="00860DD2">
      <w:pPr>
        <w:pStyle w:val="student-line"/>
        <w:rPr>
          <w:lang w:val="en-US"/>
        </w:rPr>
      </w:pPr>
      <w:r>
        <w:rPr>
          <w:lang w:val="en-US"/>
        </w:rPr>
        <w:t xml:space="preserve">Dor </w:t>
      </w:r>
      <w:proofErr w:type="spellStart"/>
      <w:r>
        <w:rPr>
          <w:lang w:val="en-US"/>
        </w:rPr>
        <w:t>Yubiler</w:t>
      </w:r>
      <w:proofErr w:type="spellEnd"/>
      <w:r>
        <w:rPr>
          <w:lang w:val="en-US"/>
        </w:rPr>
        <w:t>; doryubiler@gmail.com</w:t>
      </w:r>
      <w:r>
        <w:rPr>
          <w:lang w:val="en-US"/>
        </w:rPr>
        <w:br/>
        <w:t>Shani Riven; shaniriven@gmail.com</w:t>
      </w:r>
    </w:p>
    <w:p w14:paraId="7CBDB4E2" w14:textId="77777777" w:rsidR="009D546E" w:rsidRDefault="00860DD2">
      <w:pPr>
        <w:pStyle w:val="mentor"/>
        <w:jc w:val="center"/>
        <w:divId w:val="1201013479"/>
        <w:rPr>
          <w:lang w:val="en-US"/>
        </w:rPr>
      </w:pPr>
      <w:r>
        <w:rPr>
          <w:lang w:val="en-US"/>
        </w:rPr>
        <w:t>Advisor: Ms. Alona Kutsyy</w:t>
      </w:r>
    </w:p>
    <w:p w14:paraId="14D13A84" w14:textId="77777777" w:rsidR="009D546E" w:rsidRDefault="00860DD2">
      <w:pPr>
        <w:pStyle w:val="institution"/>
        <w:jc w:val="center"/>
        <w:divId w:val="1201013479"/>
        <w:rPr>
          <w:lang w:val="en-US"/>
        </w:rPr>
      </w:pPr>
      <w:r>
        <w:rPr>
          <w:rStyle w:val="institution-name"/>
          <w:lang w:val="en-US"/>
        </w:rPr>
        <w:t xml:space="preserve">SCE - Shamoon College of Engineering, </w:t>
      </w:r>
      <w:proofErr w:type="spellStart"/>
      <w:r>
        <w:rPr>
          <w:rStyle w:val="institution-name"/>
          <w:lang w:val="en-US"/>
        </w:rPr>
        <w:t>Be'er</w:t>
      </w:r>
      <w:proofErr w:type="spellEnd"/>
      <w:r>
        <w:rPr>
          <w:rStyle w:val="institution-name"/>
          <w:lang w:val="en-US"/>
        </w:rPr>
        <w:t>-Sheva</w:t>
      </w:r>
    </w:p>
    <w:p w14:paraId="39BE8989" w14:textId="6F2BBA25" w:rsidR="009D546E" w:rsidRDefault="00860DD2">
      <w:pPr>
        <w:divId w:val="1489127803"/>
        <w:rPr>
          <w:rFonts w:eastAsia="Times New Roman"/>
          <w:lang w:val="en-US"/>
        </w:rPr>
      </w:pPr>
      <w:commentRangeStart w:id="1"/>
      <w:r>
        <w:rPr>
          <w:rFonts w:eastAsia="Times New Roman"/>
          <w:lang w:val="en-US"/>
        </w:rPr>
        <w:t xml:space="preserve">Gaia is an intelligent trip planner that creates personalized itineraries based on user input. </w:t>
      </w:r>
      <w:commentRangeEnd w:id="1"/>
      <w:r w:rsidR="00626475">
        <w:rPr>
          <w:rStyle w:val="CommentReference"/>
        </w:rPr>
        <w:commentReference w:id="1"/>
      </w:r>
      <w:r>
        <w:rPr>
          <w:rFonts w:eastAsia="Times New Roman"/>
          <w:lang w:val="en-US"/>
        </w:rPr>
        <w:t>Travelers provide their travel dates, destination, and interests</w:t>
      </w:r>
      <w:ins w:id="2" w:author="." w:date="2025-04-27T11:56:00Z">
        <w:r w:rsidR="00626475">
          <w:rPr>
            <w:rFonts w:eastAsia="Times New Roman"/>
            <w:lang w:val="en-US"/>
          </w:rPr>
          <w:t>,</w:t>
        </w:r>
      </w:ins>
      <w:r>
        <w:rPr>
          <w:rFonts w:eastAsia="Times New Roman"/>
          <w:lang w:val="en-US"/>
        </w:rPr>
        <w:t xml:space="preserve"> such as museums, art, and caf</w:t>
      </w:r>
      <w:ins w:id="3" w:author="." w:date="2025-04-27T11:56:00Z">
        <w:r w:rsidR="00626475">
          <w:rPr>
            <w:rFonts w:eastAsia="Times New Roman"/>
            <w:lang w:val="en-US"/>
          </w:rPr>
          <w:t>é</w:t>
        </w:r>
      </w:ins>
      <w:del w:id="4" w:author="." w:date="2025-04-27T11:56:00Z">
        <w:r w:rsidDel="00626475">
          <w:rPr>
            <w:rFonts w:eastAsia="Times New Roman"/>
            <w:lang w:val="en-US"/>
          </w:rPr>
          <w:delText>e</w:delText>
        </w:r>
      </w:del>
      <w:r>
        <w:rPr>
          <w:rFonts w:eastAsia="Times New Roman"/>
          <w:lang w:val="en-US"/>
        </w:rPr>
        <w:t xml:space="preserve">s, and Gaia delivers a tailored list of top attractions and local insights. Using advanced AI, Gaia crafts precise search queries to retrieve detailed information from trusted sources, ensuring that recommendations are relevant and current. The application also checks for existing trip data, allowing users to update or keep their previous plans. By combining real-time data with personalized recommendations, Gaia simplifies the planning process and enhances the travel experience for every user. </w:t>
      </w:r>
      <w:commentRangeStart w:id="5"/>
      <w:r>
        <w:rPr>
          <w:rFonts w:eastAsia="Times New Roman"/>
          <w:lang w:val="en-US"/>
        </w:rPr>
        <w:t xml:space="preserve">Gaia </w:t>
      </w:r>
      <w:del w:id="6" w:author="." w:date="2025-04-27T11:57:00Z">
        <w:r w:rsidDel="00626475">
          <w:rPr>
            <w:rFonts w:eastAsia="Times New Roman"/>
            <w:lang w:val="en-US"/>
          </w:rPr>
          <w:delText xml:space="preserve">truly </w:delText>
        </w:r>
      </w:del>
      <w:r>
        <w:rPr>
          <w:rFonts w:eastAsia="Times New Roman"/>
          <w:lang w:val="en-US"/>
        </w:rPr>
        <w:t xml:space="preserve">empowers </w:t>
      </w:r>
      <w:del w:id="7" w:author="." w:date="2025-04-27T11:57:00Z">
        <w:r w:rsidDel="00626475">
          <w:rPr>
            <w:rFonts w:eastAsia="Times New Roman"/>
            <w:lang w:val="en-US"/>
          </w:rPr>
          <w:delText>travellers</w:delText>
        </w:r>
      </w:del>
      <w:ins w:id="8" w:author="." w:date="2025-04-27T11:57:00Z">
        <w:r w:rsidR="00626475">
          <w:rPr>
            <w:rFonts w:eastAsia="Times New Roman"/>
            <w:lang w:val="en-US"/>
          </w:rPr>
          <w:t>travelers</w:t>
        </w:r>
      </w:ins>
      <w:r>
        <w:rPr>
          <w:rFonts w:eastAsia="Times New Roman"/>
          <w:lang w:val="en-US"/>
        </w:rPr>
        <w:t xml:space="preserve"> to explore new destinations confidently, ensuring every journey is seamlessly planned and tailored to individual tastes</w:t>
      </w:r>
      <w:del w:id="9" w:author="." w:date="2025-04-27T11:57:00Z">
        <w:r w:rsidDel="00626475">
          <w:rPr>
            <w:rFonts w:eastAsia="Times New Roman"/>
            <w:lang w:val="en-US"/>
          </w:rPr>
          <w:delText xml:space="preserve"> overall</w:delText>
        </w:r>
      </w:del>
      <w:r>
        <w:rPr>
          <w:rFonts w:eastAsia="Times New Roman"/>
          <w:lang w:val="en-US"/>
        </w:rPr>
        <w:t>.</w:t>
      </w:r>
      <w:commentRangeEnd w:id="5"/>
      <w:r w:rsidR="00626475">
        <w:rPr>
          <w:rStyle w:val="CommentReference"/>
        </w:rPr>
        <w:commentReference w:id="5"/>
      </w:r>
    </w:p>
    <w:p w14:paraId="5DAF0D5B" w14:textId="77777777" w:rsidR="003E2261" w:rsidRDefault="00860DD2">
      <w:pPr>
        <w:pStyle w:val="keywords-header"/>
        <w:rPr>
          <w:lang w:val="en-US"/>
        </w:rPr>
      </w:pPr>
      <w:r>
        <w:rPr>
          <w:lang w:val="en-US"/>
        </w:rPr>
        <w:t>Keywords: ai, itinerary, personalized, travel</w:t>
      </w:r>
    </w:p>
    <w:sectPr w:rsidR="003E2261">
      <w:pgSz w:w="12240" w:h="15840"/>
      <w:pgMar w:top="1440" w:right="1440" w:bottom="1440" w:left="1440" w:header="720" w:footer="72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 w:date="2025-04-27T11:56:00Z" w:initials=".">
    <w:p w14:paraId="2E6E8CA4" w14:textId="542F9C09" w:rsidR="00626475" w:rsidRDefault="00626475">
      <w:pPr>
        <w:pStyle w:val="CommentText"/>
      </w:pPr>
      <w:r>
        <w:rPr>
          <w:rStyle w:val="CommentReference"/>
        </w:rPr>
        <w:annotationRef/>
      </w:r>
      <w:r>
        <w:t>You need a descriptive title.</w:t>
      </w:r>
    </w:p>
  </w:comment>
  <w:comment w:id="1" w:author="." w:date="2025-04-27T11:58:00Z" w:initials=".">
    <w:p w14:paraId="3DDF6D71" w14:textId="01C61B02" w:rsidR="00626475" w:rsidRDefault="00626475">
      <w:pPr>
        <w:pStyle w:val="CommentText"/>
      </w:pPr>
      <w:r>
        <w:rPr>
          <w:rStyle w:val="CommentReference"/>
        </w:rPr>
        <w:annotationRef/>
      </w:r>
      <w:r>
        <w:t>Can you say how this goes beyond existing tools that are available.</w:t>
      </w:r>
    </w:p>
  </w:comment>
  <w:comment w:id="5" w:author="." w:date="2025-04-27T11:57:00Z" w:initials=".">
    <w:p w14:paraId="56670792" w14:textId="3BCD7983" w:rsidR="00626475" w:rsidRDefault="00626475">
      <w:pPr>
        <w:pStyle w:val="CommentText"/>
      </w:pPr>
      <w:r>
        <w:rPr>
          <w:rStyle w:val="CommentReference"/>
        </w:rPr>
        <w:annotationRef/>
      </w:r>
      <w:r>
        <w:t>You should avoid value-laden terms.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E6E8CA4" w15:done="0"/>
  <w15:commentEx w15:paraId="3DDF6D71" w15:done="0"/>
  <w15:commentEx w15:paraId="5667079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6ACA639" w16cex:dateUtc="2025-04-27T10:56:00Z"/>
  <w16cex:commentExtensible w16cex:durableId="23F21189" w16cex:dateUtc="2025-04-27T10:58:00Z"/>
  <w16cex:commentExtensible w16cex:durableId="65506C59" w16cex:dateUtc="2025-04-27T10: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E6E8CA4" w16cid:durableId="76ACA639"/>
  <w16cid:commentId w16cid:paraId="3DDF6D71" w16cid:durableId="23F21189"/>
  <w16cid:commentId w16cid:paraId="56670792" w16cid:durableId="65506C5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trackRevisions/>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68A"/>
    <w:rsid w:val="001204CD"/>
    <w:rsid w:val="0037468A"/>
    <w:rsid w:val="003E2261"/>
    <w:rsid w:val="00563D45"/>
    <w:rsid w:val="00626475"/>
    <w:rsid w:val="007A09A9"/>
    <w:rsid w:val="00860DD2"/>
    <w:rsid w:val="009D546E"/>
    <w:rsid w:val="00D421C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014B5"/>
  <w15:chartTrackingRefBased/>
  <w15:docId w15:val="{92938620-36ED-479F-A00F-F2A9D72E2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1">
    <w:name w:val="כותרת טקסט1"/>
    <w:basedOn w:val="Normal"/>
    <w:pPr>
      <w:jc w:val="center"/>
    </w:pPr>
    <w:rPr>
      <w:b/>
      <w:bCs/>
      <w:sz w:val="36"/>
      <w:szCs w:val="36"/>
    </w:rPr>
  </w:style>
  <w:style w:type="paragraph" w:customStyle="1" w:styleId="department-code">
    <w:name w:val="department-code"/>
    <w:basedOn w:val="Normal"/>
    <w:pPr>
      <w:spacing w:after="400"/>
      <w:jc w:val="center"/>
    </w:pPr>
  </w:style>
  <w:style w:type="paragraph" w:customStyle="1" w:styleId="students-header">
    <w:name w:val="students-header"/>
    <w:basedOn w:val="Normal"/>
    <w:pPr>
      <w:spacing w:before="300" w:after="100"/>
      <w:jc w:val="center"/>
    </w:pPr>
  </w:style>
  <w:style w:type="paragraph" w:customStyle="1" w:styleId="keywords-header">
    <w:name w:val="keywords-header"/>
    <w:basedOn w:val="Normal"/>
    <w:pPr>
      <w:spacing w:before="300" w:after="100"/>
      <w:jc w:val="center"/>
    </w:pPr>
  </w:style>
  <w:style w:type="paragraph" w:customStyle="1" w:styleId="student-line">
    <w:name w:val="student-line"/>
    <w:basedOn w:val="Normal"/>
    <w:pPr>
      <w:spacing w:before="100" w:beforeAutospacing="1" w:after="160"/>
      <w:jc w:val="center"/>
    </w:pPr>
  </w:style>
  <w:style w:type="paragraph" w:customStyle="1" w:styleId="institution-group">
    <w:name w:val="institution-group"/>
    <w:basedOn w:val="Normal"/>
    <w:pPr>
      <w:spacing w:before="300" w:after="300"/>
      <w:jc w:val="center"/>
    </w:pPr>
  </w:style>
  <w:style w:type="paragraph" w:customStyle="1" w:styleId="mentor">
    <w:name w:val="mentor"/>
    <w:basedOn w:val="Normal"/>
    <w:pPr>
      <w:spacing w:before="100" w:beforeAutospacing="1" w:after="100" w:afterAutospacing="1"/>
    </w:pPr>
  </w:style>
  <w:style w:type="paragraph" w:customStyle="1" w:styleId="institution">
    <w:name w:val="institution"/>
    <w:basedOn w:val="Normal"/>
    <w:pPr>
      <w:spacing w:before="100" w:beforeAutospacing="1" w:after="200"/>
    </w:pPr>
  </w:style>
  <w:style w:type="paragraph" w:customStyle="1" w:styleId="keywords">
    <w:name w:val="keywords"/>
    <w:basedOn w:val="Normal"/>
    <w:pPr>
      <w:spacing w:before="100" w:beforeAutospacing="1" w:after="160"/>
    </w:pPr>
  </w:style>
  <w:style w:type="paragraph" w:customStyle="1" w:styleId="content">
    <w:name w:val="content"/>
    <w:basedOn w:val="Normal"/>
    <w:pPr>
      <w:spacing w:before="400" w:after="100" w:afterAutospacing="1"/>
    </w:pPr>
  </w:style>
  <w:style w:type="character" w:customStyle="1" w:styleId="institution-name">
    <w:name w:val="institution-name"/>
    <w:basedOn w:val="DefaultParagraphFont"/>
  </w:style>
  <w:style w:type="paragraph" w:styleId="Revision">
    <w:name w:val="Revision"/>
    <w:hidden/>
    <w:uiPriority w:val="99"/>
    <w:semiHidden/>
    <w:rsid w:val="00626475"/>
    <w:rPr>
      <w:rFonts w:eastAsiaTheme="minorEastAsia"/>
      <w:sz w:val="24"/>
      <w:szCs w:val="24"/>
    </w:rPr>
  </w:style>
  <w:style w:type="character" w:styleId="CommentReference">
    <w:name w:val="annotation reference"/>
    <w:basedOn w:val="DefaultParagraphFont"/>
    <w:uiPriority w:val="99"/>
    <w:semiHidden/>
    <w:unhideWhenUsed/>
    <w:rsid w:val="00626475"/>
    <w:rPr>
      <w:sz w:val="16"/>
      <w:szCs w:val="16"/>
    </w:rPr>
  </w:style>
  <w:style w:type="paragraph" w:styleId="CommentText">
    <w:name w:val="annotation text"/>
    <w:basedOn w:val="Normal"/>
    <w:link w:val="CommentTextChar"/>
    <w:uiPriority w:val="99"/>
    <w:semiHidden/>
    <w:unhideWhenUsed/>
    <w:rsid w:val="00626475"/>
    <w:rPr>
      <w:sz w:val="20"/>
      <w:szCs w:val="20"/>
    </w:rPr>
  </w:style>
  <w:style w:type="character" w:customStyle="1" w:styleId="CommentTextChar">
    <w:name w:val="Comment Text Char"/>
    <w:basedOn w:val="DefaultParagraphFont"/>
    <w:link w:val="CommentText"/>
    <w:uiPriority w:val="99"/>
    <w:semiHidden/>
    <w:rsid w:val="00626475"/>
    <w:rPr>
      <w:rFonts w:eastAsiaTheme="minorEastAsia"/>
    </w:rPr>
  </w:style>
  <w:style w:type="paragraph" w:styleId="CommentSubject">
    <w:name w:val="annotation subject"/>
    <w:basedOn w:val="CommentText"/>
    <w:next w:val="CommentText"/>
    <w:link w:val="CommentSubjectChar"/>
    <w:uiPriority w:val="99"/>
    <w:semiHidden/>
    <w:unhideWhenUsed/>
    <w:rsid w:val="00626475"/>
    <w:rPr>
      <w:b/>
      <w:bCs/>
    </w:rPr>
  </w:style>
  <w:style w:type="character" w:customStyle="1" w:styleId="CommentSubjectChar">
    <w:name w:val="Comment Subject Char"/>
    <w:basedOn w:val="CommentTextChar"/>
    <w:link w:val="CommentSubject"/>
    <w:uiPriority w:val="99"/>
    <w:semiHidden/>
    <w:rsid w:val="00626475"/>
    <w:rPr>
      <w:rFonts w:eastAsiaTheme="minorEastAsi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1013479">
      <w:marLeft w:val="0"/>
      <w:marRight w:val="0"/>
      <w:marTop w:val="300"/>
      <w:marBottom w:val="300"/>
      <w:divBdr>
        <w:top w:val="none" w:sz="0" w:space="0" w:color="auto"/>
        <w:left w:val="none" w:sz="0" w:space="0" w:color="auto"/>
        <w:bottom w:val="none" w:sz="0" w:space="0" w:color="auto"/>
        <w:right w:val="none" w:sz="0" w:space="0" w:color="auto"/>
      </w:divBdr>
    </w:div>
    <w:div w:id="1489127803">
      <w:marLeft w:val="0"/>
      <w:marRight w:val="0"/>
      <w:marTop w:val="40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146</Words>
  <Characters>920</Characters>
  <Application>Microsoft Office Word</Application>
  <DocSecurity>0</DocSecurity>
  <Lines>17</Lines>
  <Paragraphs>8</Paragraphs>
  <ScaleCrop>false</ScaleCrop>
  <HeadingPairs>
    <vt:vector size="2" baseType="variant">
      <vt:variant>
        <vt:lpstr>שם</vt:lpstr>
      </vt:variant>
      <vt:variant>
        <vt:i4>1</vt:i4>
      </vt:variant>
    </vt:vector>
  </HeadingPairs>
  <TitlesOfParts>
    <vt:vector size="1" baseType="lpstr">
      <vt:lpstr>Gaia</vt:lpstr>
    </vt:vector>
  </TitlesOfParts>
  <Company/>
  <LinksUpToDate>false</LinksUpToDate>
  <CharactersWithSpaces>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Gaia</dc:title>
  <dc:subject/>
  <dc:creator>Dor Yubi</dc:creator>
  <cp:keywords/>
  <dc:description/>
  <cp:lastModifiedBy>.</cp:lastModifiedBy>
  <cp:revision>3</cp:revision>
  <dcterms:created xsi:type="dcterms:W3CDTF">2025-04-27T10:55:00Z</dcterms:created>
  <dcterms:modified xsi:type="dcterms:W3CDTF">2025-04-27T10:59:00Z</dcterms:modified>
</cp:coreProperties>
</file>