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83862" w14:textId="77777777" w:rsidR="00D01DA6" w:rsidRDefault="00457EBD">
      <w:pPr>
        <w:jc w:val="center"/>
        <w:rPr>
          <w:rFonts w:eastAsia="Times New Roman"/>
          <w:b/>
          <w:bCs/>
          <w:sz w:val="36"/>
          <w:szCs w:val="36"/>
        </w:rPr>
      </w:pPr>
      <w:r>
        <w:rPr>
          <w:rFonts w:eastAsia="Times New Roman"/>
          <w:b/>
          <w:bCs/>
          <w:sz w:val="36"/>
          <w:szCs w:val="36"/>
        </w:rPr>
        <w:t>Atlas: AI-powered personalized travel planning</w:t>
      </w:r>
    </w:p>
    <w:p w14:paraId="6987FB97" w14:textId="77777777" w:rsidR="00D01DA6" w:rsidRDefault="00457EBD">
      <w:pPr>
        <w:pStyle w:val="department-code"/>
      </w:pPr>
      <w:r>
        <w:t>SE-D-13</w:t>
      </w:r>
    </w:p>
    <w:p w14:paraId="20CBB097" w14:textId="77777777" w:rsidR="00D01DA6" w:rsidRDefault="00457EBD">
      <w:pPr>
        <w:pStyle w:val="student-line"/>
      </w:pPr>
      <w:r>
        <w:t xml:space="preserve">Guy Ezra; guyez1@ac.sce.ac.il </w:t>
      </w:r>
      <w:r>
        <w:br/>
      </w:r>
      <w:proofErr w:type="spellStart"/>
      <w:r>
        <w:t>Maor</w:t>
      </w:r>
      <w:proofErr w:type="spellEnd"/>
      <w:r>
        <w:t xml:space="preserve"> Atar; maorat@ac.sce.ac.il </w:t>
      </w:r>
    </w:p>
    <w:p w14:paraId="41425770" w14:textId="77777777" w:rsidR="00D01DA6" w:rsidRDefault="00457EBD">
      <w:pPr>
        <w:pStyle w:val="mentor"/>
        <w:jc w:val="center"/>
        <w:divId w:val="912785845"/>
      </w:pPr>
      <w:r>
        <w:t>Advisor: Dr. Alexander Churkin</w:t>
      </w:r>
    </w:p>
    <w:p w14:paraId="29214193" w14:textId="77777777" w:rsidR="00D01DA6" w:rsidRDefault="00457EBD">
      <w:pPr>
        <w:pStyle w:val="institution"/>
        <w:jc w:val="center"/>
        <w:divId w:val="912785845"/>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7BDD6EBA" w14:textId="1ECDC107" w:rsidR="00D01DA6" w:rsidRDefault="00457EBD">
      <w:pPr>
        <w:divId w:val="2096509629"/>
        <w:rPr>
          <w:rFonts w:eastAsia="Times New Roman"/>
        </w:rPr>
      </w:pPr>
      <w:r>
        <w:rPr>
          <w:rFonts w:eastAsia="Times New Roman"/>
        </w:rPr>
        <w:t xml:space="preserve">Planning a personalized trip is time-consuming, requiring research and comparisons. Many travelers struggle to create an optimal plan while considering budget, duration, and attractions. </w:t>
      </w:r>
      <w:commentRangeStart w:id="0"/>
      <w:r>
        <w:rPr>
          <w:rFonts w:eastAsia="Times New Roman"/>
        </w:rPr>
        <w:t xml:space="preserve">Atlas is an </w:t>
      </w:r>
      <w:ins w:id="1" w:author="." w:date="2025-04-27T11:59:00Z">
        <w:r w:rsidR="00071F24">
          <w:rPr>
            <w:rFonts w:eastAsia="Times New Roman"/>
          </w:rPr>
          <w:t>artificial in</w:t>
        </w:r>
      </w:ins>
      <w:ins w:id="2" w:author="." w:date="2025-04-27T12:00:00Z">
        <w:r w:rsidR="00071F24">
          <w:rPr>
            <w:rFonts w:eastAsia="Times New Roman"/>
          </w:rPr>
          <w:t>telligence (</w:t>
        </w:r>
      </w:ins>
      <w:r>
        <w:rPr>
          <w:rFonts w:eastAsia="Times New Roman"/>
        </w:rPr>
        <w:t>AI</w:t>
      </w:r>
      <w:ins w:id="3" w:author="." w:date="2025-04-27T12:00:00Z">
        <w:r w:rsidR="00071F24">
          <w:rPr>
            <w:rFonts w:eastAsia="Times New Roman"/>
          </w:rPr>
          <w:t>)</w:t>
        </w:r>
      </w:ins>
      <w:r>
        <w:rPr>
          <w:rFonts w:eastAsia="Times New Roman"/>
        </w:rPr>
        <w:t>-based system designed to simplify this process by generating smart and automated travel itineraries</w:t>
      </w:r>
      <w:commentRangeEnd w:id="0"/>
      <w:r w:rsidR="00071F24">
        <w:rPr>
          <w:rStyle w:val="CommentReference"/>
        </w:rPr>
        <w:commentReference w:id="0"/>
      </w:r>
      <w:r>
        <w:rPr>
          <w:rFonts w:eastAsia="Times New Roman"/>
        </w:rPr>
        <w:t xml:space="preserve">. Using OpenAI’s AI model, it quickly produces personalized plans based on user input. Additionally, it provides recommendations for accommodations and attractions with direct booking links via the Google API, making the planning process more convenient and accurate. In </w:t>
      </w:r>
      <w:del w:id="4" w:author="." w:date="2025-04-27T12:01:00Z">
        <w:r w:rsidDel="00071F24">
          <w:rPr>
            <w:rFonts w:eastAsia="Times New Roman"/>
          </w:rPr>
          <w:delText>conclusion</w:delText>
        </w:r>
      </w:del>
      <w:ins w:id="5" w:author="." w:date="2025-04-27T12:01:00Z">
        <w:r w:rsidR="00071F24">
          <w:rPr>
            <w:rFonts w:eastAsia="Times New Roman"/>
          </w:rPr>
          <w:t>summary</w:t>
        </w:r>
      </w:ins>
      <w:r>
        <w:rPr>
          <w:rFonts w:eastAsia="Times New Roman"/>
        </w:rPr>
        <w:t xml:space="preserve">, Atlas enables full automation of travel planning, saving travelers time while providing a seamless and personalized itinerary. The integration of </w:t>
      </w:r>
      <w:del w:id="6" w:author="." w:date="2025-04-27T12:00:00Z">
        <w:r w:rsidDel="00071F24">
          <w:rPr>
            <w:rFonts w:eastAsia="Times New Roman"/>
          </w:rPr>
          <w:delText>artificial intelligence</w:delText>
        </w:r>
      </w:del>
      <w:ins w:id="7" w:author="." w:date="2025-04-27T12:00:00Z">
        <w:r w:rsidR="00071F24">
          <w:rPr>
            <w:rFonts w:eastAsia="Times New Roman"/>
          </w:rPr>
          <w:t>AI</w:t>
        </w:r>
      </w:ins>
      <w:r>
        <w:rPr>
          <w:rFonts w:eastAsia="Times New Roman"/>
        </w:rPr>
        <w:t xml:space="preserve"> in</w:t>
      </w:r>
      <w:ins w:id="8" w:author="." w:date="2025-04-27T12:00:00Z">
        <w:r w:rsidR="00071F24">
          <w:rPr>
            <w:rFonts w:eastAsia="Times New Roman"/>
          </w:rPr>
          <w:t>to</w:t>
        </w:r>
      </w:ins>
      <w:r>
        <w:rPr>
          <w:rFonts w:eastAsia="Times New Roman"/>
        </w:rPr>
        <w:t xml:space="preserve"> personalized travel planning enhances the user experience, offering a smart and efficient solution for trip organization.</w:t>
      </w:r>
    </w:p>
    <w:p w14:paraId="78EDDCF6" w14:textId="77777777" w:rsidR="00D01DA6" w:rsidRDefault="00457EBD">
      <w:pPr>
        <w:pStyle w:val="keywords-header"/>
      </w:pPr>
      <w:r>
        <w:t>Keywords: artificial intelligence, itinerary, personalization, travel planning</w:t>
      </w:r>
    </w:p>
    <w:sectPr w:rsidR="00D01DA6">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7T12:01:00Z" w:initials=".">
    <w:p w14:paraId="6B5CFB2D" w14:textId="337620A3" w:rsidR="00071F24" w:rsidRDefault="00071F24">
      <w:pPr>
        <w:pStyle w:val="CommentText"/>
      </w:pPr>
      <w:r>
        <w:rPr>
          <w:rStyle w:val="CommentReference"/>
        </w:rPr>
        <w:annotationRef/>
      </w:r>
      <w:r>
        <w:t>Can you say how it goes beyond existing travel planning systems.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5CFB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C65423" w16cex:dateUtc="2025-04-27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5CFB2D" w16cid:durableId="50C6542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BD"/>
    <w:rsid w:val="00071F24"/>
    <w:rsid w:val="002B545F"/>
    <w:rsid w:val="00457EBD"/>
    <w:rsid w:val="00AF6A5E"/>
    <w:rsid w:val="00D01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83E6"/>
  <w15:chartTrackingRefBased/>
  <w15:docId w15:val="{FE504EE8-4337-4927-A83F-DC9E6E03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071F24"/>
    <w:rPr>
      <w:rFonts w:eastAsiaTheme="minorEastAsia"/>
      <w:sz w:val="24"/>
      <w:szCs w:val="24"/>
    </w:rPr>
  </w:style>
  <w:style w:type="character" w:styleId="CommentReference">
    <w:name w:val="annotation reference"/>
    <w:basedOn w:val="DefaultParagraphFont"/>
    <w:uiPriority w:val="99"/>
    <w:semiHidden/>
    <w:unhideWhenUsed/>
    <w:rsid w:val="00071F24"/>
    <w:rPr>
      <w:sz w:val="16"/>
      <w:szCs w:val="16"/>
    </w:rPr>
  </w:style>
  <w:style w:type="paragraph" w:styleId="CommentText">
    <w:name w:val="annotation text"/>
    <w:basedOn w:val="Normal"/>
    <w:link w:val="CommentTextChar"/>
    <w:uiPriority w:val="99"/>
    <w:semiHidden/>
    <w:unhideWhenUsed/>
    <w:rsid w:val="00071F24"/>
    <w:rPr>
      <w:sz w:val="20"/>
      <w:szCs w:val="20"/>
    </w:rPr>
  </w:style>
  <w:style w:type="character" w:customStyle="1" w:styleId="CommentTextChar">
    <w:name w:val="Comment Text Char"/>
    <w:basedOn w:val="DefaultParagraphFont"/>
    <w:link w:val="CommentText"/>
    <w:uiPriority w:val="99"/>
    <w:semiHidden/>
    <w:rsid w:val="00071F24"/>
    <w:rPr>
      <w:rFonts w:eastAsiaTheme="minorEastAsia"/>
    </w:rPr>
  </w:style>
  <w:style w:type="paragraph" w:styleId="CommentSubject">
    <w:name w:val="annotation subject"/>
    <w:basedOn w:val="CommentText"/>
    <w:next w:val="CommentText"/>
    <w:link w:val="CommentSubjectChar"/>
    <w:uiPriority w:val="99"/>
    <w:semiHidden/>
    <w:unhideWhenUsed/>
    <w:rsid w:val="00071F24"/>
    <w:rPr>
      <w:b/>
      <w:bCs/>
    </w:rPr>
  </w:style>
  <w:style w:type="character" w:customStyle="1" w:styleId="CommentSubjectChar">
    <w:name w:val="Comment Subject Char"/>
    <w:basedOn w:val="CommentTextChar"/>
    <w:link w:val="CommentSubject"/>
    <w:uiPriority w:val="99"/>
    <w:semiHidden/>
    <w:rsid w:val="00071F2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785845">
      <w:marLeft w:val="0"/>
      <w:marRight w:val="0"/>
      <w:marTop w:val="300"/>
      <w:marBottom w:val="300"/>
      <w:divBdr>
        <w:top w:val="none" w:sz="0" w:space="0" w:color="auto"/>
        <w:left w:val="none" w:sz="0" w:space="0" w:color="auto"/>
        <w:bottom w:val="none" w:sz="0" w:space="0" w:color="auto"/>
        <w:right w:val="none" w:sz="0" w:space="0" w:color="auto"/>
      </w:divBdr>
    </w:div>
    <w:div w:id="2096509629">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1041</Characters>
  <Application>Microsoft Office Word</Application>
  <DocSecurity>0</DocSecurity>
  <Lines>18</Lines>
  <Paragraphs>8</Paragraphs>
  <ScaleCrop>false</ScaleCrop>
  <HeadingPairs>
    <vt:vector size="2" baseType="variant">
      <vt:variant>
        <vt:lpstr>שם</vt:lpstr>
      </vt:variant>
      <vt:variant>
        <vt:i4>1</vt:i4>
      </vt:variant>
    </vt:vector>
  </HeadingPairs>
  <TitlesOfParts>
    <vt:vector size="1" baseType="lpstr">
      <vt:lpstr>Atlas: ai-powered personalized travel planning</vt:lpstr>
    </vt:vector>
  </TitlesOfParts>
  <Company>SCE</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Atlas: ai-powered personalized travel planning</dc:title>
  <dc:subject/>
  <dc:creator>Regina Vaisman</dc:creator>
  <cp:keywords/>
  <dc:description/>
  <cp:lastModifiedBy>.</cp:lastModifiedBy>
  <cp:revision>3</cp:revision>
  <dcterms:created xsi:type="dcterms:W3CDTF">2025-04-27T10:59:00Z</dcterms:created>
  <dcterms:modified xsi:type="dcterms:W3CDTF">2025-04-27T11:01:00Z</dcterms:modified>
</cp:coreProperties>
</file>