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0F9FE" w14:textId="77777777" w:rsidR="00257792" w:rsidRDefault="004D17D0">
      <w:pPr>
        <w:jc w:val="center"/>
        <w:rPr>
          <w:rFonts w:eastAsia="Times New Roman"/>
          <w:b/>
          <w:bCs/>
          <w:sz w:val="36"/>
          <w:szCs w:val="36"/>
        </w:rPr>
      </w:pPr>
      <w:r>
        <w:rPr>
          <w:rFonts w:eastAsia="Times New Roman"/>
          <w:b/>
          <w:bCs/>
          <w:sz w:val="36"/>
          <w:szCs w:val="36"/>
        </w:rPr>
        <w:t>"Donation Wagon" – an app for clothing donations</w:t>
      </w:r>
    </w:p>
    <w:p w14:paraId="0863427E" w14:textId="77777777" w:rsidR="00257792" w:rsidRDefault="004D17D0">
      <w:pPr>
        <w:pStyle w:val="department-code"/>
      </w:pPr>
      <w:r>
        <w:t>SE-D-1</w:t>
      </w:r>
    </w:p>
    <w:p w14:paraId="62FA9E9C" w14:textId="77777777" w:rsidR="00257792" w:rsidRDefault="004D17D0">
      <w:pPr>
        <w:pStyle w:val="student-line"/>
      </w:pPr>
      <w:r>
        <w:t xml:space="preserve">Guy </w:t>
      </w:r>
      <w:proofErr w:type="spellStart"/>
      <w:r>
        <w:t>Shukrun</w:t>
      </w:r>
      <w:proofErr w:type="spellEnd"/>
      <w:r>
        <w:t xml:space="preserve">; gaisom100@gmail.com </w:t>
      </w:r>
      <w:r>
        <w:br/>
        <w:t xml:space="preserve">Vlad Furman; vladfurman98@gmail.com </w:t>
      </w:r>
    </w:p>
    <w:p w14:paraId="43A3A169" w14:textId="77777777" w:rsidR="00257792" w:rsidRDefault="004D17D0">
      <w:pPr>
        <w:pStyle w:val="mentor"/>
        <w:jc w:val="center"/>
        <w:divId w:val="1650212119"/>
      </w:pPr>
      <w:r>
        <w:t>Advisor: Dr. Alexander Churkin</w:t>
      </w:r>
    </w:p>
    <w:p w14:paraId="777411B5" w14:textId="77777777" w:rsidR="00257792" w:rsidRDefault="004D17D0">
      <w:pPr>
        <w:pStyle w:val="institution"/>
        <w:jc w:val="center"/>
        <w:divId w:val="1650212119"/>
      </w:pPr>
      <w:r>
        <w:rPr>
          <w:rStyle w:val="institution-name"/>
        </w:rPr>
        <w:t xml:space="preserve">SCE - Shamoon College of Engineering, </w:t>
      </w:r>
      <w:proofErr w:type="spellStart"/>
      <w:r>
        <w:rPr>
          <w:rStyle w:val="institution-name"/>
        </w:rPr>
        <w:t>Be'er</w:t>
      </w:r>
      <w:proofErr w:type="spellEnd"/>
      <w:r>
        <w:rPr>
          <w:rStyle w:val="institution-name"/>
        </w:rPr>
        <w:t>-Sheva</w:t>
      </w:r>
    </w:p>
    <w:p w14:paraId="3AD8416B" w14:textId="71F14B74" w:rsidR="00257792" w:rsidRDefault="004D17D0">
      <w:pPr>
        <w:divId w:val="628319835"/>
        <w:rPr>
          <w:rFonts w:eastAsia="Times New Roman"/>
        </w:rPr>
      </w:pPr>
      <w:r>
        <w:rPr>
          <w:rFonts w:eastAsia="Times New Roman"/>
        </w:rPr>
        <w:t xml:space="preserve">The </w:t>
      </w:r>
      <w:ins w:id="0" w:author="." w:date="2025-04-27T11:18:00Z">
        <w:r w:rsidR="00B14E37">
          <w:rPr>
            <w:rFonts w:eastAsia="Times New Roman"/>
          </w:rPr>
          <w:t>“</w:t>
        </w:r>
      </w:ins>
      <w:del w:id="1" w:author="." w:date="2025-04-27T11:18:00Z">
        <w:r w:rsidDel="00B14E37">
          <w:rPr>
            <w:rFonts w:eastAsia="Times New Roman"/>
          </w:rPr>
          <w:delText>"</w:delText>
        </w:r>
      </w:del>
      <w:r>
        <w:rPr>
          <w:rFonts w:eastAsia="Times New Roman"/>
        </w:rPr>
        <w:t>Donation Wagon</w:t>
      </w:r>
      <w:ins w:id="2" w:author="." w:date="2025-04-27T11:18:00Z">
        <w:r w:rsidR="00B14E37">
          <w:rPr>
            <w:rFonts w:eastAsia="Times New Roman"/>
          </w:rPr>
          <w:t>”</w:t>
        </w:r>
      </w:ins>
      <w:del w:id="3" w:author="." w:date="2025-04-27T11:18:00Z">
        <w:r w:rsidDel="00B14E37">
          <w:rPr>
            <w:rFonts w:eastAsia="Times New Roman"/>
          </w:rPr>
          <w:delText>"</w:delText>
        </w:r>
      </w:del>
      <w:r>
        <w:rPr>
          <w:rFonts w:eastAsia="Times New Roman"/>
        </w:rPr>
        <w:t xml:space="preserve"> offers an innovative solution to the problem of discarding usable items</w:t>
      </w:r>
      <w:ins w:id="4" w:author="." w:date="2025-04-27T11:18:00Z">
        <w:r w:rsidR="00B14E37">
          <w:rPr>
            <w:rFonts w:eastAsia="Times New Roman"/>
          </w:rPr>
          <w:t xml:space="preserve"> –</w:t>
        </w:r>
      </w:ins>
      <w:del w:id="5" w:author="." w:date="2025-04-27T11:18:00Z">
        <w:r w:rsidDel="00B14E37">
          <w:rPr>
            <w:rFonts w:eastAsia="Times New Roman"/>
          </w:rPr>
          <w:delText>-</w:delText>
        </w:r>
      </w:del>
      <w:r>
        <w:rPr>
          <w:rFonts w:eastAsia="Times New Roman"/>
        </w:rPr>
        <w:t xml:space="preserve"> a phenomenon affecting 80% of disposed items. The application overcomes the main barriers to donation</w:t>
      </w:r>
      <w:ins w:id="6" w:author="." w:date="2025-04-27T11:19:00Z">
        <w:r w:rsidR="00B14E37">
          <w:rPr>
            <w:rFonts w:eastAsia="Times New Roman"/>
          </w:rPr>
          <w:t xml:space="preserve"> –</w:t>
        </w:r>
      </w:ins>
      <w:del w:id="7" w:author="." w:date="2025-04-27T11:19:00Z">
        <w:r w:rsidDel="00B14E37">
          <w:rPr>
            <w:rFonts w:eastAsia="Times New Roman"/>
          </w:rPr>
          <w:delText>:</w:delText>
        </w:r>
      </w:del>
      <w:r>
        <w:rPr>
          <w:rFonts w:eastAsia="Times New Roman"/>
        </w:rPr>
        <w:t xml:space="preserve"> logistical difficulties, lack of awareness, and absence of incentives</w:t>
      </w:r>
      <w:ins w:id="8" w:author="." w:date="2025-04-27T11:19:00Z">
        <w:r w:rsidR="00B14E37">
          <w:rPr>
            <w:rFonts w:eastAsia="Times New Roman"/>
          </w:rPr>
          <w:t xml:space="preserve"> –</w:t>
        </w:r>
      </w:ins>
      <w:del w:id="9" w:author="." w:date="2025-04-27T11:19:00Z">
        <w:r w:rsidDel="00B14E37">
          <w:rPr>
            <w:rFonts w:eastAsia="Times New Roman"/>
          </w:rPr>
          <w:delText>,</w:delText>
        </w:r>
      </w:del>
      <w:r>
        <w:rPr>
          <w:rFonts w:eastAsia="Times New Roman"/>
        </w:rPr>
        <w:t xml:space="preserve"> through a smart system that includes AI technology for identifying items, </w:t>
      </w:r>
      <w:ins w:id="10" w:author="." w:date="2025-04-27T11:20:00Z">
        <w:r w:rsidR="00B14E37">
          <w:rPr>
            <w:rFonts w:eastAsia="Times New Roman"/>
          </w:rPr>
          <w:t xml:space="preserve">organizing </w:t>
        </w:r>
      </w:ins>
      <w:r>
        <w:rPr>
          <w:rFonts w:eastAsia="Times New Roman"/>
        </w:rPr>
        <w:t xml:space="preserve">home collection services at times convenient for donors, an incentive and points system convertible to benefits, and a feedback mechanism from donation recipients. The platform is </w:t>
      </w:r>
      <w:del w:id="11" w:author="." w:date="2025-04-27T11:19:00Z">
        <w:r w:rsidDel="00B14E37">
          <w:rPr>
            <w:rFonts w:eastAsia="Times New Roman"/>
          </w:rPr>
          <w:delText xml:space="preserve">mainly </w:delText>
        </w:r>
      </w:del>
      <w:ins w:id="12" w:author="." w:date="2025-04-27T11:19:00Z">
        <w:r w:rsidR="00B14E37">
          <w:rPr>
            <w:rFonts w:eastAsia="Times New Roman"/>
          </w:rPr>
          <w:t>intended</w:t>
        </w:r>
        <w:r w:rsidR="00B14E37">
          <w:rPr>
            <w:rFonts w:eastAsia="Times New Roman"/>
          </w:rPr>
          <w:t xml:space="preserve"> </w:t>
        </w:r>
      </w:ins>
      <w:r>
        <w:rPr>
          <w:rFonts w:eastAsia="Times New Roman"/>
        </w:rPr>
        <w:t xml:space="preserve">for everyone who wants to donate easily, targeting busy people, those unaware of donation options, and those seeking rewards for their contributions. Its purpose is to significantly increase the volume of donations, reduce resource waste, and foster a culture of giving and mutual </w:t>
      </w:r>
      <w:commentRangeStart w:id="13"/>
      <w:r>
        <w:rPr>
          <w:rFonts w:eastAsia="Times New Roman"/>
        </w:rPr>
        <w:t>responsibility</w:t>
      </w:r>
      <w:commentRangeEnd w:id="13"/>
      <w:r w:rsidR="00B14E37">
        <w:rPr>
          <w:rStyle w:val="CommentReference"/>
        </w:rPr>
        <w:commentReference w:id="13"/>
      </w:r>
      <w:r>
        <w:rPr>
          <w:rFonts w:eastAsia="Times New Roman"/>
        </w:rPr>
        <w:t>.</w:t>
      </w:r>
    </w:p>
    <w:p w14:paraId="155278AB" w14:textId="77777777" w:rsidR="00257792" w:rsidRDefault="004D17D0">
      <w:pPr>
        <w:pStyle w:val="keywords-header"/>
      </w:pPr>
      <w:r>
        <w:t>Keywords: ai, circular economy, donation app, resource optimization, reuse revolution, social impact, sustainability, waste diversion.</w:t>
      </w:r>
    </w:p>
    <w:sectPr w:rsidR="00257792">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 w:date="2025-04-27T11:21:00Z" w:initials=".">
    <w:p w14:paraId="01F10B35" w14:textId="7A9CBFBB" w:rsidR="00B14E37" w:rsidRDefault="00B14E37">
      <w:pPr>
        <w:pStyle w:val="CommentText"/>
      </w:pPr>
      <w:r>
        <w:rPr>
          <w:rStyle w:val="CommentReference"/>
        </w:rPr>
        <w:annotationRef/>
      </w:r>
      <w:r>
        <w:t>How does this improve on existing systems (if any)? Have you evaluated its performance?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F10B3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EBE536" w16cex:dateUtc="2025-04-27T1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F10B35" w16cid:durableId="56EBE53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7D0"/>
    <w:rsid w:val="00257792"/>
    <w:rsid w:val="004D17D0"/>
    <w:rsid w:val="00A80AFD"/>
    <w:rsid w:val="00B14E37"/>
    <w:rsid w:val="00E65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D474B"/>
  <w15:chartTrackingRefBased/>
  <w15:docId w15:val="{625D1E64-6B2F-4CC1-882E-427D44AA5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afterAutospacing="1"/>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paragraph" w:styleId="Revision">
    <w:name w:val="Revision"/>
    <w:hidden/>
    <w:uiPriority w:val="99"/>
    <w:semiHidden/>
    <w:rsid w:val="00B14E37"/>
    <w:rPr>
      <w:rFonts w:eastAsiaTheme="minorEastAsia"/>
      <w:sz w:val="24"/>
      <w:szCs w:val="24"/>
    </w:rPr>
  </w:style>
  <w:style w:type="character" w:styleId="CommentReference">
    <w:name w:val="annotation reference"/>
    <w:basedOn w:val="DefaultParagraphFont"/>
    <w:uiPriority w:val="99"/>
    <w:semiHidden/>
    <w:unhideWhenUsed/>
    <w:rsid w:val="00B14E37"/>
    <w:rPr>
      <w:sz w:val="16"/>
      <w:szCs w:val="16"/>
    </w:rPr>
  </w:style>
  <w:style w:type="paragraph" w:styleId="CommentText">
    <w:name w:val="annotation text"/>
    <w:basedOn w:val="Normal"/>
    <w:link w:val="CommentTextChar"/>
    <w:uiPriority w:val="99"/>
    <w:semiHidden/>
    <w:unhideWhenUsed/>
    <w:rsid w:val="00B14E37"/>
    <w:rPr>
      <w:sz w:val="20"/>
      <w:szCs w:val="20"/>
    </w:rPr>
  </w:style>
  <w:style w:type="character" w:customStyle="1" w:styleId="CommentTextChar">
    <w:name w:val="Comment Text Char"/>
    <w:basedOn w:val="DefaultParagraphFont"/>
    <w:link w:val="CommentText"/>
    <w:uiPriority w:val="99"/>
    <w:semiHidden/>
    <w:rsid w:val="00B14E37"/>
    <w:rPr>
      <w:rFonts w:eastAsiaTheme="minorEastAsia"/>
    </w:rPr>
  </w:style>
  <w:style w:type="paragraph" w:styleId="CommentSubject">
    <w:name w:val="annotation subject"/>
    <w:basedOn w:val="CommentText"/>
    <w:next w:val="CommentText"/>
    <w:link w:val="CommentSubjectChar"/>
    <w:uiPriority w:val="99"/>
    <w:semiHidden/>
    <w:unhideWhenUsed/>
    <w:rsid w:val="00B14E37"/>
    <w:rPr>
      <w:b/>
      <w:bCs/>
    </w:rPr>
  </w:style>
  <w:style w:type="character" w:customStyle="1" w:styleId="CommentSubjectChar">
    <w:name w:val="Comment Subject Char"/>
    <w:basedOn w:val="CommentTextChar"/>
    <w:link w:val="CommentSubject"/>
    <w:uiPriority w:val="99"/>
    <w:semiHidden/>
    <w:rsid w:val="00B14E37"/>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319835">
      <w:marLeft w:val="0"/>
      <w:marRight w:val="0"/>
      <w:marTop w:val="400"/>
      <w:marBottom w:val="0"/>
      <w:divBdr>
        <w:top w:val="none" w:sz="0" w:space="0" w:color="auto"/>
        <w:left w:val="none" w:sz="0" w:space="0" w:color="auto"/>
        <w:bottom w:val="none" w:sz="0" w:space="0" w:color="auto"/>
        <w:right w:val="none" w:sz="0" w:space="0" w:color="auto"/>
      </w:divBdr>
    </w:div>
    <w:div w:id="1650212119">
      <w:marLeft w:val="0"/>
      <w:marRight w:val="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164</Words>
  <Characters>1034</Characters>
  <Application>Microsoft Office Word</Application>
  <DocSecurity>0</DocSecurity>
  <Lines>18</Lines>
  <Paragraphs>8</Paragraphs>
  <ScaleCrop>false</ScaleCrop>
  <HeadingPairs>
    <vt:vector size="2" baseType="variant">
      <vt:variant>
        <vt:lpstr>שם</vt:lpstr>
      </vt:variant>
      <vt:variant>
        <vt:i4>1</vt:i4>
      </vt:variant>
    </vt:vector>
  </HeadingPairs>
  <TitlesOfParts>
    <vt:vector size="1" baseType="lpstr">
      <vt:lpstr>"donation wagon" – an app for clothing donations</vt:lpstr>
    </vt:vector>
  </TitlesOfParts>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"donation wagon" – an app for clothing donations</dc:title>
  <dc:subject/>
  <dc:creator>Vlad Furman</dc:creator>
  <cp:keywords/>
  <dc:description/>
  <cp:lastModifiedBy>.</cp:lastModifiedBy>
  <cp:revision>3</cp:revision>
  <dcterms:created xsi:type="dcterms:W3CDTF">2025-04-27T10:18:00Z</dcterms:created>
  <dcterms:modified xsi:type="dcterms:W3CDTF">2025-04-27T10:22:00Z</dcterms:modified>
</cp:coreProperties>
</file>