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429C" w14:textId="01548DF9" w:rsidR="001B6181" w:rsidRPr="00AE715D" w:rsidRDefault="008C43F6" w:rsidP="008C43F6">
      <w:pPr>
        <w:jc w:val="center"/>
        <w:rPr>
          <w:rFonts w:ascii="David" w:hAnsi="David" w:cs="David"/>
          <w:b/>
          <w:bCs/>
          <w:sz w:val="28"/>
          <w:szCs w:val="28"/>
        </w:rPr>
      </w:pPr>
      <w:commentRangeStart w:id="0"/>
      <w:r w:rsidRPr="00AE715D">
        <w:rPr>
          <w:rFonts w:ascii="David" w:hAnsi="David" w:cs="David"/>
          <w:b/>
          <w:bCs/>
          <w:sz w:val="28"/>
          <w:szCs w:val="28"/>
        </w:rPr>
        <w:t xml:space="preserve">BuyWise </w:t>
      </w:r>
      <w:commentRangeEnd w:id="0"/>
      <w:r w:rsidR="00F37807">
        <w:rPr>
          <w:rStyle w:val="CommentReference"/>
        </w:rPr>
        <w:commentReference w:id="0"/>
      </w:r>
    </w:p>
    <w:p w14:paraId="10750F17" w14:textId="148B89F3" w:rsidR="008C43F6" w:rsidRPr="00AE715D" w:rsidRDefault="008C43F6" w:rsidP="008C43F6">
      <w:pPr>
        <w:jc w:val="center"/>
        <w:rPr>
          <w:rFonts w:ascii="David" w:hAnsi="David" w:cs="David"/>
          <w:sz w:val="28"/>
          <w:szCs w:val="28"/>
        </w:rPr>
      </w:pPr>
      <w:r w:rsidRPr="00AE715D">
        <w:rPr>
          <w:rFonts w:ascii="David" w:hAnsi="David" w:cs="David"/>
          <w:sz w:val="28"/>
          <w:szCs w:val="28"/>
        </w:rPr>
        <w:t>SE-</w:t>
      </w:r>
      <w:r w:rsidR="00CB124E">
        <w:rPr>
          <w:rFonts w:ascii="David" w:hAnsi="David" w:cs="David"/>
          <w:sz w:val="28"/>
          <w:szCs w:val="28"/>
        </w:rPr>
        <w:t>D</w:t>
      </w:r>
      <w:r w:rsidRPr="00AE715D">
        <w:rPr>
          <w:rFonts w:ascii="David" w:hAnsi="David" w:cs="David"/>
          <w:sz w:val="28"/>
          <w:szCs w:val="28"/>
        </w:rPr>
        <w:t>-</w:t>
      </w:r>
      <w:r w:rsidR="00CB124E">
        <w:rPr>
          <w:rFonts w:ascii="David" w:hAnsi="David" w:cs="David"/>
          <w:sz w:val="28"/>
          <w:szCs w:val="28"/>
        </w:rPr>
        <w:t>7</w:t>
      </w:r>
    </w:p>
    <w:p w14:paraId="1A14D92D" w14:textId="54E46E56" w:rsidR="008C43F6" w:rsidRPr="00AE715D" w:rsidRDefault="008C43F6" w:rsidP="008C43F6">
      <w:pPr>
        <w:jc w:val="center"/>
        <w:rPr>
          <w:rFonts w:ascii="David" w:hAnsi="David" w:cs="David"/>
          <w:sz w:val="28"/>
          <w:szCs w:val="28"/>
        </w:rPr>
      </w:pPr>
      <w:r w:rsidRPr="00AE715D">
        <w:rPr>
          <w:rFonts w:ascii="David" w:hAnsi="David" w:cs="David"/>
          <w:sz w:val="28"/>
          <w:szCs w:val="28"/>
        </w:rPr>
        <w:t>Jonatan Bouganim; jonatanbouga@gmail.com</w:t>
      </w:r>
      <w:r w:rsidRPr="00AE715D">
        <w:rPr>
          <w:rFonts w:ascii="David" w:hAnsi="David" w:cs="David"/>
          <w:sz w:val="28"/>
          <w:szCs w:val="28"/>
        </w:rPr>
        <w:br/>
        <w:t xml:space="preserve">Tal Elzam; </w:t>
      </w:r>
      <w:r w:rsidRPr="00F01AD6">
        <w:rPr>
          <w:rFonts w:ascii="David" w:hAnsi="David" w:cs="David"/>
          <w:sz w:val="28"/>
          <w:szCs w:val="28"/>
        </w:rPr>
        <w:t>talelzam555@gmail.com</w:t>
      </w:r>
    </w:p>
    <w:p w14:paraId="3E549DCF" w14:textId="118BD75D" w:rsidR="008C43F6" w:rsidRPr="00AE715D" w:rsidRDefault="008C43F6" w:rsidP="008C43F6">
      <w:pPr>
        <w:jc w:val="center"/>
        <w:rPr>
          <w:rFonts w:ascii="David" w:hAnsi="David" w:cs="David"/>
          <w:sz w:val="28"/>
          <w:szCs w:val="28"/>
        </w:rPr>
      </w:pPr>
      <w:r w:rsidRPr="00AE715D">
        <w:rPr>
          <w:rFonts w:ascii="David" w:hAnsi="David" w:cs="David"/>
          <w:sz w:val="28"/>
          <w:szCs w:val="28"/>
        </w:rPr>
        <w:t>Advisor: Dr. Irina Rabaev</w:t>
      </w:r>
      <w:r w:rsidRPr="00AE715D">
        <w:rPr>
          <w:rFonts w:ascii="David" w:hAnsi="David" w:cs="David"/>
          <w:sz w:val="28"/>
          <w:szCs w:val="28"/>
        </w:rPr>
        <w:br/>
        <w:t xml:space="preserve">SCE - Shamoon College of Engineering, Be’er-Sheva </w:t>
      </w:r>
    </w:p>
    <w:p w14:paraId="6EB67351" w14:textId="1898FAF8" w:rsidR="008C43F6" w:rsidRPr="00F37807" w:rsidRDefault="008C43F6" w:rsidP="008C4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</w:pPr>
      <w:r w:rsidRPr="00F37807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BuyWise is a system that enhances the online shopping experience by employing advanced </w:t>
      </w:r>
      <w:commentRangeStart w:id="1"/>
      <w:r w:rsidRPr="00F37807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AI, ML, and NLP</w:t>
      </w:r>
      <w:commentRangeEnd w:id="1"/>
      <w:r w:rsidR="00F37807">
        <w:rPr>
          <w:rStyle w:val="CommentReference"/>
        </w:rPr>
        <w:commentReference w:id="1"/>
      </w:r>
      <w:r w:rsidRPr="00F37807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. </w:t>
      </w:r>
      <w:commentRangeStart w:id="2"/>
      <w:r w:rsidRPr="00F37807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Using a retrieval-augmented generation </w:t>
      </w:r>
      <w:ins w:id="3" w:author="." w:date="2025-04-27T11:41:00Z">
        <w:r w:rsidR="00F37807">
          <w:rPr>
            <w:rFonts w:ascii="Times New Roman" w:eastAsia="Times New Roman" w:hAnsi="Times New Roman" w:cs="Times New Roman"/>
            <w:kern w:val="0"/>
            <w:sz w:val="28"/>
            <w:szCs w:val="28"/>
            <w:lang w:val="en-US"/>
            <w14:ligatures w14:val="none"/>
          </w:rPr>
          <w:t xml:space="preserve">(RAG) </w:t>
        </w:r>
      </w:ins>
      <w:r w:rsidRPr="00F37807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approach, it processes text, images, and PDFs to generate tailored shopping lists. </w:t>
      </w:r>
      <w:commentRangeEnd w:id="2"/>
      <w:r w:rsidR="00F37807">
        <w:rPr>
          <w:rStyle w:val="CommentReference"/>
        </w:rPr>
        <w:commentReference w:id="2"/>
      </w:r>
      <w:r w:rsidRPr="00F37807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This automation saves time, reduces errors, and provides retailers with customer insights. Based on user requirements, the final solution focuses on intuitive design and data-driven recommendations. </w:t>
      </w:r>
      <w:commentRangeStart w:id="4"/>
      <w:r w:rsidRPr="00F37807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The successful integration of these technologies demonstrates the potential for streamlining e-commerce processes and delivering personalized value.</w:t>
      </w:r>
      <w:r w:rsidR="004055D3" w:rsidRPr="00F37807">
        <w:rPr>
          <w:lang w:val="en-US"/>
        </w:rPr>
        <w:t xml:space="preserve"> </w:t>
      </w:r>
      <w:commentRangeEnd w:id="4"/>
      <w:r w:rsidR="00894328">
        <w:rPr>
          <w:rStyle w:val="CommentReference"/>
        </w:rPr>
        <w:commentReference w:id="4"/>
      </w:r>
      <w:r w:rsidR="004055D3" w:rsidRPr="00F37807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Additionally, </w:t>
      </w:r>
      <w:del w:id="5" w:author="." w:date="2025-04-27T11:42:00Z">
        <w:r w:rsidR="004055D3" w:rsidRPr="00F37807" w:rsidDel="00F37807">
          <w:rPr>
            <w:rFonts w:ascii="Times New Roman" w:eastAsia="Times New Roman" w:hAnsi="Times New Roman" w:cs="Times New Roman"/>
            <w:kern w:val="0"/>
            <w:sz w:val="28"/>
            <w:szCs w:val="28"/>
            <w:lang w:val="en-US"/>
            <w14:ligatures w14:val="none"/>
          </w:rPr>
          <w:delText xml:space="preserve">it </w:delText>
        </w:r>
      </w:del>
      <w:ins w:id="6" w:author="." w:date="2025-04-27T11:42:00Z">
        <w:r w:rsidR="00F37807">
          <w:rPr>
            <w:rFonts w:ascii="Times New Roman" w:eastAsia="Times New Roman" w:hAnsi="Times New Roman" w:cs="Times New Roman"/>
            <w:kern w:val="0"/>
            <w:sz w:val="28"/>
            <w:szCs w:val="28"/>
            <w:lang w:val="en-US"/>
            <w14:ligatures w14:val="none"/>
          </w:rPr>
          <w:t>the system</w:t>
        </w:r>
        <w:r w:rsidR="00F37807" w:rsidRPr="00F37807">
          <w:rPr>
            <w:rFonts w:ascii="Times New Roman" w:eastAsia="Times New Roman" w:hAnsi="Times New Roman" w:cs="Times New Roman"/>
            <w:kern w:val="0"/>
            <w:sz w:val="28"/>
            <w:szCs w:val="28"/>
            <w:lang w:val="en-US"/>
            <w14:ligatures w14:val="none"/>
          </w:rPr>
          <w:t xml:space="preserve"> </w:t>
        </w:r>
      </w:ins>
      <w:r w:rsidR="004055D3" w:rsidRPr="00F37807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employs advanced analytics to identify purchasing patterns and optimize recommendations, enhancing overall consumer loyalty, engagement, and satisfaction</w:t>
      </w:r>
      <w:r w:rsidR="004055D3" w:rsidRPr="00F37807">
        <w:rPr>
          <w:lang w:val="en-US"/>
        </w:rPr>
        <w:t>.</w:t>
      </w:r>
    </w:p>
    <w:p w14:paraId="6872EC80" w14:textId="457F03A8" w:rsidR="008C43F6" w:rsidRPr="008C43F6" w:rsidRDefault="008C43F6" w:rsidP="008C4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01AD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Keywords</w:t>
      </w:r>
      <w:r w:rsidRPr="008C43F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: </w:t>
      </w:r>
      <w:r w:rsidR="00CB124E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AI</w:t>
      </w:r>
      <w:r w:rsidRPr="008C43F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 e-commerce; machine learning</w:t>
      </w:r>
      <w:r w:rsidR="004055D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  <w:r w:rsidR="004055D3" w:rsidRPr="004055D3">
        <w:t xml:space="preserve"> </w:t>
      </w:r>
      <w:r w:rsidR="004055D3" w:rsidRPr="004055D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shopping</w:t>
      </w:r>
    </w:p>
    <w:p w14:paraId="54632EAF" w14:textId="77777777" w:rsidR="008C43F6" w:rsidRPr="008C43F6" w:rsidRDefault="008C43F6" w:rsidP="008C43F6">
      <w:pPr>
        <w:rPr>
          <w:rFonts w:ascii="David" w:hAnsi="David" w:cs="David"/>
        </w:rPr>
      </w:pPr>
    </w:p>
    <w:sectPr w:rsidR="008C43F6" w:rsidRPr="008C43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7T11:41:00Z" w:initials=".">
    <w:p w14:paraId="300367B9" w14:textId="50DE68C9" w:rsidR="00F37807" w:rsidRDefault="00F37807">
      <w:pPr>
        <w:pStyle w:val="CommentText"/>
      </w:pPr>
      <w:r>
        <w:rPr>
          <w:rStyle w:val="CommentReference"/>
        </w:rPr>
        <w:annotationRef/>
      </w:r>
      <w:r>
        <w:t>You need a descriptive title.</w:t>
      </w:r>
    </w:p>
  </w:comment>
  <w:comment w:id="1" w:author="." w:date="2025-04-27T11:40:00Z" w:initials=".">
    <w:p w14:paraId="108EB5BD" w14:textId="5990D591" w:rsidR="00F37807" w:rsidRDefault="00F37807">
      <w:pPr>
        <w:pStyle w:val="CommentText"/>
      </w:pPr>
      <w:r>
        <w:rPr>
          <w:rStyle w:val="CommentReference"/>
        </w:rPr>
        <w:annotationRef/>
      </w:r>
      <w:r>
        <w:t>You should spell out abbreviations.</w:t>
      </w:r>
    </w:p>
  </w:comment>
  <w:comment w:id="2" w:author="." w:date="2025-04-27T11:42:00Z" w:initials=".">
    <w:p w14:paraId="4C87FFB2" w14:textId="37EA3883" w:rsidR="00F37807" w:rsidRDefault="00F37807">
      <w:pPr>
        <w:pStyle w:val="CommentText"/>
      </w:pPr>
      <w:r>
        <w:rPr>
          <w:rStyle w:val="CommentReference"/>
        </w:rPr>
        <w:annotationRef/>
      </w:r>
      <w:r>
        <w:t>How does this improve on other systems in existence? What specific problems is it aiming to solve?</w:t>
      </w:r>
    </w:p>
  </w:comment>
  <w:comment w:id="4" w:author="." w:date="2025-04-27T11:43:00Z" w:initials=".">
    <w:p w14:paraId="074AD46B" w14:textId="135C427E" w:rsidR="00894328" w:rsidRDefault="00894328">
      <w:pPr>
        <w:pStyle w:val="CommentText"/>
      </w:pPr>
      <w:r>
        <w:rPr>
          <w:rStyle w:val="CommentReference"/>
        </w:rPr>
        <w:annotationRef/>
      </w:r>
      <w:r>
        <w:t>Can you cite any performance evaluation you carried out?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00367B9" w15:done="0"/>
  <w15:commentEx w15:paraId="108EB5BD" w15:done="0"/>
  <w15:commentEx w15:paraId="4C87FFB2" w15:done="0"/>
  <w15:commentEx w15:paraId="074AD46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4BFDE01" w16cex:dateUtc="2025-04-27T10:41:00Z"/>
  <w16cex:commentExtensible w16cex:durableId="613826B3" w16cex:dateUtc="2025-04-27T10:40:00Z"/>
  <w16cex:commentExtensible w16cex:durableId="78C0DF9E" w16cex:dateUtc="2025-04-27T10:42:00Z"/>
  <w16cex:commentExtensible w16cex:durableId="21AE16AC" w16cex:dateUtc="2025-04-27T10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0367B9" w16cid:durableId="64BFDE01"/>
  <w16cid:commentId w16cid:paraId="108EB5BD" w16cid:durableId="613826B3"/>
  <w16cid:commentId w16cid:paraId="4C87FFB2" w16cid:durableId="78C0DF9E"/>
  <w16cid:commentId w16cid:paraId="074AD46B" w16cid:durableId="21AE16A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984"/>
    <w:rsid w:val="000C270E"/>
    <w:rsid w:val="00127A3E"/>
    <w:rsid w:val="001B6181"/>
    <w:rsid w:val="004055D3"/>
    <w:rsid w:val="00414984"/>
    <w:rsid w:val="00494BD5"/>
    <w:rsid w:val="004E6BBE"/>
    <w:rsid w:val="00702E0B"/>
    <w:rsid w:val="00894328"/>
    <w:rsid w:val="008C43F6"/>
    <w:rsid w:val="009749EE"/>
    <w:rsid w:val="00AE715D"/>
    <w:rsid w:val="00B86317"/>
    <w:rsid w:val="00CB124E"/>
    <w:rsid w:val="00D62C8A"/>
    <w:rsid w:val="00EA2295"/>
    <w:rsid w:val="00F01AD6"/>
    <w:rsid w:val="00F3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5B8A2"/>
  <w15:chartTrackingRefBased/>
  <w15:docId w15:val="{36BEAD5C-B620-E440-9CED-35C03051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49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49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49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49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49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49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49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49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49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49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49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49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498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498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49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49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49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49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49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49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49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49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49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49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49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49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49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49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498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C43F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43F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3780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37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7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78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7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78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8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865</Characters>
  <Application>Microsoft Office Word</Application>
  <DocSecurity>0</DocSecurity>
  <Lines>17</Lines>
  <Paragraphs>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Jonatan Bouganim</dc:creator>
  <cp:keywords/>
  <dc:description/>
  <cp:lastModifiedBy>.</cp:lastModifiedBy>
  <cp:revision>4</cp:revision>
  <dcterms:created xsi:type="dcterms:W3CDTF">2025-04-27T10:39:00Z</dcterms:created>
  <dcterms:modified xsi:type="dcterms:W3CDTF">2025-04-27T10:43:00Z</dcterms:modified>
</cp:coreProperties>
</file>