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C4EF5" w14:textId="77777777" w:rsidR="000803BC" w:rsidRDefault="00454155">
      <w:pPr>
        <w:jc w:val="center"/>
        <w:divId w:val="354234527"/>
        <w:rPr>
          <w:rFonts w:eastAsia="Times New Roman"/>
          <w:b/>
          <w:bCs/>
          <w:sz w:val="36"/>
          <w:szCs w:val="36"/>
        </w:rPr>
      </w:pPr>
      <w:r>
        <w:rPr>
          <w:rFonts w:eastAsia="Times New Roman"/>
          <w:b/>
          <w:bCs/>
          <w:sz w:val="36"/>
          <w:szCs w:val="36"/>
        </w:rPr>
        <w:t>A smart application for household grocery management, inventory tracking, and personalized recipe suggestions</w:t>
      </w:r>
    </w:p>
    <w:p w14:paraId="242DC7D3" w14:textId="77777777" w:rsidR="000803BC" w:rsidRDefault="00454155">
      <w:pPr>
        <w:pStyle w:val="department-code"/>
      </w:pPr>
      <w:r>
        <w:t>SE-D-8</w:t>
      </w:r>
    </w:p>
    <w:p w14:paraId="0B57B3AF" w14:textId="77777777" w:rsidR="000803BC" w:rsidRDefault="00454155">
      <w:pPr>
        <w:pStyle w:val="student-line"/>
      </w:pPr>
      <w:r>
        <w:t xml:space="preserve">Mays Abu </w:t>
      </w:r>
      <w:proofErr w:type="spellStart"/>
      <w:r>
        <w:t>Srihan</w:t>
      </w:r>
      <w:proofErr w:type="spellEnd"/>
      <w:r>
        <w:t xml:space="preserve">; mays.sr24@gmail.com </w:t>
      </w:r>
      <w:r>
        <w:br/>
      </w:r>
      <w:proofErr w:type="spellStart"/>
      <w:r>
        <w:t>Sagi</w:t>
      </w:r>
      <w:proofErr w:type="spellEnd"/>
      <w:r>
        <w:t xml:space="preserve"> </w:t>
      </w:r>
      <w:proofErr w:type="spellStart"/>
      <w:r>
        <w:t>Snitovski</w:t>
      </w:r>
      <w:proofErr w:type="spellEnd"/>
      <w:r>
        <w:t xml:space="preserve">; saginet456@gmail.com </w:t>
      </w:r>
    </w:p>
    <w:p w14:paraId="3E9505BC" w14:textId="77777777" w:rsidR="000803BC" w:rsidRDefault="00454155">
      <w:pPr>
        <w:pStyle w:val="mentor"/>
        <w:jc w:val="center"/>
        <w:divId w:val="1575772374"/>
      </w:pPr>
      <w:r w:rsidRPr="000D4B2A">
        <w:rPr>
          <w:rStyle w:val="Strong"/>
          <w:b w:val="0"/>
          <w:bCs w:val="0"/>
        </w:rPr>
        <w:t>Advisor</w:t>
      </w:r>
      <w:r>
        <w:rPr>
          <w:rStyle w:val="Strong"/>
        </w:rPr>
        <w:t>:</w:t>
      </w:r>
      <w:r>
        <w:t xml:space="preserve"> Dr. Yochai </w:t>
      </w:r>
      <w:proofErr w:type="spellStart"/>
      <w:r>
        <w:t>Twitto</w:t>
      </w:r>
      <w:proofErr w:type="spellEnd"/>
    </w:p>
    <w:p w14:paraId="7609C9DF" w14:textId="77777777" w:rsidR="000803BC" w:rsidRDefault="00454155">
      <w:pPr>
        <w:pStyle w:val="institution"/>
        <w:jc w:val="center"/>
        <w:divId w:val="1575772374"/>
      </w:pPr>
      <w:r>
        <w:rPr>
          <w:rStyle w:val="institution-name"/>
        </w:rPr>
        <w:t xml:space="preserve">SCE - Shamoon College of Engineering, </w:t>
      </w:r>
      <w:proofErr w:type="spellStart"/>
      <w:r>
        <w:rPr>
          <w:rStyle w:val="institution-name"/>
        </w:rPr>
        <w:t>Be'er</w:t>
      </w:r>
      <w:proofErr w:type="spellEnd"/>
      <w:r>
        <w:rPr>
          <w:rStyle w:val="institution-name"/>
        </w:rPr>
        <w:t>-Sheva</w:t>
      </w:r>
    </w:p>
    <w:p w14:paraId="70926246" w14:textId="77777777" w:rsidR="000803BC" w:rsidRDefault="00454155">
      <w:pPr>
        <w:divId w:val="531698282"/>
        <w:rPr>
          <w:rFonts w:eastAsia="Times New Roman"/>
        </w:rPr>
      </w:pPr>
      <w:commentRangeStart w:id="0"/>
      <w:proofErr w:type="spellStart"/>
      <w:r>
        <w:rPr>
          <w:rFonts w:eastAsia="Times New Roman"/>
        </w:rPr>
        <w:t>GroceriEz</w:t>
      </w:r>
      <w:proofErr w:type="spellEnd"/>
      <w:r>
        <w:rPr>
          <w:rFonts w:eastAsia="Times New Roman"/>
        </w:rPr>
        <w:t xml:space="preserve"> is a smart application for managing household grocery shopping and food inventory, designed to address everyday challenges such as lack of product tracking, food waste, and inefficient purchasing habits. The app enables users to monitor items in their refrigerator and create dynamic shopping lists. </w:t>
      </w:r>
      <w:commentRangeEnd w:id="0"/>
      <w:r w:rsidR="00B93123">
        <w:rPr>
          <w:rStyle w:val="CommentReference"/>
        </w:rPr>
        <w:commentReference w:id="0"/>
      </w:r>
      <w:r>
        <w:rPr>
          <w:rFonts w:eastAsia="Times New Roman"/>
        </w:rPr>
        <w:t>A key feature is the reduction of food waste through expiration alerts and personalized recipe suggestions based on the home inventory. This allows users to consume food before it spoils and reduce overall costs. The system was developed using Python and Qt Design technologies, with an SQL relational database, and integrates a recommendation engine, a chatbot, and an intuitive user interface</w:t>
      </w:r>
      <w:del w:id="1" w:author="." w:date="2025-04-27T11:44:00Z">
        <w:r w:rsidDel="00B93123">
          <w:rPr>
            <w:rFonts w:eastAsia="Times New Roman"/>
          </w:rPr>
          <w:delText xml:space="preserve"> </w:delText>
        </w:r>
      </w:del>
      <w:r>
        <w:rPr>
          <w:rFonts w:eastAsia="Times New Roman"/>
        </w:rPr>
        <w:t>—</w:t>
      </w:r>
      <w:commentRangeStart w:id="2"/>
      <w:del w:id="3" w:author="." w:date="2025-04-27T11:44:00Z">
        <w:r w:rsidDel="00B93123">
          <w:rPr>
            <w:rFonts w:eastAsia="Times New Roman"/>
          </w:rPr>
          <w:delText xml:space="preserve"> </w:delText>
        </w:r>
      </w:del>
      <w:r>
        <w:rPr>
          <w:rFonts w:eastAsia="Times New Roman"/>
        </w:rPr>
        <w:t xml:space="preserve">enabling smart, cost-effective, and sustainable consumer behavior. </w:t>
      </w:r>
      <w:commentRangeEnd w:id="2"/>
      <w:r w:rsidR="00B93123">
        <w:rPr>
          <w:rStyle w:val="CommentReference"/>
        </w:rPr>
        <w:commentReference w:id="2"/>
      </w:r>
    </w:p>
    <w:p w14:paraId="3AD117C8" w14:textId="77777777" w:rsidR="000803BC" w:rsidRPr="00454155" w:rsidRDefault="00454155">
      <w:pPr>
        <w:pStyle w:val="keywords-header"/>
        <w:rPr>
          <w:b w:val="0"/>
          <w:bCs w:val="0"/>
        </w:rPr>
      </w:pPr>
      <w:r w:rsidRPr="00454155">
        <w:rPr>
          <w:rStyle w:val="Strong"/>
        </w:rPr>
        <w:t>Keywords</w:t>
      </w:r>
      <w:r w:rsidRPr="00454155">
        <w:rPr>
          <w:rStyle w:val="Strong"/>
          <w:b/>
          <w:bCs/>
        </w:rPr>
        <w:t>:</w:t>
      </w:r>
      <w:r w:rsidRPr="00454155">
        <w:rPr>
          <w:b w:val="0"/>
          <w:bCs w:val="0"/>
        </w:rPr>
        <w:t xml:space="preserve"> expiration </w:t>
      </w:r>
      <w:proofErr w:type="gramStart"/>
      <w:r w:rsidRPr="00454155">
        <w:rPr>
          <w:b w:val="0"/>
          <w:bCs w:val="0"/>
        </w:rPr>
        <w:t>alerts ,</w:t>
      </w:r>
      <w:proofErr w:type="gramEnd"/>
      <w:r w:rsidRPr="00454155">
        <w:rPr>
          <w:b w:val="0"/>
          <w:bCs w:val="0"/>
        </w:rPr>
        <w:t xml:space="preserve"> food inventory tracking , food waste reduction , household consumption , personalized recipes , smart grocery management , sustainable behavior</w:t>
      </w:r>
    </w:p>
    <w:sectPr w:rsidR="000803BC" w:rsidRPr="00454155">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7T11:45:00Z" w:initials=".">
    <w:p w14:paraId="20D12C62" w14:textId="38431C0B" w:rsidR="00B93123" w:rsidRDefault="00B93123">
      <w:pPr>
        <w:pStyle w:val="CommentText"/>
      </w:pPr>
      <w:r>
        <w:rPr>
          <w:rStyle w:val="CommentReference"/>
        </w:rPr>
        <w:annotationRef/>
      </w:r>
      <w:r>
        <w:t>Smart Fridge applications exist. How is this new/better?</w:t>
      </w:r>
    </w:p>
  </w:comment>
  <w:comment w:id="2" w:author="." w:date="2025-04-27T11:45:00Z" w:initials=".">
    <w:p w14:paraId="15065B57" w14:textId="332DD759" w:rsidR="00B93123" w:rsidRDefault="00B93123">
      <w:pPr>
        <w:pStyle w:val="CommentText"/>
      </w:pPr>
      <w:r>
        <w:rPr>
          <w:rStyle w:val="CommentReference"/>
        </w:rPr>
        <w:annotationRef/>
      </w:r>
      <w:r>
        <w:t>Do you have any performance evaluation data?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D12C62" w15:done="0"/>
  <w15:commentEx w15:paraId="15065B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A179010" w16cex:dateUtc="2025-04-27T10:45:00Z"/>
  <w16cex:commentExtensible w16cex:durableId="4CD2D920" w16cex:dateUtc="2025-04-27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D12C62" w16cid:durableId="3A179010"/>
  <w16cid:commentId w16cid:paraId="15065B57" w16cid:durableId="4CD2D92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2A"/>
    <w:rsid w:val="000803BC"/>
    <w:rsid w:val="000D4B2A"/>
    <w:rsid w:val="001E06A1"/>
    <w:rsid w:val="00454155"/>
    <w:rsid w:val="00B93123"/>
    <w:rsid w:val="00FE6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54773"/>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spacing w:before="100" w:beforeAutospacing="1" w:after="400"/>
      <w:jc w:val="center"/>
    </w:pPr>
    <w:rPr>
      <w:b/>
      <w:bCs/>
      <w:sz w:val="36"/>
      <w:szCs w:val="36"/>
    </w:rPr>
  </w:style>
  <w:style w:type="paragraph" w:customStyle="1" w:styleId="department-code">
    <w:name w:val="department-code"/>
    <w:basedOn w:val="Normal"/>
    <w:pPr>
      <w:spacing w:before="100" w:beforeAutospacing="1" w:after="400"/>
      <w:jc w:val="center"/>
    </w:pPr>
  </w:style>
  <w:style w:type="paragraph" w:customStyle="1" w:styleId="students-header">
    <w:name w:val="students-header"/>
    <w:basedOn w:val="Normal"/>
    <w:pPr>
      <w:spacing w:before="300" w:after="100"/>
      <w:jc w:val="center"/>
    </w:pPr>
    <w:rPr>
      <w:b/>
      <w:bCs/>
    </w:rPr>
  </w:style>
  <w:style w:type="paragraph" w:customStyle="1" w:styleId="keywords-header">
    <w:name w:val="keywords-header"/>
    <w:basedOn w:val="Normal"/>
    <w:pPr>
      <w:spacing w:before="300" w:after="100"/>
      <w:jc w:val="center"/>
    </w:pPr>
    <w:rPr>
      <w:b/>
      <w:bCs/>
    </w:r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styleId="Strong">
    <w:name w:val="Strong"/>
    <w:basedOn w:val="DefaultParagraphFont"/>
    <w:uiPriority w:val="22"/>
    <w:qFormat/>
    <w:rPr>
      <w:b/>
      <w:bCs/>
    </w:rPr>
  </w:style>
  <w:style w:type="character" w:customStyle="1" w:styleId="institution-name">
    <w:name w:val="institution-name"/>
    <w:basedOn w:val="DefaultParagraphFont"/>
  </w:style>
  <w:style w:type="paragraph" w:styleId="Revision">
    <w:name w:val="Revision"/>
    <w:hidden/>
    <w:uiPriority w:val="99"/>
    <w:semiHidden/>
    <w:rsid w:val="00B93123"/>
    <w:rPr>
      <w:rFonts w:eastAsiaTheme="minorEastAsia"/>
      <w:sz w:val="24"/>
      <w:szCs w:val="24"/>
    </w:rPr>
  </w:style>
  <w:style w:type="character" w:styleId="CommentReference">
    <w:name w:val="annotation reference"/>
    <w:basedOn w:val="DefaultParagraphFont"/>
    <w:uiPriority w:val="99"/>
    <w:semiHidden/>
    <w:unhideWhenUsed/>
    <w:rsid w:val="00B93123"/>
    <w:rPr>
      <w:sz w:val="16"/>
      <w:szCs w:val="16"/>
    </w:rPr>
  </w:style>
  <w:style w:type="paragraph" w:styleId="CommentText">
    <w:name w:val="annotation text"/>
    <w:basedOn w:val="Normal"/>
    <w:link w:val="CommentTextChar"/>
    <w:uiPriority w:val="99"/>
    <w:semiHidden/>
    <w:unhideWhenUsed/>
    <w:rsid w:val="00B93123"/>
    <w:rPr>
      <w:sz w:val="20"/>
      <w:szCs w:val="20"/>
    </w:rPr>
  </w:style>
  <w:style w:type="character" w:customStyle="1" w:styleId="CommentTextChar">
    <w:name w:val="Comment Text Char"/>
    <w:basedOn w:val="DefaultParagraphFont"/>
    <w:link w:val="CommentText"/>
    <w:uiPriority w:val="99"/>
    <w:semiHidden/>
    <w:rsid w:val="00B93123"/>
    <w:rPr>
      <w:rFonts w:eastAsiaTheme="minorEastAsia"/>
    </w:rPr>
  </w:style>
  <w:style w:type="paragraph" w:styleId="CommentSubject">
    <w:name w:val="annotation subject"/>
    <w:basedOn w:val="CommentText"/>
    <w:next w:val="CommentText"/>
    <w:link w:val="CommentSubjectChar"/>
    <w:uiPriority w:val="99"/>
    <w:semiHidden/>
    <w:unhideWhenUsed/>
    <w:rsid w:val="00B93123"/>
    <w:rPr>
      <w:b/>
      <w:bCs/>
    </w:rPr>
  </w:style>
  <w:style w:type="character" w:customStyle="1" w:styleId="CommentSubjectChar">
    <w:name w:val="Comment Subject Char"/>
    <w:basedOn w:val="CommentTextChar"/>
    <w:link w:val="CommentSubject"/>
    <w:uiPriority w:val="99"/>
    <w:semiHidden/>
    <w:rsid w:val="00B93123"/>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4527">
      <w:marLeft w:val="0"/>
      <w:marRight w:val="0"/>
      <w:marTop w:val="0"/>
      <w:marBottom w:val="400"/>
      <w:divBdr>
        <w:top w:val="none" w:sz="0" w:space="0" w:color="auto"/>
        <w:left w:val="none" w:sz="0" w:space="0" w:color="auto"/>
        <w:bottom w:val="none" w:sz="0" w:space="0" w:color="auto"/>
        <w:right w:val="none" w:sz="0" w:space="0" w:color="auto"/>
      </w:divBdr>
    </w:div>
    <w:div w:id="531698282">
      <w:marLeft w:val="0"/>
      <w:marRight w:val="0"/>
      <w:marTop w:val="400"/>
      <w:marBottom w:val="0"/>
      <w:divBdr>
        <w:top w:val="none" w:sz="0" w:space="0" w:color="auto"/>
        <w:left w:val="none" w:sz="0" w:space="0" w:color="auto"/>
        <w:bottom w:val="none" w:sz="0" w:space="0" w:color="auto"/>
        <w:right w:val="none" w:sz="0" w:space="0" w:color="auto"/>
      </w:divBdr>
    </w:div>
    <w:div w:id="1575772374">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66B92-D809-43F9-AF93-9734C7869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170</Words>
  <Characters>1051</Characters>
  <Application>Microsoft Office Word</Application>
  <DocSecurity>0</DocSecurity>
  <Lines>21</Lines>
  <Paragraphs>8</Paragraphs>
  <ScaleCrop>false</ScaleCrop>
  <HeadingPairs>
    <vt:vector size="2" baseType="variant">
      <vt:variant>
        <vt:lpstr>שם</vt:lpstr>
      </vt:variant>
      <vt:variant>
        <vt:i4>1</vt:i4>
      </vt:variant>
    </vt:vector>
  </HeadingPairs>
  <TitlesOfParts>
    <vt:vector size="1" baseType="lpstr">
      <vt:lpstr>A smart application for household grocery management, inventory tracking, and personalized recipe suggestions</vt:lpstr>
    </vt:vector>
  </TitlesOfParts>
  <Company>SCE</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smart application for household grocery management, inventory tracking, and personalized recipe suggestions</dc:title>
  <dc:subject/>
  <dc:creator>Regina Vaisman</dc:creator>
  <cp:keywords/>
  <dc:description/>
  <cp:lastModifiedBy>.</cp:lastModifiedBy>
  <cp:revision>3</cp:revision>
  <dcterms:created xsi:type="dcterms:W3CDTF">2025-04-27T10:43:00Z</dcterms:created>
  <dcterms:modified xsi:type="dcterms:W3CDTF">2025-04-27T10:46:00Z</dcterms:modified>
</cp:coreProperties>
</file>