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2D19E" w14:textId="77777777" w:rsidR="00565D23" w:rsidRDefault="00F56067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Deepfake audio – an ai-based system for deepfake audio detection</w:t>
      </w:r>
    </w:p>
    <w:p w14:paraId="21106734" w14:textId="77777777" w:rsidR="00565D23" w:rsidRDefault="00F56067">
      <w:pPr>
        <w:pStyle w:val="department-code"/>
      </w:pPr>
      <w:r>
        <w:t>SE-D-9</w:t>
      </w:r>
    </w:p>
    <w:p w14:paraId="0D53F057" w14:textId="77777777" w:rsidR="00565D23" w:rsidRDefault="00F56067">
      <w:pPr>
        <w:pStyle w:val="student-line"/>
      </w:pPr>
      <w:r>
        <w:t xml:space="preserve">Eden </w:t>
      </w:r>
      <w:proofErr w:type="gramStart"/>
      <w:r>
        <w:t>Edry ;</w:t>
      </w:r>
      <w:proofErr w:type="gramEnd"/>
      <w:r>
        <w:t xml:space="preserve"> edened2@ac.sce.ac.il </w:t>
      </w:r>
      <w:r>
        <w:br/>
        <w:t xml:space="preserve">Noa </w:t>
      </w:r>
      <w:proofErr w:type="spellStart"/>
      <w:r>
        <w:t>Rofe</w:t>
      </w:r>
      <w:proofErr w:type="spellEnd"/>
      <w:r>
        <w:t xml:space="preserve"> ; noaro2@ac.sce.ac.il </w:t>
      </w:r>
    </w:p>
    <w:p w14:paraId="6837E0CA" w14:textId="77777777" w:rsidR="00565D23" w:rsidRDefault="00F56067">
      <w:pPr>
        <w:pStyle w:val="mentor"/>
        <w:jc w:val="center"/>
        <w:divId w:val="1271203778"/>
      </w:pPr>
      <w:r>
        <w:t>Advisor: Ms. Alona Kutsyy</w:t>
      </w:r>
    </w:p>
    <w:p w14:paraId="42B7A583" w14:textId="77777777" w:rsidR="00565D23" w:rsidRDefault="00F56067">
      <w:pPr>
        <w:pStyle w:val="institution"/>
        <w:jc w:val="center"/>
        <w:divId w:val="1271203778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1A555D4C" w14:textId="0892FFCF" w:rsidR="00565D23" w:rsidRDefault="00F56067">
      <w:pPr>
        <w:divId w:val="765149837"/>
        <w:rPr>
          <w:rFonts w:eastAsia="Times New Roman"/>
        </w:rPr>
      </w:pPr>
      <w:r>
        <w:rPr>
          <w:rFonts w:eastAsia="Times New Roman"/>
        </w:rPr>
        <w:t xml:space="preserve">Deepfake technology poses threats to security, privacy, and trust, with audio manipulation becoming a growing concern. While deepfake detection in images and videos has advanced, identifying synthetic audio remains challenging. Deepfake Audio is an </w:t>
      </w:r>
      <w:ins w:id="0" w:author="." w:date="2025-04-27T11:49:00Z">
        <w:r w:rsidR="00E0791F">
          <w:rPr>
            <w:rFonts w:eastAsia="Times New Roman"/>
          </w:rPr>
          <w:t xml:space="preserve">artificial intelligence </w:t>
        </w:r>
      </w:ins>
      <w:ins w:id="1" w:author="." w:date="2025-04-27T11:50:00Z">
        <w:r w:rsidR="00E0791F">
          <w:rPr>
            <w:rFonts w:eastAsia="Times New Roman"/>
          </w:rPr>
          <w:t>(</w:t>
        </w:r>
      </w:ins>
      <w:r>
        <w:rPr>
          <w:rFonts w:eastAsia="Times New Roman"/>
        </w:rPr>
        <w:t>AI</w:t>
      </w:r>
      <w:ins w:id="2" w:author="." w:date="2025-04-27T11:50:00Z">
        <w:r w:rsidR="00E0791F">
          <w:rPr>
            <w:rFonts w:eastAsia="Times New Roman"/>
          </w:rPr>
          <w:t>)</w:t>
        </w:r>
      </w:ins>
      <w:r>
        <w:rPr>
          <w:rFonts w:eastAsia="Times New Roman"/>
        </w:rPr>
        <w:t xml:space="preserve">-powered platform designed to detect and analyze deepfake audio. The </w:t>
      </w:r>
      <w:commentRangeStart w:id="3"/>
      <w:r>
        <w:rPr>
          <w:rFonts w:eastAsia="Times New Roman"/>
        </w:rPr>
        <w:t xml:space="preserve">system leverages </w:t>
      </w:r>
      <w:ins w:id="4" w:author="." w:date="2025-04-27T11:46:00Z">
        <w:r w:rsidR="00351AB1">
          <w:rPr>
            <w:rFonts w:eastAsia="Times New Roman"/>
          </w:rPr>
          <w:t>m</w:t>
        </w:r>
      </w:ins>
      <w:del w:id="5" w:author="." w:date="2025-04-27T11:46:00Z">
        <w:r w:rsidDel="00351AB1">
          <w:rPr>
            <w:rFonts w:eastAsia="Times New Roman"/>
          </w:rPr>
          <w:delText>M</w:delText>
        </w:r>
      </w:del>
      <w:r>
        <w:rPr>
          <w:rFonts w:eastAsia="Times New Roman"/>
        </w:rPr>
        <w:t xml:space="preserve">achine </w:t>
      </w:r>
      <w:ins w:id="6" w:author="." w:date="2025-04-27T11:46:00Z">
        <w:r w:rsidR="00351AB1">
          <w:rPr>
            <w:rFonts w:eastAsia="Times New Roman"/>
          </w:rPr>
          <w:t>l</w:t>
        </w:r>
      </w:ins>
      <w:del w:id="7" w:author="." w:date="2025-04-27T11:46:00Z">
        <w:r w:rsidDel="00351AB1">
          <w:rPr>
            <w:rFonts w:eastAsia="Times New Roman"/>
          </w:rPr>
          <w:delText>L</w:delText>
        </w:r>
      </w:del>
      <w:r>
        <w:rPr>
          <w:rFonts w:eastAsia="Times New Roman"/>
        </w:rPr>
        <w:t xml:space="preserve">earning (ML) and </w:t>
      </w:r>
      <w:ins w:id="8" w:author="." w:date="2025-04-27T11:47:00Z">
        <w:r w:rsidR="00351AB1">
          <w:rPr>
            <w:rFonts w:eastAsia="Times New Roman"/>
          </w:rPr>
          <w:t>d</w:t>
        </w:r>
      </w:ins>
      <w:del w:id="9" w:author="." w:date="2025-04-27T11:47:00Z">
        <w:r w:rsidDel="00351AB1">
          <w:rPr>
            <w:rFonts w:eastAsia="Times New Roman"/>
          </w:rPr>
          <w:delText>D</w:delText>
        </w:r>
      </w:del>
      <w:r>
        <w:rPr>
          <w:rFonts w:eastAsia="Times New Roman"/>
        </w:rPr>
        <w:t xml:space="preserve">eep </w:t>
      </w:r>
      <w:ins w:id="10" w:author="." w:date="2025-04-27T11:47:00Z">
        <w:r w:rsidR="00351AB1">
          <w:rPr>
            <w:rFonts w:eastAsia="Times New Roman"/>
          </w:rPr>
          <w:t>l</w:t>
        </w:r>
      </w:ins>
      <w:del w:id="11" w:author="." w:date="2025-04-27T11:47:00Z">
        <w:r w:rsidDel="00351AB1">
          <w:rPr>
            <w:rFonts w:eastAsia="Times New Roman"/>
          </w:rPr>
          <w:delText>L</w:delText>
        </w:r>
      </w:del>
      <w:r>
        <w:rPr>
          <w:rFonts w:eastAsia="Times New Roman"/>
        </w:rPr>
        <w:t>earning (DL) techniques, including spectral analysis and anomaly detection</w:t>
      </w:r>
      <w:commentRangeEnd w:id="3"/>
      <w:r w:rsidR="00351AB1">
        <w:rPr>
          <w:rStyle w:val="CommentReference"/>
        </w:rPr>
        <w:commentReference w:id="3"/>
      </w:r>
      <w:r>
        <w:rPr>
          <w:rFonts w:eastAsia="Times New Roman"/>
        </w:rPr>
        <w:t xml:space="preserve">, to distinguish between real and manipulated audio. It processes speech, extracts acoustic features, and applies classification models to verify authenticity. Users benefit from real-time analysis, confidence scores, and an intuitive interface. </w:t>
      </w:r>
      <w:commentRangeStart w:id="12"/>
      <w:r>
        <w:rPr>
          <w:rFonts w:eastAsia="Times New Roman"/>
        </w:rPr>
        <w:t xml:space="preserve">Deepfake Audio enhances cybersecurity, protects media integrity, and raises awareness of deepfake risks. </w:t>
      </w:r>
      <w:commentRangeEnd w:id="12"/>
      <w:r w:rsidR="00351AB1">
        <w:rPr>
          <w:rStyle w:val="CommentReference"/>
        </w:rPr>
        <w:commentReference w:id="12"/>
      </w:r>
      <w:r>
        <w:rPr>
          <w:rFonts w:eastAsia="Times New Roman"/>
        </w:rPr>
        <w:t>It also serves as an educational tool to improve digital literacy regarding synthetic media.</w:t>
      </w:r>
    </w:p>
    <w:p w14:paraId="57E8E3C1" w14:textId="77777777" w:rsidR="00531C88" w:rsidRDefault="00F56067">
      <w:pPr>
        <w:pStyle w:val="keywords-header"/>
      </w:pPr>
      <w:r>
        <w:t>Keywords: cybersecurity, deep learning (dl), deepfake audio, education, machine learning (ml), media integrity</w:t>
      </w:r>
    </w:p>
    <w:sectPr w:rsidR="00531C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." w:date="2025-04-27T11:47:00Z" w:initials=".">
    <w:p w14:paraId="50938A9D" w14:textId="57F50707" w:rsidR="00351AB1" w:rsidRDefault="00351AB1">
      <w:pPr>
        <w:pStyle w:val="CommentText"/>
      </w:pPr>
      <w:r>
        <w:rPr>
          <w:rStyle w:val="CommentReference"/>
        </w:rPr>
        <w:annotationRef/>
      </w:r>
      <w:r>
        <w:t>ML and DL are not techniques of spectral analysis. I think you mean “…uses enhanced spectral analysis and anomaly detection including ML and DL”?</w:t>
      </w:r>
    </w:p>
  </w:comment>
  <w:comment w:id="12" w:author="." w:date="2025-04-27T11:49:00Z" w:initials=".">
    <w:p w14:paraId="0970FD31" w14:textId="381E5153" w:rsidR="00351AB1" w:rsidRDefault="00351AB1">
      <w:pPr>
        <w:pStyle w:val="CommentText"/>
      </w:pPr>
      <w:r>
        <w:rPr>
          <w:rStyle w:val="CommentReference"/>
        </w:rPr>
        <w:annotationRef/>
      </w:r>
      <w:r>
        <w:t>Do you have any performance assessment data?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938A9D" w15:done="0"/>
  <w15:commentEx w15:paraId="0970FD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5F3551" w16cex:dateUtc="2025-04-27T10:47:00Z"/>
  <w16cex:commentExtensible w16cex:durableId="04C2626F" w16cex:dateUtc="2025-04-27T10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938A9D" w16cid:durableId="5B5F3551"/>
  <w16cid:commentId w16cid:paraId="0970FD31" w16cid:durableId="04C2626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E79"/>
    <w:rsid w:val="00351AB1"/>
    <w:rsid w:val="00531C88"/>
    <w:rsid w:val="00565D23"/>
    <w:rsid w:val="00A30FE5"/>
    <w:rsid w:val="00B27E79"/>
    <w:rsid w:val="00E0791F"/>
    <w:rsid w:val="00E47C2F"/>
    <w:rsid w:val="00F56067"/>
    <w:rsid w:val="00FD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100CB"/>
  <w15:chartTrackingRefBased/>
  <w15:docId w15:val="{49D2BCF3-D5F0-E143-83C4-C3C792AA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">
    <w:name w:val="כותרת טקסט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351AB1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51A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A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AB1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A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AB1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149837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778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1080</Characters>
  <Application>Microsoft Office Word</Application>
  <DocSecurity>0</DocSecurity>
  <Lines>20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Deepfake audio – an ai-based system for deepfake audio detection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Deepfake audio – an ai-based system for deepfake audio detection</dc:title>
  <dc:subject/>
  <dc:creator>Noa Rofe</dc:creator>
  <cp:keywords/>
  <dc:description/>
  <cp:lastModifiedBy>.</cp:lastModifiedBy>
  <cp:revision>4</cp:revision>
  <dcterms:created xsi:type="dcterms:W3CDTF">2025-04-27T10:46:00Z</dcterms:created>
  <dcterms:modified xsi:type="dcterms:W3CDTF">2025-04-27T10:50:00Z</dcterms:modified>
</cp:coreProperties>
</file>