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1FE35" w14:textId="77777777" w:rsidR="00767E01" w:rsidRDefault="00CF1550">
      <w:pPr>
        <w:jc w:val="center"/>
        <w:rPr>
          <w:rFonts w:eastAsia="Times New Roman"/>
          <w:b/>
          <w:bCs/>
          <w:sz w:val="36"/>
          <w:szCs w:val="36"/>
        </w:rPr>
      </w:pPr>
      <w:r>
        <w:rPr>
          <w:rFonts w:eastAsia="Times New Roman"/>
          <w:b/>
          <w:bCs/>
          <w:sz w:val="36"/>
          <w:szCs w:val="36"/>
        </w:rPr>
        <w:t>Anonymizing text with AI: a secure solution for sensitive information</w:t>
      </w:r>
    </w:p>
    <w:p w14:paraId="2D521058" w14:textId="77777777" w:rsidR="00767E01" w:rsidRDefault="00CF1550">
      <w:pPr>
        <w:pStyle w:val="department-code"/>
      </w:pPr>
      <w:r>
        <w:t>SE-E-10</w:t>
      </w:r>
    </w:p>
    <w:p w14:paraId="4049D8AF" w14:textId="77777777" w:rsidR="00767E01" w:rsidRDefault="00CF1550">
      <w:pPr>
        <w:pStyle w:val="student-line"/>
      </w:pPr>
      <w:r>
        <w:t xml:space="preserve">Adiv Eliyahu; adiveliyahu3@gmail.com </w:t>
      </w:r>
      <w:r>
        <w:br/>
        <w:t xml:space="preserve">Itay Dosik; itaydosik@gmail.com </w:t>
      </w:r>
    </w:p>
    <w:p w14:paraId="6C0A8DCF" w14:textId="77777777" w:rsidR="00767E01" w:rsidRDefault="00CF1550">
      <w:pPr>
        <w:pStyle w:val="mentor"/>
        <w:jc w:val="center"/>
        <w:divId w:val="1622347431"/>
      </w:pPr>
      <w:r>
        <w:t>Advisor: Dr. Marina Litvak</w:t>
      </w:r>
    </w:p>
    <w:p w14:paraId="6BEF2F0A" w14:textId="77777777" w:rsidR="00767E01" w:rsidRDefault="00CF1550">
      <w:pPr>
        <w:pStyle w:val="institution"/>
        <w:jc w:val="center"/>
        <w:divId w:val="1622347431"/>
      </w:pPr>
      <w:r>
        <w:rPr>
          <w:rStyle w:val="institution-name"/>
        </w:rPr>
        <w:t>SCE - Shamoon College of Engineering, Be'er-Sheva</w:t>
      </w:r>
    </w:p>
    <w:p w14:paraId="51EC81C0" w14:textId="52615AC5" w:rsidR="00767E01" w:rsidRDefault="00CF1550">
      <w:pPr>
        <w:divId w:val="907499225"/>
        <w:rPr>
          <w:rFonts w:eastAsia="Times New Roman"/>
        </w:rPr>
      </w:pPr>
      <w:commentRangeStart w:id="0"/>
      <w:r>
        <w:rPr>
          <w:rFonts w:eastAsia="Times New Roman"/>
        </w:rPr>
        <w:t xml:space="preserve">With </w:t>
      </w:r>
      <w:commentRangeEnd w:id="0"/>
      <w:r w:rsidR="00617854">
        <w:rPr>
          <w:rStyle w:val="CommentReference"/>
        </w:rPr>
        <w:commentReference w:id="0"/>
      </w:r>
      <w:r>
        <w:rPr>
          <w:rFonts w:eastAsia="Times New Roman"/>
        </w:rPr>
        <w:t xml:space="preserve">the growing use of textual data in domains such as healthcare, law, and public administration, protecting sensitive information has become increasingly important. This project explores a method for text anonymization that combines </w:t>
      </w:r>
      <w:ins w:id="1" w:author="." w:date="2025-04-28T12:27:00Z">
        <w:r w:rsidR="00617854">
          <w:rPr>
            <w:rFonts w:eastAsia="Times New Roman"/>
          </w:rPr>
          <w:t>n</w:t>
        </w:r>
      </w:ins>
      <w:del w:id="2" w:author="." w:date="2025-04-28T12:27:00Z">
        <w:r w:rsidDel="00617854">
          <w:rPr>
            <w:rFonts w:eastAsia="Times New Roman"/>
          </w:rPr>
          <w:delText>N</w:delText>
        </w:r>
      </w:del>
      <w:r>
        <w:rPr>
          <w:rFonts w:eastAsia="Times New Roman"/>
        </w:rPr>
        <w:t xml:space="preserve">amed </w:t>
      </w:r>
      <w:ins w:id="3" w:author="." w:date="2025-04-28T12:28:00Z">
        <w:r w:rsidR="00617854">
          <w:rPr>
            <w:rFonts w:eastAsia="Times New Roman"/>
          </w:rPr>
          <w:t>e</w:t>
        </w:r>
      </w:ins>
      <w:del w:id="4" w:author="." w:date="2025-04-28T12:28:00Z">
        <w:r w:rsidDel="00617854">
          <w:rPr>
            <w:rFonts w:eastAsia="Times New Roman"/>
          </w:rPr>
          <w:delText>E</w:delText>
        </w:r>
      </w:del>
      <w:r>
        <w:rPr>
          <w:rFonts w:eastAsia="Times New Roman"/>
        </w:rPr>
        <w:t xml:space="preserve">ntity </w:t>
      </w:r>
      <w:ins w:id="5" w:author="." w:date="2025-04-28T12:28:00Z">
        <w:r w:rsidR="00617854">
          <w:rPr>
            <w:rFonts w:eastAsia="Times New Roman"/>
          </w:rPr>
          <w:t>r</w:t>
        </w:r>
      </w:ins>
      <w:del w:id="6" w:author="." w:date="2025-04-28T12:28:00Z">
        <w:r w:rsidDel="00617854">
          <w:rPr>
            <w:rFonts w:eastAsia="Times New Roman"/>
          </w:rPr>
          <w:delText>R</w:delText>
        </w:r>
      </w:del>
      <w:r>
        <w:rPr>
          <w:rFonts w:eastAsia="Times New Roman"/>
        </w:rPr>
        <w:t xml:space="preserve">ecognition (NER) with a </w:t>
      </w:r>
      <w:ins w:id="7" w:author="." w:date="2025-04-28T12:28:00Z">
        <w:r w:rsidR="00617854">
          <w:rPr>
            <w:rFonts w:eastAsia="Times New Roman"/>
          </w:rPr>
          <w:t>l</w:t>
        </w:r>
      </w:ins>
      <w:del w:id="8" w:author="." w:date="2025-04-28T12:28:00Z">
        <w:r w:rsidDel="00617854">
          <w:rPr>
            <w:rFonts w:eastAsia="Times New Roman"/>
          </w:rPr>
          <w:delText>L</w:delText>
        </w:r>
      </w:del>
      <w:r>
        <w:rPr>
          <w:rFonts w:eastAsia="Times New Roman"/>
        </w:rPr>
        <w:t xml:space="preserve">arge </w:t>
      </w:r>
      <w:ins w:id="9" w:author="." w:date="2025-04-28T12:28:00Z">
        <w:r w:rsidR="00617854">
          <w:rPr>
            <w:rFonts w:eastAsia="Times New Roman"/>
          </w:rPr>
          <w:t>l</w:t>
        </w:r>
      </w:ins>
      <w:del w:id="10" w:author="." w:date="2025-04-28T12:28:00Z">
        <w:r w:rsidDel="00617854">
          <w:rPr>
            <w:rFonts w:eastAsia="Times New Roman"/>
          </w:rPr>
          <w:delText>L</w:delText>
        </w:r>
      </w:del>
      <w:r>
        <w:rPr>
          <w:rFonts w:eastAsia="Times New Roman"/>
        </w:rPr>
        <w:t xml:space="preserve">anguage </w:t>
      </w:r>
      <w:ins w:id="11" w:author="." w:date="2025-04-28T12:28:00Z">
        <w:r w:rsidR="00617854">
          <w:rPr>
            <w:rFonts w:eastAsia="Times New Roman"/>
          </w:rPr>
          <w:t>m</w:t>
        </w:r>
      </w:ins>
      <w:del w:id="12" w:author="." w:date="2025-04-28T12:28:00Z">
        <w:r w:rsidDel="00617854">
          <w:rPr>
            <w:rFonts w:eastAsia="Times New Roman"/>
          </w:rPr>
          <w:delText>M</w:delText>
        </w:r>
      </w:del>
      <w:r>
        <w:rPr>
          <w:rFonts w:eastAsia="Times New Roman"/>
        </w:rPr>
        <w:t>odel (LLM) to assist in privacy-related classification. The integration aims to identify and mask sensitive entities in text while maintaining overall data utility. The system offers a straightforward interface</w:t>
      </w:r>
      <w:ins w:id="13" w:author="." w:date="2025-04-28T12:28:00Z">
        <w:r w:rsidR="00617854">
          <w:rPr>
            <w:rFonts w:eastAsia="Times New Roman"/>
          </w:rPr>
          <w:t>: U</w:t>
        </w:r>
      </w:ins>
      <w:del w:id="14" w:author="." w:date="2025-04-28T12:28:00Z">
        <w:r w:rsidDel="00617854">
          <w:rPr>
            <w:rFonts w:eastAsia="Times New Roman"/>
          </w:rPr>
          <w:delText xml:space="preserve"> - u</w:delText>
        </w:r>
      </w:del>
      <w:r>
        <w:rPr>
          <w:rFonts w:eastAsia="Times New Roman"/>
        </w:rPr>
        <w:t xml:space="preserve">sers can input raw text and receive anonymized output efficiently, without the need for complex setup or configurations. The approach seeks to contribute toward safer data handling practices by reducing the risk of exposure and retaining as much non-sensitive information as possible. </w:t>
      </w:r>
    </w:p>
    <w:p w14:paraId="793A8AF9" w14:textId="77777777" w:rsidR="00767E01" w:rsidRDefault="00CF1550">
      <w:pPr>
        <w:pStyle w:val="keywords-header"/>
      </w:pPr>
      <w:r>
        <w:t>Keywords: anonymization, large language model, named entity recognition, privacy, sensitive data</w:t>
      </w:r>
    </w:p>
    <w:sectPr w:rsidR="00767E01">
      <w:pgSz w:w="11906" w:h="16838"/>
      <w:pgMar w:top="1440" w:right="1440" w:bottom="1440" w:left="1440" w:header="720" w:footer="7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8T12:30:00Z" w:initials=".">
    <w:p w14:paraId="5E320FB5" w14:textId="15FBA2A7" w:rsidR="00617854" w:rsidRDefault="00617854">
      <w:pPr>
        <w:pStyle w:val="CommentText"/>
      </w:pPr>
      <w:r>
        <w:rPr>
          <w:rStyle w:val="CommentReference"/>
        </w:rPr>
        <w:annotationRef/>
      </w:r>
      <w:r>
        <w:t>Clear abstract. Can you cite any results/performance assessment?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320F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1C69B7C" w16cex:dateUtc="2025-04-28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320FB5" w16cid:durableId="31C69B7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550"/>
    <w:rsid w:val="00617854"/>
    <w:rsid w:val="00767E01"/>
    <w:rsid w:val="00A70C7C"/>
    <w:rsid w:val="00CF1550"/>
    <w:rsid w:val="00D93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CFF3D"/>
  <w15:chartTrackingRefBased/>
  <w15:docId w15:val="{5857589A-8114-4FCE-8CD7-AFAA3ECC4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table" w:customStyle="1" w:styleId="TableNormal1">
    <w:name w:val="Table Normal1"/>
    <w:uiPriority w:val="99"/>
    <w:semiHidden/>
    <w:tblPr>
      <w:tblCellMar>
        <w:top w:w="0" w:type="dxa"/>
        <w:left w:w="108" w:type="dxa"/>
        <w:bottom w:w="0" w:type="dxa"/>
        <w:right w:w="108" w:type="dxa"/>
      </w:tblCellMar>
    </w:tblPr>
  </w:style>
  <w:style w:type="character" w:customStyle="1" w:styleId="institution-name">
    <w:name w:val="institution-name"/>
    <w:basedOn w:val="DefaultParagraphFont"/>
  </w:style>
  <w:style w:type="paragraph" w:styleId="Revision">
    <w:name w:val="Revision"/>
    <w:hidden/>
    <w:uiPriority w:val="99"/>
    <w:semiHidden/>
    <w:rsid w:val="00617854"/>
    <w:rPr>
      <w:rFonts w:eastAsiaTheme="minorEastAsia"/>
      <w:sz w:val="24"/>
      <w:szCs w:val="24"/>
    </w:rPr>
  </w:style>
  <w:style w:type="character" w:styleId="CommentReference">
    <w:name w:val="annotation reference"/>
    <w:basedOn w:val="DefaultParagraphFont"/>
    <w:uiPriority w:val="99"/>
    <w:semiHidden/>
    <w:unhideWhenUsed/>
    <w:rsid w:val="00617854"/>
    <w:rPr>
      <w:sz w:val="16"/>
      <w:szCs w:val="16"/>
    </w:rPr>
  </w:style>
  <w:style w:type="paragraph" w:styleId="CommentText">
    <w:name w:val="annotation text"/>
    <w:basedOn w:val="Normal"/>
    <w:link w:val="CommentTextChar"/>
    <w:uiPriority w:val="99"/>
    <w:semiHidden/>
    <w:unhideWhenUsed/>
    <w:rsid w:val="00617854"/>
    <w:rPr>
      <w:sz w:val="20"/>
      <w:szCs w:val="20"/>
    </w:rPr>
  </w:style>
  <w:style w:type="character" w:customStyle="1" w:styleId="CommentTextChar">
    <w:name w:val="Comment Text Char"/>
    <w:basedOn w:val="DefaultParagraphFont"/>
    <w:link w:val="CommentText"/>
    <w:uiPriority w:val="99"/>
    <w:semiHidden/>
    <w:rsid w:val="00617854"/>
    <w:rPr>
      <w:rFonts w:eastAsiaTheme="minorEastAsia"/>
    </w:rPr>
  </w:style>
  <w:style w:type="paragraph" w:styleId="CommentSubject">
    <w:name w:val="annotation subject"/>
    <w:basedOn w:val="CommentText"/>
    <w:next w:val="CommentText"/>
    <w:link w:val="CommentSubjectChar"/>
    <w:uiPriority w:val="99"/>
    <w:semiHidden/>
    <w:unhideWhenUsed/>
    <w:rsid w:val="00617854"/>
    <w:rPr>
      <w:b/>
      <w:bCs/>
    </w:rPr>
  </w:style>
  <w:style w:type="character" w:customStyle="1" w:styleId="CommentSubjectChar">
    <w:name w:val="Comment Subject Char"/>
    <w:basedOn w:val="CommentTextChar"/>
    <w:link w:val="CommentSubject"/>
    <w:uiPriority w:val="99"/>
    <w:semiHidden/>
    <w:rsid w:val="00617854"/>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499225">
      <w:marLeft w:val="0"/>
      <w:marRight w:val="0"/>
      <w:marTop w:val="400"/>
      <w:marBottom w:val="0"/>
      <w:divBdr>
        <w:top w:val="none" w:sz="0" w:space="0" w:color="auto"/>
        <w:left w:val="none" w:sz="0" w:space="0" w:color="auto"/>
        <w:bottom w:val="none" w:sz="0" w:space="0" w:color="auto"/>
        <w:right w:val="none" w:sz="0" w:space="0" w:color="auto"/>
      </w:divBdr>
    </w:div>
    <w:div w:id="1622347431">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153</Words>
  <Characters>970</Characters>
  <Application>Microsoft Office Word</Application>
  <DocSecurity>0</DocSecurity>
  <Lines>18</Lines>
  <Paragraphs>8</Paragraphs>
  <ScaleCrop>false</ScaleCrop>
  <HeadingPairs>
    <vt:vector size="2" baseType="variant">
      <vt:variant>
        <vt:lpstr>שם</vt:lpstr>
      </vt:variant>
      <vt:variant>
        <vt:i4>1</vt:i4>
      </vt:variant>
    </vt:vector>
  </HeadingPairs>
  <TitlesOfParts>
    <vt:vector size="1" baseType="lpstr">
      <vt:lpstr>Anonymizing text with ai: a secure solution for sensitive information</vt:lpstr>
    </vt:vector>
  </TitlesOfParts>
  <Company>WinMaster</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Anonymizing text with ai: a secure solution for sensitive information</dc:title>
  <dc:subject/>
  <dc:creator>adiv eliyahu</dc:creator>
  <cp:keywords/>
  <dc:description/>
  <cp:lastModifiedBy>.</cp:lastModifiedBy>
  <cp:revision>3</cp:revision>
  <dcterms:created xsi:type="dcterms:W3CDTF">2025-04-28T11:27:00Z</dcterms:created>
  <dcterms:modified xsi:type="dcterms:W3CDTF">2025-04-28T11:30:00Z</dcterms:modified>
</cp:coreProperties>
</file>