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FEDD0" w14:textId="079C9F7B" w:rsidR="003523BF" w:rsidRPr="000D683B" w:rsidRDefault="003523BF" w:rsidP="003523BF">
      <w:pPr>
        <w:bidi w:val="0"/>
        <w:spacing w:after="0" w:line="360" w:lineRule="auto"/>
        <w:jc w:val="center"/>
        <w:rPr>
          <w:rFonts w:ascii="David" w:eastAsia="Calibri" w:hAnsi="David" w:cs="David"/>
          <w:b/>
          <w:bCs/>
          <w:kern w:val="0"/>
          <w14:ligatures w14:val="none"/>
        </w:rPr>
      </w:pPr>
      <w:r w:rsidRPr="000D683B">
        <w:rPr>
          <w:rFonts w:ascii="David" w:eastAsia="Calibri" w:hAnsi="David" w:cs="David"/>
          <w:b/>
          <w:bCs/>
          <w:kern w:val="0"/>
          <w14:ligatures w14:val="none"/>
        </w:rPr>
        <w:t xml:space="preserve">Automated </w:t>
      </w:r>
      <w:r w:rsidR="00A875F1">
        <w:rPr>
          <w:rFonts w:ascii="David" w:eastAsia="Calibri" w:hAnsi="David" w:cs="David"/>
          <w:b/>
          <w:bCs/>
          <w:kern w:val="0"/>
          <w14:ligatures w14:val="none"/>
        </w:rPr>
        <w:t>p</w:t>
      </w:r>
      <w:r w:rsidRPr="000D683B">
        <w:rPr>
          <w:rFonts w:ascii="David" w:eastAsia="Calibri" w:hAnsi="David" w:cs="David"/>
          <w:b/>
          <w:bCs/>
          <w:kern w:val="0"/>
          <w14:ligatures w14:val="none"/>
        </w:rPr>
        <w:t xml:space="preserve">opular </w:t>
      </w:r>
      <w:r w:rsidR="00A875F1">
        <w:rPr>
          <w:rFonts w:ascii="David" w:eastAsia="Calibri" w:hAnsi="David" w:cs="David"/>
          <w:b/>
          <w:bCs/>
          <w:kern w:val="0"/>
          <w14:ligatures w14:val="none"/>
        </w:rPr>
        <w:t>s</w:t>
      </w:r>
      <w:r w:rsidRPr="000D683B">
        <w:rPr>
          <w:rFonts w:ascii="David" w:eastAsia="Calibri" w:hAnsi="David" w:cs="David"/>
          <w:b/>
          <w:bCs/>
          <w:kern w:val="0"/>
          <w14:ligatures w14:val="none"/>
        </w:rPr>
        <w:t xml:space="preserve">cience </w:t>
      </w:r>
      <w:r w:rsidR="00A875F1">
        <w:rPr>
          <w:rFonts w:ascii="David" w:eastAsia="Calibri" w:hAnsi="David" w:cs="David"/>
          <w:b/>
          <w:bCs/>
          <w:kern w:val="0"/>
          <w14:ligatures w14:val="none"/>
        </w:rPr>
        <w:t>a</w:t>
      </w:r>
      <w:r w:rsidRPr="000D683B">
        <w:rPr>
          <w:rFonts w:ascii="David" w:eastAsia="Calibri" w:hAnsi="David" w:cs="David"/>
          <w:b/>
          <w:bCs/>
          <w:kern w:val="0"/>
          <w14:ligatures w14:val="none"/>
        </w:rPr>
        <w:t xml:space="preserve">rticle </w:t>
      </w:r>
      <w:r w:rsidR="00A875F1">
        <w:rPr>
          <w:rFonts w:ascii="David" w:eastAsia="Calibri" w:hAnsi="David" w:cs="David"/>
          <w:b/>
          <w:bCs/>
          <w:kern w:val="0"/>
          <w14:ligatures w14:val="none"/>
        </w:rPr>
        <w:t>g</w:t>
      </w:r>
      <w:r w:rsidRPr="000D683B">
        <w:rPr>
          <w:rFonts w:ascii="David" w:eastAsia="Calibri" w:hAnsi="David" w:cs="David"/>
          <w:b/>
          <w:bCs/>
          <w:kern w:val="0"/>
          <w14:ligatures w14:val="none"/>
        </w:rPr>
        <w:t xml:space="preserve">eneration with </w:t>
      </w:r>
      <w:r w:rsidR="00A875F1">
        <w:rPr>
          <w:rFonts w:ascii="David" w:eastAsia="Calibri" w:hAnsi="David" w:cs="David"/>
          <w:b/>
          <w:bCs/>
          <w:kern w:val="0"/>
          <w14:ligatures w14:val="none"/>
        </w:rPr>
        <w:t>t</w:t>
      </w:r>
      <w:r w:rsidRPr="000D683B">
        <w:rPr>
          <w:rFonts w:ascii="David" w:eastAsia="Calibri" w:hAnsi="David" w:cs="David"/>
          <w:b/>
          <w:bCs/>
          <w:kern w:val="0"/>
          <w14:ligatures w14:val="none"/>
        </w:rPr>
        <w:t xml:space="preserve">ext </w:t>
      </w:r>
      <w:r w:rsidR="00A875F1">
        <w:rPr>
          <w:rFonts w:ascii="David" w:eastAsia="Calibri" w:hAnsi="David" w:cs="David"/>
          <w:b/>
          <w:bCs/>
          <w:kern w:val="0"/>
          <w14:ligatures w14:val="none"/>
        </w:rPr>
        <w:t>s</w:t>
      </w:r>
      <w:r w:rsidRPr="000D683B">
        <w:rPr>
          <w:rFonts w:ascii="David" w:eastAsia="Calibri" w:hAnsi="David" w:cs="David"/>
          <w:b/>
          <w:bCs/>
          <w:kern w:val="0"/>
          <w14:ligatures w14:val="none"/>
        </w:rPr>
        <w:t>implification</w:t>
      </w:r>
    </w:p>
    <w:p w14:paraId="78C33E05" w14:textId="08A81E5B" w:rsidR="003523BF" w:rsidRPr="000D683B" w:rsidRDefault="003523BF" w:rsidP="003523BF">
      <w:pPr>
        <w:bidi w:val="0"/>
        <w:spacing w:after="0" w:line="360" w:lineRule="auto"/>
        <w:jc w:val="center"/>
        <w:rPr>
          <w:rFonts w:ascii="David" w:eastAsia="Calibri" w:hAnsi="David" w:cs="David"/>
          <w:kern w:val="0"/>
          <w:rtl/>
          <w14:ligatures w14:val="none"/>
        </w:rPr>
      </w:pPr>
      <w:r w:rsidRPr="000D683B">
        <w:rPr>
          <w:rFonts w:ascii="David" w:eastAsia="Calibri" w:hAnsi="David" w:cs="David"/>
          <w:kern w:val="0"/>
          <w14:ligatures w14:val="none"/>
        </w:rPr>
        <w:t>SE-</w:t>
      </w:r>
      <w:r w:rsidR="0099154C">
        <w:rPr>
          <w:rFonts w:ascii="David" w:eastAsia="Calibri" w:hAnsi="David" w:cs="David"/>
          <w:kern w:val="0"/>
          <w14:ligatures w14:val="none"/>
        </w:rPr>
        <w:t>E-11</w:t>
      </w:r>
    </w:p>
    <w:p w14:paraId="752F4784" w14:textId="0D909BB1" w:rsidR="003523BF" w:rsidRPr="000D683B" w:rsidRDefault="003523BF" w:rsidP="003523BF">
      <w:pPr>
        <w:bidi w:val="0"/>
        <w:spacing w:after="0" w:line="276" w:lineRule="auto"/>
        <w:jc w:val="center"/>
        <w:rPr>
          <w:rFonts w:ascii="David" w:eastAsia="Calibri" w:hAnsi="David" w:cs="David"/>
          <w:kern w:val="0"/>
          <w:rtl/>
          <w14:ligatures w14:val="none"/>
        </w:rPr>
      </w:pPr>
      <w:r w:rsidRPr="000D683B">
        <w:rPr>
          <w:rFonts w:ascii="David" w:eastAsia="Calibri" w:hAnsi="David" w:cs="David"/>
          <w:kern w:val="0"/>
          <w14:ligatures w14:val="none"/>
        </w:rPr>
        <w:t xml:space="preserve">Tomer Netzer; </w:t>
      </w:r>
      <w:r w:rsidR="000422D2" w:rsidRPr="00610F50">
        <w:rPr>
          <w:rFonts w:ascii="David" w:eastAsia="Calibri" w:hAnsi="David" w:cs="David"/>
          <w:kern w:val="0"/>
          <w14:ligatures w14:val="none"/>
        </w:rPr>
        <w:t>tomer.netzer14@gmail.com</w:t>
      </w:r>
      <w:r w:rsidR="000422D2">
        <w:rPr>
          <w:rFonts w:ascii="David" w:eastAsia="Calibri" w:hAnsi="David" w:cs="David"/>
          <w:kern w:val="0"/>
          <w14:ligatures w14:val="none"/>
        </w:rPr>
        <w:t xml:space="preserve"> </w:t>
      </w:r>
      <w:r w:rsidRPr="000D683B">
        <w:rPr>
          <w:rFonts w:ascii="David" w:eastAsia="Calibri" w:hAnsi="David" w:cs="David"/>
          <w:kern w:val="0"/>
          <w14:ligatures w14:val="none"/>
        </w:rPr>
        <w:t xml:space="preserve"> </w:t>
      </w:r>
    </w:p>
    <w:p w14:paraId="31D77CFA" w14:textId="08C5D5D9" w:rsidR="003523BF" w:rsidRPr="000D683B" w:rsidRDefault="003523BF" w:rsidP="003523BF">
      <w:pPr>
        <w:bidi w:val="0"/>
        <w:spacing w:after="0" w:line="276" w:lineRule="auto"/>
        <w:ind w:left="2160" w:firstLine="720"/>
        <w:rPr>
          <w:rFonts w:ascii="David" w:eastAsia="Calibri" w:hAnsi="David" w:cs="David"/>
          <w:kern w:val="0"/>
          <w14:ligatures w14:val="none"/>
        </w:rPr>
      </w:pPr>
      <w:r w:rsidRPr="000D683B">
        <w:rPr>
          <w:rFonts w:ascii="David" w:eastAsia="Calibri" w:hAnsi="David" w:cs="David"/>
          <w:kern w:val="0"/>
          <w14:ligatures w14:val="none"/>
        </w:rPr>
        <w:t xml:space="preserve">  Neria L</w:t>
      </w:r>
      <w:r>
        <w:rPr>
          <w:rFonts w:ascii="David" w:eastAsia="Calibri" w:hAnsi="David" w:cs="David"/>
          <w:kern w:val="0"/>
          <w14:ligatures w14:val="none"/>
        </w:rPr>
        <w:t>a</w:t>
      </w:r>
      <w:r w:rsidRPr="000D683B">
        <w:rPr>
          <w:rFonts w:ascii="David" w:eastAsia="Calibri" w:hAnsi="David" w:cs="David"/>
          <w:kern w:val="0"/>
          <w14:ligatures w14:val="none"/>
        </w:rPr>
        <w:t xml:space="preserve">hyani; </w:t>
      </w:r>
      <w:r w:rsidR="000422D2" w:rsidRPr="00610F50">
        <w:rPr>
          <w:rFonts w:ascii="David" w:eastAsia="Calibri" w:hAnsi="David" w:cs="David"/>
          <w:kern w:val="0"/>
          <w14:ligatures w14:val="none"/>
        </w:rPr>
        <w:t>neria616@gmail.com</w:t>
      </w:r>
      <w:r w:rsidR="000422D2">
        <w:rPr>
          <w:rFonts w:ascii="David" w:eastAsia="Calibri" w:hAnsi="David" w:cs="David"/>
          <w:kern w:val="0"/>
          <w14:ligatures w14:val="none"/>
        </w:rPr>
        <w:t xml:space="preserve"> </w:t>
      </w:r>
    </w:p>
    <w:p w14:paraId="32E25D8F" w14:textId="5C4004C7" w:rsidR="003523BF" w:rsidRDefault="003523BF" w:rsidP="003523BF">
      <w:pPr>
        <w:bidi w:val="0"/>
        <w:spacing w:after="0" w:line="276" w:lineRule="auto"/>
        <w:ind w:left="2160" w:firstLine="720"/>
        <w:rPr>
          <w:rFonts w:ascii="David" w:eastAsia="Calibri" w:hAnsi="David" w:cs="David"/>
          <w:kern w:val="0"/>
          <w14:ligatures w14:val="none"/>
        </w:rPr>
      </w:pPr>
      <w:r w:rsidRPr="000D683B">
        <w:rPr>
          <w:rFonts w:ascii="David" w:eastAsia="Calibri" w:hAnsi="David" w:cs="David"/>
          <w:kern w:val="0"/>
          <w14:ligatures w14:val="none"/>
        </w:rPr>
        <w:t xml:space="preserve">Yossi </w:t>
      </w:r>
      <w:r w:rsidR="00982C47">
        <w:rPr>
          <w:rFonts w:ascii="David" w:eastAsia="Calibri" w:hAnsi="David" w:cs="David"/>
          <w:kern w:val="0"/>
          <w14:ligatures w14:val="none"/>
        </w:rPr>
        <w:t>Yo</w:t>
      </w:r>
      <w:r w:rsidRPr="000D683B">
        <w:rPr>
          <w:rFonts w:ascii="David" w:eastAsia="Calibri" w:hAnsi="David" w:cs="David"/>
          <w:kern w:val="0"/>
          <w14:ligatures w14:val="none"/>
        </w:rPr>
        <w:t>s</w:t>
      </w:r>
      <w:r w:rsidR="00982C47">
        <w:rPr>
          <w:rFonts w:ascii="David" w:eastAsia="Calibri" w:hAnsi="David" w:cs="David"/>
          <w:kern w:val="0"/>
          <w14:ligatures w14:val="none"/>
        </w:rPr>
        <w:t>u</w:t>
      </w:r>
      <w:r w:rsidRPr="000D683B">
        <w:rPr>
          <w:rFonts w:ascii="David" w:eastAsia="Calibri" w:hAnsi="David" w:cs="David"/>
          <w:kern w:val="0"/>
          <w14:ligatures w14:val="none"/>
        </w:rPr>
        <w:t xml:space="preserve">pov; </w:t>
      </w:r>
      <w:r w:rsidR="00011BE8" w:rsidRPr="00610F50">
        <w:rPr>
          <w:rFonts w:ascii="David" w:eastAsia="Calibri" w:hAnsi="David" w:cs="David"/>
          <w:kern w:val="0"/>
          <w14:ligatures w14:val="none"/>
        </w:rPr>
        <w:t>yossiii050@gmail.com</w:t>
      </w:r>
    </w:p>
    <w:p w14:paraId="312C0F84" w14:textId="77777777" w:rsidR="003523BF" w:rsidRPr="000D683B" w:rsidRDefault="003523BF" w:rsidP="003523BF">
      <w:pPr>
        <w:bidi w:val="0"/>
        <w:spacing w:after="0" w:line="276" w:lineRule="auto"/>
        <w:ind w:left="2160" w:firstLine="720"/>
        <w:rPr>
          <w:rFonts w:ascii="David" w:eastAsia="Calibri" w:hAnsi="David" w:cs="David"/>
          <w:kern w:val="0"/>
          <w14:ligatures w14:val="none"/>
        </w:rPr>
      </w:pPr>
    </w:p>
    <w:p w14:paraId="025C0942" w14:textId="77777777" w:rsidR="003523BF" w:rsidRPr="000D683B" w:rsidRDefault="003523BF" w:rsidP="003523BF">
      <w:pPr>
        <w:bidi w:val="0"/>
        <w:spacing w:after="120" w:line="240" w:lineRule="auto"/>
        <w:jc w:val="center"/>
        <w:rPr>
          <w:rFonts w:ascii="David" w:eastAsia="Calibri" w:hAnsi="David" w:cs="David"/>
          <w:kern w:val="0"/>
          <w14:ligatures w14:val="none"/>
        </w:rPr>
      </w:pPr>
      <w:r w:rsidRPr="000D683B">
        <w:rPr>
          <w:rFonts w:ascii="David" w:eastAsia="Calibri" w:hAnsi="David" w:cs="David"/>
          <w:kern w:val="0"/>
          <w14:ligatures w14:val="none"/>
        </w:rPr>
        <w:t>Advisor: Dr. Marina Litvak</w:t>
      </w:r>
    </w:p>
    <w:p w14:paraId="1FDBD556" w14:textId="77777777" w:rsidR="003523BF" w:rsidRPr="000D683B" w:rsidRDefault="003523BF" w:rsidP="003523BF">
      <w:pPr>
        <w:bidi w:val="0"/>
        <w:spacing w:after="120" w:line="240" w:lineRule="auto"/>
        <w:jc w:val="center"/>
        <w:rPr>
          <w:rFonts w:ascii="David" w:eastAsia="Calibri" w:hAnsi="David" w:cs="David"/>
          <w:kern w:val="0"/>
          <w14:ligatures w14:val="none"/>
        </w:rPr>
      </w:pPr>
      <w:r w:rsidRPr="000D683B">
        <w:rPr>
          <w:rFonts w:ascii="David" w:eastAsia="Calibri" w:hAnsi="David" w:cs="David"/>
          <w:kern w:val="0"/>
          <w14:ligatures w14:val="none"/>
        </w:rPr>
        <w:t>SCE</w:t>
      </w:r>
      <w:r w:rsidRPr="000D683B">
        <w:rPr>
          <w:rFonts w:ascii="David" w:eastAsia="Calibri" w:hAnsi="David" w:cs="David" w:hint="cs"/>
          <w:kern w:val="0"/>
          <w:rtl/>
          <w14:ligatures w14:val="none"/>
        </w:rPr>
        <w:t xml:space="preserve"> - </w:t>
      </w:r>
      <w:r w:rsidRPr="000D683B">
        <w:rPr>
          <w:rFonts w:ascii="David" w:eastAsia="Calibri" w:hAnsi="David" w:cs="David"/>
          <w:kern w:val="0"/>
          <w14:ligatures w14:val="none"/>
        </w:rPr>
        <w:t>Shamoon College of Engineering, Be’er-Sheva</w:t>
      </w:r>
    </w:p>
    <w:p w14:paraId="4F940C1A" w14:textId="77777777" w:rsidR="003523BF" w:rsidRPr="000D683B" w:rsidRDefault="003523BF" w:rsidP="003523BF">
      <w:pPr>
        <w:bidi w:val="0"/>
        <w:spacing w:line="276" w:lineRule="auto"/>
        <w:rPr>
          <w:rFonts w:ascii="David" w:eastAsia="Calibri" w:hAnsi="David" w:cs="David"/>
          <w:kern w:val="0"/>
          <w14:ligatures w14:val="none"/>
        </w:rPr>
      </w:pPr>
    </w:p>
    <w:p w14:paraId="70D5D7A0" w14:textId="6979A8D7" w:rsidR="003523BF" w:rsidRPr="003523BF" w:rsidRDefault="003523BF" w:rsidP="003B7F2B">
      <w:pPr>
        <w:bidi w:val="0"/>
        <w:spacing w:line="276" w:lineRule="auto"/>
        <w:rPr>
          <w:rFonts w:ascii="David" w:eastAsia="Calibri" w:hAnsi="David" w:cs="David"/>
          <w:kern w:val="0"/>
          <w14:ligatures w14:val="none"/>
        </w:rPr>
      </w:pPr>
      <w:r w:rsidRPr="003523BF">
        <w:rPr>
          <w:rFonts w:ascii="David" w:eastAsia="Calibri" w:hAnsi="David" w:cs="David"/>
          <w:kern w:val="0"/>
          <w14:ligatures w14:val="none"/>
        </w:rPr>
        <w:t>Scientific publications are essential for knowledge dissemination, but their complexity limits accessibility. As research advances, simplified content becomes increasingly important for informed decisions in fields such as healthcare and technology</w:t>
      </w:r>
      <w:r w:rsidRPr="003523BF">
        <w:rPr>
          <w:rFonts w:ascii="David" w:eastAsia="Calibri" w:hAnsi="David" w:cs="David"/>
          <w:kern w:val="0"/>
          <w:rtl/>
          <w14:ligatures w14:val="none"/>
        </w:rPr>
        <w:t>.</w:t>
      </w:r>
      <w:r w:rsidR="003B7F2B">
        <w:rPr>
          <w:rFonts w:ascii="David" w:eastAsia="Calibri" w:hAnsi="David" w:cs="David"/>
          <w:kern w:val="0"/>
          <w14:ligatures w14:val="none"/>
        </w:rPr>
        <w:br/>
      </w:r>
      <w:r w:rsidRPr="003523BF">
        <w:rPr>
          <w:rFonts w:ascii="David" w:eastAsia="Calibri" w:hAnsi="David" w:cs="David"/>
          <w:kern w:val="0"/>
          <w14:ligatures w14:val="none"/>
        </w:rPr>
        <w:t xml:space="preserve">This project </w:t>
      </w:r>
      <w:commentRangeStart w:id="0"/>
      <w:del w:id="1" w:author="." w:date="2025-04-28T12:31:00Z">
        <w:r w:rsidRPr="003523BF" w:rsidDel="00C6286B">
          <w:rPr>
            <w:rFonts w:ascii="David" w:eastAsia="Calibri" w:hAnsi="David" w:cs="David"/>
            <w:kern w:val="0"/>
            <w14:ligatures w14:val="none"/>
          </w:rPr>
          <w:delText xml:space="preserve">develops </w:delText>
        </w:r>
      </w:del>
      <w:ins w:id="2" w:author="." w:date="2025-04-28T12:31:00Z">
        <w:r w:rsidR="00C6286B">
          <w:rPr>
            <w:rFonts w:ascii="David" w:eastAsia="Calibri" w:hAnsi="David" w:cs="David"/>
            <w:kern w:val="0"/>
            <w14:ligatures w14:val="none"/>
          </w:rPr>
          <w:t>has developed</w:t>
        </w:r>
        <w:r w:rsidR="00C6286B" w:rsidRPr="003523BF">
          <w:rPr>
            <w:rFonts w:ascii="David" w:eastAsia="Calibri" w:hAnsi="David" w:cs="David"/>
            <w:kern w:val="0"/>
            <w14:ligatures w14:val="none"/>
          </w:rPr>
          <w:t xml:space="preserve"> </w:t>
        </w:r>
      </w:ins>
      <w:r w:rsidRPr="003523BF">
        <w:rPr>
          <w:rFonts w:ascii="David" w:eastAsia="Calibri" w:hAnsi="David" w:cs="David"/>
          <w:kern w:val="0"/>
          <w14:ligatures w14:val="none"/>
        </w:rPr>
        <w:t>an</w:t>
      </w:r>
      <w:r w:rsidR="000422D2">
        <w:rPr>
          <w:rFonts w:ascii="David" w:eastAsia="Calibri" w:hAnsi="David" w:cs="David"/>
          <w:kern w:val="0"/>
          <w14:ligatures w14:val="none"/>
        </w:rPr>
        <w:t xml:space="preserve"> LLM</w:t>
      </w:r>
      <w:r w:rsidRPr="003523BF">
        <w:rPr>
          <w:rFonts w:ascii="David" w:eastAsia="Calibri" w:hAnsi="David" w:cs="David"/>
          <w:kern w:val="0"/>
          <w14:ligatures w14:val="none"/>
        </w:rPr>
        <w:t xml:space="preserve">-based system that simplifies scientific texts while maintaining accuracy and coherence. Using NLP </w:t>
      </w:r>
      <w:commentRangeEnd w:id="0"/>
      <w:r w:rsidR="00C6286B">
        <w:rPr>
          <w:rStyle w:val="CommentReference"/>
        </w:rPr>
        <w:commentReference w:id="0"/>
      </w:r>
      <w:r w:rsidRPr="003523BF">
        <w:rPr>
          <w:rFonts w:ascii="David" w:eastAsia="Calibri" w:hAnsi="David" w:cs="David"/>
          <w:kern w:val="0"/>
          <w14:ligatures w14:val="none"/>
        </w:rPr>
        <w:t xml:space="preserve">techniques, especially the T5 Transformer model, it processes multilingual texts and </w:t>
      </w:r>
      <w:commentRangeStart w:id="3"/>
      <w:r w:rsidRPr="003523BF">
        <w:rPr>
          <w:rFonts w:ascii="David" w:eastAsia="Calibri" w:hAnsi="David" w:cs="David"/>
          <w:kern w:val="0"/>
          <w14:ligatures w14:val="none"/>
        </w:rPr>
        <w:t xml:space="preserve">adapts to </w:t>
      </w:r>
      <w:commentRangeEnd w:id="3"/>
      <w:r w:rsidR="00C6286B">
        <w:rPr>
          <w:rStyle w:val="CommentReference"/>
        </w:rPr>
        <w:commentReference w:id="3"/>
      </w:r>
      <w:r w:rsidRPr="003523BF">
        <w:rPr>
          <w:rFonts w:ascii="David" w:eastAsia="Calibri" w:hAnsi="David" w:cs="David"/>
          <w:kern w:val="0"/>
          <w14:ligatures w14:val="none"/>
        </w:rPr>
        <w:t>readability. Development involve</w:t>
      </w:r>
      <w:ins w:id="4" w:author="." w:date="2025-04-28T12:32:00Z">
        <w:r w:rsidR="00C6286B">
          <w:rPr>
            <w:rFonts w:ascii="David" w:eastAsia="Calibri" w:hAnsi="David" w:cs="David"/>
            <w:kern w:val="0"/>
            <w14:ligatures w14:val="none"/>
          </w:rPr>
          <w:t>d</w:t>
        </w:r>
      </w:ins>
      <w:del w:id="5" w:author="." w:date="2025-04-28T12:32:00Z">
        <w:r w:rsidRPr="003523BF" w:rsidDel="00C6286B">
          <w:rPr>
            <w:rFonts w:ascii="David" w:eastAsia="Calibri" w:hAnsi="David" w:cs="David"/>
            <w:kern w:val="0"/>
            <w14:ligatures w14:val="none"/>
          </w:rPr>
          <w:delText>s</w:delText>
        </w:r>
      </w:del>
      <w:r w:rsidRPr="003523BF">
        <w:rPr>
          <w:rFonts w:ascii="David" w:eastAsia="Calibri" w:hAnsi="David" w:cs="David"/>
          <w:kern w:val="0"/>
          <w14:ligatures w14:val="none"/>
        </w:rPr>
        <w:t xml:space="preserve"> dataset analysis, model training, and performance evaluation</w:t>
      </w:r>
      <w:r w:rsidRPr="003523BF">
        <w:rPr>
          <w:rFonts w:ascii="David" w:eastAsia="Calibri" w:hAnsi="David" w:cs="David"/>
          <w:kern w:val="0"/>
          <w:rtl/>
          <w14:ligatures w14:val="none"/>
        </w:rPr>
        <w:t>.</w:t>
      </w:r>
      <w:r w:rsidR="003B7F2B">
        <w:rPr>
          <w:rFonts w:ascii="David" w:eastAsia="Calibri" w:hAnsi="David" w:cs="David"/>
          <w:kern w:val="0"/>
          <w14:ligatures w14:val="none"/>
        </w:rPr>
        <w:br/>
      </w:r>
      <w:commentRangeStart w:id="6"/>
      <w:r w:rsidRPr="003523BF">
        <w:rPr>
          <w:rFonts w:ascii="David" w:eastAsia="Calibri" w:hAnsi="David" w:cs="David"/>
          <w:kern w:val="0"/>
          <w14:ligatures w14:val="none"/>
        </w:rPr>
        <w:t xml:space="preserve">The final system features a user-friendly interface for comparing original and simplified texts, bridging the gap between complex research and public understanding. </w:t>
      </w:r>
      <w:commentRangeEnd w:id="6"/>
      <w:r w:rsidR="00C6286B">
        <w:rPr>
          <w:rStyle w:val="CommentReference"/>
        </w:rPr>
        <w:commentReference w:id="6"/>
      </w:r>
      <w:r w:rsidRPr="003523BF">
        <w:rPr>
          <w:rFonts w:ascii="David" w:eastAsia="Calibri" w:hAnsi="David" w:cs="David"/>
          <w:kern w:val="0"/>
          <w14:ligatures w14:val="none"/>
        </w:rPr>
        <w:t>Future enhancements will improve efficiency, expand language support, and address challenges in handling highly technical content</w:t>
      </w:r>
      <w:r w:rsidRPr="003523BF">
        <w:rPr>
          <w:rFonts w:ascii="David" w:eastAsia="Calibri" w:hAnsi="David" w:cs="David"/>
          <w:kern w:val="0"/>
          <w:rtl/>
          <w14:ligatures w14:val="none"/>
        </w:rPr>
        <w:t>.</w:t>
      </w:r>
    </w:p>
    <w:p w14:paraId="380D1843" w14:textId="16B74A15" w:rsidR="003523BF" w:rsidRPr="007231A9" w:rsidRDefault="003523BF" w:rsidP="00965587">
      <w:pPr>
        <w:bidi w:val="0"/>
        <w:spacing w:line="276" w:lineRule="auto"/>
      </w:pPr>
      <w:r w:rsidRPr="00BB327C">
        <w:rPr>
          <w:rFonts w:ascii="David" w:eastAsia="Calibri" w:hAnsi="David" w:cs="David"/>
          <w:kern w:val="0"/>
          <w14:ligatures w14:val="none"/>
        </w:rPr>
        <w:t>Keywords</w:t>
      </w:r>
      <w:r w:rsidRPr="000D683B">
        <w:rPr>
          <w:rFonts w:ascii="David" w:eastAsia="Calibri" w:hAnsi="David" w:cs="David"/>
          <w:kern w:val="0"/>
          <w14:ligatures w14:val="none"/>
        </w:rPr>
        <w:t xml:space="preserve">: </w:t>
      </w:r>
      <w:r w:rsidR="00965587" w:rsidRPr="00965587">
        <w:rPr>
          <w:rFonts w:ascii="David" w:eastAsia="Calibri" w:hAnsi="David" w:cs="David"/>
          <w:kern w:val="0"/>
          <w14:ligatures w14:val="none"/>
        </w:rPr>
        <w:t>LLM, Multilingual Support, NLP, Scientific Accessibility, Text Simplification</w:t>
      </w:r>
    </w:p>
    <w:p w14:paraId="03D37C4B" w14:textId="77777777" w:rsidR="003523BF" w:rsidRPr="003523BF" w:rsidRDefault="003523BF" w:rsidP="00E94B90">
      <w:pPr>
        <w:jc w:val="right"/>
        <w:rPr>
          <w:rtl/>
        </w:rPr>
      </w:pPr>
    </w:p>
    <w:sectPr w:rsidR="003523BF" w:rsidRPr="003523BF" w:rsidSect="00AE2A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8T12:31:00Z" w:initials=".">
    <w:p w14:paraId="6721770F" w14:textId="0A203BA2" w:rsidR="00C6286B" w:rsidRDefault="00C6286B" w:rsidP="00C6286B">
      <w:pPr>
        <w:pStyle w:val="CommentText"/>
        <w:bidi w:val="0"/>
      </w:pPr>
      <w:r>
        <w:rPr>
          <w:rStyle w:val="CommentReference"/>
        </w:rPr>
        <w:annotationRef/>
      </w:r>
      <w:r>
        <w:t>You should spell out abbreviations.</w:t>
      </w:r>
    </w:p>
  </w:comment>
  <w:comment w:id="3" w:author="." w:date="2025-04-28T12:32:00Z" w:initials=".">
    <w:p w14:paraId="41918F37" w14:textId="1D906D97" w:rsidR="00C6286B" w:rsidRDefault="00C6286B" w:rsidP="00C6286B">
      <w:pPr>
        <w:pStyle w:val="CommentText"/>
        <w:bidi w:val="0"/>
      </w:pPr>
      <w:r>
        <w:rPr>
          <w:rStyle w:val="CommentReference"/>
        </w:rPr>
        <w:annotationRef/>
      </w:r>
      <w:r>
        <w:t>Enhances?</w:t>
      </w:r>
    </w:p>
  </w:comment>
  <w:comment w:id="6" w:author="." w:date="2025-04-28T12:32:00Z" w:initials=".">
    <w:p w14:paraId="0BAEE91D" w14:textId="1075D9B7" w:rsidR="00C6286B" w:rsidRDefault="00C6286B" w:rsidP="006C2CBF">
      <w:pPr>
        <w:pStyle w:val="CommentText"/>
        <w:bidi w:val="0"/>
      </w:pPr>
      <w:r>
        <w:rPr>
          <w:rStyle w:val="CommentReference"/>
        </w:rPr>
        <w:annotationRef/>
      </w:r>
      <w:r>
        <w:t>Can you say anything about performance evaluation or user acceptance?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721770F" w15:done="0"/>
  <w15:commentEx w15:paraId="41918F37" w15:done="0"/>
  <w15:commentEx w15:paraId="0BAEE91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25536BF" w16cex:dateUtc="2025-04-28T11:31:00Z"/>
  <w16cex:commentExtensible w16cex:durableId="2D132369" w16cex:dateUtc="2025-04-28T11:32:00Z"/>
  <w16cex:commentExtensible w16cex:durableId="7CCCF501" w16cex:dateUtc="2025-04-28T11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21770F" w16cid:durableId="525536BF"/>
  <w16cid:commentId w16cid:paraId="41918F37" w16cid:durableId="2D132369"/>
  <w16cid:commentId w16cid:paraId="0BAEE91D" w16cid:durableId="7CCCF50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90"/>
    <w:rsid w:val="00006786"/>
    <w:rsid w:val="00011BE8"/>
    <w:rsid w:val="000422D2"/>
    <w:rsid w:val="000B07B9"/>
    <w:rsid w:val="000D683B"/>
    <w:rsid w:val="00107D73"/>
    <w:rsid w:val="001B12A9"/>
    <w:rsid w:val="0022281D"/>
    <w:rsid w:val="00231689"/>
    <w:rsid w:val="00275DB4"/>
    <w:rsid w:val="002851A6"/>
    <w:rsid w:val="002F4A2B"/>
    <w:rsid w:val="003523BF"/>
    <w:rsid w:val="003B7F2B"/>
    <w:rsid w:val="0052558B"/>
    <w:rsid w:val="00525B71"/>
    <w:rsid w:val="00610F50"/>
    <w:rsid w:val="006C2CBF"/>
    <w:rsid w:val="007231A9"/>
    <w:rsid w:val="008B79BA"/>
    <w:rsid w:val="00965587"/>
    <w:rsid w:val="00982C47"/>
    <w:rsid w:val="0099154C"/>
    <w:rsid w:val="009E55EE"/>
    <w:rsid w:val="00A875F1"/>
    <w:rsid w:val="00AE2A3C"/>
    <w:rsid w:val="00BB327C"/>
    <w:rsid w:val="00BC29EE"/>
    <w:rsid w:val="00BD59AB"/>
    <w:rsid w:val="00C036AB"/>
    <w:rsid w:val="00C6286B"/>
    <w:rsid w:val="00D403E2"/>
    <w:rsid w:val="00E42970"/>
    <w:rsid w:val="00E83845"/>
    <w:rsid w:val="00E9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CF1B3"/>
  <w15:chartTrackingRefBased/>
  <w15:docId w15:val="{78BFE51D-5EAE-4CA2-943C-1079C012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3BF"/>
  </w:style>
  <w:style w:type="paragraph" w:styleId="Heading1">
    <w:name w:val="heading 1"/>
    <w:basedOn w:val="Normal"/>
    <w:next w:val="Normal"/>
    <w:link w:val="Heading1Char"/>
    <w:uiPriority w:val="9"/>
    <w:qFormat/>
    <w:rsid w:val="00E94B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4B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4B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4B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4B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4B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4B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4B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4B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4B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4B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4B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4B9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4B9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4B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4B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4B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4B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4B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4B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4B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4B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4B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4B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4B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4B9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4B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4B9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4B90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25B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5B7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231A9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C6286B"/>
    <w:pPr>
      <w:bidi w:val="0"/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628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28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28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28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28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71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39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1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33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078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30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8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6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8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06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89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6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61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987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6286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81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045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1093</Characters>
  <Application>Microsoft Office Word</Application>
  <DocSecurity>0</DocSecurity>
  <Lines>20</Lines>
  <Paragraphs>10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Tomer Netzer</dc:creator>
  <cp:keywords/>
  <dc:description/>
  <cp:lastModifiedBy>.</cp:lastModifiedBy>
  <cp:revision>4</cp:revision>
  <dcterms:created xsi:type="dcterms:W3CDTF">2025-04-28T11:30:00Z</dcterms:created>
  <dcterms:modified xsi:type="dcterms:W3CDTF">2025-04-28T11:32:00Z</dcterms:modified>
</cp:coreProperties>
</file>