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A34A8" w14:textId="77777777" w:rsidR="00446A2C" w:rsidRDefault="00000000">
      <w:pPr>
        <w:jc w:val="center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>Community-civil application for emergency management</w:t>
      </w:r>
    </w:p>
    <w:p w14:paraId="4212D4B1" w14:textId="77777777" w:rsidR="00446A2C" w:rsidRDefault="00000000">
      <w:pPr>
        <w:pStyle w:val="department-code"/>
      </w:pPr>
      <w:r>
        <w:t>SE-E-2</w:t>
      </w:r>
    </w:p>
    <w:p w14:paraId="677664F6" w14:textId="77777777" w:rsidR="00446A2C" w:rsidRDefault="00000000">
      <w:pPr>
        <w:pStyle w:val="student-line"/>
      </w:pPr>
      <w:r>
        <w:t xml:space="preserve">Mohamad </w:t>
      </w:r>
      <w:proofErr w:type="spellStart"/>
      <w:r>
        <w:t>Daqa</w:t>
      </w:r>
      <w:proofErr w:type="spellEnd"/>
      <w:r>
        <w:t xml:space="preserve">; mohamda5@ac.sce.ac.il </w:t>
      </w:r>
      <w:r>
        <w:br/>
        <w:t xml:space="preserve">Rasheed Abu Ammar; rasheab2@ac.sce.ac.il </w:t>
      </w:r>
    </w:p>
    <w:p w14:paraId="440C2954" w14:textId="77777777" w:rsidR="00446A2C" w:rsidRDefault="00000000">
      <w:pPr>
        <w:pStyle w:val="mentor"/>
        <w:jc w:val="center"/>
        <w:divId w:val="2047292239"/>
      </w:pPr>
      <w:r>
        <w:t>Advisor: Dr. Karim Abu-</w:t>
      </w:r>
      <w:proofErr w:type="spellStart"/>
      <w:r>
        <w:t>Affash</w:t>
      </w:r>
      <w:proofErr w:type="spellEnd"/>
    </w:p>
    <w:p w14:paraId="219A4DF0" w14:textId="77777777" w:rsidR="00446A2C" w:rsidRDefault="00000000">
      <w:pPr>
        <w:pStyle w:val="institution"/>
        <w:jc w:val="center"/>
        <w:divId w:val="2047292239"/>
      </w:pPr>
      <w:r>
        <w:rPr>
          <w:rStyle w:val="institution-name"/>
        </w:rPr>
        <w:t xml:space="preserve">SCE - Shamoon College of Engineering, </w:t>
      </w:r>
      <w:proofErr w:type="spellStart"/>
      <w:r>
        <w:rPr>
          <w:rStyle w:val="institution-name"/>
        </w:rPr>
        <w:t>Be’er</w:t>
      </w:r>
      <w:proofErr w:type="spellEnd"/>
      <w:r>
        <w:rPr>
          <w:rStyle w:val="institution-name"/>
        </w:rPr>
        <w:t>-Sheva</w:t>
      </w:r>
    </w:p>
    <w:p w14:paraId="37ACC289" w14:textId="3EAADCF9" w:rsidR="00446A2C" w:rsidRDefault="00000000">
      <w:pPr>
        <w:divId w:val="1820343676"/>
        <w:rPr>
          <w:rFonts w:eastAsia="Times New Roman"/>
        </w:rPr>
      </w:pPr>
      <w:r>
        <w:rPr>
          <w:rFonts w:eastAsia="Times New Roman"/>
        </w:rPr>
        <w:t>In emergencies, every second counts</w:t>
      </w:r>
      <w:ins w:id="0" w:author="." w:date="2025-04-28T12:07:00Z">
        <w:r w:rsidR="00B34002">
          <w:rPr>
            <w:rFonts w:eastAsia="Times New Roman"/>
          </w:rPr>
          <w:t>—</w:t>
        </w:r>
      </w:ins>
      <w:commentRangeStart w:id="1"/>
      <w:del w:id="2" w:author="." w:date="2025-04-28T12:07:00Z">
        <w:r w:rsidDel="00B34002">
          <w:rPr>
            <w:rFonts w:eastAsia="Times New Roman"/>
          </w:rPr>
          <w:delText xml:space="preserve"> — </w:delText>
        </w:r>
      </w:del>
      <w:r>
        <w:rPr>
          <w:rFonts w:eastAsia="Times New Roman"/>
        </w:rPr>
        <w:t xml:space="preserve">but delays in reporting and scattered information often slow down response. </w:t>
      </w:r>
      <w:commentRangeEnd w:id="1"/>
      <w:r w:rsidR="00B34002">
        <w:rPr>
          <w:rStyle w:val="CommentReference"/>
        </w:rPr>
        <w:commentReference w:id="1"/>
      </w:r>
      <w:r>
        <w:rPr>
          <w:rFonts w:eastAsia="Times New Roman"/>
        </w:rPr>
        <w:t xml:space="preserve">Our project is a community-driven platform where anyone can report incidents </w:t>
      </w:r>
      <w:del w:id="3" w:author="." w:date="2025-04-28T12:08:00Z">
        <w:r w:rsidDel="00B34002">
          <w:rPr>
            <w:rFonts w:eastAsia="Times New Roman"/>
          </w:rPr>
          <w:delText xml:space="preserve">on a live map, </w:delText>
        </w:r>
      </w:del>
      <w:del w:id="4" w:author="." w:date="2025-04-28T12:07:00Z">
        <w:r w:rsidDel="00B34002">
          <w:rPr>
            <w:rFonts w:eastAsia="Times New Roman"/>
          </w:rPr>
          <w:delText xml:space="preserve">like </w:delText>
        </w:r>
      </w:del>
      <w:ins w:id="5" w:author="." w:date="2025-04-28T12:07:00Z">
        <w:r w:rsidR="00B34002">
          <w:rPr>
            <w:rFonts w:eastAsia="Times New Roman"/>
          </w:rPr>
          <w:t>such as</w:t>
        </w:r>
        <w:r w:rsidR="00B34002">
          <w:rPr>
            <w:rFonts w:eastAsia="Times New Roman"/>
          </w:rPr>
          <w:t xml:space="preserve"> </w:t>
        </w:r>
      </w:ins>
      <w:r>
        <w:rPr>
          <w:rFonts w:eastAsia="Times New Roman"/>
        </w:rPr>
        <w:t>accidents or medical emergencies</w:t>
      </w:r>
      <w:ins w:id="6" w:author="." w:date="2025-04-28T12:08:00Z">
        <w:r w:rsidR="00B34002">
          <w:rPr>
            <w:rFonts w:eastAsia="Times New Roman"/>
          </w:rPr>
          <w:t xml:space="preserve"> </w:t>
        </w:r>
        <w:r w:rsidR="00B34002">
          <w:rPr>
            <w:rFonts w:eastAsia="Times New Roman"/>
          </w:rPr>
          <w:t>on a live map</w:t>
        </w:r>
      </w:ins>
      <w:r>
        <w:rPr>
          <w:rFonts w:eastAsia="Times New Roman"/>
        </w:rPr>
        <w:t xml:space="preserve">. First responders, </w:t>
      </w:r>
      <w:del w:id="7" w:author="." w:date="2025-04-28T12:07:00Z">
        <w:r w:rsidDel="00B34002">
          <w:rPr>
            <w:rFonts w:eastAsia="Times New Roman"/>
          </w:rPr>
          <w:delText xml:space="preserve">like </w:delText>
        </w:r>
      </w:del>
      <w:ins w:id="8" w:author="." w:date="2025-04-28T12:07:00Z">
        <w:r w:rsidR="00B34002">
          <w:rPr>
            <w:rFonts w:eastAsia="Times New Roman"/>
          </w:rPr>
          <w:t>such as</w:t>
        </w:r>
        <w:r w:rsidR="00B34002">
          <w:rPr>
            <w:rFonts w:eastAsia="Times New Roman"/>
          </w:rPr>
          <w:t xml:space="preserve"> </w:t>
        </w:r>
      </w:ins>
      <w:r>
        <w:rPr>
          <w:rFonts w:eastAsia="Times New Roman"/>
        </w:rPr>
        <w:t xml:space="preserve">ambulances, can instantly see these reports and act faster. With built-in location tracking, simple tagging, and smart filtering to avoid false alerts, the app helps everyone stay informed and connected. </w:t>
      </w:r>
      <w:commentRangeStart w:id="9"/>
      <w:del w:id="10" w:author="." w:date="2025-04-28T12:09:00Z">
        <w:r w:rsidDel="00B34002">
          <w:rPr>
            <w:rFonts w:eastAsia="Times New Roman"/>
          </w:rPr>
          <w:delText>It’s all about making</w:delText>
        </w:r>
      </w:del>
      <w:ins w:id="11" w:author="." w:date="2025-04-28T12:09:00Z">
        <w:r w:rsidR="00B34002">
          <w:rPr>
            <w:rFonts w:eastAsia="Times New Roman"/>
          </w:rPr>
          <w:t>The objective is to make</w:t>
        </w:r>
      </w:ins>
      <w:r>
        <w:rPr>
          <w:rFonts w:eastAsia="Times New Roman"/>
        </w:rPr>
        <w:t xml:space="preserve"> emergency response quicker, clearer, and more collaborative</w:t>
      </w:r>
      <w:del w:id="12" w:author="." w:date="2025-04-28T12:07:00Z">
        <w:r w:rsidDel="00B34002">
          <w:rPr>
            <w:rFonts w:eastAsia="Times New Roman"/>
          </w:rPr>
          <w:delText xml:space="preserve"> </w:delText>
        </w:r>
      </w:del>
      <w:r>
        <w:rPr>
          <w:rFonts w:eastAsia="Times New Roman"/>
        </w:rPr>
        <w:t>—</w:t>
      </w:r>
      <w:del w:id="13" w:author="." w:date="2025-04-28T12:07:00Z">
        <w:r w:rsidDel="00B34002">
          <w:rPr>
            <w:rFonts w:eastAsia="Times New Roman"/>
          </w:rPr>
          <w:delText xml:space="preserve"> </w:delText>
        </w:r>
      </w:del>
      <w:r>
        <w:rPr>
          <w:rFonts w:eastAsia="Times New Roman"/>
        </w:rPr>
        <w:t>with the community and professionals working as one.</w:t>
      </w:r>
      <w:commentRangeEnd w:id="9"/>
      <w:r w:rsidR="00B34002">
        <w:rPr>
          <w:rStyle w:val="CommentReference"/>
        </w:rPr>
        <w:commentReference w:id="9"/>
      </w:r>
    </w:p>
    <w:p w14:paraId="79AFCD25" w14:textId="77777777" w:rsidR="00787E40" w:rsidRDefault="00000000">
      <w:pPr>
        <w:pStyle w:val="keywords-header"/>
      </w:pPr>
      <w:r>
        <w:t>Keywords: ambulance access, community safety, emergency reports, live map, location sharing, real-time alerts</w:t>
      </w:r>
    </w:p>
    <w:sectPr w:rsidR="00787E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." w:date="2025-04-28T12:09:00Z" w:initials=".">
    <w:p w14:paraId="46A29DCB" w14:textId="354972FA" w:rsidR="00B34002" w:rsidRDefault="00B34002">
      <w:pPr>
        <w:pStyle w:val="CommentText"/>
      </w:pPr>
      <w:r>
        <w:rPr>
          <w:rStyle w:val="CommentReference"/>
        </w:rPr>
        <w:annotationRef/>
      </w:r>
      <w:r>
        <w:t>Can you cite any evidence/examples for this assertion?</w:t>
      </w:r>
    </w:p>
  </w:comment>
  <w:comment w:id="9" w:author="." w:date="2025-04-28T12:09:00Z" w:initials=".">
    <w:p w14:paraId="3E4953C9" w14:textId="18E43AF1" w:rsidR="00B34002" w:rsidRDefault="00B34002">
      <w:pPr>
        <w:pStyle w:val="CommentText"/>
      </w:pPr>
      <w:r>
        <w:rPr>
          <w:rStyle w:val="CommentReference"/>
        </w:rPr>
        <w:annotationRef/>
      </w:r>
      <w:r>
        <w:t>Do you have any evaluation from the emergency services in support of your project that you can cite?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6A29DCB" w15:done="0"/>
  <w15:commentEx w15:paraId="3E4953C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7B9B380C" w16cex:dateUtc="2025-04-28T11:09:00Z"/>
  <w16cex:commentExtensible w16cex:durableId="6E99C06E" w16cex:dateUtc="2025-04-28T11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6A29DCB" w16cid:durableId="7B9B380C"/>
  <w16cid:commentId w16cid:paraId="3E4953C9" w16cid:durableId="6E99C06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trackRevisions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039"/>
    <w:rsid w:val="003A6039"/>
    <w:rsid w:val="00446A2C"/>
    <w:rsid w:val="00787E40"/>
    <w:rsid w:val="007D7872"/>
    <w:rsid w:val="007F263C"/>
    <w:rsid w:val="00B34002"/>
    <w:rsid w:val="00D7311F"/>
    <w:rsid w:val="00FD3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CCE62"/>
  <w15:chartTrackingRefBased/>
  <w15:docId w15:val="{82517F9F-1046-4948-A439-1BB20D42E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customStyle="1" w:styleId="Title1">
    <w:name w:val="Title1"/>
    <w:basedOn w:val="Normal"/>
    <w:pPr>
      <w:jc w:val="center"/>
    </w:pPr>
    <w:rPr>
      <w:b/>
      <w:bCs/>
      <w:sz w:val="36"/>
      <w:szCs w:val="36"/>
    </w:rPr>
  </w:style>
  <w:style w:type="paragraph" w:customStyle="1" w:styleId="department-code">
    <w:name w:val="department-code"/>
    <w:basedOn w:val="Normal"/>
    <w:pPr>
      <w:spacing w:after="400"/>
      <w:jc w:val="center"/>
    </w:pPr>
  </w:style>
  <w:style w:type="paragraph" w:customStyle="1" w:styleId="students-header">
    <w:name w:val="students-header"/>
    <w:basedOn w:val="Normal"/>
    <w:pPr>
      <w:spacing w:before="300" w:after="100"/>
      <w:jc w:val="center"/>
    </w:pPr>
  </w:style>
  <w:style w:type="paragraph" w:customStyle="1" w:styleId="keywords-header">
    <w:name w:val="keywords-header"/>
    <w:basedOn w:val="Normal"/>
    <w:pPr>
      <w:spacing w:before="300" w:after="100"/>
      <w:jc w:val="center"/>
    </w:pPr>
  </w:style>
  <w:style w:type="paragraph" w:customStyle="1" w:styleId="student-line">
    <w:name w:val="student-line"/>
    <w:basedOn w:val="Normal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Normal"/>
    <w:pPr>
      <w:spacing w:before="300" w:after="300"/>
      <w:jc w:val="center"/>
    </w:pPr>
  </w:style>
  <w:style w:type="paragraph" w:customStyle="1" w:styleId="mentor">
    <w:name w:val="mentor"/>
    <w:basedOn w:val="Normal"/>
    <w:pPr>
      <w:spacing w:before="100" w:beforeAutospacing="1" w:after="100"/>
    </w:pPr>
  </w:style>
  <w:style w:type="paragraph" w:customStyle="1" w:styleId="institution">
    <w:name w:val="institution"/>
    <w:basedOn w:val="Normal"/>
    <w:pPr>
      <w:spacing w:before="100" w:beforeAutospacing="1" w:after="200"/>
    </w:pPr>
  </w:style>
  <w:style w:type="paragraph" w:customStyle="1" w:styleId="keywords">
    <w:name w:val="keywords"/>
    <w:basedOn w:val="Normal"/>
    <w:pPr>
      <w:spacing w:before="100" w:beforeAutospacing="1" w:after="160"/>
    </w:pPr>
  </w:style>
  <w:style w:type="paragraph" w:customStyle="1" w:styleId="content">
    <w:name w:val="content"/>
    <w:basedOn w:val="Normal"/>
    <w:pPr>
      <w:spacing w:before="400" w:after="100" w:afterAutospacing="1"/>
    </w:pPr>
  </w:style>
  <w:style w:type="character" w:customStyle="1" w:styleId="institution-name">
    <w:name w:val="institution-name"/>
    <w:basedOn w:val="DefaultParagraphFont"/>
  </w:style>
  <w:style w:type="paragraph" w:styleId="Revision">
    <w:name w:val="Revision"/>
    <w:hidden/>
    <w:uiPriority w:val="99"/>
    <w:semiHidden/>
    <w:rsid w:val="00B34002"/>
    <w:rPr>
      <w:rFonts w:eastAsiaTheme="minorEastAsia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340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400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4002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40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4002"/>
    <w:rPr>
      <w:rFonts w:eastAsiaTheme="minorEastAsi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0343676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2239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862</Characters>
  <Application>Microsoft Office Word</Application>
  <DocSecurity>0</DocSecurity>
  <Lines>16</Lines>
  <Paragraphs>8</Paragraphs>
  <ScaleCrop>false</ScaleCrop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Community-civil application for emergency management</dc:title>
  <dc:subject/>
  <dc:creator>Mohamad Dacca</dc:creator>
  <cp:keywords/>
  <dc:description/>
  <cp:lastModifiedBy>.</cp:lastModifiedBy>
  <cp:revision>3</cp:revision>
  <dcterms:created xsi:type="dcterms:W3CDTF">2025-04-28T11:06:00Z</dcterms:created>
  <dcterms:modified xsi:type="dcterms:W3CDTF">2025-04-28T11:10:00Z</dcterms:modified>
</cp:coreProperties>
</file>