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4B148" w14:textId="77777777" w:rsidR="006E2022" w:rsidRDefault="006E2022">
      <w:pPr>
        <w:spacing w:after="168" w:line="238" w:lineRule="auto"/>
        <w:ind w:left="0"/>
        <w:jc w:val="center"/>
        <w:rPr>
          <w:b/>
          <w:sz w:val="36"/>
        </w:rPr>
      </w:pPr>
      <w:r>
        <w:rPr>
          <w:b/>
          <w:sz w:val="36"/>
        </w:rPr>
        <w:t>Information system analysis and design for a social network for dog owners</w:t>
      </w:r>
    </w:p>
    <w:p w14:paraId="3C0215B6" w14:textId="77777777" w:rsidR="006E2022" w:rsidRDefault="006E2022" w:rsidP="006E2022">
      <w:pPr>
        <w:spacing w:after="180" w:line="250" w:lineRule="auto"/>
        <w:ind w:left="90" w:hanging="10"/>
        <w:jc w:val="center"/>
      </w:pPr>
      <w:r>
        <w:t xml:space="preserve">SE-E-12 </w:t>
      </w:r>
    </w:p>
    <w:p w14:paraId="170DB2E8" w14:textId="74E78A61" w:rsidR="008179C6" w:rsidRDefault="006E2022">
      <w:pPr>
        <w:spacing w:after="168" w:line="238" w:lineRule="auto"/>
        <w:ind w:left="0"/>
        <w:jc w:val="center"/>
      </w:pPr>
      <w:r>
        <w:rPr>
          <w:b/>
          <w:sz w:val="36"/>
        </w:rPr>
        <w:t xml:space="preserve"> </w:t>
      </w:r>
    </w:p>
    <w:p w14:paraId="039526EE" w14:textId="77777777" w:rsidR="008179C6" w:rsidRDefault="006E2022">
      <w:pPr>
        <w:spacing w:after="9" w:line="250" w:lineRule="auto"/>
        <w:ind w:left="90" w:hanging="10"/>
        <w:jc w:val="center"/>
      </w:pPr>
      <w:r>
        <w:t xml:space="preserve">Guy Aloosh; guyaloosh@gmail.com  </w:t>
      </w:r>
    </w:p>
    <w:p w14:paraId="0C03383A" w14:textId="77777777" w:rsidR="008179C6" w:rsidRDefault="006E2022">
      <w:pPr>
        <w:spacing w:after="266" w:line="250" w:lineRule="auto"/>
        <w:ind w:left="90" w:hanging="10"/>
        <w:jc w:val="center"/>
      </w:pPr>
      <w:r>
        <w:t xml:space="preserve">Guy Haliva; guyhaliva123@gmail.com  </w:t>
      </w:r>
    </w:p>
    <w:p w14:paraId="7290D2A6" w14:textId="77777777" w:rsidR="008179C6" w:rsidRDefault="006E2022">
      <w:pPr>
        <w:spacing w:after="266" w:line="250" w:lineRule="auto"/>
        <w:ind w:left="90" w:hanging="10"/>
        <w:jc w:val="center"/>
      </w:pPr>
      <w:r>
        <w:t xml:space="preserve">Advisor: Ms. Alona Kutsyy </w:t>
      </w:r>
    </w:p>
    <w:p w14:paraId="38EE1261" w14:textId="77777777" w:rsidR="008179C6" w:rsidRDefault="006E2022">
      <w:pPr>
        <w:spacing w:after="266" w:line="250" w:lineRule="auto"/>
        <w:ind w:left="90" w:hanging="10"/>
        <w:jc w:val="center"/>
      </w:pPr>
      <w:r>
        <w:t xml:space="preserve">SCE - Shamoon College of Engineering, Be'er-Sheva </w:t>
      </w:r>
    </w:p>
    <w:p w14:paraId="6AA59605" w14:textId="4257E842" w:rsidR="008179C6" w:rsidRPr="00491678" w:rsidRDefault="00491678">
      <w:pPr>
        <w:spacing w:after="300" w:line="238" w:lineRule="auto"/>
        <w:ind w:left="0"/>
        <w:rPr>
          <w:lang w:val="en-US"/>
        </w:rPr>
      </w:pPr>
      <w:ins w:id="0" w:author="." w:date="2025-04-28T12:33:00Z">
        <w:r>
          <w:rPr>
            <w:lang w:val="en-US"/>
          </w:rPr>
          <w:t xml:space="preserve">The </w:t>
        </w:r>
      </w:ins>
      <w:r w:rsidR="006E2022" w:rsidRPr="00491678">
        <w:rPr>
          <w:lang w:val="en-US"/>
        </w:rPr>
        <w:t xml:space="preserve">Woof application addresses the challenge of connecting dog owners by creating a dedicated social platform. </w:t>
      </w:r>
      <w:commentRangeStart w:id="1"/>
      <w:r w:rsidR="006E2022" w:rsidRPr="00491678">
        <w:rPr>
          <w:lang w:val="en-US"/>
        </w:rPr>
        <w:t xml:space="preserve">This system helps users discover and connect with other dog owners nearby using a matching system based on shared interests and location. </w:t>
      </w:r>
      <w:commentRangeEnd w:id="1"/>
      <w:r>
        <w:rPr>
          <w:rStyle w:val="CommentReference"/>
        </w:rPr>
        <w:commentReference w:id="1"/>
      </w:r>
      <w:r w:rsidR="006E2022" w:rsidRPr="00491678">
        <w:rPr>
          <w:lang w:val="en-US"/>
        </w:rPr>
        <w:t xml:space="preserve">The platform features a modern interface where users can create profiles, share photos and videos, and chat in real time. A key feature is an interactive map showing nearby dog parks, veterinarians, and pet shops to support local engagement. The development process included research into user needs and social behavior, resulting in a friendly and intuitive experience. </w:t>
      </w:r>
      <w:commentRangeStart w:id="2"/>
      <w:r w:rsidR="006E2022" w:rsidRPr="00491678">
        <w:rPr>
          <w:lang w:val="en-US"/>
        </w:rPr>
        <w:t xml:space="preserve">The final product offers secure login, personalized suggestions, and social features that build a strong community where dog owners can share, meet, and form lasting connections. </w:t>
      </w:r>
      <w:commentRangeEnd w:id="2"/>
      <w:r>
        <w:rPr>
          <w:rStyle w:val="CommentReference"/>
        </w:rPr>
        <w:commentReference w:id="2"/>
      </w:r>
    </w:p>
    <w:p w14:paraId="6D7928BD" w14:textId="77777777" w:rsidR="008179C6" w:rsidRDefault="006E2022">
      <w:pPr>
        <w:spacing w:after="87" w:line="250" w:lineRule="auto"/>
        <w:ind w:left="90" w:right="80" w:hanging="10"/>
        <w:jc w:val="center"/>
      </w:pPr>
      <w:r>
        <w:t xml:space="preserve">Keywords: chat (real-time), dog owners, location-based services, matching system, social network. </w:t>
      </w:r>
    </w:p>
    <w:p w14:paraId="5C1CBC37" w14:textId="77777777" w:rsidR="008179C6" w:rsidRDefault="006E2022">
      <w:pPr>
        <w:ind w:left="0"/>
      </w:pPr>
      <w:r>
        <w:t xml:space="preserve"> </w:t>
      </w:r>
    </w:p>
    <w:sectPr w:rsidR="008179C6">
      <w:pgSz w:w="12240" w:h="15840"/>
      <w:pgMar w:top="1440" w:right="152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 w:date="2025-04-28T12:34:00Z" w:initials=".">
    <w:p w14:paraId="30A17C00" w14:textId="390BE44F" w:rsidR="00491678" w:rsidRDefault="00491678">
      <w:pPr>
        <w:pStyle w:val="CommentText"/>
      </w:pPr>
      <w:r>
        <w:rPr>
          <w:rStyle w:val="CommentReference"/>
        </w:rPr>
        <w:annotationRef/>
      </w:r>
      <w:r>
        <w:t>Is this unique? If not, how is it different?</w:t>
      </w:r>
    </w:p>
  </w:comment>
  <w:comment w:id="2" w:author="." w:date="2025-04-28T12:34:00Z" w:initials=".">
    <w:p w14:paraId="697A5693" w14:textId="2995DEA3" w:rsidR="00491678" w:rsidRDefault="00491678">
      <w:pPr>
        <w:pStyle w:val="CommentText"/>
      </w:pPr>
      <w:r>
        <w:rPr>
          <w:rStyle w:val="CommentReference"/>
        </w:rPr>
        <w:annotationRef/>
      </w:r>
      <w:r>
        <w:t>Can you say anything about user feedback or other performance evaluation?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A17C00" w15:done="0"/>
  <w15:commentEx w15:paraId="697A56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F748FF" w16cex:dateUtc="2025-04-28T11:34:00Z"/>
  <w16cex:commentExtensible w16cex:durableId="1C873587" w16cex:dateUtc="2025-04-28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A17C00" w16cid:durableId="09F748FF"/>
  <w16cid:commentId w16cid:paraId="697A5693" w16cid:durableId="1C87358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9C6"/>
    <w:rsid w:val="00271DEA"/>
    <w:rsid w:val="0029536C"/>
    <w:rsid w:val="00491678"/>
    <w:rsid w:val="006E2022"/>
    <w:rsid w:val="008179C6"/>
    <w:rsid w:val="00960EBB"/>
    <w:rsid w:val="00AC48DC"/>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D234"/>
  <w15:docId w15:val="{83836C6F-EAA2-D94A-9434-7AC650D1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59" w:lineRule="auto"/>
      <w:ind w:left="8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91678"/>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491678"/>
    <w:rPr>
      <w:sz w:val="16"/>
      <w:szCs w:val="16"/>
    </w:rPr>
  </w:style>
  <w:style w:type="paragraph" w:styleId="CommentText">
    <w:name w:val="annotation text"/>
    <w:basedOn w:val="Normal"/>
    <w:link w:val="CommentTextChar"/>
    <w:uiPriority w:val="99"/>
    <w:semiHidden/>
    <w:unhideWhenUsed/>
    <w:rsid w:val="00491678"/>
    <w:pPr>
      <w:spacing w:line="240" w:lineRule="auto"/>
    </w:pPr>
    <w:rPr>
      <w:sz w:val="20"/>
      <w:szCs w:val="20"/>
    </w:rPr>
  </w:style>
  <w:style w:type="character" w:customStyle="1" w:styleId="CommentTextChar">
    <w:name w:val="Comment Text Char"/>
    <w:basedOn w:val="DefaultParagraphFont"/>
    <w:link w:val="CommentText"/>
    <w:uiPriority w:val="99"/>
    <w:semiHidden/>
    <w:rsid w:val="00491678"/>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91678"/>
    <w:rPr>
      <w:b/>
      <w:bCs/>
    </w:rPr>
  </w:style>
  <w:style w:type="character" w:customStyle="1" w:styleId="CommentSubjectChar">
    <w:name w:val="Comment Subject Char"/>
    <w:basedOn w:val="CommentTextChar"/>
    <w:link w:val="CommentSubject"/>
    <w:uiPriority w:val="99"/>
    <w:semiHidden/>
    <w:rsid w:val="00491678"/>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975</Characters>
  <Application>Microsoft Office Word</Application>
  <DocSecurity>0</DocSecurity>
  <Lines>20</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 turjeman</dc:creator>
  <cp:keywords/>
  <cp:lastModifiedBy>.</cp:lastModifiedBy>
  <cp:revision>3</cp:revision>
  <dcterms:created xsi:type="dcterms:W3CDTF">2025-04-28T11:33:00Z</dcterms:created>
  <dcterms:modified xsi:type="dcterms:W3CDTF">2025-04-28T11:35:00Z</dcterms:modified>
</cp:coreProperties>
</file>