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5E4A3" w14:textId="1039420C" w:rsidR="00DE3E0B" w:rsidRDefault="00DE3E0B" w:rsidP="00DE3E0B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Doggybreed: identify dog breeds from photos</w:t>
      </w:r>
    </w:p>
    <w:p w14:paraId="54310493" w14:textId="77777777" w:rsidR="00DE3E0B" w:rsidRDefault="00DE3E0B" w:rsidP="00DE3E0B">
      <w:pPr>
        <w:jc w:val="center"/>
        <w:rPr>
          <w:rFonts w:eastAsia="Times New Roman"/>
        </w:rPr>
      </w:pPr>
    </w:p>
    <w:p w14:paraId="7789608D" w14:textId="4081D8B4" w:rsidR="00DE3E0B" w:rsidRPr="00ED121C" w:rsidRDefault="00DE3E0B" w:rsidP="00DE3E0B">
      <w:pPr>
        <w:jc w:val="center"/>
        <w:rPr>
          <w:rFonts w:eastAsia="Times New Roman"/>
          <w:lang w:val="en-US"/>
        </w:rPr>
      </w:pPr>
      <w:r>
        <w:rPr>
          <w:rFonts w:eastAsia="Times New Roman"/>
        </w:rPr>
        <w:t>SE-E-</w:t>
      </w:r>
      <w:r w:rsidR="00ED121C">
        <w:rPr>
          <w:rFonts w:eastAsia="Times New Roman"/>
          <w:lang w:val="en-US"/>
        </w:rPr>
        <w:t>13</w:t>
      </w:r>
    </w:p>
    <w:p w14:paraId="6C4A09AA" w14:textId="77777777" w:rsidR="00DE3E0B" w:rsidRPr="00E02A2D" w:rsidRDefault="00DE3E0B" w:rsidP="00DE3E0B">
      <w:pPr>
        <w:pStyle w:val="student-line"/>
        <w:rPr>
          <w:lang w:val="en-US"/>
        </w:rPr>
      </w:pPr>
      <w:r>
        <w:t xml:space="preserve">Gabriel Ben Shalom; gabriel.benshalom@gmail.com </w:t>
      </w:r>
      <w:r>
        <w:br/>
        <w:t>Ido Tamasis</w:t>
      </w:r>
      <w:r>
        <w:rPr>
          <w:lang w:val="en-US"/>
        </w:rPr>
        <w:t>; idotamsis2@gmail.com</w:t>
      </w:r>
    </w:p>
    <w:p w14:paraId="6F61B61E" w14:textId="77777777" w:rsidR="00DE3E0B" w:rsidRDefault="00DE3E0B" w:rsidP="00DE3E0B">
      <w:pPr>
        <w:pStyle w:val="mentor"/>
        <w:jc w:val="center"/>
      </w:pPr>
      <w:r>
        <w:t>Advisor: Mr. Alexander Lazarovich</w:t>
      </w:r>
    </w:p>
    <w:p w14:paraId="12948461" w14:textId="77777777" w:rsidR="00DE3E0B" w:rsidRDefault="00DE3E0B" w:rsidP="00DE3E0B">
      <w:pPr>
        <w:pStyle w:val="institution"/>
        <w:jc w:val="center"/>
      </w:pPr>
      <w:r>
        <w:rPr>
          <w:rStyle w:val="institution-name"/>
        </w:rPr>
        <w:t>SCE - Shamoon College of Engineering, Be'er-Sheva</w:t>
      </w:r>
    </w:p>
    <w:p w14:paraId="66A72ADE" w14:textId="77A209CD" w:rsidR="00DE3E0B" w:rsidRPr="00864A5D" w:rsidRDefault="00DE3E0B" w:rsidP="00DE3E0B">
      <w:pPr>
        <w:rPr>
          <w:rFonts w:eastAsia="Times New Roman"/>
          <w:lang w:val="en-US"/>
        </w:rPr>
      </w:pPr>
      <w:del w:id="0" w:author="." w:date="2025-04-28T12:36:00Z">
        <w:r w:rsidRPr="00864A5D" w:rsidDel="00864A5D">
          <w:rPr>
            <w:rFonts w:eastAsia="Times New Roman"/>
            <w:lang w:val="en-US"/>
          </w:rPr>
          <w:delText>Dog is the best frind for the man</w:delText>
        </w:r>
      </w:del>
      <w:ins w:id="1" w:author="." w:date="2025-04-28T12:36:00Z">
        <w:r w:rsidR="00864A5D">
          <w:rPr>
            <w:rFonts w:eastAsia="Times New Roman"/>
            <w:lang w:val="en-US"/>
          </w:rPr>
          <w:t>A dog is “man’s best friend,”</w:t>
        </w:r>
      </w:ins>
      <w:del w:id="2" w:author="." w:date="2025-04-28T12:36:00Z">
        <w:r w:rsidRPr="00864A5D" w:rsidDel="00864A5D">
          <w:rPr>
            <w:rFonts w:eastAsia="Times New Roman"/>
            <w:lang w:val="en-US"/>
          </w:rPr>
          <w:delText>,</w:delText>
        </w:r>
      </w:del>
      <w:r w:rsidRPr="00864A5D">
        <w:rPr>
          <w:rFonts w:eastAsia="Times New Roman"/>
          <w:lang w:val="en-US"/>
        </w:rPr>
        <w:t xml:space="preserve"> but how mu</w:t>
      </w:r>
      <w:ins w:id="3" w:author="." w:date="2025-04-28T12:36:00Z">
        <w:r w:rsidR="00864A5D">
          <w:rPr>
            <w:rFonts w:eastAsia="Times New Roman"/>
            <w:lang w:val="en-US"/>
          </w:rPr>
          <w:t>c</w:t>
        </w:r>
      </w:ins>
      <w:del w:id="4" w:author="." w:date="2025-04-28T12:36:00Z">
        <w:r w:rsidRPr="00864A5D" w:rsidDel="00864A5D">
          <w:rPr>
            <w:rFonts w:eastAsia="Times New Roman"/>
            <w:lang w:val="en-US"/>
          </w:rPr>
          <w:delText>s</w:delText>
        </w:r>
      </w:del>
      <w:r w:rsidRPr="00864A5D">
        <w:rPr>
          <w:rFonts w:eastAsia="Times New Roman"/>
          <w:lang w:val="en-US"/>
        </w:rPr>
        <w:t xml:space="preserve">h </w:t>
      </w:r>
      <w:del w:id="5" w:author="." w:date="2025-04-28T12:36:00Z">
        <w:r w:rsidRPr="00864A5D" w:rsidDel="00864A5D">
          <w:rPr>
            <w:rFonts w:eastAsia="Times New Roman"/>
            <w:lang w:val="en-US"/>
          </w:rPr>
          <w:delText xml:space="preserve">the </w:delText>
        </w:r>
      </w:del>
      <w:ins w:id="6" w:author="." w:date="2025-04-28T12:36:00Z">
        <w:r w:rsidR="00864A5D">
          <w:rPr>
            <w:rFonts w:eastAsia="Times New Roman"/>
            <w:lang w:val="en-US"/>
          </w:rPr>
          <w:t>does</w:t>
        </w:r>
        <w:r w:rsidR="00864A5D" w:rsidRPr="00864A5D">
          <w:rPr>
            <w:rFonts w:eastAsia="Times New Roman"/>
            <w:lang w:val="en-US"/>
          </w:rPr>
          <w:t xml:space="preserve"> </w:t>
        </w:r>
        <w:r w:rsidR="00864A5D">
          <w:rPr>
            <w:rFonts w:eastAsia="Times New Roman"/>
            <w:lang w:val="en-US"/>
          </w:rPr>
          <w:t xml:space="preserve">the </w:t>
        </w:r>
      </w:ins>
      <w:del w:id="7" w:author="." w:date="2025-04-28T12:37:00Z">
        <w:r w:rsidRPr="00864A5D" w:rsidDel="00864A5D">
          <w:rPr>
            <w:rFonts w:eastAsia="Times New Roman"/>
            <w:lang w:val="en-US"/>
          </w:rPr>
          <w:delText xml:space="preserve">man </w:delText>
        </w:r>
      </w:del>
      <w:ins w:id="8" w:author="." w:date="2025-04-28T12:37:00Z">
        <w:r w:rsidR="00864A5D">
          <w:rPr>
            <w:rFonts w:eastAsia="Times New Roman"/>
            <w:lang w:val="en-US"/>
          </w:rPr>
          <w:t>person</w:t>
        </w:r>
        <w:r w:rsidR="00864A5D" w:rsidRPr="00864A5D">
          <w:rPr>
            <w:rFonts w:eastAsia="Times New Roman"/>
            <w:lang w:val="en-US"/>
          </w:rPr>
          <w:t xml:space="preserve"> </w:t>
        </w:r>
      </w:ins>
      <w:r w:rsidRPr="00864A5D">
        <w:rPr>
          <w:rFonts w:eastAsia="Times New Roman"/>
          <w:lang w:val="en-US"/>
        </w:rPr>
        <w:t xml:space="preserve">know about </w:t>
      </w:r>
      <w:ins w:id="9" w:author="." w:date="2025-04-28T12:37:00Z">
        <w:r w:rsidR="00864A5D">
          <w:rPr>
            <w:rFonts w:eastAsia="Times New Roman"/>
            <w:lang w:val="en-US"/>
          </w:rPr>
          <w:t>their</w:t>
        </w:r>
      </w:ins>
      <w:del w:id="10" w:author="." w:date="2025-04-28T12:37:00Z">
        <w:r w:rsidRPr="00864A5D" w:rsidDel="00864A5D">
          <w:rPr>
            <w:rFonts w:eastAsia="Times New Roman"/>
            <w:lang w:val="en-US"/>
          </w:rPr>
          <w:delText>is</w:delText>
        </w:r>
      </w:del>
      <w:r w:rsidRPr="00864A5D">
        <w:rPr>
          <w:rFonts w:eastAsia="Times New Roman"/>
          <w:lang w:val="en-US"/>
        </w:rPr>
        <w:t xml:space="preserve"> dog</w:t>
      </w:r>
      <w:ins w:id="11" w:author="." w:date="2025-04-28T12:37:00Z">
        <w:r w:rsidR="00864A5D">
          <w:rPr>
            <w:rFonts w:eastAsia="Times New Roman"/>
            <w:lang w:val="en-US"/>
          </w:rPr>
          <w:t xml:space="preserve">? </w:t>
        </w:r>
      </w:ins>
      <w:commentRangeStart w:id="12"/>
      <w:del w:id="13" w:author="." w:date="2025-04-28T12:37:00Z">
        <w:r w:rsidRPr="00864A5D" w:rsidDel="00864A5D">
          <w:rPr>
            <w:rFonts w:eastAsia="Times New Roman"/>
            <w:lang w:val="en-US"/>
          </w:rPr>
          <w:delText>.</w:delText>
        </w:r>
      </w:del>
      <w:proofErr w:type="spellStart"/>
      <w:r w:rsidRPr="00864A5D">
        <w:rPr>
          <w:rFonts w:eastAsia="Times New Roman"/>
          <w:lang w:val="en-US"/>
        </w:rPr>
        <w:t>DoggyBreed</w:t>
      </w:r>
      <w:proofErr w:type="spellEnd"/>
      <w:r w:rsidRPr="00864A5D">
        <w:rPr>
          <w:rFonts w:eastAsia="Times New Roman"/>
          <w:lang w:val="en-US"/>
        </w:rPr>
        <w:t xml:space="preserve"> is an innovative app that uses machine learning to identify dog breeds from photos. </w:t>
      </w:r>
      <w:commentRangeEnd w:id="12"/>
      <w:r w:rsidR="00864A5D">
        <w:rPr>
          <w:rStyle w:val="CommentReference"/>
        </w:rPr>
        <w:commentReference w:id="12"/>
      </w:r>
      <w:r w:rsidRPr="00864A5D">
        <w:rPr>
          <w:rFonts w:eastAsia="Times New Roman"/>
          <w:lang w:val="en-US"/>
        </w:rPr>
        <w:t xml:space="preserve">Users can simply upload a picture of a dog. Our app offers a valuable solution for individuals who want to discover their dog’s breed without the </w:t>
      </w:r>
      <w:del w:id="14" w:author="." w:date="2025-04-28T12:37:00Z">
        <w:r w:rsidRPr="00864A5D" w:rsidDel="00864A5D">
          <w:rPr>
            <w:rFonts w:eastAsia="Times New Roman"/>
            <w:lang w:val="en-US"/>
          </w:rPr>
          <w:delText xml:space="preserve">proplom </w:delText>
        </w:r>
      </w:del>
      <w:ins w:id="15" w:author="." w:date="2025-04-28T12:37:00Z">
        <w:r w:rsidR="00864A5D">
          <w:rPr>
            <w:rFonts w:eastAsia="Times New Roman"/>
            <w:lang w:val="en-US"/>
          </w:rPr>
          <w:t>hassle</w:t>
        </w:r>
        <w:r w:rsidR="00864A5D" w:rsidRPr="00864A5D">
          <w:rPr>
            <w:rFonts w:eastAsia="Times New Roman"/>
            <w:lang w:val="en-US"/>
          </w:rPr>
          <w:t xml:space="preserve"> </w:t>
        </w:r>
      </w:ins>
      <w:r w:rsidRPr="00864A5D">
        <w:rPr>
          <w:rFonts w:eastAsia="Times New Roman"/>
          <w:lang w:val="en-US"/>
        </w:rPr>
        <w:t xml:space="preserve">of </w:t>
      </w:r>
      <w:ins w:id="16" w:author="." w:date="2025-04-28T12:37:00Z">
        <w:r w:rsidR="00864A5D">
          <w:rPr>
            <w:rFonts w:eastAsia="Times New Roman"/>
            <w:lang w:val="en-US"/>
          </w:rPr>
          <w:t xml:space="preserve">a </w:t>
        </w:r>
      </w:ins>
      <w:r w:rsidRPr="00864A5D">
        <w:rPr>
          <w:rFonts w:eastAsia="Times New Roman"/>
          <w:lang w:val="en-US"/>
        </w:rPr>
        <w:t xml:space="preserve">DNA test, providing a </w:t>
      </w:r>
      <w:commentRangeStart w:id="17"/>
      <w:del w:id="18" w:author="." w:date="2025-04-28T12:38:00Z">
        <w:r w:rsidRPr="00864A5D" w:rsidDel="00864A5D">
          <w:rPr>
            <w:rFonts w:eastAsia="Times New Roman"/>
            <w:lang w:val="en-US"/>
          </w:rPr>
          <w:delText xml:space="preserve">more </w:delText>
        </w:r>
      </w:del>
      <w:r w:rsidRPr="00864A5D">
        <w:rPr>
          <w:rFonts w:eastAsia="Times New Roman"/>
          <w:lang w:val="en-US"/>
        </w:rPr>
        <w:t xml:space="preserve">precise result </w:t>
      </w:r>
      <w:commentRangeEnd w:id="17"/>
      <w:r w:rsidR="00864A5D">
        <w:rPr>
          <w:rStyle w:val="CommentReference"/>
        </w:rPr>
        <w:commentReference w:id="17"/>
      </w:r>
      <w:r w:rsidRPr="00864A5D">
        <w:rPr>
          <w:rFonts w:eastAsia="Times New Roman"/>
          <w:lang w:val="en-US"/>
        </w:rPr>
        <w:t>with a free app.</w:t>
      </w:r>
      <w:del w:id="19" w:author="." w:date="2025-04-28T12:37:00Z">
        <w:r w:rsidRPr="00864A5D" w:rsidDel="00864A5D">
          <w:rPr>
            <w:rFonts w:eastAsia="Times New Roman"/>
            <w:lang w:val="en-US"/>
          </w:rPr>
          <w:delText>.</w:delText>
        </w:r>
      </w:del>
      <w:r w:rsidRPr="00864A5D">
        <w:rPr>
          <w:rFonts w:eastAsia="Times New Roman"/>
          <w:lang w:val="en-US"/>
        </w:rPr>
        <w:t xml:space="preserve"> Additionally,</w:t>
      </w:r>
      <w:ins w:id="20" w:author="." w:date="2025-04-28T12:37:00Z">
        <w:r w:rsidR="00864A5D">
          <w:rPr>
            <w:rFonts w:eastAsia="Times New Roman"/>
            <w:lang w:val="en-US"/>
          </w:rPr>
          <w:t xml:space="preserve"> </w:t>
        </w:r>
      </w:ins>
      <w:r w:rsidRPr="00864A5D">
        <w:rPr>
          <w:rFonts w:eastAsia="Times New Roman"/>
          <w:lang w:val="en-US"/>
        </w:rPr>
        <w:t>veterinarians can refer pe</w:t>
      </w:r>
      <w:ins w:id="21" w:author="." w:date="2025-04-28T12:37:00Z">
        <w:r w:rsidR="00864A5D">
          <w:rPr>
            <w:rFonts w:eastAsia="Times New Roman"/>
            <w:lang w:val="en-US"/>
          </w:rPr>
          <w:t>o</w:t>
        </w:r>
      </w:ins>
      <w:r w:rsidRPr="00864A5D">
        <w:rPr>
          <w:rFonts w:eastAsia="Times New Roman"/>
          <w:lang w:val="en-US"/>
        </w:rPr>
        <w:t xml:space="preserve">ple to </w:t>
      </w:r>
      <w:proofErr w:type="spellStart"/>
      <w:r w:rsidRPr="00864A5D">
        <w:rPr>
          <w:rFonts w:eastAsia="Times New Roman"/>
          <w:lang w:val="en-US"/>
        </w:rPr>
        <w:t>DoggyBreed</w:t>
      </w:r>
      <w:proofErr w:type="spellEnd"/>
      <w:r w:rsidRPr="00864A5D">
        <w:rPr>
          <w:rFonts w:eastAsia="Times New Roman"/>
          <w:lang w:val="en-US"/>
        </w:rPr>
        <w:t xml:space="preserve"> </w:t>
      </w:r>
      <w:del w:id="22" w:author="." w:date="2025-04-28T12:38:00Z">
        <w:r w:rsidRPr="00864A5D" w:rsidDel="00864A5D">
          <w:rPr>
            <w:rFonts w:eastAsia="Times New Roman"/>
            <w:lang w:val="en-US"/>
          </w:rPr>
          <w:delText xml:space="preserve">for </w:delText>
        </w:r>
      </w:del>
      <w:ins w:id="23" w:author="." w:date="2025-04-28T12:38:00Z">
        <w:r w:rsidR="00864A5D">
          <w:rPr>
            <w:rFonts w:eastAsia="Times New Roman"/>
            <w:lang w:val="en-US"/>
          </w:rPr>
          <w:t>to</w:t>
        </w:r>
        <w:r w:rsidR="00864A5D" w:rsidRPr="00864A5D">
          <w:rPr>
            <w:rFonts w:eastAsia="Times New Roman"/>
            <w:lang w:val="en-US"/>
          </w:rPr>
          <w:t xml:space="preserve"> </w:t>
        </w:r>
      </w:ins>
      <w:r w:rsidRPr="00864A5D">
        <w:rPr>
          <w:rFonts w:eastAsia="Times New Roman"/>
          <w:lang w:val="en-US"/>
        </w:rPr>
        <w:t>easily identify</w:t>
      </w:r>
      <w:del w:id="24" w:author="." w:date="2025-04-28T12:38:00Z">
        <w:r w:rsidRPr="00864A5D" w:rsidDel="00864A5D">
          <w:rPr>
            <w:rFonts w:eastAsia="Times New Roman"/>
            <w:lang w:val="en-US"/>
          </w:rPr>
          <w:delText>ing</w:delText>
        </w:r>
      </w:del>
      <w:r w:rsidRPr="00864A5D">
        <w:rPr>
          <w:rFonts w:eastAsia="Times New Roman"/>
          <w:lang w:val="en-US"/>
        </w:rPr>
        <w:t xml:space="preserve"> the breed of a dog</w:t>
      </w:r>
      <w:del w:id="25" w:author="." w:date="2025-04-28T12:38:00Z">
        <w:r w:rsidRPr="00864A5D" w:rsidDel="00864A5D">
          <w:rPr>
            <w:rFonts w:eastAsia="Times New Roman"/>
            <w:lang w:val="en-US"/>
          </w:rPr>
          <w:delText>,</w:delText>
        </w:r>
      </w:del>
      <w:r w:rsidRPr="00864A5D">
        <w:rPr>
          <w:rFonts w:eastAsia="Times New Roman"/>
          <w:lang w:val="en-US"/>
        </w:rPr>
        <w:t xml:space="preserve"> outside of </w:t>
      </w:r>
      <w:del w:id="26" w:author="." w:date="2025-04-28T12:37:00Z">
        <w:r w:rsidRPr="00864A5D" w:rsidDel="00864A5D">
          <w:rPr>
            <w:rFonts w:eastAsia="Times New Roman"/>
            <w:lang w:val="en-US"/>
          </w:rPr>
          <w:delText xml:space="preserve">the </w:delText>
        </w:r>
      </w:del>
      <w:r w:rsidRPr="00864A5D">
        <w:rPr>
          <w:rFonts w:eastAsia="Times New Roman"/>
          <w:lang w:val="en-US"/>
        </w:rPr>
        <w:t>working hour</w:t>
      </w:r>
      <w:ins w:id="27" w:author="." w:date="2025-04-28T12:37:00Z">
        <w:r w:rsidR="00864A5D">
          <w:rPr>
            <w:rFonts w:eastAsia="Times New Roman"/>
            <w:lang w:val="en-US"/>
          </w:rPr>
          <w:t>s</w:t>
        </w:r>
      </w:ins>
      <w:r w:rsidRPr="00864A5D">
        <w:rPr>
          <w:rFonts w:eastAsia="Times New Roman"/>
          <w:lang w:val="en-US"/>
        </w:rPr>
        <w:t xml:space="preserve">. </w:t>
      </w:r>
      <w:proofErr w:type="spellStart"/>
      <w:r w:rsidRPr="00864A5D">
        <w:rPr>
          <w:rFonts w:eastAsia="Times New Roman"/>
          <w:lang w:val="en-US"/>
        </w:rPr>
        <w:t>DoggyBreed</w:t>
      </w:r>
      <w:proofErr w:type="spellEnd"/>
      <w:r w:rsidRPr="00864A5D">
        <w:rPr>
          <w:rFonts w:eastAsia="Times New Roman"/>
          <w:lang w:val="en-US"/>
        </w:rPr>
        <w:t xml:space="preserve"> combines convenience with accuracy, making </w:t>
      </w:r>
      <w:commentRangeStart w:id="28"/>
      <w:r w:rsidRPr="00864A5D">
        <w:rPr>
          <w:rFonts w:eastAsia="Times New Roman"/>
          <w:lang w:val="en-US"/>
        </w:rPr>
        <w:t>it a</w:t>
      </w:r>
      <w:del w:id="29" w:author="." w:date="2025-04-28T12:38:00Z">
        <w:r w:rsidRPr="00864A5D" w:rsidDel="00864A5D">
          <w:rPr>
            <w:rFonts w:eastAsia="Times New Roman"/>
            <w:lang w:val="en-US"/>
          </w:rPr>
          <w:delText>n</w:delText>
        </w:r>
      </w:del>
      <w:r w:rsidRPr="00864A5D">
        <w:rPr>
          <w:rFonts w:eastAsia="Times New Roman"/>
          <w:lang w:val="en-US"/>
        </w:rPr>
        <w:t xml:space="preserve"> useful tool for pet owners and professionals alike.</w:t>
      </w:r>
      <w:commentRangeEnd w:id="28"/>
      <w:r w:rsidR="00864A5D">
        <w:rPr>
          <w:rStyle w:val="CommentReference"/>
        </w:rPr>
        <w:commentReference w:id="28"/>
      </w:r>
    </w:p>
    <w:p w14:paraId="3624783E" w14:textId="77777777" w:rsidR="00DE3E0B" w:rsidRDefault="00DE3E0B" w:rsidP="00DE3E0B">
      <w:pPr>
        <w:bidi/>
      </w:pPr>
    </w:p>
    <w:p w14:paraId="3025A416" w14:textId="77777777" w:rsidR="00DE3E0B" w:rsidRPr="00772233" w:rsidRDefault="00DE3E0B" w:rsidP="00DE3E0B">
      <w:pPr>
        <w:rPr>
          <w:lang w:val="en-US"/>
        </w:rPr>
      </w:pPr>
      <w:r>
        <w:rPr>
          <w:lang w:val="en-US"/>
        </w:rPr>
        <w:t>Key words: machine learning, identify, easily.</w:t>
      </w:r>
    </w:p>
    <w:p w14:paraId="2C73F3EE" w14:textId="77777777" w:rsidR="00DE3E0B" w:rsidRPr="00DE3E0B" w:rsidRDefault="00DE3E0B">
      <w:pPr>
        <w:rPr>
          <w:lang w:val="en-US"/>
        </w:rPr>
      </w:pPr>
    </w:p>
    <w:sectPr w:rsidR="00DE3E0B" w:rsidRPr="00DE3E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2" w:author="." w:date="2025-04-28T12:39:00Z" w:initials=".">
    <w:p w14:paraId="199E2C51" w14:textId="62189EFC" w:rsidR="00864A5D" w:rsidRDefault="00864A5D">
      <w:pPr>
        <w:pStyle w:val="CommentText"/>
      </w:pPr>
      <w:r>
        <w:rPr>
          <w:rStyle w:val="CommentReference"/>
        </w:rPr>
        <w:annotationRef/>
      </w:r>
      <w:r>
        <w:t>There are free online tools to do this (I just Googled it). What makes yours better/different?</w:t>
      </w:r>
    </w:p>
  </w:comment>
  <w:comment w:id="17" w:author="." w:date="2025-04-28T12:38:00Z" w:initials=".">
    <w:p w14:paraId="36E3E921" w14:textId="12E667B4" w:rsidR="00864A5D" w:rsidRDefault="00864A5D">
      <w:pPr>
        <w:pStyle w:val="CommentText"/>
      </w:pPr>
      <w:r>
        <w:rPr>
          <w:rStyle w:val="CommentReference"/>
        </w:rPr>
        <w:annotationRef/>
      </w:r>
      <w:r>
        <w:t>It’s unlikely to be more precise than a DNA test.</w:t>
      </w:r>
    </w:p>
  </w:comment>
  <w:comment w:id="28" w:author="." w:date="2025-04-28T12:40:00Z" w:initials=".">
    <w:p w14:paraId="4AB15188" w14:textId="0CA112F3" w:rsidR="00864A5D" w:rsidRDefault="00864A5D">
      <w:pPr>
        <w:pStyle w:val="CommentText"/>
      </w:pPr>
      <w:r>
        <w:rPr>
          <w:rStyle w:val="CommentReference"/>
        </w:rPr>
        <w:annotationRef/>
      </w:r>
      <w:r>
        <w:t>Do you have any empirical evaluation to support this?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99E2C51" w15:done="0"/>
  <w15:commentEx w15:paraId="36E3E921" w15:done="0"/>
  <w15:commentEx w15:paraId="4AB1518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370DC6C" w16cex:dateUtc="2025-04-28T11:39:00Z"/>
  <w16cex:commentExtensible w16cex:durableId="74C84C88" w16cex:dateUtc="2025-04-28T11:38:00Z"/>
  <w16cex:commentExtensible w16cex:durableId="454D41E2" w16cex:dateUtc="2025-04-28T11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99E2C51" w16cid:durableId="2370DC6C"/>
  <w16cid:commentId w16cid:paraId="36E3E921" w16cid:durableId="74C84C88"/>
  <w16cid:commentId w16cid:paraId="4AB15188" w16cid:durableId="454D41E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E0B"/>
    <w:rsid w:val="000C6492"/>
    <w:rsid w:val="00864A5D"/>
    <w:rsid w:val="008A76C0"/>
    <w:rsid w:val="00AE56D4"/>
    <w:rsid w:val="00B70606"/>
    <w:rsid w:val="00DE3E0B"/>
    <w:rsid w:val="00ED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DD225"/>
  <w15:chartTrackingRefBased/>
  <w15:docId w15:val="{763ED183-9D2F-1F49-BBF8-30D10CD59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E0B"/>
    <w:pPr>
      <w:spacing w:after="0" w:line="240" w:lineRule="auto"/>
    </w:pPr>
    <w:rPr>
      <w:rFonts w:ascii="Times New Roman" w:eastAsiaTheme="minorEastAsia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3E0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3E0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3E0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3E0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3E0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3E0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3E0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3E0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3E0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3E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3E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3E0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3E0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3E0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3E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3E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3E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3E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3E0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E3E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3E0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E3E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3E0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E3E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3E0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E3E0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3E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3E0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3E0B"/>
    <w:rPr>
      <w:b/>
      <w:bCs/>
      <w:smallCaps/>
      <w:color w:val="2F5496" w:themeColor="accent1" w:themeShade="BF"/>
      <w:spacing w:val="5"/>
    </w:rPr>
  </w:style>
  <w:style w:type="paragraph" w:customStyle="1" w:styleId="student-line">
    <w:name w:val="student-line"/>
    <w:basedOn w:val="Normal"/>
    <w:rsid w:val="00DE3E0B"/>
    <w:pPr>
      <w:spacing w:before="100" w:beforeAutospacing="1" w:after="160"/>
      <w:jc w:val="center"/>
    </w:pPr>
  </w:style>
  <w:style w:type="paragraph" w:customStyle="1" w:styleId="mentor">
    <w:name w:val="mentor"/>
    <w:basedOn w:val="Normal"/>
    <w:rsid w:val="00DE3E0B"/>
    <w:pPr>
      <w:spacing w:before="100" w:beforeAutospacing="1" w:after="100"/>
    </w:pPr>
  </w:style>
  <w:style w:type="paragraph" w:customStyle="1" w:styleId="institution">
    <w:name w:val="institution"/>
    <w:basedOn w:val="Normal"/>
    <w:rsid w:val="00DE3E0B"/>
    <w:pPr>
      <w:spacing w:before="100" w:beforeAutospacing="1" w:after="200"/>
    </w:pPr>
  </w:style>
  <w:style w:type="character" w:customStyle="1" w:styleId="institution-name">
    <w:name w:val="institution-name"/>
    <w:basedOn w:val="DefaultParagraphFont"/>
    <w:rsid w:val="00DE3E0B"/>
  </w:style>
  <w:style w:type="paragraph" w:styleId="Revision">
    <w:name w:val="Revision"/>
    <w:hidden/>
    <w:uiPriority w:val="99"/>
    <w:semiHidden/>
    <w:rsid w:val="00864A5D"/>
    <w:pPr>
      <w:spacing w:after="0" w:line="240" w:lineRule="auto"/>
    </w:pPr>
    <w:rPr>
      <w:rFonts w:ascii="Times New Roman" w:eastAsiaTheme="minorEastAsia" w:hAnsi="Times New Roman" w:cs="Times New Roman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864A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4A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4A5D"/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A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A5D"/>
    <w:rPr>
      <w:rFonts w:ascii="Times New Roman" w:eastAsiaTheme="minorEastAsia" w:hAnsi="Times New Roman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820</Characters>
  <Application>Microsoft Office Word</Application>
  <DocSecurity>0</DocSecurity>
  <Lines>17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Ben Shalom</dc:creator>
  <cp:keywords/>
  <dc:description/>
  <cp:lastModifiedBy>.</cp:lastModifiedBy>
  <cp:revision>3</cp:revision>
  <dcterms:created xsi:type="dcterms:W3CDTF">2025-04-28T11:35:00Z</dcterms:created>
  <dcterms:modified xsi:type="dcterms:W3CDTF">2025-04-28T11:41:00Z</dcterms:modified>
</cp:coreProperties>
</file>