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D6CB3" w:rsidRDefault="004530FF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Foodsmart</w:t>
      </w:r>
      <w:proofErr w:type="spellEnd"/>
      <w:r>
        <w:rPr>
          <w:b/>
          <w:sz w:val="36"/>
          <w:szCs w:val="36"/>
        </w:rPr>
        <w:t>: an intelligent food recognition and nutritional analysis system</w:t>
      </w:r>
    </w:p>
    <w:p w14:paraId="00000002" w14:textId="77777777" w:rsidR="00FD6CB3" w:rsidRDefault="004530FF">
      <w:pPr>
        <w:pBdr>
          <w:top w:val="nil"/>
          <w:left w:val="nil"/>
          <w:bottom w:val="nil"/>
          <w:right w:val="nil"/>
          <w:between w:val="nil"/>
        </w:pBdr>
        <w:spacing w:after="40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SE-E-7</w:t>
      </w:r>
    </w:p>
    <w:p w14:paraId="00000003" w14:textId="77777777" w:rsidR="00FD6CB3" w:rsidRDefault="004530FF">
      <w:pPr>
        <w:pBdr>
          <w:top w:val="nil"/>
          <w:left w:val="nil"/>
          <w:bottom w:val="nil"/>
          <w:right w:val="nil"/>
          <w:between w:val="nil"/>
        </w:pBdr>
        <w:spacing w:after="16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Aviv Hagag; avivha3@ac.sce.ac.il </w:t>
      </w:r>
      <w:r>
        <w:rPr>
          <w:rFonts w:eastAsia="Times New Roman"/>
          <w:color w:val="000000"/>
        </w:rPr>
        <w:br/>
        <w:t xml:space="preserve">Daniel Arvili; daniear4@ac.sce.ac.il </w:t>
      </w:r>
    </w:p>
    <w:p w14:paraId="00000004" w14:textId="77777777" w:rsidR="00FD6CB3" w:rsidRDefault="004530FF">
      <w:pPr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Advisor: Dr. Marina Litvak</w:t>
      </w:r>
    </w:p>
    <w:p w14:paraId="00000005" w14:textId="77777777" w:rsidR="00FD6CB3" w:rsidRDefault="004530FF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SCE - Shamoon College of Engineering, Be'er-Sheva</w:t>
      </w:r>
    </w:p>
    <w:p w14:paraId="00000006" w14:textId="5D41DD33" w:rsidR="00FD6CB3" w:rsidRDefault="004530FF">
      <w:r>
        <w:t xml:space="preserve">Maintaining balanced nutrition is challenging due to the complexity of modern dietary choices. The </w:t>
      </w:r>
      <w:del w:id="0" w:author="." w:date="2025-04-28T12:18:00Z">
        <w:r w:rsidDel="00F460F7">
          <w:delText>"</w:delText>
        </w:r>
      </w:del>
      <w:proofErr w:type="spellStart"/>
      <w:r>
        <w:t>FoodSmart</w:t>
      </w:r>
      <w:proofErr w:type="spellEnd"/>
      <w:del w:id="1" w:author="." w:date="2025-04-28T12:18:00Z">
        <w:r w:rsidDel="00F460F7">
          <w:delText>"</w:delText>
        </w:r>
      </w:del>
      <w:r>
        <w:t xml:space="preserve"> application addresses this by utilizing advanced computer vision techniques, specifically the </w:t>
      </w:r>
      <w:commentRangeStart w:id="2"/>
      <w:r>
        <w:t xml:space="preserve">YOLO </w:t>
      </w:r>
      <w:commentRangeEnd w:id="2"/>
      <w:r w:rsidR="00F460F7">
        <w:rPr>
          <w:rStyle w:val="CommentReference"/>
        </w:rPr>
        <w:commentReference w:id="2"/>
      </w:r>
      <w:r>
        <w:t xml:space="preserve">model, to enable accurate identification of food items from user-uploaded images. It provides instant nutritional insights, including calorie count and ingredient analysis, allowing users to track their dietary balance effectively. Unlike other apps that offer generic recommendations, </w:t>
      </w:r>
      <w:del w:id="3" w:author="." w:date="2025-04-28T12:18:00Z">
        <w:r w:rsidDel="00F460F7">
          <w:delText>"</w:delText>
        </w:r>
      </w:del>
      <w:proofErr w:type="spellStart"/>
      <w:r>
        <w:t>FoodSmart</w:t>
      </w:r>
      <w:proofErr w:type="spellEnd"/>
      <w:del w:id="4" w:author="." w:date="2025-04-28T12:18:00Z">
        <w:r w:rsidDel="00F460F7">
          <w:delText>"</w:delText>
        </w:r>
      </w:del>
      <w:r>
        <w:t xml:space="preserve"> further personalizes the user experience through tailored nutritional advice and healthy lifestyle tips generated via integration with</w:t>
      </w:r>
      <w:ins w:id="5" w:author="." w:date="2025-04-28T12:19:00Z">
        <w:r w:rsidR="00F460F7">
          <w:t xml:space="preserve"> an</w:t>
        </w:r>
      </w:ins>
      <w:r>
        <w:t xml:space="preserve"> </w:t>
      </w:r>
      <w:commentRangeStart w:id="6"/>
      <w:r>
        <w:t>LLM</w:t>
      </w:r>
      <w:commentRangeEnd w:id="6"/>
      <w:r w:rsidR="00F460F7">
        <w:rPr>
          <w:rStyle w:val="CommentReference"/>
        </w:rPr>
        <w:commentReference w:id="6"/>
      </w:r>
      <w:r>
        <w:t xml:space="preserve">. Designed with an intuitive and accessible interface, </w:t>
      </w:r>
      <w:del w:id="7" w:author="." w:date="2025-04-28T12:18:00Z">
        <w:r w:rsidDel="00F460F7">
          <w:delText>“</w:delText>
        </w:r>
      </w:del>
      <w:proofErr w:type="spellStart"/>
      <w:r>
        <w:t>FoodSmart</w:t>
      </w:r>
      <w:proofErr w:type="spellEnd"/>
      <w:del w:id="8" w:author="." w:date="2025-04-28T12:18:00Z">
        <w:r w:rsidDel="00F460F7">
          <w:delText>”</w:delText>
        </w:r>
      </w:del>
      <w:r>
        <w:t xml:space="preserve"> aims to promote healthier eating habits, enhance nutritional awareness, </w:t>
      </w:r>
      <w:commentRangeStart w:id="9"/>
      <w:r>
        <w:t>and support sustained improvements in users’ overall health.</w:t>
      </w:r>
      <w:commentRangeEnd w:id="9"/>
      <w:r w:rsidR="00F460F7">
        <w:rPr>
          <w:rStyle w:val="CommentReference"/>
        </w:rPr>
        <w:commentReference w:id="9"/>
      </w:r>
    </w:p>
    <w:p w14:paraId="00000007" w14:textId="77777777" w:rsidR="00FD6CB3" w:rsidRDefault="004530FF">
      <w:pPr>
        <w:pBdr>
          <w:top w:val="nil"/>
          <w:left w:val="nil"/>
          <w:bottom w:val="nil"/>
          <w:right w:val="nil"/>
          <w:between w:val="nil"/>
        </w:pBdr>
        <w:spacing w:before="300" w:after="10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Keywords: calorie count, computer vision, dietary balance, nutritional advice, yolo.</w:t>
      </w:r>
    </w:p>
    <w:p w14:paraId="00000008" w14:textId="77777777" w:rsidR="00FD6CB3" w:rsidRDefault="00FD6CB3"/>
    <w:sectPr w:rsidR="00FD6CB3">
      <w:pgSz w:w="11906" w:h="16838"/>
      <w:pgMar w:top="1440" w:right="1800" w:bottom="1440" w:left="1800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." w:date="2025-04-28T12:18:00Z" w:initials=".">
    <w:p w14:paraId="461295CF" w14:textId="181B0F36" w:rsidR="00F460F7" w:rsidRDefault="00F460F7">
      <w:pPr>
        <w:pStyle w:val="CommentText"/>
      </w:pPr>
      <w:r>
        <w:rPr>
          <w:rStyle w:val="CommentReference"/>
        </w:rPr>
        <w:annotationRef/>
      </w:r>
      <w:r>
        <w:t>You should spell out abbreviations.</w:t>
      </w:r>
    </w:p>
  </w:comment>
  <w:comment w:id="6" w:author="." w:date="2025-04-28T12:19:00Z" w:initials=".">
    <w:p w14:paraId="03962ADC" w14:textId="020860B9" w:rsidR="00F460F7" w:rsidRDefault="00F460F7">
      <w:pPr>
        <w:pStyle w:val="CommentText"/>
      </w:pPr>
      <w:r>
        <w:rPr>
          <w:rStyle w:val="CommentReference"/>
        </w:rPr>
        <w:annotationRef/>
      </w:r>
      <w:r>
        <w:t>Spell out.</w:t>
      </w:r>
    </w:p>
  </w:comment>
  <w:comment w:id="9" w:author="." w:date="2025-04-28T12:20:00Z" w:initials=".">
    <w:p w14:paraId="54BDC9F9" w14:textId="16FDBE5E" w:rsidR="00F460F7" w:rsidRDefault="00F460F7">
      <w:pPr>
        <w:pStyle w:val="CommentText"/>
      </w:pPr>
      <w:r>
        <w:rPr>
          <w:rStyle w:val="CommentReference"/>
        </w:rPr>
        <w:annotationRef/>
      </w:r>
      <w:r>
        <w:t>Can you cite any results evaluation?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1295CF" w15:done="0"/>
  <w15:commentEx w15:paraId="03962ADC" w15:done="0"/>
  <w15:commentEx w15:paraId="54BDC9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C14932" w16cex:dateUtc="2025-04-28T11:18:00Z"/>
  <w16cex:commentExtensible w16cex:durableId="1A76B46A" w16cex:dateUtc="2025-04-28T11:19:00Z"/>
  <w16cex:commentExtensible w16cex:durableId="73700D13" w16cex:dateUtc="2025-04-28T1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1295CF" w16cid:durableId="69C14932"/>
  <w16cid:commentId w16cid:paraId="03962ADC" w16cid:durableId="1A76B46A"/>
  <w16cid:commentId w16cid:paraId="54BDC9F9" w16cid:durableId="73700D1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1" w:fontKey="{894F02FD-6FA6-451C-A621-A98B3531749A}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C113EA4F-98DA-4D82-9669-028F27C29160}"/>
    <w:embedItalic r:id="rId3" w:fontKey="{90D767B7-0959-4BF8-97F4-D104B27E8E3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TrueTypeFont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CB3"/>
    <w:rsid w:val="00285F1B"/>
    <w:rsid w:val="002A3CFD"/>
    <w:rsid w:val="004530FF"/>
    <w:rsid w:val="0063665B"/>
    <w:rsid w:val="007B0124"/>
    <w:rsid w:val="00F460F7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76025"/>
  <w15:docId w15:val="{C9178E39-979F-7D40-A8B9-011FFF68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F01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6F01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6F01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6F01"/>
    <w:pPr>
      <w:keepNext/>
      <w:keepLines/>
      <w:bidi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6F01"/>
    <w:pPr>
      <w:keepNext/>
      <w:keepLines/>
      <w:bidi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6F01"/>
    <w:pPr>
      <w:keepNext/>
      <w:keepLines/>
      <w:bidi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6F01"/>
    <w:pPr>
      <w:keepNext/>
      <w:keepLines/>
      <w:bidi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6F01"/>
    <w:pPr>
      <w:keepNext/>
      <w:keepLines/>
      <w:bidi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6F01"/>
    <w:pPr>
      <w:keepNext/>
      <w:keepLines/>
      <w:bidi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6F01"/>
    <w:pPr>
      <w:keepNext/>
      <w:keepLines/>
      <w:bidi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A6F01"/>
    <w:pPr>
      <w:bidi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A6F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6F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6F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6F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6F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6F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6F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6F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6F01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AA6F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bidi/>
      <w:spacing w:after="160"/>
    </w:pPr>
    <w:rPr>
      <w:rFonts w:ascii="Aptos" w:eastAsia="Aptos" w:hAnsi="Aptos" w:cs="Aptos"/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6F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6F01"/>
    <w:pPr>
      <w:bidi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AA6F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6F01"/>
    <w:pPr>
      <w:bidi/>
      <w:ind w:left="720"/>
      <w:contextualSpacing/>
    </w:pPr>
    <w:rPr>
      <w:rFonts w:asciiTheme="minorHAnsi" w:eastAsiaTheme="minorHAnsi" w:hAnsiTheme="minorHAnsi" w:cstheme="minorBidi"/>
      <w:kern w:val="2"/>
    </w:rPr>
  </w:style>
  <w:style w:type="character" w:styleId="IntenseEmphasis">
    <w:name w:val="Intense Emphasis"/>
    <w:basedOn w:val="DefaultParagraphFont"/>
    <w:uiPriority w:val="21"/>
    <w:qFormat/>
    <w:rsid w:val="00AA6F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6F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6F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6F01"/>
    <w:rPr>
      <w:b/>
      <w:bCs/>
      <w:smallCaps/>
      <w:color w:val="0F4761" w:themeColor="accent1" w:themeShade="BF"/>
      <w:spacing w:val="5"/>
    </w:rPr>
  </w:style>
  <w:style w:type="paragraph" w:customStyle="1" w:styleId="department-code">
    <w:name w:val="department-code"/>
    <w:basedOn w:val="Normal"/>
    <w:rsid w:val="00AA6F01"/>
    <w:pPr>
      <w:spacing w:after="400"/>
      <w:jc w:val="center"/>
    </w:pPr>
  </w:style>
  <w:style w:type="paragraph" w:customStyle="1" w:styleId="keywords-header">
    <w:name w:val="keywords-header"/>
    <w:basedOn w:val="Normal"/>
    <w:rsid w:val="00AA6F01"/>
    <w:pPr>
      <w:spacing w:before="300" w:after="100"/>
      <w:jc w:val="center"/>
    </w:pPr>
  </w:style>
  <w:style w:type="paragraph" w:customStyle="1" w:styleId="student-line">
    <w:name w:val="student-line"/>
    <w:basedOn w:val="Normal"/>
    <w:rsid w:val="00AA6F01"/>
    <w:pPr>
      <w:spacing w:before="100" w:beforeAutospacing="1" w:after="160"/>
      <w:jc w:val="center"/>
    </w:pPr>
  </w:style>
  <w:style w:type="paragraph" w:customStyle="1" w:styleId="mentor">
    <w:name w:val="mentor"/>
    <w:basedOn w:val="Normal"/>
    <w:rsid w:val="00AA6F01"/>
    <w:pPr>
      <w:spacing w:before="100" w:beforeAutospacing="1" w:after="100"/>
    </w:pPr>
  </w:style>
  <w:style w:type="paragraph" w:customStyle="1" w:styleId="institution">
    <w:name w:val="institution"/>
    <w:basedOn w:val="Normal"/>
    <w:rsid w:val="00AA6F01"/>
    <w:pPr>
      <w:spacing w:before="100" w:beforeAutospacing="1" w:after="200"/>
    </w:pPr>
  </w:style>
  <w:style w:type="character" w:customStyle="1" w:styleId="institution-name">
    <w:name w:val="institution-name"/>
    <w:basedOn w:val="DefaultParagraphFont"/>
    <w:rsid w:val="00AA6F01"/>
  </w:style>
  <w:style w:type="paragraph" w:styleId="Revision">
    <w:name w:val="Revision"/>
    <w:hidden/>
    <w:uiPriority w:val="99"/>
    <w:semiHidden/>
    <w:rsid w:val="00F460F7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F46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0F7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0F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Tm2AhR4N82OPKprbF9NF77IPUg==">CgMxLjA4AHIhMXJ0TXpYaGVDTm1oS3lhZUsyVm9tWkkybHZJUmFPNWVq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1023</Characters>
  <Application>Microsoft Office Word</Application>
  <DocSecurity>0</DocSecurity>
  <Lines>19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Arvili</dc:creator>
  <cp:lastModifiedBy>.</cp:lastModifiedBy>
  <cp:revision>3</cp:revision>
  <dcterms:created xsi:type="dcterms:W3CDTF">2025-04-28T11:18:00Z</dcterms:created>
  <dcterms:modified xsi:type="dcterms:W3CDTF">2025-04-28T11:21:00Z</dcterms:modified>
</cp:coreProperties>
</file>